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8200CE" w14:textId="28689B8B" w:rsidR="00BA18E6" w:rsidRPr="00702720" w:rsidRDefault="00BA18E6" w:rsidP="00BA18E6">
      <w:pPr>
        <w:jc w:val="center"/>
        <w:rPr>
          <w:rFonts w:cs="Tahoma"/>
          <w:b/>
          <w:sz w:val="32"/>
          <w:szCs w:val="32"/>
        </w:rPr>
      </w:pPr>
      <w:bookmarkStart w:id="0" w:name="_Hlk125458004"/>
      <w:r w:rsidRPr="00702720">
        <w:rPr>
          <w:rFonts w:cs="Tahoma"/>
          <w:b/>
          <w:sz w:val="32"/>
          <w:szCs w:val="32"/>
        </w:rPr>
        <w:t xml:space="preserve">Διακήρυξη ηλεκτρονικού ανοικτού (Διεθνούς) </w:t>
      </w:r>
    </w:p>
    <w:p w14:paraId="169382C0" w14:textId="2CB2293C" w:rsidR="00BA18E6" w:rsidRPr="00702720" w:rsidRDefault="00BA18E6" w:rsidP="00BA18E6">
      <w:pPr>
        <w:jc w:val="center"/>
        <w:rPr>
          <w:rFonts w:cs="Tahoma"/>
          <w:b/>
          <w:sz w:val="32"/>
          <w:szCs w:val="32"/>
        </w:rPr>
      </w:pPr>
      <w:r w:rsidRPr="00702720">
        <w:rPr>
          <w:rFonts w:cs="Tahoma"/>
          <w:b/>
          <w:sz w:val="32"/>
          <w:szCs w:val="32"/>
        </w:rPr>
        <w:t>άνω των ορίων διαγωνισμού σε Τμήματα</w:t>
      </w:r>
    </w:p>
    <w:p w14:paraId="0E7E8AA6" w14:textId="1B99D6FE" w:rsidR="00717FC5" w:rsidRPr="00702720" w:rsidRDefault="00BA18E6" w:rsidP="008E7558">
      <w:pPr>
        <w:jc w:val="center"/>
        <w:rPr>
          <w:rFonts w:cs="Tahoma"/>
          <w:b/>
          <w:sz w:val="32"/>
          <w:szCs w:val="32"/>
        </w:rPr>
      </w:pPr>
      <w:r w:rsidRPr="00702720">
        <w:rPr>
          <w:rFonts w:cs="Tahoma"/>
          <w:b/>
          <w:sz w:val="32"/>
          <w:szCs w:val="32"/>
        </w:rPr>
        <w:tab/>
        <w:t xml:space="preserve">για το Έργο: </w:t>
      </w:r>
      <w:r w:rsidR="00FE4508" w:rsidRPr="00702720">
        <w:rPr>
          <w:rFonts w:cs="Tahoma"/>
          <w:b/>
          <w:sz w:val="32"/>
          <w:szCs w:val="32"/>
        </w:rPr>
        <w:t xml:space="preserve"> </w:t>
      </w:r>
      <w:r w:rsidR="00466614" w:rsidRPr="00702720">
        <w:rPr>
          <w:rFonts w:cs="Tahoma"/>
          <w:b/>
          <w:sz w:val="32"/>
          <w:szCs w:val="32"/>
        </w:rPr>
        <w:t>«</w:t>
      </w:r>
      <w:r w:rsidR="00F643A4" w:rsidRPr="00702720">
        <w:rPr>
          <w:rFonts w:cs="Tahoma"/>
          <w:b/>
          <w:sz w:val="32"/>
          <w:szCs w:val="32"/>
        </w:rPr>
        <w:t>Ενιαίο Εθνικό Σύστημα Ψηφιακής Καταγραφής &amp; Διαχείρισης Ελέγχων &amp; Προστίμων Τροχαίας-Ελληνικής Αστυνομίας</w:t>
      </w:r>
      <w:r w:rsidR="00466614" w:rsidRPr="00702720">
        <w:rPr>
          <w:rFonts w:cs="Tahoma"/>
          <w:b/>
          <w:sz w:val="32"/>
          <w:szCs w:val="32"/>
        </w:rPr>
        <w:t>»</w:t>
      </w:r>
      <w:bookmarkEnd w:id="0"/>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E474AA" w:rsidRPr="00702720" w14:paraId="1EC95A3C" w14:textId="77777777">
        <w:tc>
          <w:tcPr>
            <w:tcW w:w="2830" w:type="dxa"/>
            <w:shd w:val="clear" w:color="auto" w:fill="auto"/>
          </w:tcPr>
          <w:p w14:paraId="68C1DB6F" w14:textId="77777777" w:rsidR="00E474AA" w:rsidRPr="00702720" w:rsidRDefault="00E474AA">
            <w:pPr>
              <w:autoSpaceDE w:val="0"/>
              <w:autoSpaceDN w:val="0"/>
              <w:adjustRightInd w:val="0"/>
              <w:spacing w:before="120" w:after="0"/>
              <w:jc w:val="right"/>
              <w:rPr>
                <w:rFonts w:cs="Tahoma"/>
                <w:b/>
              </w:rPr>
            </w:pPr>
            <w:proofErr w:type="spellStart"/>
            <w:r w:rsidRPr="00702720">
              <w:rPr>
                <w:rFonts w:cs="Tahoma"/>
                <w:b/>
              </w:rPr>
              <w:t>Κωδ</w:t>
            </w:r>
            <w:proofErr w:type="spellEnd"/>
            <w:r w:rsidRPr="00702720">
              <w:rPr>
                <w:rFonts w:cs="Tahoma"/>
                <w:b/>
              </w:rPr>
              <w:t xml:space="preserve">. ΟΠΣ: </w:t>
            </w:r>
          </w:p>
        </w:tc>
        <w:tc>
          <w:tcPr>
            <w:tcW w:w="6798" w:type="dxa"/>
            <w:gridSpan w:val="2"/>
            <w:shd w:val="clear" w:color="auto" w:fill="auto"/>
            <w:vAlign w:val="bottom"/>
          </w:tcPr>
          <w:p w14:paraId="700C3139" w14:textId="0D229BCB" w:rsidR="00E474AA" w:rsidRPr="00702720" w:rsidRDefault="00E474AA">
            <w:pPr>
              <w:autoSpaceDE w:val="0"/>
              <w:autoSpaceDN w:val="0"/>
              <w:adjustRightInd w:val="0"/>
              <w:spacing w:before="120" w:after="0"/>
              <w:rPr>
                <w:rFonts w:cs="Tahoma"/>
                <w:b/>
                <w:lang w:val="en-US"/>
              </w:rPr>
            </w:pPr>
            <w:r w:rsidRPr="00702720">
              <w:rPr>
                <w:rFonts w:cs="Tahoma"/>
                <w:b/>
              </w:rPr>
              <w:t xml:space="preserve"> </w:t>
            </w:r>
            <w:r w:rsidR="009D1DEF" w:rsidRPr="00702720">
              <w:rPr>
                <w:rFonts w:cs="Tahoma"/>
                <w:b/>
                <w:lang w:val="en-US"/>
              </w:rPr>
              <w:t>5225710</w:t>
            </w:r>
          </w:p>
        </w:tc>
      </w:tr>
      <w:tr w:rsidR="00E474AA" w:rsidRPr="00702720" w14:paraId="609F8537" w14:textId="77777777">
        <w:tc>
          <w:tcPr>
            <w:tcW w:w="2830" w:type="dxa"/>
            <w:shd w:val="clear" w:color="auto" w:fill="auto"/>
          </w:tcPr>
          <w:p w14:paraId="2D977375" w14:textId="77777777" w:rsidR="00E474AA" w:rsidRPr="00702720" w:rsidRDefault="00E474AA">
            <w:pPr>
              <w:autoSpaceDE w:val="0"/>
              <w:autoSpaceDN w:val="0"/>
              <w:adjustRightInd w:val="0"/>
              <w:spacing w:before="120" w:after="0"/>
              <w:jc w:val="right"/>
              <w:rPr>
                <w:rFonts w:cs="Tahoma"/>
                <w:b/>
              </w:rPr>
            </w:pPr>
            <w:r w:rsidRPr="00702720">
              <w:rPr>
                <w:rFonts w:cs="Tahoma"/>
                <w:b/>
              </w:rPr>
              <w:t>Χρηματοδότηση:</w:t>
            </w:r>
          </w:p>
        </w:tc>
        <w:tc>
          <w:tcPr>
            <w:tcW w:w="6798" w:type="dxa"/>
            <w:gridSpan w:val="2"/>
            <w:shd w:val="clear" w:color="auto" w:fill="auto"/>
            <w:vAlign w:val="bottom"/>
          </w:tcPr>
          <w:p w14:paraId="26352A2B" w14:textId="27B89B45" w:rsidR="00E474AA" w:rsidRPr="000C3263" w:rsidRDefault="003F635F">
            <w:pPr>
              <w:autoSpaceDE w:val="0"/>
              <w:autoSpaceDN w:val="0"/>
              <w:adjustRightInd w:val="0"/>
              <w:spacing w:before="120" w:after="0"/>
              <w:rPr>
                <w:rFonts w:cs="Tahoma"/>
                <w:b/>
              </w:rPr>
            </w:pPr>
            <w:r w:rsidRPr="000C3263">
              <w:rPr>
                <w:rFonts w:cs="Tahoma"/>
                <w:b/>
                <w:color w:val="000000"/>
              </w:rPr>
              <w:t>ΤΠΑ ΨΗΦΙΑΚΗΣ ΔΙΑΚΥΒΕΡΝΗΣΗΣ 2021-2025</w:t>
            </w:r>
            <w:r w:rsidR="000C3263">
              <w:rPr>
                <w:rFonts w:cs="Tahoma"/>
                <w:b/>
                <w:color w:val="000000"/>
              </w:rPr>
              <w:t xml:space="preserve"> </w:t>
            </w:r>
            <w:r w:rsidR="000C3263" w:rsidRPr="000C3263">
              <w:rPr>
                <w:rFonts w:cs="Tahoma"/>
                <w:b/>
                <w:bCs/>
                <w:color w:val="000000"/>
              </w:rPr>
              <w:t>ΣΑ</w:t>
            </w:r>
            <w:r w:rsidR="000C3263" w:rsidRPr="000C3263">
              <w:rPr>
                <w:rFonts w:cs="Tahoma"/>
                <w:b/>
                <w:color w:val="000000"/>
              </w:rPr>
              <w:t> ΝΑ 463</w:t>
            </w:r>
          </w:p>
        </w:tc>
      </w:tr>
      <w:tr w:rsidR="00AE3638" w:rsidRPr="00702720" w14:paraId="6A8A8506" w14:textId="77777777">
        <w:tc>
          <w:tcPr>
            <w:tcW w:w="2830" w:type="dxa"/>
            <w:shd w:val="clear" w:color="auto" w:fill="auto"/>
          </w:tcPr>
          <w:p w14:paraId="62C687C3" w14:textId="77777777" w:rsidR="00AE3638" w:rsidRPr="00702720" w:rsidRDefault="00AE3638" w:rsidP="00AE3638">
            <w:pPr>
              <w:autoSpaceDE w:val="0"/>
              <w:autoSpaceDN w:val="0"/>
              <w:adjustRightInd w:val="0"/>
              <w:spacing w:before="120" w:after="0"/>
              <w:jc w:val="right"/>
              <w:rPr>
                <w:rFonts w:cs="Tahoma"/>
                <w:b/>
              </w:rPr>
            </w:pPr>
            <w:r w:rsidRPr="00702720">
              <w:rPr>
                <w:rFonts w:cs="Tahoma"/>
                <w:b/>
              </w:rPr>
              <w:t>Προϋπολογισμός-Εκτιμώμενη αξία σύμβασης:</w:t>
            </w:r>
          </w:p>
          <w:p w14:paraId="75533C8C" w14:textId="77777777" w:rsidR="00AE3638" w:rsidRPr="00702720" w:rsidRDefault="00AE3638" w:rsidP="00AE3638">
            <w:pPr>
              <w:autoSpaceDE w:val="0"/>
              <w:autoSpaceDN w:val="0"/>
              <w:adjustRightInd w:val="0"/>
              <w:spacing w:before="120" w:after="0"/>
              <w:jc w:val="right"/>
              <w:rPr>
                <w:rFonts w:cs="Tahoma"/>
                <w:b/>
              </w:rPr>
            </w:pPr>
          </w:p>
        </w:tc>
        <w:tc>
          <w:tcPr>
            <w:tcW w:w="6798" w:type="dxa"/>
            <w:gridSpan w:val="2"/>
            <w:shd w:val="clear" w:color="auto" w:fill="auto"/>
          </w:tcPr>
          <w:p w14:paraId="35250484" w14:textId="29EB975E" w:rsidR="00AE3638" w:rsidRPr="00DD6391" w:rsidRDefault="00AE3638" w:rsidP="00DD6391">
            <w:pPr>
              <w:tabs>
                <w:tab w:val="clear" w:pos="709"/>
                <w:tab w:val="left" w:pos="317"/>
              </w:tabs>
              <w:rPr>
                <w:rFonts w:cs="Tahoma"/>
              </w:rPr>
            </w:pPr>
            <w:bookmarkStart w:id="1" w:name="_Hlk191485755"/>
            <w:r w:rsidRPr="00DD6391">
              <w:rPr>
                <w:rFonts w:cs="Tahoma"/>
              </w:rPr>
              <w:t xml:space="preserve">Ο Προϋπολογισμός του Έργου – Εκτιμώμενη Αξία της </w:t>
            </w:r>
            <w:r w:rsidRPr="00DD6391">
              <w:rPr>
                <w:rFonts w:cs="Tahoma"/>
                <w:color w:val="222222"/>
                <w:shd w:val="clear" w:color="auto" w:fill="FFFFFF"/>
              </w:rPr>
              <w:t>Σύμβασης</w:t>
            </w:r>
            <w:r w:rsidRPr="00DD6391">
              <w:rPr>
                <w:rFonts w:cs="Tahoma"/>
              </w:rPr>
              <w:t xml:space="preserve"> ανέρχεται σε</w:t>
            </w:r>
            <w:r w:rsidRPr="00DD6391">
              <w:rPr>
                <w:rFonts w:cs="Tahoma"/>
                <w:b/>
                <w:bCs/>
              </w:rPr>
              <w:t xml:space="preserve">  </w:t>
            </w:r>
            <w:r w:rsidRPr="00DD6391">
              <w:rPr>
                <w:rFonts w:cs="Tahoma"/>
              </w:rPr>
              <w:t xml:space="preserve"> </w:t>
            </w:r>
            <w:r w:rsidRPr="00DD6391">
              <w:rPr>
                <w:rFonts w:cs="Tahoma"/>
                <w:b/>
                <w:bCs/>
              </w:rPr>
              <w:t xml:space="preserve">10.368.000,00 €  </w:t>
            </w:r>
            <w:r w:rsidRPr="00DD6391">
              <w:rPr>
                <w:rFonts w:cs="Tahoma"/>
              </w:rPr>
              <w:t>μη περιλαμβανομένου ΦΠΑ , προϋπολογισμός με ΦΠΑ:</w:t>
            </w:r>
            <w:r w:rsidRPr="00DD6391">
              <w:rPr>
                <w:rFonts w:cs="Tahoma"/>
                <w:b/>
                <w:bCs/>
              </w:rPr>
              <w:t xml:space="preserve"> 12.856.320,00 €, ΦΠΑ 24%  </w:t>
            </w:r>
            <w:r w:rsidRPr="00DD6391">
              <w:rPr>
                <w:rFonts w:cs="Tahoma"/>
              </w:rPr>
              <w:t xml:space="preserve"> </w:t>
            </w:r>
            <w:r w:rsidRPr="00DD6391">
              <w:rPr>
                <w:rFonts w:cs="Tahoma"/>
                <w:b/>
                <w:bCs/>
              </w:rPr>
              <w:t>2.488.320,00 €</w:t>
            </w:r>
          </w:p>
          <w:p w14:paraId="682B0E26" w14:textId="05DCB0B9" w:rsidR="00AE3638" w:rsidRPr="00702720" w:rsidRDefault="00AE3638" w:rsidP="00AE3638">
            <w:pPr>
              <w:pStyle w:val="a"/>
              <w:numPr>
                <w:ilvl w:val="0"/>
                <w:numId w:val="51"/>
              </w:numPr>
              <w:rPr>
                <w:rFonts w:cs="Tahoma"/>
              </w:rPr>
            </w:pPr>
            <w:r w:rsidRPr="00702720">
              <w:rPr>
                <w:rFonts w:cs="Tahoma"/>
              </w:rPr>
              <w:t xml:space="preserve">Προϋπολογισμός αρχικού έργου: </w:t>
            </w:r>
            <w:r w:rsidRPr="00702720">
              <w:rPr>
                <w:rFonts w:cs="Tahoma"/>
                <w:b/>
                <w:bCs/>
              </w:rPr>
              <w:t>4.800.000,00 €,</w:t>
            </w:r>
            <w:r w:rsidRPr="00702720">
              <w:rPr>
                <w:rFonts w:cs="Tahoma"/>
              </w:rPr>
              <w:t xml:space="preserve"> μη συμπεριλαμβανομένου ΦΠΑ (Προϋπολογισμός με ΦΠΑ:  </w:t>
            </w:r>
            <w:r w:rsidRPr="00702720">
              <w:rPr>
                <w:rFonts w:cs="Tahoma"/>
                <w:b/>
                <w:bCs/>
              </w:rPr>
              <w:t xml:space="preserve"> </w:t>
            </w:r>
            <w:r w:rsidRPr="00702720">
              <w:rPr>
                <w:rFonts w:cs="Tahoma"/>
              </w:rPr>
              <w:t xml:space="preserve"> </w:t>
            </w:r>
            <w:r w:rsidRPr="00702720">
              <w:rPr>
                <w:rFonts w:cs="Tahoma"/>
                <w:b/>
                <w:bCs/>
              </w:rPr>
              <w:t>5.952.000,00 €, ΦΠΑ 24%</w:t>
            </w:r>
            <w:r w:rsidRPr="00702720">
              <w:rPr>
                <w:rFonts w:cs="Tahoma"/>
              </w:rPr>
              <w:t xml:space="preserve"> </w:t>
            </w:r>
            <w:r w:rsidRPr="00702720">
              <w:rPr>
                <w:rFonts w:cs="Tahoma"/>
                <w:b/>
                <w:bCs/>
              </w:rPr>
              <w:t xml:space="preserve">1.152.000,00 € </w:t>
            </w:r>
            <w:r w:rsidRPr="00702720">
              <w:rPr>
                <w:rFonts w:cs="Tahoma"/>
              </w:rPr>
              <w:t xml:space="preserve">). </w:t>
            </w:r>
          </w:p>
          <w:p w14:paraId="56CAAB9C" w14:textId="568CA039" w:rsidR="00AE3638" w:rsidRPr="00702720" w:rsidRDefault="00AE3638" w:rsidP="00AE3638">
            <w:pPr>
              <w:pStyle w:val="a"/>
              <w:numPr>
                <w:ilvl w:val="0"/>
                <w:numId w:val="51"/>
              </w:numPr>
              <w:rPr>
                <w:rFonts w:cs="Tahoma"/>
              </w:rPr>
            </w:pPr>
            <w:r w:rsidRPr="00702720">
              <w:rPr>
                <w:rFonts w:cs="Tahoma"/>
              </w:rPr>
              <w:t xml:space="preserve">Προϋπολογισμός δικαιώματος προαίρεσης αύξησης φυσικού αντικειμένου: έως </w:t>
            </w:r>
            <w:r w:rsidRPr="00702720">
              <w:rPr>
                <w:rFonts w:cs="Tahoma"/>
                <w:b/>
              </w:rPr>
              <w:t xml:space="preserve">2.400.000,00 €  </w:t>
            </w:r>
            <w:r w:rsidRPr="00702720">
              <w:rPr>
                <w:rFonts w:cs="Tahoma"/>
              </w:rPr>
              <w:t xml:space="preserve">μη περιλαμβανομένου ΦΠΑ (Προϋπολογισμός με ΦΠΑ </w:t>
            </w:r>
            <w:r w:rsidRPr="00702720">
              <w:rPr>
                <w:rFonts w:cs="Tahoma"/>
                <w:b/>
              </w:rPr>
              <w:t>2.976.000,00 €</w:t>
            </w:r>
            <w:r w:rsidRPr="00702720">
              <w:rPr>
                <w:rFonts w:cs="Tahoma"/>
                <w:b/>
                <w:lang w:eastAsia="el-GR"/>
              </w:rPr>
              <w:t xml:space="preserve">, ΦΠΑ </w:t>
            </w:r>
            <w:r w:rsidRPr="00702720">
              <w:rPr>
                <w:rFonts w:cs="Tahoma"/>
                <w:b/>
              </w:rPr>
              <w:t xml:space="preserve">24% </w:t>
            </w:r>
            <w:r w:rsidRPr="00702720">
              <w:rPr>
                <w:rFonts w:cs="Tahoma"/>
                <w:b/>
                <w:lang w:eastAsia="el-GR"/>
              </w:rPr>
              <w:t>576.000,00 €</w:t>
            </w:r>
            <w:r w:rsidRPr="00702720">
              <w:rPr>
                <w:rFonts w:cs="Tahoma"/>
                <w:lang w:eastAsia="el-GR"/>
              </w:rPr>
              <w:t>)</w:t>
            </w:r>
          </w:p>
          <w:p w14:paraId="3E47FB8F" w14:textId="3BDBBDDB" w:rsidR="00AE3638" w:rsidRPr="00702720" w:rsidRDefault="00AE3638" w:rsidP="00AE3638">
            <w:pPr>
              <w:pStyle w:val="TabletextChar"/>
              <w:numPr>
                <w:ilvl w:val="0"/>
                <w:numId w:val="51"/>
              </w:numPr>
              <w:spacing w:before="120" w:after="0"/>
              <w:jc w:val="both"/>
              <w:rPr>
                <w:rFonts w:cs="Tahoma"/>
              </w:rPr>
            </w:pPr>
            <w:r w:rsidRPr="00702720">
              <w:rPr>
                <w:rFonts w:eastAsia="MS Mincho" w:cs="Tahoma"/>
                <w:sz w:val="22"/>
                <w:szCs w:val="22"/>
                <w:lang w:eastAsia="zh-CN"/>
              </w:rPr>
              <w:t xml:space="preserve">Προϋπολογισμός δικαιώματος προαίρεσης υπηρεσιών συντήρησης: έως </w:t>
            </w:r>
            <w:r w:rsidRPr="00DD6391">
              <w:rPr>
                <w:rFonts w:eastAsia="MS Mincho" w:cs="Tahoma"/>
                <w:b/>
                <w:bCs/>
                <w:sz w:val="22"/>
                <w:szCs w:val="22"/>
                <w:lang w:eastAsia="zh-CN"/>
              </w:rPr>
              <w:t>3.168.000,00</w:t>
            </w:r>
            <w:r w:rsidR="00DD6391">
              <w:rPr>
                <w:rFonts w:eastAsia="MS Mincho" w:cs="Tahoma"/>
                <w:b/>
                <w:bCs/>
                <w:sz w:val="22"/>
                <w:szCs w:val="22"/>
                <w:lang w:eastAsia="zh-CN"/>
              </w:rPr>
              <w:t xml:space="preserve"> </w:t>
            </w:r>
            <w:r w:rsidRPr="00DD6391">
              <w:rPr>
                <w:rFonts w:eastAsia="MS Mincho" w:cs="Tahoma"/>
                <w:b/>
                <w:bCs/>
                <w:sz w:val="22"/>
                <w:szCs w:val="22"/>
                <w:lang w:eastAsia="zh-CN"/>
              </w:rPr>
              <w:t>€</w:t>
            </w:r>
            <w:r w:rsidRPr="00702720">
              <w:rPr>
                <w:rFonts w:eastAsia="MS Mincho" w:cs="Tahoma"/>
                <w:sz w:val="22"/>
                <w:szCs w:val="22"/>
                <w:lang w:eastAsia="zh-CN"/>
              </w:rPr>
              <w:t xml:space="preserve"> μη περιλαμβανομένου ΦΠΑ (Προϋπολογισμός με ΦΠΑ </w:t>
            </w:r>
            <w:r w:rsidRPr="00DD6391">
              <w:rPr>
                <w:rFonts w:eastAsia="MS Mincho" w:cs="Tahoma"/>
                <w:b/>
                <w:bCs/>
                <w:sz w:val="22"/>
                <w:szCs w:val="22"/>
                <w:lang w:eastAsia="zh-CN"/>
              </w:rPr>
              <w:t>3.928.320,00 €, ΦΠΑ 24% 760.320,00 €</w:t>
            </w:r>
            <w:r w:rsidRPr="00702720">
              <w:rPr>
                <w:rFonts w:eastAsia="MS Mincho" w:cs="Tahoma"/>
                <w:sz w:val="22"/>
                <w:szCs w:val="22"/>
                <w:lang w:eastAsia="zh-CN"/>
              </w:rPr>
              <w:t>)</w:t>
            </w:r>
            <w:bookmarkEnd w:id="1"/>
          </w:p>
        </w:tc>
      </w:tr>
      <w:tr w:rsidR="00E474AA" w:rsidRPr="00702720" w14:paraId="6ACA67B8" w14:textId="77777777">
        <w:tc>
          <w:tcPr>
            <w:tcW w:w="2830" w:type="dxa"/>
            <w:shd w:val="clear" w:color="auto" w:fill="auto"/>
          </w:tcPr>
          <w:p w14:paraId="5F1E1C7B" w14:textId="77777777" w:rsidR="00E474AA" w:rsidRPr="00702720" w:rsidRDefault="00E474AA">
            <w:pPr>
              <w:autoSpaceDE w:val="0"/>
              <w:autoSpaceDN w:val="0"/>
              <w:adjustRightInd w:val="0"/>
              <w:spacing w:before="120" w:after="0"/>
              <w:jc w:val="right"/>
              <w:rPr>
                <w:rFonts w:cs="Tahoma"/>
                <w:b/>
              </w:rPr>
            </w:pPr>
            <w:r w:rsidRPr="00702720">
              <w:rPr>
                <w:rFonts w:cs="Tahoma"/>
                <w:b/>
                <w:lang w:val="en-US"/>
              </w:rPr>
              <w:t>CPV</w:t>
            </w:r>
            <w:r w:rsidRPr="00702720">
              <w:rPr>
                <w:rFonts w:cs="Tahoma"/>
                <w:b/>
              </w:rPr>
              <w:t>:</w:t>
            </w:r>
          </w:p>
        </w:tc>
        <w:tc>
          <w:tcPr>
            <w:tcW w:w="6798" w:type="dxa"/>
            <w:gridSpan w:val="2"/>
            <w:shd w:val="clear" w:color="auto" w:fill="auto"/>
            <w:vAlign w:val="bottom"/>
          </w:tcPr>
          <w:p w14:paraId="7B70EABB" w14:textId="77777777" w:rsidR="00BD72D0" w:rsidRPr="00702720" w:rsidRDefault="00BD72D0">
            <w:pPr>
              <w:autoSpaceDE w:val="0"/>
              <w:autoSpaceDN w:val="0"/>
              <w:adjustRightInd w:val="0"/>
              <w:spacing w:before="120" w:after="0"/>
              <w:rPr>
                <w:rFonts w:cs="Tahoma"/>
              </w:rPr>
            </w:pPr>
            <w:r w:rsidRPr="00702720">
              <w:rPr>
                <w:rFonts w:cs="Tahoma"/>
              </w:rPr>
              <w:t>72222300-0  Υπηρεσίες τεχνολογίας των πληροφοριών</w:t>
            </w:r>
          </w:p>
          <w:p w14:paraId="2CE361EE" w14:textId="5075AE34" w:rsidR="00E474AA" w:rsidRPr="00702720" w:rsidRDefault="00E474AA">
            <w:pPr>
              <w:autoSpaceDE w:val="0"/>
              <w:autoSpaceDN w:val="0"/>
              <w:adjustRightInd w:val="0"/>
              <w:spacing w:before="120" w:after="0"/>
              <w:rPr>
                <w:rFonts w:cs="Tahoma"/>
              </w:rPr>
            </w:pPr>
            <w:r w:rsidRPr="00702720">
              <w:rPr>
                <w:rFonts w:cs="Tahoma"/>
              </w:rPr>
              <w:t>72000000-5</w:t>
            </w:r>
            <w:r w:rsidR="003F635F" w:rsidRPr="00702720">
              <w:rPr>
                <w:rFonts w:cs="Tahoma"/>
              </w:rPr>
              <w:t xml:space="preserve"> </w:t>
            </w:r>
            <w:r w:rsidRPr="00702720">
              <w:rPr>
                <w:rFonts w:cs="Tahoma"/>
              </w:rPr>
              <w:t>Υπηρεσίες τεχνολογίας των πληροφοριών: παροχή συμβουλών, ανάπτυξη λογισμικού, Διαδίκτυο και υποστήριξη</w:t>
            </w:r>
          </w:p>
          <w:p w14:paraId="3EC4AAAC" w14:textId="77777777" w:rsidR="00993357" w:rsidRPr="00702720" w:rsidRDefault="00993357">
            <w:pPr>
              <w:autoSpaceDE w:val="0"/>
              <w:autoSpaceDN w:val="0"/>
              <w:adjustRightInd w:val="0"/>
              <w:spacing w:before="120" w:after="0"/>
              <w:rPr>
                <w:rFonts w:cs="Tahoma"/>
              </w:rPr>
            </w:pPr>
            <w:hyperlink r:id="rId8" w:history="1">
              <w:r w:rsidRPr="00702720">
                <w:rPr>
                  <w:rFonts w:cs="Tahoma"/>
                </w:rPr>
                <w:t>80533100-0  Υπηρεσίες εκπαίδευσης στον τομέα της πληροφορικής</w:t>
              </w:r>
            </w:hyperlink>
          </w:p>
          <w:p w14:paraId="03656136" w14:textId="37B23A8C" w:rsidR="00993357" w:rsidRPr="00702720" w:rsidRDefault="00993357">
            <w:pPr>
              <w:autoSpaceDE w:val="0"/>
              <w:autoSpaceDN w:val="0"/>
              <w:adjustRightInd w:val="0"/>
              <w:spacing w:before="120" w:after="0"/>
              <w:rPr>
                <w:rFonts w:cs="Tahoma"/>
                <w:bCs/>
              </w:rPr>
            </w:pPr>
            <w:r w:rsidRPr="00702720">
              <w:rPr>
                <w:rFonts w:cs="Tahoma"/>
                <w:bCs/>
              </w:rPr>
              <w:t>72221000-0 Υπηρεσίες παροχής συμβουλών επιχειρησιακής ανάλυσης</w:t>
            </w:r>
          </w:p>
          <w:p w14:paraId="0D2DA4BC" w14:textId="234E9C62" w:rsidR="00993357" w:rsidRPr="00702720" w:rsidRDefault="00993357">
            <w:pPr>
              <w:autoSpaceDE w:val="0"/>
              <w:autoSpaceDN w:val="0"/>
              <w:adjustRightInd w:val="0"/>
              <w:spacing w:before="120" w:after="0"/>
              <w:rPr>
                <w:rFonts w:cs="Tahoma"/>
                <w:bCs/>
              </w:rPr>
            </w:pPr>
            <w:r w:rsidRPr="00702720">
              <w:rPr>
                <w:rFonts w:cs="Tahoma"/>
                <w:bCs/>
              </w:rPr>
              <w:t>79340000-9  Υπηρεσίες διαφήμισης και μάρκετινγκ</w:t>
            </w:r>
          </w:p>
          <w:p w14:paraId="4CE3C168" w14:textId="53101DC6" w:rsidR="00993357" w:rsidRPr="00702720" w:rsidRDefault="00993357">
            <w:pPr>
              <w:autoSpaceDE w:val="0"/>
              <w:autoSpaceDN w:val="0"/>
              <w:adjustRightInd w:val="0"/>
              <w:spacing w:before="120" w:after="0"/>
              <w:rPr>
                <w:rFonts w:cs="Tahoma"/>
                <w:bCs/>
              </w:rPr>
            </w:pPr>
            <w:r w:rsidRPr="00702720">
              <w:rPr>
                <w:rFonts w:cs="Tahoma"/>
                <w:bCs/>
              </w:rPr>
              <w:t>71356300-1   Υπηρεσίες Τεχνικής Υποστήριξης</w:t>
            </w:r>
          </w:p>
          <w:p w14:paraId="28539614" w14:textId="74481F7C" w:rsidR="00993357" w:rsidRPr="00702720" w:rsidRDefault="00993357">
            <w:pPr>
              <w:autoSpaceDE w:val="0"/>
              <w:autoSpaceDN w:val="0"/>
              <w:adjustRightInd w:val="0"/>
              <w:spacing w:before="120" w:after="0"/>
              <w:rPr>
                <w:rFonts w:cs="Tahoma"/>
                <w:bCs/>
              </w:rPr>
            </w:pPr>
            <w:r w:rsidRPr="00702720">
              <w:rPr>
                <w:rFonts w:cs="Tahoma"/>
                <w:bCs/>
              </w:rPr>
              <w:t>48000000-8</w:t>
            </w:r>
            <w:r w:rsidR="009B4B68" w:rsidRPr="00702720">
              <w:rPr>
                <w:rFonts w:cs="Tahoma"/>
                <w:bCs/>
              </w:rPr>
              <w:t xml:space="preserve"> </w:t>
            </w:r>
            <w:r w:rsidRPr="00702720">
              <w:rPr>
                <w:rFonts w:cs="Tahoma"/>
                <w:bCs/>
              </w:rPr>
              <w:t xml:space="preserve"> Πακέτα λογισμικού και συστήματα πληροφορικής</w:t>
            </w:r>
          </w:p>
          <w:p w14:paraId="7CBA2CAC" w14:textId="50005A24" w:rsidR="009B4B68" w:rsidRPr="00702720" w:rsidRDefault="009B4B68">
            <w:pPr>
              <w:autoSpaceDE w:val="0"/>
              <w:autoSpaceDN w:val="0"/>
              <w:adjustRightInd w:val="0"/>
              <w:spacing w:before="120" w:after="0"/>
              <w:rPr>
                <w:rFonts w:cs="Tahoma"/>
                <w:bCs/>
              </w:rPr>
            </w:pPr>
            <w:r w:rsidRPr="00702720">
              <w:rPr>
                <w:rFonts w:cs="Tahoma"/>
                <w:bCs/>
              </w:rPr>
              <w:t>79980000-7   Υπηρεσίες συνδρομών</w:t>
            </w:r>
          </w:p>
          <w:p w14:paraId="68F923BB" w14:textId="77777777" w:rsidR="009B4B68" w:rsidRPr="00702720" w:rsidRDefault="009B4B68">
            <w:pPr>
              <w:autoSpaceDE w:val="0"/>
              <w:autoSpaceDN w:val="0"/>
              <w:adjustRightInd w:val="0"/>
              <w:spacing w:before="120" w:after="0"/>
              <w:rPr>
                <w:rFonts w:cs="Tahoma"/>
                <w:bCs/>
              </w:rPr>
            </w:pPr>
            <w:r w:rsidRPr="00702720">
              <w:rPr>
                <w:rFonts w:cs="Tahoma"/>
                <w:bCs/>
              </w:rPr>
              <w:t>32250000-0   Κινητά τηλέφωνα</w:t>
            </w:r>
          </w:p>
          <w:p w14:paraId="49C36867" w14:textId="77777777" w:rsidR="009B4B68" w:rsidRPr="00702720" w:rsidRDefault="009B4B68">
            <w:pPr>
              <w:autoSpaceDE w:val="0"/>
              <w:autoSpaceDN w:val="0"/>
              <w:adjustRightInd w:val="0"/>
              <w:spacing w:before="120" w:after="0"/>
              <w:rPr>
                <w:rFonts w:cs="Tahoma"/>
                <w:bCs/>
              </w:rPr>
            </w:pPr>
            <w:r w:rsidRPr="00702720">
              <w:rPr>
                <w:rFonts w:cs="Tahoma"/>
                <w:bCs/>
              </w:rPr>
              <w:t>42991230-0   Εκτυπωτές εισιτηρίων</w:t>
            </w:r>
          </w:p>
          <w:p w14:paraId="6AD0E412" w14:textId="6E3B4E45" w:rsidR="009B4B68" w:rsidRPr="00702720" w:rsidRDefault="009B4B68">
            <w:pPr>
              <w:autoSpaceDE w:val="0"/>
              <w:autoSpaceDN w:val="0"/>
              <w:adjustRightInd w:val="0"/>
              <w:spacing w:before="120" w:after="0"/>
              <w:rPr>
                <w:rFonts w:cs="Tahoma"/>
                <w:bCs/>
                <w:lang w:val="en-US"/>
              </w:rPr>
            </w:pPr>
            <w:r w:rsidRPr="00702720">
              <w:rPr>
                <w:rFonts w:cs="Tahoma"/>
                <w:bCs/>
                <w:lang w:val="en-US"/>
              </w:rPr>
              <w:t xml:space="preserve">30197630-1   </w:t>
            </w:r>
            <w:proofErr w:type="spellStart"/>
            <w:r w:rsidRPr="00702720">
              <w:rPr>
                <w:rFonts w:cs="Tahoma"/>
                <w:bCs/>
                <w:lang w:val="en-US"/>
              </w:rPr>
              <w:t>Εκτυ</w:t>
            </w:r>
            <w:proofErr w:type="spellEnd"/>
            <w:r w:rsidRPr="00702720">
              <w:rPr>
                <w:rFonts w:cs="Tahoma"/>
                <w:bCs/>
                <w:lang w:val="en-US"/>
              </w:rPr>
              <w:t>πωτικό χα</w:t>
            </w:r>
            <w:proofErr w:type="spellStart"/>
            <w:r w:rsidRPr="00702720">
              <w:rPr>
                <w:rFonts w:cs="Tahoma"/>
                <w:bCs/>
                <w:lang w:val="en-US"/>
              </w:rPr>
              <w:t>ρτί</w:t>
            </w:r>
            <w:proofErr w:type="spellEnd"/>
          </w:p>
        </w:tc>
      </w:tr>
      <w:tr w:rsidR="00E474AA" w:rsidRPr="00702720" w14:paraId="34DFE334" w14:textId="77777777">
        <w:tc>
          <w:tcPr>
            <w:tcW w:w="2830" w:type="dxa"/>
            <w:shd w:val="clear" w:color="auto" w:fill="auto"/>
          </w:tcPr>
          <w:p w14:paraId="71F9EE4F" w14:textId="77777777" w:rsidR="00E474AA" w:rsidRPr="00702720" w:rsidRDefault="00E474AA">
            <w:pPr>
              <w:autoSpaceDE w:val="0"/>
              <w:autoSpaceDN w:val="0"/>
              <w:adjustRightInd w:val="0"/>
              <w:spacing w:before="120" w:after="0"/>
              <w:jc w:val="right"/>
              <w:rPr>
                <w:rFonts w:cs="Tahoma"/>
                <w:b/>
              </w:rPr>
            </w:pPr>
            <w:r w:rsidRPr="00702720">
              <w:rPr>
                <w:rFonts w:cs="Tahoma"/>
                <w:b/>
              </w:rPr>
              <w:t>Κριτήριο Ανάθεσης:</w:t>
            </w:r>
          </w:p>
        </w:tc>
        <w:tc>
          <w:tcPr>
            <w:tcW w:w="6798" w:type="dxa"/>
            <w:gridSpan w:val="2"/>
            <w:shd w:val="clear" w:color="auto" w:fill="auto"/>
            <w:vAlign w:val="bottom"/>
          </w:tcPr>
          <w:p w14:paraId="1C383F44" w14:textId="77777777" w:rsidR="00E474AA" w:rsidRPr="00702720" w:rsidRDefault="00E474AA">
            <w:pPr>
              <w:autoSpaceDE w:val="0"/>
              <w:autoSpaceDN w:val="0"/>
              <w:adjustRightInd w:val="0"/>
              <w:spacing w:before="120" w:after="0"/>
              <w:rPr>
                <w:rFonts w:cs="Tahoma"/>
                <w:b/>
              </w:rPr>
            </w:pPr>
            <w:r w:rsidRPr="00702720">
              <w:rPr>
                <w:rFonts w:cs="Tahoma"/>
                <w:b/>
              </w:rPr>
              <w:t>Η πλέον συμφέρουσα από οικονομική άποψη προσφορά βάσει βέλτιστης σχέσης ποιότητας – τιμής</w:t>
            </w:r>
          </w:p>
        </w:tc>
      </w:tr>
      <w:tr w:rsidR="00E474AA" w:rsidRPr="00702720" w:rsidDel="005977E7" w14:paraId="568F3B55" w14:textId="77777777">
        <w:tc>
          <w:tcPr>
            <w:tcW w:w="2830" w:type="dxa"/>
            <w:shd w:val="clear" w:color="auto" w:fill="auto"/>
            <w:vAlign w:val="bottom"/>
          </w:tcPr>
          <w:p w14:paraId="0C1C1105" w14:textId="77777777" w:rsidR="00E474AA" w:rsidRPr="00702720" w:rsidRDefault="00E474AA">
            <w:pPr>
              <w:autoSpaceDE w:val="0"/>
              <w:autoSpaceDN w:val="0"/>
              <w:adjustRightInd w:val="0"/>
              <w:spacing w:before="120" w:after="0"/>
              <w:jc w:val="right"/>
              <w:rPr>
                <w:rFonts w:cs="Tahoma"/>
                <w:b/>
              </w:rPr>
            </w:pPr>
            <w:r w:rsidRPr="00702720">
              <w:rPr>
                <w:rFonts w:cs="Tahoma"/>
                <w:b/>
              </w:rPr>
              <w:t>Ημερομηνία Διενέργειας:</w:t>
            </w:r>
          </w:p>
        </w:tc>
        <w:tc>
          <w:tcPr>
            <w:tcW w:w="6798" w:type="dxa"/>
            <w:gridSpan w:val="2"/>
            <w:shd w:val="clear" w:color="auto" w:fill="auto"/>
            <w:vAlign w:val="center"/>
          </w:tcPr>
          <w:p w14:paraId="2BC5991A" w14:textId="601BB05B" w:rsidR="00E474AA" w:rsidRPr="00702720" w:rsidDel="005977E7" w:rsidRDefault="00E61793">
            <w:pPr>
              <w:autoSpaceDE w:val="0"/>
              <w:autoSpaceDN w:val="0"/>
              <w:adjustRightInd w:val="0"/>
              <w:spacing w:before="120" w:after="0"/>
              <w:jc w:val="left"/>
              <w:rPr>
                <w:rFonts w:cs="Tahoma"/>
                <w:b/>
                <w:lang w:val="en-US"/>
              </w:rPr>
            </w:pPr>
            <w:r>
              <w:rPr>
                <w:rFonts w:cs="Tahoma"/>
                <w:b/>
                <w:lang w:val="en-US"/>
              </w:rPr>
              <w:t>10-04-2025</w:t>
            </w:r>
          </w:p>
        </w:tc>
      </w:tr>
      <w:tr w:rsidR="00E474AA" w:rsidRPr="00702720" w:rsidDel="005977E7" w14:paraId="1AB99582" w14:textId="77777777">
        <w:tc>
          <w:tcPr>
            <w:tcW w:w="7332" w:type="dxa"/>
            <w:gridSpan w:val="2"/>
            <w:tcBorders>
              <w:bottom w:val="nil"/>
            </w:tcBorders>
            <w:shd w:val="clear" w:color="auto" w:fill="auto"/>
            <w:vAlign w:val="bottom"/>
          </w:tcPr>
          <w:p w14:paraId="4FE41142" w14:textId="77777777" w:rsidR="00E474AA" w:rsidRPr="00702720" w:rsidRDefault="00E474AA">
            <w:pPr>
              <w:autoSpaceDE w:val="0"/>
              <w:autoSpaceDN w:val="0"/>
              <w:adjustRightInd w:val="0"/>
              <w:spacing w:before="120" w:after="0"/>
              <w:jc w:val="right"/>
              <w:rPr>
                <w:rFonts w:cs="Tahoma"/>
                <w:b/>
              </w:rPr>
            </w:pPr>
            <w:r w:rsidRPr="00702720">
              <w:rPr>
                <w:rFonts w:cs="Tahoma"/>
                <w:b/>
              </w:rPr>
              <w:lastRenderedPageBreak/>
              <w:t>Ημερομηνία Ανάρτησης στο ΚΗΜΔΗΣ</w:t>
            </w:r>
          </w:p>
        </w:tc>
        <w:tc>
          <w:tcPr>
            <w:tcW w:w="2296" w:type="dxa"/>
            <w:shd w:val="clear" w:color="auto" w:fill="auto"/>
            <w:vAlign w:val="center"/>
          </w:tcPr>
          <w:p w14:paraId="7B76E199" w14:textId="4AD855C7" w:rsidR="00E474AA" w:rsidRPr="00702720" w:rsidDel="005977E7" w:rsidRDefault="00E61793">
            <w:pPr>
              <w:autoSpaceDE w:val="0"/>
              <w:autoSpaceDN w:val="0"/>
              <w:adjustRightInd w:val="0"/>
              <w:spacing w:before="120" w:after="0"/>
              <w:rPr>
                <w:rFonts w:cs="Tahoma"/>
                <w:b/>
              </w:rPr>
            </w:pPr>
            <w:r>
              <w:rPr>
                <w:rFonts w:cs="Tahoma"/>
                <w:b/>
                <w:lang w:val="en-US"/>
              </w:rPr>
              <w:t>11-03-2025</w:t>
            </w:r>
          </w:p>
        </w:tc>
      </w:tr>
      <w:tr w:rsidR="00E474AA" w:rsidRPr="00702720" w:rsidDel="005977E7" w14:paraId="5E8309D4" w14:textId="77777777">
        <w:tc>
          <w:tcPr>
            <w:tcW w:w="7332" w:type="dxa"/>
            <w:gridSpan w:val="2"/>
            <w:tcBorders>
              <w:bottom w:val="nil"/>
            </w:tcBorders>
            <w:shd w:val="clear" w:color="auto" w:fill="auto"/>
            <w:vAlign w:val="bottom"/>
          </w:tcPr>
          <w:p w14:paraId="5CA9577E" w14:textId="77777777" w:rsidR="00E474AA" w:rsidRPr="00702720" w:rsidRDefault="00E474AA">
            <w:pPr>
              <w:autoSpaceDE w:val="0"/>
              <w:autoSpaceDN w:val="0"/>
              <w:adjustRightInd w:val="0"/>
              <w:spacing w:before="120" w:after="0"/>
              <w:jc w:val="right"/>
              <w:rPr>
                <w:rFonts w:cs="Tahoma"/>
                <w:b/>
              </w:rPr>
            </w:pPr>
            <w:r w:rsidRPr="00702720">
              <w:rPr>
                <w:rFonts w:cs="Tahoma"/>
                <w:b/>
              </w:rPr>
              <w:t>Ημερομηνία Ανάρτησης στο ΕΣΗΔΗΣ</w:t>
            </w:r>
          </w:p>
        </w:tc>
        <w:tc>
          <w:tcPr>
            <w:tcW w:w="2296" w:type="dxa"/>
            <w:shd w:val="clear" w:color="auto" w:fill="auto"/>
          </w:tcPr>
          <w:p w14:paraId="678E709C" w14:textId="484DD027" w:rsidR="00E474AA" w:rsidRPr="00702720" w:rsidDel="005977E7" w:rsidRDefault="00E61793">
            <w:pPr>
              <w:autoSpaceDE w:val="0"/>
              <w:autoSpaceDN w:val="0"/>
              <w:adjustRightInd w:val="0"/>
              <w:spacing w:before="120" w:after="0"/>
              <w:rPr>
                <w:rFonts w:cs="Tahoma"/>
                <w:b/>
                <w:lang w:val="en-US"/>
              </w:rPr>
            </w:pPr>
            <w:r>
              <w:rPr>
                <w:rFonts w:cs="Tahoma"/>
                <w:b/>
                <w:lang w:val="en-US"/>
              </w:rPr>
              <w:t>11-03-2025</w:t>
            </w:r>
          </w:p>
        </w:tc>
      </w:tr>
      <w:tr w:rsidR="00E474AA" w:rsidRPr="00702720" w:rsidDel="005977E7" w14:paraId="46861CEA" w14:textId="77777777">
        <w:tc>
          <w:tcPr>
            <w:tcW w:w="7332" w:type="dxa"/>
            <w:gridSpan w:val="2"/>
            <w:tcBorders>
              <w:bottom w:val="single" w:sz="4" w:space="0" w:color="auto"/>
            </w:tcBorders>
            <w:shd w:val="clear" w:color="auto" w:fill="auto"/>
            <w:vAlign w:val="bottom"/>
          </w:tcPr>
          <w:p w14:paraId="641CFF34" w14:textId="77777777" w:rsidR="00E474AA" w:rsidRPr="00702720" w:rsidRDefault="00E474AA">
            <w:pPr>
              <w:autoSpaceDE w:val="0"/>
              <w:autoSpaceDN w:val="0"/>
              <w:adjustRightInd w:val="0"/>
              <w:spacing w:before="120" w:after="0"/>
              <w:jc w:val="right"/>
              <w:rPr>
                <w:rFonts w:cs="Tahoma"/>
                <w:b/>
              </w:rPr>
            </w:pPr>
            <w:r w:rsidRPr="00702720">
              <w:rPr>
                <w:rFonts w:cs="Tahoma"/>
                <w:b/>
              </w:rPr>
              <w:t xml:space="preserve">Ημερομηνία Αποστολής Διακήρυξης σε Ε.Ε. (Υπ. Επίσημων Εκδόσεων) </w:t>
            </w:r>
          </w:p>
        </w:tc>
        <w:tc>
          <w:tcPr>
            <w:tcW w:w="2296" w:type="dxa"/>
            <w:shd w:val="clear" w:color="auto" w:fill="auto"/>
          </w:tcPr>
          <w:p w14:paraId="47774B07" w14:textId="31BB6AB5" w:rsidR="00E474AA" w:rsidRPr="00702720" w:rsidRDefault="00E61793">
            <w:pPr>
              <w:autoSpaceDE w:val="0"/>
              <w:autoSpaceDN w:val="0"/>
              <w:adjustRightInd w:val="0"/>
              <w:spacing w:before="120" w:after="0"/>
              <w:jc w:val="left"/>
              <w:rPr>
                <w:rFonts w:cs="Tahoma"/>
                <w:b/>
                <w:lang w:val="en-US"/>
              </w:rPr>
            </w:pPr>
            <w:r>
              <w:rPr>
                <w:rFonts w:cs="Tahoma"/>
                <w:b/>
                <w:lang w:val="en-US"/>
              </w:rPr>
              <w:t>07-03-2025</w:t>
            </w:r>
          </w:p>
        </w:tc>
      </w:tr>
      <w:tr w:rsidR="00E474AA" w:rsidRPr="00702720" w:rsidDel="005977E7" w14:paraId="77171F99" w14:textId="77777777">
        <w:tc>
          <w:tcPr>
            <w:tcW w:w="7332" w:type="dxa"/>
            <w:gridSpan w:val="2"/>
            <w:tcBorders>
              <w:bottom w:val="single" w:sz="4" w:space="0" w:color="auto"/>
            </w:tcBorders>
            <w:shd w:val="clear" w:color="auto" w:fill="auto"/>
            <w:vAlign w:val="bottom"/>
          </w:tcPr>
          <w:p w14:paraId="221020E4" w14:textId="77777777" w:rsidR="00E474AA" w:rsidRPr="00702720" w:rsidRDefault="00E474AA">
            <w:pPr>
              <w:autoSpaceDE w:val="0"/>
              <w:autoSpaceDN w:val="0"/>
              <w:adjustRightInd w:val="0"/>
              <w:spacing w:before="120" w:after="0"/>
              <w:jc w:val="right"/>
              <w:rPr>
                <w:rFonts w:cs="Tahoma"/>
                <w:b/>
              </w:rPr>
            </w:pPr>
            <w:r w:rsidRPr="00702720">
              <w:rPr>
                <w:rFonts w:cs="Tahoma"/>
                <w:b/>
              </w:rPr>
              <w:t>Ημερομηνία Δημοσίευσης σε  Ε.Ε. (Υπ. Επίσημων Εκδόσεων)</w:t>
            </w:r>
          </w:p>
        </w:tc>
        <w:tc>
          <w:tcPr>
            <w:tcW w:w="2296" w:type="dxa"/>
            <w:shd w:val="clear" w:color="auto" w:fill="auto"/>
          </w:tcPr>
          <w:p w14:paraId="5FCA832C" w14:textId="4D40C887" w:rsidR="00E474AA" w:rsidRPr="00702720" w:rsidRDefault="00E61793">
            <w:pPr>
              <w:autoSpaceDE w:val="0"/>
              <w:autoSpaceDN w:val="0"/>
              <w:adjustRightInd w:val="0"/>
              <w:spacing w:before="120" w:after="0"/>
              <w:jc w:val="left"/>
              <w:rPr>
                <w:rFonts w:cs="Tahoma"/>
                <w:b/>
                <w:lang w:val="en-US"/>
              </w:rPr>
            </w:pPr>
            <w:r>
              <w:rPr>
                <w:rFonts w:cs="Tahoma"/>
                <w:b/>
                <w:lang w:val="en-US"/>
              </w:rPr>
              <w:t>11-03-2025</w:t>
            </w:r>
          </w:p>
        </w:tc>
      </w:tr>
      <w:tr w:rsidR="00E474AA" w:rsidRPr="00702720" w:rsidDel="005977E7" w14:paraId="3D133D1B" w14:textId="77777777">
        <w:tc>
          <w:tcPr>
            <w:tcW w:w="7332" w:type="dxa"/>
            <w:gridSpan w:val="2"/>
            <w:tcBorders>
              <w:bottom w:val="single" w:sz="4" w:space="0" w:color="auto"/>
            </w:tcBorders>
            <w:shd w:val="clear" w:color="auto" w:fill="auto"/>
            <w:vAlign w:val="bottom"/>
          </w:tcPr>
          <w:p w14:paraId="4D243102" w14:textId="77777777" w:rsidR="00E474AA" w:rsidRPr="00702720" w:rsidRDefault="00E474AA">
            <w:pPr>
              <w:autoSpaceDE w:val="0"/>
              <w:autoSpaceDN w:val="0"/>
              <w:adjustRightInd w:val="0"/>
              <w:spacing w:before="120" w:after="0"/>
              <w:jc w:val="right"/>
              <w:rPr>
                <w:rFonts w:cs="Tahoma"/>
                <w:b/>
              </w:rPr>
            </w:pPr>
            <w:r w:rsidRPr="00702720">
              <w:rPr>
                <w:rFonts w:cs="Tahoma"/>
                <w:b/>
              </w:rPr>
              <w:t>Ημερομηνία Ανάρτησης στον Διαδικτυακό τόπο της Αναθέτουσας Αρχής www.ktpae.gr</w:t>
            </w:r>
          </w:p>
        </w:tc>
        <w:tc>
          <w:tcPr>
            <w:tcW w:w="2296" w:type="dxa"/>
            <w:shd w:val="clear" w:color="auto" w:fill="auto"/>
          </w:tcPr>
          <w:p w14:paraId="00790075" w14:textId="5F81808D" w:rsidR="00E474AA" w:rsidRPr="00702720" w:rsidRDefault="00E61793">
            <w:pPr>
              <w:autoSpaceDE w:val="0"/>
              <w:autoSpaceDN w:val="0"/>
              <w:adjustRightInd w:val="0"/>
              <w:spacing w:before="120" w:after="0"/>
              <w:rPr>
                <w:rFonts w:cs="Tahoma"/>
                <w:b/>
                <w:lang w:val="en-US"/>
              </w:rPr>
            </w:pPr>
            <w:r>
              <w:rPr>
                <w:rFonts w:cs="Tahoma"/>
                <w:b/>
                <w:lang w:val="en-US"/>
              </w:rPr>
              <w:t>11-03-2025</w:t>
            </w:r>
          </w:p>
        </w:tc>
      </w:tr>
    </w:tbl>
    <w:p w14:paraId="70D203CE" w14:textId="77777777" w:rsidR="00F661A1" w:rsidRPr="00702720" w:rsidRDefault="00F661A1" w:rsidP="001336F5">
      <w:pPr>
        <w:rPr>
          <w:rFonts w:cs="Tahoma"/>
        </w:rPr>
      </w:pPr>
      <w:bookmarkStart w:id="2" w:name="_Toc375058496"/>
      <w:bookmarkStart w:id="3" w:name="_Toc418166314"/>
    </w:p>
    <w:p w14:paraId="12E6A497" w14:textId="77777777" w:rsidR="00C8224F" w:rsidRPr="00702720" w:rsidRDefault="00C8224F" w:rsidP="001336F5">
      <w:pPr>
        <w:rPr>
          <w:rFonts w:cs="Tahoma"/>
        </w:rPr>
      </w:pPr>
    </w:p>
    <w:p w14:paraId="45761445" w14:textId="77777777" w:rsidR="00C8224F" w:rsidRPr="00702720" w:rsidRDefault="00C8224F" w:rsidP="001336F5">
      <w:pPr>
        <w:rPr>
          <w:rFonts w:cs="Tahoma"/>
        </w:rPr>
      </w:pPr>
    </w:p>
    <w:p w14:paraId="133A92B0" w14:textId="77777777" w:rsidR="0029193D" w:rsidRPr="00702720" w:rsidRDefault="0029193D" w:rsidP="0029193D">
      <w:pPr>
        <w:pStyle w:val="Contents"/>
        <w:numPr>
          <w:ilvl w:val="0"/>
          <w:numId w:val="0"/>
        </w:numPr>
        <w:ind w:left="432" w:hanging="432"/>
        <w:outlineLvl w:val="9"/>
        <w:rPr>
          <w:rFonts w:ascii="Tahoma" w:hAnsi="Tahoma" w:cs="Tahoma"/>
          <w:color w:val="auto"/>
          <w:sz w:val="22"/>
          <w:szCs w:val="22"/>
        </w:rPr>
      </w:pPr>
      <w:bookmarkStart w:id="4" w:name="_Toc97194254"/>
      <w:bookmarkStart w:id="5" w:name="_Toc97194401"/>
      <w:r w:rsidRPr="00702720">
        <w:rPr>
          <w:rFonts w:ascii="Tahoma" w:hAnsi="Tahoma" w:cs="Tahoma"/>
          <w:color w:val="auto"/>
          <w:sz w:val="22"/>
          <w:szCs w:val="22"/>
        </w:rPr>
        <w:lastRenderedPageBreak/>
        <w:t>ΓΕΝΙΚΕΣ ΠΛΗΡΟΦΟΡΙΕΣ</w:t>
      </w:r>
      <w:bookmarkEnd w:id="4"/>
      <w:bookmarkEnd w:id="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6170"/>
      </w:tblGrid>
      <w:tr w:rsidR="006701D5" w:rsidRPr="00702720" w14:paraId="1FEB0E76" w14:textId="77777777">
        <w:trPr>
          <w:tblHeader/>
        </w:trPr>
        <w:tc>
          <w:tcPr>
            <w:tcW w:w="9855" w:type="dxa"/>
            <w:gridSpan w:val="2"/>
            <w:shd w:val="clear" w:color="auto" w:fill="E0E0E0"/>
            <w:vAlign w:val="center"/>
          </w:tcPr>
          <w:p w14:paraId="74ACB00E" w14:textId="284387D4" w:rsidR="006701D5" w:rsidRPr="00702720" w:rsidRDefault="00422A8A" w:rsidP="00422A8A">
            <w:pPr>
              <w:rPr>
                <w:rFonts w:cs="Tahoma"/>
                <w:b/>
                <w:bCs/>
              </w:rPr>
            </w:pPr>
            <w:bookmarkStart w:id="6" w:name="_Toc375058497"/>
            <w:bookmarkStart w:id="7" w:name="_Toc418166315"/>
            <w:bookmarkStart w:id="8" w:name="_Toc97194255"/>
            <w:bookmarkStart w:id="9" w:name="_Toc97194402"/>
            <w:r w:rsidRPr="00702720">
              <w:rPr>
                <w:rFonts w:cs="Tahoma"/>
                <w:b/>
                <w:bCs/>
              </w:rPr>
              <w:t>Συνοπτικά στοιχεία Έργου</w:t>
            </w:r>
            <w:bookmarkEnd w:id="6"/>
            <w:bookmarkEnd w:id="7"/>
            <w:bookmarkEnd w:id="8"/>
            <w:bookmarkEnd w:id="9"/>
          </w:p>
        </w:tc>
      </w:tr>
      <w:tr w:rsidR="006701D5" w:rsidRPr="00702720" w14:paraId="1895D80A" w14:textId="77777777" w:rsidTr="008E4528">
        <w:tc>
          <w:tcPr>
            <w:tcW w:w="3685" w:type="dxa"/>
            <w:vAlign w:val="center"/>
          </w:tcPr>
          <w:p w14:paraId="179684A2" w14:textId="77777777" w:rsidR="006701D5" w:rsidRPr="00702720" w:rsidRDefault="006701D5">
            <w:pPr>
              <w:pStyle w:val="TabletextChar"/>
              <w:rPr>
                <w:rFonts w:cs="Tahoma"/>
                <w:b/>
                <w:sz w:val="22"/>
                <w:szCs w:val="22"/>
              </w:rPr>
            </w:pPr>
            <w:r w:rsidRPr="00702720">
              <w:rPr>
                <w:rFonts w:cs="Tahoma"/>
                <w:b/>
                <w:sz w:val="22"/>
                <w:szCs w:val="22"/>
              </w:rPr>
              <w:t>ΤΙΤΛΟΣ ΕΡΓΟΥ</w:t>
            </w:r>
          </w:p>
        </w:tc>
        <w:tc>
          <w:tcPr>
            <w:tcW w:w="6170" w:type="dxa"/>
            <w:vAlign w:val="center"/>
          </w:tcPr>
          <w:p w14:paraId="046B046F" w14:textId="7804A279" w:rsidR="006701D5" w:rsidRPr="00702720" w:rsidRDefault="00F643A4">
            <w:pPr>
              <w:pStyle w:val="TabletextChar"/>
              <w:rPr>
                <w:rFonts w:cs="Tahoma"/>
                <w:b/>
                <w:sz w:val="22"/>
                <w:szCs w:val="22"/>
              </w:rPr>
            </w:pPr>
            <w:r w:rsidRPr="00702720">
              <w:rPr>
                <w:rFonts w:cs="Tahoma"/>
                <w:b/>
                <w:sz w:val="22"/>
                <w:szCs w:val="22"/>
              </w:rPr>
              <w:t>Ενιαίο Εθνικό Σύστημα Ψηφιακής Καταγραφής &amp; Διαχείρισης Ελέγχων &amp; Προστίμων Τροχαίας-Ελληνικής Αστυνομίας</w:t>
            </w:r>
          </w:p>
        </w:tc>
      </w:tr>
      <w:tr w:rsidR="006701D5" w:rsidRPr="00702720" w14:paraId="395CDB21" w14:textId="77777777" w:rsidTr="008E4528">
        <w:tc>
          <w:tcPr>
            <w:tcW w:w="3685" w:type="dxa"/>
            <w:vAlign w:val="center"/>
          </w:tcPr>
          <w:p w14:paraId="478DB693" w14:textId="77777777" w:rsidR="006701D5" w:rsidRPr="00702720" w:rsidRDefault="006701D5">
            <w:pPr>
              <w:pStyle w:val="TabletextChar"/>
              <w:rPr>
                <w:rFonts w:cs="Tahoma"/>
                <w:b/>
                <w:sz w:val="22"/>
                <w:szCs w:val="22"/>
              </w:rPr>
            </w:pPr>
            <w:r w:rsidRPr="00702720">
              <w:rPr>
                <w:rFonts w:cs="Tahoma"/>
                <w:b/>
                <w:sz w:val="22"/>
                <w:szCs w:val="22"/>
              </w:rPr>
              <w:t>ΑΝΑΘΕΤΟΥΣΑ ΑΡΧΗ</w:t>
            </w:r>
          </w:p>
        </w:tc>
        <w:tc>
          <w:tcPr>
            <w:tcW w:w="6170" w:type="dxa"/>
            <w:vAlign w:val="center"/>
          </w:tcPr>
          <w:p w14:paraId="22A1EF0F" w14:textId="77777777" w:rsidR="006701D5" w:rsidRPr="00702720" w:rsidRDefault="006701D5">
            <w:pPr>
              <w:pStyle w:val="TabletextChar"/>
              <w:rPr>
                <w:rFonts w:cs="Tahoma"/>
                <w:sz w:val="22"/>
                <w:szCs w:val="22"/>
              </w:rPr>
            </w:pPr>
            <w:r w:rsidRPr="00702720">
              <w:rPr>
                <w:rFonts w:cs="Tahoma"/>
                <w:b/>
                <w:sz w:val="22"/>
                <w:szCs w:val="22"/>
              </w:rPr>
              <w:t xml:space="preserve">Κοινωνία της Πληροφορίας Μ.Α.Ε. </w:t>
            </w:r>
            <w:r w:rsidRPr="00702720">
              <w:rPr>
                <w:rFonts w:cs="Tahoma"/>
                <w:sz w:val="22"/>
                <w:szCs w:val="22"/>
              </w:rPr>
              <w:t>(</w:t>
            </w:r>
            <w:proofErr w:type="spellStart"/>
            <w:r w:rsidRPr="00702720">
              <w:rPr>
                <w:rFonts w:cs="Tahoma"/>
                <w:b/>
                <w:sz w:val="22"/>
                <w:szCs w:val="22"/>
              </w:rPr>
              <w:t>ΚτΠ</w:t>
            </w:r>
            <w:proofErr w:type="spellEnd"/>
            <w:r w:rsidRPr="00702720">
              <w:rPr>
                <w:rFonts w:cs="Tahoma"/>
                <w:b/>
                <w:sz w:val="22"/>
                <w:szCs w:val="22"/>
              </w:rPr>
              <w:t xml:space="preserve"> Μ.Α.Ε.</w:t>
            </w:r>
            <w:r w:rsidRPr="00702720">
              <w:rPr>
                <w:rFonts w:cs="Tahoma"/>
                <w:sz w:val="22"/>
                <w:szCs w:val="22"/>
              </w:rPr>
              <w:t>)</w:t>
            </w:r>
          </w:p>
        </w:tc>
      </w:tr>
      <w:tr w:rsidR="006701D5" w:rsidRPr="00702720" w14:paraId="5351EA9C" w14:textId="77777777" w:rsidTr="008E4528">
        <w:tc>
          <w:tcPr>
            <w:tcW w:w="3685" w:type="dxa"/>
            <w:vAlign w:val="center"/>
          </w:tcPr>
          <w:p w14:paraId="3A4F622C" w14:textId="77777777" w:rsidR="006701D5" w:rsidRPr="00702720" w:rsidRDefault="006701D5">
            <w:pPr>
              <w:pStyle w:val="TabletextChar"/>
              <w:rPr>
                <w:rFonts w:cs="Tahoma"/>
                <w:b/>
                <w:sz w:val="22"/>
                <w:szCs w:val="22"/>
              </w:rPr>
            </w:pPr>
            <w:r w:rsidRPr="00702720">
              <w:rPr>
                <w:rFonts w:cs="Tahoma"/>
                <w:b/>
                <w:sz w:val="22"/>
                <w:szCs w:val="22"/>
              </w:rPr>
              <w:t>ΦΟΡΕΑΣ ΛΕΙΤΟΥΡΓΙΑΣ</w:t>
            </w:r>
          </w:p>
        </w:tc>
        <w:tc>
          <w:tcPr>
            <w:tcW w:w="6170" w:type="dxa"/>
            <w:vAlign w:val="center"/>
          </w:tcPr>
          <w:p w14:paraId="1275FC04" w14:textId="09507909" w:rsidR="006701D5" w:rsidRPr="00702720" w:rsidRDefault="00C47E15">
            <w:pPr>
              <w:pStyle w:val="TabletextChar"/>
              <w:rPr>
                <w:rFonts w:cs="Tahoma"/>
                <w:b/>
                <w:sz w:val="22"/>
                <w:szCs w:val="22"/>
              </w:rPr>
            </w:pPr>
            <w:r w:rsidRPr="00702720">
              <w:rPr>
                <w:rFonts w:cs="Tahoma"/>
                <w:b/>
                <w:sz w:val="22"/>
                <w:szCs w:val="22"/>
              </w:rPr>
              <w:t>Ελληνική Αστυνομία – Κλάδος Τάξης - Διεύθυνση Τροχαίας</w:t>
            </w:r>
          </w:p>
        </w:tc>
      </w:tr>
      <w:tr w:rsidR="006701D5" w:rsidRPr="00702720" w14:paraId="66C45819" w14:textId="77777777" w:rsidTr="008E4528">
        <w:tc>
          <w:tcPr>
            <w:tcW w:w="3685" w:type="dxa"/>
            <w:vAlign w:val="center"/>
          </w:tcPr>
          <w:p w14:paraId="08A2559E" w14:textId="77777777" w:rsidR="006701D5" w:rsidRPr="00702720" w:rsidRDefault="006701D5">
            <w:pPr>
              <w:pStyle w:val="TabletextChar"/>
              <w:rPr>
                <w:rFonts w:cs="Tahoma"/>
                <w:b/>
                <w:sz w:val="22"/>
                <w:szCs w:val="22"/>
              </w:rPr>
            </w:pPr>
            <w:r w:rsidRPr="00702720">
              <w:rPr>
                <w:rFonts w:cs="Tahoma"/>
                <w:b/>
                <w:sz w:val="22"/>
                <w:szCs w:val="22"/>
              </w:rPr>
              <w:t>ΚΥΡΙΟΣ ΤΟΥ ΕΡΓΟΥ</w:t>
            </w:r>
          </w:p>
        </w:tc>
        <w:tc>
          <w:tcPr>
            <w:tcW w:w="6170" w:type="dxa"/>
            <w:vAlign w:val="center"/>
          </w:tcPr>
          <w:p w14:paraId="56BB33F0" w14:textId="3DEF5618" w:rsidR="006701D5" w:rsidRPr="00702720" w:rsidRDefault="003F635F">
            <w:pPr>
              <w:pStyle w:val="TabletextChar"/>
              <w:rPr>
                <w:rFonts w:cs="Tahoma"/>
                <w:b/>
                <w:sz w:val="22"/>
                <w:szCs w:val="22"/>
              </w:rPr>
            </w:pPr>
            <w:r w:rsidRPr="00702720">
              <w:rPr>
                <w:rFonts w:cs="Tahoma"/>
                <w:b/>
                <w:bCs/>
                <w:sz w:val="22"/>
                <w:szCs w:val="22"/>
              </w:rPr>
              <w:t>Υπουργείο Ψηφιακής Διακυβέρνησης</w:t>
            </w:r>
          </w:p>
        </w:tc>
      </w:tr>
      <w:tr w:rsidR="006701D5" w:rsidRPr="00702720" w14:paraId="21D9BBF1" w14:textId="77777777" w:rsidTr="008E4528">
        <w:tc>
          <w:tcPr>
            <w:tcW w:w="3685" w:type="dxa"/>
            <w:vAlign w:val="center"/>
          </w:tcPr>
          <w:p w14:paraId="1574B617" w14:textId="77777777" w:rsidR="006701D5" w:rsidRPr="00702720" w:rsidRDefault="006701D5">
            <w:pPr>
              <w:pStyle w:val="TabletextChar"/>
              <w:rPr>
                <w:rFonts w:cs="Tahoma"/>
                <w:b/>
                <w:sz w:val="22"/>
                <w:szCs w:val="22"/>
              </w:rPr>
            </w:pPr>
            <w:r w:rsidRPr="00702720">
              <w:rPr>
                <w:rFonts w:cs="Tahoma"/>
                <w:b/>
                <w:sz w:val="22"/>
                <w:szCs w:val="22"/>
              </w:rPr>
              <w:t>ΦΟΡΕΑΣ ΧΡΗΜΑΤΟΔΟΤΗΣΗΣ</w:t>
            </w:r>
          </w:p>
        </w:tc>
        <w:tc>
          <w:tcPr>
            <w:tcW w:w="6170" w:type="dxa"/>
            <w:vAlign w:val="center"/>
          </w:tcPr>
          <w:p w14:paraId="397A3F43" w14:textId="77777777" w:rsidR="006701D5" w:rsidRPr="00702720" w:rsidRDefault="006701D5">
            <w:pPr>
              <w:pStyle w:val="TabletextChar"/>
              <w:rPr>
                <w:rFonts w:cs="Tahoma"/>
                <w:b/>
                <w:sz w:val="22"/>
                <w:szCs w:val="22"/>
              </w:rPr>
            </w:pPr>
            <w:r w:rsidRPr="00702720">
              <w:rPr>
                <w:rFonts w:cs="Tahoma"/>
                <w:b/>
                <w:bCs/>
                <w:sz w:val="22"/>
                <w:szCs w:val="22"/>
              </w:rPr>
              <w:t>Υπουργείο Ψηφιακής Διακυβέρνησης</w:t>
            </w:r>
          </w:p>
        </w:tc>
      </w:tr>
      <w:tr w:rsidR="006701D5" w:rsidRPr="00702720" w14:paraId="4CC53BE7" w14:textId="77777777" w:rsidTr="008E4528">
        <w:tc>
          <w:tcPr>
            <w:tcW w:w="3685" w:type="dxa"/>
            <w:vAlign w:val="center"/>
          </w:tcPr>
          <w:p w14:paraId="390BD4C8" w14:textId="77777777" w:rsidR="006701D5" w:rsidRPr="00702720" w:rsidRDefault="006701D5">
            <w:pPr>
              <w:pStyle w:val="TabletextChar"/>
              <w:rPr>
                <w:rFonts w:cs="Tahoma"/>
                <w:b/>
                <w:sz w:val="22"/>
                <w:szCs w:val="22"/>
              </w:rPr>
            </w:pPr>
            <w:r w:rsidRPr="00702720">
              <w:rPr>
                <w:rFonts w:cs="Tahoma"/>
                <w:b/>
                <w:sz w:val="22"/>
                <w:szCs w:val="22"/>
              </w:rPr>
              <w:t>ΤΟΠΟΣ ΠΑΡΑΔΟΣΗΣ – ΤΟΠΟΣ ΠΑΡΟΧΗΣ ΥΠΗΡΕΣΙΩΝ</w:t>
            </w:r>
          </w:p>
        </w:tc>
        <w:tc>
          <w:tcPr>
            <w:tcW w:w="6170" w:type="dxa"/>
            <w:vAlign w:val="center"/>
          </w:tcPr>
          <w:p w14:paraId="3B515FEE" w14:textId="77777777" w:rsidR="00433EB1" w:rsidRPr="00702720" w:rsidRDefault="00433EB1" w:rsidP="00433EB1">
            <w:pPr>
              <w:pStyle w:val="TabletextChar"/>
              <w:rPr>
                <w:rFonts w:cs="Tahoma"/>
                <w:sz w:val="22"/>
                <w:szCs w:val="22"/>
              </w:rPr>
            </w:pPr>
            <w:r w:rsidRPr="00702720">
              <w:rPr>
                <w:rFonts w:cs="Tahoma"/>
                <w:sz w:val="22"/>
                <w:szCs w:val="22"/>
              </w:rPr>
              <w:t>Τόπος παράδοσης: Επιλεγμένοι Φορείς του Δημόσιου Τομέα πανελλαδικά.</w:t>
            </w:r>
          </w:p>
          <w:p w14:paraId="073D1116" w14:textId="3BDA09A0" w:rsidR="006701D5" w:rsidRPr="00702720" w:rsidRDefault="00433EB1" w:rsidP="00433EB1">
            <w:pPr>
              <w:pStyle w:val="TabletextChar"/>
              <w:rPr>
                <w:rFonts w:cs="Tahoma"/>
                <w:sz w:val="22"/>
                <w:szCs w:val="22"/>
              </w:rPr>
            </w:pPr>
            <w:r w:rsidRPr="00702720">
              <w:rPr>
                <w:rFonts w:cs="Tahoma"/>
                <w:sz w:val="22"/>
                <w:szCs w:val="22"/>
              </w:rPr>
              <w:t xml:space="preserve">Τόπος παροχής υπηρεσιών: </w:t>
            </w:r>
            <w:proofErr w:type="spellStart"/>
            <w:r w:rsidRPr="00702720">
              <w:rPr>
                <w:rFonts w:cs="Tahoma"/>
                <w:sz w:val="22"/>
                <w:szCs w:val="22"/>
              </w:rPr>
              <w:t>ΚτΠ</w:t>
            </w:r>
            <w:proofErr w:type="spellEnd"/>
            <w:r w:rsidRPr="00702720">
              <w:rPr>
                <w:rFonts w:cs="Tahoma"/>
                <w:sz w:val="22"/>
                <w:szCs w:val="22"/>
              </w:rPr>
              <w:t xml:space="preserve"> Μ.Α.Ε.</w:t>
            </w:r>
          </w:p>
        </w:tc>
      </w:tr>
      <w:tr w:rsidR="00B60BA7" w:rsidRPr="00702720" w14:paraId="4F1563B7" w14:textId="77777777" w:rsidTr="008E4528">
        <w:tc>
          <w:tcPr>
            <w:tcW w:w="3685" w:type="dxa"/>
            <w:vAlign w:val="center"/>
          </w:tcPr>
          <w:p w14:paraId="4597EEA0" w14:textId="77777777" w:rsidR="00B60BA7" w:rsidRPr="00702720" w:rsidRDefault="00B60BA7" w:rsidP="00B60BA7">
            <w:pPr>
              <w:pStyle w:val="TabletextChar"/>
              <w:rPr>
                <w:rFonts w:cs="Tahoma"/>
                <w:b/>
                <w:sz w:val="22"/>
                <w:szCs w:val="22"/>
              </w:rPr>
            </w:pPr>
            <w:r w:rsidRPr="00702720">
              <w:rPr>
                <w:rFonts w:cs="Tahoma"/>
                <w:b/>
                <w:sz w:val="22"/>
                <w:szCs w:val="22"/>
              </w:rPr>
              <w:t>ΕΙΔΟΣ ΣΥΜΒΑΣΗΣ</w:t>
            </w:r>
          </w:p>
        </w:tc>
        <w:tc>
          <w:tcPr>
            <w:tcW w:w="6170" w:type="dxa"/>
            <w:vAlign w:val="bottom"/>
          </w:tcPr>
          <w:p w14:paraId="342B9481" w14:textId="77777777" w:rsidR="003F635F" w:rsidRPr="00702720" w:rsidRDefault="003F635F" w:rsidP="003F635F">
            <w:pPr>
              <w:autoSpaceDE w:val="0"/>
              <w:autoSpaceDN w:val="0"/>
              <w:adjustRightInd w:val="0"/>
              <w:spacing w:before="120" w:after="0"/>
              <w:rPr>
                <w:rFonts w:cs="Tahoma"/>
              </w:rPr>
            </w:pPr>
            <w:r w:rsidRPr="00702720">
              <w:rPr>
                <w:rFonts w:cs="Tahoma"/>
              </w:rPr>
              <w:t>72222300-0  Υπηρεσίες τεχνολογίας των πληροφοριών</w:t>
            </w:r>
          </w:p>
          <w:p w14:paraId="06ECE43F" w14:textId="77777777" w:rsidR="003F635F" w:rsidRPr="00702720" w:rsidRDefault="003F635F" w:rsidP="003F635F">
            <w:pPr>
              <w:autoSpaceDE w:val="0"/>
              <w:autoSpaceDN w:val="0"/>
              <w:adjustRightInd w:val="0"/>
              <w:spacing w:before="120" w:after="0"/>
              <w:rPr>
                <w:rFonts w:cs="Tahoma"/>
              </w:rPr>
            </w:pPr>
            <w:r w:rsidRPr="00702720">
              <w:rPr>
                <w:rFonts w:cs="Tahoma"/>
              </w:rPr>
              <w:t>72000000-5 Υπηρεσίες τεχνολογίας των πληροφοριών: παροχή συμβουλών, ανάπτυξη λογισμικού, Διαδίκτυο και υποστήριξη</w:t>
            </w:r>
          </w:p>
          <w:p w14:paraId="48FCEE06" w14:textId="77777777" w:rsidR="003F635F" w:rsidRPr="00702720" w:rsidRDefault="003F635F" w:rsidP="003F635F">
            <w:pPr>
              <w:autoSpaceDE w:val="0"/>
              <w:autoSpaceDN w:val="0"/>
              <w:adjustRightInd w:val="0"/>
              <w:spacing w:before="120" w:after="0"/>
              <w:rPr>
                <w:rFonts w:cs="Tahoma"/>
              </w:rPr>
            </w:pPr>
            <w:hyperlink r:id="rId9" w:history="1">
              <w:r w:rsidRPr="00702720">
                <w:rPr>
                  <w:rFonts w:cs="Tahoma"/>
                </w:rPr>
                <w:t>80533100-0  Υπηρεσίες εκπαίδευσης στον τομέα της πληροφορικής</w:t>
              </w:r>
            </w:hyperlink>
          </w:p>
          <w:p w14:paraId="2A442B4E" w14:textId="77777777" w:rsidR="003F635F" w:rsidRPr="00702720" w:rsidRDefault="003F635F" w:rsidP="003F635F">
            <w:pPr>
              <w:autoSpaceDE w:val="0"/>
              <w:autoSpaceDN w:val="0"/>
              <w:adjustRightInd w:val="0"/>
              <w:spacing w:before="120" w:after="0"/>
              <w:rPr>
                <w:rFonts w:cs="Tahoma"/>
                <w:bCs/>
              </w:rPr>
            </w:pPr>
            <w:r w:rsidRPr="00702720">
              <w:rPr>
                <w:rFonts w:cs="Tahoma"/>
                <w:bCs/>
              </w:rPr>
              <w:t>72221000-0 Υπηρεσίες παροχής συμβουλών επιχειρησιακής ανάλυσης</w:t>
            </w:r>
          </w:p>
          <w:p w14:paraId="143E21FC" w14:textId="77777777" w:rsidR="003F635F" w:rsidRPr="00702720" w:rsidRDefault="003F635F" w:rsidP="003F635F">
            <w:pPr>
              <w:autoSpaceDE w:val="0"/>
              <w:autoSpaceDN w:val="0"/>
              <w:adjustRightInd w:val="0"/>
              <w:spacing w:before="120" w:after="0"/>
              <w:rPr>
                <w:rFonts w:cs="Tahoma"/>
                <w:bCs/>
              </w:rPr>
            </w:pPr>
            <w:r w:rsidRPr="00702720">
              <w:rPr>
                <w:rFonts w:cs="Tahoma"/>
                <w:bCs/>
              </w:rPr>
              <w:t>79340000-9  Υπηρεσίες διαφήμισης και μάρκετινγκ</w:t>
            </w:r>
          </w:p>
          <w:p w14:paraId="2EAA8170" w14:textId="77777777" w:rsidR="003F635F" w:rsidRPr="00702720" w:rsidRDefault="003F635F" w:rsidP="003F635F">
            <w:pPr>
              <w:autoSpaceDE w:val="0"/>
              <w:autoSpaceDN w:val="0"/>
              <w:adjustRightInd w:val="0"/>
              <w:spacing w:before="120" w:after="0"/>
              <w:rPr>
                <w:rFonts w:cs="Tahoma"/>
                <w:bCs/>
              </w:rPr>
            </w:pPr>
            <w:r w:rsidRPr="00702720">
              <w:rPr>
                <w:rFonts w:cs="Tahoma"/>
                <w:bCs/>
              </w:rPr>
              <w:t>71356300-1   Υπηρεσίες Τεχνικής Υποστήριξης</w:t>
            </w:r>
          </w:p>
          <w:p w14:paraId="5E3464B3" w14:textId="77777777" w:rsidR="003F635F" w:rsidRPr="00702720" w:rsidRDefault="003F635F" w:rsidP="003F635F">
            <w:pPr>
              <w:autoSpaceDE w:val="0"/>
              <w:autoSpaceDN w:val="0"/>
              <w:adjustRightInd w:val="0"/>
              <w:spacing w:before="120" w:after="0"/>
              <w:rPr>
                <w:rFonts w:cs="Tahoma"/>
                <w:bCs/>
              </w:rPr>
            </w:pPr>
            <w:r w:rsidRPr="00702720">
              <w:rPr>
                <w:rFonts w:cs="Tahoma"/>
                <w:bCs/>
              </w:rPr>
              <w:t>48000000-8  Πακέτα λογισμικού και συστήματα πληροφορικής</w:t>
            </w:r>
          </w:p>
          <w:p w14:paraId="1B081E04" w14:textId="77777777" w:rsidR="003F635F" w:rsidRPr="00702720" w:rsidRDefault="003F635F" w:rsidP="003F635F">
            <w:pPr>
              <w:autoSpaceDE w:val="0"/>
              <w:autoSpaceDN w:val="0"/>
              <w:adjustRightInd w:val="0"/>
              <w:spacing w:before="120" w:after="0"/>
              <w:rPr>
                <w:rFonts w:cs="Tahoma"/>
                <w:bCs/>
              </w:rPr>
            </w:pPr>
            <w:r w:rsidRPr="00702720">
              <w:rPr>
                <w:rFonts w:cs="Tahoma"/>
                <w:bCs/>
              </w:rPr>
              <w:t>79980000-7   Υπηρεσίες συνδρομών</w:t>
            </w:r>
          </w:p>
          <w:p w14:paraId="21744404" w14:textId="77777777" w:rsidR="003F635F" w:rsidRPr="00702720" w:rsidRDefault="003F635F" w:rsidP="003F635F">
            <w:pPr>
              <w:autoSpaceDE w:val="0"/>
              <w:autoSpaceDN w:val="0"/>
              <w:adjustRightInd w:val="0"/>
              <w:spacing w:before="120" w:after="0"/>
              <w:rPr>
                <w:rFonts w:cs="Tahoma"/>
                <w:bCs/>
              </w:rPr>
            </w:pPr>
            <w:r w:rsidRPr="00702720">
              <w:rPr>
                <w:rFonts w:cs="Tahoma"/>
                <w:bCs/>
              </w:rPr>
              <w:t>32250000-0   Κινητά τηλέφωνα</w:t>
            </w:r>
          </w:p>
          <w:p w14:paraId="046208A7" w14:textId="77777777" w:rsidR="003F635F" w:rsidRPr="00702720" w:rsidRDefault="003F635F" w:rsidP="003F635F">
            <w:pPr>
              <w:autoSpaceDE w:val="0"/>
              <w:autoSpaceDN w:val="0"/>
              <w:adjustRightInd w:val="0"/>
              <w:spacing w:before="120" w:after="0"/>
              <w:rPr>
                <w:rFonts w:cs="Tahoma"/>
                <w:bCs/>
              </w:rPr>
            </w:pPr>
            <w:r w:rsidRPr="00702720">
              <w:rPr>
                <w:rFonts w:cs="Tahoma"/>
                <w:bCs/>
              </w:rPr>
              <w:t>42991230-0   Εκτυπωτές εισιτηρίων</w:t>
            </w:r>
          </w:p>
          <w:p w14:paraId="70AA4491" w14:textId="21C6B61B" w:rsidR="00B60BA7" w:rsidRPr="00702720" w:rsidRDefault="003F635F" w:rsidP="003F635F">
            <w:pPr>
              <w:pStyle w:val="TabletextChar"/>
              <w:jc w:val="both"/>
              <w:rPr>
                <w:rFonts w:cs="Tahoma"/>
                <w:b/>
                <w:sz w:val="22"/>
                <w:szCs w:val="22"/>
              </w:rPr>
            </w:pPr>
            <w:r w:rsidRPr="00702720">
              <w:rPr>
                <w:rFonts w:cs="Tahoma"/>
                <w:bCs/>
                <w:lang w:val="en-US"/>
              </w:rPr>
              <w:t xml:space="preserve">30197630-1   </w:t>
            </w:r>
            <w:proofErr w:type="spellStart"/>
            <w:r w:rsidRPr="00702720">
              <w:rPr>
                <w:rFonts w:cs="Tahoma"/>
                <w:bCs/>
                <w:lang w:val="en-US"/>
              </w:rPr>
              <w:t>Εκτυ</w:t>
            </w:r>
            <w:proofErr w:type="spellEnd"/>
            <w:r w:rsidRPr="00702720">
              <w:rPr>
                <w:rFonts w:cs="Tahoma"/>
                <w:bCs/>
                <w:lang w:val="en-US"/>
              </w:rPr>
              <w:t>πωτικό χα</w:t>
            </w:r>
            <w:proofErr w:type="spellStart"/>
            <w:r w:rsidRPr="00702720">
              <w:rPr>
                <w:rFonts w:cs="Tahoma"/>
                <w:bCs/>
                <w:lang w:val="en-US"/>
              </w:rPr>
              <w:t>ρτί</w:t>
            </w:r>
            <w:proofErr w:type="spellEnd"/>
          </w:p>
        </w:tc>
      </w:tr>
      <w:tr w:rsidR="006701D5" w:rsidRPr="00702720" w14:paraId="00CD5392" w14:textId="77777777" w:rsidTr="008E4528">
        <w:tc>
          <w:tcPr>
            <w:tcW w:w="3685" w:type="dxa"/>
            <w:vAlign w:val="center"/>
          </w:tcPr>
          <w:p w14:paraId="029F32D5" w14:textId="77777777" w:rsidR="006701D5" w:rsidRPr="00702720" w:rsidRDefault="006701D5">
            <w:pPr>
              <w:pStyle w:val="TabletextChar"/>
              <w:rPr>
                <w:rFonts w:cs="Tahoma"/>
                <w:b/>
                <w:sz w:val="22"/>
                <w:szCs w:val="22"/>
              </w:rPr>
            </w:pPr>
            <w:r w:rsidRPr="00702720">
              <w:rPr>
                <w:rFonts w:cs="Tahoma"/>
                <w:b/>
                <w:sz w:val="22"/>
                <w:szCs w:val="22"/>
              </w:rPr>
              <w:t>ΕΙΔΟΣ ΔΙΑΔΙΚΑΣΙΑΣ</w:t>
            </w:r>
          </w:p>
        </w:tc>
        <w:tc>
          <w:tcPr>
            <w:tcW w:w="6170" w:type="dxa"/>
            <w:vAlign w:val="center"/>
          </w:tcPr>
          <w:p w14:paraId="306DD691" w14:textId="364BFB50" w:rsidR="006701D5" w:rsidRPr="00702720" w:rsidRDefault="00276C56" w:rsidP="00032CFA">
            <w:pPr>
              <w:pStyle w:val="TabletextChar"/>
              <w:jc w:val="both"/>
              <w:rPr>
                <w:rFonts w:cs="Tahoma"/>
                <w:szCs w:val="22"/>
              </w:rPr>
            </w:pPr>
            <w:r w:rsidRPr="00702720">
              <w:rPr>
                <w:rFonts w:cs="Tahoma"/>
                <w:sz w:val="22"/>
                <w:szCs w:val="22"/>
              </w:rPr>
              <w:t>Ηλεκτρονικός Ανοικτός Διεθνής άνω των ορίων Διαγωνισμός</w:t>
            </w:r>
            <w:r w:rsidR="00B37EA4">
              <w:rPr>
                <w:rFonts w:cs="Tahoma"/>
                <w:sz w:val="22"/>
                <w:szCs w:val="22"/>
              </w:rPr>
              <w:t xml:space="preserve"> σε Τμήματα</w:t>
            </w:r>
            <w:r w:rsidRPr="00702720">
              <w:rPr>
                <w:rFonts w:cs="Tahoma"/>
                <w:sz w:val="22"/>
                <w:szCs w:val="22"/>
              </w:rPr>
              <w:t xml:space="preserve"> με κριτήριο ανάθεσης την πλέον συμφέρουσα από οικονομική άποψη προσφορά βάσει βέλτιστης σχέσης ποιότητας – τιμής ανά τμήμα.</w:t>
            </w:r>
          </w:p>
        </w:tc>
      </w:tr>
      <w:tr w:rsidR="00390062" w:rsidRPr="00702720" w14:paraId="4E518173" w14:textId="77777777" w:rsidTr="008E4528">
        <w:tc>
          <w:tcPr>
            <w:tcW w:w="3685" w:type="dxa"/>
            <w:vAlign w:val="center"/>
          </w:tcPr>
          <w:p w14:paraId="600BB8D1" w14:textId="77777777" w:rsidR="00390062" w:rsidRPr="00702720" w:rsidRDefault="00390062" w:rsidP="00390062">
            <w:pPr>
              <w:pStyle w:val="TabletextChar"/>
              <w:rPr>
                <w:rFonts w:cs="Tahoma"/>
                <w:b/>
                <w:sz w:val="22"/>
                <w:szCs w:val="22"/>
              </w:rPr>
            </w:pPr>
            <w:r w:rsidRPr="00702720">
              <w:rPr>
                <w:rFonts w:cs="Tahoma"/>
                <w:b/>
                <w:sz w:val="22"/>
                <w:szCs w:val="22"/>
              </w:rPr>
              <w:t>ΠΡΟΥΠΟΛΟΓΙΣΜΟΣ – ΕΚΤΙΜΩΜΕΝΗ ΑΞΙΑ ΣΥΜΒΑΣΗΣ</w:t>
            </w:r>
          </w:p>
        </w:tc>
        <w:tc>
          <w:tcPr>
            <w:tcW w:w="6170" w:type="dxa"/>
          </w:tcPr>
          <w:p w14:paraId="3C2C44F1" w14:textId="77777777" w:rsidR="00DD6391" w:rsidRPr="00DD6391" w:rsidRDefault="00DD6391" w:rsidP="00DD6391">
            <w:pPr>
              <w:tabs>
                <w:tab w:val="clear" w:pos="709"/>
                <w:tab w:val="left" w:pos="317"/>
              </w:tabs>
              <w:rPr>
                <w:rFonts w:cs="Tahoma"/>
              </w:rPr>
            </w:pPr>
            <w:r w:rsidRPr="00DD6391">
              <w:rPr>
                <w:rFonts w:cs="Tahoma"/>
              </w:rPr>
              <w:t xml:space="preserve">Ο Προϋπολογισμός του Έργου – Εκτιμώμενη Αξία της </w:t>
            </w:r>
            <w:r w:rsidRPr="00DD6391">
              <w:rPr>
                <w:rFonts w:cs="Tahoma"/>
                <w:color w:val="222222"/>
                <w:shd w:val="clear" w:color="auto" w:fill="FFFFFF"/>
              </w:rPr>
              <w:t>Σύμβασης</w:t>
            </w:r>
            <w:r w:rsidRPr="00DD6391">
              <w:rPr>
                <w:rFonts w:cs="Tahoma"/>
              </w:rPr>
              <w:t xml:space="preserve"> ανέρχεται σε</w:t>
            </w:r>
            <w:r w:rsidRPr="00DD6391">
              <w:rPr>
                <w:rFonts w:cs="Tahoma"/>
                <w:b/>
                <w:bCs/>
              </w:rPr>
              <w:t xml:space="preserve">  </w:t>
            </w:r>
            <w:r w:rsidRPr="00DD6391">
              <w:rPr>
                <w:rFonts w:cs="Tahoma"/>
              </w:rPr>
              <w:t xml:space="preserve"> </w:t>
            </w:r>
            <w:r w:rsidRPr="00DD6391">
              <w:rPr>
                <w:rFonts w:cs="Tahoma"/>
                <w:b/>
                <w:bCs/>
              </w:rPr>
              <w:t xml:space="preserve">10.368.000,00 €  </w:t>
            </w:r>
            <w:r w:rsidRPr="00DD6391">
              <w:rPr>
                <w:rFonts w:cs="Tahoma"/>
              </w:rPr>
              <w:t>μη περιλαμβανομένου ΦΠΑ , προϋπολογισμός με ΦΠΑ:</w:t>
            </w:r>
            <w:r w:rsidRPr="00DD6391">
              <w:rPr>
                <w:rFonts w:cs="Tahoma"/>
                <w:b/>
                <w:bCs/>
              </w:rPr>
              <w:t xml:space="preserve"> 12.856.320,00 €, ΦΠΑ 24%  </w:t>
            </w:r>
            <w:r w:rsidRPr="00DD6391">
              <w:rPr>
                <w:rFonts w:cs="Tahoma"/>
              </w:rPr>
              <w:t xml:space="preserve"> </w:t>
            </w:r>
            <w:r w:rsidRPr="00DD6391">
              <w:rPr>
                <w:rFonts w:cs="Tahoma"/>
                <w:b/>
                <w:bCs/>
              </w:rPr>
              <w:t>2.488.320,00 €</w:t>
            </w:r>
          </w:p>
          <w:p w14:paraId="095D92F8" w14:textId="77777777" w:rsidR="00DD6391" w:rsidRPr="00702720" w:rsidRDefault="00DD6391" w:rsidP="00DD6391">
            <w:pPr>
              <w:pStyle w:val="a"/>
              <w:numPr>
                <w:ilvl w:val="0"/>
                <w:numId w:val="13"/>
              </w:numPr>
              <w:rPr>
                <w:rFonts w:cs="Tahoma"/>
              </w:rPr>
            </w:pPr>
            <w:r w:rsidRPr="00702720">
              <w:rPr>
                <w:rFonts w:cs="Tahoma"/>
              </w:rPr>
              <w:t xml:space="preserve">Προϋπολογισμός αρχικού έργου: </w:t>
            </w:r>
            <w:r w:rsidRPr="00702720">
              <w:rPr>
                <w:rFonts w:cs="Tahoma"/>
                <w:b/>
                <w:bCs/>
              </w:rPr>
              <w:t>4.800.000,00 €,</w:t>
            </w:r>
            <w:r w:rsidRPr="00702720">
              <w:rPr>
                <w:rFonts w:cs="Tahoma"/>
              </w:rPr>
              <w:t xml:space="preserve"> μη συμπεριλαμβανομένου ΦΠΑ (Προϋπολογισμός με ΦΠΑ:  </w:t>
            </w:r>
            <w:r w:rsidRPr="00702720">
              <w:rPr>
                <w:rFonts w:cs="Tahoma"/>
                <w:b/>
                <w:bCs/>
              </w:rPr>
              <w:t xml:space="preserve"> </w:t>
            </w:r>
            <w:r w:rsidRPr="00702720">
              <w:rPr>
                <w:rFonts w:cs="Tahoma"/>
              </w:rPr>
              <w:t xml:space="preserve"> </w:t>
            </w:r>
            <w:r w:rsidRPr="00702720">
              <w:rPr>
                <w:rFonts w:cs="Tahoma"/>
                <w:b/>
                <w:bCs/>
              </w:rPr>
              <w:t>5.952.000,00 €, ΦΠΑ 24%</w:t>
            </w:r>
            <w:r w:rsidRPr="00702720">
              <w:rPr>
                <w:rFonts w:cs="Tahoma"/>
              </w:rPr>
              <w:t xml:space="preserve"> </w:t>
            </w:r>
            <w:r w:rsidRPr="00702720">
              <w:rPr>
                <w:rFonts w:cs="Tahoma"/>
                <w:b/>
                <w:bCs/>
              </w:rPr>
              <w:t xml:space="preserve">1.152.000,00 € </w:t>
            </w:r>
            <w:r w:rsidRPr="00702720">
              <w:rPr>
                <w:rFonts w:cs="Tahoma"/>
              </w:rPr>
              <w:t xml:space="preserve">). </w:t>
            </w:r>
          </w:p>
          <w:p w14:paraId="65DBD729" w14:textId="77777777" w:rsidR="00DD6391" w:rsidRPr="00702720" w:rsidRDefault="00DD6391" w:rsidP="00DD6391">
            <w:pPr>
              <w:pStyle w:val="a"/>
              <w:numPr>
                <w:ilvl w:val="0"/>
                <w:numId w:val="13"/>
              </w:numPr>
              <w:rPr>
                <w:rFonts w:cs="Tahoma"/>
              </w:rPr>
            </w:pPr>
            <w:r w:rsidRPr="00702720">
              <w:rPr>
                <w:rFonts w:cs="Tahoma"/>
              </w:rPr>
              <w:lastRenderedPageBreak/>
              <w:t xml:space="preserve">Προϋπολογισμός δικαιώματος προαίρεσης αύξησης φυσικού αντικειμένου: έως </w:t>
            </w:r>
            <w:r w:rsidRPr="00702720">
              <w:rPr>
                <w:rFonts w:cs="Tahoma"/>
                <w:b/>
              </w:rPr>
              <w:t xml:space="preserve">2.400.000,00 €  </w:t>
            </w:r>
            <w:r w:rsidRPr="00702720">
              <w:rPr>
                <w:rFonts w:cs="Tahoma"/>
              </w:rPr>
              <w:t xml:space="preserve">μη περιλαμβανομένου ΦΠΑ (Προϋπολογισμός με ΦΠΑ </w:t>
            </w:r>
            <w:r w:rsidRPr="00702720">
              <w:rPr>
                <w:rFonts w:cs="Tahoma"/>
                <w:b/>
              </w:rPr>
              <w:t>2.976.000,00 €</w:t>
            </w:r>
            <w:r w:rsidRPr="00702720">
              <w:rPr>
                <w:rFonts w:cs="Tahoma"/>
                <w:b/>
                <w:lang w:eastAsia="el-GR"/>
              </w:rPr>
              <w:t xml:space="preserve">, ΦΠΑ </w:t>
            </w:r>
            <w:r w:rsidRPr="00702720">
              <w:rPr>
                <w:rFonts w:cs="Tahoma"/>
                <w:b/>
              </w:rPr>
              <w:t xml:space="preserve">24% </w:t>
            </w:r>
            <w:r w:rsidRPr="00702720">
              <w:rPr>
                <w:rFonts w:cs="Tahoma"/>
                <w:b/>
                <w:lang w:eastAsia="el-GR"/>
              </w:rPr>
              <w:t>576.000,00 €</w:t>
            </w:r>
            <w:r w:rsidRPr="00702720">
              <w:rPr>
                <w:rFonts w:cs="Tahoma"/>
                <w:lang w:eastAsia="el-GR"/>
              </w:rPr>
              <w:t>)</w:t>
            </w:r>
          </w:p>
          <w:p w14:paraId="29AF8A18" w14:textId="3DDA1A09" w:rsidR="00390062" w:rsidRPr="00702720" w:rsidRDefault="00DD6391" w:rsidP="00DD6391">
            <w:pPr>
              <w:pStyle w:val="TabletextChar"/>
              <w:numPr>
                <w:ilvl w:val="0"/>
                <w:numId w:val="13"/>
              </w:numPr>
              <w:tabs>
                <w:tab w:val="left" w:pos="317"/>
              </w:tabs>
              <w:spacing w:before="120" w:after="0" w:line="240" w:lineRule="auto"/>
              <w:jc w:val="both"/>
              <w:rPr>
                <w:rFonts w:cs="Tahoma"/>
                <w:sz w:val="22"/>
                <w:szCs w:val="22"/>
              </w:rPr>
            </w:pPr>
            <w:r w:rsidRPr="00702720">
              <w:rPr>
                <w:rFonts w:eastAsia="MS Mincho" w:cs="Tahoma"/>
                <w:sz w:val="22"/>
                <w:szCs w:val="22"/>
                <w:lang w:eastAsia="zh-CN"/>
              </w:rPr>
              <w:t xml:space="preserve">Προϋπολογισμός δικαιώματος προαίρεσης υπηρεσιών συντήρησης: έως </w:t>
            </w:r>
            <w:r w:rsidRPr="00DD6391">
              <w:rPr>
                <w:rFonts w:eastAsia="MS Mincho" w:cs="Tahoma"/>
                <w:b/>
                <w:bCs/>
                <w:sz w:val="22"/>
                <w:szCs w:val="22"/>
                <w:lang w:eastAsia="zh-CN"/>
              </w:rPr>
              <w:t>3.168.000,00</w:t>
            </w:r>
            <w:r>
              <w:rPr>
                <w:rFonts w:eastAsia="MS Mincho" w:cs="Tahoma"/>
                <w:b/>
                <w:bCs/>
                <w:sz w:val="22"/>
                <w:szCs w:val="22"/>
                <w:lang w:eastAsia="zh-CN"/>
              </w:rPr>
              <w:t xml:space="preserve"> </w:t>
            </w:r>
            <w:r w:rsidRPr="00DD6391">
              <w:rPr>
                <w:rFonts w:eastAsia="MS Mincho" w:cs="Tahoma"/>
                <w:b/>
                <w:bCs/>
                <w:sz w:val="22"/>
                <w:szCs w:val="22"/>
                <w:lang w:eastAsia="zh-CN"/>
              </w:rPr>
              <w:t>€</w:t>
            </w:r>
            <w:r w:rsidRPr="00702720">
              <w:rPr>
                <w:rFonts w:eastAsia="MS Mincho" w:cs="Tahoma"/>
                <w:sz w:val="22"/>
                <w:szCs w:val="22"/>
                <w:lang w:eastAsia="zh-CN"/>
              </w:rPr>
              <w:t xml:space="preserve"> μη περιλαμβανομένου ΦΠΑ (Προϋπολογισμός με ΦΠΑ </w:t>
            </w:r>
            <w:r w:rsidRPr="00DD6391">
              <w:rPr>
                <w:rFonts w:eastAsia="MS Mincho" w:cs="Tahoma"/>
                <w:b/>
                <w:bCs/>
                <w:sz w:val="22"/>
                <w:szCs w:val="22"/>
                <w:lang w:eastAsia="zh-CN"/>
              </w:rPr>
              <w:t>3.928.320,00 €, ΦΠΑ 24% 760.320,00 €</w:t>
            </w:r>
            <w:r w:rsidRPr="00702720">
              <w:rPr>
                <w:rFonts w:eastAsia="MS Mincho" w:cs="Tahoma"/>
                <w:sz w:val="22"/>
                <w:szCs w:val="22"/>
                <w:lang w:eastAsia="zh-CN"/>
              </w:rPr>
              <w:t>)</w:t>
            </w:r>
          </w:p>
        </w:tc>
      </w:tr>
      <w:tr w:rsidR="00390062" w:rsidRPr="00702720" w14:paraId="76ADF6AF" w14:textId="77777777" w:rsidTr="008E4528">
        <w:tc>
          <w:tcPr>
            <w:tcW w:w="3685" w:type="dxa"/>
            <w:vAlign w:val="center"/>
          </w:tcPr>
          <w:p w14:paraId="27E0049A" w14:textId="77777777" w:rsidR="00390062" w:rsidRPr="00702720" w:rsidRDefault="00390062" w:rsidP="00390062">
            <w:pPr>
              <w:pStyle w:val="TabletextChar"/>
              <w:rPr>
                <w:rFonts w:cs="Tahoma"/>
                <w:b/>
                <w:sz w:val="22"/>
                <w:szCs w:val="22"/>
              </w:rPr>
            </w:pPr>
            <w:r w:rsidRPr="00702720">
              <w:rPr>
                <w:rFonts w:cs="Tahoma"/>
                <w:b/>
                <w:sz w:val="22"/>
                <w:szCs w:val="22"/>
              </w:rPr>
              <w:lastRenderedPageBreak/>
              <w:t>ΧΡΗΜΑΤΟΔΟΤΗΣΗ ΕΡΓΟΥ</w:t>
            </w:r>
          </w:p>
        </w:tc>
        <w:tc>
          <w:tcPr>
            <w:tcW w:w="6170" w:type="dxa"/>
            <w:vAlign w:val="center"/>
          </w:tcPr>
          <w:p w14:paraId="581D4A08" w14:textId="197F1591" w:rsidR="00C8224F" w:rsidRPr="00DB3299" w:rsidRDefault="003F635F" w:rsidP="00C8224F">
            <w:pPr>
              <w:pStyle w:val="TabletextChar"/>
              <w:spacing w:before="120" w:after="0" w:line="276" w:lineRule="auto"/>
              <w:jc w:val="both"/>
              <w:rPr>
                <w:rFonts w:cs="Tahoma"/>
                <w:sz w:val="22"/>
                <w:szCs w:val="22"/>
              </w:rPr>
            </w:pPr>
            <w:r w:rsidRPr="00702720">
              <w:rPr>
                <w:rFonts w:cs="Tahoma"/>
                <w:sz w:val="22"/>
                <w:szCs w:val="22"/>
              </w:rPr>
              <w:t xml:space="preserve">Οι δαπάνες του Έργου, μη περιλαμβανομένων των δικαιωμάτων προαίρεσης, θα βαρύνουν το Πρόγραμμα Δημοσίων Επενδύσεων, και συγκεκριμένα την </w:t>
            </w:r>
            <w:r w:rsidR="00B37EA4" w:rsidRPr="00B37EA4">
              <w:rPr>
                <w:rFonts w:cs="Tahoma"/>
                <w:sz w:val="22"/>
                <w:szCs w:val="22"/>
              </w:rPr>
              <w:t>ΝΑ463</w:t>
            </w:r>
            <w:r w:rsidR="00B37EA4">
              <w:rPr>
                <w:rFonts w:cs="Tahoma"/>
                <w:sz w:val="22"/>
                <w:szCs w:val="22"/>
              </w:rPr>
              <w:t xml:space="preserve"> </w:t>
            </w:r>
            <w:r w:rsidRPr="00702720">
              <w:rPr>
                <w:rFonts w:cs="Tahoma"/>
                <w:sz w:val="22"/>
                <w:szCs w:val="22"/>
              </w:rPr>
              <w:t xml:space="preserve">με </w:t>
            </w:r>
            <w:proofErr w:type="spellStart"/>
            <w:r w:rsidRPr="00702720">
              <w:rPr>
                <w:rFonts w:cs="Tahoma"/>
                <w:sz w:val="22"/>
                <w:szCs w:val="22"/>
              </w:rPr>
              <w:t>ενάριθμο</w:t>
            </w:r>
            <w:proofErr w:type="spellEnd"/>
            <w:r w:rsidRPr="00702720">
              <w:rPr>
                <w:rFonts w:cs="Tahoma"/>
                <w:sz w:val="22"/>
                <w:szCs w:val="22"/>
              </w:rPr>
              <w:t xml:space="preserve"> κωδικό </w:t>
            </w:r>
            <w:r w:rsidR="00B37EA4" w:rsidRPr="00B37EA4">
              <w:rPr>
                <w:rFonts w:cs="Tahoma"/>
                <w:sz w:val="22"/>
                <w:szCs w:val="22"/>
              </w:rPr>
              <w:t>2025ΝΑ46300000</w:t>
            </w:r>
          </w:p>
        </w:tc>
      </w:tr>
      <w:tr w:rsidR="00390062" w:rsidRPr="00702720" w14:paraId="231E52D3" w14:textId="77777777" w:rsidTr="008E4528">
        <w:tc>
          <w:tcPr>
            <w:tcW w:w="3685" w:type="dxa"/>
            <w:shd w:val="clear" w:color="auto" w:fill="auto"/>
            <w:vAlign w:val="center"/>
          </w:tcPr>
          <w:p w14:paraId="0ADD995B" w14:textId="77777777" w:rsidR="00390062" w:rsidRPr="00702720" w:rsidDel="00CD2F0B" w:rsidRDefault="00390062" w:rsidP="00390062">
            <w:pPr>
              <w:pStyle w:val="TabletextChar"/>
              <w:rPr>
                <w:rFonts w:cs="Tahoma"/>
                <w:b/>
                <w:sz w:val="22"/>
                <w:szCs w:val="22"/>
              </w:rPr>
            </w:pPr>
            <w:r w:rsidRPr="00702720">
              <w:rPr>
                <w:rFonts w:cs="Tahoma"/>
                <w:b/>
                <w:sz w:val="22"/>
                <w:szCs w:val="22"/>
              </w:rPr>
              <w:t xml:space="preserve">ΔΙΑΡΚΕΙΑ ΣΥΜΒΑΣΗΣ </w:t>
            </w:r>
          </w:p>
        </w:tc>
        <w:tc>
          <w:tcPr>
            <w:tcW w:w="6170" w:type="dxa"/>
            <w:shd w:val="clear" w:color="auto" w:fill="auto"/>
            <w:vAlign w:val="center"/>
          </w:tcPr>
          <w:p w14:paraId="7250DC3F" w14:textId="54D63CDB" w:rsidR="00390062" w:rsidRPr="00702720" w:rsidRDefault="001F63C4" w:rsidP="00390062">
            <w:pPr>
              <w:rPr>
                <w:rFonts w:cs="Tahoma"/>
                <w:b/>
              </w:rPr>
            </w:pPr>
            <w:r w:rsidRPr="00702720">
              <w:rPr>
                <w:rFonts w:cs="Tahoma"/>
                <w:b/>
              </w:rPr>
              <w:t>Δώδεκα</w:t>
            </w:r>
            <w:r w:rsidR="00E26807" w:rsidRPr="00702720">
              <w:rPr>
                <w:rFonts w:cs="Tahoma"/>
                <w:b/>
              </w:rPr>
              <w:t xml:space="preserve"> </w:t>
            </w:r>
            <w:r w:rsidR="00390062" w:rsidRPr="00702720">
              <w:rPr>
                <w:rFonts w:cs="Tahoma"/>
                <w:b/>
              </w:rPr>
              <w:t>(</w:t>
            </w:r>
            <w:r w:rsidRPr="00702720">
              <w:rPr>
                <w:rFonts w:cs="Tahoma"/>
                <w:b/>
              </w:rPr>
              <w:t>12</w:t>
            </w:r>
            <w:r w:rsidR="00390062" w:rsidRPr="00702720">
              <w:rPr>
                <w:rFonts w:cs="Tahoma"/>
                <w:b/>
              </w:rPr>
              <w:t>) μήνες</w:t>
            </w:r>
          </w:p>
        </w:tc>
      </w:tr>
      <w:tr w:rsidR="00390062" w:rsidRPr="00702720" w14:paraId="2529ED0E" w14:textId="77777777" w:rsidTr="008E4528">
        <w:tc>
          <w:tcPr>
            <w:tcW w:w="3685" w:type="dxa"/>
            <w:vAlign w:val="center"/>
          </w:tcPr>
          <w:p w14:paraId="5D5C3EE5" w14:textId="77777777" w:rsidR="00390062" w:rsidRPr="00702720" w:rsidRDefault="00390062" w:rsidP="00390062">
            <w:pPr>
              <w:pStyle w:val="TabletextChar"/>
              <w:rPr>
                <w:rFonts w:cs="Tahoma"/>
                <w:b/>
                <w:sz w:val="22"/>
                <w:szCs w:val="22"/>
              </w:rPr>
            </w:pPr>
            <w:r w:rsidRPr="00702720">
              <w:rPr>
                <w:rFonts w:cs="Tahoma"/>
                <w:b/>
                <w:sz w:val="22"/>
                <w:szCs w:val="22"/>
              </w:rPr>
              <w:t>ΗΜΕΡΟΜΗΝΙΑ ΔΙΑΚΗΡΥΞΗΣ</w:t>
            </w:r>
          </w:p>
        </w:tc>
        <w:tc>
          <w:tcPr>
            <w:tcW w:w="6170" w:type="dxa"/>
          </w:tcPr>
          <w:p w14:paraId="36E5B3A7" w14:textId="19FDC525" w:rsidR="00390062" w:rsidRPr="00702720" w:rsidRDefault="00E61793" w:rsidP="00390062">
            <w:pPr>
              <w:pStyle w:val="TabletextChar"/>
              <w:rPr>
                <w:rFonts w:cs="Tahoma"/>
                <w:b/>
                <w:sz w:val="22"/>
                <w:szCs w:val="22"/>
              </w:rPr>
            </w:pPr>
            <w:r>
              <w:rPr>
                <w:rFonts w:cs="Tahoma"/>
                <w:b/>
                <w:color w:val="000000"/>
                <w:sz w:val="22"/>
                <w:szCs w:val="22"/>
                <w:lang w:val="en-US" w:eastAsia="zh-CN"/>
              </w:rPr>
              <w:t>07-03-2025</w:t>
            </w:r>
          </w:p>
        </w:tc>
      </w:tr>
      <w:tr w:rsidR="00390062" w:rsidRPr="00702720" w14:paraId="29118025" w14:textId="77777777" w:rsidTr="008E4528">
        <w:tc>
          <w:tcPr>
            <w:tcW w:w="3685" w:type="dxa"/>
            <w:vAlign w:val="center"/>
          </w:tcPr>
          <w:p w14:paraId="5477EE54" w14:textId="77777777" w:rsidR="00390062" w:rsidRPr="00702720" w:rsidRDefault="00390062" w:rsidP="00390062">
            <w:pPr>
              <w:pStyle w:val="TabletextChar"/>
              <w:rPr>
                <w:rFonts w:cs="Tahoma"/>
                <w:b/>
                <w:sz w:val="22"/>
                <w:szCs w:val="22"/>
              </w:rPr>
            </w:pPr>
            <w:r w:rsidRPr="00702720">
              <w:rPr>
                <w:rFonts w:cs="Tahoma"/>
                <w:b/>
                <w:sz w:val="22"/>
                <w:szCs w:val="22"/>
              </w:rPr>
              <w:t>ΠΡΟΘΕΣΜΙΑ ΓΙΑ ΥΠΟΒΟΛΗ ΔΙΕΥΚΡΙΝΙΣΕΩΝ ΕΠΙ ΤΩΝ ΟΡΩΝ ΤΗΣ ΔΙΑΚΗΡΥΞΗΣ</w:t>
            </w:r>
          </w:p>
        </w:tc>
        <w:tc>
          <w:tcPr>
            <w:tcW w:w="6170" w:type="dxa"/>
          </w:tcPr>
          <w:p w14:paraId="17FEE7DB" w14:textId="13B829D1" w:rsidR="00390062" w:rsidRPr="00702720" w:rsidRDefault="00E61793" w:rsidP="00390062">
            <w:pPr>
              <w:pStyle w:val="TabletextChar"/>
              <w:rPr>
                <w:rFonts w:cs="Tahoma"/>
                <w:b/>
                <w:sz w:val="22"/>
                <w:szCs w:val="22"/>
              </w:rPr>
            </w:pPr>
            <w:r>
              <w:rPr>
                <w:rFonts w:cs="Tahoma"/>
                <w:b/>
                <w:color w:val="000000"/>
                <w:sz w:val="22"/>
                <w:szCs w:val="22"/>
                <w:lang w:val="en-US" w:eastAsia="zh-CN"/>
              </w:rPr>
              <w:t>21-03-2025</w:t>
            </w:r>
          </w:p>
        </w:tc>
      </w:tr>
      <w:tr w:rsidR="00390062" w:rsidRPr="00702720" w14:paraId="4B8DCF5F" w14:textId="77777777" w:rsidTr="008E4528">
        <w:tc>
          <w:tcPr>
            <w:tcW w:w="3685" w:type="dxa"/>
            <w:vAlign w:val="center"/>
          </w:tcPr>
          <w:p w14:paraId="1F6DDF23" w14:textId="77777777" w:rsidR="00390062" w:rsidRPr="00702720" w:rsidRDefault="00390062" w:rsidP="00390062">
            <w:pPr>
              <w:pStyle w:val="TabletextChar"/>
              <w:rPr>
                <w:rFonts w:cs="Tahoma"/>
                <w:b/>
                <w:sz w:val="22"/>
                <w:szCs w:val="22"/>
              </w:rPr>
            </w:pPr>
            <w:r w:rsidRPr="00702720">
              <w:rPr>
                <w:rFonts w:cs="Tahoma"/>
                <w:b/>
                <w:sz w:val="22"/>
                <w:szCs w:val="22"/>
              </w:rPr>
              <w:t>ΗΜΕΡΟΜΗΝΙΑ ΈΝΑΡΞΗΣ ΗΛΕΚΤΡΟΝΙΚΗΣ ΥΠΟΒΟΛΗΣ ΠΡΟΣΦΟΡΩΝ</w:t>
            </w:r>
          </w:p>
        </w:tc>
        <w:tc>
          <w:tcPr>
            <w:tcW w:w="6170" w:type="dxa"/>
            <w:vAlign w:val="center"/>
          </w:tcPr>
          <w:p w14:paraId="5516176F" w14:textId="0EE1B69B" w:rsidR="00390062" w:rsidRPr="00702720" w:rsidRDefault="00E61793" w:rsidP="00390062">
            <w:pPr>
              <w:pStyle w:val="TabletextChar"/>
              <w:rPr>
                <w:rFonts w:cs="Tahoma"/>
                <w:b/>
                <w:color w:val="000000"/>
                <w:sz w:val="22"/>
                <w:szCs w:val="22"/>
                <w:lang w:val="en-US" w:eastAsia="zh-CN"/>
              </w:rPr>
            </w:pPr>
            <w:r>
              <w:rPr>
                <w:rFonts w:cs="Tahoma"/>
                <w:b/>
                <w:color w:val="000000"/>
                <w:sz w:val="22"/>
                <w:szCs w:val="22"/>
                <w:lang w:val="en-US" w:eastAsia="zh-CN"/>
              </w:rPr>
              <w:t>11-03-2025</w:t>
            </w:r>
          </w:p>
        </w:tc>
      </w:tr>
      <w:tr w:rsidR="00390062" w:rsidRPr="00702720" w14:paraId="18A8AA56" w14:textId="77777777" w:rsidTr="008E4528">
        <w:tc>
          <w:tcPr>
            <w:tcW w:w="3685" w:type="dxa"/>
            <w:vAlign w:val="center"/>
          </w:tcPr>
          <w:p w14:paraId="1A594562" w14:textId="77777777" w:rsidR="00390062" w:rsidRPr="00702720" w:rsidRDefault="00390062" w:rsidP="00390062">
            <w:pPr>
              <w:pStyle w:val="TabletextChar"/>
              <w:rPr>
                <w:rFonts w:cs="Tahoma"/>
                <w:b/>
                <w:sz w:val="22"/>
                <w:szCs w:val="22"/>
              </w:rPr>
            </w:pPr>
            <w:r w:rsidRPr="00702720">
              <w:rPr>
                <w:rFonts w:cs="Tahoma"/>
                <w:b/>
                <w:sz w:val="22"/>
                <w:szCs w:val="22"/>
              </w:rPr>
              <w:t>ΚΑΤΑΛΗΚΤΙΚΗ ΗΜΕΡΟΜΗΝΙΑ ΚΑΙ ΩΡΑ ΥΠΟΒΟΛΗΣ ΠΡΟΣΦΟΡΩΝ</w:t>
            </w:r>
          </w:p>
        </w:tc>
        <w:tc>
          <w:tcPr>
            <w:tcW w:w="6170" w:type="dxa"/>
            <w:vAlign w:val="center"/>
          </w:tcPr>
          <w:p w14:paraId="6DC77A38" w14:textId="5BC3632B" w:rsidR="00390062" w:rsidRPr="00702720" w:rsidRDefault="00E61793" w:rsidP="00390062">
            <w:pPr>
              <w:autoSpaceDE w:val="0"/>
              <w:autoSpaceDN w:val="0"/>
              <w:adjustRightInd w:val="0"/>
              <w:spacing w:after="0" w:line="276" w:lineRule="auto"/>
              <w:jc w:val="left"/>
              <w:rPr>
                <w:rFonts w:cs="Tahoma"/>
              </w:rPr>
            </w:pPr>
            <w:r>
              <w:rPr>
                <w:rFonts w:cs="Tahoma"/>
                <w:b/>
                <w:color w:val="000000"/>
                <w:lang w:val="en-US"/>
              </w:rPr>
              <w:t>10-04-2025</w:t>
            </w:r>
            <w:r w:rsidR="00390062" w:rsidRPr="00702720">
              <w:rPr>
                <w:rFonts w:cs="Tahoma"/>
                <w:color w:val="000000"/>
              </w:rPr>
              <w:t xml:space="preserve">, ημέρα </w:t>
            </w:r>
            <w:r w:rsidRPr="00E61793">
              <w:rPr>
                <w:rFonts w:cs="Tahoma"/>
                <w:b/>
                <w:bCs/>
                <w:color w:val="000000"/>
              </w:rPr>
              <w:t>Πέμπτη</w:t>
            </w:r>
            <w:r>
              <w:rPr>
                <w:rFonts w:cs="Tahoma"/>
                <w:b/>
                <w:bCs/>
                <w:color w:val="000000"/>
              </w:rPr>
              <w:t xml:space="preserve"> </w:t>
            </w:r>
            <w:r w:rsidRPr="00E61793">
              <w:rPr>
                <w:rFonts w:cs="Tahoma"/>
                <w:color w:val="000000"/>
              </w:rPr>
              <w:t xml:space="preserve">και </w:t>
            </w:r>
            <w:r w:rsidR="00390062" w:rsidRPr="00702720">
              <w:rPr>
                <w:rFonts w:cs="Tahoma"/>
                <w:color w:val="000000"/>
              </w:rPr>
              <w:t xml:space="preserve">ώρα </w:t>
            </w:r>
            <w:r w:rsidR="00390062" w:rsidRPr="00702720">
              <w:rPr>
                <w:rFonts w:cs="Tahoma"/>
                <w:b/>
                <w:color w:val="000000"/>
              </w:rPr>
              <w:t>14:00</w:t>
            </w:r>
            <w:r w:rsidR="00390062" w:rsidRPr="00702720" w:rsidDel="00DF02B0">
              <w:rPr>
                <w:rFonts w:cs="Tahoma"/>
                <w:b/>
                <w:color w:val="000000"/>
              </w:rPr>
              <w:t xml:space="preserve"> </w:t>
            </w:r>
          </w:p>
        </w:tc>
      </w:tr>
      <w:tr w:rsidR="00390062" w:rsidRPr="00702720" w14:paraId="385238CB" w14:textId="77777777" w:rsidTr="008E4528">
        <w:tc>
          <w:tcPr>
            <w:tcW w:w="3685" w:type="dxa"/>
            <w:vAlign w:val="center"/>
          </w:tcPr>
          <w:p w14:paraId="199B5F9D" w14:textId="77777777" w:rsidR="00390062" w:rsidRPr="00702720" w:rsidRDefault="00390062" w:rsidP="00390062">
            <w:pPr>
              <w:pStyle w:val="TabletextChar"/>
              <w:rPr>
                <w:rFonts w:cs="Tahoma"/>
                <w:b/>
                <w:sz w:val="22"/>
                <w:szCs w:val="22"/>
              </w:rPr>
            </w:pPr>
            <w:r w:rsidRPr="00702720">
              <w:rPr>
                <w:rFonts w:cs="Tahoma"/>
                <w:b/>
                <w:sz w:val="22"/>
                <w:szCs w:val="22"/>
              </w:rPr>
              <w:t>ΤΟΠΟΣ</w:t>
            </w:r>
            <w:r w:rsidRPr="00702720">
              <w:rPr>
                <w:rFonts w:cs="Tahoma"/>
                <w:b/>
                <w:sz w:val="22"/>
                <w:szCs w:val="22"/>
                <w:lang w:val="en-US"/>
              </w:rPr>
              <w:t xml:space="preserve"> </w:t>
            </w:r>
            <w:r w:rsidRPr="00702720">
              <w:rPr>
                <w:rFonts w:cs="Tahoma"/>
                <w:b/>
                <w:sz w:val="22"/>
                <w:szCs w:val="22"/>
              </w:rPr>
              <w:t>&amp; ΤΡΟΠΟΣ ΚΑΤΑΘΕΣΗΣ ΠΡΟΣΦΟΡΩΝ</w:t>
            </w:r>
          </w:p>
        </w:tc>
        <w:tc>
          <w:tcPr>
            <w:tcW w:w="6170" w:type="dxa"/>
            <w:vAlign w:val="center"/>
          </w:tcPr>
          <w:p w14:paraId="78AFD09D" w14:textId="77777777" w:rsidR="00390062" w:rsidRPr="00702720" w:rsidRDefault="00390062" w:rsidP="00B214E5">
            <w:pPr>
              <w:autoSpaceDE w:val="0"/>
              <w:autoSpaceDN w:val="0"/>
              <w:adjustRightInd w:val="0"/>
              <w:spacing w:after="0" w:line="276" w:lineRule="auto"/>
              <w:rPr>
                <w:rFonts w:cs="Tahoma"/>
                <w:color w:val="000000"/>
              </w:rPr>
            </w:pPr>
            <w:r w:rsidRPr="00702720">
              <w:rPr>
                <w:rFonts w:cs="Tahoma"/>
                <w:color w:val="000000"/>
              </w:rPr>
              <w:t>Ηλεκτρονική Υποβολή:</w:t>
            </w:r>
          </w:p>
          <w:p w14:paraId="0BE31B49" w14:textId="77777777" w:rsidR="00390062" w:rsidRPr="00702720" w:rsidRDefault="00390062" w:rsidP="00B214E5">
            <w:pPr>
              <w:autoSpaceDE w:val="0"/>
              <w:autoSpaceDN w:val="0"/>
              <w:adjustRightInd w:val="0"/>
              <w:spacing w:after="0" w:line="276" w:lineRule="auto"/>
              <w:rPr>
                <w:rFonts w:cs="Tahoma"/>
                <w:color w:val="000000"/>
              </w:rPr>
            </w:pPr>
            <w:r w:rsidRPr="00702720">
              <w:rPr>
                <w:rFonts w:cs="Tahoma"/>
                <w:color w:val="000000"/>
              </w:rPr>
              <w:t xml:space="preserve">Στη διαδικτυακή πύλη </w:t>
            </w:r>
            <w:r w:rsidRPr="00702720">
              <w:rPr>
                <w:rFonts w:cs="Tahoma"/>
                <w:lang w:val="en-US"/>
              </w:rPr>
              <w:t>www</w:t>
            </w:r>
            <w:r w:rsidRPr="00702720">
              <w:rPr>
                <w:rFonts w:cs="Tahoma"/>
              </w:rPr>
              <w:t>.</w:t>
            </w:r>
            <w:proofErr w:type="spellStart"/>
            <w:r w:rsidRPr="00702720">
              <w:rPr>
                <w:rFonts w:cs="Tahoma"/>
                <w:lang w:val="en-US"/>
              </w:rPr>
              <w:t>promitheus</w:t>
            </w:r>
            <w:proofErr w:type="spellEnd"/>
            <w:r w:rsidRPr="00702720">
              <w:rPr>
                <w:rFonts w:cs="Tahoma"/>
              </w:rPr>
              <w:t>.</w:t>
            </w:r>
            <w:r w:rsidRPr="00702720">
              <w:rPr>
                <w:rFonts w:cs="Tahoma"/>
                <w:lang w:val="en-US"/>
              </w:rPr>
              <w:t>gov</w:t>
            </w:r>
            <w:r w:rsidRPr="00702720">
              <w:rPr>
                <w:rFonts w:cs="Tahoma"/>
              </w:rPr>
              <w:t>.</w:t>
            </w:r>
            <w:r w:rsidRPr="00702720">
              <w:rPr>
                <w:rFonts w:cs="Tahoma"/>
                <w:lang w:val="en-US"/>
              </w:rPr>
              <w:t>gr</w:t>
            </w:r>
            <w:r w:rsidRPr="00702720">
              <w:rPr>
                <w:rFonts w:cs="Tahoma"/>
                <w:color w:val="0000FF"/>
              </w:rPr>
              <w:t xml:space="preserve"> </w:t>
            </w:r>
            <w:r w:rsidRPr="00702720">
              <w:rPr>
                <w:rFonts w:cs="Tahoma"/>
                <w:color w:val="000000"/>
              </w:rPr>
              <w:t>του</w:t>
            </w:r>
          </w:p>
          <w:p w14:paraId="229A89ED" w14:textId="77777777" w:rsidR="00390062" w:rsidRPr="00702720" w:rsidRDefault="00390062" w:rsidP="00B214E5">
            <w:pPr>
              <w:autoSpaceDE w:val="0"/>
              <w:autoSpaceDN w:val="0"/>
              <w:adjustRightInd w:val="0"/>
              <w:spacing w:after="0" w:line="276" w:lineRule="auto"/>
              <w:rPr>
                <w:rFonts w:cs="Tahoma"/>
                <w:color w:val="000000"/>
              </w:rPr>
            </w:pPr>
            <w:r w:rsidRPr="00702720">
              <w:rPr>
                <w:rFonts w:cs="Tahoma"/>
                <w:color w:val="000000"/>
              </w:rPr>
              <w:t>Εθνικού Συστήματος Ηλεκτρονικών Δημοσίων Συμβάσεων</w:t>
            </w:r>
          </w:p>
          <w:p w14:paraId="1DAA0ABD" w14:textId="77777777" w:rsidR="00390062" w:rsidRPr="00702720" w:rsidRDefault="00390062" w:rsidP="00B214E5">
            <w:pPr>
              <w:autoSpaceDE w:val="0"/>
              <w:autoSpaceDN w:val="0"/>
              <w:adjustRightInd w:val="0"/>
              <w:spacing w:after="0" w:line="276" w:lineRule="auto"/>
              <w:rPr>
                <w:rFonts w:cs="Tahoma"/>
                <w:color w:val="000000"/>
              </w:rPr>
            </w:pPr>
            <w:r w:rsidRPr="00702720">
              <w:rPr>
                <w:rFonts w:cs="Tahoma"/>
                <w:color w:val="000000"/>
              </w:rPr>
              <w:t>(ΕΣΗΔΗΣ) (ηλεκτρονική μορφή)</w:t>
            </w:r>
          </w:p>
          <w:p w14:paraId="1F6AACA2" w14:textId="77777777" w:rsidR="00390062" w:rsidRPr="00702720" w:rsidRDefault="00390062" w:rsidP="00B214E5">
            <w:pPr>
              <w:spacing w:before="60" w:line="276" w:lineRule="auto"/>
              <w:rPr>
                <w:rFonts w:cs="Tahoma"/>
              </w:rPr>
            </w:pPr>
            <w:r w:rsidRPr="00702720">
              <w:rPr>
                <w:rFonts w:cs="Tahoma"/>
                <w:color w:val="000000"/>
              </w:rPr>
              <w:t>Έντυπη Υποβολή:</w:t>
            </w:r>
          </w:p>
          <w:p w14:paraId="5A6D90A0" w14:textId="1F8AB094" w:rsidR="00390062" w:rsidRPr="00702720" w:rsidRDefault="00390062" w:rsidP="00B214E5">
            <w:pPr>
              <w:autoSpaceDE w:val="0"/>
              <w:autoSpaceDN w:val="0"/>
              <w:adjustRightInd w:val="0"/>
              <w:spacing w:after="0" w:line="276" w:lineRule="auto"/>
              <w:rPr>
                <w:rFonts w:cs="Tahoma"/>
              </w:rPr>
            </w:pPr>
            <w:r w:rsidRPr="00702720">
              <w:rPr>
                <w:rFonts w:cs="Tahoma"/>
                <w:color w:val="000000"/>
              </w:rPr>
              <w:t xml:space="preserve">Η έδρα της </w:t>
            </w:r>
            <w:proofErr w:type="spellStart"/>
            <w:r w:rsidRPr="00702720">
              <w:rPr>
                <w:rFonts w:cs="Tahoma"/>
                <w:color w:val="000000"/>
              </w:rPr>
              <w:t>ΚτΠ</w:t>
            </w:r>
            <w:proofErr w:type="spellEnd"/>
            <w:r w:rsidRPr="00702720">
              <w:rPr>
                <w:rFonts w:cs="Tahoma"/>
                <w:color w:val="000000"/>
              </w:rPr>
              <w:t xml:space="preserve"> </w:t>
            </w:r>
            <w:r w:rsidRPr="00702720">
              <w:rPr>
                <w:rFonts w:cs="Tahoma"/>
                <w:color w:val="000000"/>
                <w:lang w:val="en-US"/>
              </w:rPr>
              <w:t>M</w:t>
            </w:r>
            <w:r w:rsidRPr="00702720">
              <w:rPr>
                <w:rFonts w:cs="Tahoma"/>
                <w:color w:val="000000"/>
              </w:rPr>
              <w:t>.Α.Ε.</w:t>
            </w:r>
            <w:r w:rsidR="003A1501" w:rsidRPr="00702720">
              <w:rPr>
                <w:rFonts w:cs="Tahoma"/>
                <w:color w:val="000000"/>
              </w:rPr>
              <w:t xml:space="preserve"> Τα στοιχεία και δικαιολογητικά της προσφοράς που υποβάλλονται ηλεκτρονικά προσκομίζονται, κατά περίπτωση, σε έντυπη μορφή εντός τριών εργάσιμων ημερών από την ηλεκτρονική υποβολή τους.</w:t>
            </w:r>
          </w:p>
        </w:tc>
      </w:tr>
      <w:tr w:rsidR="00390062" w:rsidRPr="00702720" w14:paraId="6954FFCB" w14:textId="77777777" w:rsidTr="008E4528">
        <w:tc>
          <w:tcPr>
            <w:tcW w:w="3685" w:type="dxa"/>
          </w:tcPr>
          <w:p w14:paraId="4559A873" w14:textId="77777777" w:rsidR="00390062" w:rsidRPr="00702720" w:rsidRDefault="00390062" w:rsidP="00390062">
            <w:pPr>
              <w:pStyle w:val="TabletextChar"/>
              <w:rPr>
                <w:rFonts w:cs="Tahoma"/>
                <w:b/>
                <w:sz w:val="22"/>
                <w:szCs w:val="22"/>
              </w:rPr>
            </w:pPr>
            <w:r w:rsidRPr="00702720">
              <w:rPr>
                <w:rFonts w:cs="Tahoma"/>
                <w:b/>
                <w:sz w:val="22"/>
                <w:szCs w:val="22"/>
              </w:rPr>
              <w:t>ΗΜΕΡΟΜΗΝΙΑ ΑΝΑΡΤΗΣΗΣ ΣΤΗ ΔΙΑΔΙΚΤΥΑΚΗ ΠΥΛΗ ΤΟΥ ΕΣΗΔΗΣ</w:t>
            </w:r>
          </w:p>
        </w:tc>
        <w:tc>
          <w:tcPr>
            <w:tcW w:w="6170" w:type="dxa"/>
            <w:vAlign w:val="center"/>
          </w:tcPr>
          <w:p w14:paraId="1BA0226A" w14:textId="1B4CC8F1" w:rsidR="00390062" w:rsidRPr="00E61793" w:rsidRDefault="00E61793" w:rsidP="00390062">
            <w:pPr>
              <w:pStyle w:val="TabletextChar"/>
              <w:rPr>
                <w:rFonts w:cs="Tahoma"/>
                <w:color w:val="000000"/>
                <w:szCs w:val="22"/>
              </w:rPr>
            </w:pPr>
            <w:r>
              <w:rPr>
                <w:rFonts w:cs="Tahoma"/>
                <w:b/>
                <w:color w:val="000000"/>
                <w:sz w:val="22"/>
                <w:szCs w:val="22"/>
                <w:lang w:eastAsia="zh-CN"/>
              </w:rPr>
              <w:t>11-03-2025</w:t>
            </w:r>
          </w:p>
        </w:tc>
      </w:tr>
      <w:tr w:rsidR="00390062" w:rsidRPr="00702720" w14:paraId="14ECE64F" w14:textId="77777777" w:rsidTr="008E4528">
        <w:tc>
          <w:tcPr>
            <w:tcW w:w="3685" w:type="dxa"/>
            <w:vAlign w:val="center"/>
          </w:tcPr>
          <w:p w14:paraId="7CE5ECED" w14:textId="77777777" w:rsidR="00390062" w:rsidRPr="00702720" w:rsidRDefault="00390062" w:rsidP="00411002">
            <w:pPr>
              <w:rPr>
                <w:rFonts w:cs="Tahoma"/>
                <w:b/>
                <w:bCs/>
              </w:rPr>
            </w:pPr>
            <w:r w:rsidRPr="00702720">
              <w:rPr>
                <w:rFonts w:cs="Tahoma"/>
                <w:b/>
                <w:bCs/>
              </w:rPr>
              <w:t>ΗΜΕΡΟΜΗΝΙΑ ΚΑΙ ΩΡΑ ΑΠΟΣΦΡΑΓΙΣΗΣ ΠΡΟΣΦΟΡΩΝ</w:t>
            </w:r>
          </w:p>
        </w:tc>
        <w:tc>
          <w:tcPr>
            <w:tcW w:w="6170" w:type="dxa"/>
            <w:vAlign w:val="center"/>
          </w:tcPr>
          <w:p w14:paraId="1BBF4CAA" w14:textId="47FDC686" w:rsidR="00390062" w:rsidRPr="00702720" w:rsidRDefault="00E61793" w:rsidP="00390062">
            <w:pPr>
              <w:pStyle w:val="TabletextChar"/>
              <w:rPr>
                <w:rFonts w:cs="Tahoma"/>
                <w:sz w:val="22"/>
                <w:szCs w:val="22"/>
              </w:rPr>
            </w:pPr>
            <w:r>
              <w:rPr>
                <w:rFonts w:cs="Tahoma"/>
                <w:b/>
                <w:color w:val="000000"/>
                <w:sz w:val="22"/>
                <w:szCs w:val="22"/>
                <w:lang w:eastAsia="zh-CN"/>
              </w:rPr>
              <w:t>1</w:t>
            </w:r>
            <w:r w:rsidR="00390062" w:rsidRPr="00702720">
              <w:rPr>
                <w:rFonts w:cs="Tahoma"/>
                <w:b/>
                <w:color w:val="000000"/>
                <w:sz w:val="22"/>
                <w:szCs w:val="22"/>
                <w:lang w:eastAsia="zh-CN"/>
              </w:rPr>
              <w:t>6-</w:t>
            </w:r>
            <w:r>
              <w:rPr>
                <w:rFonts w:cs="Tahoma"/>
                <w:b/>
                <w:color w:val="000000"/>
                <w:sz w:val="22"/>
                <w:szCs w:val="22"/>
                <w:lang w:eastAsia="zh-CN"/>
              </w:rPr>
              <w:t>04</w:t>
            </w:r>
            <w:r w:rsidR="00390062" w:rsidRPr="00702720">
              <w:rPr>
                <w:rFonts w:cs="Tahoma"/>
                <w:b/>
                <w:color w:val="000000"/>
                <w:sz w:val="22"/>
                <w:szCs w:val="22"/>
                <w:lang w:eastAsia="zh-CN"/>
              </w:rPr>
              <w:t>-202</w:t>
            </w:r>
            <w:r w:rsidR="00C8224F" w:rsidRPr="00702720">
              <w:rPr>
                <w:rFonts w:cs="Tahoma"/>
                <w:b/>
                <w:color w:val="000000"/>
                <w:sz w:val="22"/>
                <w:szCs w:val="22"/>
                <w:lang w:eastAsia="zh-CN"/>
              </w:rPr>
              <w:t>5</w:t>
            </w:r>
            <w:r w:rsidR="00390062" w:rsidRPr="00702720" w:rsidDel="00DF02B0">
              <w:rPr>
                <w:rFonts w:cs="Tahoma"/>
                <w:b/>
                <w:color w:val="000000"/>
                <w:sz w:val="22"/>
                <w:szCs w:val="22"/>
                <w:lang w:eastAsia="zh-CN"/>
              </w:rPr>
              <w:t xml:space="preserve"> </w:t>
            </w:r>
            <w:r w:rsidR="00390062" w:rsidRPr="00E61793">
              <w:rPr>
                <w:rFonts w:cs="Tahoma"/>
                <w:bCs/>
                <w:color w:val="000000"/>
                <w:sz w:val="22"/>
                <w:szCs w:val="22"/>
                <w:lang w:eastAsia="zh-CN"/>
              </w:rPr>
              <w:t>και ώρα</w:t>
            </w:r>
            <w:r w:rsidR="00390062" w:rsidRPr="00702720">
              <w:rPr>
                <w:rFonts w:cs="Tahoma"/>
                <w:b/>
                <w:color w:val="000000"/>
                <w:sz w:val="22"/>
                <w:szCs w:val="22"/>
                <w:lang w:eastAsia="zh-CN"/>
              </w:rPr>
              <w:t xml:space="preserve"> 14:00</w:t>
            </w:r>
          </w:p>
        </w:tc>
      </w:tr>
    </w:tbl>
    <w:p w14:paraId="723CC5C1" w14:textId="77777777" w:rsidR="001336F5" w:rsidRPr="00702720" w:rsidRDefault="001336F5" w:rsidP="001336F5">
      <w:pPr>
        <w:rPr>
          <w:rFonts w:cs="Tahoma"/>
        </w:rPr>
      </w:pPr>
    </w:p>
    <w:p w14:paraId="4E2F3741" w14:textId="77777777" w:rsidR="001336F5" w:rsidRPr="00702720" w:rsidRDefault="001336F5" w:rsidP="001336F5">
      <w:pPr>
        <w:rPr>
          <w:rFonts w:cs="Tahoma"/>
        </w:rPr>
      </w:pPr>
    </w:p>
    <w:p w14:paraId="63427F62" w14:textId="73583FC0" w:rsidR="001336F5" w:rsidRPr="00702720" w:rsidRDefault="001336F5" w:rsidP="001336F5">
      <w:pPr>
        <w:rPr>
          <w:rFonts w:cs="Tahoma"/>
        </w:rPr>
        <w:sectPr w:rsidR="001336F5" w:rsidRPr="00702720" w:rsidSect="008231A7">
          <w:headerReference w:type="even" r:id="rId10"/>
          <w:headerReference w:type="default" r:id="rId11"/>
          <w:footerReference w:type="even" r:id="rId12"/>
          <w:footerReference w:type="default" r:id="rId13"/>
          <w:headerReference w:type="first" r:id="rId14"/>
          <w:footerReference w:type="first" r:id="rId15"/>
          <w:pgSz w:w="11906" w:h="16838"/>
          <w:pgMar w:top="1278" w:right="1134" w:bottom="851" w:left="1134" w:header="630" w:footer="0" w:gutter="0"/>
          <w:pgNumType w:start="1"/>
          <w:cols w:space="720"/>
          <w:titlePg/>
          <w:docGrid w:linePitch="360"/>
        </w:sectPr>
      </w:pPr>
    </w:p>
    <w:bookmarkEnd w:id="2"/>
    <w:bookmarkEnd w:id="3"/>
    <w:p w14:paraId="4B5938B7" w14:textId="77777777" w:rsidR="00F661A1" w:rsidRPr="00702720" w:rsidRDefault="00042802" w:rsidP="00D606DD">
      <w:pPr>
        <w:rPr>
          <w:rStyle w:val="a6"/>
          <w:rFonts w:cs="Tahoma"/>
          <w:color w:val="002060"/>
        </w:rPr>
      </w:pPr>
      <w:proofErr w:type="spellStart"/>
      <w:r w:rsidRPr="00702720">
        <w:rPr>
          <w:rStyle w:val="a6"/>
          <w:rFonts w:cs="Tahoma"/>
          <w:color w:val="002060"/>
        </w:rPr>
        <w:lastRenderedPageBreak/>
        <w:t>Περιεχομενα</w:t>
      </w:r>
      <w:proofErr w:type="spellEnd"/>
    </w:p>
    <w:sdt>
      <w:sdtPr>
        <w:rPr>
          <w:rFonts w:ascii="Tahoma" w:eastAsia="Times New Roman" w:hAnsi="Tahoma" w:cs="Tahoma"/>
          <w:color w:val="auto"/>
          <w:sz w:val="22"/>
          <w:szCs w:val="22"/>
          <w:lang w:val="el-GR" w:eastAsia="zh-CN"/>
        </w:rPr>
        <w:id w:val="-960030820"/>
        <w:docPartObj>
          <w:docPartGallery w:val="Table of Contents"/>
          <w:docPartUnique/>
        </w:docPartObj>
      </w:sdtPr>
      <w:sdtEndPr>
        <w:rPr>
          <w:b/>
          <w:bCs/>
          <w:noProof/>
        </w:rPr>
      </w:sdtEndPr>
      <w:sdtContent>
        <w:p w14:paraId="6EEACFEB" w14:textId="37FB8BC3" w:rsidR="00363A3C" w:rsidRPr="00702720" w:rsidRDefault="00363A3C">
          <w:pPr>
            <w:pStyle w:val="af1"/>
            <w:rPr>
              <w:rFonts w:ascii="Tahoma" w:hAnsi="Tahoma" w:cs="Tahoma"/>
            </w:rPr>
          </w:pPr>
        </w:p>
        <w:p w14:paraId="262F9C06" w14:textId="2CACD34F" w:rsidR="00B37EA4" w:rsidRDefault="00363A3C">
          <w:pPr>
            <w:pStyle w:val="10"/>
            <w:rPr>
              <w:rFonts w:asciiTheme="minorHAnsi" w:eastAsiaTheme="minorEastAsia" w:hAnsiTheme="minorHAnsi" w:cstheme="minorBidi"/>
              <w:b w:val="0"/>
              <w:kern w:val="2"/>
              <w:sz w:val="24"/>
              <w:lang w:val="el-GR" w:eastAsia="el-GR"/>
              <w14:ligatures w14:val="standardContextual"/>
            </w:rPr>
          </w:pPr>
          <w:r w:rsidRPr="00702720">
            <w:rPr>
              <w:rFonts w:cs="Tahoma"/>
              <w:b w:val="0"/>
              <w:smallCaps/>
            </w:rPr>
            <w:fldChar w:fldCharType="begin"/>
          </w:r>
          <w:r w:rsidRPr="00702720">
            <w:rPr>
              <w:rFonts w:cs="Tahoma"/>
            </w:rPr>
            <w:instrText xml:space="preserve"> TOC \o "1-3" \h \z \u </w:instrText>
          </w:r>
          <w:r w:rsidRPr="00702720">
            <w:rPr>
              <w:rFonts w:cs="Tahoma"/>
              <w:b w:val="0"/>
              <w:smallCaps/>
            </w:rPr>
            <w:fldChar w:fldCharType="separate"/>
          </w:r>
          <w:hyperlink w:anchor="_Toc191630035" w:history="1">
            <w:r w:rsidR="00B37EA4" w:rsidRPr="00393F3E">
              <w:rPr>
                <w:rStyle w:val="-"/>
                <w:rFonts w:cs="Tahoma"/>
              </w:rPr>
              <w:t>1</w:t>
            </w:r>
            <w:r w:rsidR="00B37EA4">
              <w:rPr>
                <w:rFonts w:asciiTheme="minorHAnsi" w:eastAsiaTheme="minorEastAsia" w:hAnsiTheme="minorHAnsi" w:cstheme="minorBidi"/>
                <w:b w:val="0"/>
                <w:kern w:val="2"/>
                <w:sz w:val="24"/>
                <w:lang w:val="el-GR" w:eastAsia="el-GR"/>
                <w14:ligatures w14:val="standardContextual"/>
              </w:rPr>
              <w:tab/>
            </w:r>
            <w:r w:rsidR="00B37EA4" w:rsidRPr="00393F3E">
              <w:rPr>
                <w:rStyle w:val="-"/>
                <w:rFonts w:cs="Tahoma"/>
              </w:rPr>
              <w:t>ΑΝΑΘΕΤΟΥΣΑ ΑΡΧΗ ΚΑΙ ΑΝΤΙΚΕΙΜΕΝΟ ΣΥΜΒΑΣΗΣ</w:t>
            </w:r>
            <w:r w:rsidR="00B37EA4">
              <w:rPr>
                <w:webHidden/>
              </w:rPr>
              <w:tab/>
            </w:r>
            <w:r w:rsidR="00B37EA4">
              <w:rPr>
                <w:webHidden/>
              </w:rPr>
              <w:fldChar w:fldCharType="begin"/>
            </w:r>
            <w:r w:rsidR="00B37EA4">
              <w:rPr>
                <w:webHidden/>
              </w:rPr>
              <w:instrText xml:space="preserve"> PAGEREF _Toc191630035 \h </w:instrText>
            </w:r>
            <w:r w:rsidR="00B37EA4">
              <w:rPr>
                <w:webHidden/>
              </w:rPr>
            </w:r>
            <w:r w:rsidR="00B37EA4">
              <w:rPr>
                <w:webHidden/>
              </w:rPr>
              <w:fldChar w:fldCharType="separate"/>
            </w:r>
            <w:r w:rsidR="00EA12ED">
              <w:rPr>
                <w:webHidden/>
              </w:rPr>
              <w:t>9</w:t>
            </w:r>
            <w:r w:rsidR="00B37EA4">
              <w:rPr>
                <w:webHidden/>
              </w:rPr>
              <w:fldChar w:fldCharType="end"/>
            </w:r>
          </w:hyperlink>
        </w:p>
        <w:p w14:paraId="0B814C8D" w14:textId="34E50A12"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36" w:history="1">
            <w:r w:rsidRPr="00393F3E">
              <w:rPr>
                <w:rStyle w:val="-"/>
                <w:rFonts w:cs="Tahoma"/>
                <w:bCs/>
              </w:rPr>
              <w:t>1.1.</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Στοιχεία Αναθέτουσας Αρχής</w:t>
            </w:r>
            <w:r>
              <w:rPr>
                <w:webHidden/>
              </w:rPr>
              <w:tab/>
            </w:r>
            <w:r>
              <w:rPr>
                <w:webHidden/>
              </w:rPr>
              <w:fldChar w:fldCharType="begin"/>
            </w:r>
            <w:r>
              <w:rPr>
                <w:webHidden/>
              </w:rPr>
              <w:instrText xml:space="preserve"> PAGEREF _Toc191630036 \h </w:instrText>
            </w:r>
            <w:r>
              <w:rPr>
                <w:webHidden/>
              </w:rPr>
            </w:r>
            <w:r>
              <w:rPr>
                <w:webHidden/>
              </w:rPr>
              <w:fldChar w:fldCharType="separate"/>
            </w:r>
            <w:r w:rsidR="00EA12ED">
              <w:rPr>
                <w:webHidden/>
              </w:rPr>
              <w:t>9</w:t>
            </w:r>
            <w:r>
              <w:rPr>
                <w:webHidden/>
              </w:rPr>
              <w:fldChar w:fldCharType="end"/>
            </w:r>
          </w:hyperlink>
        </w:p>
        <w:p w14:paraId="7A6283CD" w14:textId="533C025E"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37" w:history="1">
            <w:r w:rsidRPr="00393F3E">
              <w:rPr>
                <w:rStyle w:val="-"/>
                <w:rFonts w:cs="Tahoma"/>
                <w:bCs/>
              </w:rPr>
              <w:t>1.2.</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Στοιχεία Διαδικασίας - Χρηματοδότηση</w:t>
            </w:r>
            <w:r>
              <w:rPr>
                <w:webHidden/>
              </w:rPr>
              <w:tab/>
            </w:r>
            <w:r>
              <w:rPr>
                <w:webHidden/>
              </w:rPr>
              <w:fldChar w:fldCharType="begin"/>
            </w:r>
            <w:r>
              <w:rPr>
                <w:webHidden/>
              </w:rPr>
              <w:instrText xml:space="preserve"> PAGEREF _Toc191630037 \h </w:instrText>
            </w:r>
            <w:r>
              <w:rPr>
                <w:webHidden/>
              </w:rPr>
            </w:r>
            <w:r>
              <w:rPr>
                <w:webHidden/>
              </w:rPr>
              <w:fldChar w:fldCharType="separate"/>
            </w:r>
            <w:r w:rsidR="00EA12ED">
              <w:rPr>
                <w:webHidden/>
              </w:rPr>
              <w:t>10</w:t>
            </w:r>
            <w:r>
              <w:rPr>
                <w:webHidden/>
              </w:rPr>
              <w:fldChar w:fldCharType="end"/>
            </w:r>
          </w:hyperlink>
        </w:p>
        <w:p w14:paraId="306753B9" w14:textId="1BDEA020"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38" w:history="1">
            <w:r w:rsidRPr="00393F3E">
              <w:rPr>
                <w:rStyle w:val="-"/>
                <w:rFonts w:cs="Tahoma"/>
                <w:bCs/>
              </w:rPr>
              <w:t>1.3.</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Συνοπτική Περιγραφή φυσικού και οικονομικού αντικειμένου της σύμβασης</w:t>
            </w:r>
            <w:r>
              <w:rPr>
                <w:webHidden/>
              </w:rPr>
              <w:tab/>
            </w:r>
            <w:r>
              <w:rPr>
                <w:webHidden/>
              </w:rPr>
              <w:fldChar w:fldCharType="begin"/>
            </w:r>
            <w:r>
              <w:rPr>
                <w:webHidden/>
              </w:rPr>
              <w:instrText xml:space="preserve"> PAGEREF _Toc191630038 \h </w:instrText>
            </w:r>
            <w:r>
              <w:rPr>
                <w:webHidden/>
              </w:rPr>
            </w:r>
            <w:r>
              <w:rPr>
                <w:webHidden/>
              </w:rPr>
              <w:fldChar w:fldCharType="separate"/>
            </w:r>
            <w:r w:rsidR="00EA12ED">
              <w:rPr>
                <w:webHidden/>
              </w:rPr>
              <w:t>10</w:t>
            </w:r>
            <w:r>
              <w:rPr>
                <w:webHidden/>
              </w:rPr>
              <w:fldChar w:fldCharType="end"/>
            </w:r>
          </w:hyperlink>
        </w:p>
        <w:p w14:paraId="0703AA9D" w14:textId="2756D870"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39" w:history="1">
            <w:r w:rsidRPr="00393F3E">
              <w:rPr>
                <w:rStyle w:val="-"/>
                <w:rFonts w:cs="Tahoma"/>
              </w:rPr>
              <w:t>1.3.1.</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Αντικείμενο της Σύμβασης</w:t>
            </w:r>
            <w:r>
              <w:rPr>
                <w:webHidden/>
              </w:rPr>
              <w:tab/>
            </w:r>
            <w:r>
              <w:rPr>
                <w:webHidden/>
              </w:rPr>
              <w:fldChar w:fldCharType="begin"/>
            </w:r>
            <w:r>
              <w:rPr>
                <w:webHidden/>
              </w:rPr>
              <w:instrText xml:space="preserve"> PAGEREF _Toc191630039 \h </w:instrText>
            </w:r>
            <w:r>
              <w:rPr>
                <w:webHidden/>
              </w:rPr>
            </w:r>
            <w:r>
              <w:rPr>
                <w:webHidden/>
              </w:rPr>
              <w:fldChar w:fldCharType="separate"/>
            </w:r>
            <w:r w:rsidR="00EA12ED">
              <w:rPr>
                <w:webHidden/>
              </w:rPr>
              <w:t>10</w:t>
            </w:r>
            <w:r>
              <w:rPr>
                <w:webHidden/>
              </w:rPr>
              <w:fldChar w:fldCharType="end"/>
            </w:r>
          </w:hyperlink>
        </w:p>
        <w:p w14:paraId="32B50AAC" w14:textId="013FB9C0"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40" w:history="1">
            <w:r w:rsidRPr="00393F3E">
              <w:rPr>
                <w:rStyle w:val="-"/>
                <w:rFonts w:cs="Tahoma"/>
              </w:rPr>
              <w:t>1.3.2.</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Υποδιαίρεση σύμβασης σε τμήματα</w:t>
            </w:r>
            <w:r>
              <w:rPr>
                <w:webHidden/>
              </w:rPr>
              <w:tab/>
            </w:r>
            <w:r>
              <w:rPr>
                <w:webHidden/>
              </w:rPr>
              <w:fldChar w:fldCharType="begin"/>
            </w:r>
            <w:r>
              <w:rPr>
                <w:webHidden/>
              </w:rPr>
              <w:instrText xml:space="preserve"> PAGEREF _Toc191630040 \h </w:instrText>
            </w:r>
            <w:r>
              <w:rPr>
                <w:webHidden/>
              </w:rPr>
            </w:r>
            <w:r>
              <w:rPr>
                <w:webHidden/>
              </w:rPr>
              <w:fldChar w:fldCharType="separate"/>
            </w:r>
            <w:r w:rsidR="00EA12ED">
              <w:rPr>
                <w:webHidden/>
              </w:rPr>
              <w:t>12</w:t>
            </w:r>
            <w:r>
              <w:rPr>
                <w:webHidden/>
              </w:rPr>
              <w:fldChar w:fldCharType="end"/>
            </w:r>
          </w:hyperlink>
        </w:p>
        <w:p w14:paraId="666746D1" w14:textId="2B80BDDD"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41" w:history="1">
            <w:r w:rsidRPr="00393F3E">
              <w:rPr>
                <w:rStyle w:val="-"/>
                <w:rFonts w:cs="Tahoma"/>
              </w:rPr>
              <w:t>1.3.3.</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Κριτήριο Ανάθεσης</w:t>
            </w:r>
            <w:r>
              <w:rPr>
                <w:webHidden/>
              </w:rPr>
              <w:tab/>
            </w:r>
            <w:r>
              <w:rPr>
                <w:webHidden/>
              </w:rPr>
              <w:fldChar w:fldCharType="begin"/>
            </w:r>
            <w:r>
              <w:rPr>
                <w:webHidden/>
              </w:rPr>
              <w:instrText xml:space="preserve"> PAGEREF _Toc191630041 \h </w:instrText>
            </w:r>
            <w:r>
              <w:rPr>
                <w:webHidden/>
              </w:rPr>
            </w:r>
            <w:r>
              <w:rPr>
                <w:webHidden/>
              </w:rPr>
              <w:fldChar w:fldCharType="separate"/>
            </w:r>
            <w:r w:rsidR="00EA12ED">
              <w:rPr>
                <w:webHidden/>
              </w:rPr>
              <w:t>13</w:t>
            </w:r>
            <w:r>
              <w:rPr>
                <w:webHidden/>
              </w:rPr>
              <w:fldChar w:fldCharType="end"/>
            </w:r>
          </w:hyperlink>
        </w:p>
        <w:p w14:paraId="2314B411" w14:textId="7F2016AE"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42" w:history="1">
            <w:r w:rsidRPr="00393F3E">
              <w:rPr>
                <w:rStyle w:val="-"/>
                <w:rFonts w:cs="Tahoma"/>
                <w:bCs/>
              </w:rPr>
              <w:t>1.4.</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Θεσμικό πλαίσιο</w:t>
            </w:r>
            <w:r>
              <w:rPr>
                <w:webHidden/>
              </w:rPr>
              <w:tab/>
            </w:r>
            <w:r>
              <w:rPr>
                <w:webHidden/>
              </w:rPr>
              <w:fldChar w:fldCharType="begin"/>
            </w:r>
            <w:r>
              <w:rPr>
                <w:webHidden/>
              </w:rPr>
              <w:instrText xml:space="preserve"> PAGEREF _Toc191630042 \h </w:instrText>
            </w:r>
            <w:r>
              <w:rPr>
                <w:webHidden/>
              </w:rPr>
            </w:r>
            <w:r>
              <w:rPr>
                <w:webHidden/>
              </w:rPr>
              <w:fldChar w:fldCharType="separate"/>
            </w:r>
            <w:r w:rsidR="00EA12ED">
              <w:rPr>
                <w:webHidden/>
              </w:rPr>
              <w:t>13</w:t>
            </w:r>
            <w:r>
              <w:rPr>
                <w:webHidden/>
              </w:rPr>
              <w:fldChar w:fldCharType="end"/>
            </w:r>
          </w:hyperlink>
        </w:p>
        <w:p w14:paraId="6C4CB87B" w14:textId="2C77F4D9"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43" w:history="1">
            <w:r w:rsidRPr="00393F3E">
              <w:rPr>
                <w:rStyle w:val="-"/>
                <w:rFonts w:cs="Tahoma"/>
                <w:bCs/>
              </w:rPr>
              <w:t>1.5.</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Προθεσμία παραλαβής προσφορών και διενέργεια διαγωνισμού</w:t>
            </w:r>
            <w:r>
              <w:rPr>
                <w:webHidden/>
              </w:rPr>
              <w:tab/>
            </w:r>
            <w:r>
              <w:rPr>
                <w:webHidden/>
              </w:rPr>
              <w:fldChar w:fldCharType="begin"/>
            </w:r>
            <w:r>
              <w:rPr>
                <w:webHidden/>
              </w:rPr>
              <w:instrText xml:space="preserve"> PAGEREF _Toc191630043 \h </w:instrText>
            </w:r>
            <w:r>
              <w:rPr>
                <w:webHidden/>
              </w:rPr>
            </w:r>
            <w:r>
              <w:rPr>
                <w:webHidden/>
              </w:rPr>
              <w:fldChar w:fldCharType="separate"/>
            </w:r>
            <w:r w:rsidR="00EA12ED">
              <w:rPr>
                <w:webHidden/>
              </w:rPr>
              <w:t>18</w:t>
            </w:r>
            <w:r>
              <w:rPr>
                <w:webHidden/>
              </w:rPr>
              <w:fldChar w:fldCharType="end"/>
            </w:r>
          </w:hyperlink>
        </w:p>
        <w:p w14:paraId="564E2B63" w14:textId="3A0847C1"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44" w:history="1">
            <w:r w:rsidRPr="00393F3E">
              <w:rPr>
                <w:rStyle w:val="-"/>
                <w:rFonts w:cs="Tahoma"/>
                <w:bCs/>
              </w:rPr>
              <w:t>1.6.</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Δημοσιότητα</w:t>
            </w:r>
            <w:r>
              <w:rPr>
                <w:webHidden/>
              </w:rPr>
              <w:tab/>
            </w:r>
            <w:r>
              <w:rPr>
                <w:webHidden/>
              </w:rPr>
              <w:fldChar w:fldCharType="begin"/>
            </w:r>
            <w:r>
              <w:rPr>
                <w:webHidden/>
              </w:rPr>
              <w:instrText xml:space="preserve"> PAGEREF _Toc191630044 \h </w:instrText>
            </w:r>
            <w:r>
              <w:rPr>
                <w:webHidden/>
              </w:rPr>
            </w:r>
            <w:r>
              <w:rPr>
                <w:webHidden/>
              </w:rPr>
              <w:fldChar w:fldCharType="separate"/>
            </w:r>
            <w:r w:rsidR="00EA12ED">
              <w:rPr>
                <w:webHidden/>
              </w:rPr>
              <w:t>18</w:t>
            </w:r>
            <w:r>
              <w:rPr>
                <w:webHidden/>
              </w:rPr>
              <w:fldChar w:fldCharType="end"/>
            </w:r>
          </w:hyperlink>
        </w:p>
        <w:p w14:paraId="0FE3539A" w14:textId="521C5719"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45" w:history="1">
            <w:r w:rsidRPr="00393F3E">
              <w:rPr>
                <w:rStyle w:val="-"/>
                <w:rFonts w:cs="Tahoma"/>
                <w:bCs/>
              </w:rPr>
              <w:t>1.7.</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Αρχές εφαρμοζόμενες στη διαδικασία σύναψης</w:t>
            </w:r>
            <w:r>
              <w:rPr>
                <w:webHidden/>
              </w:rPr>
              <w:tab/>
            </w:r>
            <w:r>
              <w:rPr>
                <w:webHidden/>
              </w:rPr>
              <w:fldChar w:fldCharType="begin"/>
            </w:r>
            <w:r>
              <w:rPr>
                <w:webHidden/>
              </w:rPr>
              <w:instrText xml:space="preserve"> PAGEREF _Toc191630045 \h </w:instrText>
            </w:r>
            <w:r>
              <w:rPr>
                <w:webHidden/>
              </w:rPr>
            </w:r>
            <w:r>
              <w:rPr>
                <w:webHidden/>
              </w:rPr>
              <w:fldChar w:fldCharType="separate"/>
            </w:r>
            <w:r w:rsidR="00EA12ED">
              <w:rPr>
                <w:webHidden/>
              </w:rPr>
              <w:t>18</w:t>
            </w:r>
            <w:r>
              <w:rPr>
                <w:webHidden/>
              </w:rPr>
              <w:fldChar w:fldCharType="end"/>
            </w:r>
          </w:hyperlink>
        </w:p>
        <w:p w14:paraId="1F0AFE3C" w14:textId="340C18DD" w:rsidR="00B37EA4" w:rsidRDefault="00B37EA4">
          <w:pPr>
            <w:pStyle w:val="10"/>
            <w:rPr>
              <w:rFonts w:asciiTheme="minorHAnsi" w:eastAsiaTheme="minorEastAsia" w:hAnsiTheme="minorHAnsi" w:cstheme="minorBidi"/>
              <w:b w:val="0"/>
              <w:kern w:val="2"/>
              <w:sz w:val="24"/>
              <w:lang w:val="el-GR" w:eastAsia="el-GR"/>
              <w14:ligatures w14:val="standardContextual"/>
            </w:rPr>
          </w:pPr>
          <w:hyperlink w:anchor="_Toc191630046" w:history="1">
            <w:r w:rsidRPr="00393F3E">
              <w:rPr>
                <w:rStyle w:val="-"/>
                <w:rFonts w:cs="Tahoma"/>
              </w:rPr>
              <w:t>2.</w:t>
            </w:r>
            <w:r>
              <w:rPr>
                <w:rFonts w:asciiTheme="minorHAnsi" w:eastAsiaTheme="minorEastAsia" w:hAnsiTheme="minorHAnsi" w:cstheme="minorBidi"/>
                <w:b w:val="0"/>
                <w:kern w:val="2"/>
                <w:sz w:val="24"/>
                <w:lang w:val="el-GR" w:eastAsia="el-GR"/>
                <w14:ligatures w14:val="standardContextual"/>
              </w:rPr>
              <w:tab/>
            </w:r>
            <w:r w:rsidRPr="00393F3E">
              <w:rPr>
                <w:rStyle w:val="-"/>
                <w:rFonts w:cs="Tahoma"/>
              </w:rPr>
              <w:t>ΓΕΝΙΚΟΙ ΚΑΙ ΕΙΔΙΚΟΙ ΟΡΟΙ ΣΥΜΜΕΤΟΧΗΣ</w:t>
            </w:r>
            <w:r>
              <w:rPr>
                <w:webHidden/>
              </w:rPr>
              <w:tab/>
            </w:r>
            <w:r>
              <w:rPr>
                <w:webHidden/>
              </w:rPr>
              <w:fldChar w:fldCharType="begin"/>
            </w:r>
            <w:r>
              <w:rPr>
                <w:webHidden/>
              </w:rPr>
              <w:instrText xml:space="preserve"> PAGEREF _Toc191630046 \h </w:instrText>
            </w:r>
            <w:r>
              <w:rPr>
                <w:webHidden/>
              </w:rPr>
            </w:r>
            <w:r>
              <w:rPr>
                <w:webHidden/>
              </w:rPr>
              <w:fldChar w:fldCharType="separate"/>
            </w:r>
            <w:r w:rsidR="00EA12ED">
              <w:rPr>
                <w:webHidden/>
              </w:rPr>
              <w:t>19</w:t>
            </w:r>
            <w:r>
              <w:rPr>
                <w:webHidden/>
              </w:rPr>
              <w:fldChar w:fldCharType="end"/>
            </w:r>
          </w:hyperlink>
        </w:p>
        <w:p w14:paraId="03C7FB9F" w14:textId="00F6AB5C"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47" w:history="1">
            <w:r w:rsidRPr="00393F3E">
              <w:rPr>
                <w:rStyle w:val="-"/>
                <w:rFonts w:cs="Tahoma"/>
                <w:bCs/>
              </w:rPr>
              <w:t>2.1.</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Γενικές Πληροφορίες</w:t>
            </w:r>
            <w:r>
              <w:rPr>
                <w:webHidden/>
              </w:rPr>
              <w:tab/>
            </w:r>
            <w:r>
              <w:rPr>
                <w:webHidden/>
              </w:rPr>
              <w:fldChar w:fldCharType="begin"/>
            </w:r>
            <w:r>
              <w:rPr>
                <w:webHidden/>
              </w:rPr>
              <w:instrText xml:space="preserve"> PAGEREF _Toc191630047 \h </w:instrText>
            </w:r>
            <w:r>
              <w:rPr>
                <w:webHidden/>
              </w:rPr>
            </w:r>
            <w:r>
              <w:rPr>
                <w:webHidden/>
              </w:rPr>
              <w:fldChar w:fldCharType="separate"/>
            </w:r>
            <w:r w:rsidR="00EA12ED">
              <w:rPr>
                <w:webHidden/>
              </w:rPr>
              <w:t>19</w:t>
            </w:r>
            <w:r>
              <w:rPr>
                <w:webHidden/>
              </w:rPr>
              <w:fldChar w:fldCharType="end"/>
            </w:r>
          </w:hyperlink>
        </w:p>
        <w:p w14:paraId="2A0CC29A" w14:textId="574C5F44"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48" w:history="1">
            <w:r w:rsidRPr="00393F3E">
              <w:rPr>
                <w:rStyle w:val="-"/>
                <w:rFonts w:cs="Tahoma"/>
              </w:rPr>
              <w:t>2.1.1.</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Έγγραφα της σύμβασης</w:t>
            </w:r>
            <w:r>
              <w:rPr>
                <w:webHidden/>
              </w:rPr>
              <w:tab/>
            </w:r>
            <w:r>
              <w:rPr>
                <w:webHidden/>
              </w:rPr>
              <w:fldChar w:fldCharType="begin"/>
            </w:r>
            <w:r>
              <w:rPr>
                <w:webHidden/>
              </w:rPr>
              <w:instrText xml:space="preserve"> PAGEREF _Toc191630048 \h </w:instrText>
            </w:r>
            <w:r>
              <w:rPr>
                <w:webHidden/>
              </w:rPr>
            </w:r>
            <w:r>
              <w:rPr>
                <w:webHidden/>
              </w:rPr>
              <w:fldChar w:fldCharType="separate"/>
            </w:r>
            <w:r w:rsidR="00EA12ED">
              <w:rPr>
                <w:webHidden/>
              </w:rPr>
              <w:t>19</w:t>
            </w:r>
            <w:r>
              <w:rPr>
                <w:webHidden/>
              </w:rPr>
              <w:fldChar w:fldCharType="end"/>
            </w:r>
          </w:hyperlink>
        </w:p>
        <w:p w14:paraId="46925E7E" w14:textId="2F47AA57"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49" w:history="1">
            <w:r w:rsidRPr="00393F3E">
              <w:rPr>
                <w:rStyle w:val="-"/>
                <w:rFonts w:cs="Tahoma"/>
              </w:rPr>
              <w:t>2.1.2.</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Επικοινωνία – Πρόσβαση στα έγγραφα της σύμβασης</w:t>
            </w:r>
            <w:r>
              <w:rPr>
                <w:webHidden/>
              </w:rPr>
              <w:tab/>
            </w:r>
            <w:r>
              <w:rPr>
                <w:webHidden/>
              </w:rPr>
              <w:fldChar w:fldCharType="begin"/>
            </w:r>
            <w:r>
              <w:rPr>
                <w:webHidden/>
              </w:rPr>
              <w:instrText xml:space="preserve"> PAGEREF _Toc191630049 \h </w:instrText>
            </w:r>
            <w:r>
              <w:rPr>
                <w:webHidden/>
              </w:rPr>
            </w:r>
            <w:r>
              <w:rPr>
                <w:webHidden/>
              </w:rPr>
              <w:fldChar w:fldCharType="separate"/>
            </w:r>
            <w:r w:rsidR="00EA12ED">
              <w:rPr>
                <w:webHidden/>
              </w:rPr>
              <w:t>19</w:t>
            </w:r>
            <w:r>
              <w:rPr>
                <w:webHidden/>
              </w:rPr>
              <w:fldChar w:fldCharType="end"/>
            </w:r>
          </w:hyperlink>
        </w:p>
        <w:p w14:paraId="783FEBBA" w14:textId="252C840F"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50" w:history="1">
            <w:r w:rsidRPr="00393F3E">
              <w:rPr>
                <w:rStyle w:val="-"/>
                <w:rFonts w:cs="Tahoma"/>
              </w:rPr>
              <w:t>2.1.3.</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Παροχή Διευκρινίσεων</w:t>
            </w:r>
            <w:r>
              <w:rPr>
                <w:webHidden/>
              </w:rPr>
              <w:tab/>
            </w:r>
            <w:r>
              <w:rPr>
                <w:webHidden/>
              </w:rPr>
              <w:fldChar w:fldCharType="begin"/>
            </w:r>
            <w:r>
              <w:rPr>
                <w:webHidden/>
              </w:rPr>
              <w:instrText xml:space="preserve"> PAGEREF _Toc191630050 \h </w:instrText>
            </w:r>
            <w:r>
              <w:rPr>
                <w:webHidden/>
              </w:rPr>
            </w:r>
            <w:r>
              <w:rPr>
                <w:webHidden/>
              </w:rPr>
              <w:fldChar w:fldCharType="separate"/>
            </w:r>
            <w:r w:rsidR="00EA12ED">
              <w:rPr>
                <w:webHidden/>
              </w:rPr>
              <w:t>19</w:t>
            </w:r>
            <w:r>
              <w:rPr>
                <w:webHidden/>
              </w:rPr>
              <w:fldChar w:fldCharType="end"/>
            </w:r>
          </w:hyperlink>
        </w:p>
        <w:p w14:paraId="4743243F" w14:textId="33E8C1A1"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51" w:history="1">
            <w:r w:rsidRPr="00393F3E">
              <w:rPr>
                <w:rStyle w:val="-"/>
                <w:rFonts w:cs="Tahoma"/>
              </w:rPr>
              <w:t>2.1.4.</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Γλώσσα</w:t>
            </w:r>
            <w:r>
              <w:rPr>
                <w:webHidden/>
              </w:rPr>
              <w:tab/>
            </w:r>
            <w:r>
              <w:rPr>
                <w:webHidden/>
              </w:rPr>
              <w:fldChar w:fldCharType="begin"/>
            </w:r>
            <w:r>
              <w:rPr>
                <w:webHidden/>
              </w:rPr>
              <w:instrText xml:space="preserve"> PAGEREF _Toc191630051 \h </w:instrText>
            </w:r>
            <w:r>
              <w:rPr>
                <w:webHidden/>
              </w:rPr>
            </w:r>
            <w:r>
              <w:rPr>
                <w:webHidden/>
              </w:rPr>
              <w:fldChar w:fldCharType="separate"/>
            </w:r>
            <w:r w:rsidR="00EA12ED">
              <w:rPr>
                <w:webHidden/>
              </w:rPr>
              <w:t>20</w:t>
            </w:r>
            <w:r>
              <w:rPr>
                <w:webHidden/>
              </w:rPr>
              <w:fldChar w:fldCharType="end"/>
            </w:r>
          </w:hyperlink>
        </w:p>
        <w:p w14:paraId="75D27174" w14:textId="09BE9BC3"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52" w:history="1">
            <w:r w:rsidRPr="00393F3E">
              <w:rPr>
                <w:rStyle w:val="-"/>
                <w:rFonts w:cs="Tahoma"/>
              </w:rPr>
              <w:t>2.1.5.</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Εγγυήσεις</w:t>
            </w:r>
            <w:r>
              <w:rPr>
                <w:webHidden/>
              </w:rPr>
              <w:tab/>
            </w:r>
            <w:r>
              <w:rPr>
                <w:webHidden/>
              </w:rPr>
              <w:fldChar w:fldCharType="begin"/>
            </w:r>
            <w:r>
              <w:rPr>
                <w:webHidden/>
              </w:rPr>
              <w:instrText xml:space="preserve"> PAGEREF _Toc191630052 \h </w:instrText>
            </w:r>
            <w:r>
              <w:rPr>
                <w:webHidden/>
              </w:rPr>
            </w:r>
            <w:r>
              <w:rPr>
                <w:webHidden/>
              </w:rPr>
              <w:fldChar w:fldCharType="separate"/>
            </w:r>
            <w:r w:rsidR="00EA12ED">
              <w:rPr>
                <w:webHidden/>
              </w:rPr>
              <w:t>20</w:t>
            </w:r>
            <w:r>
              <w:rPr>
                <w:webHidden/>
              </w:rPr>
              <w:fldChar w:fldCharType="end"/>
            </w:r>
          </w:hyperlink>
        </w:p>
        <w:p w14:paraId="255776EA" w14:textId="38BCC9B7"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53" w:history="1">
            <w:r w:rsidRPr="00393F3E">
              <w:rPr>
                <w:rStyle w:val="-"/>
                <w:rFonts w:cs="Tahoma"/>
              </w:rPr>
              <w:t>2.1.6.</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Προστασία Προσωπικών Δεδομένων</w:t>
            </w:r>
            <w:r>
              <w:rPr>
                <w:webHidden/>
              </w:rPr>
              <w:tab/>
            </w:r>
            <w:r>
              <w:rPr>
                <w:webHidden/>
              </w:rPr>
              <w:fldChar w:fldCharType="begin"/>
            </w:r>
            <w:r>
              <w:rPr>
                <w:webHidden/>
              </w:rPr>
              <w:instrText xml:space="preserve"> PAGEREF _Toc191630053 \h </w:instrText>
            </w:r>
            <w:r>
              <w:rPr>
                <w:webHidden/>
              </w:rPr>
            </w:r>
            <w:r>
              <w:rPr>
                <w:webHidden/>
              </w:rPr>
              <w:fldChar w:fldCharType="separate"/>
            </w:r>
            <w:r w:rsidR="00EA12ED">
              <w:rPr>
                <w:webHidden/>
              </w:rPr>
              <w:t>21</w:t>
            </w:r>
            <w:r>
              <w:rPr>
                <w:webHidden/>
              </w:rPr>
              <w:fldChar w:fldCharType="end"/>
            </w:r>
          </w:hyperlink>
        </w:p>
        <w:p w14:paraId="2779A795" w14:textId="57305549"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54" w:history="1">
            <w:r w:rsidRPr="00393F3E">
              <w:rPr>
                <w:rStyle w:val="-"/>
                <w:rFonts w:cs="Tahoma"/>
                <w:bCs/>
              </w:rPr>
              <w:t>2.2.</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Δικαίωμα Συμμετοχής - Κριτήρια Ποιοτικής Επιλογής</w:t>
            </w:r>
            <w:r>
              <w:rPr>
                <w:webHidden/>
              </w:rPr>
              <w:tab/>
            </w:r>
            <w:r>
              <w:rPr>
                <w:webHidden/>
              </w:rPr>
              <w:fldChar w:fldCharType="begin"/>
            </w:r>
            <w:r>
              <w:rPr>
                <w:webHidden/>
              </w:rPr>
              <w:instrText xml:space="preserve"> PAGEREF _Toc191630054 \h </w:instrText>
            </w:r>
            <w:r>
              <w:rPr>
                <w:webHidden/>
              </w:rPr>
            </w:r>
            <w:r>
              <w:rPr>
                <w:webHidden/>
              </w:rPr>
              <w:fldChar w:fldCharType="separate"/>
            </w:r>
            <w:r w:rsidR="00EA12ED">
              <w:rPr>
                <w:webHidden/>
              </w:rPr>
              <w:t>21</w:t>
            </w:r>
            <w:r>
              <w:rPr>
                <w:webHidden/>
              </w:rPr>
              <w:fldChar w:fldCharType="end"/>
            </w:r>
          </w:hyperlink>
        </w:p>
        <w:p w14:paraId="011EB7EE" w14:textId="0D684C51"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55" w:history="1">
            <w:r w:rsidRPr="00393F3E">
              <w:rPr>
                <w:rStyle w:val="-"/>
                <w:rFonts w:cs="Tahoma"/>
              </w:rPr>
              <w:t>2.2.1.</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Δικαιούμενοι συμμετοχής</w:t>
            </w:r>
            <w:r>
              <w:rPr>
                <w:webHidden/>
              </w:rPr>
              <w:tab/>
            </w:r>
            <w:r>
              <w:rPr>
                <w:webHidden/>
              </w:rPr>
              <w:fldChar w:fldCharType="begin"/>
            </w:r>
            <w:r>
              <w:rPr>
                <w:webHidden/>
              </w:rPr>
              <w:instrText xml:space="preserve"> PAGEREF _Toc191630055 \h </w:instrText>
            </w:r>
            <w:r>
              <w:rPr>
                <w:webHidden/>
              </w:rPr>
            </w:r>
            <w:r>
              <w:rPr>
                <w:webHidden/>
              </w:rPr>
              <w:fldChar w:fldCharType="separate"/>
            </w:r>
            <w:r w:rsidR="00EA12ED">
              <w:rPr>
                <w:webHidden/>
              </w:rPr>
              <w:t>21</w:t>
            </w:r>
            <w:r>
              <w:rPr>
                <w:webHidden/>
              </w:rPr>
              <w:fldChar w:fldCharType="end"/>
            </w:r>
          </w:hyperlink>
        </w:p>
        <w:p w14:paraId="1282CCCD" w14:textId="5DBF5C2D"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56" w:history="1">
            <w:r w:rsidRPr="00393F3E">
              <w:rPr>
                <w:rStyle w:val="-"/>
                <w:rFonts w:cs="Tahoma"/>
              </w:rPr>
              <w:t>2.2.2.</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Εγγύηση συμμετοχής</w:t>
            </w:r>
            <w:r>
              <w:rPr>
                <w:webHidden/>
              </w:rPr>
              <w:tab/>
            </w:r>
            <w:r>
              <w:rPr>
                <w:webHidden/>
              </w:rPr>
              <w:fldChar w:fldCharType="begin"/>
            </w:r>
            <w:r>
              <w:rPr>
                <w:webHidden/>
              </w:rPr>
              <w:instrText xml:space="preserve"> PAGEREF _Toc191630056 \h </w:instrText>
            </w:r>
            <w:r>
              <w:rPr>
                <w:webHidden/>
              </w:rPr>
            </w:r>
            <w:r>
              <w:rPr>
                <w:webHidden/>
              </w:rPr>
              <w:fldChar w:fldCharType="separate"/>
            </w:r>
            <w:r w:rsidR="00EA12ED">
              <w:rPr>
                <w:webHidden/>
              </w:rPr>
              <w:t>22</w:t>
            </w:r>
            <w:r>
              <w:rPr>
                <w:webHidden/>
              </w:rPr>
              <w:fldChar w:fldCharType="end"/>
            </w:r>
          </w:hyperlink>
        </w:p>
        <w:p w14:paraId="3EF795D0" w14:textId="60BC6DCC"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57" w:history="1">
            <w:r w:rsidRPr="00393F3E">
              <w:rPr>
                <w:rStyle w:val="-"/>
                <w:rFonts w:cs="Tahoma"/>
              </w:rPr>
              <w:t>2.2.3.</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Λόγοι αποκλεισμού</w:t>
            </w:r>
            <w:r>
              <w:rPr>
                <w:webHidden/>
              </w:rPr>
              <w:tab/>
            </w:r>
            <w:r>
              <w:rPr>
                <w:webHidden/>
              </w:rPr>
              <w:fldChar w:fldCharType="begin"/>
            </w:r>
            <w:r>
              <w:rPr>
                <w:webHidden/>
              </w:rPr>
              <w:instrText xml:space="preserve"> PAGEREF _Toc191630057 \h </w:instrText>
            </w:r>
            <w:r>
              <w:rPr>
                <w:webHidden/>
              </w:rPr>
            </w:r>
            <w:r>
              <w:rPr>
                <w:webHidden/>
              </w:rPr>
              <w:fldChar w:fldCharType="separate"/>
            </w:r>
            <w:r w:rsidR="00EA12ED">
              <w:rPr>
                <w:webHidden/>
              </w:rPr>
              <w:t>23</w:t>
            </w:r>
            <w:r>
              <w:rPr>
                <w:webHidden/>
              </w:rPr>
              <w:fldChar w:fldCharType="end"/>
            </w:r>
          </w:hyperlink>
        </w:p>
        <w:p w14:paraId="3B3B1A87" w14:textId="50B95F23"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58" w:history="1">
            <w:r w:rsidRPr="00393F3E">
              <w:rPr>
                <w:rStyle w:val="-"/>
                <w:rFonts w:cs="Tahoma"/>
              </w:rPr>
              <w:t>Κριτήρια Ποιοτικής Επιλογής &amp; αποδεικτά στοιχεία</w:t>
            </w:r>
            <w:r>
              <w:rPr>
                <w:webHidden/>
              </w:rPr>
              <w:tab/>
            </w:r>
            <w:r>
              <w:rPr>
                <w:webHidden/>
              </w:rPr>
              <w:fldChar w:fldCharType="begin"/>
            </w:r>
            <w:r>
              <w:rPr>
                <w:webHidden/>
              </w:rPr>
              <w:instrText xml:space="preserve"> PAGEREF _Toc191630058 \h </w:instrText>
            </w:r>
            <w:r>
              <w:rPr>
                <w:webHidden/>
              </w:rPr>
            </w:r>
            <w:r>
              <w:rPr>
                <w:webHidden/>
              </w:rPr>
              <w:fldChar w:fldCharType="separate"/>
            </w:r>
            <w:r w:rsidR="00EA12ED">
              <w:rPr>
                <w:webHidden/>
              </w:rPr>
              <w:t>28</w:t>
            </w:r>
            <w:r>
              <w:rPr>
                <w:webHidden/>
              </w:rPr>
              <w:fldChar w:fldCharType="end"/>
            </w:r>
          </w:hyperlink>
        </w:p>
        <w:p w14:paraId="657573A0" w14:textId="3E15E6B5"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59" w:history="1">
            <w:r w:rsidRPr="00393F3E">
              <w:rPr>
                <w:rStyle w:val="-"/>
                <w:rFonts w:cs="Tahoma"/>
              </w:rPr>
              <w:t>2.2.4.</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Καταλληλότητα Άσκησης Επαγγελματικής Δραστηριότητας</w:t>
            </w:r>
            <w:r>
              <w:rPr>
                <w:webHidden/>
              </w:rPr>
              <w:tab/>
            </w:r>
            <w:r>
              <w:rPr>
                <w:webHidden/>
              </w:rPr>
              <w:fldChar w:fldCharType="begin"/>
            </w:r>
            <w:r>
              <w:rPr>
                <w:webHidden/>
              </w:rPr>
              <w:instrText xml:space="preserve"> PAGEREF _Toc191630059 \h </w:instrText>
            </w:r>
            <w:r>
              <w:rPr>
                <w:webHidden/>
              </w:rPr>
            </w:r>
            <w:r>
              <w:rPr>
                <w:webHidden/>
              </w:rPr>
              <w:fldChar w:fldCharType="separate"/>
            </w:r>
            <w:r w:rsidR="00EA12ED">
              <w:rPr>
                <w:webHidden/>
              </w:rPr>
              <w:t>28</w:t>
            </w:r>
            <w:r>
              <w:rPr>
                <w:webHidden/>
              </w:rPr>
              <w:fldChar w:fldCharType="end"/>
            </w:r>
          </w:hyperlink>
        </w:p>
        <w:p w14:paraId="65E19F02" w14:textId="69E9B78C"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60" w:history="1">
            <w:r w:rsidRPr="00393F3E">
              <w:rPr>
                <w:rStyle w:val="-"/>
                <w:rFonts w:cs="Tahoma"/>
              </w:rPr>
              <w:t>2.2.5.</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Οικονομική και Χρηματοοικονομική Επάρκεια</w:t>
            </w:r>
            <w:r>
              <w:rPr>
                <w:webHidden/>
              </w:rPr>
              <w:tab/>
            </w:r>
            <w:r>
              <w:rPr>
                <w:webHidden/>
              </w:rPr>
              <w:fldChar w:fldCharType="begin"/>
            </w:r>
            <w:r>
              <w:rPr>
                <w:webHidden/>
              </w:rPr>
              <w:instrText xml:space="preserve"> PAGEREF _Toc191630060 \h </w:instrText>
            </w:r>
            <w:r>
              <w:rPr>
                <w:webHidden/>
              </w:rPr>
            </w:r>
            <w:r>
              <w:rPr>
                <w:webHidden/>
              </w:rPr>
              <w:fldChar w:fldCharType="separate"/>
            </w:r>
            <w:r w:rsidR="00EA12ED">
              <w:rPr>
                <w:webHidden/>
              </w:rPr>
              <w:t>29</w:t>
            </w:r>
            <w:r>
              <w:rPr>
                <w:webHidden/>
              </w:rPr>
              <w:fldChar w:fldCharType="end"/>
            </w:r>
          </w:hyperlink>
        </w:p>
        <w:p w14:paraId="1B9E006C" w14:textId="3B5702C0"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61" w:history="1">
            <w:r w:rsidRPr="00393F3E">
              <w:rPr>
                <w:rStyle w:val="-"/>
                <w:rFonts w:cs="Tahoma"/>
              </w:rPr>
              <w:t>2.2.6.</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Τεχνική και επαγγελματική ικανότητα</w:t>
            </w:r>
            <w:r>
              <w:rPr>
                <w:webHidden/>
              </w:rPr>
              <w:tab/>
            </w:r>
            <w:r>
              <w:rPr>
                <w:webHidden/>
              </w:rPr>
              <w:fldChar w:fldCharType="begin"/>
            </w:r>
            <w:r>
              <w:rPr>
                <w:webHidden/>
              </w:rPr>
              <w:instrText xml:space="preserve"> PAGEREF _Toc191630061 \h </w:instrText>
            </w:r>
            <w:r>
              <w:rPr>
                <w:webHidden/>
              </w:rPr>
            </w:r>
            <w:r>
              <w:rPr>
                <w:webHidden/>
              </w:rPr>
              <w:fldChar w:fldCharType="separate"/>
            </w:r>
            <w:r w:rsidR="00EA12ED">
              <w:rPr>
                <w:webHidden/>
              </w:rPr>
              <w:t>29</w:t>
            </w:r>
            <w:r>
              <w:rPr>
                <w:webHidden/>
              </w:rPr>
              <w:fldChar w:fldCharType="end"/>
            </w:r>
          </w:hyperlink>
        </w:p>
        <w:p w14:paraId="1782E9E8" w14:textId="764562F1"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62" w:history="1">
            <w:r w:rsidRPr="00393F3E">
              <w:rPr>
                <w:rStyle w:val="-"/>
                <w:rFonts w:cs="Tahoma"/>
              </w:rPr>
              <w:t>2.2.7.</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Πρότυπα Διασφάλισης Ποιότητας και Διαχείρισης Ασφάλειας Πληροφοριών</w:t>
            </w:r>
            <w:r>
              <w:rPr>
                <w:webHidden/>
              </w:rPr>
              <w:tab/>
            </w:r>
            <w:r>
              <w:rPr>
                <w:webHidden/>
              </w:rPr>
              <w:fldChar w:fldCharType="begin"/>
            </w:r>
            <w:r>
              <w:rPr>
                <w:webHidden/>
              </w:rPr>
              <w:instrText xml:space="preserve"> PAGEREF _Toc191630062 \h </w:instrText>
            </w:r>
            <w:r>
              <w:rPr>
                <w:webHidden/>
              </w:rPr>
            </w:r>
            <w:r>
              <w:rPr>
                <w:webHidden/>
              </w:rPr>
              <w:fldChar w:fldCharType="separate"/>
            </w:r>
            <w:r w:rsidR="00EA12ED">
              <w:rPr>
                <w:webHidden/>
              </w:rPr>
              <w:t>34</w:t>
            </w:r>
            <w:r>
              <w:rPr>
                <w:webHidden/>
              </w:rPr>
              <w:fldChar w:fldCharType="end"/>
            </w:r>
          </w:hyperlink>
        </w:p>
        <w:p w14:paraId="14542560" w14:textId="78C488A2"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63" w:history="1">
            <w:r w:rsidRPr="00393F3E">
              <w:rPr>
                <w:rStyle w:val="-"/>
                <w:rFonts w:cs="Tahoma"/>
              </w:rPr>
              <w:t>2.2.8.</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Στήριξη στην ικανότητα τρίτων – Υπεργολαβία</w:t>
            </w:r>
            <w:r>
              <w:rPr>
                <w:webHidden/>
              </w:rPr>
              <w:tab/>
            </w:r>
            <w:r>
              <w:rPr>
                <w:webHidden/>
              </w:rPr>
              <w:fldChar w:fldCharType="begin"/>
            </w:r>
            <w:r>
              <w:rPr>
                <w:webHidden/>
              </w:rPr>
              <w:instrText xml:space="preserve"> PAGEREF _Toc191630063 \h </w:instrText>
            </w:r>
            <w:r>
              <w:rPr>
                <w:webHidden/>
              </w:rPr>
            </w:r>
            <w:r>
              <w:rPr>
                <w:webHidden/>
              </w:rPr>
              <w:fldChar w:fldCharType="separate"/>
            </w:r>
            <w:r w:rsidR="00EA12ED">
              <w:rPr>
                <w:webHidden/>
              </w:rPr>
              <w:t>35</w:t>
            </w:r>
            <w:r>
              <w:rPr>
                <w:webHidden/>
              </w:rPr>
              <w:fldChar w:fldCharType="end"/>
            </w:r>
          </w:hyperlink>
        </w:p>
        <w:p w14:paraId="7B2AA146" w14:textId="646FCB85"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64" w:history="1">
            <w:r w:rsidRPr="00393F3E">
              <w:rPr>
                <w:rStyle w:val="-"/>
                <w:rFonts w:cs="Tahoma"/>
              </w:rPr>
              <w:t>2.2.9.</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Κανόνες Απόδειξης Ποιοτικής Επιλογής</w:t>
            </w:r>
            <w:r>
              <w:rPr>
                <w:webHidden/>
              </w:rPr>
              <w:tab/>
            </w:r>
            <w:r>
              <w:rPr>
                <w:webHidden/>
              </w:rPr>
              <w:fldChar w:fldCharType="begin"/>
            </w:r>
            <w:r>
              <w:rPr>
                <w:webHidden/>
              </w:rPr>
              <w:instrText xml:space="preserve"> PAGEREF _Toc191630064 \h </w:instrText>
            </w:r>
            <w:r>
              <w:rPr>
                <w:webHidden/>
              </w:rPr>
            </w:r>
            <w:r>
              <w:rPr>
                <w:webHidden/>
              </w:rPr>
              <w:fldChar w:fldCharType="separate"/>
            </w:r>
            <w:r w:rsidR="00EA12ED">
              <w:rPr>
                <w:webHidden/>
              </w:rPr>
              <w:t>36</w:t>
            </w:r>
            <w:r>
              <w:rPr>
                <w:webHidden/>
              </w:rPr>
              <w:fldChar w:fldCharType="end"/>
            </w:r>
          </w:hyperlink>
        </w:p>
        <w:p w14:paraId="2D79EC9F" w14:textId="3227C377"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65" w:history="1">
            <w:r w:rsidRPr="00393F3E">
              <w:rPr>
                <w:rStyle w:val="-"/>
                <w:rFonts w:cs="Tahoma"/>
                <w:bCs/>
              </w:rPr>
              <w:t>2.3.</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Κριτήρια Ανάθεσης</w:t>
            </w:r>
            <w:r>
              <w:rPr>
                <w:webHidden/>
              </w:rPr>
              <w:tab/>
            </w:r>
            <w:r>
              <w:rPr>
                <w:webHidden/>
              </w:rPr>
              <w:fldChar w:fldCharType="begin"/>
            </w:r>
            <w:r>
              <w:rPr>
                <w:webHidden/>
              </w:rPr>
              <w:instrText xml:space="preserve"> PAGEREF _Toc191630065 \h </w:instrText>
            </w:r>
            <w:r>
              <w:rPr>
                <w:webHidden/>
              </w:rPr>
            </w:r>
            <w:r>
              <w:rPr>
                <w:webHidden/>
              </w:rPr>
              <w:fldChar w:fldCharType="separate"/>
            </w:r>
            <w:r w:rsidR="00EA12ED">
              <w:rPr>
                <w:webHidden/>
              </w:rPr>
              <w:t>48</w:t>
            </w:r>
            <w:r>
              <w:rPr>
                <w:webHidden/>
              </w:rPr>
              <w:fldChar w:fldCharType="end"/>
            </w:r>
          </w:hyperlink>
        </w:p>
        <w:p w14:paraId="397762B5" w14:textId="3A9526C6"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66" w:history="1">
            <w:r w:rsidRPr="00393F3E">
              <w:rPr>
                <w:rStyle w:val="-"/>
                <w:rFonts w:cs="Tahoma"/>
              </w:rPr>
              <w:t>2.3.1.</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Κριτήριο α</w:t>
            </w:r>
            <w:r w:rsidRPr="00393F3E">
              <w:rPr>
                <w:rStyle w:val="-"/>
                <w:rFonts w:cs="Tahoma"/>
              </w:rPr>
              <w:t>ν</w:t>
            </w:r>
            <w:r w:rsidRPr="00393F3E">
              <w:rPr>
                <w:rStyle w:val="-"/>
                <w:rFonts w:cs="Tahoma"/>
              </w:rPr>
              <w:t>άθεσης της σύμβασης</w:t>
            </w:r>
            <w:r>
              <w:rPr>
                <w:webHidden/>
              </w:rPr>
              <w:tab/>
            </w:r>
            <w:r>
              <w:rPr>
                <w:webHidden/>
              </w:rPr>
              <w:fldChar w:fldCharType="begin"/>
            </w:r>
            <w:r>
              <w:rPr>
                <w:webHidden/>
              </w:rPr>
              <w:instrText xml:space="preserve"> PAGEREF _Toc191630066 \h </w:instrText>
            </w:r>
            <w:r>
              <w:rPr>
                <w:webHidden/>
              </w:rPr>
            </w:r>
            <w:r>
              <w:rPr>
                <w:webHidden/>
              </w:rPr>
              <w:fldChar w:fldCharType="separate"/>
            </w:r>
            <w:r w:rsidR="00EA12ED">
              <w:rPr>
                <w:webHidden/>
              </w:rPr>
              <w:t>48</w:t>
            </w:r>
            <w:r>
              <w:rPr>
                <w:webHidden/>
              </w:rPr>
              <w:fldChar w:fldCharType="end"/>
            </w:r>
          </w:hyperlink>
        </w:p>
        <w:p w14:paraId="34129684" w14:textId="3FE819B6"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67" w:history="1">
            <w:r w:rsidRPr="00393F3E">
              <w:rPr>
                <w:rStyle w:val="-"/>
                <w:rFonts w:cs="Tahoma"/>
              </w:rPr>
              <w:t>2.3.2.</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Βαθμολόγηση και κατάταξη προσφορών</w:t>
            </w:r>
            <w:r>
              <w:rPr>
                <w:webHidden/>
              </w:rPr>
              <w:tab/>
            </w:r>
            <w:r>
              <w:rPr>
                <w:webHidden/>
              </w:rPr>
              <w:fldChar w:fldCharType="begin"/>
            </w:r>
            <w:r>
              <w:rPr>
                <w:webHidden/>
              </w:rPr>
              <w:instrText xml:space="preserve"> PAGEREF _Toc191630067 \h </w:instrText>
            </w:r>
            <w:r>
              <w:rPr>
                <w:webHidden/>
              </w:rPr>
            </w:r>
            <w:r>
              <w:rPr>
                <w:webHidden/>
              </w:rPr>
              <w:fldChar w:fldCharType="separate"/>
            </w:r>
            <w:r w:rsidR="00EA12ED">
              <w:rPr>
                <w:webHidden/>
              </w:rPr>
              <w:t>58</w:t>
            </w:r>
            <w:r>
              <w:rPr>
                <w:webHidden/>
              </w:rPr>
              <w:fldChar w:fldCharType="end"/>
            </w:r>
          </w:hyperlink>
        </w:p>
        <w:p w14:paraId="48251AD9" w14:textId="1D5FBD8C"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68" w:history="1">
            <w:r w:rsidRPr="00393F3E">
              <w:rPr>
                <w:rStyle w:val="-"/>
                <w:rFonts w:cs="Tahoma"/>
                <w:bCs/>
              </w:rPr>
              <w:t>2.4.</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Κατάρτιση - Περιεχόμενο Προσφορών</w:t>
            </w:r>
            <w:r>
              <w:rPr>
                <w:webHidden/>
              </w:rPr>
              <w:tab/>
            </w:r>
            <w:r>
              <w:rPr>
                <w:webHidden/>
              </w:rPr>
              <w:fldChar w:fldCharType="begin"/>
            </w:r>
            <w:r>
              <w:rPr>
                <w:webHidden/>
              </w:rPr>
              <w:instrText xml:space="preserve"> PAGEREF _Toc191630068 \h </w:instrText>
            </w:r>
            <w:r>
              <w:rPr>
                <w:webHidden/>
              </w:rPr>
            </w:r>
            <w:r>
              <w:rPr>
                <w:webHidden/>
              </w:rPr>
              <w:fldChar w:fldCharType="separate"/>
            </w:r>
            <w:r w:rsidR="00EA12ED">
              <w:rPr>
                <w:webHidden/>
              </w:rPr>
              <w:t>59</w:t>
            </w:r>
            <w:r>
              <w:rPr>
                <w:webHidden/>
              </w:rPr>
              <w:fldChar w:fldCharType="end"/>
            </w:r>
          </w:hyperlink>
        </w:p>
        <w:p w14:paraId="5283C8F4" w14:textId="3A48541C"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69" w:history="1">
            <w:r w:rsidRPr="00393F3E">
              <w:rPr>
                <w:rStyle w:val="-"/>
                <w:rFonts w:cs="Tahoma"/>
              </w:rPr>
              <w:t>2.4.1.</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 xml:space="preserve">Γενικοί </w:t>
            </w:r>
            <w:r w:rsidRPr="00393F3E">
              <w:rPr>
                <w:rStyle w:val="-"/>
                <w:rFonts w:cs="Tahoma"/>
              </w:rPr>
              <w:t>ό</w:t>
            </w:r>
            <w:r w:rsidRPr="00393F3E">
              <w:rPr>
                <w:rStyle w:val="-"/>
                <w:rFonts w:cs="Tahoma"/>
              </w:rPr>
              <w:t>ροι υποβολής προσφορών</w:t>
            </w:r>
            <w:r>
              <w:rPr>
                <w:webHidden/>
              </w:rPr>
              <w:tab/>
            </w:r>
            <w:r>
              <w:rPr>
                <w:webHidden/>
              </w:rPr>
              <w:fldChar w:fldCharType="begin"/>
            </w:r>
            <w:r>
              <w:rPr>
                <w:webHidden/>
              </w:rPr>
              <w:instrText xml:space="preserve"> PAGEREF _Toc191630069 \h </w:instrText>
            </w:r>
            <w:r>
              <w:rPr>
                <w:webHidden/>
              </w:rPr>
            </w:r>
            <w:r>
              <w:rPr>
                <w:webHidden/>
              </w:rPr>
              <w:fldChar w:fldCharType="separate"/>
            </w:r>
            <w:r w:rsidR="00EA12ED">
              <w:rPr>
                <w:webHidden/>
              </w:rPr>
              <w:t>59</w:t>
            </w:r>
            <w:r>
              <w:rPr>
                <w:webHidden/>
              </w:rPr>
              <w:fldChar w:fldCharType="end"/>
            </w:r>
          </w:hyperlink>
        </w:p>
        <w:p w14:paraId="24C1157B" w14:textId="4C395BBF"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70" w:history="1">
            <w:r w:rsidRPr="00393F3E">
              <w:rPr>
                <w:rStyle w:val="-"/>
                <w:rFonts w:cs="Tahoma"/>
              </w:rPr>
              <w:t>2.4.2.</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Χρόνος και Τρόπος υποβολής προσφορών</w:t>
            </w:r>
            <w:r>
              <w:rPr>
                <w:webHidden/>
              </w:rPr>
              <w:tab/>
            </w:r>
            <w:r>
              <w:rPr>
                <w:webHidden/>
              </w:rPr>
              <w:fldChar w:fldCharType="begin"/>
            </w:r>
            <w:r>
              <w:rPr>
                <w:webHidden/>
              </w:rPr>
              <w:instrText xml:space="preserve"> PAGEREF _Toc191630070 \h </w:instrText>
            </w:r>
            <w:r>
              <w:rPr>
                <w:webHidden/>
              </w:rPr>
            </w:r>
            <w:r>
              <w:rPr>
                <w:webHidden/>
              </w:rPr>
              <w:fldChar w:fldCharType="separate"/>
            </w:r>
            <w:r w:rsidR="00EA12ED">
              <w:rPr>
                <w:webHidden/>
              </w:rPr>
              <w:t>60</w:t>
            </w:r>
            <w:r>
              <w:rPr>
                <w:webHidden/>
              </w:rPr>
              <w:fldChar w:fldCharType="end"/>
            </w:r>
          </w:hyperlink>
        </w:p>
        <w:p w14:paraId="1E61C52F" w14:textId="361D78B6"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71" w:history="1">
            <w:r w:rsidRPr="00393F3E">
              <w:rPr>
                <w:rStyle w:val="-"/>
                <w:rFonts w:cs="Tahoma"/>
              </w:rPr>
              <w:t>2.4.3.</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Περιεχόμε</w:t>
            </w:r>
            <w:r w:rsidRPr="00393F3E">
              <w:rPr>
                <w:rStyle w:val="-"/>
                <w:rFonts w:cs="Tahoma"/>
              </w:rPr>
              <w:t>ν</w:t>
            </w:r>
            <w:r w:rsidRPr="00393F3E">
              <w:rPr>
                <w:rStyle w:val="-"/>
                <w:rFonts w:cs="Tahoma"/>
              </w:rPr>
              <w:t>α Φακέλου «Δικαιολογητικά Συμμετοχής - Τεχνική Προσφορά»</w:t>
            </w:r>
            <w:r>
              <w:rPr>
                <w:webHidden/>
              </w:rPr>
              <w:tab/>
            </w:r>
            <w:r>
              <w:rPr>
                <w:webHidden/>
              </w:rPr>
              <w:fldChar w:fldCharType="begin"/>
            </w:r>
            <w:r>
              <w:rPr>
                <w:webHidden/>
              </w:rPr>
              <w:instrText xml:space="preserve"> PAGEREF _Toc191630071 \h </w:instrText>
            </w:r>
            <w:r>
              <w:rPr>
                <w:webHidden/>
              </w:rPr>
            </w:r>
            <w:r>
              <w:rPr>
                <w:webHidden/>
              </w:rPr>
              <w:fldChar w:fldCharType="separate"/>
            </w:r>
            <w:r w:rsidR="00EA12ED">
              <w:rPr>
                <w:webHidden/>
              </w:rPr>
              <w:t>63</w:t>
            </w:r>
            <w:r>
              <w:rPr>
                <w:webHidden/>
              </w:rPr>
              <w:fldChar w:fldCharType="end"/>
            </w:r>
          </w:hyperlink>
        </w:p>
        <w:p w14:paraId="27D66A14" w14:textId="31BE5ED6"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72" w:history="1">
            <w:r w:rsidRPr="00393F3E">
              <w:rPr>
                <w:rStyle w:val="-"/>
                <w:rFonts w:cs="Tahoma"/>
              </w:rPr>
              <w:t>2.4.4.</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Περιεχόμενα Φακέλου «Οικονομική Προσφορά» / Τρόπος σύνταξης και υποβολής οικονομικών προσφορών</w:t>
            </w:r>
            <w:r>
              <w:rPr>
                <w:webHidden/>
              </w:rPr>
              <w:tab/>
            </w:r>
            <w:r>
              <w:rPr>
                <w:webHidden/>
              </w:rPr>
              <w:fldChar w:fldCharType="begin"/>
            </w:r>
            <w:r>
              <w:rPr>
                <w:webHidden/>
              </w:rPr>
              <w:instrText xml:space="preserve"> PAGEREF _Toc191630072 \h </w:instrText>
            </w:r>
            <w:r>
              <w:rPr>
                <w:webHidden/>
              </w:rPr>
            </w:r>
            <w:r>
              <w:rPr>
                <w:webHidden/>
              </w:rPr>
              <w:fldChar w:fldCharType="separate"/>
            </w:r>
            <w:r w:rsidR="00EA12ED">
              <w:rPr>
                <w:webHidden/>
              </w:rPr>
              <w:t>65</w:t>
            </w:r>
            <w:r>
              <w:rPr>
                <w:webHidden/>
              </w:rPr>
              <w:fldChar w:fldCharType="end"/>
            </w:r>
          </w:hyperlink>
        </w:p>
        <w:p w14:paraId="67B0381C" w14:textId="5E9970CE"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73" w:history="1">
            <w:r w:rsidRPr="00393F3E">
              <w:rPr>
                <w:rStyle w:val="-"/>
                <w:rFonts w:cs="Tahoma"/>
              </w:rPr>
              <w:t>2.4.5.</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Χρόνος ισχύος των προσφορών</w:t>
            </w:r>
            <w:r>
              <w:rPr>
                <w:webHidden/>
              </w:rPr>
              <w:tab/>
            </w:r>
            <w:r>
              <w:rPr>
                <w:webHidden/>
              </w:rPr>
              <w:fldChar w:fldCharType="begin"/>
            </w:r>
            <w:r>
              <w:rPr>
                <w:webHidden/>
              </w:rPr>
              <w:instrText xml:space="preserve"> PAGEREF _Toc191630073 \h </w:instrText>
            </w:r>
            <w:r>
              <w:rPr>
                <w:webHidden/>
              </w:rPr>
            </w:r>
            <w:r>
              <w:rPr>
                <w:webHidden/>
              </w:rPr>
              <w:fldChar w:fldCharType="separate"/>
            </w:r>
            <w:r w:rsidR="00EA12ED">
              <w:rPr>
                <w:webHidden/>
              </w:rPr>
              <w:t>66</w:t>
            </w:r>
            <w:r>
              <w:rPr>
                <w:webHidden/>
              </w:rPr>
              <w:fldChar w:fldCharType="end"/>
            </w:r>
          </w:hyperlink>
        </w:p>
        <w:p w14:paraId="6E6588E0" w14:textId="15030C36"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74" w:history="1">
            <w:r w:rsidRPr="00393F3E">
              <w:rPr>
                <w:rStyle w:val="-"/>
                <w:rFonts w:cs="Tahoma"/>
              </w:rPr>
              <w:t>2.4.6.</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Λόγοι απόρριψης προσφορών</w:t>
            </w:r>
            <w:r>
              <w:rPr>
                <w:webHidden/>
              </w:rPr>
              <w:tab/>
            </w:r>
            <w:r>
              <w:rPr>
                <w:webHidden/>
              </w:rPr>
              <w:fldChar w:fldCharType="begin"/>
            </w:r>
            <w:r>
              <w:rPr>
                <w:webHidden/>
              </w:rPr>
              <w:instrText xml:space="preserve"> PAGEREF _Toc191630074 \h </w:instrText>
            </w:r>
            <w:r>
              <w:rPr>
                <w:webHidden/>
              </w:rPr>
            </w:r>
            <w:r>
              <w:rPr>
                <w:webHidden/>
              </w:rPr>
              <w:fldChar w:fldCharType="separate"/>
            </w:r>
            <w:r w:rsidR="00EA12ED">
              <w:rPr>
                <w:webHidden/>
              </w:rPr>
              <w:t>66</w:t>
            </w:r>
            <w:r>
              <w:rPr>
                <w:webHidden/>
              </w:rPr>
              <w:fldChar w:fldCharType="end"/>
            </w:r>
          </w:hyperlink>
        </w:p>
        <w:p w14:paraId="4840D922" w14:textId="3F1CA60F" w:rsidR="00B37EA4" w:rsidRDefault="00B37EA4">
          <w:pPr>
            <w:pStyle w:val="10"/>
            <w:rPr>
              <w:rFonts w:asciiTheme="minorHAnsi" w:eastAsiaTheme="minorEastAsia" w:hAnsiTheme="minorHAnsi" w:cstheme="minorBidi"/>
              <w:b w:val="0"/>
              <w:kern w:val="2"/>
              <w:sz w:val="24"/>
              <w:lang w:val="el-GR" w:eastAsia="el-GR"/>
              <w14:ligatures w14:val="standardContextual"/>
            </w:rPr>
          </w:pPr>
          <w:hyperlink w:anchor="_Toc191630075" w:history="1">
            <w:r w:rsidRPr="00393F3E">
              <w:rPr>
                <w:rStyle w:val="-"/>
                <w:rFonts w:cs="Tahoma"/>
              </w:rPr>
              <w:t>3.</w:t>
            </w:r>
            <w:r>
              <w:rPr>
                <w:rFonts w:asciiTheme="minorHAnsi" w:eastAsiaTheme="minorEastAsia" w:hAnsiTheme="minorHAnsi" w:cstheme="minorBidi"/>
                <w:b w:val="0"/>
                <w:kern w:val="2"/>
                <w:sz w:val="24"/>
                <w:lang w:val="el-GR" w:eastAsia="el-GR"/>
                <w14:ligatures w14:val="standardContextual"/>
              </w:rPr>
              <w:tab/>
            </w:r>
            <w:r w:rsidRPr="00393F3E">
              <w:rPr>
                <w:rStyle w:val="-"/>
                <w:rFonts w:cs="Tahoma"/>
              </w:rPr>
              <w:t>ΔΙΕΝΕΡΓΕΙΑ ΔΙΑΔΙΚΑΣΙΑΣ - ΑΞΙΟΛΟΓΗΣΗ ΠΡΟΣΦΟΡΩΝ</w:t>
            </w:r>
            <w:r>
              <w:rPr>
                <w:webHidden/>
              </w:rPr>
              <w:tab/>
            </w:r>
            <w:r>
              <w:rPr>
                <w:webHidden/>
              </w:rPr>
              <w:fldChar w:fldCharType="begin"/>
            </w:r>
            <w:r>
              <w:rPr>
                <w:webHidden/>
              </w:rPr>
              <w:instrText xml:space="preserve"> PAGEREF _Toc191630075 \h </w:instrText>
            </w:r>
            <w:r>
              <w:rPr>
                <w:webHidden/>
              </w:rPr>
            </w:r>
            <w:r>
              <w:rPr>
                <w:webHidden/>
              </w:rPr>
              <w:fldChar w:fldCharType="separate"/>
            </w:r>
            <w:r w:rsidR="00EA12ED">
              <w:rPr>
                <w:webHidden/>
              </w:rPr>
              <w:t>68</w:t>
            </w:r>
            <w:r>
              <w:rPr>
                <w:webHidden/>
              </w:rPr>
              <w:fldChar w:fldCharType="end"/>
            </w:r>
          </w:hyperlink>
        </w:p>
        <w:p w14:paraId="7AD6CC95" w14:textId="39736948"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76" w:history="1">
            <w:r w:rsidRPr="00393F3E">
              <w:rPr>
                <w:rStyle w:val="-"/>
                <w:rFonts w:cs="Tahoma"/>
                <w:bCs/>
              </w:rPr>
              <w:t>3.1.</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Αποσφράγιση και αξιολόγηση προσφορών</w:t>
            </w:r>
            <w:r>
              <w:rPr>
                <w:webHidden/>
              </w:rPr>
              <w:tab/>
            </w:r>
            <w:r>
              <w:rPr>
                <w:webHidden/>
              </w:rPr>
              <w:fldChar w:fldCharType="begin"/>
            </w:r>
            <w:r>
              <w:rPr>
                <w:webHidden/>
              </w:rPr>
              <w:instrText xml:space="preserve"> PAGEREF _Toc191630076 \h </w:instrText>
            </w:r>
            <w:r>
              <w:rPr>
                <w:webHidden/>
              </w:rPr>
            </w:r>
            <w:r>
              <w:rPr>
                <w:webHidden/>
              </w:rPr>
              <w:fldChar w:fldCharType="separate"/>
            </w:r>
            <w:r w:rsidR="00EA12ED">
              <w:rPr>
                <w:webHidden/>
              </w:rPr>
              <w:t>68</w:t>
            </w:r>
            <w:r>
              <w:rPr>
                <w:webHidden/>
              </w:rPr>
              <w:fldChar w:fldCharType="end"/>
            </w:r>
          </w:hyperlink>
        </w:p>
        <w:p w14:paraId="1D736B2A" w14:textId="1C516DFC"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77" w:history="1">
            <w:r w:rsidRPr="00393F3E">
              <w:rPr>
                <w:rStyle w:val="-"/>
                <w:rFonts w:cs="Tahoma"/>
              </w:rPr>
              <w:t>3.1.1.</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Ηλεκτρονική αποσφράγιση προσφορών</w:t>
            </w:r>
            <w:r>
              <w:rPr>
                <w:webHidden/>
              </w:rPr>
              <w:tab/>
            </w:r>
            <w:r>
              <w:rPr>
                <w:webHidden/>
              </w:rPr>
              <w:fldChar w:fldCharType="begin"/>
            </w:r>
            <w:r>
              <w:rPr>
                <w:webHidden/>
              </w:rPr>
              <w:instrText xml:space="preserve"> PAGEREF _Toc191630077 \h </w:instrText>
            </w:r>
            <w:r>
              <w:rPr>
                <w:webHidden/>
              </w:rPr>
            </w:r>
            <w:r>
              <w:rPr>
                <w:webHidden/>
              </w:rPr>
              <w:fldChar w:fldCharType="separate"/>
            </w:r>
            <w:r w:rsidR="00EA12ED">
              <w:rPr>
                <w:webHidden/>
              </w:rPr>
              <w:t>68</w:t>
            </w:r>
            <w:r>
              <w:rPr>
                <w:webHidden/>
              </w:rPr>
              <w:fldChar w:fldCharType="end"/>
            </w:r>
          </w:hyperlink>
        </w:p>
        <w:p w14:paraId="6FE2E79F" w14:textId="26C5043B"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78" w:history="1">
            <w:r w:rsidRPr="00393F3E">
              <w:rPr>
                <w:rStyle w:val="-"/>
                <w:rFonts w:cs="Tahoma"/>
              </w:rPr>
              <w:t>3.1.2.</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Αξιολόγηση προσφορών</w:t>
            </w:r>
            <w:r>
              <w:rPr>
                <w:webHidden/>
              </w:rPr>
              <w:tab/>
            </w:r>
            <w:r>
              <w:rPr>
                <w:webHidden/>
              </w:rPr>
              <w:fldChar w:fldCharType="begin"/>
            </w:r>
            <w:r>
              <w:rPr>
                <w:webHidden/>
              </w:rPr>
              <w:instrText xml:space="preserve"> PAGEREF _Toc191630078 \h </w:instrText>
            </w:r>
            <w:r>
              <w:rPr>
                <w:webHidden/>
              </w:rPr>
            </w:r>
            <w:r>
              <w:rPr>
                <w:webHidden/>
              </w:rPr>
              <w:fldChar w:fldCharType="separate"/>
            </w:r>
            <w:r w:rsidR="00EA12ED">
              <w:rPr>
                <w:webHidden/>
              </w:rPr>
              <w:t>68</w:t>
            </w:r>
            <w:r>
              <w:rPr>
                <w:webHidden/>
              </w:rPr>
              <w:fldChar w:fldCharType="end"/>
            </w:r>
          </w:hyperlink>
        </w:p>
        <w:p w14:paraId="6EDCB5E5" w14:textId="0ACBC124"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79" w:history="1">
            <w:r w:rsidRPr="00393F3E">
              <w:rPr>
                <w:rStyle w:val="-"/>
                <w:rFonts w:cs="Tahoma"/>
                <w:bCs/>
              </w:rPr>
              <w:t>3.2.</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Πρόσκληση υποβολής δικαιολογητικών προσωρινού αναδόχου - Δικαιολογητικά προσωρινού αναδόχου</w:t>
            </w:r>
            <w:r>
              <w:rPr>
                <w:webHidden/>
              </w:rPr>
              <w:tab/>
            </w:r>
            <w:r>
              <w:rPr>
                <w:webHidden/>
              </w:rPr>
              <w:fldChar w:fldCharType="begin"/>
            </w:r>
            <w:r>
              <w:rPr>
                <w:webHidden/>
              </w:rPr>
              <w:instrText xml:space="preserve"> PAGEREF _Toc191630079 \h </w:instrText>
            </w:r>
            <w:r>
              <w:rPr>
                <w:webHidden/>
              </w:rPr>
            </w:r>
            <w:r>
              <w:rPr>
                <w:webHidden/>
              </w:rPr>
              <w:fldChar w:fldCharType="separate"/>
            </w:r>
            <w:r w:rsidR="00EA12ED">
              <w:rPr>
                <w:webHidden/>
              </w:rPr>
              <w:t>70</w:t>
            </w:r>
            <w:r>
              <w:rPr>
                <w:webHidden/>
              </w:rPr>
              <w:fldChar w:fldCharType="end"/>
            </w:r>
          </w:hyperlink>
        </w:p>
        <w:p w14:paraId="243B0B34" w14:textId="05E1E417"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80" w:history="1">
            <w:r w:rsidRPr="00393F3E">
              <w:rPr>
                <w:rStyle w:val="-"/>
                <w:rFonts w:cs="Tahoma"/>
                <w:bCs/>
              </w:rPr>
              <w:t>3.3.</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Κατακύρωση - σύναψη σύμβασης</w:t>
            </w:r>
            <w:r>
              <w:rPr>
                <w:webHidden/>
              </w:rPr>
              <w:tab/>
            </w:r>
            <w:r>
              <w:rPr>
                <w:webHidden/>
              </w:rPr>
              <w:fldChar w:fldCharType="begin"/>
            </w:r>
            <w:r>
              <w:rPr>
                <w:webHidden/>
              </w:rPr>
              <w:instrText xml:space="preserve"> PAGEREF _Toc191630080 \h </w:instrText>
            </w:r>
            <w:r>
              <w:rPr>
                <w:webHidden/>
              </w:rPr>
            </w:r>
            <w:r>
              <w:rPr>
                <w:webHidden/>
              </w:rPr>
              <w:fldChar w:fldCharType="separate"/>
            </w:r>
            <w:r w:rsidR="00EA12ED">
              <w:rPr>
                <w:webHidden/>
              </w:rPr>
              <w:t>72</w:t>
            </w:r>
            <w:r>
              <w:rPr>
                <w:webHidden/>
              </w:rPr>
              <w:fldChar w:fldCharType="end"/>
            </w:r>
          </w:hyperlink>
        </w:p>
        <w:p w14:paraId="08298ADB" w14:textId="561867F6"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81" w:history="1">
            <w:r w:rsidRPr="00393F3E">
              <w:rPr>
                <w:rStyle w:val="-"/>
                <w:rFonts w:cs="Tahoma"/>
                <w:bCs/>
              </w:rPr>
              <w:t>3.4.</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Προδικαστικές Προσφυγές - Προσωρινή και Οριστική Δικαστική Προστασία</w:t>
            </w:r>
            <w:r>
              <w:rPr>
                <w:webHidden/>
              </w:rPr>
              <w:tab/>
            </w:r>
            <w:r>
              <w:rPr>
                <w:webHidden/>
              </w:rPr>
              <w:fldChar w:fldCharType="begin"/>
            </w:r>
            <w:r>
              <w:rPr>
                <w:webHidden/>
              </w:rPr>
              <w:instrText xml:space="preserve"> PAGEREF _Toc191630081 \h </w:instrText>
            </w:r>
            <w:r>
              <w:rPr>
                <w:webHidden/>
              </w:rPr>
            </w:r>
            <w:r>
              <w:rPr>
                <w:webHidden/>
              </w:rPr>
              <w:fldChar w:fldCharType="separate"/>
            </w:r>
            <w:r w:rsidR="00EA12ED">
              <w:rPr>
                <w:webHidden/>
              </w:rPr>
              <w:t>73</w:t>
            </w:r>
            <w:r>
              <w:rPr>
                <w:webHidden/>
              </w:rPr>
              <w:fldChar w:fldCharType="end"/>
            </w:r>
          </w:hyperlink>
        </w:p>
        <w:p w14:paraId="3CC0B98B" w14:textId="5702F493"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82" w:history="1">
            <w:r w:rsidRPr="00393F3E">
              <w:rPr>
                <w:rStyle w:val="-"/>
                <w:rFonts w:cs="Tahoma"/>
                <w:bCs/>
              </w:rPr>
              <w:t>3.5.</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Ματαίωση Διαδικασίας</w:t>
            </w:r>
            <w:r>
              <w:rPr>
                <w:webHidden/>
              </w:rPr>
              <w:tab/>
            </w:r>
            <w:r>
              <w:rPr>
                <w:webHidden/>
              </w:rPr>
              <w:fldChar w:fldCharType="begin"/>
            </w:r>
            <w:r>
              <w:rPr>
                <w:webHidden/>
              </w:rPr>
              <w:instrText xml:space="preserve"> PAGEREF _Toc191630082 \h </w:instrText>
            </w:r>
            <w:r>
              <w:rPr>
                <w:webHidden/>
              </w:rPr>
            </w:r>
            <w:r>
              <w:rPr>
                <w:webHidden/>
              </w:rPr>
              <w:fldChar w:fldCharType="separate"/>
            </w:r>
            <w:r w:rsidR="00EA12ED">
              <w:rPr>
                <w:webHidden/>
              </w:rPr>
              <w:t>75</w:t>
            </w:r>
            <w:r>
              <w:rPr>
                <w:webHidden/>
              </w:rPr>
              <w:fldChar w:fldCharType="end"/>
            </w:r>
          </w:hyperlink>
        </w:p>
        <w:p w14:paraId="489AD5FF" w14:textId="3255195D" w:rsidR="00B37EA4" w:rsidRDefault="00B37EA4">
          <w:pPr>
            <w:pStyle w:val="10"/>
            <w:rPr>
              <w:rFonts w:asciiTheme="minorHAnsi" w:eastAsiaTheme="minorEastAsia" w:hAnsiTheme="minorHAnsi" w:cstheme="minorBidi"/>
              <w:b w:val="0"/>
              <w:kern w:val="2"/>
              <w:sz w:val="24"/>
              <w:lang w:val="el-GR" w:eastAsia="el-GR"/>
              <w14:ligatures w14:val="standardContextual"/>
            </w:rPr>
          </w:pPr>
          <w:hyperlink w:anchor="_Toc191630083" w:history="1">
            <w:r w:rsidRPr="00393F3E">
              <w:rPr>
                <w:rStyle w:val="-"/>
                <w:rFonts w:cs="Tahoma"/>
              </w:rPr>
              <w:t>4.</w:t>
            </w:r>
            <w:r>
              <w:rPr>
                <w:rFonts w:asciiTheme="minorHAnsi" w:eastAsiaTheme="minorEastAsia" w:hAnsiTheme="minorHAnsi" w:cstheme="minorBidi"/>
                <w:b w:val="0"/>
                <w:kern w:val="2"/>
                <w:sz w:val="24"/>
                <w:lang w:val="el-GR" w:eastAsia="el-GR"/>
                <w14:ligatures w14:val="standardContextual"/>
              </w:rPr>
              <w:tab/>
            </w:r>
            <w:r w:rsidRPr="00393F3E">
              <w:rPr>
                <w:rStyle w:val="-"/>
                <w:rFonts w:cs="Tahoma"/>
              </w:rPr>
              <w:t>ΟΡΟΙ ΕΚΤΕΛΕΣΗΣ ΤΗΣ ΣΥΜΒΑΣΗΣ</w:t>
            </w:r>
            <w:r>
              <w:rPr>
                <w:webHidden/>
              </w:rPr>
              <w:tab/>
            </w:r>
            <w:r>
              <w:rPr>
                <w:webHidden/>
              </w:rPr>
              <w:fldChar w:fldCharType="begin"/>
            </w:r>
            <w:r>
              <w:rPr>
                <w:webHidden/>
              </w:rPr>
              <w:instrText xml:space="preserve"> PAGEREF _Toc191630083 \h </w:instrText>
            </w:r>
            <w:r>
              <w:rPr>
                <w:webHidden/>
              </w:rPr>
            </w:r>
            <w:r>
              <w:rPr>
                <w:webHidden/>
              </w:rPr>
              <w:fldChar w:fldCharType="separate"/>
            </w:r>
            <w:r w:rsidR="00EA12ED">
              <w:rPr>
                <w:webHidden/>
              </w:rPr>
              <w:t>77</w:t>
            </w:r>
            <w:r>
              <w:rPr>
                <w:webHidden/>
              </w:rPr>
              <w:fldChar w:fldCharType="end"/>
            </w:r>
          </w:hyperlink>
        </w:p>
        <w:p w14:paraId="771082EE" w14:textId="6BBC6026"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84" w:history="1">
            <w:r w:rsidRPr="00393F3E">
              <w:rPr>
                <w:rStyle w:val="-"/>
                <w:rFonts w:cs="Tahoma"/>
                <w:bCs/>
              </w:rPr>
              <w:t>4.1.</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Εγγυήσεις (καλής εκτέλεσης, προκαταβολής, καλής λειτουργίας)</w:t>
            </w:r>
            <w:r>
              <w:rPr>
                <w:webHidden/>
              </w:rPr>
              <w:tab/>
            </w:r>
            <w:r>
              <w:rPr>
                <w:webHidden/>
              </w:rPr>
              <w:fldChar w:fldCharType="begin"/>
            </w:r>
            <w:r>
              <w:rPr>
                <w:webHidden/>
              </w:rPr>
              <w:instrText xml:space="preserve"> PAGEREF _Toc191630084 \h </w:instrText>
            </w:r>
            <w:r>
              <w:rPr>
                <w:webHidden/>
              </w:rPr>
            </w:r>
            <w:r>
              <w:rPr>
                <w:webHidden/>
              </w:rPr>
              <w:fldChar w:fldCharType="separate"/>
            </w:r>
            <w:r w:rsidR="00EA12ED">
              <w:rPr>
                <w:webHidden/>
              </w:rPr>
              <w:t>77</w:t>
            </w:r>
            <w:r>
              <w:rPr>
                <w:webHidden/>
              </w:rPr>
              <w:fldChar w:fldCharType="end"/>
            </w:r>
          </w:hyperlink>
        </w:p>
        <w:p w14:paraId="4F7BE8DC" w14:textId="0089CE5F"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85" w:history="1">
            <w:r w:rsidRPr="00393F3E">
              <w:rPr>
                <w:rStyle w:val="-"/>
                <w:rFonts w:cs="Tahoma"/>
              </w:rPr>
              <w:t>4.1.1.</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Εγγύηση καλής εκτέλεσης σύμβασης</w:t>
            </w:r>
            <w:r>
              <w:rPr>
                <w:webHidden/>
              </w:rPr>
              <w:tab/>
            </w:r>
            <w:r>
              <w:rPr>
                <w:webHidden/>
              </w:rPr>
              <w:fldChar w:fldCharType="begin"/>
            </w:r>
            <w:r>
              <w:rPr>
                <w:webHidden/>
              </w:rPr>
              <w:instrText xml:space="preserve"> PAGEREF _Toc191630085 \h </w:instrText>
            </w:r>
            <w:r>
              <w:rPr>
                <w:webHidden/>
              </w:rPr>
            </w:r>
            <w:r>
              <w:rPr>
                <w:webHidden/>
              </w:rPr>
              <w:fldChar w:fldCharType="separate"/>
            </w:r>
            <w:r w:rsidR="00EA12ED">
              <w:rPr>
                <w:webHidden/>
              </w:rPr>
              <w:t>77</w:t>
            </w:r>
            <w:r>
              <w:rPr>
                <w:webHidden/>
              </w:rPr>
              <w:fldChar w:fldCharType="end"/>
            </w:r>
          </w:hyperlink>
        </w:p>
        <w:p w14:paraId="5FA11843" w14:textId="4FCF604C"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86" w:history="1">
            <w:r w:rsidRPr="00393F3E">
              <w:rPr>
                <w:rStyle w:val="-"/>
                <w:rFonts w:cs="Tahoma"/>
                <w:bCs/>
              </w:rPr>
              <w:t>4.2.</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Συμβατικό πλαίσιο – Εφαρμοστέα νομοθεσία</w:t>
            </w:r>
            <w:r>
              <w:rPr>
                <w:webHidden/>
              </w:rPr>
              <w:tab/>
            </w:r>
            <w:r>
              <w:rPr>
                <w:webHidden/>
              </w:rPr>
              <w:fldChar w:fldCharType="begin"/>
            </w:r>
            <w:r>
              <w:rPr>
                <w:webHidden/>
              </w:rPr>
              <w:instrText xml:space="preserve"> PAGEREF _Toc191630086 \h </w:instrText>
            </w:r>
            <w:r>
              <w:rPr>
                <w:webHidden/>
              </w:rPr>
            </w:r>
            <w:r>
              <w:rPr>
                <w:webHidden/>
              </w:rPr>
              <w:fldChar w:fldCharType="separate"/>
            </w:r>
            <w:r w:rsidR="00EA12ED">
              <w:rPr>
                <w:webHidden/>
              </w:rPr>
              <w:t>78</w:t>
            </w:r>
            <w:r>
              <w:rPr>
                <w:webHidden/>
              </w:rPr>
              <w:fldChar w:fldCharType="end"/>
            </w:r>
          </w:hyperlink>
        </w:p>
        <w:p w14:paraId="422CA219" w14:textId="70255104"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87" w:history="1">
            <w:r w:rsidRPr="00393F3E">
              <w:rPr>
                <w:rStyle w:val="-"/>
                <w:rFonts w:cs="Tahoma"/>
                <w:bCs/>
              </w:rPr>
              <w:t>4.3.</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Όροι εκτέλεσης της σύμβασης</w:t>
            </w:r>
            <w:r>
              <w:rPr>
                <w:webHidden/>
              </w:rPr>
              <w:tab/>
            </w:r>
            <w:r>
              <w:rPr>
                <w:webHidden/>
              </w:rPr>
              <w:fldChar w:fldCharType="begin"/>
            </w:r>
            <w:r>
              <w:rPr>
                <w:webHidden/>
              </w:rPr>
              <w:instrText xml:space="preserve"> PAGEREF _Toc191630087 \h </w:instrText>
            </w:r>
            <w:r>
              <w:rPr>
                <w:webHidden/>
              </w:rPr>
            </w:r>
            <w:r>
              <w:rPr>
                <w:webHidden/>
              </w:rPr>
              <w:fldChar w:fldCharType="separate"/>
            </w:r>
            <w:r w:rsidR="00EA12ED">
              <w:rPr>
                <w:webHidden/>
              </w:rPr>
              <w:t>78</w:t>
            </w:r>
            <w:r>
              <w:rPr>
                <w:webHidden/>
              </w:rPr>
              <w:fldChar w:fldCharType="end"/>
            </w:r>
          </w:hyperlink>
        </w:p>
        <w:p w14:paraId="4553782B" w14:textId="79E3CF6F"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88" w:history="1">
            <w:r w:rsidRPr="00393F3E">
              <w:rPr>
                <w:rStyle w:val="-"/>
                <w:rFonts w:cs="Tahoma"/>
                <w:bCs/>
              </w:rPr>
              <w:t>4.4.</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Υπεργολαβία</w:t>
            </w:r>
            <w:r>
              <w:rPr>
                <w:webHidden/>
              </w:rPr>
              <w:tab/>
            </w:r>
            <w:r>
              <w:rPr>
                <w:webHidden/>
              </w:rPr>
              <w:fldChar w:fldCharType="begin"/>
            </w:r>
            <w:r>
              <w:rPr>
                <w:webHidden/>
              </w:rPr>
              <w:instrText xml:space="preserve"> PAGEREF _Toc191630088 \h </w:instrText>
            </w:r>
            <w:r>
              <w:rPr>
                <w:webHidden/>
              </w:rPr>
            </w:r>
            <w:r>
              <w:rPr>
                <w:webHidden/>
              </w:rPr>
              <w:fldChar w:fldCharType="separate"/>
            </w:r>
            <w:r w:rsidR="00EA12ED">
              <w:rPr>
                <w:webHidden/>
              </w:rPr>
              <w:t>81</w:t>
            </w:r>
            <w:r>
              <w:rPr>
                <w:webHidden/>
              </w:rPr>
              <w:fldChar w:fldCharType="end"/>
            </w:r>
          </w:hyperlink>
        </w:p>
        <w:p w14:paraId="2E35D05B" w14:textId="2F651095"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89" w:history="1">
            <w:r w:rsidRPr="00393F3E">
              <w:rPr>
                <w:rStyle w:val="-"/>
                <w:rFonts w:cs="Tahoma"/>
                <w:bCs/>
              </w:rPr>
              <w:t>4.5.</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Τροποποίηση σύμβασης κατά τη διάρκειά τους</w:t>
            </w:r>
            <w:r>
              <w:rPr>
                <w:webHidden/>
              </w:rPr>
              <w:tab/>
            </w:r>
            <w:r>
              <w:rPr>
                <w:webHidden/>
              </w:rPr>
              <w:fldChar w:fldCharType="begin"/>
            </w:r>
            <w:r>
              <w:rPr>
                <w:webHidden/>
              </w:rPr>
              <w:instrText xml:space="preserve"> PAGEREF _Toc191630089 \h </w:instrText>
            </w:r>
            <w:r>
              <w:rPr>
                <w:webHidden/>
              </w:rPr>
            </w:r>
            <w:r>
              <w:rPr>
                <w:webHidden/>
              </w:rPr>
              <w:fldChar w:fldCharType="separate"/>
            </w:r>
            <w:r w:rsidR="00EA12ED">
              <w:rPr>
                <w:webHidden/>
              </w:rPr>
              <w:t>82</w:t>
            </w:r>
            <w:r>
              <w:rPr>
                <w:webHidden/>
              </w:rPr>
              <w:fldChar w:fldCharType="end"/>
            </w:r>
          </w:hyperlink>
        </w:p>
        <w:p w14:paraId="6186F884" w14:textId="708F1EC2"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090" w:history="1">
            <w:r w:rsidRPr="00393F3E">
              <w:rPr>
                <w:rStyle w:val="-"/>
                <w:rFonts w:cs="Tahoma"/>
              </w:rPr>
              <w:t>4.5.1.</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Δικαιώματα προαίρεσης</w:t>
            </w:r>
            <w:r>
              <w:rPr>
                <w:webHidden/>
              </w:rPr>
              <w:tab/>
            </w:r>
            <w:r>
              <w:rPr>
                <w:webHidden/>
              </w:rPr>
              <w:fldChar w:fldCharType="begin"/>
            </w:r>
            <w:r>
              <w:rPr>
                <w:webHidden/>
              </w:rPr>
              <w:instrText xml:space="preserve"> PAGEREF _Toc191630090 \h </w:instrText>
            </w:r>
            <w:r>
              <w:rPr>
                <w:webHidden/>
              </w:rPr>
            </w:r>
            <w:r>
              <w:rPr>
                <w:webHidden/>
              </w:rPr>
              <w:fldChar w:fldCharType="separate"/>
            </w:r>
            <w:r w:rsidR="00EA12ED">
              <w:rPr>
                <w:webHidden/>
              </w:rPr>
              <w:t>82</w:t>
            </w:r>
            <w:r>
              <w:rPr>
                <w:webHidden/>
              </w:rPr>
              <w:fldChar w:fldCharType="end"/>
            </w:r>
          </w:hyperlink>
        </w:p>
        <w:p w14:paraId="11F8C868" w14:textId="2135F8B1"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91" w:history="1">
            <w:r w:rsidRPr="00393F3E">
              <w:rPr>
                <w:rStyle w:val="-"/>
                <w:rFonts w:cs="Tahoma"/>
                <w:bCs/>
              </w:rPr>
              <w:t>4.6.</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Δικαίωμα μονομερούς λύσης της σύμβασης</w:t>
            </w:r>
            <w:r>
              <w:rPr>
                <w:webHidden/>
              </w:rPr>
              <w:tab/>
            </w:r>
            <w:r>
              <w:rPr>
                <w:webHidden/>
              </w:rPr>
              <w:fldChar w:fldCharType="begin"/>
            </w:r>
            <w:r>
              <w:rPr>
                <w:webHidden/>
              </w:rPr>
              <w:instrText xml:space="preserve"> PAGEREF _Toc191630091 \h </w:instrText>
            </w:r>
            <w:r>
              <w:rPr>
                <w:webHidden/>
              </w:rPr>
            </w:r>
            <w:r>
              <w:rPr>
                <w:webHidden/>
              </w:rPr>
              <w:fldChar w:fldCharType="separate"/>
            </w:r>
            <w:r w:rsidR="00EA12ED">
              <w:rPr>
                <w:webHidden/>
              </w:rPr>
              <w:t>83</w:t>
            </w:r>
            <w:r>
              <w:rPr>
                <w:webHidden/>
              </w:rPr>
              <w:fldChar w:fldCharType="end"/>
            </w:r>
          </w:hyperlink>
        </w:p>
        <w:p w14:paraId="102CF934" w14:textId="3ED3AB67" w:rsidR="00B37EA4" w:rsidRDefault="00B37EA4">
          <w:pPr>
            <w:pStyle w:val="10"/>
            <w:rPr>
              <w:rFonts w:asciiTheme="minorHAnsi" w:eastAsiaTheme="minorEastAsia" w:hAnsiTheme="minorHAnsi" w:cstheme="minorBidi"/>
              <w:b w:val="0"/>
              <w:kern w:val="2"/>
              <w:sz w:val="24"/>
              <w:lang w:val="el-GR" w:eastAsia="el-GR"/>
              <w14:ligatures w14:val="standardContextual"/>
            </w:rPr>
          </w:pPr>
          <w:hyperlink w:anchor="_Toc191630092" w:history="1">
            <w:r w:rsidRPr="00393F3E">
              <w:rPr>
                <w:rStyle w:val="-"/>
                <w:rFonts w:cs="Tahoma"/>
              </w:rPr>
              <w:t>5.</w:t>
            </w:r>
            <w:r>
              <w:rPr>
                <w:rFonts w:asciiTheme="minorHAnsi" w:eastAsiaTheme="minorEastAsia" w:hAnsiTheme="minorHAnsi" w:cstheme="minorBidi"/>
                <w:b w:val="0"/>
                <w:kern w:val="2"/>
                <w:sz w:val="24"/>
                <w:lang w:val="el-GR" w:eastAsia="el-GR"/>
                <w14:ligatures w14:val="standardContextual"/>
              </w:rPr>
              <w:tab/>
            </w:r>
            <w:r w:rsidRPr="00393F3E">
              <w:rPr>
                <w:rStyle w:val="-"/>
                <w:rFonts w:cs="Tahoma"/>
              </w:rPr>
              <w:t>ΕΙΔΙΚΟΙ ΟΡΟΙ ΕΚΤΕΛΕΣΗΣ ΤΗΣ ΣΥΜΒΑΣΗΣ</w:t>
            </w:r>
            <w:r>
              <w:rPr>
                <w:webHidden/>
              </w:rPr>
              <w:tab/>
            </w:r>
            <w:r>
              <w:rPr>
                <w:webHidden/>
              </w:rPr>
              <w:fldChar w:fldCharType="begin"/>
            </w:r>
            <w:r>
              <w:rPr>
                <w:webHidden/>
              </w:rPr>
              <w:instrText xml:space="preserve"> PAGEREF _Toc191630092 \h </w:instrText>
            </w:r>
            <w:r>
              <w:rPr>
                <w:webHidden/>
              </w:rPr>
            </w:r>
            <w:r>
              <w:rPr>
                <w:webHidden/>
              </w:rPr>
              <w:fldChar w:fldCharType="separate"/>
            </w:r>
            <w:r w:rsidR="00EA12ED">
              <w:rPr>
                <w:webHidden/>
              </w:rPr>
              <w:t>84</w:t>
            </w:r>
            <w:r>
              <w:rPr>
                <w:webHidden/>
              </w:rPr>
              <w:fldChar w:fldCharType="end"/>
            </w:r>
          </w:hyperlink>
        </w:p>
        <w:p w14:paraId="2860F4F1" w14:textId="57C2C534"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93" w:history="1">
            <w:r w:rsidRPr="00393F3E">
              <w:rPr>
                <w:rStyle w:val="-"/>
                <w:rFonts w:cs="Tahoma"/>
                <w:bCs/>
              </w:rPr>
              <w:t>5.1.</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Τρόπος πληρωμής</w:t>
            </w:r>
            <w:r>
              <w:rPr>
                <w:webHidden/>
              </w:rPr>
              <w:tab/>
            </w:r>
            <w:r>
              <w:rPr>
                <w:webHidden/>
              </w:rPr>
              <w:fldChar w:fldCharType="begin"/>
            </w:r>
            <w:r>
              <w:rPr>
                <w:webHidden/>
              </w:rPr>
              <w:instrText xml:space="preserve"> PAGEREF _Toc191630093 \h </w:instrText>
            </w:r>
            <w:r>
              <w:rPr>
                <w:webHidden/>
              </w:rPr>
            </w:r>
            <w:r>
              <w:rPr>
                <w:webHidden/>
              </w:rPr>
              <w:fldChar w:fldCharType="separate"/>
            </w:r>
            <w:r w:rsidR="00EA12ED">
              <w:rPr>
                <w:webHidden/>
              </w:rPr>
              <w:t>84</w:t>
            </w:r>
            <w:r>
              <w:rPr>
                <w:webHidden/>
              </w:rPr>
              <w:fldChar w:fldCharType="end"/>
            </w:r>
          </w:hyperlink>
        </w:p>
        <w:p w14:paraId="2AA18C1B" w14:textId="344F0B37"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94" w:history="1">
            <w:r w:rsidRPr="00393F3E">
              <w:rPr>
                <w:rStyle w:val="-"/>
                <w:rFonts w:cs="Tahoma"/>
                <w:bCs/>
              </w:rPr>
              <w:t>5.2.</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Κήρυξη οικονομικού φορέα έκπτωτου - Κυρώσεις</w:t>
            </w:r>
            <w:r>
              <w:rPr>
                <w:webHidden/>
              </w:rPr>
              <w:tab/>
            </w:r>
            <w:r>
              <w:rPr>
                <w:webHidden/>
              </w:rPr>
              <w:fldChar w:fldCharType="begin"/>
            </w:r>
            <w:r>
              <w:rPr>
                <w:webHidden/>
              </w:rPr>
              <w:instrText xml:space="preserve"> PAGEREF _Toc191630094 \h </w:instrText>
            </w:r>
            <w:r>
              <w:rPr>
                <w:webHidden/>
              </w:rPr>
            </w:r>
            <w:r>
              <w:rPr>
                <w:webHidden/>
              </w:rPr>
              <w:fldChar w:fldCharType="separate"/>
            </w:r>
            <w:r w:rsidR="00EA12ED">
              <w:rPr>
                <w:webHidden/>
              </w:rPr>
              <w:t>86</w:t>
            </w:r>
            <w:r>
              <w:rPr>
                <w:webHidden/>
              </w:rPr>
              <w:fldChar w:fldCharType="end"/>
            </w:r>
          </w:hyperlink>
        </w:p>
        <w:p w14:paraId="1288B763" w14:textId="314F576D"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95" w:history="1">
            <w:r w:rsidRPr="00393F3E">
              <w:rPr>
                <w:rStyle w:val="-"/>
                <w:rFonts w:cs="Tahoma"/>
                <w:bCs/>
              </w:rPr>
              <w:t>5.3.</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Διοικητικές προσφυγές κατά τη διαδικασία εκτέλεσης</w:t>
            </w:r>
            <w:r>
              <w:rPr>
                <w:webHidden/>
              </w:rPr>
              <w:tab/>
            </w:r>
            <w:r>
              <w:rPr>
                <w:webHidden/>
              </w:rPr>
              <w:fldChar w:fldCharType="begin"/>
            </w:r>
            <w:r>
              <w:rPr>
                <w:webHidden/>
              </w:rPr>
              <w:instrText xml:space="preserve"> PAGEREF _Toc191630095 \h </w:instrText>
            </w:r>
            <w:r>
              <w:rPr>
                <w:webHidden/>
              </w:rPr>
            </w:r>
            <w:r>
              <w:rPr>
                <w:webHidden/>
              </w:rPr>
              <w:fldChar w:fldCharType="separate"/>
            </w:r>
            <w:r w:rsidR="00EA12ED">
              <w:rPr>
                <w:webHidden/>
              </w:rPr>
              <w:t>88</w:t>
            </w:r>
            <w:r>
              <w:rPr>
                <w:webHidden/>
              </w:rPr>
              <w:fldChar w:fldCharType="end"/>
            </w:r>
          </w:hyperlink>
        </w:p>
        <w:p w14:paraId="21F000B2" w14:textId="79D6C349"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96" w:history="1">
            <w:r w:rsidRPr="00393F3E">
              <w:rPr>
                <w:rStyle w:val="-"/>
                <w:rFonts w:cs="Tahoma"/>
                <w:bCs/>
              </w:rPr>
              <w:t>5.4.</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Δικαστική επίλυση διαφορών</w:t>
            </w:r>
            <w:r>
              <w:rPr>
                <w:webHidden/>
              </w:rPr>
              <w:tab/>
            </w:r>
            <w:r>
              <w:rPr>
                <w:webHidden/>
              </w:rPr>
              <w:fldChar w:fldCharType="begin"/>
            </w:r>
            <w:r>
              <w:rPr>
                <w:webHidden/>
              </w:rPr>
              <w:instrText xml:space="preserve"> PAGEREF _Toc191630096 \h </w:instrText>
            </w:r>
            <w:r>
              <w:rPr>
                <w:webHidden/>
              </w:rPr>
            </w:r>
            <w:r>
              <w:rPr>
                <w:webHidden/>
              </w:rPr>
              <w:fldChar w:fldCharType="separate"/>
            </w:r>
            <w:r w:rsidR="00EA12ED">
              <w:rPr>
                <w:webHidden/>
              </w:rPr>
              <w:t>88</w:t>
            </w:r>
            <w:r>
              <w:rPr>
                <w:webHidden/>
              </w:rPr>
              <w:fldChar w:fldCharType="end"/>
            </w:r>
          </w:hyperlink>
        </w:p>
        <w:p w14:paraId="0F577B31" w14:textId="312B62C2" w:rsidR="00B37EA4" w:rsidRDefault="00B37EA4">
          <w:pPr>
            <w:pStyle w:val="10"/>
            <w:rPr>
              <w:rFonts w:asciiTheme="minorHAnsi" w:eastAsiaTheme="minorEastAsia" w:hAnsiTheme="minorHAnsi" w:cstheme="minorBidi"/>
              <w:b w:val="0"/>
              <w:kern w:val="2"/>
              <w:sz w:val="24"/>
              <w:lang w:val="el-GR" w:eastAsia="el-GR"/>
              <w14:ligatures w14:val="standardContextual"/>
            </w:rPr>
          </w:pPr>
          <w:hyperlink w:anchor="_Toc191630097" w:history="1">
            <w:r w:rsidRPr="00393F3E">
              <w:rPr>
                <w:rStyle w:val="-"/>
                <w:rFonts w:cs="Tahoma"/>
              </w:rPr>
              <w:t>6.</w:t>
            </w:r>
            <w:r>
              <w:rPr>
                <w:rFonts w:asciiTheme="minorHAnsi" w:eastAsiaTheme="minorEastAsia" w:hAnsiTheme="minorHAnsi" w:cstheme="minorBidi"/>
                <w:b w:val="0"/>
                <w:kern w:val="2"/>
                <w:sz w:val="24"/>
                <w:lang w:val="el-GR" w:eastAsia="el-GR"/>
                <w14:ligatures w14:val="standardContextual"/>
              </w:rPr>
              <w:tab/>
            </w:r>
            <w:r w:rsidRPr="00393F3E">
              <w:rPr>
                <w:rStyle w:val="-"/>
                <w:rFonts w:cs="Tahoma"/>
              </w:rPr>
              <w:t>ΧΡΟΝΟΣ ΚΑΙ ΤΡΟΠΟΣ ΕΚΤΕΛΕΣΗΣ</w:t>
            </w:r>
            <w:r>
              <w:rPr>
                <w:webHidden/>
              </w:rPr>
              <w:tab/>
            </w:r>
            <w:r>
              <w:rPr>
                <w:webHidden/>
              </w:rPr>
              <w:fldChar w:fldCharType="begin"/>
            </w:r>
            <w:r>
              <w:rPr>
                <w:webHidden/>
              </w:rPr>
              <w:instrText xml:space="preserve"> PAGEREF _Toc191630097 \h </w:instrText>
            </w:r>
            <w:r>
              <w:rPr>
                <w:webHidden/>
              </w:rPr>
            </w:r>
            <w:r>
              <w:rPr>
                <w:webHidden/>
              </w:rPr>
              <w:fldChar w:fldCharType="separate"/>
            </w:r>
            <w:r w:rsidR="00EA12ED">
              <w:rPr>
                <w:webHidden/>
              </w:rPr>
              <w:t>89</w:t>
            </w:r>
            <w:r>
              <w:rPr>
                <w:webHidden/>
              </w:rPr>
              <w:fldChar w:fldCharType="end"/>
            </w:r>
          </w:hyperlink>
        </w:p>
        <w:p w14:paraId="2A1DC811" w14:textId="6E89F3DA"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98" w:history="1">
            <w:r w:rsidRPr="00393F3E">
              <w:rPr>
                <w:rStyle w:val="-"/>
                <w:rFonts w:cs="Tahoma"/>
                <w:bCs/>
              </w:rPr>
              <w:t>6.1.</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Παρακολούθηση της σύμβασης</w:t>
            </w:r>
            <w:r>
              <w:rPr>
                <w:webHidden/>
              </w:rPr>
              <w:tab/>
            </w:r>
            <w:r>
              <w:rPr>
                <w:webHidden/>
              </w:rPr>
              <w:fldChar w:fldCharType="begin"/>
            </w:r>
            <w:r>
              <w:rPr>
                <w:webHidden/>
              </w:rPr>
              <w:instrText xml:space="preserve"> PAGEREF _Toc191630098 \h </w:instrText>
            </w:r>
            <w:r>
              <w:rPr>
                <w:webHidden/>
              </w:rPr>
            </w:r>
            <w:r>
              <w:rPr>
                <w:webHidden/>
              </w:rPr>
              <w:fldChar w:fldCharType="separate"/>
            </w:r>
            <w:r w:rsidR="00EA12ED">
              <w:rPr>
                <w:webHidden/>
              </w:rPr>
              <w:t>89</w:t>
            </w:r>
            <w:r>
              <w:rPr>
                <w:webHidden/>
              </w:rPr>
              <w:fldChar w:fldCharType="end"/>
            </w:r>
          </w:hyperlink>
        </w:p>
        <w:p w14:paraId="5390EFAB" w14:textId="2ED806BE"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099" w:history="1">
            <w:r w:rsidRPr="00393F3E">
              <w:rPr>
                <w:rStyle w:val="-"/>
                <w:rFonts w:cs="Tahoma"/>
                <w:bCs/>
              </w:rPr>
              <w:t>6.2.</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Διάρκεια σύμβασης</w:t>
            </w:r>
            <w:r>
              <w:rPr>
                <w:webHidden/>
              </w:rPr>
              <w:tab/>
            </w:r>
            <w:r>
              <w:rPr>
                <w:webHidden/>
              </w:rPr>
              <w:fldChar w:fldCharType="begin"/>
            </w:r>
            <w:r>
              <w:rPr>
                <w:webHidden/>
              </w:rPr>
              <w:instrText xml:space="preserve"> PAGEREF _Toc191630099 \h </w:instrText>
            </w:r>
            <w:r>
              <w:rPr>
                <w:webHidden/>
              </w:rPr>
            </w:r>
            <w:r>
              <w:rPr>
                <w:webHidden/>
              </w:rPr>
              <w:fldChar w:fldCharType="separate"/>
            </w:r>
            <w:r w:rsidR="00EA12ED">
              <w:rPr>
                <w:webHidden/>
              </w:rPr>
              <w:t>90</w:t>
            </w:r>
            <w:r>
              <w:rPr>
                <w:webHidden/>
              </w:rPr>
              <w:fldChar w:fldCharType="end"/>
            </w:r>
          </w:hyperlink>
        </w:p>
        <w:p w14:paraId="7A475580" w14:textId="55094244"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100" w:history="1">
            <w:r w:rsidRPr="00393F3E">
              <w:rPr>
                <w:rStyle w:val="-"/>
                <w:rFonts w:cs="Tahoma"/>
                <w:bCs/>
              </w:rPr>
              <w:t>6.3.</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Παραλαβή του αντικειμένου της σύμβασης</w:t>
            </w:r>
            <w:r>
              <w:rPr>
                <w:webHidden/>
              </w:rPr>
              <w:tab/>
            </w:r>
            <w:r>
              <w:rPr>
                <w:webHidden/>
              </w:rPr>
              <w:fldChar w:fldCharType="begin"/>
            </w:r>
            <w:r>
              <w:rPr>
                <w:webHidden/>
              </w:rPr>
              <w:instrText xml:space="preserve"> PAGEREF _Toc191630100 \h </w:instrText>
            </w:r>
            <w:r>
              <w:rPr>
                <w:webHidden/>
              </w:rPr>
            </w:r>
            <w:r>
              <w:rPr>
                <w:webHidden/>
              </w:rPr>
              <w:fldChar w:fldCharType="separate"/>
            </w:r>
            <w:r w:rsidR="00EA12ED">
              <w:rPr>
                <w:webHidden/>
              </w:rPr>
              <w:t>90</w:t>
            </w:r>
            <w:r>
              <w:rPr>
                <w:webHidden/>
              </w:rPr>
              <w:fldChar w:fldCharType="end"/>
            </w:r>
          </w:hyperlink>
        </w:p>
        <w:p w14:paraId="1DA7FC4C" w14:textId="34B0890B"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101" w:history="1">
            <w:r w:rsidRPr="00393F3E">
              <w:rPr>
                <w:rStyle w:val="-"/>
                <w:rFonts w:cs="Tahoma"/>
                <w:bCs/>
              </w:rPr>
              <w:t>6.4.</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Απόρριψη Παραδοτέων – Αντικατάσταση</w:t>
            </w:r>
            <w:r>
              <w:rPr>
                <w:webHidden/>
              </w:rPr>
              <w:tab/>
            </w:r>
            <w:r>
              <w:rPr>
                <w:webHidden/>
              </w:rPr>
              <w:fldChar w:fldCharType="begin"/>
            </w:r>
            <w:r>
              <w:rPr>
                <w:webHidden/>
              </w:rPr>
              <w:instrText xml:space="preserve"> PAGEREF _Toc191630101 \h </w:instrText>
            </w:r>
            <w:r>
              <w:rPr>
                <w:webHidden/>
              </w:rPr>
            </w:r>
            <w:r>
              <w:rPr>
                <w:webHidden/>
              </w:rPr>
              <w:fldChar w:fldCharType="separate"/>
            </w:r>
            <w:r w:rsidR="00EA12ED">
              <w:rPr>
                <w:webHidden/>
              </w:rPr>
              <w:t>91</w:t>
            </w:r>
            <w:r>
              <w:rPr>
                <w:webHidden/>
              </w:rPr>
              <w:fldChar w:fldCharType="end"/>
            </w:r>
          </w:hyperlink>
        </w:p>
        <w:p w14:paraId="5086BF8F" w14:textId="7D42E2FE"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102" w:history="1">
            <w:r w:rsidRPr="00393F3E">
              <w:rPr>
                <w:rStyle w:val="-"/>
                <w:rFonts w:cs="Tahoma"/>
                <w:bCs/>
              </w:rPr>
              <w:t>6.5.</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Αναπροσαρμογή τιμής</w:t>
            </w:r>
            <w:r>
              <w:rPr>
                <w:webHidden/>
              </w:rPr>
              <w:tab/>
            </w:r>
            <w:r>
              <w:rPr>
                <w:webHidden/>
              </w:rPr>
              <w:fldChar w:fldCharType="begin"/>
            </w:r>
            <w:r>
              <w:rPr>
                <w:webHidden/>
              </w:rPr>
              <w:instrText xml:space="preserve"> PAGEREF _Toc191630102 \h </w:instrText>
            </w:r>
            <w:r>
              <w:rPr>
                <w:webHidden/>
              </w:rPr>
            </w:r>
            <w:r>
              <w:rPr>
                <w:webHidden/>
              </w:rPr>
              <w:fldChar w:fldCharType="separate"/>
            </w:r>
            <w:r w:rsidR="00EA12ED">
              <w:rPr>
                <w:webHidden/>
              </w:rPr>
              <w:t>92</w:t>
            </w:r>
            <w:r>
              <w:rPr>
                <w:webHidden/>
              </w:rPr>
              <w:fldChar w:fldCharType="end"/>
            </w:r>
          </w:hyperlink>
        </w:p>
        <w:p w14:paraId="5C6FA385" w14:textId="6A830F64"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103" w:history="1">
            <w:r w:rsidRPr="00393F3E">
              <w:rPr>
                <w:rStyle w:val="-"/>
                <w:rFonts w:cs="Tahoma"/>
                <w:bCs/>
              </w:rPr>
              <w:t>6.6.</w:t>
            </w:r>
            <w:r>
              <w:rPr>
                <w:rFonts w:asciiTheme="minorHAnsi" w:eastAsiaTheme="minorEastAsia" w:hAnsiTheme="minorHAnsi" w:cstheme="minorBidi"/>
                <w:smallCaps w:val="0"/>
                <w:kern w:val="2"/>
                <w:sz w:val="24"/>
                <w:szCs w:val="24"/>
                <w:lang w:eastAsia="el-GR"/>
                <w14:ligatures w14:val="standardContextual"/>
              </w:rPr>
              <w:tab/>
            </w:r>
            <w:r w:rsidRPr="00393F3E">
              <w:rPr>
                <w:rStyle w:val="-"/>
                <w:rFonts w:cs="Tahoma"/>
              </w:rPr>
              <w:t xml:space="preserve">Αντικατάσταση/ προσθήκη μελών ομάδας έργου κατά την εκτέλεση της </w:t>
            </w:r>
            <w:r w:rsidRPr="00393F3E">
              <w:rPr>
                <w:rStyle w:val="-"/>
                <w:rFonts w:cs="Tahoma"/>
                <w:lang w:eastAsia="ar-SA"/>
              </w:rPr>
              <w:t>σύμβασης</w:t>
            </w:r>
            <w:r>
              <w:rPr>
                <w:webHidden/>
              </w:rPr>
              <w:tab/>
            </w:r>
            <w:r>
              <w:rPr>
                <w:webHidden/>
              </w:rPr>
              <w:fldChar w:fldCharType="begin"/>
            </w:r>
            <w:r>
              <w:rPr>
                <w:webHidden/>
              </w:rPr>
              <w:instrText xml:space="preserve"> PAGEREF _Toc191630103 \h </w:instrText>
            </w:r>
            <w:r>
              <w:rPr>
                <w:webHidden/>
              </w:rPr>
            </w:r>
            <w:r>
              <w:rPr>
                <w:webHidden/>
              </w:rPr>
              <w:fldChar w:fldCharType="separate"/>
            </w:r>
            <w:r w:rsidR="00EA12ED">
              <w:rPr>
                <w:webHidden/>
              </w:rPr>
              <w:t>92</w:t>
            </w:r>
            <w:r>
              <w:rPr>
                <w:webHidden/>
              </w:rPr>
              <w:fldChar w:fldCharType="end"/>
            </w:r>
          </w:hyperlink>
        </w:p>
        <w:p w14:paraId="41E10599" w14:textId="2D9F7DBF" w:rsidR="00B37EA4" w:rsidRDefault="00B37EA4">
          <w:pPr>
            <w:pStyle w:val="10"/>
            <w:rPr>
              <w:rFonts w:asciiTheme="minorHAnsi" w:eastAsiaTheme="minorEastAsia" w:hAnsiTheme="minorHAnsi" w:cstheme="minorBidi"/>
              <w:b w:val="0"/>
              <w:kern w:val="2"/>
              <w:sz w:val="24"/>
              <w:lang w:val="el-GR" w:eastAsia="el-GR"/>
              <w14:ligatures w14:val="standardContextual"/>
            </w:rPr>
          </w:pPr>
          <w:hyperlink w:anchor="_Toc191630104" w:history="1">
            <w:r w:rsidRPr="00393F3E">
              <w:rPr>
                <w:rStyle w:val="-"/>
                <w:rFonts w:cs="Tahoma"/>
              </w:rPr>
              <w:t>ΠΑΡΑΡΤΗΜΑΤΑ</w:t>
            </w:r>
            <w:r>
              <w:rPr>
                <w:webHidden/>
              </w:rPr>
              <w:tab/>
            </w:r>
            <w:r>
              <w:rPr>
                <w:webHidden/>
              </w:rPr>
              <w:fldChar w:fldCharType="begin"/>
            </w:r>
            <w:r>
              <w:rPr>
                <w:webHidden/>
              </w:rPr>
              <w:instrText xml:space="preserve"> PAGEREF _Toc191630104 \h </w:instrText>
            </w:r>
            <w:r>
              <w:rPr>
                <w:webHidden/>
              </w:rPr>
            </w:r>
            <w:r>
              <w:rPr>
                <w:webHidden/>
              </w:rPr>
              <w:fldChar w:fldCharType="separate"/>
            </w:r>
            <w:r w:rsidR="00EA12ED">
              <w:rPr>
                <w:webHidden/>
              </w:rPr>
              <w:t>94</w:t>
            </w:r>
            <w:r>
              <w:rPr>
                <w:webHidden/>
              </w:rPr>
              <w:fldChar w:fldCharType="end"/>
            </w:r>
          </w:hyperlink>
        </w:p>
        <w:p w14:paraId="70A0A814" w14:textId="73965426" w:rsidR="00B37EA4" w:rsidRDefault="00B37EA4">
          <w:pPr>
            <w:pStyle w:val="10"/>
            <w:rPr>
              <w:rFonts w:asciiTheme="minorHAnsi" w:eastAsiaTheme="minorEastAsia" w:hAnsiTheme="minorHAnsi" w:cstheme="minorBidi"/>
              <w:b w:val="0"/>
              <w:kern w:val="2"/>
              <w:sz w:val="24"/>
              <w:lang w:val="el-GR" w:eastAsia="el-GR"/>
              <w14:ligatures w14:val="standardContextual"/>
            </w:rPr>
          </w:pPr>
          <w:hyperlink w:anchor="_Toc191630105" w:history="1">
            <w:r w:rsidRPr="00393F3E">
              <w:rPr>
                <w:rStyle w:val="-"/>
                <w:lang w:bidi="he-IL"/>
              </w:rPr>
              <w:t>ΠΑΡΑΡΤΗΜΑ I - Αναλυτική Περιγραφή Φυσικού και Οικονομικού Αντικειμένου της Σύμβασης</w:t>
            </w:r>
            <w:r>
              <w:rPr>
                <w:webHidden/>
              </w:rPr>
              <w:tab/>
            </w:r>
            <w:r>
              <w:rPr>
                <w:webHidden/>
              </w:rPr>
              <w:fldChar w:fldCharType="begin"/>
            </w:r>
            <w:r>
              <w:rPr>
                <w:webHidden/>
              </w:rPr>
              <w:instrText xml:space="preserve"> PAGEREF _Toc191630105 \h </w:instrText>
            </w:r>
            <w:r>
              <w:rPr>
                <w:webHidden/>
              </w:rPr>
            </w:r>
            <w:r>
              <w:rPr>
                <w:webHidden/>
              </w:rPr>
              <w:fldChar w:fldCharType="separate"/>
            </w:r>
            <w:r w:rsidR="00EA12ED">
              <w:rPr>
                <w:webHidden/>
              </w:rPr>
              <w:t>94</w:t>
            </w:r>
            <w:r>
              <w:rPr>
                <w:webHidden/>
              </w:rPr>
              <w:fldChar w:fldCharType="end"/>
            </w:r>
          </w:hyperlink>
        </w:p>
        <w:p w14:paraId="5E5CFDE0" w14:textId="1D0B4209"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106" w:history="1">
            <w:r w:rsidRPr="00393F3E">
              <w:rPr>
                <w:rStyle w:val="-"/>
                <w:lang w:bidi="he-IL"/>
              </w:rPr>
              <w:t>I.1</w:t>
            </w:r>
            <w:r>
              <w:rPr>
                <w:rFonts w:asciiTheme="minorHAnsi" w:eastAsiaTheme="minorEastAsia" w:hAnsiTheme="minorHAnsi" w:cstheme="minorBidi"/>
                <w:smallCaps w:val="0"/>
                <w:kern w:val="2"/>
                <w:sz w:val="24"/>
                <w:szCs w:val="24"/>
                <w:lang w:eastAsia="el-GR"/>
                <w14:ligatures w14:val="standardContextual"/>
              </w:rPr>
              <w:tab/>
            </w:r>
            <w:r w:rsidRPr="00393F3E">
              <w:rPr>
                <w:rStyle w:val="-"/>
                <w:lang w:bidi="he-IL"/>
              </w:rPr>
              <w:t>Περιβάλλον της Σύμβασης</w:t>
            </w:r>
            <w:r>
              <w:rPr>
                <w:webHidden/>
              </w:rPr>
              <w:tab/>
            </w:r>
            <w:r>
              <w:rPr>
                <w:webHidden/>
              </w:rPr>
              <w:fldChar w:fldCharType="begin"/>
            </w:r>
            <w:r>
              <w:rPr>
                <w:webHidden/>
              </w:rPr>
              <w:instrText xml:space="preserve"> PAGEREF _Toc191630106 \h </w:instrText>
            </w:r>
            <w:r>
              <w:rPr>
                <w:webHidden/>
              </w:rPr>
            </w:r>
            <w:r>
              <w:rPr>
                <w:webHidden/>
              </w:rPr>
              <w:fldChar w:fldCharType="separate"/>
            </w:r>
            <w:r w:rsidR="00EA12ED">
              <w:rPr>
                <w:webHidden/>
              </w:rPr>
              <w:t>94</w:t>
            </w:r>
            <w:r>
              <w:rPr>
                <w:webHidden/>
              </w:rPr>
              <w:fldChar w:fldCharType="end"/>
            </w:r>
          </w:hyperlink>
        </w:p>
        <w:p w14:paraId="308468E5" w14:textId="6209AEA2"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07" w:history="1">
            <w:r w:rsidRPr="00393F3E">
              <w:rPr>
                <w:rStyle w:val="-"/>
                <w:lang w:bidi="he-IL"/>
              </w:rPr>
              <w:t>I.1.1</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Εμπλεκόμενοι στην υλοποίηση της Σύμβασης</w:t>
            </w:r>
            <w:r>
              <w:rPr>
                <w:webHidden/>
              </w:rPr>
              <w:tab/>
            </w:r>
            <w:r>
              <w:rPr>
                <w:webHidden/>
              </w:rPr>
              <w:fldChar w:fldCharType="begin"/>
            </w:r>
            <w:r>
              <w:rPr>
                <w:webHidden/>
              </w:rPr>
              <w:instrText xml:space="preserve"> PAGEREF _Toc191630107 \h </w:instrText>
            </w:r>
            <w:r>
              <w:rPr>
                <w:webHidden/>
              </w:rPr>
            </w:r>
            <w:r>
              <w:rPr>
                <w:webHidden/>
              </w:rPr>
              <w:fldChar w:fldCharType="separate"/>
            </w:r>
            <w:r w:rsidR="00EA12ED">
              <w:rPr>
                <w:webHidden/>
              </w:rPr>
              <w:t>94</w:t>
            </w:r>
            <w:r>
              <w:rPr>
                <w:webHidden/>
              </w:rPr>
              <w:fldChar w:fldCharType="end"/>
            </w:r>
          </w:hyperlink>
        </w:p>
        <w:p w14:paraId="62B8EFF5" w14:textId="6D705F14"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08" w:history="1">
            <w:r w:rsidRPr="00393F3E">
              <w:rPr>
                <w:rStyle w:val="-"/>
                <w:lang w:bidi="he-IL"/>
              </w:rPr>
              <w:t>I.1.2</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Υφιστάμενη Κατάσταση – υποδομές</w:t>
            </w:r>
            <w:r>
              <w:rPr>
                <w:webHidden/>
              </w:rPr>
              <w:tab/>
            </w:r>
            <w:r>
              <w:rPr>
                <w:webHidden/>
              </w:rPr>
              <w:fldChar w:fldCharType="begin"/>
            </w:r>
            <w:r>
              <w:rPr>
                <w:webHidden/>
              </w:rPr>
              <w:instrText xml:space="preserve"> PAGEREF _Toc191630108 \h </w:instrText>
            </w:r>
            <w:r>
              <w:rPr>
                <w:webHidden/>
              </w:rPr>
            </w:r>
            <w:r>
              <w:rPr>
                <w:webHidden/>
              </w:rPr>
              <w:fldChar w:fldCharType="separate"/>
            </w:r>
            <w:r w:rsidR="00EA12ED">
              <w:rPr>
                <w:webHidden/>
              </w:rPr>
              <w:t>98</w:t>
            </w:r>
            <w:r>
              <w:rPr>
                <w:webHidden/>
              </w:rPr>
              <w:fldChar w:fldCharType="end"/>
            </w:r>
          </w:hyperlink>
        </w:p>
        <w:p w14:paraId="6BDA70E1" w14:textId="1400A91A"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109" w:history="1">
            <w:r w:rsidRPr="00393F3E">
              <w:rPr>
                <w:rStyle w:val="-"/>
                <w:lang w:bidi="he-IL"/>
              </w:rPr>
              <w:t>I.2</w:t>
            </w:r>
            <w:r>
              <w:rPr>
                <w:rFonts w:asciiTheme="minorHAnsi" w:eastAsiaTheme="minorEastAsia" w:hAnsiTheme="minorHAnsi" w:cstheme="minorBidi"/>
                <w:smallCaps w:val="0"/>
                <w:kern w:val="2"/>
                <w:sz w:val="24"/>
                <w:szCs w:val="24"/>
                <w:lang w:eastAsia="el-GR"/>
                <w14:ligatures w14:val="standardContextual"/>
              </w:rPr>
              <w:tab/>
            </w:r>
            <w:r w:rsidRPr="00393F3E">
              <w:rPr>
                <w:rStyle w:val="-"/>
                <w:lang w:bidi="he-IL"/>
              </w:rPr>
              <w:t>Αντικείμενο, στόχοι και κρίσιμοι παράγοντες επιτυχίας του έργου</w:t>
            </w:r>
            <w:r>
              <w:rPr>
                <w:webHidden/>
              </w:rPr>
              <w:tab/>
            </w:r>
            <w:r>
              <w:rPr>
                <w:webHidden/>
              </w:rPr>
              <w:fldChar w:fldCharType="begin"/>
            </w:r>
            <w:r>
              <w:rPr>
                <w:webHidden/>
              </w:rPr>
              <w:instrText xml:space="preserve"> PAGEREF _Toc191630109 \h </w:instrText>
            </w:r>
            <w:r>
              <w:rPr>
                <w:webHidden/>
              </w:rPr>
            </w:r>
            <w:r>
              <w:rPr>
                <w:webHidden/>
              </w:rPr>
              <w:fldChar w:fldCharType="separate"/>
            </w:r>
            <w:r w:rsidR="00EA12ED">
              <w:rPr>
                <w:webHidden/>
              </w:rPr>
              <w:t>103</w:t>
            </w:r>
            <w:r>
              <w:rPr>
                <w:webHidden/>
              </w:rPr>
              <w:fldChar w:fldCharType="end"/>
            </w:r>
          </w:hyperlink>
        </w:p>
        <w:p w14:paraId="362950A4" w14:textId="2D9E4917"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10" w:history="1">
            <w:r w:rsidRPr="00393F3E">
              <w:rPr>
                <w:rStyle w:val="-"/>
                <w:lang w:bidi="he-IL"/>
              </w:rPr>
              <w:t>I.2.1</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Σκοπιμότητα και αναμενόμενα οφέλη</w:t>
            </w:r>
            <w:r>
              <w:rPr>
                <w:webHidden/>
              </w:rPr>
              <w:tab/>
            </w:r>
            <w:r>
              <w:rPr>
                <w:webHidden/>
              </w:rPr>
              <w:fldChar w:fldCharType="begin"/>
            </w:r>
            <w:r>
              <w:rPr>
                <w:webHidden/>
              </w:rPr>
              <w:instrText xml:space="preserve"> PAGEREF _Toc191630110 \h </w:instrText>
            </w:r>
            <w:r>
              <w:rPr>
                <w:webHidden/>
              </w:rPr>
            </w:r>
            <w:r>
              <w:rPr>
                <w:webHidden/>
              </w:rPr>
              <w:fldChar w:fldCharType="separate"/>
            </w:r>
            <w:r w:rsidR="00EA12ED">
              <w:rPr>
                <w:webHidden/>
              </w:rPr>
              <w:t>103</w:t>
            </w:r>
            <w:r>
              <w:rPr>
                <w:webHidden/>
              </w:rPr>
              <w:fldChar w:fldCharType="end"/>
            </w:r>
          </w:hyperlink>
        </w:p>
        <w:p w14:paraId="6A076271" w14:textId="7E9406EB"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11" w:history="1">
            <w:r w:rsidRPr="00393F3E">
              <w:rPr>
                <w:rStyle w:val="-"/>
                <w:lang w:bidi="he-IL"/>
              </w:rPr>
              <w:t>I.2.2</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Κρίσιμοι παράγοντες επιτυχίας του Έργου</w:t>
            </w:r>
            <w:r>
              <w:rPr>
                <w:webHidden/>
              </w:rPr>
              <w:tab/>
            </w:r>
            <w:r>
              <w:rPr>
                <w:webHidden/>
              </w:rPr>
              <w:fldChar w:fldCharType="begin"/>
            </w:r>
            <w:r>
              <w:rPr>
                <w:webHidden/>
              </w:rPr>
              <w:instrText xml:space="preserve"> PAGEREF _Toc191630111 \h </w:instrText>
            </w:r>
            <w:r>
              <w:rPr>
                <w:webHidden/>
              </w:rPr>
            </w:r>
            <w:r>
              <w:rPr>
                <w:webHidden/>
              </w:rPr>
              <w:fldChar w:fldCharType="separate"/>
            </w:r>
            <w:r w:rsidR="00EA12ED">
              <w:rPr>
                <w:webHidden/>
              </w:rPr>
              <w:t>103</w:t>
            </w:r>
            <w:r>
              <w:rPr>
                <w:webHidden/>
              </w:rPr>
              <w:fldChar w:fldCharType="end"/>
            </w:r>
          </w:hyperlink>
        </w:p>
        <w:p w14:paraId="3858721A" w14:textId="4A93F1D6"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12" w:history="1">
            <w:r w:rsidRPr="00393F3E">
              <w:rPr>
                <w:rStyle w:val="-"/>
                <w:lang w:bidi="he-IL"/>
              </w:rPr>
              <w:t>I.2.3</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Αντικείμενο του Έργου</w:t>
            </w:r>
            <w:r>
              <w:rPr>
                <w:webHidden/>
              </w:rPr>
              <w:tab/>
            </w:r>
            <w:r>
              <w:rPr>
                <w:webHidden/>
              </w:rPr>
              <w:fldChar w:fldCharType="begin"/>
            </w:r>
            <w:r>
              <w:rPr>
                <w:webHidden/>
              </w:rPr>
              <w:instrText xml:space="preserve"> PAGEREF _Toc191630112 \h </w:instrText>
            </w:r>
            <w:r>
              <w:rPr>
                <w:webHidden/>
              </w:rPr>
            </w:r>
            <w:r>
              <w:rPr>
                <w:webHidden/>
              </w:rPr>
              <w:fldChar w:fldCharType="separate"/>
            </w:r>
            <w:r w:rsidR="00EA12ED">
              <w:rPr>
                <w:webHidden/>
              </w:rPr>
              <w:t>104</w:t>
            </w:r>
            <w:r>
              <w:rPr>
                <w:webHidden/>
              </w:rPr>
              <w:fldChar w:fldCharType="end"/>
            </w:r>
          </w:hyperlink>
        </w:p>
        <w:p w14:paraId="341E1C3F" w14:textId="3B465F7C"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113" w:history="1">
            <w:r w:rsidRPr="00393F3E">
              <w:rPr>
                <w:rStyle w:val="-"/>
                <w:lang w:bidi="he-IL"/>
              </w:rPr>
              <w:t>I.3</w:t>
            </w:r>
            <w:r>
              <w:rPr>
                <w:rFonts w:asciiTheme="minorHAnsi" w:eastAsiaTheme="minorEastAsia" w:hAnsiTheme="minorHAnsi" w:cstheme="minorBidi"/>
                <w:smallCaps w:val="0"/>
                <w:kern w:val="2"/>
                <w:sz w:val="24"/>
                <w:szCs w:val="24"/>
                <w:lang w:eastAsia="el-GR"/>
                <w14:ligatures w14:val="standardContextual"/>
              </w:rPr>
              <w:tab/>
            </w:r>
            <w:r w:rsidRPr="00393F3E">
              <w:rPr>
                <w:rStyle w:val="-"/>
                <w:lang w:bidi="he-IL"/>
              </w:rPr>
              <w:t>Αρχιτεκτονική</w:t>
            </w:r>
            <w:r>
              <w:rPr>
                <w:webHidden/>
              </w:rPr>
              <w:tab/>
            </w:r>
            <w:r>
              <w:rPr>
                <w:webHidden/>
              </w:rPr>
              <w:fldChar w:fldCharType="begin"/>
            </w:r>
            <w:r>
              <w:rPr>
                <w:webHidden/>
              </w:rPr>
              <w:instrText xml:space="preserve"> PAGEREF _Toc191630113 \h </w:instrText>
            </w:r>
            <w:r>
              <w:rPr>
                <w:webHidden/>
              </w:rPr>
            </w:r>
            <w:r>
              <w:rPr>
                <w:webHidden/>
              </w:rPr>
              <w:fldChar w:fldCharType="separate"/>
            </w:r>
            <w:r w:rsidR="00EA12ED">
              <w:rPr>
                <w:webHidden/>
              </w:rPr>
              <w:t>107</w:t>
            </w:r>
            <w:r>
              <w:rPr>
                <w:webHidden/>
              </w:rPr>
              <w:fldChar w:fldCharType="end"/>
            </w:r>
          </w:hyperlink>
        </w:p>
        <w:p w14:paraId="022E7DB3" w14:textId="7BC7EBDF"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14" w:history="1">
            <w:r w:rsidRPr="00393F3E">
              <w:rPr>
                <w:rStyle w:val="-"/>
                <w:lang w:bidi="he-IL"/>
              </w:rPr>
              <w:t>I.3.1</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Γενικές αρχές σχεδιασμού αρχιτεκτονικής</w:t>
            </w:r>
            <w:r>
              <w:rPr>
                <w:webHidden/>
              </w:rPr>
              <w:tab/>
            </w:r>
            <w:r>
              <w:rPr>
                <w:webHidden/>
              </w:rPr>
              <w:fldChar w:fldCharType="begin"/>
            </w:r>
            <w:r>
              <w:rPr>
                <w:webHidden/>
              </w:rPr>
              <w:instrText xml:space="preserve"> PAGEREF _Toc191630114 \h </w:instrText>
            </w:r>
            <w:r>
              <w:rPr>
                <w:webHidden/>
              </w:rPr>
            </w:r>
            <w:r>
              <w:rPr>
                <w:webHidden/>
              </w:rPr>
              <w:fldChar w:fldCharType="separate"/>
            </w:r>
            <w:r w:rsidR="00EA12ED">
              <w:rPr>
                <w:webHidden/>
              </w:rPr>
              <w:t>107</w:t>
            </w:r>
            <w:r>
              <w:rPr>
                <w:webHidden/>
              </w:rPr>
              <w:fldChar w:fldCharType="end"/>
            </w:r>
          </w:hyperlink>
        </w:p>
        <w:p w14:paraId="4C98E337" w14:textId="7B4A9D4F"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15" w:history="1">
            <w:r w:rsidRPr="00393F3E">
              <w:rPr>
                <w:rStyle w:val="-"/>
                <w:lang w:bidi="he-IL"/>
              </w:rPr>
              <w:t>I.3.2</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Λογική Αρχιτεκτονική</w:t>
            </w:r>
            <w:r>
              <w:rPr>
                <w:webHidden/>
              </w:rPr>
              <w:tab/>
            </w:r>
            <w:r>
              <w:rPr>
                <w:webHidden/>
              </w:rPr>
              <w:fldChar w:fldCharType="begin"/>
            </w:r>
            <w:r>
              <w:rPr>
                <w:webHidden/>
              </w:rPr>
              <w:instrText xml:space="preserve"> PAGEREF _Toc191630115 \h </w:instrText>
            </w:r>
            <w:r>
              <w:rPr>
                <w:webHidden/>
              </w:rPr>
            </w:r>
            <w:r>
              <w:rPr>
                <w:webHidden/>
              </w:rPr>
              <w:fldChar w:fldCharType="separate"/>
            </w:r>
            <w:r w:rsidR="00EA12ED">
              <w:rPr>
                <w:webHidden/>
              </w:rPr>
              <w:t>108</w:t>
            </w:r>
            <w:r>
              <w:rPr>
                <w:webHidden/>
              </w:rPr>
              <w:fldChar w:fldCharType="end"/>
            </w:r>
          </w:hyperlink>
        </w:p>
        <w:p w14:paraId="20518EC0" w14:textId="28F61890"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16" w:history="1">
            <w:r w:rsidRPr="00393F3E">
              <w:rPr>
                <w:rStyle w:val="-"/>
                <w:lang w:bidi="he-IL"/>
              </w:rPr>
              <w:t>I.3.3</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Αρχιτεκτονική Λύση</w:t>
            </w:r>
            <w:r>
              <w:rPr>
                <w:webHidden/>
              </w:rPr>
              <w:tab/>
            </w:r>
            <w:r>
              <w:rPr>
                <w:webHidden/>
              </w:rPr>
              <w:fldChar w:fldCharType="begin"/>
            </w:r>
            <w:r>
              <w:rPr>
                <w:webHidden/>
              </w:rPr>
              <w:instrText xml:space="preserve"> PAGEREF _Toc191630116 \h </w:instrText>
            </w:r>
            <w:r>
              <w:rPr>
                <w:webHidden/>
              </w:rPr>
            </w:r>
            <w:r>
              <w:rPr>
                <w:webHidden/>
              </w:rPr>
              <w:fldChar w:fldCharType="separate"/>
            </w:r>
            <w:r w:rsidR="00EA12ED">
              <w:rPr>
                <w:webHidden/>
              </w:rPr>
              <w:t>109</w:t>
            </w:r>
            <w:r>
              <w:rPr>
                <w:webHidden/>
              </w:rPr>
              <w:fldChar w:fldCharType="end"/>
            </w:r>
          </w:hyperlink>
        </w:p>
        <w:p w14:paraId="73DE1717" w14:textId="4F2DADA4"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17" w:history="1">
            <w:r w:rsidRPr="00393F3E">
              <w:rPr>
                <w:rStyle w:val="-"/>
                <w:lang w:bidi="he-IL"/>
              </w:rPr>
              <w:t>I.3.4</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Ειδικά στοιχεία Αρχιτεκτονικής για το Τμήμα 2</w:t>
            </w:r>
            <w:r>
              <w:rPr>
                <w:webHidden/>
              </w:rPr>
              <w:tab/>
            </w:r>
            <w:r>
              <w:rPr>
                <w:webHidden/>
              </w:rPr>
              <w:fldChar w:fldCharType="begin"/>
            </w:r>
            <w:r>
              <w:rPr>
                <w:webHidden/>
              </w:rPr>
              <w:instrText xml:space="preserve"> PAGEREF _Toc191630117 \h </w:instrText>
            </w:r>
            <w:r>
              <w:rPr>
                <w:webHidden/>
              </w:rPr>
            </w:r>
            <w:r>
              <w:rPr>
                <w:webHidden/>
              </w:rPr>
              <w:fldChar w:fldCharType="separate"/>
            </w:r>
            <w:r w:rsidR="00EA12ED">
              <w:rPr>
                <w:webHidden/>
              </w:rPr>
              <w:t>111</w:t>
            </w:r>
            <w:r>
              <w:rPr>
                <w:webHidden/>
              </w:rPr>
              <w:fldChar w:fldCharType="end"/>
            </w:r>
          </w:hyperlink>
        </w:p>
        <w:p w14:paraId="2A28C82A" w14:textId="7A9C1E02"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118" w:history="1">
            <w:r w:rsidRPr="00393F3E">
              <w:rPr>
                <w:rStyle w:val="-"/>
                <w:lang w:bidi="he-IL"/>
              </w:rPr>
              <w:t>I.4</w:t>
            </w:r>
            <w:r>
              <w:rPr>
                <w:rFonts w:asciiTheme="minorHAnsi" w:eastAsiaTheme="minorEastAsia" w:hAnsiTheme="minorHAnsi" w:cstheme="minorBidi"/>
                <w:smallCaps w:val="0"/>
                <w:kern w:val="2"/>
                <w:sz w:val="24"/>
                <w:szCs w:val="24"/>
                <w:lang w:eastAsia="el-GR"/>
                <w14:ligatures w14:val="standardContextual"/>
              </w:rPr>
              <w:tab/>
            </w:r>
            <w:r w:rsidRPr="00393F3E">
              <w:rPr>
                <w:rStyle w:val="-"/>
                <w:lang w:bidi="he-IL"/>
              </w:rPr>
              <w:t>Λειτουργικές και τεχνικές προδιαγραφές έργου</w:t>
            </w:r>
            <w:r>
              <w:rPr>
                <w:webHidden/>
              </w:rPr>
              <w:tab/>
            </w:r>
            <w:r>
              <w:rPr>
                <w:webHidden/>
              </w:rPr>
              <w:fldChar w:fldCharType="begin"/>
            </w:r>
            <w:r>
              <w:rPr>
                <w:webHidden/>
              </w:rPr>
              <w:instrText xml:space="preserve"> PAGEREF _Toc191630118 \h </w:instrText>
            </w:r>
            <w:r>
              <w:rPr>
                <w:webHidden/>
              </w:rPr>
            </w:r>
            <w:r>
              <w:rPr>
                <w:webHidden/>
              </w:rPr>
              <w:fldChar w:fldCharType="separate"/>
            </w:r>
            <w:r w:rsidR="00EA12ED">
              <w:rPr>
                <w:webHidden/>
              </w:rPr>
              <w:t>112</w:t>
            </w:r>
            <w:r>
              <w:rPr>
                <w:webHidden/>
              </w:rPr>
              <w:fldChar w:fldCharType="end"/>
            </w:r>
          </w:hyperlink>
        </w:p>
        <w:p w14:paraId="7993C201" w14:textId="4FFE321B"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19" w:history="1">
            <w:r w:rsidRPr="00393F3E">
              <w:rPr>
                <w:rStyle w:val="-"/>
                <w:lang w:bidi="he-IL"/>
              </w:rPr>
              <w:t>I.4.1</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Τμήμα 1</w:t>
            </w:r>
            <w:r>
              <w:rPr>
                <w:webHidden/>
              </w:rPr>
              <w:tab/>
            </w:r>
            <w:r>
              <w:rPr>
                <w:webHidden/>
              </w:rPr>
              <w:fldChar w:fldCharType="begin"/>
            </w:r>
            <w:r>
              <w:rPr>
                <w:webHidden/>
              </w:rPr>
              <w:instrText xml:space="preserve"> PAGEREF _Toc191630119 \h </w:instrText>
            </w:r>
            <w:r>
              <w:rPr>
                <w:webHidden/>
              </w:rPr>
            </w:r>
            <w:r>
              <w:rPr>
                <w:webHidden/>
              </w:rPr>
              <w:fldChar w:fldCharType="separate"/>
            </w:r>
            <w:r w:rsidR="00EA12ED">
              <w:rPr>
                <w:webHidden/>
              </w:rPr>
              <w:t>112</w:t>
            </w:r>
            <w:r>
              <w:rPr>
                <w:webHidden/>
              </w:rPr>
              <w:fldChar w:fldCharType="end"/>
            </w:r>
          </w:hyperlink>
        </w:p>
        <w:p w14:paraId="34869CE5" w14:textId="3A13C17C"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20" w:history="1">
            <w:r w:rsidRPr="00393F3E">
              <w:rPr>
                <w:rStyle w:val="-"/>
                <w:lang w:bidi="he-IL"/>
              </w:rPr>
              <w:t>I.4.2</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Τμήμα 2</w:t>
            </w:r>
            <w:r>
              <w:rPr>
                <w:webHidden/>
              </w:rPr>
              <w:tab/>
            </w:r>
            <w:r>
              <w:rPr>
                <w:webHidden/>
              </w:rPr>
              <w:fldChar w:fldCharType="begin"/>
            </w:r>
            <w:r>
              <w:rPr>
                <w:webHidden/>
              </w:rPr>
              <w:instrText xml:space="preserve"> PAGEREF _Toc191630120 \h </w:instrText>
            </w:r>
            <w:r>
              <w:rPr>
                <w:webHidden/>
              </w:rPr>
            </w:r>
            <w:r>
              <w:rPr>
                <w:webHidden/>
              </w:rPr>
              <w:fldChar w:fldCharType="separate"/>
            </w:r>
            <w:r w:rsidR="00EA12ED">
              <w:rPr>
                <w:webHidden/>
              </w:rPr>
              <w:t>128</w:t>
            </w:r>
            <w:r>
              <w:rPr>
                <w:webHidden/>
              </w:rPr>
              <w:fldChar w:fldCharType="end"/>
            </w:r>
          </w:hyperlink>
        </w:p>
        <w:p w14:paraId="2B3DD2D6" w14:textId="4E6EAF51"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121" w:history="1">
            <w:r w:rsidRPr="00393F3E">
              <w:rPr>
                <w:rStyle w:val="-"/>
                <w:lang w:bidi="he-IL"/>
              </w:rPr>
              <w:t>I.5</w:t>
            </w:r>
            <w:r>
              <w:rPr>
                <w:rFonts w:asciiTheme="minorHAnsi" w:eastAsiaTheme="minorEastAsia" w:hAnsiTheme="minorHAnsi" w:cstheme="minorBidi"/>
                <w:smallCaps w:val="0"/>
                <w:kern w:val="2"/>
                <w:sz w:val="24"/>
                <w:szCs w:val="24"/>
                <w:lang w:eastAsia="el-GR"/>
                <w14:ligatures w14:val="standardContextual"/>
              </w:rPr>
              <w:tab/>
            </w:r>
            <w:r w:rsidRPr="00393F3E">
              <w:rPr>
                <w:rStyle w:val="-"/>
                <w:lang w:bidi="he-IL"/>
              </w:rPr>
              <w:t>Οριζόντιες Προδιαγραφές - Μη λειτουργικές απαιτήσεις</w:t>
            </w:r>
            <w:r>
              <w:rPr>
                <w:webHidden/>
              </w:rPr>
              <w:tab/>
            </w:r>
            <w:r>
              <w:rPr>
                <w:webHidden/>
              </w:rPr>
              <w:fldChar w:fldCharType="begin"/>
            </w:r>
            <w:r>
              <w:rPr>
                <w:webHidden/>
              </w:rPr>
              <w:instrText xml:space="preserve"> PAGEREF _Toc191630121 \h </w:instrText>
            </w:r>
            <w:r>
              <w:rPr>
                <w:webHidden/>
              </w:rPr>
            </w:r>
            <w:r>
              <w:rPr>
                <w:webHidden/>
              </w:rPr>
              <w:fldChar w:fldCharType="separate"/>
            </w:r>
            <w:r w:rsidR="00EA12ED">
              <w:rPr>
                <w:webHidden/>
              </w:rPr>
              <w:t>130</w:t>
            </w:r>
            <w:r>
              <w:rPr>
                <w:webHidden/>
              </w:rPr>
              <w:fldChar w:fldCharType="end"/>
            </w:r>
          </w:hyperlink>
        </w:p>
        <w:p w14:paraId="7DCE26D1" w14:textId="06B66829"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22" w:history="1">
            <w:r w:rsidRPr="00393F3E">
              <w:rPr>
                <w:rStyle w:val="-"/>
                <w:lang w:bidi="he-IL"/>
              </w:rPr>
              <w:t>I.5.1</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Ασφάλεια και προστασία ιδιωτικότητας</w:t>
            </w:r>
            <w:r>
              <w:rPr>
                <w:webHidden/>
              </w:rPr>
              <w:tab/>
            </w:r>
            <w:r>
              <w:rPr>
                <w:webHidden/>
              </w:rPr>
              <w:fldChar w:fldCharType="begin"/>
            </w:r>
            <w:r>
              <w:rPr>
                <w:webHidden/>
              </w:rPr>
              <w:instrText xml:space="preserve"> PAGEREF _Toc191630122 \h </w:instrText>
            </w:r>
            <w:r>
              <w:rPr>
                <w:webHidden/>
              </w:rPr>
            </w:r>
            <w:r>
              <w:rPr>
                <w:webHidden/>
              </w:rPr>
              <w:fldChar w:fldCharType="separate"/>
            </w:r>
            <w:r w:rsidR="00EA12ED">
              <w:rPr>
                <w:webHidden/>
              </w:rPr>
              <w:t>130</w:t>
            </w:r>
            <w:r>
              <w:rPr>
                <w:webHidden/>
              </w:rPr>
              <w:fldChar w:fldCharType="end"/>
            </w:r>
          </w:hyperlink>
        </w:p>
        <w:p w14:paraId="68B42047" w14:textId="47E5ECF2"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23" w:history="1">
            <w:r w:rsidRPr="00393F3E">
              <w:rPr>
                <w:rStyle w:val="-"/>
                <w:lang w:bidi="he-IL"/>
              </w:rPr>
              <w:t>I.5.2</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Διαλειτουργικότητα – Τμήμα 1</w:t>
            </w:r>
            <w:r>
              <w:rPr>
                <w:webHidden/>
              </w:rPr>
              <w:tab/>
            </w:r>
            <w:r>
              <w:rPr>
                <w:webHidden/>
              </w:rPr>
              <w:fldChar w:fldCharType="begin"/>
            </w:r>
            <w:r>
              <w:rPr>
                <w:webHidden/>
              </w:rPr>
              <w:instrText xml:space="preserve"> PAGEREF _Toc191630123 \h </w:instrText>
            </w:r>
            <w:r>
              <w:rPr>
                <w:webHidden/>
              </w:rPr>
            </w:r>
            <w:r>
              <w:rPr>
                <w:webHidden/>
              </w:rPr>
              <w:fldChar w:fldCharType="separate"/>
            </w:r>
            <w:r w:rsidR="00EA12ED">
              <w:rPr>
                <w:webHidden/>
              </w:rPr>
              <w:t>132</w:t>
            </w:r>
            <w:r>
              <w:rPr>
                <w:webHidden/>
              </w:rPr>
              <w:fldChar w:fldCharType="end"/>
            </w:r>
          </w:hyperlink>
        </w:p>
        <w:p w14:paraId="6147237A" w14:textId="0F421992"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24" w:history="1">
            <w:r w:rsidRPr="00393F3E">
              <w:rPr>
                <w:rStyle w:val="-"/>
                <w:lang w:bidi="he-IL"/>
              </w:rPr>
              <w:t>I.5.3</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Συμβατότητα με νεφοϋπολογιστικές υποδομές</w:t>
            </w:r>
            <w:r>
              <w:rPr>
                <w:webHidden/>
              </w:rPr>
              <w:tab/>
            </w:r>
            <w:r>
              <w:rPr>
                <w:webHidden/>
              </w:rPr>
              <w:fldChar w:fldCharType="begin"/>
            </w:r>
            <w:r>
              <w:rPr>
                <w:webHidden/>
              </w:rPr>
              <w:instrText xml:space="preserve"> PAGEREF _Toc191630124 \h </w:instrText>
            </w:r>
            <w:r>
              <w:rPr>
                <w:webHidden/>
              </w:rPr>
            </w:r>
            <w:r>
              <w:rPr>
                <w:webHidden/>
              </w:rPr>
              <w:fldChar w:fldCharType="separate"/>
            </w:r>
            <w:r w:rsidR="00EA12ED">
              <w:rPr>
                <w:webHidden/>
              </w:rPr>
              <w:t>133</w:t>
            </w:r>
            <w:r>
              <w:rPr>
                <w:webHidden/>
              </w:rPr>
              <w:fldChar w:fldCharType="end"/>
            </w:r>
          </w:hyperlink>
        </w:p>
        <w:p w14:paraId="0128D771" w14:textId="073F5BEA"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25" w:history="1">
            <w:r w:rsidRPr="00393F3E">
              <w:rPr>
                <w:rStyle w:val="-"/>
                <w:lang w:bidi="he-IL"/>
              </w:rPr>
              <w:t>I.5.4</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Απόδοση Συστήματος – Τμήμα 1</w:t>
            </w:r>
            <w:r>
              <w:rPr>
                <w:webHidden/>
              </w:rPr>
              <w:tab/>
            </w:r>
            <w:r>
              <w:rPr>
                <w:webHidden/>
              </w:rPr>
              <w:fldChar w:fldCharType="begin"/>
            </w:r>
            <w:r>
              <w:rPr>
                <w:webHidden/>
              </w:rPr>
              <w:instrText xml:space="preserve"> PAGEREF _Toc191630125 \h </w:instrText>
            </w:r>
            <w:r>
              <w:rPr>
                <w:webHidden/>
              </w:rPr>
            </w:r>
            <w:r>
              <w:rPr>
                <w:webHidden/>
              </w:rPr>
              <w:fldChar w:fldCharType="separate"/>
            </w:r>
            <w:r w:rsidR="00EA12ED">
              <w:rPr>
                <w:webHidden/>
              </w:rPr>
              <w:t>133</w:t>
            </w:r>
            <w:r>
              <w:rPr>
                <w:webHidden/>
              </w:rPr>
              <w:fldChar w:fldCharType="end"/>
            </w:r>
          </w:hyperlink>
        </w:p>
        <w:p w14:paraId="16DDAE8B" w14:textId="6CF81F4E"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26" w:history="1">
            <w:r w:rsidRPr="00393F3E">
              <w:rPr>
                <w:rStyle w:val="-"/>
                <w:lang w:bidi="he-IL"/>
              </w:rPr>
              <w:t>I.5.5</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Προσβασιμότητα – Ευχρηστία – Τμήμα 1</w:t>
            </w:r>
            <w:r>
              <w:rPr>
                <w:webHidden/>
              </w:rPr>
              <w:tab/>
            </w:r>
            <w:r>
              <w:rPr>
                <w:webHidden/>
              </w:rPr>
              <w:fldChar w:fldCharType="begin"/>
            </w:r>
            <w:r>
              <w:rPr>
                <w:webHidden/>
              </w:rPr>
              <w:instrText xml:space="preserve"> PAGEREF _Toc191630126 \h </w:instrText>
            </w:r>
            <w:r>
              <w:rPr>
                <w:webHidden/>
              </w:rPr>
            </w:r>
            <w:r>
              <w:rPr>
                <w:webHidden/>
              </w:rPr>
              <w:fldChar w:fldCharType="separate"/>
            </w:r>
            <w:r w:rsidR="00EA12ED">
              <w:rPr>
                <w:webHidden/>
              </w:rPr>
              <w:t>134</w:t>
            </w:r>
            <w:r>
              <w:rPr>
                <w:webHidden/>
              </w:rPr>
              <w:fldChar w:fldCharType="end"/>
            </w:r>
          </w:hyperlink>
        </w:p>
        <w:p w14:paraId="517DCF95" w14:textId="799CA184"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27" w:history="1">
            <w:r w:rsidRPr="00393F3E">
              <w:rPr>
                <w:rStyle w:val="-"/>
                <w:lang w:bidi="he-IL"/>
              </w:rPr>
              <w:t>I.5.6</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Ανοικτά Πρότυπα και Δεδομένα – Τμήμα 1</w:t>
            </w:r>
            <w:r>
              <w:rPr>
                <w:webHidden/>
              </w:rPr>
              <w:tab/>
            </w:r>
            <w:r>
              <w:rPr>
                <w:webHidden/>
              </w:rPr>
              <w:fldChar w:fldCharType="begin"/>
            </w:r>
            <w:r>
              <w:rPr>
                <w:webHidden/>
              </w:rPr>
              <w:instrText xml:space="preserve"> PAGEREF _Toc191630127 \h </w:instrText>
            </w:r>
            <w:r>
              <w:rPr>
                <w:webHidden/>
              </w:rPr>
            </w:r>
            <w:r>
              <w:rPr>
                <w:webHidden/>
              </w:rPr>
              <w:fldChar w:fldCharType="separate"/>
            </w:r>
            <w:r w:rsidR="00EA12ED">
              <w:rPr>
                <w:webHidden/>
              </w:rPr>
              <w:t>134</w:t>
            </w:r>
            <w:r>
              <w:rPr>
                <w:webHidden/>
              </w:rPr>
              <w:fldChar w:fldCharType="end"/>
            </w:r>
          </w:hyperlink>
        </w:p>
        <w:p w14:paraId="6291583D" w14:textId="133AAD6B"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28" w:history="1">
            <w:r w:rsidRPr="00393F3E">
              <w:rPr>
                <w:rStyle w:val="-"/>
                <w:lang w:bidi="he-IL"/>
              </w:rPr>
              <w:t>I.5.7</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Πολυκαναλική Προσέγγιση – Τμήμα 1</w:t>
            </w:r>
            <w:r>
              <w:rPr>
                <w:webHidden/>
              </w:rPr>
              <w:tab/>
            </w:r>
            <w:r>
              <w:rPr>
                <w:webHidden/>
              </w:rPr>
              <w:fldChar w:fldCharType="begin"/>
            </w:r>
            <w:r>
              <w:rPr>
                <w:webHidden/>
              </w:rPr>
              <w:instrText xml:space="preserve"> PAGEREF _Toc191630128 \h </w:instrText>
            </w:r>
            <w:r>
              <w:rPr>
                <w:webHidden/>
              </w:rPr>
            </w:r>
            <w:r>
              <w:rPr>
                <w:webHidden/>
              </w:rPr>
              <w:fldChar w:fldCharType="separate"/>
            </w:r>
            <w:r w:rsidR="00EA12ED">
              <w:rPr>
                <w:webHidden/>
              </w:rPr>
              <w:t>135</w:t>
            </w:r>
            <w:r>
              <w:rPr>
                <w:webHidden/>
              </w:rPr>
              <w:fldChar w:fldCharType="end"/>
            </w:r>
          </w:hyperlink>
        </w:p>
        <w:p w14:paraId="7CF2FADE" w14:textId="396AC468"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29" w:history="1">
            <w:r w:rsidRPr="00393F3E">
              <w:rPr>
                <w:rStyle w:val="-"/>
                <w:lang w:bidi="he-IL"/>
              </w:rPr>
              <w:t>I.5.8</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Απόδοση συστήματος</w:t>
            </w:r>
            <w:r>
              <w:rPr>
                <w:webHidden/>
              </w:rPr>
              <w:tab/>
            </w:r>
            <w:r>
              <w:rPr>
                <w:webHidden/>
              </w:rPr>
              <w:fldChar w:fldCharType="begin"/>
            </w:r>
            <w:r>
              <w:rPr>
                <w:webHidden/>
              </w:rPr>
              <w:instrText xml:space="preserve"> PAGEREF _Toc191630129 \h </w:instrText>
            </w:r>
            <w:r>
              <w:rPr>
                <w:webHidden/>
              </w:rPr>
            </w:r>
            <w:r>
              <w:rPr>
                <w:webHidden/>
              </w:rPr>
              <w:fldChar w:fldCharType="separate"/>
            </w:r>
            <w:r w:rsidR="00EA12ED">
              <w:rPr>
                <w:webHidden/>
              </w:rPr>
              <w:t>135</w:t>
            </w:r>
            <w:r>
              <w:rPr>
                <w:webHidden/>
              </w:rPr>
              <w:fldChar w:fldCharType="end"/>
            </w:r>
          </w:hyperlink>
        </w:p>
        <w:p w14:paraId="108F0745" w14:textId="4E1C57B9"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30" w:history="1">
            <w:r w:rsidRPr="00393F3E">
              <w:rPr>
                <w:rStyle w:val="-"/>
                <w:lang w:bidi="he-IL"/>
              </w:rPr>
              <w:t>I.5.9</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Άδειες λογισμικού &amp; συνδρομητικές υπηρεσίες</w:t>
            </w:r>
            <w:r>
              <w:rPr>
                <w:webHidden/>
              </w:rPr>
              <w:tab/>
            </w:r>
            <w:r>
              <w:rPr>
                <w:webHidden/>
              </w:rPr>
              <w:fldChar w:fldCharType="begin"/>
            </w:r>
            <w:r>
              <w:rPr>
                <w:webHidden/>
              </w:rPr>
              <w:instrText xml:space="preserve"> PAGEREF _Toc191630130 \h </w:instrText>
            </w:r>
            <w:r>
              <w:rPr>
                <w:webHidden/>
              </w:rPr>
            </w:r>
            <w:r>
              <w:rPr>
                <w:webHidden/>
              </w:rPr>
              <w:fldChar w:fldCharType="separate"/>
            </w:r>
            <w:r w:rsidR="00EA12ED">
              <w:rPr>
                <w:webHidden/>
              </w:rPr>
              <w:t>137</w:t>
            </w:r>
            <w:r>
              <w:rPr>
                <w:webHidden/>
              </w:rPr>
              <w:fldChar w:fldCharType="end"/>
            </w:r>
          </w:hyperlink>
        </w:p>
        <w:p w14:paraId="5A1695D7" w14:textId="261C8AEC"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31" w:history="1">
            <w:r w:rsidRPr="00393F3E">
              <w:rPr>
                <w:rStyle w:val="-"/>
                <w:lang w:bidi="he-IL"/>
              </w:rPr>
              <w:t>I.5.10</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Λοιπές Απαιτήσεις – Τμήμα 1</w:t>
            </w:r>
            <w:r>
              <w:rPr>
                <w:webHidden/>
              </w:rPr>
              <w:tab/>
            </w:r>
            <w:r>
              <w:rPr>
                <w:webHidden/>
              </w:rPr>
              <w:fldChar w:fldCharType="begin"/>
            </w:r>
            <w:r>
              <w:rPr>
                <w:webHidden/>
              </w:rPr>
              <w:instrText xml:space="preserve"> PAGEREF _Toc191630131 \h </w:instrText>
            </w:r>
            <w:r>
              <w:rPr>
                <w:webHidden/>
              </w:rPr>
            </w:r>
            <w:r>
              <w:rPr>
                <w:webHidden/>
              </w:rPr>
              <w:fldChar w:fldCharType="separate"/>
            </w:r>
            <w:r w:rsidR="00EA12ED">
              <w:rPr>
                <w:webHidden/>
              </w:rPr>
              <w:t>137</w:t>
            </w:r>
            <w:r>
              <w:rPr>
                <w:webHidden/>
              </w:rPr>
              <w:fldChar w:fldCharType="end"/>
            </w:r>
          </w:hyperlink>
        </w:p>
        <w:p w14:paraId="2F7F46A7" w14:textId="181E0DF3"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32" w:history="1">
            <w:r w:rsidRPr="00393F3E">
              <w:rPr>
                <w:rStyle w:val="-"/>
                <w:lang w:bidi="he-IL"/>
              </w:rPr>
              <w:t>I.5.11</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Κατηγορίες Χρηστών</w:t>
            </w:r>
            <w:r>
              <w:rPr>
                <w:webHidden/>
              </w:rPr>
              <w:tab/>
            </w:r>
            <w:r>
              <w:rPr>
                <w:webHidden/>
              </w:rPr>
              <w:fldChar w:fldCharType="begin"/>
            </w:r>
            <w:r>
              <w:rPr>
                <w:webHidden/>
              </w:rPr>
              <w:instrText xml:space="preserve"> PAGEREF _Toc191630132 \h </w:instrText>
            </w:r>
            <w:r>
              <w:rPr>
                <w:webHidden/>
              </w:rPr>
            </w:r>
            <w:r>
              <w:rPr>
                <w:webHidden/>
              </w:rPr>
              <w:fldChar w:fldCharType="separate"/>
            </w:r>
            <w:r w:rsidR="00EA12ED">
              <w:rPr>
                <w:webHidden/>
              </w:rPr>
              <w:t>138</w:t>
            </w:r>
            <w:r>
              <w:rPr>
                <w:webHidden/>
              </w:rPr>
              <w:fldChar w:fldCharType="end"/>
            </w:r>
          </w:hyperlink>
        </w:p>
        <w:p w14:paraId="40C63D93" w14:textId="17D123AD"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133" w:history="1">
            <w:r w:rsidRPr="00393F3E">
              <w:rPr>
                <w:rStyle w:val="-"/>
                <w:lang w:bidi="he-IL"/>
              </w:rPr>
              <w:t>I.6</w:t>
            </w:r>
            <w:r>
              <w:rPr>
                <w:rFonts w:asciiTheme="minorHAnsi" w:eastAsiaTheme="minorEastAsia" w:hAnsiTheme="minorHAnsi" w:cstheme="minorBidi"/>
                <w:smallCaps w:val="0"/>
                <w:kern w:val="2"/>
                <w:sz w:val="24"/>
                <w:szCs w:val="24"/>
                <w:lang w:eastAsia="el-GR"/>
                <w14:ligatures w14:val="standardContextual"/>
              </w:rPr>
              <w:tab/>
            </w:r>
            <w:r w:rsidRPr="00393F3E">
              <w:rPr>
                <w:rStyle w:val="-"/>
                <w:lang w:bidi="he-IL"/>
              </w:rPr>
              <w:t>Υπηρεσίες Έργου</w:t>
            </w:r>
            <w:r>
              <w:rPr>
                <w:webHidden/>
              </w:rPr>
              <w:tab/>
            </w:r>
            <w:r>
              <w:rPr>
                <w:webHidden/>
              </w:rPr>
              <w:fldChar w:fldCharType="begin"/>
            </w:r>
            <w:r>
              <w:rPr>
                <w:webHidden/>
              </w:rPr>
              <w:instrText xml:space="preserve"> PAGEREF _Toc191630133 \h </w:instrText>
            </w:r>
            <w:r>
              <w:rPr>
                <w:webHidden/>
              </w:rPr>
            </w:r>
            <w:r>
              <w:rPr>
                <w:webHidden/>
              </w:rPr>
              <w:fldChar w:fldCharType="separate"/>
            </w:r>
            <w:r w:rsidR="00EA12ED">
              <w:rPr>
                <w:webHidden/>
              </w:rPr>
              <w:t>139</w:t>
            </w:r>
            <w:r>
              <w:rPr>
                <w:webHidden/>
              </w:rPr>
              <w:fldChar w:fldCharType="end"/>
            </w:r>
          </w:hyperlink>
        </w:p>
        <w:p w14:paraId="10350021" w14:textId="6E091900"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34" w:history="1">
            <w:r w:rsidRPr="00393F3E">
              <w:rPr>
                <w:rStyle w:val="-"/>
                <w:lang w:bidi="he-IL"/>
              </w:rPr>
              <w:t>I.6.1</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Μελέτη Εφαρμογής</w:t>
            </w:r>
            <w:r>
              <w:rPr>
                <w:webHidden/>
              </w:rPr>
              <w:tab/>
            </w:r>
            <w:r>
              <w:rPr>
                <w:webHidden/>
              </w:rPr>
              <w:fldChar w:fldCharType="begin"/>
            </w:r>
            <w:r>
              <w:rPr>
                <w:webHidden/>
              </w:rPr>
              <w:instrText xml:space="preserve"> PAGEREF _Toc191630134 \h </w:instrText>
            </w:r>
            <w:r>
              <w:rPr>
                <w:webHidden/>
              </w:rPr>
            </w:r>
            <w:r>
              <w:rPr>
                <w:webHidden/>
              </w:rPr>
              <w:fldChar w:fldCharType="separate"/>
            </w:r>
            <w:r w:rsidR="00EA12ED">
              <w:rPr>
                <w:webHidden/>
              </w:rPr>
              <w:t>139</w:t>
            </w:r>
            <w:r>
              <w:rPr>
                <w:webHidden/>
              </w:rPr>
              <w:fldChar w:fldCharType="end"/>
            </w:r>
          </w:hyperlink>
        </w:p>
        <w:p w14:paraId="5C52AFA7" w14:textId="1BFD908A"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35" w:history="1">
            <w:r w:rsidRPr="00393F3E">
              <w:rPr>
                <w:rStyle w:val="-"/>
                <w:lang w:bidi="he-IL"/>
              </w:rPr>
              <w:t>I.6.2</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Υπηρεσίες Προμήθειας και εγκατάστασης έτοιμου Λογισμικού – Ανάπτυξη και θέση σε λειτουργία Εφαρμογών</w:t>
            </w:r>
            <w:r>
              <w:rPr>
                <w:webHidden/>
              </w:rPr>
              <w:tab/>
            </w:r>
            <w:r>
              <w:rPr>
                <w:webHidden/>
              </w:rPr>
              <w:fldChar w:fldCharType="begin"/>
            </w:r>
            <w:r>
              <w:rPr>
                <w:webHidden/>
              </w:rPr>
              <w:instrText xml:space="preserve"> PAGEREF _Toc191630135 \h </w:instrText>
            </w:r>
            <w:r>
              <w:rPr>
                <w:webHidden/>
              </w:rPr>
            </w:r>
            <w:r>
              <w:rPr>
                <w:webHidden/>
              </w:rPr>
              <w:fldChar w:fldCharType="separate"/>
            </w:r>
            <w:r w:rsidR="00EA12ED">
              <w:rPr>
                <w:webHidden/>
              </w:rPr>
              <w:t>144</w:t>
            </w:r>
            <w:r>
              <w:rPr>
                <w:webHidden/>
              </w:rPr>
              <w:fldChar w:fldCharType="end"/>
            </w:r>
          </w:hyperlink>
        </w:p>
        <w:p w14:paraId="6B298650" w14:textId="0B57D996"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36" w:history="1">
            <w:r w:rsidRPr="00393F3E">
              <w:rPr>
                <w:rStyle w:val="-"/>
                <w:lang w:bidi="he-IL"/>
              </w:rPr>
              <w:t>I.6.3</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Υπηρεσίες εκπαίδευσης</w:t>
            </w:r>
            <w:r>
              <w:rPr>
                <w:webHidden/>
              </w:rPr>
              <w:tab/>
            </w:r>
            <w:r>
              <w:rPr>
                <w:webHidden/>
              </w:rPr>
              <w:fldChar w:fldCharType="begin"/>
            </w:r>
            <w:r>
              <w:rPr>
                <w:webHidden/>
              </w:rPr>
              <w:instrText xml:space="preserve"> PAGEREF _Toc191630136 \h </w:instrText>
            </w:r>
            <w:r>
              <w:rPr>
                <w:webHidden/>
              </w:rPr>
            </w:r>
            <w:r>
              <w:rPr>
                <w:webHidden/>
              </w:rPr>
              <w:fldChar w:fldCharType="separate"/>
            </w:r>
            <w:r w:rsidR="00EA12ED">
              <w:rPr>
                <w:webHidden/>
              </w:rPr>
              <w:t>145</w:t>
            </w:r>
            <w:r>
              <w:rPr>
                <w:webHidden/>
              </w:rPr>
              <w:fldChar w:fldCharType="end"/>
            </w:r>
          </w:hyperlink>
        </w:p>
        <w:p w14:paraId="33129370" w14:textId="57A80EDB"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37" w:history="1">
            <w:r w:rsidRPr="00393F3E">
              <w:rPr>
                <w:rStyle w:val="-"/>
                <w:lang w:bidi="he-IL"/>
              </w:rPr>
              <w:t>I.6.4</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Υπηρεσίες Υποστήριξης Δοκιμαστικής Λειτουργίας</w:t>
            </w:r>
            <w:r>
              <w:rPr>
                <w:webHidden/>
              </w:rPr>
              <w:tab/>
            </w:r>
            <w:r>
              <w:rPr>
                <w:webHidden/>
              </w:rPr>
              <w:fldChar w:fldCharType="begin"/>
            </w:r>
            <w:r>
              <w:rPr>
                <w:webHidden/>
              </w:rPr>
              <w:instrText xml:space="preserve"> PAGEREF _Toc191630137 \h </w:instrText>
            </w:r>
            <w:r>
              <w:rPr>
                <w:webHidden/>
              </w:rPr>
            </w:r>
            <w:r>
              <w:rPr>
                <w:webHidden/>
              </w:rPr>
              <w:fldChar w:fldCharType="separate"/>
            </w:r>
            <w:r w:rsidR="00EA12ED">
              <w:rPr>
                <w:webHidden/>
              </w:rPr>
              <w:t>147</w:t>
            </w:r>
            <w:r>
              <w:rPr>
                <w:webHidden/>
              </w:rPr>
              <w:fldChar w:fldCharType="end"/>
            </w:r>
          </w:hyperlink>
        </w:p>
        <w:p w14:paraId="6AAF0A93" w14:textId="1861431C"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38" w:history="1">
            <w:r w:rsidRPr="00393F3E">
              <w:rPr>
                <w:rStyle w:val="-"/>
                <w:lang w:bidi="he-IL"/>
              </w:rPr>
              <w:t>I.6.5</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Υπηρεσίες Δημοσιότητας – Τμήμα 1</w:t>
            </w:r>
            <w:r>
              <w:rPr>
                <w:webHidden/>
              </w:rPr>
              <w:tab/>
            </w:r>
            <w:r>
              <w:rPr>
                <w:webHidden/>
              </w:rPr>
              <w:fldChar w:fldCharType="begin"/>
            </w:r>
            <w:r>
              <w:rPr>
                <w:webHidden/>
              </w:rPr>
              <w:instrText xml:space="preserve"> PAGEREF _Toc191630138 \h </w:instrText>
            </w:r>
            <w:r>
              <w:rPr>
                <w:webHidden/>
              </w:rPr>
            </w:r>
            <w:r>
              <w:rPr>
                <w:webHidden/>
              </w:rPr>
              <w:fldChar w:fldCharType="separate"/>
            </w:r>
            <w:r w:rsidR="00EA12ED">
              <w:rPr>
                <w:webHidden/>
              </w:rPr>
              <w:t>149</w:t>
            </w:r>
            <w:r>
              <w:rPr>
                <w:webHidden/>
              </w:rPr>
              <w:fldChar w:fldCharType="end"/>
            </w:r>
          </w:hyperlink>
        </w:p>
        <w:p w14:paraId="58358FE7" w14:textId="64A520BF"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39" w:history="1">
            <w:r w:rsidRPr="00393F3E">
              <w:rPr>
                <w:rStyle w:val="-"/>
                <w:lang w:bidi="he-IL"/>
              </w:rPr>
              <w:t>I.6.6</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Υπηρεσίες Περιόδου Συντήρησης – Εγγύησης</w:t>
            </w:r>
            <w:r>
              <w:rPr>
                <w:webHidden/>
              </w:rPr>
              <w:tab/>
            </w:r>
            <w:r>
              <w:rPr>
                <w:webHidden/>
              </w:rPr>
              <w:fldChar w:fldCharType="begin"/>
            </w:r>
            <w:r>
              <w:rPr>
                <w:webHidden/>
              </w:rPr>
              <w:instrText xml:space="preserve"> PAGEREF _Toc191630139 \h </w:instrText>
            </w:r>
            <w:r>
              <w:rPr>
                <w:webHidden/>
              </w:rPr>
            </w:r>
            <w:r>
              <w:rPr>
                <w:webHidden/>
              </w:rPr>
              <w:fldChar w:fldCharType="separate"/>
            </w:r>
            <w:r w:rsidR="00EA12ED">
              <w:rPr>
                <w:webHidden/>
              </w:rPr>
              <w:t>150</w:t>
            </w:r>
            <w:r>
              <w:rPr>
                <w:webHidden/>
              </w:rPr>
              <w:fldChar w:fldCharType="end"/>
            </w:r>
          </w:hyperlink>
        </w:p>
        <w:p w14:paraId="19DE7D58" w14:textId="7378E8AA"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140" w:history="1">
            <w:r w:rsidRPr="00393F3E">
              <w:rPr>
                <w:rStyle w:val="-"/>
                <w:lang w:bidi="he-IL"/>
              </w:rPr>
              <w:t>I.7</w:t>
            </w:r>
            <w:r>
              <w:rPr>
                <w:rFonts w:asciiTheme="minorHAnsi" w:eastAsiaTheme="minorEastAsia" w:hAnsiTheme="minorHAnsi" w:cstheme="minorBidi"/>
                <w:smallCaps w:val="0"/>
                <w:kern w:val="2"/>
                <w:sz w:val="24"/>
                <w:szCs w:val="24"/>
                <w:lang w:eastAsia="el-GR"/>
                <w14:ligatures w14:val="standardContextual"/>
              </w:rPr>
              <w:tab/>
            </w:r>
            <w:r w:rsidRPr="00393F3E">
              <w:rPr>
                <w:rStyle w:val="-"/>
                <w:lang w:bidi="he-IL"/>
              </w:rPr>
              <w:t>Χρονοδιάγραμμα και φάσεις έργου,</w:t>
            </w:r>
            <w:r>
              <w:rPr>
                <w:webHidden/>
              </w:rPr>
              <w:tab/>
            </w:r>
            <w:r>
              <w:rPr>
                <w:webHidden/>
              </w:rPr>
              <w:fldChar w:fldCharType="begin"/>
            </w:r>
            <w:r>
              <w:rPr>
                <w:webHidden/>
              </w:rPr>
              <w:instrText xml:space="preserve"> PAGEREF _Toc191630140 \h </w:instrText>
            </w:r>
            <w:r>
              <w:rPr>
                <w:webHidden/>
              </w:rPr>
            </w:r>
            <w:r>
              <w:rPr>
                <w:webHidden/>
              </w:rPr>
              <w:fldChar w:fldCharType="separate"/>
            </w:r>
            <w:r w:rsidR="00EA12ED">
              <w:rPr>
                <w:webHidden/>
              </w:rPr>
              <w:t>154</w:t>
            </w:r>
            <w:r>
              <w:rPr>
                <w:webHidden/>
              </w:rPr>
              <w:fldChar w:fldCharType="end"/>
            </w:r>
          </w:hyperlink>
        </w:p>
        <w:p w14:paraId="077B4614" w14:textId="32B1139E"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41" w:history="1">
            <w:r w:rsidRPr="00393F3E">
              <w:rPr>
                <w:rStyle w:val="-"/>
                <w:lang w:bidi="he-IL"/>
              </w:rPr>
              <w:t>I.7.1</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Χρονοδιάγραμμα</w:t>
            </w:r>
            <w:r>
              <w:rPr>
                <w:webHidden/>
              </w:rPr>
              <w:tab/>
            </w:r>
            <w:r>
              <w:rPr>
                <w:webHidden/>
              </w:rPr>
              <w:fldChar w:fldCharType="begin"/>
            </w:r>
            <w:r>
              <w:rPr>
                <w:webHidden/>
              </w:rPr>
              <w:instrText xml:space="preserve"> PAGEREF _Toc191630141 \h </w:instrText>
            </w:r>
            <w:r>
              <w:rPr>
                <w:webHidden/>
              </w:rPr>
            </w:r>
            <w:r>
              <w:rPr>
                <w:webHidden/>
              </w:rPr>
              <w:fldChar w:fldCharType="separate"/>
            </w:r>
            <w:r w:rsidR="00EA12ED">
              <w:rPr>
                <w:webHidden/>
              </w:rPr>
              <w:t>154</w:t>
            </w:r>
            <w:r>
              <w:rPr>
                <w:webHidden/>
              </w:rPr>
              <w:fldChar w:fldCharType="end"/>
            </w:r>
          </w:hyperlink>
        </w:p>
        <w:p w14:paraId="1F3C2E15" w14:textId="15017F0A"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42" w:history="1">
            <w:r w:rsidRPr="00393F3E">
              <w:rPr>
                <w:rStyle w:val="-"/>
                <w:lang w:bidi="he-IL"/>
              </w:rPr>
              <w:t>I.7.2</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Πίνακας Φάσεων – Παραδοτέων</w:t>
            </w:r>
            <w:r>
              <w:rPr>
                <w:webHidden/>
              </w:rPr>
              <w:tab/>
            </w:r>
            <w:r>
              <w:rPr>
                <w:webHidden/>
              </w:rPr>
              <w:fldChar w:fldCharType="begin"/>
            </w:r>
            <w:r>
              <w:rPr>
                <w:webHidden/>
              </w:rPr>
              <w:instrText xml:space="preserve"> PAGEREF _Toc191630142 \h </w:instrText>
            </w:r>
            <w:r>
              <w:rPr>
                <w:webHidden/>
              </w:rPr>
            </w:r>
            <w:r>
              <w:rPr>
                <w:webHidden/>
              </w:rPr>
              <w:fldChar w:fldCharType="separate"/>
            </w:r>
            <w:r w:rsidR="00EA12ED">
              <w:rPr>
                <w:webHidden/>
              </w:rPr>
              <w:t>155</w:t>
            </w:r>
            <w:r>
              <w:rPr>
                <w:webHidden/>
              </w:rPr>
              <w:fldChar w:fldCharType="end"/>
            </w:r>
          </w:hyperlink>
        </w:p>
        <w:p w14:paraId="62C093AC" w14:textId="66BDCAB1"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143" w:history="1">
            <w:r w:rsidRPr="00393F3E">
              <w:rPr>
                <w:rStyle w:val="-"/>
                <w:lang w:bidi="he-IL"/>
              </w:rPr>
              <w:t>I.8</w:t>
            </w:r>
            <w:r>
              <w:rPr>
                <w:rFonts w:asciiTheme="minorHAnsi" w:eastAsiaTheme="minorEastAsia" w:hAnsiTheme="minorHAnsi" w:cstheme="minorBidi"/>
                <w:smallCaps w:val="0"/>
                <w:kern w:val="2"/>
                <w:sz w:val="24"/>
                <w:szCs w:val="24"/>
                <w:lang w:eastAsia="el-GR"/>
                <w14:ligatures w14:val="standardContextual"/>
              </w:rPr>
              <w:tab/>
            </w:r>
            <w:r w:rsidRPr="00393F3E">
              <w:rPr>
                <w:rStyle w:val="-"/>
                <w:lang w:bidi="he-IL"/>
              </w:rPr>
              <w:t>Μεθοδολογία διοίκησης και υλοποίησης έργου</w:t>
            </w:r>
            <w:r>
              <w:rPr>
                <w:webHidden/>
              </w:rPr>
              <w:tab/>
            </w:r>
            <w:r>
              <w:rPr>
                <w:webHidden/>
              </w:rPr>
              <w:fldChar w:fldCharType="begin"/>
            </w:r>
            <w:r>
              <w:rPr>
                <w:webHidden/>
              </w:rPr>
              <w:instrText xml:space="preserve"> PAGEREF _Toc191630143 \h </w:instrText>
            </w:r>
            <w:r>
              <w:rPr>
                <w:webHidden/>
              </w:rPr>
            </w:r>
            <w:r>
              <w:rPr>
                <w:webHidden/>
              </w:rPr>
              <w:fldChar w:fldCharType="separate"/>
            </w:r>
            <w:r w:rsidR="00EA12ED">
              <w:rPr>
                <w:webHidden/>
              </w:rPr>
              <w:t>159</w:t>
            </w:r>
            <w:r>
              <w:rPr>
                <w:webHidden/>
              </w:rPr>
              <w:fldChar w:fldCharType="end"/>
            </w:r>
          </w:hyperlink>
        </w:p>
        <w:p w14:paraId="10EE2898" w14:textId="5426BE50"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44" w:history="1">
            <w:r w:rsidRPr="00393F3E">
              <w:rPr>
                <w:rStyle w:val="-"/>
                <w:lang w:bidi="he-IL"/>
              </w:rPr>
              <w:t>I.8.1</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Μέθοδοι και Τεχνικές Υλοποίησης και Υποστήριξης</w:t>
            </w:r>
            <w:r>
              <w:rPr>
                <w:webHidden/>
              </w:rPr>
              <w:tab/>
            </w:r>
            <w:r>
              <w:rPr>
                <w:webHidden/>
              </w:rPr>
              <w:fldChar w:fldCharType="begin"/>
            </w:r>
            <w:r>
              <w:rPr>
                <w:webHidden/>
              </w:rPr>
              <w:instrText xml:space="preserve"> PAGEREF _Toc191630144 \h </w:instrText>
            </w:r>
            <w:r>
              <w:rPr>
                <w:webHidden/>
              </w:rPr>
            </w:r>
            <w:r>
              <w:rPr>
                <w:webHidden/>
              </w:rPr>
              <w:fldChar w:fldCharType="separate"/>
            </w:r>
            <w:r w:rsidR="00EA12ED">
              <w:rPr>
                <w:webHidden/>
              </w:rPr>
              <w:t>159</w:t>
            </w:r>
            <w:r>
              <w:rPr>
                <w:webHidden/>
              </w:rPr>
              <w:fldChar w:fldCharType="end"/>
            </w:r>
          </w:hyperlink>
        </w:p>
        <w:p w14:paraId="1B981368" w14:textId="12345563"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45" w:history="1">
            <w:r w:rsidRPr="00393F3E">
              <w:rPr>
                <w:rStyle w:val="-"/>
                <w:lang w:bidi="he-IL"/>
              </w:rPr>
              <w:t>I.8.2</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Σχήμα Διοίκησης, σχεδιασμού και υλοποίησης του Έργου</w:t>
            </w:r>
            <w:r>
              <w:rPr>
                <w:webHidden/>
              </w:rPr>
              <w:tab/>
            </w:r>
            <w:r>
              <w:rPr>
                <w:webHidden/>
              </w:rPr>
              <w:fldChar w:fldCharType="begin"/>
            </w:r>
            <w:r>
              <w:rPr>
                <w:webHidden/>
              </w:rPr>
              <w:instrText xml:space="preserve"> PAGEREF _Toc191630145 \h </w:instrText>
            </w:r>
            <w:r>
              <w:rPr>
                <w:webHidden/>
              </w:rPr>
            </w:r>
            <w:r>
              <w:rPr>
                <w:webHidden/>
              </w:rPr>
              <w:fldChar w:fldCharType="separate"/>
            </w:r>
            <w:r w:rsidR="00EA12ED">
              <w:rPr>
                <w:webHidden/>
              </w:rPr>
              <w:t>159</w:t>
            </w:r>
            <w:r>
              <w:rPr>
                <w:webHidden/>
              </w:rPr>
              <w:fldChar w:fldCharType="end"/>
            </w:r>
          </w:hyperlink>
        </w:p>
        <w:p w14:paraId="342D3B7F" w14:textId="625ACD96"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46" w:history="1">
            <w:r w:rsidRPr="00393F3E">
              <w:rPr>
                <w:rStyle w:val="-"/>
                <w:lang w:bidi="he-IL"/>
              </w:rPr>
              <w:t>I.8.3</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Σχήμα Διοίκησης Έργου</w:t>
            </w:r>
            <w:r>
              <w:rPr>
                <w:webHidden/>
              </w:rPr>
              <w:tab/>
            </w:r>
            <w:r>
              <w:rPr>
                <w:webHidden/>
              </w:rPr>
              <w:fldChar w:fldCharType="begin"/>
            </w:r>
            <w:r>
              <w:rPr>
                <w:webHidden/>
              </w:rPr>
              <w:instrText xml:space="preserve"> PAGEREF _Toc191630146 \h </w:instrText>
            </w:r>
            <w:r>
              <w:rPr>
                <w:webHidden/>
              </w:rPr>
            </w:r>
            <w:r>
              <w:rPr>
                <w:webHidden/>
              </w:rPr>
              <w:fldChar w:fldCharType="separate"/>
            </w:r>
            <w:r w:rsidR="00EA12ED">
              <w:rPr>
                <w:webHidden/>
              </w:rPr>
              <w:t>160</w:t>
            </w:r>
            <w:r>
              <w:rPr>
                <w:webHidden/>
              </w:rPr>
              <w:fldChar w:fldCharType="end"/>
            </w:r>
          </w:hyperlink>
        </w:p>
        <w:p w14:paraId="46505240" w14:textId="6B220684"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47" w:history="1">
            <w:r w:rsidRPr="00393F3E">
              <w:rPr>
                <w:rStyle w:val="-"/>
                <w:lang w:bidi="he-IL"/>
              </w:rPr>
              <w:t>I.8.4</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Σχέδιο Μεθοδολογίας Διοίκησης και Σύστημα Διασφάλισης Ποιότητας</w:t>
            </w:r>
            <w:r>
              <w:rPr>
                <w:webHidden/>
              </w:rPr>
              <w:tab/>
            </w:r>
            <w:r>
              <w:rPr>
                <w:webHidden/>
              </w:rPr>
              <w:fldChar w:fldCharType="begin"/>
            </w:r>
            <w:r>
              <w:rPr>
                <w:webHidden/>
              </w:rPr>
              <w:instrText xml:space="preserve"> PAGEREF _Toc191630147 \h </w:instrText>
            </w:r>
            <w:r>
              <w:rPr>
                <w:webHidden/>
              </w:rPr>
            </w:r>
            <w:r>
              <w:rPr>
                <w:webHidden/>
              </w:rPr>
              <w:fldChar w:fldCharType="separate"/>
            </w:r>
            <w:r w:rsidR="00EA12ED">
              <w:rPr>
                <w:webHidden/>
              </w:rPr>
              <w:t>161</w:t>
            </w:r>
            <w:r>
              <w:rPr>
                <w:webHidden/>
              </w:rPr>
              <w:fldChar w:fldCharType="end"/>
            </w:r>
          </w:hyperlink>
        </w:p>
        <w:p w14:paraId="1270364C" w14:textId="04CE27F6"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48" w:history="1">
            <w:r w:rsidRPr="00393F3E">
              <w:rPr>
                <w:rStyle w:val="-"/>
                <w:lang w:bidi="he-IL"/>
              </w:rPr>
              <w:t>I.8.5</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Μεθοδολογία Διαχείρισης Κινδύνων</w:t>
            </w:r>
            <w:r>
              <w:rPr>
                <w:webHidden/>
              </w:rPr>
              <w:tab/>
            </w:r>
            <w:r>
              <w:rPr>
                <w:webHidden/>
              </w:rPr>
              <w:fldChar w:fldCharType="begin"/>
            </w:r>
            <w:r>
              <w:rPr>
                <w:webHidden/>
              </w:rPr>
              <w:instrText xml:space="preserve"> PAGEREF _Toc191630148 \h </w:instrText>
            </w:r>
            <w:r>
              <w:rPr>
                <w:webHidden/>
              </w:rPr>
            </w:r>
            <w:r>
              <w:rPr>
                <w:webHidden/>
              </w:rPr>
              <w:fldChar w:fldCharType="separate"/>
            </w:r>
            <w:r w:rsidR="00EA12ED">
              <w:rPr>
                <w:webHidden/>
              </w:rPr>
              <w:t>161</w:t>
            </w:r>
            <w:r>
              <w:rPr>
                <w:webHidden/>
              </w:rPr>
              <w:fldChar w:fldCharType="end"/>
            </w:r>
          </w:hyperlink>
        </w:p>
        <w:p w14:paraId="75DFBB4D" w14:textId="69ABF9D6"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49" w:history="1">
            <w:r w:rsidRPr="00393F3E">
              <w:rPr>
                <w:rStyle w:val="-"/>
                <w:lang w:bidi="he-IL"/>
              </w:rPr>
              <w:t>I.8.6</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Τόπος Υλοποίησης – Παράδοσης Έργου</w:t>
            </w:r>
            <w:r>
              <w:rPr>
                <w:webHidden/>
              </w:rPr>
              <w:tab/>
            </w:r>
            <w:r>
              <w:rPr>
                <w:webHidden/>
              </w:rPr>
              <w:fldChar w:fldCharType="begin"/>
            </w:r>
            <w:r>
              <w:rPr>
                <w:webHidden/>
              </w:rPr>
              <w:instrText xml:space="preserve"> PAGEREF _Toc191630149 \h </w:instrText>
            </w:r>
            <w:r>
              <w:rPr>
                <w:webHidden/>
              </w:rPr>
            </w:r>
            <w:r>
              <w:rPr>
                <w:webHidden/>
              </w:rPr>
              <w:fldChar w:fldCharType="separate"/>
            </w:r>
            <w:r w:rsidR="00EA12ED">
              <w:rPr>
                <w:webHidden/>
              </w:rPr>
              <w:t>162</w:t>
            </w:r>
            <w:r>
              <w:rPr>
                <w:webHidden/>
              </w:rPr>
              <w:fldChar w:fldCharType="end"/>
            </w:r>
          </w:hyperlink>
        </w:p>
        <w:p w14:paraId="232173EF" w14:textId="5E905F00" w:rsidR="00B37EA4" w:rsidRDefault="00B37EA4">
          <w:pPr>
            <w:pStyle w:val="10"/>
            <w:rPr>
              <w:rFonts w:asciiTheme="minorHAnsi" w:eastAsiaTheme="minorEastAsia" w:hAnsiTheme="minorHAnsi" w:cstheme="minorBidi"/>
              <w:b w:val="0"/>
              <w:kern w:val="2"/>
              <w:sz w:val="24"/>
              <w:lang w:val="el-GR" w:eastAsia="el-GR"/>
              <w14:ligatures w14:val="standardContextual"/>
            </w:rPr>
          </w:pPr>
          <w:hyperlink w:anchor="_Toc191630150" w:history="1">
            <w:r w:rsidRPr="00393F3E">
              <w:rPr>
                <w:rStyle w:val="-"/>
                <w:lang w:bidi="he-IL"/>
              </w:rPr>
              <w:t>ΠΑΡΑΡΤΗΜΑ II - Τεχνικές Προδιαγραφές – Πίνακες Συμμόρφωσης</w:t>
            </w:r>
            <w:r>
              <w:rPr>
                <w:webHidden/>
              </w:rPr>
              <w:tab/>
            </w:r>
            <w:r>
              <w:rPr>
                <w:webHidden/>
              </w:rPr>
              <w:fldChar w:fldCharType="begin"/>
            </w:r>
            <w:r>
              <w:rPr>
                <w:webHidden/>
              </w:rPr>
              <w:instrText xml:space="preserve"> PAGEREF _Toc191630150 \h </w:instrText>
            </w:r>
            <w:r>
              <w:rPr>
                <w:webHidden/>
              </w:rPr>
            </w:r>
            <w:r>
              <w:rPr>
                <w:webHidden/>
              </w:rPr>
              <w:fldChar w:fldCharType="separate"/>
            </w:r>
            <w:r w:rsidR="00EA12ED">
              <w:rPr>
                <w:webHidden/>
              </w:rPr>
              <w:t>163</w:t>
            </w:r>
            <w:r>
              <w:rPr>
                <w:webHidden/>
              </w:rPr>
              <w:fldChar w:fldCharType="end"/>
            </w:r>
          </w:hyperlink>
        </w:p>
        <w:p w14:paraId="55694E25" w14:textId="11EC8358"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151" w:history="1">
            <w:r w:rsidRPr="00393F3E">
              <w:rPr>
                <w:rStyle w:val="-"/>
                <w:lang w:bidi="he-IL"/>
              </w:rPr>
              <w:t>II.1</w:t>
            </w:r>
            <w:r>
              <w:rPr>
                <w:rFonts w:asciiTheme="minorHAnsi" w:eastAsiaTheme="minorEastAsia" w:hAnsiTheme="minorHAnsi" w:cstheme="minorBidi"/>
                <w:smallCaps w:val="0"/>
                <w:kern w:val="2"/>
                <w:sz w:val="24"/>
                <w:szCs w:val="24"/>
                <w:lang w:eastAsia="el-GR"/>
                <w14:ligatures w14:val="standardContextual"/>
              </w:rPr>
              <w:tab/>
            </w:r>
            <w:r w:rsidRPr="00393F3E">
              <w:rPr>
                <w:rStyle w:val="-"/>
                <w:lang w:bidi="he-IL"/>
              </w:rPr>
              <w:t>Γενικές Απαιτήσεις (Για τα 2 Τμήματα)</w:t>
            </w:r>
            <w:r>
              <w:rPr>
                <w:webHidden/>
              </w:rPr>
              <w:tab/>
            </w:r>
            <w:r>
              <w:rPr>
                <w:webHidden/>
              </w:rPr>
              <w:fldChar w:fldCharType="begin"/>
            </w:r>
            <w:r>
              <w:rPr>
                <w:webHidden/>
              </w:rPr>
              <w:instrText xml:space="preserve"> PAGEREF _Toc191630151 \h </w:instrText>
            </w:r>
            <w:r>
              <w:rPr>
                <w:webHidden/>
              </w:rPr>
            </w:r>
            <w:r>
              <w:rPr>
                <w:webHidden/>
              </w:rPr>
              <w:fldChar w:fldCharType="separate"/>
            </w:r>
            <w:r w:rsidR="00EA12ED">
              <w:rPr>
                <w:webHidden/>
              </w:rPr>
              <w:t>163</w:t>
            </w:r>
            <w:r>
              <w:rPr>
                <w:webHidden/>
              </w:rPr>
              <w:fldChar w:fldCharType="end"/>
            </w:r>
          </w:hyperlink>
        </w:p>
        <w:p w14:paraId="43E7D5BB" w14:textId="382B32E1"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152" w:history="1">
            <w:r w:rsidRPr="00393F3E">
              <w:rPr>
                <w:rStyle w:val="-"/>
                <w:lang w:bidi="he-IL"/>
              </w:rPr>
              <w:t>II.2</w:t>
            </w:r>
            <w:r>
              <w:rPr>
                <w:rFonts w:asciiTheme="minorHAnsi" w:eastAsiaTheme="minorEastAsia" w:hAnsiTheme="minorHAnsi" w:cstheme="minorBidi"/>
                <w:smallCaps w:val="0"/>
                <w:kern w:val="2"/>
                <w:sz w:val="24"/>
                <w:szCs w:val="24"/>
                <w:lang w:eastAsia="el-GR"/>
                <w14:ligatures w14:val="standardContextual"/>
              </w:rPr>
              <w:tab/>
            </w:r>
            <w:r w:rsidRPr="00393F3E">
              <w:rPr>
                <w:rStyle w:val="-"/>
                <w:lang w:bidi="he-IL"/>
              </w:rPr>
              <w:t>Τμήμα 1</w:t>
            </w:r>
            <w:r>
              <w:rPr>
                <w:webHidden/>
              </w:rPr>
              <w:tab/>
            </w:r>
            <w:r>
              <w:rPr>
                <w:webHidden/>
              </w:rPr>
              <w:fldChar w:fldCharType="begin"/>
            </w:r>
            <w:r>
              <w:rPr>
                <w:webHidden/>
              </w:rPr>
              <w:instrText xml:space="preserve"> PAGEREF _Toc191630152 \h </w:instrText>
            </w:r>
            <w:r>
              <w:rPr>
                <w:webHidden/>
              </w:rPr>
            </w:r>
            <w:r>
              <w:rPr>
                <w:webHidden/>
              </w:rPr>
              <w:fldChar w:fldCharType="separate"/>
            </w:r>
            <w:r w:rsidR="00EA12ED">
              <w:rPr>
                <w:webHidden/>
              </w:rPr>
              <w:t>164</w:t>
            </w:r>
            <w:r>
              <w:rPr>
                <w:webHidden/>
              </w:rPr>
              <w:fldChar w:fldCharType="end"/>
            </w:r>
          </w:hyperlink>
        </w:p>
        <w:p w14:paraId="2FFF3D2D" w14:textId="2F70B990"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53" w:history="1">
            <w:r w:rsidRPr="00393F3E">
              <w:rPr>
                <w:rStyle w:val="-"/>
                <w:lang w:bidi="he-IL"/>
              </w:rPr>
              <w:t>II.2.1</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Γενικές Απαιτήσεις</w:t>
            </w:r>
            <w:r>
              <w:rPr>
                <w:webHidden/>
              </w:rPr>
              <w:tab/>
            </w:r>
            <w:r>
              <w:rPr>
                <w:webHidden/>
              </w:rPr>
              <w:fldChar w:fldCharType="begin"/>
            </w:r>
            <w:r>
              <w:rPr>
                <w:webHidden/>
              </w:rPr>
              <w:instrText xml:space="preserve"> PAGEREF _Toc191630153 \h </w:instrText>
            </w:r>
            <w:r>
              <w:rPr>
                <w:webHidden/>
              </w:rPr>
            </w:r>
            <w:r>
              <w:rPr>
                <w:webHidden/>
              </w:rPr>
              <w:fldChar w:fldCharType="separate"/>
            </w:r>
            <w:r w:rsidR="00EA12ED">
              <w:rPr>
                <w:webHidden/>
              </w:rPr>
              <w:t>164</w:t>
            </w:r>
            <w:r>
              <w:rPr>
                <w:webHidden/>
              </w:rPr>
              <w:fldChar w:fldCharType="end"/>
            </w:r>
          </w:hyperlink>
        </w:p>
        <w:p w14:paraId="6DDAC3CF" w14:textId="0D8C940E"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54" w:history="1">
            <w:r w:rsidRPr="00393F3E">
              <w:rPr>
                <w:rStyle w:val="-"/>
                <w:lang w:bidi="he-IL"/>
              </w:rPr>
              <w:t>II.2.2</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Υποσύστημα Στατιστικής ανάλυσης &amp; προβολής επεξεργασμένων δεδομένων (BI)</w:t>
            </w:r>
            <w:r>
              <w:rPr>
                <w:webHidden/>
              </w:rPr>
              <w:tab/>
            </w:r>
            <w:r>
              <w:rPr>
                <w:webHidden/>
              </w:rPr>
              <w:fldChar w:fldCharType="begin"/>
            </w:r>
            <w:r>
              <w:rPr>
                <w:webHidden/>
              </w:rPr>
              <w:instrText xml:space="preserve"> PAGEREF _Toc191630154 \h </w:instrText>
            </w:r>
            <w:r>
              <w:rPr>
                <w:webHidden/>
              </w:rPr>
            </w:r>
            <w:r>
              <w:rPr>
                <w:webHidden/>
              </w:rPr>
              <w:fldChar w:fldCharType="separate"/>
            </w:r>
            <w:r w:rsidR="00EA12ED">
              <w:rPr>
                <w:webHidden/>
              </w:rPr>
              <w:t>165</w:t>
            </w:r>
            <w:r>
              <w:rPr>
                <w:webHidden/>
              </w:rPr>
              <w:fldChar w:fldCharType="end"/>
            </w:r>
          </w:hyperlink>
        </w:p>
        <w:p w14:paraId="7C96BB94" w14:textId="7D76D310"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55" w:history="1">
            <w:r w:rsidRPr="00393F3E">
              <w:rPr>
                <w:rStyle w:val="-"/>
                <w:lang w:bidi="he-IL"/>
              </w:rPr>
              <w:t>II.2.3</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Υποσύστημα Διαχείρισης παραβάσεων &amp; προστίμων</w:t>
            </w:r>
            <w:r>
              <w:rPr>
                <w:webHidden/>
              </w:rPr>
              <w:tab/>
            </w:r>
            <w:r>
              <w:rPr>
                <w:webHidden/>
              </w:rPr>
              <w:fldChar w:fldCharType="begin"/>
            </w:r>
            <w:r>
              <w:rPr>
                <w:webHidden/>
              </w:rPr>
              <w:instrText xml:space="preserve"> PAGEREF _Toc191630155 \h </w:instrText>
            </w:r>
            <w:r>
              <w:rPr>
                <w:webHidden/>
              </w:rPr>
            </w:r>
            <w:r>
              <w:rPr>
                <w:webHidden/>
              </w:rPr>
              <w:fldChar w:fldCharType="separate"/>
            </w:r>
            <w:r w:rsidR="00EA12ED">
              <w:rPr>
                <w:webHidden/>
              </w:rPr>
              <w:t>165</w:t>
            </w:r>
            <w:r>
              <w:rPr>
                <w:webHidden/>
              </w:rPr>
              <w:fldChar w:fldCharType="end"/>
            </w:r>
          </w:hyperlink>
        </w:p>
        <w:p w14:paraId="3DA725CF" w14:textId="61C5253C"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56" w:history="1">
            <w:r w:rsidRPr="00393F3E">
              <w:rPr>
                <w:rStyle w:val="-"/>
                <w:lang w:bidi="he-IL"/>
              </w:rPr>
              <w:t>II.2.4</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Υποσύστημα επεξεργασίας δεδομένων οπτικών αισθητήρων</w:t>
            </w:r>
            <w:r>
              <w:rPr>
                <w:webHidden/>
              </w:rPr>
              <w:tab/>
            </w:r>
            <w:r>
              <w:rPr>
                <w:webHidden/>
              </w:rPr>
              <w:fldChar w:fldCharType="begin"/>
            </w:r>
            <w:r>
              <w:rPr>
                <w:webHidden/>
              </w:rPr>
              <w:instrText xml:space="preserve"> PAGEREF _Toc191630156 \h </w:instrText>
            </w:r>
            <w:r>
              <w:rPr>
                <w:webHidden/>
              </w:rPr>
            </w:r>
            <w:r>
              <w:rPr>
                <w:webHidden/>
              </w:rPr>
              <w:fldChar w:fldCharType="separate"/>
            </w:r>
            <w:r w:rsidR="00EA12ED">
              <w:rPr>
                <w:webHidden/>
              </w:rPr>
              <w:t>166</w:t>
            </w:r>
            <w:r>
              <w:rPr>
                <w:webHidden/>
              </w:rPr>
              <w:fldChar w:fldCharType="end"/>
            </w:r>
          </w:hyperlink>
        </w:p>
        <w:p w14:paraId="50625894" w14:textId="1B4484F3"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57" w:history="1">
            <w:r w:rsidRPr="00393F3E">
              <w:rPr>
                <w:rStyle w:val="-"/>
                <w:lang w:bidi="he-IL"/>
              </w:rPr>
              <w:t>II.2.5</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Υποσύστημα υποβολής ενστάσεων, διενέργειας ψηφιακών ραντεβού &amp; βιντεοκλήσεων</w:t>
            </w:r>
            <w:r>
              <w:rPr>
                <w:webHidden/>
              </w:rPr>
              <w:tab/>
            </w:r>
            <w:r>
              <w:rPr>
                <w:webHidden/>
              </w:rPr>
              <w:fldChar w:fldCharType="begin"/>
            </w:r>
            <w:r>
              <w:rPr>
                <w:webHidden/>
              </w:rPr>
              <w:instrText xml:space="preserve"> PAGEREF _Toc191630157 \h </w:instrText>
            </w:r>
            <w:r>
              <w:rPr>
                <w:webHidden/>
              </w:rPr>
            </w:r>
            <w:r>
              <w:rPr>
                <w:webHidden/>
              </w:rPr>
              <w:fldChar w:fldCharType="separate"/>
            </w:r>
            <w:r w:rsidR="00EA12ED">
              <w:rPr>
                <w:webHidden/>
              </w:rPr>
              <w:t>166</w:t>
            </w:r>
            <w:r>
              <w:rPr>
                <w:webHidden/>
              </w:rPr>
              <w:fldChar w:fldCharType="end"/>
            </w:r>
          </w:hyperlink>
        </w:p>
        <w:p w14:paraId="67ED128F" w14:textId="42B9B1D3"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58" w:history="1">
            <w:r w:rsidRPr="00393F3E">
              <w:rPr>
                <w:rStyle w:val="-"/>
                <w:lang w:bidi="he-IL"/>
              </w:rPr>
              <w:t>II.2.6</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Υποσύστημα διαχείρισης πληρωμών</w:t>
            </w:r>
            <w:r>
              <w:rPr>
                <w:webHidden/>
              </w:rPr>
              <w:tab/>
            </w:r>
            <w:r>
              <w:rPr>
                <w:webHidden/>
              </w:rPr>
              <w:fldChar w:fldCharType="begin"/>
            </w:r>
            <w:r>
              <w:rPr>
                <w:webHidden/>
              </w:rPr>
              <w:instrText xml:space="preserve"> PAGEREF _Toc191630158 \h </w:instrText>
            </w:r>
            <w:r>
              <w:rPr>
                <w:webHidden/>
              </w:rPr>
            </w:r>
            <w:r>
              <w:rPr>
                <w:webHidden/>
              </w:rPr>
              <w:fldChar w:fldCharType="separate"/>
            </w:r>
            <w:r w:rsidR="00EA12ED">
              <w:rPr>
                <w:webHidden/>
              </w:rPr>
              <w:t>166</w:t>
            </w:r>
            <w:r>
              <w:rPr>
                <w:webHidden/>
              </w:rPr>
              <w:fldChar w:fldCharType="end"/>
            </w:r>
          </w:hyperlink>
        </w:p>
        <w:p w14:paraId="0CEDEE44" w14:textId="2008D382"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59" w:history="1">
            <w:r w:rsidRPr="00393F3E">
              <w:rPr>
                <w:rStyle w:val="-"/>
                <w:lang w:bidi="he-IL"/>
              </w:rPr>
              <w:t>II.2.7</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Υποσύστημα διαχείρισης χρηστών</w:t>
            </w:r>
            <w:r>
              <w:rPr>
                <w:webHidden/>
              </w:rPr>
              <w:tab/>
            </w:r>
            <w:r>
              <w:rPr>
                <w:webHidden/>
              </w:rPr>
              <w:fldChar w:fldCharType="begin"/>
            </w:r>
            <w:r>
              <w:rPr>
                <w:webHidden/>
              </w:rPr>
              <w:instrText xml:space="preserve"> PAGEREF _Toc191630159 \h </w:instrText>
            </w:r>
            <w:r>
              <w:rPr>
                <w:webHidden/>
              </w:rPr>
            </w:r>
            <w:r>
              <w:rPr>
                <w:webHidden/>
              </w:rPr>
              <w:fldChar w:fldCharType="separate"/>
            </w:r>
            <w:r w:rsidR="00EA12ED">
              <w:rPr>
                <w:webHidden/>
              </w:rPr>
              <w:t>166</w:t>
            </w:r>
            <w:r>
              <w:rPr>
                <w:webHidden/>
              </w:rPr>
              <w:fldChar w:fldCharType="end"/>
            </w:r>
          </w:hyperlink>
        </w:p>
        <w:p w14:paraId="1EDA52EA" w14:textId="53E5919F"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60" w:history="1">
            <w:r w:rsidRPr="00393F3E">
              <w:rPr>
                <w:rStyle w:val="-"/>
                <w:lang w:bidi="he-IL"/>
              </w:rPr>
              <w:t>II.2.8</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Υποσύστημα προγραμματιστικών διεπαφών &amp; διαλειτουργικότητας</w:t>
            </w:r>
            <w:r>
              <w:rPr>
                <w:webHidden/>
              </w:rPr>
              <w:tab/>
            </w:r>
            <w:r>
              <w:rPr>
                <w:webHidden/>
              </w:rPr>
              <w:fldChar w:fldCharType="begin"/>
            </w:r>
            <w:r>
              <w:rPr>
                <w:webHidden/>
              </w:rPr>
              <w:instrText xml:space="preserve"> PAGEREF _Toc191630160 \h </w:instrText>
            </w:r>
            <w:r>
              <w:rPr>
                <w:webHidden/>
              </w:rPr>
            </w:r>
            <w:r>
              <w:rPr>
                <w:webHidden/>
              </w:rPr>
              <w:fldChar w:fldCharType="separate"/>
            </w:r>
            <w:r w:rsidR="00EA12ED">
              <w:rPr>
                <w:webHidden/>
              </w:rPr>
              <w:t>167</w:t>
            </w:r>
            <w:r>
              <w:rPr>
                <w:webHidden/>
              </w:rPr>
              <w:fldChar w:fldCharType="end"/>
            </w:r>
          </w:hyperlink>
        </w:p>
        <w:p w14:paraId="38AB94EE" w14:textId="76EE8F65"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61" w:history="1">
            <w:r w:rsidRPr="00393F3E">
              <w:rPr>
                <w:rStyle w:val="-"/>
                <w:lang w:bidi="he-IL"/>
              </w:rPr>
              <w:t>II.2.9</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Σύστημα ψηφιακών ελέγχων και έκδοσης προστίμων μέσω φορητών συσκευών στο πεδίο</w:t>
            </w:r>
            <w:r>
              <w:rPr>
                <w:webHidden/>
              </w:rPr>
              <w:tab/>
            </w:r>
            <w:r>
              <w:rPr>
                <w:webHidden/>
              </w:rPr>
              <w:fldChar w:fldCharType="begin"/>
            </w:r>
            <w:r>
              <w:rPr>
                <w:webHidden/>
              </w:rPr>
              <w:instrText xml:space="preserve"> PAGEREF _Toc191630161 \h </w:instrText>
            </w:r>
            <w:r>
              <w:rPr>
                <w:webHidden/>
              </w:rPr>
            </w:r>
            <w:r>
              <w:rPr>
                <w:webHidden/>
              </w:rPr>
              <w:fldChar w:fldCharType="separate"/>
            </w:r>
            <w:r w:rsidR="00EA12ED">
              <w:rPr>
                <w:webHidden/>
              </w:rPr>
              <w:t>167</w:t>
            </w:r>
            <w:r>
              <w:rPr>
                <w:webHidden/>
              </w:rPr>
              <w:fldChar w:fldCharType="end"/>
            </w:r>
          </w:hyperlink>
        </w:p>
        <w:p w14:paraId="297D3199" w14:textId="50EABFAB"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62" w:history="1">
            <w:r w:rsidRPr="00393F3E">
              <w:rPr>
                <w:rStyle w:val="-"/>
                <w:lang w:bidi="he-IL"/>
              </w:rPr>
              <w:t>II.2.10</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Γενικές Αρχές &amp; Αρχιτεκτονική Συστήματος</w:t>
            </w:r>
            <w:r>
              <w:rPr>
                <w:webHidden/>
              </w:rPr>
              <w:tab/>
            </w:r>
            <w:r>
              <w:rPr>
                <w:webHidden/>
              </w:rPr>
              <w:fldChar w:fldCharType="begin"/>
            </w:r>
            <w:r>
              <w:rPr>
                <w:webHidden/>
              </w:rPr>
              <w:instrText xml:space="preserve"> PAGEREF _Toc191630162 \h </w:instrText>
            </w:r>
            <w:r>
              <w:rPr>
                <w:webHidden/>
              </w:rPr>
            </w:r>
            <w:r>
              <w:rPr>
                <w:webHidden/>
              </w:rPr>
              <w:fldChar w:fldCharType="separate"/>
            </w:r>
            <w:r w:rsidR="00EA12ED">
              <w:rPr>
                <w:webHidden/>
              </w:rPr>
              <w:t>167</w:t>
            </w:r>
            <w:r>
              <w:rPr>
                <w:webHidden/>
              </w:rPr>
              <w:fldChar w:fldCharType="end"/>
            </w:r>
          </w:hyperlink>
        </w:p>
        <w:p w14:paraId="42E48AD5" w14:textId="06F0357B"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63" w:history="1">
            <w:r w:rsidRPr="00393F3E">
              <w:rPr>
                <w:rStyle w:val="-"/>
                <w:lang w:bidi="he-IL"/>
              </w:rPr>
              <w:t>II.2.11</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Υποστηρικτικές Υπηρεσίες</w:t>
            </w:r>
            <w:r>
              <w:rPr>
                <w:webHidden/>
              </w:rPr>
              <w:tab/>
            </w:r>
            <w:r>
              <w:rPr>
                <w:webHidden/>
              </w:rPr>
              <w:fldChar w:fldCharType="begin"/>
            </w:r>
            <w:r>
              <w:rPr>
                <w:webHidden/>
              </w:rPr>
              <w:instrText xml:space="preserve"> PAGEREF _Toc191630163 \h </w:instrText>
            </w:r>
            <w:r>
              <w:rPr>
                <w:webHidden/>
              </w:rPr>
            </w:r>
            <w:r>
              <w:rPr>
                <w:webHidden/>
              </w:rPr>
              <w:fldChar w:fldCharType="separate"/>
            </w:r>
            <w:r w:rsidR="00EA12ED">
              <w:rPr>
                <w:webHidden/>
              </w:rPr>
              <w:t>169</w:t>
            </w:r>
            <w:r>
              <w:rPr>
                <w:webHidden/>
              </w:rPr>
              <w:fldChar w:fldCharType="end"/>
            </w:r>
          </w:hyperlink>
        </w:p>
        <w:p w14:paraId="54AED576" w14:textId="6B48351F"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64" w:history="1">
            <w:r w:rsidRPr="00393F3E">
              <w:rPr>
                <w:rStyle w:val="-"/>
                <w:lang w:bidi="he-IL"/>
              </w:rPr>
              <w:t>II.2.12</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Εξοπλισμός Ελέγχων</w:t>
            </w:r>
            <w:r>
              <w:rPr>
                <w:webHidden/>
              </w:rPr>
              <w:tab/>
            </w:r>
            <w:r>
              <w:rPr>
                <w:webHidden/>
              </w:rPr>
              <w:fldChar w:fldCharType="begin"/>
            </w:r>
            <w:r>
              <w:rPr>
                <w:webHidden/>
              </w:rPr>
              <w:instrText xml:space="preserve"> PAGEREF _Toc191630164 \h </w:instrText>
            </w:r>
            <w:r>
              <w:rPr>
                <w:webHidden/>
              </w:rPr>
            </w:r>
            <w:r>
              <w:rPr>
                <w:webHidden/>
              </w:rPr>
              <w:fldChar w:fldCharType="separate"/>
            </w:r>
            <w:r w:rsidR="00EA12ED">
              <w:rPr>
                <w:webHidden/>
              </w:rPr>
              <w:t>171</w:t>
            </w:r>
            <w:r>
              <w:rPr>
                <w:webHidden/>
              </w:rPr>
              <w:fldChar w:fldCharType="end"/>
            </w:r>
          </w:hyperlink>
        </w:p>
        <w:p w14:paraId="523FDFAA" w14:textId="230969E0"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165" w:history="1">
            <w:r w:rsidRPr="00393F3E">
              <w:rPr>
                <w:rStyle w:val="-"/>
                <w:lang w:bidi="he-IL"/>
              </w:rPr>
              <w:t>II.3</w:t>
            </w:r>
            <w:r>
              <w:rPr>
                <w:rFonts w:asciiTheme="minorHAnsi" w:eastAsiaTheme="minorEastAsia" w:hAnsiTheme="minorHAnsi" w:cstheme="minorBidi"/>
                <w:smallCaps w:val="0"/>
                <w:kern w:val="2"/>
                <w:sz w:val="24"/>
                <w:szCs w:val="24"/>
                <w:lang w:eastAsia="el-GR"/>
                <w14:ligatures w14:val="standardContextual"/>
              </w:rPr>
              <w:tab/>
            </w:r>
            <w:r w:rsidRPr="00393F3E">
              <w:rPr>
                <w:rStyle w:val="-"/>
                <w:lang w:bidi="he-IL"/>
              </w:rPr>
              <w:t>Τμήμα 2</w:t>
            </w:r>
            <w:r>
              <w:rPr>
                <w:webHidden/>
              </w:rPr>
              <w:tab/>
            </w:r>
            <w:r>
              <w:rPr>
                <w:webHidden/>
              </w:rPr>
              <w:fldChar w:fldCharType="begin"/>
            </w:r>
            <w:r>
              <w:rPr>
                <w:webHidden/>
              </w:rPr>
              <w:instrText xml:space="preserve"> PAGEREF _Toc191630165 \h </w:instrText>
            </w:r>
            <w:r>
              <w:rPr>
                <w:webHidden/>
              </w:rPr>
            </w:r>
            <w:r>
              <w:rPr>
                <w:webHidden/>
              </w:rPr>
              <w:fldChar w:fldCharType="separate"/>
            </w:r>
            <w:r w:rsidR="00EA12ED">
              <w:rPr>
                <w:webHidden/>
              </w:rPr>
              <w:t>172</w:t>
            </w:r>
            <w:r>
              <w:rPr>
                <w:webHidden/>
              </w:rPr>
              <w:fldChar w:fldCharType="end"/>
            </w:r>
          </w:hyperlink>
        </w:p>
        <w:p w14:paraId="777467C1" w14:textId="28B41710"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66" w:history="1">
            <w:r w:rsidRPr="00393F3E">
              <w:rPr>
                <w:rStyle w:val="-"/>
                <w:lang w:bidi="he-IL"/>
              </w:rPr>
              <w:t>II.3.1</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Γενικές Απαιτήσεις</w:t>
            </w:r>
            <w:r>
              <w:rPr>
                <w:webHidden/>
              </w:rPr>
              <w:tab/>
            </w:r>
            <w:r>
              <w:rPr>
                <w:webHidden/>
              </w:rPr>
              <w:fldChar w:fldCharType="begin"/>
            </w:r>
            <w:r>
              <w:rPr>
                <w:webHidden/>
              </w:rPr>
              <w:instrText xml:space="preserve"> PAGEREF _Toc191630166 \h </w:instrText>
            </w:r>
            <w:r>
              <w:rPr>
                <w:webHidden/>
              </w:rPr>
            </w:r>
            <w:r>
              <w:rPr>
                <w:webHidden/>
              </w:rPr>
              <w:fldChar w:fldCharType="separate"/>
            </w:r>
            <w:r w:rsidR="00EA12ED">
              <w:rPr>
                <w:webHidden/>
              </w:rPr>
              <w:t>172</w:t>
            </w:r>
            <w:r>
              <w:rPr>
                <w:webHidden/>
              </w:rPr>
              <w:fldChar w:fldCharType="end"/>
            </w:r>
          </w:hyperlink>
        </w:p>
        <w:p w14:paraId="47BD3FA3" w14:textId="43264FF9" w:rsidR="00B37EA4" w:rsidRDefault="00B37EA4">
          <w:pPr>
            <w:pStyle w:val="10"/>
            <w:rPr>
              <w:rFonts w:asciiTheme="minorHAnsi" w:eastAsiaTheme="minorEastAsia" w:hAnsiTheme="minorHAnsi" w:cstheme="minorBidi"/>
              <w:b w:val="0"/>
              <w:kern w:val="2"/>
              <w:sz w:val="24"/>
              <w:lang w:val="el-GR" w:eastAsia="el-GR"/>
              <w14:ligatures w14:val="standardContextual"/>
            </w:rPr>
          </w:pPr>
          <w:hyperlink w:anchor="_Toc191630167" w:history="1">
            <w:r w:rsidRPr="00393F3E">
              <w:rPr>
                <w:rStyle w:val="-"/>
                <w:lang w:bidi="he-IL"/>
              </w:rPr>
              <w:t>ΠΑΡΑΡΤΗΜΑ III - Ευρωπαϊκό Ενιαίο Έγγραφο Σύμβασης (ΕΕΕΣ)</w:t>
            </w:r>
            <w:r>
              <w:rPr>
                <w:webHidden/>
              </w:rPr>
              <w:tab/>
            </w:r>
            <w:r>
              <w:rPr>
                <w:webHidden/>
              </w:rPr>
              <w:fldChar w:fldCharType="begin"/>
            </w:r>
            <w:r>
              <w:rPr>
                <w:webHidden/>
              </w:rPr>
              <w:instrText xml:space="preserve"> PAGEREF _Toc191630167 \h </w:instrText>
            </w:r>
            <w:r>
              <w:rPr>
                <w:webHidden/>
              </w:rPr>
            </w:r>
            <w:r>
              <w:rPr>
                <w:webHidden/>
              </w:rPr>
              <w:fldChar w:fldCharType="separate"/>
            </w:r>
            <w:r w:rsidR="00EA12ED">
              <w:rPr>
                <w:webHidden/>
              </w:rPr>
              <w:t>176</w:t>
            </w:r>
            <w:r>
              <w:rPr>
                <w:webHidden/>
              </w:rPr>
              <w:fldChar w:fldCharType="end"/>
            </w:r>
          </w:hyperlink>
        </w:p>
        <w:p w14:paraId="423F390A" w14:textId="62618DDB" w:rsidR="00B37EA4" w:rsidRDefault="00B37EA4">
          <w:pPr>
            <w:pStyle w:val="10"/>
            <w:rPr>
              <w:rFonts w:asciiTheme="minorHAnsi" w:eastAsiaTheme="minorEastAsia" w:hAnsiTheme="minorHAnsi" w:cstheme="minorBidi"/>
              <w:b w:val="0"/>
              <w:kern w:val="2"/>
              <w:sz w:val="24"/>
              <w:lang w:val="el-GR" w:eastAsia="el-GR"/>
              <w14:ligatures w14:val="standardContextual"/>
            </w:rPr>
          </w:pPr>
          <w:hyperlink w:anchor="_Toc191630168" w:history="1">
            <w:r w:rsidRPr="00393F3E">
              <w:rPr>
                <w:rStyle w:val="-"/>
                <w:lang w:bidi="he-IL"/>
              </w:rPr>
              <w:t>ΠΑΡΑΡΤΗΜΑ IV - Υπόδειγμα Βιογραφικού Σημειώματος</w:t>
            </w:r>
            <w:r>
              <w:rPr>
                <w:webHidden/>
              </w:rPr>
              <w:tab/>
            </w:r>
            <w:r>
              <w:rPr>
                <w:webHidden/>
              </w:rPr>
              <w:fldChar w:fldCharType="begin"/>
            </w:r>
            <w:r>
              <w:rPr>
                <w:webHidden/>
              </w:rPr>
              <w:instrText xml:space="preserve"> PAGEREF _Toc191630168 \h </w:instrText>
            </w:r>
            <w:r>
              <w:rPr>
                <w:webHidden/>
              </w:rPr>
            </w:r>
            <w:r>
              <w:rPr>
                <w:webHidden/>
              </w:rPr>
              <w:fldChar w:fldCharType="separate"/>
            </w:r>
            <w:r w:rsidR="00EA12ED">
              <w:rPr>
                <w:webHidden/>
              </w:rPr>
              <w:t>177</w:t>
            </w:r>
            <w:r>
              <w:rPr>
                <w:webHidden/>
              </w:rPr>
              <w:fldChar w:fldCharType="end"/>
            </w:r>
          </w:hyperlink>
        </w:p>
        <w:p w14:paraId="0E7C12E5" w14:textId="3AC2B7D6" w:rsidR="00B37EA4" w:rsidRDefault="00B37EA4">
          <w:pPr>
            <w:pStyle w:val="10"/>
            <w:rPr>
              <w:rFonts w:asciiTheme="minorHAnsi" w:eastAsiaTheme="minorEastAsia" w:hAnsiTheme="minorHAnsi" w:cstheme="minorBidi"/>
              <w:b w:val="0"/>
              <w:kern w:val="2"/>
              <w:sz w:val="24"/>
              <w:lang w:val="el-GR" w:eastAsia="el-GR"/>
              <w14:ligatures w14:val="standardContextual"/>
            </w:rPr>
          </w:pPr>
          <w:hyperlink w:anchor="_Toc191630169" w:history="1">
            <w:r w:rsidRPr="00393F3E">
              <w:rPr>
                <w:rStyle w:val="-"/>
                <w:lang w:bidi="he-IL"/>
              </w:rPr>
              <w:t>ΠΑΡΑΡΤΗΜΑ V - Υπόδειγμα Τεχνικής Προσφοράς</w:t>
            </w:r>
            <w:r>
              <w:rPr>
                <w:webHidden/>
              </w:rPr>
              <w:tab/>
            </w:r>
            <w:r>
              <w:rPr>
                <w:webHidden/>
              </w:rPr>
              <w:fldChar w:fldCharType="begin"/>
            </w:r>
            <w:r>
              <w:rPr>
                <w:webHidden/>
              </w:rPr>
              <w:instrText xml:space="preserve"> PAGEREF _Toc191630169 \h </w:instrText>
            </w:r>
            <w:r>
              <w:rPr>
                <w:webHidden/>
              </w:rPr>
            </w:r>
            <w:r>
              <w:rPr>
                <w:webHidden/>
              </w:rPr>
              <w:fldChar w:fldCharType="separate"/>
            </w:r>
            <w:r w:rsidR="00EA12ED">
              <w:rPr>
                <w:webHidden/>
              </w:rPr>
              <w:t>179</w:t>
            </w:r>
            <w:r>
              <w:rPr>
                <w:webHidden/>
              </w:rPr>
              <w:fldChar w:fldCharType="end"/>
            </w:r>
          </w:hyperlink>
        </w:p>
        <w:p w14:paraId="48EDA200" w14:textId="122DD57C"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170" w:history="1">
            <w:r w:rsidRPr="00393F3E">
              <w:rPr>
                <w:rStyle w:val="-"/>
                <w:lang w:bidi="he-IL"/>
              </w:rPr>
              <w:t>V.1</w:t>
            </w:r>
            <w:r>
              <w:rPr>
                <w:rFonts w:asciiTheme="minorHAnsi" w:eastAsiaTheme="minorEastAsia" w:hAnsiTheme="minorHAnsi" w:cstheme="minorBidi"/>
                <w:smallCaps w:val="0"/>
                <w:kern w:val="2"/>
                <w:sz w:val="24"/>
                <w:szCs w:val="24"/>
                <w:lang w:eastAsia="el-GR"/>
                <w14:ligatures w14:val="standardContextual"/>
              </w:rPr>
              <w:tab/>
            </w:r>
            <w:r w:rsidRPr="00393F3E">
              <w:rPr>
                <w:rStyle w:val="-"/>
                <w:lang w:bidi="he-IL"/>
              </w:rPr>
              <w:t>Τμήμα 1</w:t>
            </w:r>
            <w:r>
              <w:rPr>
                <w:webHidden/>
              </w:rPr>
              <w:tab/>
            </w:r>
            <w:r>
              <w:rPr>
                <w:webHidden/>
              </w:rPr>
              <w:fldChar w:fldCharType="begin"/>
            </w:r>
            <w:r>
              <w:rPr>
                <w:webHidden/>
              </w:rPr>
              <w:instrText xml:space="preserve"> PAGEREF _Toc191630170 \h </w:instrText>
            </w:r>
            <w:r>
              <w:rPr>
                <w:webHidden/>
              </w:rPr>
            </w:r>
            <w:r>
              <w:rPr>
                <w:webHidden/>
              </w:rPr>
              <w:fldChar w:fldCharType="separate"/>
            </w:r>
            <w:r w:rsidR="00EA12ED">
              <w:rPr>
                <w:webHidden/>
              </w:rPr>
              <w:t>179</w:t>
            </w:r>
            <w:r>
              <w:rPr>
                <w:webHidden/>
              </w:rPr>
              <w:fldChar w:fldCharType="end"/>
            </w:r>
          </w:hyperlink>
        </w:p>
        <w:p w14:paraId="5F6CA66D" w14:textId="23A191E0"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171" w:history="1">
            <w:r w:rsidRPr="00393F3E">
              <w:rPr>
                <w:rStyle w:val="-"/>
                <w:lang w:bidi="he-IL"/>
              </w:rPr>
              <w:t>V.2</w:t>
            </w:r>
            <w:r>
              <w:rPr>
                <w:rFonts w:asciiTheme="minorHAnsi" w:eastAsiaTheme="minorEastAsia" w:hAnsiTheme="minorHAnsi" w:cstheme="minorBidi"/>
                <w:smallCaps w:val="0"/>
                <w:kern w:val="2"/>
                <w:sz w:val="24"/>
                <w:szCs w:val="24"/>
                <w:lang w:eastAsia="el-GR"/>
                <w14:ligatures w14:val="standardContextual"/>
              </w:rPr>
              <w:tab/>
            </w:r>
            <w:r w:rsidRPr="00393F3E">
              <w:rPr>
                <w:rStyle w:val="-"/>
                <w:lang w:bidi="he-IL"/>
              </w:rPr>
              <w:t>Τμήμα 2</w:t>
            </w:r>
            <w:r>
              <w:rPr>
                <w:webHidden/>
              </w:rPr>
              <w:tab/>
            </w:r>
            <w:r>
              <w:rPr>
                <w:webHidden/>
              </w:rPr>
              <w:fldChar w:fldCharType="begin"/>
            </w:r>
            <w:r>
              <w:rPr>
                <w:webHidden/>
              </w:rPr>
              <w:instrText xml:space="preserve"> PAGEREF _Toc191630171 \h </w:instrText>
            </w:r>
            <w:r>
              <w:rPr>
                <w:webHidden/>
              </w:rPr>
            </w:r>
            <w:r>
              <w:rPr>
                <w:webHidden/>
              </w:rPr>
              <w:fldChar w:fldCharType="separate"/>
            </w:r>
            <w:r w:rsidR="00EA12ED">
              <w:rPr>
                <w:webHidden/>
              </w:rPr>
              <w:t>180</w:t>
            </w:r>
            <w:r>
              <w:rPr>
                <w:webHidden/>
              </w:rPr>
              <w:fldChar w:fldCharType="end"/>
            </w:r>
          </w:hyperlink>
        </w:p>
        <w:p w14:paraId="663987ED" w14:textId="4EBBF329" w:rsidR="00B37EA4" w:rsidRDefault="00B37EA4">
          <w:pPr>
            <w:pStyle w:val="10"/>
            <w:rPr>
              <w:rFonts w:asciiTheme="minorHAnsi" w:eastAsiaTheme="minorEastAsia" w:hAnsiTheme="minorHAnsi" w:cstheme="minorBidi"/>
              <w:b w:val="0"/>
              <w:kern w:val="2"/>
              <w:sz w:val="24"/>
              <w:lang w:val="el-GR" w:eastAsia="el-GR"/>
              <w14:ligatures w14:val="standardContextual"/>
            </w:rPr>
          </w:pPr>
          <w:hyperlink w:anchor="_Toc191630172" w:history="1">
            <w:r w:rsidRPr="00393F3E">
              <w:rPr>
                <w:rStyle w:val="-"/>
                <w:lang w:bidi="he-IL"/>
              </w:rPr>
              <w:t>ΠΑΡΑΡΤΗΜΑ VI - Υπόδειγμα Οικονομικής Προσφοράς</w:t>
            </w:r>
            <w:r>
              <w:rPr>
                <w:webHidden/>
              </w:rPr>
              <w:tab/>
            </w:r>
            <w:r>
              <w:rPr>
                <w:webHidden/>
              </w:rPr>
              <w:fldChar w:fldCharType="begin"/>
            </w:r>
            <w:r>
              <w:rPr>
                <w:webHidden/>
              </w:rPr>
              <w:instrText xml:space="preserve"> PAGEREF _Toc191630172 \h </w:instrText>
            </w:r>
            <w:r>
              <w:rPr>
                <w:webHidden/>
              </w:rPr>
            </w:r>
            <w:r>
              <w:rPr>
                <w:webHidden/>
              </w:rPr>
              <w:fldChar w:fldCharType="separate"/>
            </w:r>
            <w:r w:rsidR="00EA12ED">
              <w:rPr>
                <w:webHidden/>
              </w:rPr>
              <w:t>182</w:t>
            </w:r>
            <w:r>
              <w:rPr>
                <w:webHidden/>
              </w:rPr>
              <w:fldChar w:fldCharType="end"/>
            </w:r>
          </w:hyperlink>
        </w:p>
        <w:p w14:paraId="48207141" w14:textId="26E3CAA1"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173" w:history="1">
            <w:r w:rsidRPr="00393F3E">
              <w:rPr>
                <w:rStyle w:val="-"/>
                <w:lang w:bidi="he-IL"/>
              </w:rPr>
              <w:t>VI.1</w:t>
            </w:r>
            <w:r>
              <w:rPr>
                <w:rFonts w:asciiTheme="minorHAnsi" w:eastAsiaTheme="minorEastAsia" w:hAnsiTheme="minorHAnsi" w:cstheme="minorBidi"/>
                <w:smallCaps w:val="0"/>
                <w:kern w:val="2"/>
                <w:sz w:val="24"/>
                <w:szCs w:val="24"/>
                <w:lang w:eastAsia="el-GR"/>
                <w14:ligatures w14:val="standardContextual"/>
              </w:rPr>
              <w:tab/>
            </w:r>
            <w:r w:rsidRPr="00393F3E">
              <w:rPr>
                <w:rStyle w:val="-"/>
                <w:lang w:bidi="he-IL"/>
              </w:rPr>
              <w:t>Τμήμα 1</w:t>
            </w:r>
            <w:r>
              <w:rPr>
                <w:webHidden/>
              </w:rPr>
              <w:tab/>
            </w:r>
            <w:r>
              <w:rPr>
                <w:webHidden/>
              </w:rPr>
              <w:fldChar w:fldCharType="begin"/>
            </w:r>
            <w:r>
              <w:rPr>
                <w:webHidden/>
              </w:rPr>
              <w:instrText xml:space="preserve"> PAGEREF _Toc191630173 \h </w:instrText>
            </w:r>
            <w:r>
              <w:rPr>
                <w:webHidden/>
              </w:rPr>
            </w:r>
            <w:r>
              <w:rPr>
                <w:webHidden/>
              </w:rPr>
              <w:fldChar w:fldCharType="separate"/>
            </w:r>
            <w:r w:rsidR="00EA12ED">
              <w:rPr>
                <w:webHidden/>
              </w:rPr>
              <w:t>182</w:t>
            </w:r>
            <w:r>
              <w:rPr>
                <w:webHidden/>
              </w:rPr>
              <w:fldChar w:fldCharType="end"/>
            </w:r>
          </w:hyperlink>
        </w:p>
        <w:p w14:paraId="1FA5A282" w14:textId="5E7D813F"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74" w:history="1">
            <w:r w:rsidRPr="00393F3E">
              <w:rPr>
                <w:rStyle w:val="-"/>
                <w:lang w:bidi="he-IL"/>
              </w:rPr>
              <w:t>VI.1.1</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Λογισμικά Υποδομής – Συνδρομητικές Υπηρεσίες</w:t>
            </w:r>
            <w:r>
              <w:rPr>
                <w:webHidden/>
              </w:rPr>
              <w:tab/>
            </w:r>
            <w:r>
              <w:rPr>
                <w:webHidden/>
              </w:rPr>
              <w:fldChar w:fldCharType="begin"/>
            </w:r>
            <w:r>
              <w:rPr>
                <w:webHidden/>
              </w:rPr>
              <w:instrText xml:space="preserve"> PAGEREF _Toc191630174 \h </w:instrText>
            </w:r>
            <w:r>
              <w:rPr>
                <w:webHidden/>
              </w:rPr>
            </w:r>
            <w:r>
              <w:rPr>
                <w:webHidden/>
              </w:rPr>
              <w:fldChar w:fldCharType="separate"/>
            </w:r>
            <w:r w:rsidR="00EA12ED">
              <w:rPr>
                <w:webHidden/>
              </w:rPr>
              <w:t>182</w:t>
            </w:r>
            <w:r>
              <w:rPr>
                <w:webHidden/>
              </w:rPr>
              <w:fldChar w:fldCharType="end"/>
            </w:r>
          </w:hyperlink>
        </w:p>
        <w:p w14:paraId="30580B2D" w14:textId="5DD604C3"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75" w:history="1">
            <w:r w:rsidRPr="00393F3E">
              <w:rPr>
                <w:rStyle w:val="-"/>
                <w:lang w:bidi="he-IL"/>
              </w:rPr>
              <w:t>VI.1.2</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Εξοπλισμός</w:t>
            </w:r>
            <w:r>
              <w:rPr>
                <w:webHidden/>
              </w:rPr>
              <w:tab/>
            </w:r>
            <w:r>
              <w:rPr>
                <w:webHidden/>
              </w:rPr>
              <w:fldChar w:fldCharType="begin"/>
            </w:r>
            <w:r>
              <w:rPr>
                <w:webHidden/>
              </w:rPr>
              <w:instrText xml:space="preserve"> PAGEREF _Toc191630175 \h </w:instrText>
            </w:r>
            <w:r>
              <w:rPr>
                <w:webHidden/>
              </w:rPr>
            </w:r>
            <w:r>
              <w:rPr>
                <w:webHidden/>
              </w:rPr>
              <w:fldChar w:fldCharType="separate"/>
            </w:r>
            <w:r w:rsidR="00EA12ED">
              <w:rPr>
                <w:webHidden/>
              </w:rPr>
              <w:t>182</w:t>
            </w:r>
            <w:r>
              <w:rPr>
                <w:webHidden/>
              </w:rPr>
              <w:fldChar w:fldCharType="end"/>
            </w:r>
          </w:hyperlink>
        </w:p>
        <w:p w14:paraId="3CB18ECC" w14:textId="618BB938"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76" w:history="1">
            <w:r w:rsidRPr="00393F3E">
              <w:rPr>
                <w:rStyle w:val="-"/>
                <w:lang w:bidi="he-IL"/>
              </w:rPr>
              <w:t>VI.1.3</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Ανάπτυξη Εφαρμογών</w:t>
            </w:r>
            <w:r>
              <w:rPr>
                <w:webHidden/>
              </w:rPr>
              <w:tab/>
            </w:r>
            <w:r>
              <w:rPr>
                <w:webHidden/>
              </w:rPr>
              <w:fldChar w:fldCharType="begin"/>
            </w:r>
            <w:r>
              <w:rPr>
                <w:webHidden/>
              </w:rPr>
              <w:instrText xml:space="preserve"> PAGEREF _Toc191630176 \h </w:instrText>
            </w:r>
            <w:r>
              <w:rPr>
                <w:webHidden/>
              </w:rPr>
            </w:r>
            <w:r>
              <w:rPr>
                <w:webHidden/>
              </w:rPr>
              <w:fldChar w:fldCharType="separate"/>
            </w:r>
            <w:r w:rsidR="00EA12ED">
              <w:rPr>
                <w:webHidden/>
              </w:rPr>
              <w:t>183</w:t>
            </w:r>
            <w:r>
              <w:rPr>
                <w:webHidden/>
              </w:rPr>
              <w:fldChar w:fldCharType="end"/>
            </w:r>
          </w:hyperlink>
        </w:p>
        <w:p w14:paraId="02BFEC99" w14:textId="5FBE52EF"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77" w:history="1">
            <w:r w:rsidRPr="00393F3E">
              <w:rPr>
                <w:rStyle w:val="-"/>
                <w:lang w:bidi="he-IL"/>
              </w:rPr>
              <w:t>VI.1.4</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Υπηρεσίες</w:t>
            </w:r>
            <w:r>
              <w:rPr>
                <w:webHidden/>
              </w:rPr>
              <w:tab/>
            </w:r>
            <w:r>
              <w:rPr>
                <w:webHidden/>
              </w:rPr>
              <w:fldChar w:fldCharType="begin"/>
            </w:r>
            <w:r>
              <w:rPr>
                <w:webHidden/>
              </w:rPr>
              <w:instrText xml:space="preserve"> PAGEREF _Toc191630177 \h </w:instrText>
            </w:r>
            <w:r>
              <w:rPr>
                <w:webHidden/>
              </w:rPr>
            </w:r>
            <w:r>
              <w:rPr>
                <w:webHidden/>
              </w:rPr>
              <w:fldChar w:fldCharType="separate"/>
            </w:r>
            <w:r w:rsidR="00EA12ED">
              <w:rPr>
                <w:webHidden/>
              </w:rPr>
              <w:t>183</w:t>
            </w:r>
            <w:r>
              <w:rPr>
                <w:webHidden/>
              </w:rPr>
              <w:fldChar w:fldCharType="end"/>
            </w:r>
          </w:hyperlink>
        </w:p>
        <w:p w14:paraId="17E45DCF" w14:textId="122AEDE2"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78" w:history="1">
            <w:r w:rsidRPr="00393F3E">
              <w:rPr>
                <w:rStyle w:val="-"/>
                <w:lang w:bidi="he-IL"/>
              </w:rPr>
              <w:t>VI.1.5</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Άλλες δαπάνες</w:t>
            </w:r>
            <w:r>
              <w:rPr>
                <w:webHidden/>
              </w:rPr>
              <w:tab/>
            </w:r>
            <w:r>
              <w:rPr>
                <w:webHidden/>
              </w:rPr>
              <w:fldChar w:fldCharType="begin"/>
            </w:r>
            <w:r>
              <w:rPr>
                <w:webHidden/>
              </w:rPr>
              <w:instrText xml:space="preserve"> PAGEREF _Toc191630178 \h </w:instrText>
            </w:r>
            <w:r>
              <w:rPr>
                <w:webHidden/>
              </w:rPr>
            </w:r>
            <w:r>
              <w:rPr>
                <w:webHidden/>
              </w:rPr>
              <w:fldChar w:fldCharType="separate"/>
            </w:r>
            <w:r w:rsidR="00EA12ED">
              <w:rPr>
                <w:webHidden/>
              </w:rPr>
              <w:t>184</w:t>
            </w:r>
            <w:r>
              <w:rPr>
                <w:webHidden/>
              </w:rPr>
              <w:fldChar w:fldCharType="end"/>
            </w:r>
          </w:hyperlink>
        </w:p>
        <w:p w14:paraId="2EEF98D5" w14:textId="2A86155B"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79" w:history="1">
            <w:r w:rsidRPr="00393F3E">
              <w:rPr>
                <w:rStyle w:val="-"/>
                <w:lang w:bidi="he-IL"/>
              </w:rPr>
              <w:t>VI.1.6</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Συγκεντρωτικός Πίνακας Οικονομικής Προσφοράς Έργου</w:t>
            </w:r>
            <w:r>
              <w:rPr>
                <w:webHidden/>
              </w:rPr>
              <w:tab/>
            </w:r>
            <w:r>
              <w:rPr>
                <w:webHidden/>
              </w:rPr>
              <w:fldChar w:fldCharType="begin"/>
            </w:r>
            <w:r>
              <w:rPr>
                <w:webHidden/>
              </w:rPr>
              <w:instrText xml:space="preserve"> PAGEREF _Toc191630179 \h </w:instrText>
            </w:r>
            <w:r>
              <w:rPr>
                <w:webHidden/>
              </w:rPr>
            </w:r>
            <w:r>
              <w:rPr>
                <w:webHidden/>
              </w:rPr>
              <w:fldChar w:fldCharType="separate"/>
            </w:r>
            <w:r w:rsidR="00EA12ED">
              <w:rPr>
                <w:webHidden/>
              </w:rPr>
              <w:t>185</w:t>
            </w:r>
            <w:r>
              <w:rPr>
                <w:webHidden/>
              </w:rPr>
              <w:fldChar w:fldCharType="end"/>
            </w:r>
          </w:hyperlink>
        </w:p>
        <w:p w14:paraId="38C6EA90" w14:textId="6B4BF143"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80" w:history="1">
            <w:r w:rsidRPr="00393F3E">
              <w:rPr>
                <w:rStyle w:val="-"/>
                <w:lang w:bidi="he-IL"/>
              </w:rPr>
              <w:t>VI.1.7</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Συγκεντρωτικός Πίνακας Οικονομικής Προσφοράς Συντήρησης</w:t>
            </w:r>
            <w:r>
              <w:rPr>
                <w:webHidden/>
              </w:rPr>
              <w:tab/>
            </w:r>
            <w:r>
              <w:rPr>
                <w:webHidden/>
              </w:rPr>
              <w:fldChar w:fldCharType="begin"/>
            </w:r>
            <w:r>
              <w:rPr>
                <w:webHidden/>
              </w:rPr>
              <w:instrText xml:space="preserve"> PAGEREF _Toc191630180 \h </w:instrText>
            </w:r>
            <w:r>
              <w:rPr>
                <w:webHidden/>
              </w:rPr>
            </w:r>
            <w:r>
              <w:rPr>
                <w:webHidden/>
              </w:rPr>
              <w:fldChar w:fldCharType="separate"/>
            </w:r>
            <w:r w:rsidR="00EA12ED">
              <w:rPr>
                <w:webHidden/>
              </w:rPr>
              <w:t>185</w:t>
            </w:r>
            <w:r>
              <w:rPr>
                <w:webHidden/>
              </w:rPr>
              <w:fldChar w:fldCharType="end"/>
            </w:r>
          </w:hyperlink>
        </w:p>
        <w:p w14:paraId="42215F38" w14:textId="7B3C103E" w:rsidR="00B37EA4" w:rsidRDefault="00B37EA4">
          <w:pPr>
            <w:pStyle w:val="20"/>
            <w:rPr>
              <w:rFonts w:asciiTheme="minorHAnsi" w:eastAsiaTheme="minorEastAsia" w:hAnsiTheme="minorHAnsi" w:cstheme="minorBidi"/>
              <w:smallCaps w:val="0"/>
              <w:kern w:val="2"/>
              <w:sz w:val="24"/>
              <w:szCs w:val="24"/>
              <w:lang w:eastAsia="el-GR"/>
              <w14:ligatures w14:val="standardContextual"/>
            </w:rPr>
          </w:pPr>
          <w:hyperlink w:anchor="_Toc191630181" w:history="1">
            <w:r w:rsidRPr="00393F3E">
              <w:rPr>
                <w:rStyle w:val="-"/>
                <w:lang w:bidi="he-IL"/>
              </w:rPr>
              <w:t>VI.2</w:t>
            </w:r>
            <w:r>
              <w:rPr>
                <w:rFonts w:asciiTheme="minorHAnsi" w:eastAsiaTheme="minorEastAsia" w:hAnsiTheme="minorHAnsi" w:cstheme="minorBidi"/>
                <w:smallCaps w:val="0"/>
                <w:kern w:val="2"/>
                <w:sz w:val="24"/>
                <w:szCs w:val="24"/>
                <w:lang w:eastAsia="el-GR"/>
                <w14:ligatures w14:val="standardContextual"/>
              </w:rPr>
              <w:tab/>
            </w:r>
            <w:r w:rsidRPr="00393F3E">
              <w:rPr>
                <w:rStyle w:val="-"/>
                <w:lang w:bidi="he-IL"/>
              </w:rPr>
              <w:t>Τμήμα 2</w:t>
            </w:r>
            <w:r>
              <w:rPr>
                <w:webHidden/>
              </w:rPr>
              <w:tab/>
            </w:r>
            <w:r>
              <w:rPr>
                <w:webHidden/>
              </w:rPr>
              <w:fldChar w:fldCharType="begin"/>
            </w:r>
            <w:r>
              <w:rPr>
                <w:webHidden/>
              </w:rPr>
              <w:instrText xml:space="preserve"> PAGEREF _Toc191630181 \h </w:instrText>
            </w:r>
            <w:r>
              <w:rPr>
                <w:webHidden/>
              </w:rPr>
            </w:r>
            <w:r>
              <w:rPr>
                <w:webHidden/>
              </w:rPr>
              <w:fldChar w:fldCharType="separate"/>
            </w:r>
            <w:r w:rsidR="00EA12ED">
              <w:rPr>
                <w:webHidden/>
              </w:rPr>
              <w:t>186</w:t>
            </w:r>
            <w:r>
              <w:rPr>
                <w:webHidden/>
              </w:rPr>
              <w:fldChar w:fldCharType="end"/>
            </w:r>
          </w:hyperlink>
        </w:p>
        <w:p w14:paraId="154EB712" w14:textId="4916DBD6"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82" w:history="1">
            <w:r w:rsidRPr="00393F3E">
              <w:rPr>
                <w:rStyle w:val="-"/>
                <w:lang w:bidi="he-IL"/>
              </w:rPr>
              <w:t>VI.2.1</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Λογισμικά Υποδομής</w:t>
            </w:r>
            <w:r>
              <w:rPr>
                <w:webHidden/>
              </w:rPr>
              <w:tab/>
            </w:r>
            <w:r>
              <w:rPr>
                <w:webHidden/>
              </w:rPr>
              <w:fldChar w:fldCharType="begin"/>
            </w:r>
            <w:r>
              <w:rPr>
                <w:webHidden/>
              </w:rPr>
              <w:instrText xml:space="preserve"> PAGEREF _Toc191630182 \h </w:instrText>
            </w:r>
            <w:r>
              <w:rPr>
                <w:webHidden/>
              </w:rPr>
            </w:r>
            <w:r>
              <w:rPr>
                <w:webHidden/>
              </w:rPr>
              <w:fldChar w:fldCharType="separate"/>
            </w:r>
            <w:r w:rsidR="00EA12ED">
              <w:rPr>
                <w:webHidden/>
              </w:rPr>
              <w:t>186</w:t>
            </w:r>
            <w:r>
              <w:rPr>
                <w:webHidden/>
              </w:rPr>
              <w:fldChar w:fldCharType="end"/>
            </w:r>
          </w:hyperlink>
        </w:p>
        <w:p w14:paraId="07D1EB35" w14:textId="4AFAAEB1"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83" w:history="1">
            <w:r w:rsidRPr="00393F3E">
              <w:rPr>
                <w:rStyle w:val="-"/>
                <w:lang w:bidi="he-IL"/>
              </w:rPr>
              <w:t>VI.2.2</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Ανάπτυξη Εφαρμογών</w:t>
            </w:r>
            <w:r>
              <w:rPr>
                <w:webHidden/>
              </w:rPr>
              <w:tab/>
            </w:r>
            <w:r>
              <w:rPr>
                <w:webHidden/>
              </w:rPr>
              <w:fldChar w:fldCharType="begin"/>
            </w:r>
            <w:r>
              <w:rPr>
                <w:webHidden/>
              </w:rPr>
              <w:instrText xml:space="preserve"> PAGEREF _Toc191630183 \h </w:instrText>
            </w:r>
            <w:r>
              <w:rPr>
                <w:webHidden/>
              </w:rPr>
            </w:r>
            <w:r>
              <w:rPr>
                <w:webHidden/>
              </w:rPr>
              <w:fldChar w:fldCharType="separate"/>
            </w:r>
            <w:r w:rsidR="00EA12ED">
              <w:rPr>
                <w:webHidden/>
              </w:rPr>
              <w:t>186</w:t>
            </w:r>
            <w:r>
              <w:rPr>
                <w:webHidden/>
              </w:rPr>
              <w:fldChar w:fldCharType="end"/>
            </w:r>
          </w:hyperlink>
        </w:p>
        <w:p w14:paraId="1B39168A" w14:textId="13EB94A0"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84" w:history="1">
            <w:r w:rsidRPr="00393F3E">
              <w:rPr>
                <w:rStyle w:val="-"/>
                <w:lang w:bidi="he-IL"/>
              </w:rPr>
              <w:t>VI.2.3</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Υπηρεσίες</w:t>
            </w:r>
            <w:r>
              <w:rPr>
                <w:webHidden/>
              </w:rPr>
              <w:tab/>
            </w:r>
            <w:r>
              <w:rPr>
                <w:webHidden/>
              </w:rPr>
              <w:fldChar w:fldCharType="begin"/>
            </w:r>
            <w:r>
              <w:rPr>
                <w:webHidden/>
              </w:rPr>
              <w:instrText xml:space="preserve"> PAGEREF _Toc191630184 \h </w:instrText>
            </w:r>
            <w:r>
              <w:rPr>
                <w:webHidden/>
              </w:rPr>
            </w:r>
            <w:r>
              <w:rPr>
                <w:webHidden/>
              </w:rPr>
              <w:fldChar w:fldCharType="separate"/>
            </w:r>
            <w:r w:rsidR="00EA12ED">
              <w:rPr>
                <w:webHidden/>
              </w:rPr>
              <w:t>187</w:t>
            </w:r>
            <w:r>
              <w:rPr>
                <w:webHidden/>
              </w:rPr>
              <w:fldChar w:fldCharType="end"/>
            </w:r>
          </w:hyperlink>
        </w:p>
        <w:p w14:paraId="78226E24" w14:textId="64B09A81"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85" w:history="1">
            <w:r w:rsidRPr="00393F3E">
              <w:rPr>
                <w:rStyle w:val="-"/>
                <w:lang w:bidi="he-IL"/>
              </w:rPr>
              <w:t>VI.2.4</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Άλλες δαπάνες</w:t>
            </w:r>
            <w:r>
              <w:rPr>
                <w:webHidden/>
              </w:rPr>
              <w:tab/>
            </w:r>
            <w:r>
              <w:rPr>
                <w:webHidden/>
              </w:rPr>
              <w:fldChar w:fldCharType="begin"/>
            </w:r>
            <w:r>
              <w:rPr>
                <w:webHidden/>
              </w:rPr>
              <w:instrText xml:space="preserve"> PAGEREF _Toc191630185 \h </w:instrText>
            </w:r>
            <w:r>
              <w:rPr>
                <w:webHidden/>
              </w:rPr>
            </w:r>
            <w:r>
              <w:rPr>
                <w:webHidden/>
              </w:rPr>
              <w:fldChar w:fldCharType="separate"/>
            </w:r>
            <w:r w:rsidR="00EA12ED">
              <w:rPr>
                <w:webHidden/>
              </w:rPr>
              <w:t>187</w:t>
            </w:r>
            <w:r>
              <w:rPr>
                <w:webHidden/>
              </w:rPr>
              <w:fldChar w:fldCharType="end"/>
            </w:r>
          </w:hyperlink>
        </w:p>
        <w:p w14:paraId="5BE85C41" w14:textId="1623A73E"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86" w:history="1">
            <w:r w:rsidRPr="00393F3E">
              <w:rPr>
                <w:rStyle w:val="-"/>
                <w:lang w:bidi="he-IL"/>
              </w:rPr>
              <w:t>VI.2.5</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Συγκεντ</w:t>
            </w:r>
            <w:r w:rsidRPr="00393F3E">
              <w:rPr>
                <w:rStyle w:val="-"/>
                <w:lang w:bidi="he-IL"/>
              </w:rPr>
              <w:t>ρ</w:t>
            </w:r>
            <w:r w:rsidRPr="00393F3E">
              <w:rPr>
                <w:rStyle w:val="-"/>
                <w:lang w:bidi="he-IL"/>
              </w:rPr>
              <w:t>ωτικός Πίνακας Οικονομικής Προσφοράς Έργου</w:t>
            </w:r>
            <w:r>
              <w:rPr>
                <w:webHidden/>
              </w:rPr>
              <w:tab/>
            </w:r>
            <w:r>
              <w:rPr>
                <w:webHidden/>
              </w:rPr>
              <w:fldChar w:fldCharType="begin"/>
            </w:r>
            <w:r>
              <w:rPr>
                <w:webHidden/>
              </w:rPr>
              <w:instrText xml:space="preserve"> PAGEREF _Toc191630186 \h </w:instrText>
            </w:r>
            <w:r>
              <w:rPr>
                <w:webHidden/>
              </w:rPr>
            </w:r>
            <w:r>
              <w:rPr>
                <w:webHidden/>
              </w:rPr>
              <w:fldChar w:fldCharType="separate"/>
            </w:r>
            <w:r w:rsidR="00EA12ED">
              <w:rPr>
                <w:webHidden/>
              </w:rPr>
              <w:t>188</w:t>
            </w:r>
            <w:r>
              <w:rPr>
                <w:webHidden/>
              </w:rPr>
              <w:fldChar w:fldCharType="end"/>
            </w:r>
          </w:hyperlink>
        </w:p>
        <w:p w14:paraId="7C280925" w14:textId="045D4749"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87" w:history="1">
            <w:r w:rsidRPr="00393F3E">
              <w:rPr>
                <w:rStyle w:val="-"/>
                <w:lang w:bidi="he-IL"/>
              </w:rPr>
              <w:t>VI.2.6</w:t>
            </w:r>
            <w:r>
              <w:rPr>
                <w:rFonts w:asciiTheme="minorHAnsi" w:eastAsiaTheme="minorEastAsia" w:hAnsiTheme="minorHAnsi" w:cstheme="minorBidi"/>
                <w:i w:val="0"/>
                <w:kern w:val="2"/>
                <w:sz w:val="24"/>
                <w:szCs w:val="24"/>
                <w:lang w:val="el-GR" w:eastAsia="el-GR"/>
                <w14:ligatures w14:val="standardContextual"/>
              </w:rPr>
              <w:tab/>
            </w:r>
            <w:r w:rsidRPr="00393F3E">
              <w:rPr>
                <w:rStyle w:val="-"/>
                <w:lang w:bidi="he-IL"/>
              </w:rPr>
              <w:t>Συγκεντρωτικός Πίνακας Οικονομικής Προσφοράς Συντήρησης</w:t>
            </w:r>
            <w:r>
              <w:rPr>
                <w:webHidden/>
              </w:rPr>
              <w:tab/>
            </w:r>
            <w:r>
              <w:rPr>
                <w:webHidden/>
              </w:rPr>
              <w:fldChar w:fldCharType="begin"/>
            </w:r>
            <w:r>
              <w:rPr>
                <w:webHidden/>
              </w:rPr>
              <w:instrText xml:space="preserve"> PAGEREF _Toc191630187 \h </w:instrText>
            </w:r>
            <w:r>
              <w:rPr>
                <w:webHidden/>
              </w:rPr>
            </w:r>
            <w:r>
              <w:rPr>
                <w:webHidden/>
              </w:rPr>
              <w:fldChar w:fldCharType="separate"/>
            </w:r>
            <w:r w:rsidR="00EA12ED">
              <w:rPr>
                <w:webHidden/>
              </w:rPr>
              <w:t>188</w:t>
            </w:r>
            <w:r>
              <w:rPr>
                <w:webHidden/>
              </w:rPr>
              <w:fldChar w:fldCharType="end"/>
            </w:r>
          </w:hyperlink>
        </w:p>
        <w:p w14:paraId="26F3C0FC" w14:textId="39D3B09A" w:rsidR="00B37EA4" w:rsidRDefault="00B37EA4">
          <w:pPr>
            <w:pStyle w:val="10"/>
            <w:rPr>
              <w:rFonts w:asciiTheme="minorHAnsi" w:eastAsiaTheme="minorEastAsia" w:hAnsiTheme="minorHAnsi" w:cstheme="minorBidi"/>
              <w:b w:val="0"/>
              <w:kern w:val="2"/>
              <w:sz w:val="24"/>
              <w:lang w:val="el-GR" w:eastAsia="el-GR"/>
              <w14:ligatures w14:val="standardContextual"/>
            </w:rPr>
          </w:pPr>
          <w:hyperlink w:anchor="_Toc191630188" w:history="1">
            <w:r w:rsidRPr="00393F3E">
              <w:rPr>
                <w:rStyle w:val="-"/>
                <w:lang w:bidi="he-IL"/>
              </w:rPr>
              <w:t>ΠΑΡΑΡΤΗΜΑ VII - Υποδείγματα Εγγυητικών Επιστολών</w:t>
            </w:r>
            <w:r>
              <w:rPr>
                <w:webHidden/>
              </w:rPr>
              <w:tab/>
            </w:r>
            <w:r>
              <w:rPr>
                <w:webHidden/>
              </w:rPr>
              <w:fldChar w:fldCharType="begin"/>
            </w:r>
            <w:r>
              <w:rPr>
                <w:webHidden/>
              </w:rPr>
              <w:instrText xml:space="preserve"> PAGEREF _Toc191630188 \h </w:instrText>
            </w:r>
            <w:r>
              <w:rPr>
                <w:webHidden/>
              </w:rPr>
            </w:r>
            <w:r>
              <w:rPr>
                <w:webHidden/>
              </w:rPr>
              <w:fldChar w:fldCharType="separate"/>
            </w:r>
            <w:r w:rsidR="00EA12ED">
              <w:rPr>
                <w:webHidden/>
              </w:rPr>
              <w:t>189</w:t>
            </w:r>
            <w:r>
              <w:rPr>
                <w:webHidden/>
              </w:rPr>
              <w:fldChar w:fldCharType="end"/>
            </w:r>
          </w:hyperlink>
        </w:p>
        <w:p w14:paraId="703F56CA" w14:textId="4A40D413"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89" w:history="1">
            <w:r w:rsidRPr="00393F3E">
              <w:rPr>
                <w:rStyle w:val="-"/>
                <w:rFonts w:cs="Tahoma"/>
              </w:rPr>
              <w:t>I.</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Εγγυητική Επιστολή Συμμετοχής</w:t>
            </w:r>
            <w:r>
              <w:rPr>
                <w:webHidden/>
              </w:rPr>
              <w:tab/>
            </w:r>
            <w:r>
              <w:rPr>
                <w:webHidden/>
              </w:rPr>
              <w:fldChar w:fldCharType="begin"/>
            </w:r>
            <w:r>
              <w:rPr>
                <w:webHidden/>
              </w:rPr>
              <w:instrText xml:space="preserve"> PAGEREF _Toc191630189 \h </w:instrText>
            </w:r>
            <w:r>
              <w:rPr>
                <w:webHidden/>
              </w:rPr>
            </w:r>
            <w:r>
              <w:rPr>
                <w:webHidden/>
              </w:rPr>
              <w:fldChar w:fldCharType="separate"/>
            </w:r>
            <w:r w:rsidR="00EA12ED">
              <w:rPr>
                <w:webHidden/>
              </w:rPr>
              <w:t>189</w:t>
            </w:r>
            <w:r>
              <w:rPr>
                <w:webHidden/>
              </w:rPr>
              <w:fldChar w:fldCharType="end"/>
            </w:r>
          </w:hyperlink>
        </w:p>
        <w:p w14:paraId="48F17C04" w14:textId="1923AF2A"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90" w:history="1">
            <w:r w:rsidRPr="00393F3E">
              <w:rPr>
                <w:rStyle w:val="-"/>
                <w:rFonts w:cs="Tahoma"/>
              </w:rPr>
              <w:t>II.</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rPr>
              <w:t>Εγγυητική Επιστολή Καλής Εκτέλεσης</w:t>
            </w:r>
            <w:r>
              <w:rPr>
                <w:webHidden/>
              </w:rPr>
              <w:tab/>
            </w:r>
            <w:r>
              <w:rPr>
                <w:webHidden/>
              </w:rPr>
              <w:fldChar w:fldCharType="begin"/>
            </w:r>
            <w:r>
              <w:rPr>
                <w:webHidden/>
              </w:rPr>
              <w:instrText xml:space="preserve"> PAGEREF _Toc191630190 \h </w:instrText>
            </w:r>
            <w:r>
              <w:rPr>
                <w:webHidden/>
              </w:rPr>
            </w:r>
            <w:r>
              <w:rPr>
                <w:webHidden/>
              </w:rPr>
              <w:fldChar w:fldCharType="separate"/>
            </w:r>
            <w:r w:rsidR="00EA12ED">
              <w:rPr>
                <w:webHidden/>
              </w:rPr>
              <w:t>190</w:t>
            </w:r>
            <w:r>
              <w:rPr>
                <w:webHidden/>
              </w:rPr>
              <w:fldChar w:fldCharType="end"/>
            </w:r>
          </w:hyperlink>
        </w:p>
        <w:p w14:paraId="732F905F" w14:textId="6B0B932C"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91" w:history="1">
            <w:r w:rsidRPr="00393F3E">
              <w:rPr>
                <w:rStyle w:val="-"/>
                <w:rFonts w:cs="Tahoma"/>
                <w:lang w:eastAsia="el-GR"/>
              </w:rPr>
              <w:t>III.</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lang w:eastAsia="el-GR"/>
              </w:rPr>
              <w:t>Εγγυητική Επιστολή Προκαταβολής</w:t>
            </w:r>
            <w:r>
              <w:rPr>
                <w:webHidden/>
              </w:rPr>
              <w:tab/>
            </w:r>
            <w:r>
              <w:rPr>
                <w:webHidden/>
              </w:rPr>
              <w:fldChar w:fldCharType="begin"/>
            </w:r>
            <w:r>
              <w:rPr>
                <w:webHidden/>
              </w:rPr>
              <w:instrText xml:space="preserve"> PAGEREF _Toc191630191 \h </w:instrText>
            </w:r>
            <w:r>
              <w:rPr>
                <w:webHidden/>
              </w:rPr>
            </w:r>
            <w:r>
              <w:rPr>
                <w:webHidden/>
              </w:rPr>
              <w:fldChar w:fldCharType="separate"/>
            </w:r>
            <w:r w:rsidR="00EA12ED">
              <w:rPr>
                <w:webHidden/>
              </w:rPr>
              <w:t>191</w:t>
            </w:r>
            <w:r>
              <w:rPr>
                <w:webHidden/>
              </w:rPr>
              <w:fldChar w:fldCharType="end"/>
            </w:r>
          </w:hyperlink>
        </w:p>
        <w:p w14:paraId="02C29470" w14:textId="19E799A9" w:rsidR="00B37EA4" w:rsidRDefault="00B37EA4">
          <w:pPr>
            <w:pStyle w:val="31"/>
            <w:rPr>
              <w:rFonts w:asciiTheme="minorHAnsi" w:eastAsiaTheme="minorEastAsia" w:hAnsiTheme="minorHAnsi" w:cstheme="minorBidi"/>
              <w:i w:val="0"/>
              <w:kern w:val="2"/>
              <w:sz w:val="24"/>
              <w:szCs w:val="24"/>
              <w:lang w:val="el-GR" w:eastAsia="el-GR"/>
              <w14:ligatures w14:val="standardContextual"/>
            </w:rPr>
          </w:pPr>
          <w:hyperlink w:anchor="_Toc191630192" w:history="1">
            <w:r w:rsidRPr="00393F3E">
              <w:rPr>
                <w:rStyle w:val="-"/>
                <w:rFonts w:cs="Tahoma"/>
                <w:lang w:eastAsia="el-GR"/>
              </w:rPr>
              <w:t>IV.</w:t>
            </w:r>
            <w:r>
              <w:rPr>
                <w:rFonts w:asciiTheme="minorHAnsi" w:eastAsiaTheme="minorEastAsia" w:hAnsiTheme="minorHAnsi" w:cstheme="minorBidi"/>
                <w:i w:val="0"/>
                <w:kern w:val="2"/>
                <w:sz w:val="24"/>
                <w:szCs w:val="24"/>
                <w:lang w:val="el-GR" w:eastAsia="el-GR"/>
                <w14:ligatures w14:val="standardContextual"/>
              </w:rPr>
              <w:tab/>
            </w:r>
            <w:r w:rsidRPr="00393F3E">
              <w:rPr>
                <w:rStyle w:val="-"/>
                <w:rFonts w:cs="Tahoma"/>
                <w:lang w:eastAsia="el-GR"/>
              </w:rPr>
              <w:t>Εγγυητική Επιστολή Καλής Λειτουργίας</w:t>
            </w:r>
            <w:r>
              <w:rPr>
                <w:webHidden/>
              </w:rPr>
              <w:tab/>
            </w:r>
            <w:r>
              <w:rPr>
                <w:webHidden/>
              </w:rPr>
              <w:fldChar w:fldCharType="begin"/>
            </w:r>
            <w:r>
              <w:rPr>
                <w:webHidden/>
              </w:rPr>
              <w:instrText xml:space="preserve"> PAGEREF _Toc191630192 \h </w:instrText>
            </w:r>
            <w:r>
              <w:rPr>
                <w:webHidden/>
              </w:rPr>
            </w:r>
            <w:r>
              <w:rPr>
                <w:webHidden/>
              </w:rPr>
              <w:fldChar w:fldCharType="separate"/>
            </w:r>
            <w:r w:rsidR="00EA12ED">
              <w:rPr>
                <w:webHidden/>
              </w:rPr>
              <w:t>192</w:t>
            </w:r>
            <w:r>
              <w:rPr>
                <w:webHidden/>
              </w:rPr>
              <w:fldChar w:fldCharType="end"/>
            </w:r>
          </w:hyperlink>
        </w:p>
        <w:p w14:paraId="7DC52CFA" w14:textId="163E70BB" w:rsidR="00B37EA4" w:rsidRDefault="00B37EA4">
          <w:pPr>
            <w:pStyle w:val="10"/>
            <w:rPr>
              <w:rFonts w:asciiTheme="minorHAnsi" w:eastAsiaTheme="minorEastAsia" w:hAnsiTheme="minorHAnsi" w:cstheme="minorBidi"/>
              <w:b w:val="0"/>
              <w:kern w:val="2"/>
              <w:sz w:val="24"/>
              <w:lang w:val="el-GR" w:eastAsia="el-GR"/>
              <w14:ligatures w14:val="standardContextual"/>
            </w:rPr>
          </w:pPr>
          <w:hyperlink w:anchor="_Toc191630193" w:history="1">
            <w:r w:rsidRPr="00393F3E">
              <w:rPr>
                <w:rStyle w:val="-"/>
                <w:lang w:bidi="he-IL"/>
              </w:rPr>
              <w:t>ΠΑΡΑΡΤΗΜΑ VIII - Ενημέρωση για την Επεξεργασία προσωπικών δεδομένων</w:t>
            </w:r>
            <w:r>
              <w:rPr>
                <w:webHidden/>
              </w:rPr>
              <w:tab/>
            </w:r>
            <w:r>
              <w:rPr>
                <w:webHidden/>
              </w:rPr>
              <w:fldChar w:fldCharType="begin"/>
            </w:r>
            <w:r>
              <w:rPr>
                <w:webHidden/>
              </w:rPr>
              <w:instrText xml:space="preserve"> PAGEREF _Toc191630193 \h </w:instrText>
            </w:r>
            <w:r>
              <w:rPr>
                <w:webHidden/>
              </w:rPr>
            </w:r>
            <w:r>
              <w:rPr>
                <w:webHidden/>
              </w:rPr>
              <w:fldChar w:fldCharType="separate"/>
            </w:r>
            <w:r w:rsidR="00EA12ED">
              <w:rPr>
                <w:webHidden/>
              </w:rPr>
              <w:t>193</w:t>
            </w:r>
            <w:r>
              <w:rPr>
                <w:webHidden/>
              </w:rPr>
              <w:fldChar w:fldCharType="end"/>
            </w:r>
          </w:hyperlink>
        </w:p>
        <w:p w14:paraId="105B7E0B" w14:textId="2519470D" w:rsidR="00B37EA4" w:rsidRDefault="00B37EA4">
          <w:pPr>
            <w:pStyle w:val="10"/>
            <w:rPr>
              <w:rFonts w:asciiTheme="minorHAnsi" w:eastAsiaTheme="minorEastAsia" w:hAnsiTheme="minorHAnsi" w:cstheme="minorBidi"/>
              <w:b w:val="0"/>
              <w:kern w:val="2"/>
              <w:sz w:val="24"/>
              <w:lang w:val="el-GR" w:eastAsia="el-GR"/>
              <w14:ligatures w14:val="standardContextual"/>
            </w:rPr>
          </w:pPr>
          <w:hyperlink w:anchor="_Toc191630194" w:history="1">
            <w:r w:rsidRPr="00393F3E">
              <w:rPr>
                <w:rStyle w:val="-"/>
                <w:lang w:bidi="he-IL"/>
              </w:rPr>
              <w:t>ΠΑΡΑΡΤΗΜΑ IX - Ρήτρα Ακεραιότητας</w:t>
            </w:r>
            <w:r>
              <w:rPr>
                <w:webHidden/>
              </w:rPr>
              <w:tab/>
            </w:r>
            <w:r>
              <w:rPr>
                <w:webHidden/>
              </w:rPr>
              <w:fldChar w:fldCharType="begin"/>
            </w:r>
            <w:r>
              <w:rPr>
                <w:webHidden/>
              </w:rPr>
              <w:instrText xml:space="preserve"> PAGEREF _Toc191630194 \h </w:instrText>
            </w:r>
            <w:r>
              <w:rPr>
                <w:webHidden/>
              </w:rPr>
            </w:r>
            <w:r>
              <w:rPr>
                <w:webHidden/>
              </w:rPr>
              <w:fldChar w:fldCharType="separate"/>
            </w:r>
            <w:r w:rsidR="00EA12ED">
              <w:rPr>
                <w:webHidden/>
              </w:rPr>
              <w:t>194</w:t>
            </w:r>
            <w:r>
              <w:rPr>
                <w:webHidden/>
              </w:rPr>
              <w:fldChar w:fldCharType="end"/>
            </w:r>
          </w:hyperlink>
        </w:p>
        <w:p w14:paraId="20FF22EC" w14:textId="608AB4F9" w:rsidR="00B37EA4" w:rsidRDefault="00B37EA4">
          <w:pPr>
            <w:pStyle w:val="10"/>
            <w:rPr>
              <w:rFonts w:asciiTheme="minorHAnsi" w:eastAsiaTheme="minorEastAsia" w:hAnsiTheme="minorHAnsi" w:cstheme="minorBidi"/>
              <w:b w:val="0"/>
              <w:kern w:val="2"/>
              <w:sz w:val="24"/>
              <w:lang w:val="el-GR" w:eastAsia="el-GR"/>
              <w14:ligatures w14:val="standardContextual"/>
            </w:rPr>
          </w:pPr>
          <w:hyperlink w:anchor="_Toc191630195" w:history="1">
            <w:r w:rsidRPr="00393F3E">
              <w:rPr>
                <w:rStyle w:val="-"/>
                <w:lang w:bidi="he-IL"/>
              </w:rPr>
              <w:t>ΠΑΡΑΡΤΗΜΑ X - Άλλες Δηλώσεις</w:t>
            </w:r>
            <w:r>
              <w:rPr>
                <w:webHidden/>
              </w:rPr>
              <w:tab/>
            </w:r>
            <w:r>
              <w:rPr>
                <w:webHidden/>
              </w:rPr>
              <w:fldChar w:fldCharType="begin"/>
            </w:r>
            <w:r>
              <w:rPr>
                <w:webHidden/>
              </w:rPr>
              <w:instrText xml:space="preserve"> PAGEREF _Toc191630195 \h </w:instrText>
            </w:r>
            <w:r>
              <w:rPr>
                <w:webHidden/>
              </w:rPr>
            </w:r>
            <w:r>
              <w:rPr>
                <w:webHidden/>
              </w:rPr>
              <w:fldChar w:fldCharType="separate"/>
            </w:r>
            <w:r w:rsidR="00EA12ED">
              <w:rPr>
                <w:webHidden/>
              </w:rPr>
              <w:t>196</w:t>
            </w:r>
            <w:r>
              <w:rPr>
                <w:webHidden/>
              </w:rPr>
              <w:fldChar w:fldCharType="end"/>
            </w:r>
          </w:hyperlink>
        </w:p>
        <w:p w14:paraId="76EB70AD" w14:textId="6F55BFE6" w:rsidR="00B37EA4" w:rsidRDefault="00B37EA4">
          <w:pPr>
            <w:pStyle w:val="10"/>
            <w:rPr>
              <w:rFonts w:asciiTheme="minorHAnsi" w:eastAsiaTheme="minorEastAsia" w:hAnsiTheme="minorHAnsi" w:cstheme="minorBidi"/>
              <w:b w:val="0"/>
              <w:kern w:val="2"/>
              <w:sz w:val="24"/>
              <w:lang w:val="el-GR" w:eastAsia="el-GR"/>
              <w14:ligatures w14:val="standardContextual"/>
            </w:rPr>
          </w:pPr>
          <w:hyperlink w:anchor="_Toc191630196" w:history="1">
            <w:r w:rsidRPr="00393F3E">
              <w:rPr>
                <w:rStyle w:val="-"/>
                <w:lang w:bidi="he-IL"/>
              </w:rPr>
              <w:t>ΠΑΡΑΡΤΗΜΑ XI - Πληροφορίες για υφιστάμενες προγραμματιστικές Επαφές – Τμήμα 1</w:t>
            </w:r>
            <w:r>
              <w:rPr>
                <w:webHidden/>
              </w:rPr>
              <w:tab/>
            </w:r>
            <w:r>
              <w:rPr>
                <w:webHidden/>
              </w:rPr>
              <w:fldChar w:fldCharType="begin"/>
            </w:r>
            <w:r>
              <w:rPr>
                <w:webHidden/>
              </w:rPr>
              <w:instrText xml:space="preserve"> PAGEREF _Toc191630196 \h </w:instrText>
            </w:r>
            <w:r>
              <w:rPr>
                <w:webHidden/>
              </w:rPr>
            </w:r>
            <w:r>
              <w:rPr>
                <w:webHidden/>
              </w:rPr>
              <w:fldChar w:fldCharType="separate"/>
            </w:r>
            <w:r w:rsidR="00EA12ED">
              <w:rPr>
                <w:webHidden/>
              </w:rPr>
              <w:t>197</w:t>
            </w:r>
            <w:r>
              <w:rPr>
                <w:webHidden/>
              </w:rPr>
              <w:fldChar w:fldCharType="end"/>
            </w:r>
          </w:hyperlink>
        </w:p>
        <w:p w14:paraId="41376421" w14:textId="414E9ED9" w:rsidR="00363A3C" w:rsidRPr="00702720" w:rsidRDefault="00363A3C">
          <w:pPr>
            <w:rPr>
              <w:rFonts w:cs="Tahoma"/>
            </w:rPr>
          </w:pPr>
          <w:r w:rsidRPr="00702720">
            <w:rPr>
              <w:rFonts w:cs="Tahoma"/>
              <w:b/>
              <w:bCs/>
              <w:noProof/>
            </w:rPr>
            <w:fldChar w:fldCharType="end"/>
          </w:r>
        </w:p>
      </w:sdtContent>
    </w:sdt>
    <w:p w14:paraId="7CA98E61" w14:textId="464C4897" w:rsidR="00F661A1" w:rsidRPr="00702720" w:rsidRDefault="00F661A1" w:rsidP="00952511">
      <w:pPr>
        <w:pStyle w:val="31"/>
        <w:rPr>
          <w:rFonts w:cs="Tahoma"/>
        </w:rPr>
      </w:pPr>
    </w:p>
    <w:p w14:paraId="0FC81D59" w14:textId="77777777" w:rsidR="00F661A1" w:rsidRPr="00702720" w:rsidRDefault="00F661A1" w:rsidP="00A935CF">
      <w:pPr>
        <w:rPr>
          <w:rFonts w:eastAsia="MS Mincho" w:cs="Tahoma"/>
          <w:lang w:val="en-US" w:eastAsia="el-GR"/>
        </w:rPr>
        <w:sectPr w:rsidR="00F661A1" w:rsidRPr="00702720" w:rsidSect="00FA6374">
          <w:footerReference w:type="default" r:id="rId16"/>
          <w:headerReference w:type="first" r:id="rId17"/>
          <w:pgSz w:w="11906" w:h="16838" w:code="9"/>
          <w:pgMar w:top="1138" w:right="1138" w:bottom="994" w:left="1138" w:header="288" w:footer="0" w:gutter="0"/>
          <w:cols w:space="720"/>
          <w:titlePg/>
          <w:docGrid w:linePitch="360"/>
        </w:sectPr>
      </w:pPr>
    </w:p>
    <w:p w14:paraId="0B1A876C" w14:textId="349356EA" w:rsidR="00F661A1" w:rsidRPr="00702720" w:rsidRDefault="00F661A1" w:rsidP="00007943">
      <w:pPr>
        <w:pStyle w:val="1"/>
        <w:numPr>
          <w:ilvl w:val="0"/>
          <w:numId w:val="3"/>
        </w:numPr>
        <w:rPr>
          <w:rFonts w:cs="Tahoma"/>
        </w:rPr>
      </w:pPr>
      <w:bookmarkStart w:id="18" w:name="_Toc83829682"/>
      <w:bookmarkStart w:id="19" w:name="_Toc83829792"/>
      <w:bookmarkStart w:id="20" w:name="_Toc83928501"/>
      <w:bookmarkStart w:id="21" w:name="_Toc105346360"/>
      <w:bookmarkStart w:id="22" w:name="_Toc191630035"/>
      <w:r w:rsidRPr="00702720">
        <w:rPr>
          <w:rFonts w:cs="Tahoma"/>
        </w:rPr>
        <w:lastRenderedPageBreak/>
        <w:t xml:space="preserve">ΑΝΑΘΕΤΟΥΣΑ ΑΡΧΗ ΚΑΙ ΑΝΤΙΚΕΙΜΕΝΟ </w:t>
      </w:r>
      <w:bookmarkEnd w:id="18"/>
      <w:bookmarkEnd w:id="19"/>
      <w:bookmarkEnd w:id="20"/>
      <w:bookmarkEnd w:id="21"/>
      <w:r w:rsidR="00972E9E" w:rsidRPr="00702720">
        <w:rPr>
          <w:rFonts w:cs="Tahoma"/>
        </w:rPr>
        <w:t>ΣΥΜΒΑΣΗΣ</w:t>
      </w:r>
      <w:bookmarkEnd w:id="22"/>
      <w:r w:rsidR="008A261F" w:rsidRPr="00702720">
        <w:rPr>
          <w:rFonts w:cs="Tahoma"/>
        </w:rPr>
        <w:t xml:space="preserve">  </w:t>
      </w:r>
    </w:p>
    <w:p w14:paraId="13C9F488" w14:textId="77777777" w:rsidR="00F661A1" w:rsidRPr="00702720" w:rsidRDefault="00F661A1" w:rsidP="00972E9E">
      <w:pPr>
        <w:pStyle w:val="2"/>
        <w:rPr>
          <w:rFonts w:cs="Tahoma"/>
        </w:rPr>
      </w:pPr>
      <w:bookmarkStart w:id="23" w:name="_Ref63424778"/>
      <w:bookmarkStart w:id="24" w:name="_Toc83829683"/>
      <w:bookmarkStart w:id="25" w:name="_Toc83829793"/>
      <w:bookmarkStart w:id="26" w:name="_Toc83928502"/>
      <w:bookmarkStart w:id="27" w:name="_Toc105346361"/>
      <w:bookmarkStart w:id="28" w:name="_Toc191630036"/>
      <w:r w:rsidRPr="00702720">
        <w:rPr>
          <w:rFonts w:cs="Tahoma"/>
        </w:rPr>
        <w:t>Στοιχεία Αναθέτουσας Αρχής</w:t>
      </w:r>
      <w:bookmarkEnd w:id="23"/>
      <w:bookmarkEnd w:id="24"/>
      <w:bookmarkEnd w:id="25"/>
      <w:bookmarkEnd w:id="26"/>
      <w:bookmarkEnd w:id="27"/>
      <w:bookmarkEnd w:id="28"/>
    </w:p>
    <w:tbl>
      <w:tblPr>
        <w:tblW w:w="0" w:type="auto"/>
        <w:tblInd w:w="108" w:type="dxa"/>
        <w:tblLayout w:type="fixed"/>
        <w:tblLook w:val="0000" w:firstRow="0" w:lastRow="0" w:firstColumn="0" w:lastColumn="0" w:noHBand="0" w:noVBand="0"/>
      </w:tblPr>
      <w:tblGrid>
        <w:gridCol w:w="5245"/>
        <w:gridCol w:w="4129"/>
      </w:tblGrid>
      <w:tr w:rsidR="005E2CDC" w:rsidRPr="00702720" w14:paraId="3F1D0F35" w14:textId="77777777">
        <w:tc>
          <w:tcPr>
            <w:tcW w:w="5245" w:type="dxa"/>
            <w:tcBorders>
              <w:top w:val="single" w:sz="4" w:space="0" w:color="000000"/>
              <w:left w:val="single" w:sz="4" w:space="0" w:color="000000"/>
              <w:bottom w:val="single" w:sz="4" w:space="0" w:color="000000"/>
            </w:tcBorders>
            <w:shd w:val="clear" w:color="auto" w:fill="auto"/>
          </w:tcPr>
          <w:p w14:paraId="120D0D82" w14:textId="77777777" w:rsidR="005E2CDC" w:rsidRPr="00702720" w:rsidRDefault="005E2CDC">
            <w:pPr>
              <w:rPr>
                <w:rFonts w:cs="Tahoma"/>
              </w:rPr>
            </w:pPr>
            <w:r w:rsidRPr="00702720">
              <w:rPr>
                <w:rFonts w:cs="Tahoma"/>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CBEBAD" w14:textId="77777777" w:rsidR="005E2CDC" w:rsidRPr="00702720" w:rsidRDefault="005E2CDC">
            <w:pPr>
              <w:snapToGrid w:val="0"/>
              <w:rPr>
                <w:rFonts w:cs="Tahoma"/>
              </w:rPr>
            </w:pPr>
            <w:r w:rsidRPr="00702720">
              <w:rPr>
                <w:rFonts w:cs="Tahoma"/>
              </w:rPr>
              <w:t xml:space="preserve">ΚΟΙΝΩΝΙΑ ΤΗΣ ΠΛΗΡΟΦΟΡΙΑΣ </w:t>
            </w:r>
            <w:r w:rsidRPr="00702720">
              <w:rPr>
                <w:rFonts w:cs="Tahoma"/>
                <w:lang w:val="en-US"/>
              </w:rPr>
              <w:t>M</w:t>
            </w:r>
            <w:r w:rsidRPr="00702720">
              <w:rPr>
                <w:rFonts w:cs="Tahoma"/>
              </w:rPr>
              <w:t>.Α.Ε.</w:t>
            </w:r>
          </w:p>
        </w:tc>
      </w:tr>
      <w:tr w:rsidR="005E2CDC" w:rsidRPr="00702720" w14:paraId="49D27B35" w14:textId="77777777">
        <w:tc>
          <w:tcPr>
            <w:tcW w:w="5245" w:type="dxa"/>
            <w:tcBorders>
              <w:top w:val="single" w:sz="4" w:space="0" w:color="000000"/>
              <w:left w:val="single" w:sz="4" w:space="0" w:color="000000"/>
              <w:bottom w:val="single" w:sz="4" w:space="0" w:color="000000"/>
            </w:tcBorders>
            <w:shd w:val="clear" w:color="auto" w:fill="auto"/>
          </w:tcPr>
          <w:p w14:paraId="58DD4968" w14:textId="77777777" w:rsidR="005E2CDC" w:rsidRPr="00702720" w:rsidRDefault="005E2CDC">
            <w:pPr>
              <w:rPr>
                <w:rFonts w:cs="Tahoma"/>
              </w:rPr>
            </w:pPr>
            <w:r w:rsidRPr="00702720">
              <w:rPr>
                <w:rFonts w:cs="Tahoma"/>
              </w:rPr>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C55FCDD" w14:textId="77777777" w:rsidR="005E2CDC" w:rsidRPr="00702720" w:rsidRDefault="005E2CDC">
            <w:pPr>
              <w:snapToGrid w:val="0"/>
              <w:rPr>
                <w:rFonts w:cs="Tahoma"/>
              </w:rPr>
            </w:pPr>
            <w:r w:rsidRPr="00702720">
              <w:rPr>
                <w:rFonts w:cs="Tahoma"/>
              </w:rPr>
              <w:t>999983307</w:t>
            </w:r>
          </w:p>
        </w:tc>
      </w:tr>
      <w:tr w:rsidR="005E2CDC" w:rsidRPr="00702720" w14:paraId="1C698819" w14:textId="77777777">
        <w:tc>
          <w:tcPr>
            <w:tcW w:w="5245" w:type="dxa"/>
            <w:tcBorders>
              <w:top w:val="single" w:sz="4" w:space="0" w:color="000000"/>
              <w:left w:val="single" w:sz="4" w:space="0" w:color="000000"/>
              <w:bottom w:val="single" w:sz="4" w:space="0" w:color="000000"/>
            </w:tcBorders>
            <w:shd w:val="clear" w:color="auto" w:fill="auto"/>
          </w:tcPr>
          <w:p w14:paraId="2ACD80B0" w14:textId="63F2BC4D" w:rsidR="005E2CDC" w:rsidRPr="00702720" w:rsidRDefault="005E2CDC">
            <w:pPr>
              <w:rPr>
                <w:rFonts w:cs="Tahoma"/>
              </w:rPr>
            </w:pPr>
            <w:r w:rsidRPr="00702720">
              <w:rPr>
                <w:rFonts w:cs="Tahoma"/>
              </w:rPr>
              <w:t>Κωδικός</w:t>
            </w:r>
            <w:r w:rsidR="00E21B43" w:rsidRPr="00702720">
              <w:rPr>
                <w:rFonts w:cs="Tahoma"/>
              </w:rPr>
              <w:t xml:space="preserve"> Αναθέτουσας Αρχής για την </w:t>
            </w:r>
            <w:r w:rsidRPr="00702720">
              <w:rPr>
                <w:rFonts w:cs="Tahoma"/>
              </w:rPr>
              <w:t xml:space="preserve"> Ηλεκτρονική Τιμολόγηση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8CEB103" w14:textId="604AD09C" w:rsidR="005E2CDC" w:rsidRPr="00702720" w:rsidRDefault="005E2CDC">
            <w:pPr>
              <w:snapToGrid w:val="0"/>
              <w:rPr>
                <w:rFonts w:cs="Tahoma"/>
              </w:rPr>
            </w:pPr>
            <w:r w:rsidRPr="00702720">
              <w:rPr>
                <w:rFonts w:cs="Tahoma"/>
              </w:rPr>
              <w:t>1053.E00553.000</w:t>
            </w:r>
            <w:r w:rsidR="00DB3299">
              <w:rPr>
                <w:rFonts w:cs="Tahoma"/>
              </w:rPr>
              <w:t>1</w:t>
            </w:r>
          </w:p>
        </w:tc>
      </w:tr>
      <w:tr w:rsidR="005E2CDC" w:rsidRPr="00702720" w14:paraId="5AB69CFD" w14:textId="77777777">
        <w:tc>
          <w:tcPr>
            <w:tcW w:w="5245" w:type="dxa"/>
            <w:tcBorders>
              <w:top w:val="single" w:sz="4" w:space="0" w:color="000000"/>
              <w:left w:val="single" w:sz="4" w:space="0" w:color="000000"/>
              <w:bottom w:val="single" w:sz="4" w:space="0" w:color="000000"/>
            </w:tcBorders>
            <w:shd w:val="clear" w:color="auto" w:fill="auto"/>
          </w:tcPr>
          <w:p w14:paraId="1796EFEA" w14:textId="77777777" w:rsidR="005E2CDC" w:rsidRPr="00702720" w:rsidRDefault="005E2CDC">
            <w:pPr>
              <w:rPr>
                <w:rFonts w:cs="Tahoma"/>
              </w:rPr>
            </w:pPr>
            <w:r w:rsidRPr="00702720">
              <w:rPr>
                <w:rFonts w:cs="Tahoma"/>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7EACC4" w14:textId="77777777" w:rsidR="005E2CDC" w:rsidRPr="00702720" w:rsidRDefault="005E2CDC">
            <w:pPr>
              <w:snapToGrid w:val="0"/>
              <w:rPr>
                <w:rFonts w:cs="Tahoma"/>
              </w:rPr>
            </w:pPr>
            <w:proofErr w:type="spellStart"/>
            <w:r w:rsidRPr="00702720">
              <w:rPr>
                <w:rFonts w:cs="Tahoma"/>
              </w:rPr>
              <w:t>Λεωφ</w:t>
            </w:r>
            <w:proofErr w:type="spellEnd"/>
            <w:r w:rsidRPr="00702720">
              <w:rPr>
                <w:rFonts w:cs="Tahoma"/>
              </w:rPr>
              <w:t>. Συγγρού 194</w:t>
            </w:r>
          </w:p>
        </w:tc>
      </w:tr>
      <w:tr w:rsidR="005E2CDC" w:rsidRPr="00702720" w14:paraId="728FCBB9" w14:textId="77777777">
        <w:tc>
          <w:tcPr>
            <w:tcW w:w="5245" w:type="dxa"/>
            <w:tcBorders>
              <w:top w:val="single" w:sz="4" w:space="0" w:color="000000"/>
              <w:left w:val="single" w:sz="4" w:space="0" w:color="000000"/>
              <w:bottom w:val="single" w:sz="4" w:space="0" w:color="000000"/>
            </w:tcBorders>
            <w:shd w:val="clear" w:color="auto" w:fill="auto"/>
          </w:tcPr>
          <w:p w14:paraId="2AB1822F" w14:textId="77777777" w:rsidR="005E2CDC" w:rsidRPr="00702720" w:rsidRDefault="005E2CDC">
            <w:pPr>
              <w:rPr>
                <w:rFonts w:cs="Tahoma"/>
              </w:rPr>
            </w:pPr>
            <w:r w:rsidRPr="00702720">
              <w:rPr>
                <w:rFonts w:cs="Tahoma"/>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6DC0A9B" w14:textId="77777777" w:rsidR="005E2CDC" w:rsidRPr="00702720" w:rsidRDefault="005E2CDC">
            <w:pPr>
              <w:snapToGrid w:val="0"/>
              <w:rPr>
                <w:rFonts w:cs="Tahoma"/>
              </w:rPr>
            </w:pPr>
            <w:r w:rsidRPr="00702720">
              <w:rPr>
                <w:rFonts w:cs="Tahoma"/>
              </w:rPr>
              <w:t>Καλλιθέα</w:t>
            </w:r>
          </w:p>
        </w:tc>
      </w:tr>
      <w:tr w:rsidR="005E2CDC" w:rsidRPr="00702720" w14:paraId="66BEFE80" w14:textId="77777777">
        <w:tc>
          <w:tcPr>
            <w:tcW w:w="5245" w:type="dxa"/>
            <w:tcBorders>
              <w:top w:val="single" w:sz="4" w:space="0" w:color="000000"/>
              <w:left w:val="single" w:sz="4" w:space="0" w:color="000000"/>
              <w:bottom w:val="single" w:sz="4" w:space="0" w:color="000000"/>
            </w:tcBorders>
            <w:shd w:val="clear" w:color="auto" w:fill="auto"/>
          </w:tcPr>
          <w:p w14:paraId="11877C4F" w14:textId="77777777" w:rsidR="005E2CDC" w:rsidRPr="00702720" w:rsidRDefault="005E2CDC">
            <w:pPr>
              <w:rPr>
                <w:rFonts w:cs="Tahoma"/>
              </w:rPr>
            </w:pPr>
            <w:r w:rsidRPr="00702720">
              <w:rPr>
                <w:rFonts w:cs="Tahoma"/>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5B89F2B" w14:textId="77777777" w:rsidR="005E2CDC" w:rsidRPr="00702720" w:rsidRDefault="005E2CDC">
            <w:pPr>
              <w:snapToGrid w:val="0"/>
              <w:rPr>
                <w:rFonts w:cs="Tahoma"/>
              </w:rPr>
            </w:pPr>
            <w:r w:rsidRPr="00702720">
              <w:rPr>
                <w:rFonts w:cs="Tahoma"/>
              </w:rPr>
              <w:t>176 71</w:t>
            </w:r>
          </w:p>
        </w:tc>
      </w:tr>
      <w:tr w:rsidR="005E2CDC" w:rsidRPr="00702720" w14:paraId="4FF7F8B7" w14:textId="77777777">
        <w:tc>
          <w:tcPr>
            <w:tcW w:w="5245" w:type="dxa"/>
            <w:tcBorders>
              <w:top w:val="single" w:sz="4" w:space="0" w:color="000000"/>
              <w:left w:val="single" w:sz="4" w:space="0" w:color="000000"/>
              <w:bottom w:val="single" w:sz="4" w:space="0" w:color="000000"/>
            </w:tcBorders>
            <w:shd w:val="clear" w:color="auto" w:fill="auto"/>
          </w:tcPr>
          <w:p w14:paraId="48365216" w14:textId="77777777" w:rsidR="005E2CDC" w:rsidRPr="00702720" w:rsidRDefault="005E2CDC">
            <w:pPr>
              <w:rPr>
                <w:rFonts w:cs="Tahoma"/>
              </w:rPr>
            </w:pPr>
            <w:r w:rsidRPr="00702720">
              <w:rPr>
                <w:rFonts w:cs="Tahoma"/>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6F7EACF" w14:textId="77777777" w:rsidR="005E2CDC" w:rsidRPr="00702720" w:rsidRDefault="005E2CDC">
            <w:pPr>
              <w:snapToGrid w:val="0"/>
              <w:rPr>
                <w:rFonts w:cs="Tahoma"/>
              </w:rPr>
            </w:pPr>
            <w:r w:rsidRPr="00702720">
              <w:rPr>
                <w:rFonts w:cs="Tahoma"/>
              </w:rPr>
              <w:t>ΕΛΛΑΔΑ</w:t>
            </w:r>
          </w:p>
        </w:tc>
      </w:tr>
      <w:tr w:rsidR="005E2CDC" w:rsidRPr="00702720" w14:paraId="134570F3" w14:textId="77777777">
        <w:tc>
          <w:tcPr>
            <w:tcW w:w="5245" w:type="dxa"/>
            <w:tcBorders>
              <w:top w:val="single" w:sz="4" w:space="0" w:color="000000"/>
              <w:left w:val="single" w:sz="4" w:space="0" w:color="000000"/>
              <w:bottom w:val="single" w:sz="4" w:space="0" w:color="000000"/>
            </w:tcBorders>
            <w:shd w:val="clear" w:color="auto" w:fill="auto"/>
          </w:tcPr>
          <w:p w14:paraId="770D656F" w14:textId="77777777" w:rsidR="005E2CDC" w:rsidRPr="00702720" w:rsidRDefault="005E2CDC">
            <w:pPr>
              <w:rPr>
                <w:rFonts w:cs="Tahoma"/>
              </w:rPr>
            </w:pPr>
            <w:r w:rsidRPr="00702720">
              <w:rPr>
                <w:rFonts w:cs="Tahoma"/>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7F9552C" w14:textId="77777777" w:rsidR="005E2CDC" w:rsidRPr="00702720" w:rsidRDefault="005E2CDC">
            <w:pPr>
              <w:snapToGrid w:val="0"/>
              <w:rPr>
                <w:rFonts w:cs="Tahoma"/>
                <w:lang w:val="de-DE"/>
              </w:rPr>
            </w:pPr>
            <w:r w:rsidRPr="00702720">
              <w:rPr>
                <w:rFonts w:cs="Tahoma"/>
              </w:rPr>
              <w:t>GR 300</w:t>
            </w:r>
          </w:p>
        </w:tc>
      </w:tr>
      <w:tr w:rsidR="005E2CDC" w:rsidRPr="00702720" w14:paraId="34FBA33C" w14:textId="77777777">
        <w:tc>
          <w:tcPr>
            <w:tcW w:w="5245" w:type="dxa"/>
            <w:tcBorders>
              <w:top w:val="single" w:sz="4" w:space="0" w:color="000000"/>
              <w:left w:val="single" w:sz="4" w:space="0" w:color="000000"/>
              <w:bottom w:val="single" w:sz="4" w:space="0" w:color="000000"/>
            </w:tcBorders>
            <w:shd w:val="clear" w:color="auto" w:fill="auto"/>
          </w:tcPr>
          <w:p w14:paraId="6A0AC655" w14:textId="77777777" w:rsidR="005E2CDC" w:rsidRPr="00702720" w:rsidRDefault="005E2CDC">
            <w:pPr>
              <w:rPr>
                <w:rFonts w:cs="Tahoma"/>
              </w:rPr>
            </w:pPr>
            <w:r w:rsidRPr="00702720">
              <w:rPr>
                <w:rFonts w:cs="Tahoma"/>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67A397" w14:textId="77777777" w:rsidR="005E2CDC" w:rsidRPr="00702720" w:rsidRDefault="005E2CDC">
            <w:pPr>
              <w:snapToGrid w:val="0"/>
              <w:rPr>
                <w:rFonts w:cs="Tahoma"/>
              </w:rPr>
            </w:pPr>
            <w:r w:rsidRPr="00702720">
              <w:rPr>
                <w:rFonts w:cs="Tahoma"/>
              </w:rPr>
              <w:t>213 1300700</w:t>
            </w:r>
          </w:p>
        </w:tc>
      </w:tr>
      <w:tr w:rsidR="005E2CDC" w:rsidRPr="00702720" w14:paraId="53184CF1" w14:textId="77777777">
        <w:tc>
          <w:tcPr>
            <w:tcW w:w="5245" w:type="dxa"/>
            <w:tcBorders>
              <w:top w:val="single" w:sz="4" w:space="0" w:color="000000"/>
              <w:left w:val="single" w:sz="4" w:space="0" w:color="000000"/>
              <w:bottom w:val="single" w:sz="4" w:space="0" w:color="000000"/>
            </w:tcBorders>
            <w:shd w:val="clear" w:color="auto" w:fill="auto"/>
          </w:tcPr>
          <w:p w14:paraId="34B2044C" w14:textId="77777777" w:rsidR="005E2CDC" w:rsidRPr="00702720" w:rsidRDefault="005E2CDC">
            <w:pPr>
              <w:rPr>
                <w:rFonts w:cs="Tahoma"/>
              </w:rPr>
            </w:pPr>
            <w:r w:rsidRPr="00702720">
              <w:rPr>
                <w:rFonts w:cs="Tahoma"/>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C5BA6BC" w14:textId="77777777" w:rsidR="005E2CDC" w:rsidRPr="00702720" w:rsidRDefault="005E2CDC">
            <w:pPr>
              <w:snapToGrid w:val="0"/>
              <w:rPr>
                <w:rFonts w:cs="Tahoma"/>
              </w:rPr>
            </w:pPr>
            <w:r w:rsidRPr="00702720">
              <w:rPr>
                <w:rFonts w:cs="Tahoma"/>
              </w:rPr>
              <w:t>213 1300801</w:t>
            </w:r>
          </w:p>
        </w:tc>
      </w:tr>
      <w:tr w:rsidR="005E2CDC" w:rsidRPr="00702720" w14:paraId="379D24D2" w14:textId="77777777">
        <w:tc>
          <w:tcPr>
            <w:tcW w:w="5245" w:type="dxa"/>
            <w:tcBorders>
              <w:top w:val="single" w:sz="4" w:space="0" w:color="000000"/>
              <w:left w:val="single" w:sz="4" w:space="0" w:color="000000"/>
              <w:bottom w:val="single" w:sz="4" w:space="0" w:color="000000"/>
            </w:tcBorders>
            <w:shd w:val="clear" w:color="auto" w:fill="auto"/>
          </w:tcPr>
          <w:p w14:paraId="664CA0CD" w14:textId="77777777" w:rsidR="005E2CDC" w:rsidRPr="00702720" w:rsidRDefault="005E2CDC">
            <w:pPr>
              <w:rPr>
                <w:rFonts w:cs="Tahoma"/>
              </w:rPr>
            </w:pPr>
            <w:r w:rsidRPr="00702720">
              <w:rPr>
                <w:rFonts w:cs="Tahoma"/>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C1BDDA" w14:textId="5E4AE6A8" w:rsidR="005E2CDC" w:rsidRPr="00702720" w:rsidRDefault="005E2CDC">
            <w:pPr>
              <w:snapToGrid w:val="0"/>
              <w:rPr>
                <w:rFonts w:cs="Tahoma"/>
                <w:lang w:val="en-US"/>
              </w:rPr>
            </w:pPr>
            <w:hyperlink r:id="rId18" w:history="1">
              <w:r w:rsidRPr="00702720">
                <w:rPr>
                  <w:rStyle w:val="-"/>
                  <w:rFonts w:cs="Tahoma"/>
                  <w:lang w:val="en-US"/>
                </w:rPr>
                <w:t>info@ktpae.gr</w:t>
              </w:r>
            </w:hyperlink>
          </w:p>
        </w:tc>
      </w:tr>
      <w:tr w:rsidR="005E2CDC" w:rsidRPr="00702720" w14:paraId="7FF6A0D5" w14:textId="77777777">
        <w:tc>
          <w:tcPr>
            <w:tcW w:w="5245" w:type="dxa"/>
            <w:tcBorders>
              <w:top w:val="single" w:sz="4" w:space="0" w:color="000000"/>
              <w:left w:val="single" w:sz="4" w:space="0" w:color="000000"/>
              <w:bottom w:val="single" w:sz="4" w:space="0" w:color="000000"/>
            </w:tcBorders>
            <w:shd w:val="clear" w:color="auto" w:fill="auto"/>
          </w:tcPr>
          <w:p w14:paraId="229A50DA" w14:textId="77777777" w:rsidR="005E2CDC" w:rsidRPr="00702720" w:rsidRDefault="005E2CDC">
            <w:pPr>
              <w:rPr>
                <w:rFonts w:cs="Tahoma"/>
              </w:rPr>
            </w:pPr>
            <w:r w:rsidRPr="00702720">
              <w:rPr>
                <w:rFonts w:cs="Tahoma"/>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51C7664" w14:textId="38DFF878" w:rsidR="005E2CDC" w:rsidRPr="00702720" w:rsidRDefault="00E61793">
            <w:pPr>
              <w:snapToGrid w:val="0"/>
              <w:rPr>
                <w:rFonts w:cs="Tahoma"/>
              </w:rPr>
            </w:pPr>
            <w:r>
              <w:rPr>
                <w:rFonts w:cs="Tahoma"/>
              </w:rPr>
              <w:t>Σπύρου Δώρα</w:t>
            </w:r>
          </w:p>
        </w:tc>
      </w:tr>
      <w:tr w:rsidR="005E2CDC" w:rsidRPr="00702720" w14:paraId="43488420" w14:textId="77777777">
        <w:tc>
          <w:tcPr>
            <w:tcW w:w="5245" w:type="dxa"/>
            <w:tcBorders>
              <w:top w:val="single" w:sz="4" w:space="0" w:color="000000"/>
              <w:left w:val="single" w:sz="4" w:space="0" w:color="000000"/>
              <w:bottom w:val="single" w:sz="4" w:space="0" w:color="000000"/>
            </w:tcBorders>
            <w:shd w:val="clear" w:color="auto" w:fill="auto"/>
          </w:tcPr>
          <w:p w14:paraId="338508A9" w14:textId="77777777" w:rsidR="005E2CDC" w:rsidRPr="00702720" w:rsidRDefault="005E2CDC">
            <w:pPr>
              <w:rPr>
                <w:rFonts w:cs="Tahoma"/>
              </w:rPr>
            </w:pPr>
            <w:r w:rsidRPr="00702720">
              <w:rPr>
                <w:rFonts w:cs="Tahoma"/>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1AA09D9" w14:textId="103EE9FB" w:rsidR="005E2CDC" w:rsidRPr="00702720" w:rsidRDefault="005E2CDC">
            <w:pPr>
              <w:snapToGrid w:val="0"/>
              <w:rPr>
                <w:rFonts w:cs="Tahoma"/>
              </w:rPr>
            </w:pPr>
            <w:hyperlink r:id="rId19" w:history="1">
              <w:r w:rsidRPr="00702720">
                <w:rPr>
                  <w:rStyle w:val="-"/>
                  <w:rFonts w:cs="Tahoma"/>
                </w:rPr>
                <w:t>http://www.ktpae.gr</w:t>
              </w:r>
            </w:hyperlink>
          </w:p>
        </w:tc>
      </w:tr>
      <w:tr w:rsidR="005E2CDC" w:rsidRPr="00702720" w14:paraId="70BAE898" w14:textId="77777777">
        <w:tc>
          <w:tcPr>
            <w:tcW w:w="5245" w:type="dxa"/>
            <w:tcBorders>
              <w:top w:val="single" w:sz="4" w:space="0" w:color="000000"/>
              <w:left w:val="single" w:sz="4" w:space="0" w:color="000000"/>
              <w:bottom w:val="single" w:sz="4" w:space="0" w:color="000000"/>
            </w:tcBorders>
            <w:shd w:val="clear" w:color="auto" w:fill="auto"/>
          </w:tcPr>
          <w:p w14:paraId="5001A59A" w14:textId="77777777" w:rsidR="005E2CDC" w:rsidRPr="00702720" w:rsidRDefault="005E2CDC">
            <w:pPr>
              <w:rPr>
                <w:rFonts w:cs="Tahoma"/>
              </w:rPr>
            </w:pPr>
            <w:r w:rsidRPr="00702720">
              <w:rPr>
                <w:rFonts w:cs="Tahoma"/>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A3AE6F3" w14:textId="77777777" w:rsidR="005E2CDC" w:rsidRPr="00702720" w:rsidRDefault="005E2CDC">
            <w:pPr>
              <w:snapToGrid w:val="0"/>
              <w:rPr>
                <w:rFonts w:cs="Tahoma"/>
              </w:rPr>
            </w:pPr>
            <w:r w:rsidRPr="00702720">
              <w:rPr>
                <w:rFonts w:cs="Tahoma"/>
              </w:rPr>
              <w:t>https://www.ktpae.gr/</w:t>
            </w:r>
          </w:p>
        </w:tc>
      </w:tr>
    </w:tbl>
    <w:p w14:paraId="21E7320F" w14:textId="77777777" w:rsidR="002147D6" w:rsidRPr="00702720" w:rsidRDefault="002147D6" w:rsidP="00A935CF">
      <w:pPr>
        <w:rPr>
          <w:rFonts w:cs="Tahoma"/>
        </w:rPr>
      </w:pPr>
    </w:p>
    <w:p w14:paraId="3D783474" w14:textId="77777777" w:rsidR="00F661A1" w:rsidRPr="00702720" w:rsidRDefault="00F661A1" w:rsidP="00A935CF">
      <w:pPr>
        <w:rPr>
          <w:rFonts w:cs="Tahoma"/>
          <w:b/>
          <w:bCs/>
        </w:rPr>
      </w:pPr>
      <w:r w:rsidRPr="00702720">
        <w:rPr>
          <w:rFonts w:cs="Tahoma"/>
          <w:b/>
          <w:bCs/>
        </w:rPr>
        <w:t xml:space="preserve">Είδος Αναθέτουσας Αρχής </w:t>
      </w:r>
    </w:p>
    <w:p w14:paraId="3E20270C" w14:textId="406D646D" w:rsidR="00F85F3A" w:rsidRPr="00702720" w:rsidRDefault="00DA57C3" w:rsidP="00F85F3A">
      <w:pPr>
        <w:rPr>
          <w:rFonts w:cs="Tahoma"/>
        </w:rPr>
      </w:pPr>
      <w:r w:rsidRPr="00702720">
        <w:rPr>
          <w:rFonts w:cs="Tahoma"/>
        </w:rPr>
        <w:t xml:space="preserve">Η Αναθέτουσα Αρχή είναι  η Κοινωνία της Πληροφορίας ΜΑΕ, Μονοπρόσωπη Ανώνυμη Εταιρία του Δημόσιου Τομέα (μη Κεντρική Αναθέτουσα Αρχή) και ανήκει στην Κεντρική Κυβέρνηση – </w:t>
      </w:r>
      <w:proofErr w:type="spellStart"/>
      <w:r w:rsidRPr="00702720">
        <w:rPr>
          <w:rFonts w:cs="Tahoma"/>
        </w:rPr>
        <w:t>Υποτομέας</w:t>
      </w:r>
      <w:proofErr w:type="spellEnd"/>
      <w:r w:rsidRPr="00702720">
        <w:rPr>
          <w:rFonts w:cs="Tahoma"/>
        </w:rPr>
        <w:t xml:space="preserve"> Νομικά Πρόσωπα Κεντρικής Κυβέρνησης και Δημόσιες Επιχειρήσεις</w:t>
      </w:r>
      <w:r w:rsidR="00F85F3A" w:rsidRPr="00702720">
        <w:rPr>
          <w:rFonts w:cs="Tahoma"/>
        </w:rPr>
        <w:t xml:space="preserve">. </w:t>
      </w:r>
    </w:p>
    <w:p w14:paraId="5F1053E5" w14:textId="6BDAA606" w:rsidR="00F661A1" w:rsidRPr="00702720" w:rsidRDefault="00F661A1" w:rsidP="00F85F3A">
      <w:pPr>
        <w:rPr>
          <w:rFonts w:cs="Tahoma"/>
          <w:b/>
          <w:bCs/>
        </w:rPr>
      </w:pPr>
      <w:r w:rsidRPr="00702720">
        <w:rPr>
          <w:rFonts w:cs="Tahoma"/>
          <w:b/>
          <w:bCs/>
        </w:rPr>
        <w:t>Κύρια δραστηριότητα Α.Α.</w:t>
      </w:r>
    </w:p>
    <w:p w14:paraId="16178A54" w14:textId="77777777" w:rsidR="004E5004" w:rsidRPr="00702720" w:rsidRDefault="004E5004" w:rsidP="004E5004">
      <w:pPr>
        <w:rPr>
          <w:rFonts w:cs="Tahoma"/>
        </w:rPr>
      </w:pPr>
      <w:r w:rsidRPr="00702720">
        <w:rPr>
          <w:rFonts w:cs="Tahoma"/>
        </w:rPr>
        <w:t>Η κύρια δραστηριότητα της Αναθέτουσας Αρχής είναι «Γενικές Δημόσιες Υπηρεσίες».</w:t>
      </w:r>
    </w:p>
    <w:p w14:paraId="20227B81" w14:textId="2AC91C18" w:rsidR="004E5004" w:rsidRPr="00702720" w:rsidRDefault="004E5004" w:rsidP="004E5004">
      <w:pPr>
        <w:rPr>
          <w:rFonts w:cs="Tahoma"/>
        </w:rPr>
      </w:pPr>
      <w:r w:rsidRPr="00702720">
        <w:rPr>
          <w:rFonts w:cs="Tahoma"/>
        </w:rPr>
        <w:t xml:space="preserve">Εφαρμοστέο εθνικό δίκαιο είναι το Ελληνικό: </w:t>
      </w:r>
    </w:p>
    <w:p w14:paraId="1EA31BE4" w14:textId="77777777" w:rsidR="00F661A1" w:rsidRPr="00702720" w:rsidRDefault="00F661A1" w:rsidP="00A935CF">
      <w:pPr>
        <w:rPr>
          <w:rFonts w:cs="Tahoma"/>
        </w:rPr>
      </w:pPr>
    </w:p>
    <w:p w14:paraId="7271C9B3" w14:textId="77777777" w:rsidR="00F661A1" w:rsidRPr="00702720" w:rsidRDefault="00F661A1" w:rsidP="00A935CF">
      <w:pPr>
        <w:rPr>
          <w:rFonts w:cs="Tahoma"/>
          <w:b/>
          <w:bCs/>
        </w:rPr>
      </w:pPr>
      <w:r w:rsidRPr="00702720">
        <w:rPr>
          <w:rFonts w:cs="Tahoma"/>
          <w:b/>
          <w:bCs/>
        </w:rPr>
        <w:t xml:space="preserve">Στοιχεία Επικοινωνίας </w:t>
      </w:r>
    </w:p>
    <w:p w14:paraId="1253C9FF" w14:textId="5962C588" w:rsidR="00F661A1" w:rsidRPr="00702720" w:rsidRDefault="00F661A1" w:rsidP="009C7CA2">
      <w:pPr>
        <w:tabs>
          <w:tab w:val="clear" w:pos="0"/>
        </w:tabs>
        <w:ind w:left="567" w:hanging="567"/>
        <w:rPr>
          <w:rFonts w:cs="Tahoma"/>
        </w:rPr>
      </w:pPr>
      <w:r w:rsidRPr="00702720">
        <w:rPr>
          <w:rFonts w:cs="Tahoma"/>
        </w:rPr>
        <w:t>α)</w:t>
      </w:r>
      <w:r w:rsidRPr="00702720">
        <w:rPr>
          <w:rFonts w:cs="Tahoma"/>
        </w:rPr>
        <w:tab/>
        <w:t xml:space="preserve">Τα έγγραφα της </w:t>
      </w:r>
      <w:r w:rsidR="00D363F4" w:rsidRPr="00702720">
        <w:rPr>
          <w:rFonts w:cs="Tahoma"/>
        </w:rPr>
        <w:t>σύμβασης</w:t>
      </w:r>
      <w:r w:rsidR="00FE29EF" w:rsidRPr="00702720">
        <w:rPr>
          <w:rFonts w:cs="Tahoma"/>
        </w:rPr>
        <w:t xml:space="preserve"> </w:t>
      </w:r>
      <w:r w:rsidRPr="00702720">
        <w:rPr>
          <w:rFonts w:cs="Tahoma"/>
        </w:rPr>
        <w:t xml:space="preserve">είναι διαθέσιμα για ελεύθερη, πλήρη, άμεση &amp; δωρεάν ηλεκτρονική πρόσβαση μέσω της διαδικτυακής πύλης </w:t>
      </w:r>
      <w:hyperlink r:id="rId20" w:history="1">
        <w:r w:rsidR="00D81EE6" w:rsidRPr="00702720">
          <w:rPr>
            <w:rStyle w:val="-"/>
            <w:rFonts w:cs="Tahoma"/>
          </w:rPr>
          <w:t>www.promitheus.gov.gr</w:t>
        </w:r>
      </w:hyperlink>
      <w:r w:rsidR="00D81EE6" w:rsidRPr="00702720">
        <w:rPr>
          <w:rFonts w:cs="Tahoma"/>
        </w:rPr>
        <w:t xml:space="preserve"> </w:t>
      </w:r>
      <w:r w:rsidRPr="00702720">
        <w:rPr>
          <w:rFonts w:cs="Tahoma"/>
        </w:rPr>
        <w:t xml:space="preserve">του Ε.Σ.Η.ΔΗ.Σ. και μέσω της διαδικτυακής πύλης της Αναθέτουσας Αρχής </w:t>
      </w:r>
      <w:hyperlink r:id="rId21" w:history="1">
        <w:r w:rsidR="0072457D" w:rsidRPr="00702720">
          <w:rPr>
            <w:rStyle w:val="-"/>
            <w:rFonts w:cs="Tahoma"/>
          </w:rPr>
          <w:t>http://www.ktpae.gr</w:t>
        </w:r>
      </w:hyperlink>
    </w:p>
    <w:p w14:paraId="0A4AABB9" w14:textId="6A832AB0" w:rsidR="00E21B43" w:rsidRPr="00702720" w:rsidRDefault="00E21B43" w:rsidP="00702720">
      <w:pPr>
        <w:tabs>
          <w:tab w:val="clear" w:pos="0"/>
          <w:tab w:val="clear" w:pos="1134"/>
          <w:tab w:val="left" w:pos="630"/>
        </w:tabs>
        <w:ind w:left="540"/>
        <w:rPr>
          <w:rFonts w:cs="Tahoma"/>
        </w:rPr>
      </w:pPr>
      <w:r w:rsidRPr="00E21B43">
        <w:rPr>
          <w:rFonts w:cs="Tahoma"/>
        </w:rPr>
        <w:t>Κάθε είδους επικοινωνία και ανταλλαγή πληροφοριών πραγματοποιείται μέσω του Ε.Σ.Η.ΔΗ.Σ.</w:t>
      </w:r>
      <w:r w:rsidRPr="00702720">
        <w:rPr>
          <w:rFonts w:cs="Tahoma"/>
        </w:rPr>
        <w:t xml:space="preserve"> </w:t>
      </w:r>
      <w:r w:rsidRPr="00E21B43">
        <w:rPr>
          <w:rFonts w:cs="Tahoma"/>
        </w:rPr>
        <w:t xml:space="preserve">Προμήθειες και Υπηρεσίες (εφεξής Ε.Σ.Η.ΔΗ.Σ.), το οποίο είναι </w:t>
      </w:r>
      <w:proofErr w:type="spellStart"/>
      <w:r w:rsidRPr="00E21B43">
        <w:rPr>
          <w:rFonts w:cs="Tahoma"/>
        </w:rPr>
        <w:t>προσβάσιμο</w:t>
      </w:r>
      <w:proofErr w:type="spellEnd"/>
      <w:r w:rsidRPr="00E21B43">
        <w:rPr>
          <w:rFonts w:cs="Tahoma"/>
        </w:rPr>
        <w:t xml:space="preserve"> από τη Διαδικτυακή Πύλη (</w:t>
      </w:r>
      <w:hyperlink r:id="rId22" w:history="1">
        <w:r w:rsidRPr="00E21B43">
          <w:rPr>
            <w:rStyle w:val="-"/>
            <w:rFonts w:cs="Tahoma"/>
          </w:rPr>
          <w:t>www.promitheus.gov.gr</w:t>
        </w:r>
      </w:hyperlink>
      <w:r w:rsidRPr="00E21B43">
        <w:rPr>
          <w:rFonts w:cs="Tahoma"/>
        </w:rPr>
        <w:t>) του Ο.Π.Σ. Ε.Σ.Η.ΔΗ.Σ.</w:t>
      </w:r>
    </w:p>
    <w:p w14:paraId="43122AD8" w14:textId="3E97AA60" w:rsidR="00F661A1" w:rsidRPr="00702720" w:rsidRDefault="00BE4988" w:rsidP="009C7CA2">
      <w:pPr>
        <w:tabs>
          <w:tab w:val="clear" w:pos="0"/>
        </w:tabs>
        <w:ind w:left="567" w:hanging="567"/>
        <w:rPr>
          <w:rFonts w:cs="Tahoma"/>
        </w:rPr>
      </w:pPr>
      <w:r w:rsidRPr="00702720">
        <w:rPr>
          <w:rFonts w:cs="Tahoma"/>
        </w:rPr>
        <w:t>β</w:t>
      </w:r>
      <w:r w:rsidR="00F661A1" w:rsidRPr="00702720">
        <w:rPr>
          <w:rFonts w:cs="Tahoma"/>
        </w:rPr>
        <w:t>)</w:t>
      </w:r>
      <w:r w:rsidR="00F661A1" w:rsidRPr="00702720">
        <w:rPr>
          <w:rFonts w:cs="Tahoma"/>
        </w:rPr>
        <w:tab/>
        <w:t xml:space="preserve">Οι προσφορές πρέπει να υποβάλλονται ηλεκτρονικά στην διεύθυνση: </w:t>
      </w:r>
      <w:hyperlink r:id="rId23" w:history="1">
        <w:r w:rsidR="00292549" w:rsidRPr="00702720">
          <w:rPr>
            <w:rStyle w:val="-"/>
            <w:rFonts w:cs="Tahoma"/>
          </w:rPr>
          <w:t>www.promitheus.gov.gr</w:t>
        </w:r>
      </w:hyperlink>
      <w:r w:rsidR="00292549" w:rsidRPr="00702720">
        <w:rPr>
          <w:rFonts w:cs="Tahoma"/>
        </w:rPr>
        <w:t xml:space="preserve"> </w:t>
      </w:r>
    </w:p>
    <w:p w14:paraId="4EFAFF25" w14:textId="086C23A1" w:rsidR="000F39F0" w:rsidRPr="00702720" w:rsidRDefault="000F39F0">
      <w:pPr>
        <w:tabs>
          <w:tab w:val="clear" w:pos="0"/>
          <w:tab w:val="clear" w:pos="709"/>
          <w:tab w:val="clear" w:pos="1134"/>
        </w:tabs>
        <w:suppressAutoHyphens w:val="0"/>
        <w:spacing w:after="0"/>
        <w:jc w:val="left"/>
        <w:rPr>
          <w:rFonts w:cs="Tahoma"/>
        </w:rPr>
      </w:pPr>
      <w:r w:rsidRPr="00702720">
        <w:rPr>
          <w:rFonts w:cs="Tahoma"/>
        </w:rPr>
        <w:br w:type="page"/>
      </w:r>
    </w:p>
    <w:p w14:paraId="379F9501" w14:textId="68CBC087" w:rsidR="00B13E7F" w:rsidRPr="00702720" w:rsidRDefault="00B13E7F" w:rsidP="009C7CA2">
      <w:pPr>
        <w:tabs>
          <w:tab w:val="clear" w:pos="0"/>
        </w:tabs>
        <w:ind w:left="567" w:hanging="567"/>
        <w:rPr>
          <w:rFonts w:cs="Tahoma"/>
        </w:rPr>
      </w:pPr>
    </w:p>
    <w:p w14:paraId="17940BF6" w14:textId="1F3AE618" w:rsidR="00F661A1" w:rsidRPr="00702720" w:rsidRDefault="00F661A1" w:rsidP="00972E9E">
      <w:pPr>
        <w:pStyle w:val="2"/>
        <w:rPr>
          <w:rFonts w:cs="Tahoma"/>
        </w:rPr>
      </w:pPr>
      <w:bookmarkStart w:id="29" w:name="_Toc83829684"/>
      <w:bookmarkStart w:id="30" w:name="_Toc83829794"/>
      <w:bookmarkStart w:id="31" w:name="_Toc83928503"/>
      <w:bookmarkStart w:id="32" w:name="_Toc105346362"/>
      <w:bookmarkStart w:id="33" w:name="_Toc191630037"/>
      <w:r w:rsidRPr="00702720">
        <w:rPr>
          <w:rFonts w:cs="Tahoma"/>
        </w:rPr>
        <w:t>Στοιχεία Διαδικασίας - Χρηματοδότηση</w:t>
      </w:r>
      <w:bookmarkEnd w:id="29"/>
      <w:bookmarkEnd w:id="30"/>
      <w:bookmarkEnd w:id="31"/>
      <w:bookmarkEnd w:id="32"/>
      <w:bookmarkEnd w:id="33"/>
    </w:p>
    <w:p w14:paraId="259BA6C6" w14:textId="77777777" w:rsidR="00F661A1" w:rsidRPr="00702720" w:rsidRDefault="00F661A1" w:rsidP="00A935CF">
      <w:pPr>
        <w:rPr>
          <w:rFonts w:cs="Tahoma"/>
          <w:b/>
          <w:bCs/>
        </w:rPr>
      </w:pPr>
      <w:r w:rsidRPr="00702720">
        <w:rPr>
          <w:rFonts w:cs="Tahoma"/>
          <w:b/>
          <w:bCs/>
        </w:rPr>
        <w:t xml:space="preserve">Είδος διαδικασίας </w:t>
      </w:r>
    </w:p>
    <w:p w14:paraId="29449FBE" w14:textId="77777777" w:rsidR="0080295C" w:rsidRPr="00702720" w:rsidRDefault="0080295C" w:rsidP="0080295C">
      <w:pPr>
        <w:rPr>
          <w:rFonts w:cs="Tahoma"/>
        </w:rPr>
      </w:pPr>
      <w:r w:rsidRPr="00702720">
        <w:rPr>
          <w:rFonts w:cs="Tahoma"/>
        </w:rPr>
        <w:t>Ο διαγωνισμός θα διεξαχθεί με την ανοικτή διαδικασία του άρθρου 27 του ν. 4412/16.</w:t>
      </w:r>
    </w:p>
    <w:p w14:paraId="3AD7A8DE" w14:textId="7219F842" w:rsidR="00F661A1" w:rsidRPr="00702720" w:rsidRDefault="00F661A1" w:rsidP="00A935CF">
      <w:pPr>
        <w:rPr>
          <w:rFonts w:cs="Tahoma"/>
          <w:b/>
          <w:bCs/>
        </w:rPr>
      </w:pPr>
      <w:r w:rsidRPr="00702720">
        <w:rPr>
          <w:rFonts w:cs="Tahoma"/>
          <w:b/>
          <w:bCs/>
        </w:rPr>
        <w:t xml:space="preserve">Χρηματοδότηση </w:t>
      </w:r>
      <w:r w:rsidR="009F130C" w:rsidRPr="00702720">
        <w:rPr>
          <w:rFonts w:cs="Tahoma"/>
          <w:b/>
          <w:bCs/>
        </w:rPr>
        <w:t xml:space="preserve">της </w:t>
      </w:r>
      <w:r w:rsidR="00972E9E" w:rsidRPr="00702720">
        <w:rPr>
          <w:rFonts w:cs="Tahoma"/>
          <w:b/>
          <w:bCs/>
        </w:rPr>
        <w:t>σύμβασης</w:t>
      </w:r>
    </w:p>
    <w:p w14:paraId="4DDE610D" w14:textId="77777777" w:rsidR="00E21B43" w:rsidRPr="00E21B43" w:rsidRDefault="00E21B43" w:rsidP="00E21B43">
      <w:pPr>
        <w:tabs>
          <w:tab w:val="clear" w:pos="0"/>
          <w:tab w:val="clear" w:pos="709"/>
          <w:tab w:val="clear" w:pos="1134"/>
        </w:tabs>
        <w:spacing w:after="60"/>
        <w:rPr>
          <w:rFonts w:cs="Tahoma"/>
        </w:rPr>
      </w:pPr>
      <w:r w:rsidRPr="00E21B43">
        <w:rPr>
          <w:rFonts w:cs="Tahoma"/>
        </w:rPr>
        <w:t>Φορέας χρηματοδότησης της παρούσας σύμβασης είναι το Υπουργείο Ψηφιακής Διακυβέρνησης.</w:t>
      </w:r>
    </w:p>
    <w:p w14:paraId="673E04B0" w14:textId="360FACE0" w:rsidR="00E21B43" w:rsidRPr="00E21B43" w:rsidRDefault="00E21B43" w:rsidP="00E21B43">
      <w:pPr>
        <w:tabs>
          <w:tab w:val="clear" w:pos="0"/>
          <w:tab w:val="clear" w:pos="709"/>
          <w:tab w:val="clear" w:pos="1134"/>
        </w:tabs>
        <w:rPr>
          <w:rFonts w:cs="Tahoma"/>
        </w:rPr>
      </w:pPr>
      <w:r w:rsidRPr="00E21B43">
        <w:rPr>
          <w:rFonts w:cs="Tahoma"/>
        </w:rPr>
        <w:t xml:space="preserve">Οι δαπάνες της σύμβασης, </w:t>
      </w:r>
      <w:bookmarkStart w:id="34" w:name="_Hlk109917617"/>
      <w:r w:rsidRPr="00E21B43">
        <w:rPr>
          <w:rFonts w:cs="Tahoma"/>
        </w:rPr>
        <w:t>μη περιλαμβανομένων των δικαιωμάτων προαίρεσης</w:t>
      </w:r>
      <w:bookmarkEnd w:id="34"/>
      <w:r w:rsidRPr="00E21B43">
        <w:rPr>
          <w:rFonts w:cs="Tahoma"/>
        </w:rPr>
        <w:t>, θα βαρύνουν το Πρόγραμμα Δημοσίων Επενδύσεων, στη</w:t>
      </w:r>
      <w:r w:rsidRPr="00E21B43" w:rsidDel="00E50F50">
        <w:rPr>
          <w:rFonts w:cs="Tahoma"/>
        </w:rPr>
        <w:t xml:space="preserve"> </w:t>
      </w:r>
      <w:r w:rsidR="00047299" w:rsidRPr="00047299">
        <w:rPr>
          <w:rFonts w:cs="Tahoma"/>
        </w:rPr>
        <w:t xml:space="preserve">ΝΑ463 </w:t>
      </w:r>
      <w:r w:rsidRPr="00E21B43">
        <w:rPr>
          <w:rFonts w:cs="Tahoma"/>
        </w:rPr>
        <w:t xml:space="preserve">με </w:t>
      </w:r>
      <w:proofErr w:type="spellStart"/>
      <w:r w:rsidRPr="00E21B43">
        <w:rPr>
          <w:rFonts w:cs="Tahoma"/>
        </w:rPr>
        <w:t>ενάριθμο</w:t>
      </w:r>
      <w:proofErr w:type="spellEnd"/>
      <w:r w:rsidRPr="00E21B43">
        <w:rPr>
          <w:rFonts w:cs="Tahoma"/>
        </w:rPr>
        <w:t xml:space="preserve"> κωδικό </w:t>
      </w:r>
      <w:r w:rsidR="00047299" w:rsidRPr="00047299">
        <w:rPr>
          <w:rFonts w:cs="Tahoma"/>
        </w:rPr>
        <w:t>2025ΝΑ46300000</w:t>
      </w:r>
      <w:r w:rsidRPr="00E21B43">
        <w:rPr>
          <w:rFonts w:cs="Tahoma"/>
        </w:rPr>
        <w:t>.</w:t>
      </w:r>
      <w:r w:rsidR="000C3263">
        <w:rPr>
          <w:rFonts w:cs="Tahoma"/>
        </w:rPr>
        <w:t xml:space="preserve"> </w:t>
      </w:r>
    </w:p>
    <w:p w14:paraId="5146D364" w14:textId="77777777" w:rsidR="00E21B43" w:rsidRPr="00E21B43" w:rsidRDefault="00E21B43" w:rsidP="00E21B43">
      <w:pPr>
        <w:tabs>
          <w:tab w:val="clear" w:pos="0"/>
          <w:tab w:val="clear" w:pos="709"/>
          <w:tab w:val="clear" w:pos="1134"/>
        </w:tabs>
        <w:rPr>
          <w:rFonts w:cs="Tahoma"/>
        </w:rPr>
      </w:pPr>
      <w:r w:rsidRPr="00E21B43">
        <w:rPr>
          <w:rFonts w:cs="Tahoma"/>
        </w:rPr>
        <w:t>Τα δικαιώματα προαίρεσης δύναται να χρηματοδοτηθούν από οποιαδήποτε άλλη πηγή.</w:t>
      </w:r>
    </w:p>
    <w:p w14:paraId="2DD35498" w14:textId="77777777" w:rsidR="00213F05" w:rsidRPr="00702720" w:rsidRDefault="00213F05" w:rsidP="001854E2">
      <w:pPr>
        <w:rPr>
          <w:rFonts w:cs="Tahoma"/>
        </w:rPr>
      </w:pPr>
    </w:p>
    <w:p w14:paraId="1F612968" w14:textId="22F1BFE0" w:rsidR="00F661A1" w:rsidRPr="00702720" w:rsidRDefault="00F661A1" w:rsidP="00972E9E">
      <w:pPr>
        <w:pStyle w:val="2"/>
        <w:rPr>
          <w:rFonts w:cs="Tahoma"/>
        </w:rPr>
      </w:pPr>
      <w:bookmarkStart w:id="35" w:name="_Toc83829685"/>
      <w:bookmarkStart w:id="36" w:name="_Toc83829795"/>
      <w:bookmarkStart w:id="37" w:name="_Toc83928504"/>
      <w:bookmarkStart w:id="38" w:name="_Toc105346363"/>
      <w:bookmarkStart w:id="39" w:name="_Toc191630038"/>
      <w:r w:rsidRPr="00702720">
        <w:rPr>
          <w:rFonts w:cs="Tahoma"/>
        </w:rPr>
        <w:t xml:space="preserve">Συνοπτική Περιγραφή φυσικού και οικονομικού αντικειμένου </w:t>
      </w:r>
      <w:bookmarkEnd w:id="35"/>
      <w:bookmarkEnd w:id="36"/>
      <w:bookmarkEnd w:id="37"/>
      <w:bookmarkEnd w:id="38"/>
      <w:r w:rsidR="00B01DF8" w:rsidRPr="00702720">
        <w:rPr>
          <w:rFonts w:cs="Tahoma"/>
        </w:rPr>
        <w:t xml:space="preserve">της </w:t>
      </w:r>
      <w:r w:rsidR="00972E9E" w:rsidRPr="00702720">
        <w:rPr>
          <w:rFonts w:cs="Tahoma"/>
        </w:rPr>
        <w:t>σύμβασης</w:t>
      </w:r>
      <w:bookmarkEnd w:id="39"/>
    </w:p>
    <w:p w14:paraId="4EF934A1" w14:textId="1CD352A6" w:rsidR="0038213C" w:rsidRPr="00702720" w:rsidRDefault="006D4D48" w:rsidP="00972E9E">
      <w:pPr>
        <w:pStyle w:val="3"/>
        <w:ind w:left="1080" w:hanging="1080"/>
        <w:rPr>
          <w:rFonts w:cs="Tahoma"/>
        </w:rPr>
      </w:pPr>
      <w:bookmarkStart w:id="40" w:name="_Toc91502639"/>
      <w:bookmarkStart w:id="41" w:name="_Toc191630039"/>
      <w:r w:rsidRPr="00702720">
        <w:rPr>
          <w:rFonts w:cs="Tahoma"/>
        </w:rPr>
        <w:t xml:space="preserve">Αντικείμενο της </w:t>
      </w:r>
      <w:bookmarkEnd w:id="40"/>
      <w:r w:rsidR="00972E9E" w:rsidRPr="00702720">
        <w:rPr>
          <w:rFonts w:cs="Tahoma"/>
        </w:rPr>
        <w:t>Σύμβασης</w:t>
      </w:r>
      <w:bookmarkEnd w:id="41"/>
    </w:p>
    <w:p w14:paraId="27AC2A9A" w14:textId="3DE10F30" w:rsidR="00881413" w:rsidRPr="00702720" w:rsidRDefault="00881413" w:rsidP="00881413">
      <w:pPr>
        <w:rPr>
          <w:rFonts w:cs="Tahoma"/>
        </w:rPr>
      </w:pPr>
      <w:r w:rsidRPr="00702720">
        <w:rPr>
          <w:rFonts w:cs="Tahoma"/>
        </w:rPr>
        <w:t xml:space="preserve">Αντικείμενο του έργου αποτελεί η παροχή υπηρεσιών ανάπτυξης λογισμικού και χρήσης συναφών συνδρομητικών υπηρεσιών για τον σχεδιασμό, κατασκευή και υποστήριξη λειτουργίας του Ενιαίου Εθνικού Συστήματος Ψηφιακής Καταγραφής &amp; Διαχείρισης Ελέγχων &amp; Προστίμων της Τροχαίας/Ελληνικής Αστυνομίας. Στο έργο περιλαμβάνονται επίσης η εκπόνηση μελέτης εφαρμογής, η εγκατάσταση του συστήματος σε υποδομές φιλοξενίας, η πιλοτική λειτουργία, εκπαίδευση και η εγγύηση καλής λειτουργίας του συστήματος για </w:t>
      </w:r>
      <w:r w:rsidR="005F30E4">
        <w:rPr>
          <w:rFonts w:cs="Tahoma"/>
        </w:rPr>
        <w:t>ένα</w:t>
      </w:r>
      <w:r w:rsidRPr="00702720">
        <w:rPr>
          <w:rFonts w:cs="Tahoma"/>
        </w:rPr>
        <w:t xml:space="preserve"> έτ</w:t>
      </w:r>
      <w:r w:rsidR="005F30E4">
        <w:rPr>
          <w:rFonts w:cs="Tahoma"/>
        </w:rPr>
        <w:t>ος</w:t>
      </w:r>
      <w:r w:rsidRPr="00702720">
        <w:rPr>
          <w:rFonts w:cs="Tahoma"/>
        </w:rPr>
        <w:t>.</w:t>
      </w:r>
    </w:p>
    <w:p w14:paraId="6005CCB0" w14:textId="73154782" w:rsidR="00881413" w:rsidRPr="00702720" w:rsidRDefault="00881413" w:rsidP="00881413">
      <w:pPr>
        <w:rPr>
          <w:rFonts w:cs="Tahoma"/>
        </w:rPr>
      </w:pPr>
      <w:r w:rsidRPr="00702720">
        <w:rPr>
          <w:rFonts w:cs="Tahoma"/>
        </w:rPr>
        <w:t xml:space="preserve">Το έργο αποτελείται από δύο </w:t>
      </w:r>
      <w:r w:rsidR="00221A48" w:rsidRPr="00702720">
        <w:rPr>
          <w:rFonts w:cs="Tahoma"/>
        </w:rPr>
        <w:t>Τμήματα</w:t>
      </w:r>
      <w:r w:rsidRPr="00702720">
        <w:rPr>
          <w:rFonts w:cs="Tahoma"/>
        </w:rPr>
        <w:t>:</w:t>
      </w:r>
    </w:p>
    <w:p w14:paraId="598A5759" w14:textId="32B4C2BF" w:rsidR="00881413" w:rsidRPr="00702720" w:rsidRDefault="00221A48" w:rsidP="00881413">
      <w:pPr>
        <w:rPr>
          <w:rFonts w:cs="Tahoma"/>
        </w:rPr>
      </w:pPr>
      <w:r w:rsidRPr="00702720">
        <w:rPr>
          <w:rFonts w:cs="Tahoma"/>
        </w:rPr>
        <w:t>Τμήμα</w:t>
      </w:r>
      <w:r w:rsidR="00881413" w:rsidRPr="00702720">
        <w:rPr>
          <w:rFonts w:cs="Tahoma"/>
        </w:rPr>
        <w:t xml:space="preserve"> 1: Σχεδιασμός, Ανάπτυξη &amp; Υποστήριξη Λειτουργίας Ενιαίου Πληροφοριακού Συστήματος Ψηφιακής Καταγραφής &amp; Διαχείρισης Ελέγχων &amp; Προστίμων Τροχαίας-Ελληνικής Αστυνομίας</w:t>
      </w:r>
    </w:p>
    <w:p w14:paraId="2B45E240" w14:textId="2FA693BE" w:rsidR="00881413" w:rsidRPr="00702720" w:rsidRDefault="00221A48" w:rsidP="00881413">
      <w:pPr>
        <w:rPr>
          <w:rFonts w:cs="Tahoma"/>
        </w:rPr>
      </w:pPr>
      <w:r w:rsidRPr="00702720">
        <w:rPr>
          <w:rFonts w:cs="Tahoma"/>
        </w:rPr>
        <w:t>Τμήμα</w:t>
      </w:r>
      <w:r w:rsidR="00881413" w:rsidRPr="00702720">
        <w:rPr>
          <w:rFonts w:cs="Tahoma"/>
        </w:rPr>
        <w:t xml:space="preserve"> 2: Προμήθεια λογισμικού &amp; υποστηρικτικών υπηρεσιών για την </w:t>
      </w:r>
      <w:proofErr w:type="spellStart"/>
      <w:r w:rsidR="00881413" w:rsidRPr="00702720">
        <w:rPr>
          <w:rFonts w:cs="Tahoma"/>
        </w:rPr>
        <w:t>διαλειτουργικότητα</w:t>
      </w:r>
      <w:proofErr w:type="spellEnd"/>
      <w:r w:rsidR="00881413" w:rsidRPr="00702720">
        <w:rPr>
          <w:rFonts w:cs="Tahoma"/>
        </w:rPr>
        <w:t xml:space="preserve"> του Ενιαίου Συστήματος Ψηφιακής Καταγραφής &amp; Διαχείρισης Ελέγχων &amp; Προστίμων Τροχαίας με τους υφιστάμενους οπτικούς αισθητήρες (κάμερες) ελέγχου τροχαίων παραβάσεων που έχον εγκατασταθεί ανά την επικράτεια</w:t>
      </w:r>
    </w:p>
    <w:p w14:paraId="325911EA" w14:textId="77777777" w:rsidR="00881413" w:rsidRPr="00702720" w:rsidRDefault="00881413" w:rsidP="00881413">
      <w:pPr>
        <w:rPr>
          <w:rFonts w:cs="Tahoma"/>
        </w:rPr>
      </w:pPr>
      <w:r w:rsidRPr="00702720">
        <w:rPr>
          <w:rFonts w:cs="Tahoma"/>
        </w:rPr>
        <w:t xml:space="preserve">Το Ενιαίο Σύστημα Ψηφιακής Καταγραφής &amp; Διαχείρισης Ελέγχων &amp; Προστίμων Τροχαίας/Ελληνικής Αστυνομίας θα αποτελεί το κεντρικό σύστημα καταγραφής και διαχείρισης των ελέγχων και προστίμων που διενεργεί η Τροχαία/Ελληνική Αστυνομία ανά την επικράτεια. Θα </w:t>
      </w:r>
      <w:proofErr w:type="spellStart"/>
      <w:r w:rsidRPr="00702720">
        <w:rPr>
          <w:rFonts w:cs="Tahoma"/>
        </w:rPr>
        <w:t>διαλειτουργεί</w:t>
      </w:r>
      <w:proofErr w:type="spellEnd"/>
      <w:r w:rsidRPr="00702720">
        <w:rPr>
          <w:rFonts w:cs="Tahoma"/>
        </w:rPr>
        <w:t xml:space="preserve"> με υφιστάμενους και μελλοντικούς οπτικούς αισθητήρες (κάμερες) ελέγχου και αποτροπής τροχαίων παραβάσεων, θα επεξεργάζεται και θα αναλύει το δεδομένα των αισθητήρων-καμερών, ενώ θα ψηφιοποιεί πλήρως τη διαδικασία ελέγχου και έκδοσης κυρωτικών πράξεων (προστίμων) στο πεδίο. Επιπρόσθετα θα </w:t>
      </w:r>
      <w:proofErr w:type="spellStart"/>
      <w:r w:rsidRPr="00702720">
        <w:rPr>
          <w:rFonts w:cs="Tahoma"/>
        </w:rPr>
        <w:t>διαλειτουργεί</w:t>
      </w:r>
      <w:proofErr w:type="spellEnd"/>
      <w:r w:rsidRPr="00702720">
        <w:rPr>
          <w:rFonts w:cs="Tahoma"/>
        </w:rPr>
        <w:t xml:space="preserve"> με υφιστάμενα πληροφοριακά συστήματα του Δημοσίου Τομέα (π.χ. Μητρώο Οχημάτων, Μητρώο Πολιτών κ.α.) για την αυτοματοποιημένη και σε πραγματικό χρόνο άντληση δεδομένων που αφορούν το ελεγχόμενο όχημα, θα επιτρέπει την ψηφιακή υποβολή ενστάσεων καθώς και την ηλεκτρονική πληρωμή των </w:t>
      </w:r>
      <w:proofErr w:type="spellStart"/>
      <w:r w:rsidRPr="00702720">
        <w:rPr>
          <w:rFonts w:cs="Tahoma"/>
        </w:rPr>
        <w:t>εκδοθέντων</w:t>
      </w:r>
      <w:proofErr w:type="spellEnd"/>
      <w:r w:rsidRPr="00702720">
        <w:rPr>
          <w:rFonts w:cs="Tahoma"/>
        </w:rPr>
        <w:t xml:space="preserve"> προστίμων. Τέλος, ειδικές προγραμματιστικές </w:t>
      </w:r>
      <w:proofErr w:type="spellStart"/>
      <w:r w:rsidRPr="00702720">
        <w:rPr>
          <w:rFonts w:cs="Tahoma"/>
        </w:rPr>
        <w:t>διεπαφές</w:t>
      </w:r>
      <w:proofErr w:type="spellEnd"/>
      <w:r w:rsidRPr="00702720">
        <w:rPr>
          <w:rFonts w:cs="Tahoma"/>
        </w:rPr>
        <w:t xml:space="preserve"> </w:t>
      </w:r>
      <w:proofErr w:type="spellStart"/>
      <w:r w:rsidRPr="00702720">
        <w:rPr>
          <w:rFonts w:cs="Tahoma"/>
        </w:rPr>
        <w:t>διαλειτουργικότητας</w:t>
      </w:r>
      <w:proofErr w:type="spellEnd"/>
      <w:r w:rsidRPr="00702720">
        <w:rPr>
          <w:rFonts w:cs="Tahoma"/>
        </w:rPr>
        <w:t xml:space="preserve"> θα ενημερώνουν σε πραγματικό χρόνο συστήματα τρίτων φορέων του ευρύτερου δημοσίου τομέα (π.χ. ΟΤΑ) για δεδομένα που σχετίζονται με τομείς της αρμοδιότητας τους (π.χ. αναλογούντα έσοδα από πρόστιμα).</w:t>
      </w:r>
    </w:p>
    <w:p w14:paraId="623905EB" w14:textId="71AFDF98" w:rsidR="002662CC" w:rsidRPr="00702720" w:rsidRDefault="002662CC" w:rsidP="002662CC">
      <w:pPr>
        <w:rPr>
          <w:rFonts w:cs="Tahoma"/>
        </w:rPr>
      </w:pPr>
    </w:p>
    <w:p w14:paraId="14988BDB" w14:textId="61281051" w:rsidR="000065E4" w:rsidRPr="00702720" w:rsidRDefault="000065E4" w:rsidP="00CA3669">
      <w:pPr>
        <w:rPr>
          <w:rFonts w:cs="Tahoma"/>
        </w:rPr>
      </w:pPr>
      <w:r w:rsidRPr="00702720">
        <w:rPr>
          <w:rFonts w:cs="Tahoma"/>
        </w:rPr>
        <w:t xml:space="preserve">Οι παρεχόμενες υπηρεσίες κατατάσσονται στους ακόλουθους κωδικούς του Κοινού Λεξιλογίου δημοσίων συμβάσεων (CPV): </w:t>
      </w:r>
      <w:r w:rsidR="00993357" w:rsidRPr="00702720">
        <w:rPr>
          <w:rFonts w:cs="Tahoma"/>
          <w:lang w:val="en-US"/>
        </w:rPr>
        <w:t>TMHMA</w:t>
      </w:r>
      <w:r w:rsidR="00993357" w:rsidRPr="00702720">
        <w:rPr>
          <w:rFonts w:cs="Tahoma"/>
        </w:rPr>
        <w:t xml:space="preserve">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7736"/>
      </w:tblGrid>
      <w:tr w:rsidR="00E61793" w:rsidRPr="00E61793" w14:paraId="557009E1" w14:textId="77777777" w:rsidTr="00B80F2E">
        <w:tc>
          <w:tcPr>
            <w:tcW w:w="1884" w:type="dxa"/>
            <w:tcBorders>
              <w:top w:val="single" w:sz="4" w:space="0" w:color="auto"/>
              <w:left w:val="single" w:sz="4" w:space="0" w:color="auto"/>
              <w:bottom w:val="single" w:sz="4" w:space="0" w:color="auto"/>
              <w:right w:val="single" w:sz="4" w:space="0" w:color="auto"/>
            </w:tcBorders>
            <w:shd w:val="clear" w:color="auto" w:fill="E7E6E6" w:themeFill="background2"/>
          </w:tcPr>
          <w:p w14:paraId="17B768AD" w14:textId="40534039" w:rsidR="00993357" w:rsidRPr="00E61793" w:rsidRDefault="00993357" w:rsidP="00993357">
            <w:pPr>
              <w:rPr>
                <w:rFonts w:cs="Tahoma"/>
                <w:b/>
                <w:bCs/>
              </w:rPr>
            </w:pPr>
            <w:r w:rsidRPr="00E61793">
              <w:rPr>
                <w:rFonts w:cs="Tahoma"/>
                <w:b/>
                <w:bCs/>
              </w:rPr>
              <w:lastRenderedPageBreak/>
              <w:t>72000000-5</w:t>
            </w:r>
          </w:p>
        </w:tc>
        <w:tc>
          <w:tcPr>
            <w:tcW w:w="7736" w:type="dxa"/>
            <w:tcBorders>
              <w:top w:val="single" w:sz="4" w:space="0" w:color="auto"/>
              <w:left w:val="single" w:sz="4" w:space="0" w:color="auto"/>
              <w:bottom w:val="single" w:sz="4" w:space="0" w:color="auto"/>
              <w:right w:val="single" w:sz="4" w:space="0" w:color="auto"/>
            </w:tcBorders>
          </w:tcPr>
          <w:p w14:paraId="72377AD4" w14:textId="55DDAC7F" w:rsidR="00993357" w:rsidRPr="00E61793" w:rsidRDefault="00D05872" w:rsidP="00993357">
            <w:pPr>
              <w:rPr>
                <w:rFonts w:cs="Tahoma"/>
              </w:rPr>
            </w:pPr>
            <w:r w:rsidRPr="00E61793">
              <w:rPr>
                <w:rFonts w:cs="Tahoma"/>
              </w:rPr>
              <w:t>Υπηρεσίες τεχνολογίας των πληροφοριών: παροχή συμβουλών, ανάπτυξη λογισμικού, διαδίκτυο και υποστήριξη</w:t>
            </w:r>
          </w:p>
        </w:tc>
      </w:tr>
      <w:tr w:rsidR="00E61793" w:rsidRPr="00E61793" w14:paraId="15B4417B" w14:textId="77777777" w:rsidTr="00993357">
        <w:tc>
          <w:tcPr>
            <w:tcW w:w="1884" w:type="dxa"/>
            <w:tcBorders>
              <w:top w:val="single" w:sz="4" w:space="0" w:color="auto"/>
              <w:left w:val="single" w:sz="4" w:space="0" w:color="auto"/>
              <w:bottom w:val="single" w:sz="4" w:space="0" w:color="auto"/>
              <w:right w:val="single" w:sz="4" w:space="0" w:color="auto"/>
            </w:tcBorders>
            <w:shd w:val="clear" w:color="auto" w:fill="E7E6E6" w:themeFill="background2"/>
          </w:tcPr>
          <w:p w14:paraId="25EBA8CF" w14:textId="56C69F81" w:rsidR="00993357" w:rsidRPr="00E61793" w:rsidRDefault="00993357" w:rsidP="00993357">
            <w:pPr>
              <w:rPr>
                <w:rFonts w:cs="Tahoma"/>
                <w:b/>
                <w:bCs/>
              </w:rPr>
            </w:pPr>
            <w:r w:rsidRPr="00E61793">
              <w:rPr>
                <w:rFonts w:cs="Tahoma"/>
                <w:b/>
                <w:bCs/>
              </w:rPr>
              <w:t>72222300-0</w:t>
            </w:r>
          </w:p>
        </w:tc>
        <w:tc>
          <w:tcPr>
            <w:tcW w:w="7736" w:type="dxa"/>
            <w:tcBorders>
              <w:top w:val="single" w:sz="4" w:space="0" w:color="auto"/>
              <w:left w:val="single" w:sz="4" w:space="0" w:color="auto"/>
              <w:bottom w:val="single" w:sz="4" w:space="0" w:color="auto"/>
              <w:right w:val="single" w:sz="4" w:space="0" w:color="auto"/>
            </w:tcBorders>
          </w:tcPr>
          <w:p w14:paraId="5CB7E40A" w14:textId="4B0309C2" w:rsidR="00993357" w:rsidRPr="00E61793" w:rsidRDefault="00993357" w:rsidP="00993357">
            <w:pPr>
              <w:rPr>
                <w:rFonts w:cs="Tahoma"/>
              </w:rPr>
            </w:pPr>
            <w:r w:rsidRPr="00E61793">
              <w:rPr>
                <w:rFonts w:cs="Tahoma"/>
              </w:rPr>
              <w:t>Υπηρεσίες τεχνολογίας των πληροφοριών</w:t>
            </w:r>
          </w:p>
        </w:tc>
      </w:tr>
      <w:tr w:rsidR="00E61793" w:rsidRPr="00E61793" w14:paraId="1EA58D44" w14:textId="77777777" w:rsidTr="00993357">
        <w:tc>
          <w:tcPr>
            <w:tcW w:w="1884" w:type="dxa"/>
            <w:tcBorders>
              <w:top w:val="single" w:sz="4" w:space="0" w:color="auto"/>
              <w:left w:val="single" w:sz="4" w:space="0" w:color="auto"/>
              <w:bottom w:val="single" w:sz="4" w:space="0" w:color="auto"/>
              <w:right w:val="single" w:sz="4" w:space="0" w:color="auto"/>
            </w:tcBorders>
            <w:shd w:val="clear" w:color="auto" w:fill="E7E6E6" w:themeFill="background2"/>
          </w:tcPr>
          <w:p w14:paraId="088CEC84" w14:textId="54854C3B" w:rsidR="00993357" w:rsidRPr="00E61793" w:rsidRDefault="00993357" w:rsidP="00993357">
            <w:pPr>
              <w:rPr>
                <w:rFonts w:cs="Tahoma"/>
                <w:b/>
                <w:bCs/>
              </w:rPr>
            </w:pPr>
            <w:r w:rsidRPr="00E61793">
              <w:rPr>
                <w:rFonts w:cs="Tahoma"/>
                <w:b/>
                <w:bCs/>
              </w:rPr>
              <w:t>80533100-0</w:t>
            </w:r>
          </w:p>
        </w:tc>
        <w:tc>
          <w:tcPr>
            <w:tcW w:w="7736" w:type="dxa"/>
            <w:tcBorders>
              <w:top w:val="single" w:sz="4" w:space="0" w:color="auto"/>
              <w:left w:val="single" w:sz="4" w:space="0" w:color="auto"/>
              <w:bottom w:val="single" w:sz="4" w:space="0" w:color="auto"/>
              <w:right w:val="single" w:sz="4" w:space="0" w:color="auto"/>
            </w:tcBorders>
          </w:tcPr>
          <w:p w14:paraId="215A4213" w14:textId="55D7539D" w:rsidR="00993357" w:rsidRPr="00E61793" w:rsidRDefault="00993357" w:rsidP="00993357">
            <w:pPr>
              <w:rPr>
                <w:rFonts w:cs="Tahoma"/>
              </w:rPr>
            </w:pPr>
            <w:r w:rsidRPr="00E61793">
              <w:rPr>
                <w:rFonts w:cs="Tahoma"/>
              </w:rPr>
              <w:t>Υπηρεσίες εκπαίδευσης στον τομέα της πληροφορικής</w:t>
            </w:r>
          </w:p>
        </w:tc>
      </w:tr>
      <w:tr w:rsidR="00E61793" w:rsidRPr="00E61793" w14:paraId="7308817D" w14:textId="77777777" w:rsidTr="00993357">
        <w:tc>
          <w:tcPr>
            <w:tcW w:w="1884" w:type="dxa"/>
            <w:tcBorders>
              <w:top w:val="single" w:sz="4" w:space="0" w:color="auto"/>
              <w:left w:val="single" w:sz="4" w:space="0" w:color="auto"/>
              <w:bottom w:val="single" w:sz="4" w:space="0" w:color="auto"/>
              <w:right w:val="single" w:sz="4" w:space="0" w:color="auto"/>
            </w:tcBorders>
            <w:shd w:val="clear" w:color="auto" w:fill="E7E6E6" w:themeFill="background2"/>
          </w:tcPr>
          <w:p w14:paraId="14F13E7E" w14:textId="6A141F6B" w:rsidR="00993357" w:rsidRPr="00E61793" w:rsidRDefault="00993357" w:rsidP="00993357">
            <w:pPr>
              <w:rPr>
                <w:rFonts w:cs="Tahoma"/>
                <w:b/>
                <w:bCs/>
              </w:rPr>
            </w:pPr>
            <w:r w:rsidRPr="00E61793">
              <w:rPr>
                <w:rFonts w:cs="Tahoma"/>
                <w:b/>
                <w:bCs/>
              </w:rPr>
              <w:t>72221000-0</w:t>
            </w:r>
          </w:p>
        </w:tc>
        <w:tc>
          <w:tcPr>
            <w:tcW w:w="7736" w:type="dxa"/>
            <w:tcBorders>
              <w:top w:val="single" w:sz="4" w:space="0" w:color="auto"/>
              <w:left w:val="single" w:sz="4" w:space="0" w:color="auto"/>
              <w:bottom w:val="single" w:sz="4" w:space="0" w:color="auto"/>
              <w:right w:val="single" w:sz="4" w:space="0" w:color="auto"/>
            </w:tcBorders>
          </w:tcPr>
          <w:p w14:paraId="05F715B5" w14:textId="7D731A83" w:rsidR="00993357" w:rsidRPr="00E61793" w:rsidRDefault="00993357" w:rsidP="00993357">
            <w:pPr>
              <w:rPr>
                <w:rFonts w:cs="Tahoma"/>
              </w:rPr>
            </w:pPr>
            <w:r w:rsidRPr="00E61793">
              <w:rPr>
                <w:rFonts w:cs="Tahoma"/>
              </w:rPr>
              <w:t>Υπηρεσίες παροχής συμβουλών επιχειρησιακής ανάλυσης</w:t>
            </w:r>
          </w:p>
        </w:tc>
      </w:tr>
      <w:tr w:rsidR="00E61793" w:rsidRPr="00E61793" w14:paraId="38D9C099" w14:textId="77777777" w:rsidTr="00993357">
        <w:tc>
          <w:tcPr>
            <w:tcW w:w="1884" w:type="dxa"/>
            <w:tcBorders>
              <w:top w:val="single" w:sz="4" w:space="0" w:color="auto"/>
              <w:left w:val="single" w:sz="4" w:space="0" w:color="auto"/>
              <w:bottom w:val="single" w:sz="4" w:space="0" w:color="auto"/>
              <w:right w:val="single" w:sz="4" w:space="0" w:color="auto"/>
            </w:tcBorders>
            <w:shd w:val="clear" w:color="auto" w:fill="E7E6E6" w:themeFill="background2"/>
          </w:tcPr>
          <w:p w14:paraId="340AD7A1" w14:textId="6B4F9523" w:rsidR="00993357" w:rsidRPr="00E61793" w:rsidRDefault="00993357" w:rsidP="00993357">
            <w:pPr>
              <w:rPr>
                <w:rFonts w:cs="Tahoma"/>
                <w:b/>
                <w:bCs/>
              </w:rPr>
            </w:pPr>
            <w:r w:rsidRPr="00E61793">
              <w:rPr>
                <w:rFonts w:cs="Tahoma"/>
                <w:b/>
                <w:bCs/>
              </w:rPr>
              <w:t>79340000-9</w:t>
            </w:r>
          </w:p>
        </w:tc>
        <w:tc>
          <w:tcPr>
            <w:tcW w:w="7736" w:type="dxa"/>
            <w:tcBorders>
              <w:top w:val="single" w:sz="4" w:space="0" w:color="auto"/>
              <w:left w:val="single" w:sz="4" w:space="0" w:color="auto"/>
              <w:bottom w:val="single" w:sz="4" w:space="0" w:color="auto"/>
              <w:right w:val="single" w:sz="4" w:space="0" w:color="auto"/>
            </w:tcBorders>
          </w:tcPr>
          <w:p w14:paraId="1EFF07C5" w14:textId="28427580" w:rsidR="00993357" w:rsidRPr="00E61793" w:rsidRDefault="00993357" w:rsidP="00993357">
            <w:pPr>
              <w:rPr>
                <w:rFonts w:cs="Tahoma"/>
              </w:rPr>
            </w:pPr>
            <w:r w:rsidRPr="00E61793">
              <w:rPr>
                <w:rFonts w:cs="Tahoma"/>
              </w:rPr>
              <w:t>Υπηρεσίες διαφήμισης και μάρκετινγκ</w:t>
            </w:r>
          </w:p>
        </w:tc>
      </w:tr>
      <w:tr w:rsidR="00E61793" w:rsidRPr="00E61793" w14:paraId="386E18DF" w14:textId="77777777" w:rsidTr="00993357">
        <w:tc>
          <w:tcPr>
            <w:tcW w:w="1884" w:type="dxa"/>
            <w:tcBorders>
              <w:top w:val="single" w:sz="4" w:space="0" w:color="auto"/>
              <w:left w:val="single" w:sz="4" w:space="0" w:color="auto"/>
              <w:bottom w:val="single" w:sz="4" w:space="0" w:color="auto"/>
              <w:right w:val="single" w:sz="4" w:space="0" w:color="auto"/>
            </w:tcBorders>
            <w:shd w:val="clear" w:color="auto" w:fill="E7E6E6" w:themeFill="background2"/>
          </w:tcPr>
          <w:p w14:paraId="00A4822B" w14:textId="3D871111" w:rsidR="00993357" w:rsidRPr="00E61793" w:rsidRDefault="00993357" w:rsidP="00993357">
            <w:pPr>
              <w:rPr>
                <w:rFonts w:cs="Tahoma"/>
                <w:b/>
                <w:bCs/>
              </w:rPr>
            </w:pPr>
            <w:r w:rsidRPr="00E61793">
              <w:rPr>
                <w:rFonts w:cs="Tahoma"/>
                <w:b/>
                <w:bCs/>
              </w:rPr>
              <w:t>71356300-1</w:t>
            </w:r>
          </w:p>
        </w:tc>
        <w:tc>
          <w:tcPr>
            <w:tcW w:w="7736" w:type="dxa"/>
            <w:tcBorders>
              <w:top w:val="single" w:sz="4" w:space="0" w:color="auto"/>
              <w:left w:val="single" w:sz="4" w:space="0" w:color="auto"/>
              <w:bottom w:val="single" w:sz="4" w:space="0" w:color="auto"/>
              <w:right w:val="single" w:sz="4" w:space="0" w:color="auto"/>
            </w:tcBorders>
          </w:tcPr>
          <w:p w14:paraId="42224998" w14:textId="48968F9C" w:rsidR="00993357" w:rsidRPr="00E61793" w:rsidRDefault="00993357" w:rsidP="00993357">
            <w:pPr>
              <w:rPr>
                <w:rFonts w:cs="Tahoma"/>
              </w:rPr>
            </w:pPr>
            <w:r w:rsidRPr="00E61793">
              <w:rPr>
                <w:rFonts w:cs="Tahoma"/>
              </w:rPr>
              <w:t>Υπηρεσίες Τεχνικής Υποστήριξης</w:t>
            </w:r>
          </w:p>
        </w:tc>
      </w:tr>
      <w:tr w:rsidR="00E61793" w:rsidRPr="00E61793" w14:paraId="75871B0F" w14:textId="77777777" w:rsidTr="00993357">
        <w:tc>
          <w:tcPr>
            <w:tcW w:w="1884" w:type="dxa"/>
            <w:tcBorders>
              <w:top w:val="single" w:sz="4" w:space="0" w:color="auto"/>
              <w:left w:val="single" w:sz="4" w:space="0" w:color="auto"/>
              <w:bottom w:val="single" w:sz="4" w:space="0" w:color="auto"/>
              <w:right w:val="single" w:sz="4" w:space="0" w:color="auto"/>
            </w:tcBorders>
            <w:shd w:val="clear" w:color="auto" w:fill="E7E6E6" w:themeFill="background2"/>
          </w:tcPr>
          <w:p w14:paraId="2B4BC0DD" w14:textId="5B043B84" w:rsidR="00D05872" w:rsidRPr="00E61793" w:rsidRDefault="00D05872" w:rsidP="00D05872">
            <w:pPr>
              <w:rPr>
                <w:rFonts w:cs="Tahoma"/>
                <w:b/>
                <w:bCs/>
              </w:rPr>
            </w:pPr>
            <w:r w:rsidRPr="00E61793">
              <w:rPr>
                <w:rFonts w:cs="Tahoma"/>
                <w:b/>
                <w:bCs/>
              </w:rPr>
              <w:t xml:space="preserve">79980000-7   </w:t>
            </w:r>
          </w:p>
        </w:tc>
        <w:tc>
          <w:tcPr>
            <w:tcW w:w="7736" w:type="dxa"/>
            <w:tcBorders>
              <w:top w:val="single" w:sz="4" w:space="0" w:color="auto"/>
              <w:left w:val="single" w:sz="4" w:space="0" w:color="auto"/>
              <w:bottom w:val="single" w:sz="4" w:space="0" w:color="auto"/>
              <w:right w:val="single" w:sz="4" w:space="0" w:color="auto"/>
            </w:tcBorders>
          </w:tcPr>
          <w:p w14:paraId="1432A240" w14:textId="4C6C22C6" w:rsidR="00D05872" w:rsidRPr="00E61793" w:rsidRDefault="00D05872" w:rsidP="00D05872">
            <w:pPr>
              <w:rPr>
                <w:rFonts w:cs="Tahoma"/>
              </w:rPr>
            </w:pPr>
            <w:r w:rsidRPr="00E61793">
              <w:rPr>
                <w:rFonts w:cs="Tahoma"/>
              </w:rPr>
              <w:t>Υπηρεσίες συνδρομών</w:t>
            </w:r>
          </w:p>
        </w:tc>
      </w:tr>
      <w:tr w:rsidR="00E61793" w:rsidRPr="00E61793" w14:paraId="22A22679" w14:textId="77777777" w:rsidTr="00993357">
        <w:tc>
          <w:tcPr>
            <w:tcW w:w="1884" w:type="dxa"/>
            <w:tcBorders>
              <w:top w:val="single" w:sz="4" w:space="0" w:color="auto"/>
              <w:left w:val="single" w:sz="4" w:space="0" w:color="auto"/>
              <w:bottom w:val="single" w:sz="4" w:space="0" w:color="auto"/>
              <w:right w:val="single" w:sz="4" w:space="0" w:color="auto"/>
            </w:tcBorders>
            <w:shd w:val="clear" w:color="auto" w:fill="E7E6E6" w:themeFill="background2"/>
          </w:tcPr>
          <w:p w14:paraId="0A5EB8F3" w14:textId="6B7EEE61" w:rsidR="00D05872" w:rsidRPr="00E61793" w:rsidRDefault="00D05872" w:rsidP="00D05872">
            <w:pPr>
              <w:rPr>
                <w:rFonts w:cs="Tahoma"/>
                <w:b/>
                <w:bCs/>
              </w:rPr>
            </w:pPr>
            <w:r w:rsidRPr="00E61793">
              <w:rPr>
                <w:rFonts w:cs="Tahoma"/>
                <w:b/>
                <w:bCs/>
              </w:rPr>
              <w:t>32250000-0</w:t>
            </w:r>
          </w:p>
        </w:tc>
        <w:tc>
          <w:tcPr>
            <w:tcW w:w="7736" w:type="dxa"/>
            <w:tcBorders>
              <w:top w:val="single" w:sz="4" w:space="0" w:color="auto"/>
              <w:left w:val="single" w:sz="4" w:space="0" w:color="auto"/>
              <w:bottom w:val="single" w:sz="4" w:space="0" w:color="auto"/>
              <w:right w:val="single" w:sz="4" w:space="0" w:color="auto"/>
            </w:tcBorders>
          </w:tcPr>
          <w:p w14:paraId="6EEA03D6" w14:textId="7F8BE104" w:rsidR="00D05872" w:rsidRPr="00E61793" w:rsidRDefault="00D05872" w:rsidP="00D05872">
            <w:pPr>
              <w:rPr>
                <w:rFonts w:cs="Tahoma"/>
              </w:rPr>
            </w:pPr>
            <w:r w:rsidRPr="00E61793">
              <w:rPr>
                <w:rFonts w:cs="Tahoma"/>
              </w:rPr>
              <w:t>Κινητά τηλέφωνα</w:t>
            </w:r>
          </w:p>
        </w:tc>
      </w:tr>
      <w:tr w:rsidR="00E61793" w:rsidRPr="00E61793" w14:paraId="4F6B0514" w14:textId="77777777" w:rsidTr="00993357">
        <w:tc>
          <w:tcPr>
            <w:tcW w:w="1884" w:type="dxa"/>
            <w:tcBorders>
              <w:top w:val="single" w:sz="4" w:space="0" w:color="auto"/>
              <w:left w:val="single" w:sz="4" w:space="0" w:color="auto"/>
              <w:bottom w:val="single" w:sz="4" w:space="0" w:color="auto"/>
              <w:right w:val="single" w:sz="4" w:space="0" w:color="auto"/>
            </w:tcBorders>
            <w:shd w:val="clear" w:color="auto" w:fill="E7E6E6" w:themeFill="background2"/>
          </w:tcPr>
          <w:p w14:paraId="4599B77D" w14:textId="3444584E" w:rsidR="00D05872" w:rsidRPr="00E61793" w:rsidRDefault="00D05872" w:rsidP="00D05872">
            <w:pPr>
              <w:rPr>
                <w:rFonts w:cs="Tahoma"/>
                <w:b/>
                <w:bCs/>
              </w:rPr>
            </w:pPr>
            <w:r w:rsidRPr="00E61793">
              <w:rPr>
                <w:rFonts w:cs="Tahoma"/>
                <w:b/>
                <w:bCs/>
              </w:rPr>
              <w:t>30197630-1</w:t>
            </w:r>
          </w:p>
        </w:tc>
        <w:tc>
          <w:tcPr>
            <w:tcW w:w="7736" w:type="dxa"/>
            <w:tcBorders>
              <w:top w:val="single" w:sz="4" w:space="0" w:color="auto"/>
              <w:left w:val="single" w:sz="4" w:space="0" w:color="auto"/>
              <w:bottom w:val="single" w:sz="4" w:space="0" w:color="auto"/>
              <w:right w:val="single" w:sz="4" w:space="0" w:color="auto"/>
            </w:tcBorders>
          </w:tcPr>
          <w:p w14:paraId="35210935" w14:textId="3CFC79EF" w:rsidR="00D05872" w:rsidRPr="00E61793" w:rsidRDefault="00D05872" w:rsidP="00D05872">
            <w:pPr>
              <w:rPr>
                <w:rFonts w:cs="Tahoma"/>
              </w:rPr>
            </w:pPr>
            <w:r w:rsidRPr="00E61793">
              <w:rPr>
                <w:rFonts w:cs="Tahoma"/>
              </w:rPr>
              <w:t>Εκτυπωτικό χαρτί</w:t>
            </w:r>
          </w:p>
        </w:tc>
      </w:tr>
      <w:tr w:rsidR="00E61793" w:rsidRPr="00E61793" w14:paraId="4EE861FA" w14:textId="77777777" w:rsidTr="00993357">
        <w:tc>
          <w:tcPr>
            <w:tcW w:w="1884" w:type="dxa"/>
            <w:tcBorders>
              <w:top w:val="single" w:sz="4" w:space="0" w:color="auto"/>
              <w:left w:val="single" w:sz="4" w:space="0" w:color="auto"/>
              <w:bottom w:val="single" w:sz="4" w:space="0" w:color="auto"/>
              <w:right w:val="single" w:sz="4" w:space="0" w:color="auto"/>
            </w:tcBorders>
            <w:shd w:val="clear" w:color="auto" w:fill="E7E6E6" w:themeFill="background2"/>
          </w:tcPr>
          <w:p w14:paraId="7A856AA3" w14:textId="491B782D" w:rsidR="00D05872" w:rsidRPr="00E61793" w:rsidRDefault="00D05872" w:rsidP="00D05872">
            <w:pPr>
              <w:rPr>
                <w:rFonts w:cs="Tahoma"/>
                <w:b/>
                <w:bCs/>
              </w:rPr>
            </w:pPr>
            <w:r w:rsidRPr="00E61793">
              <w:rPr>
                <w:rFonts w:cs="Tahoma"/>
                <w:b/>
                <w:bCs/>
                <w:lang w:val="en-US"/>
              </w:rPr>
              <w:t>42991230-0</w:t>
            </w:r>
          </w:p>
        </w:tc>
        <w:tc>
          <w:tcPr>
            <w:tcW w:w="7736" w:type="dxa"/>
            <w:tcBorders>
              <w:top w:val="single" w:sz="4" w:space="0" w:color="auto"/>
              <w:left w:val="single" w:sz="4" w:space="0" w:color="auto"/>
              <w:bottom w:val="single" w:sz="4" w:space="0" w:color="auto"/>
              <w:right w:val="single" w:sz="4" w:space="0" w:color="auto"/>
            </w:tcBorders>
          </w:tcPr>
          <w:p w14:paraId="6B58F629" w14:textId="3DDE25D9" w:rsidR="00D05872" w:rsidRPr="00E61793" w:rsidRDefault="00D05872" w:rsidP="00D05872">
            <w:pPr>
              <w:rPr>
                <w:rFonts w:cs="Tahoma"/>
              </w:rPr>
            </w:pPr>
            <w:r w:rsidRPr="00E61793">
              <w:rPr>
                <w:rFonts w:cs="Tahoma"/>
              </w:rPr>
              <w:t>Εκτυπωτές εισιτηρίων</w:t>
            </w:r>
          </w:p>
        </w:tc>
      </w:tr>
    </w:tbl>
    <w:p w14:paraId="37711996" w14:textId="77777777" w:rsidR="009B4B68" w:rsidRPr="00E61793" w:rsidRDefault="009B4B68" w:rsidP="0036527B">
      <w:pPr>
        <w:spacing w:after="0"/>
        <w:rPr>
          <w:rFonts w:cs="Tahoma"/>
          <w:lang w:val="en-US"/>
        </w:rPr>
      </w:pPr>
    </w:p>
    <w:p w14:paraId="63A5DF24" w14:textId="77777777" w:rsidR="009B4B68" w:rsidRPr="00E61793" w:rsidRDefault="009B4B68" w:rsidP="0036527B">
      <w:pPr>
        <w:spacing w:after="0"/>
        <w:rPr>
          <w:rFonts w:cs="Tahoma"/>
          <w:lang w:val="en-US"/>
        </w:rPr>
      </w:pPr>
    </w:p>
    <w:p w14:paraId="7E4597BE" w14:textId="5C0EE245" w:rsidR="009B4B68" w:rsidRPr="00E61793" w:rsidRDefault="009B4B68" w:rsidP="009B4B68">
      <w:pPr>
        <w:rPr>
          <w:rFonts w:cs="Tahoma"/>
        </w:rPr>
      </w:pPr>
      <w:r w:rsidRPr="00E61793">
        <w:rPr>
          <w:rFonts w:cs="Tahoma"/>
        </w:rPr>
        <w:t xml:space="preserve">Οι παρεχόμενες υπηρεσίες κατατάσσονται στους ακόλουθους κωδικούς του Κοινού Λεξιλογίου δημοσίων συμβάσεων (CPV): </w:t>
      </w:r>
      <w:r w:rsidRPr="00E61793">
        <w:rPr>
          <w:rFonts w:cs="Tahoma"/>
          <w:lang w:val="en-US"/>
        </w:rPr>
        <w:t>TMHMA</w:t>
      </w:r>
      <w:r w:rsidRPr="00E61793">
        <w:rPr>
          <w:rFonts w:cs="Tahoma"/>
        </w:rPr>
        <w:t xml:space="preserve">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7736"/>
      </w:tblGrid>
      <w:tr w:rsidR="00E61793" w:rsidRPr="00E61793" w14:paraId="02F1F6D5" w14:textId="77777777">
        <w:tc>
          <w:tcPr>
            <w:tcW w:w="1884" w:type="dxa"/>
            <w:tcBorders>
              <w:top w:val="single" w:sz="4" w:space="0" w:color="auto"/>
              <w:left w:val="single" w:sz="4" w:space="0" w:color="auto"/>
              <w:bottom w:val="single" w:sz="4" w:space="0" w:color="auto"/>
              <w:right w:val="single" w:sz="4" w:space="0" w:color="auto"/>
            </w:tcBorders>
            <w:shd w:val="clear" w:color="auto" w:fill="E7E6E6" w:themeFill="background2"/>
          </w:tcPr>
          <w:p w14:paraId="4EDB593F" w14:textId="4E51A890" w:rsidR="009B4B68" w:rsidRPr="00E61793" w:rsidRDefault="00DB3299">
            <w:pPr>
              <w:rPr>
                <w:rFonts w:cs="Tahoma"/>
                <w:b/>
                <w:bCs/>
              </w:rPr>
            </w:pPr>
            <w:r w:rsidRPr="00E61793">
              <w:rPr>
                <w:rFonts w:cs="Tahoma"/>
                <w:b/>
                <w:bCs/>
              </w:rPr>
              <w:t>72000000-5</w:t>
            </w:r>
          </w:p>
        </w:tc>
        <w:tc>
          <w:tcPr>
            <w:tcW w:w="7736" w:type="dxa"/>
            <w:tcBorders>
              <w:top w:val="single" w:sz="4" w:space="0" w:color="auto"/>
              <w:left w:val="single" w:sz="4" w:space="0" w:color="auto"/>
              <w:bottom w:val="single" w:sz="4" w:space="0" w:color="auto"/>
              <w:right w:val="single" w:sz="4" w:space="0" w:color="auto"/>
            </w:tcBorders>
          </w:tcPr>
          <w:p w14:paraId="4FFB9E3A" w14:textId="2DF80AAD" w:rsidR="009B4B68" w:rsidRPr="00E61793" w:rsidRDefault="00DB3299">
            <w:pPr>
              <w:rPr>
                <w:rFonts w:cs="Tahoma"/>
              </w:rPr>
            </w:pPr>
            <w:r w:rsidRPr="00E61793">
              <w:rPr>
                <w:rFonts w:cs="Tahoma"/>
              </w:rPr>
              <w:t>Υπηρεσίες τεχνολογίας των πληροφοριών: παροχή συμβουλών, ανάπτυξη λογισμικού, Διαδίκτυο και υποστήριξη</w:t>
            </w:r>
          </w:p>
        </w:tc>
      </w:tr>
      <w:tr w:rsidR="00E61793" w:rsidRPr="00E61793" w14:paraId="69B4CF2C" w14:textId="77777777">
        <w:tc>
          <w:tcPr>
            <w:tcW w:w="1884" w:type="dxa"/>
            <w:tcBorders>
              <w:top w:val="single" w:sz="4" w:space="0" w:color="auto"/>
              <w:left w:val="single" w:sz="4" w:space="0" w:color="auto"/>
              <w:bottom w:val="single" w:sz="4" w:space="0" w:color="auto"/>
              <w:right w:val="single" w:sz="4" w:space="0" w:color="auto"/>
            </w:tcBorders>
            <w:shd w:val="clear" w:color="auto" w:fill="E7E6E6" w:themeFill="background2"/>
          </w:tcPr>
          <w:p w14:paraId="1797021A" w14:textId="0F5362D8" w:rsidR="009B4B68" w:rsidRPr="00E61793" w:rsidRDefault="009B4B68">
            <w:pPr>
              <w:rPr>
                <w:rFonts w:cs="Tahoma"/>
                <w:b/>
                <w:bCs/>
              </w:rPr>
            </w:pPr>
            <w:r w:rsidRPr="00E61793">
              <w:rPr>
                <w:rFonts w:cs="Tahoma"/>
                <w:b/>
                <w:bCs/>
              </w:rPr>
              <w:t>71356300-1</w:t>
            </w:r>
          </w:p>
        </w:tc>
        <w:tc>
          <w:tcPr>
            <w:tcW w:w="7736" w:type="dxa"/>
            <w:tcBorders>
              <w:top w:val="single" w:sz="4" w:space="0" w:color="auto"/>
              <w:left w:val="single" w:sz="4" w:space="0" w:color="auto"/>
              <w:bottom w:val="single" w:sz="4" w:space="0" w:color="auto"/>
              <w:right w:val="single" w:sz="4" w:space="0" w:color="auto"/>
            </w:tcBorders>
          </w:tcPr>
          <w:p w14:paraId="1738662F" w14:textId="774E0823" w:rsidR="009B4B68" w:rsidRPr="00E61793" w:rsidRDefault="009B4B68">
            <w:pPr>
              <w:rPr>
                <w:rFonts w:cs="Tahoma"/>
              </w:rPr>
            </w:pPr>
            <w:r w:rsidRPr="00E61793">
              <w:rPr>
                <w:rFonts w:cs="Tahoma"/>
              </w:rPr>
              <w:t>Υπηρεσίες Τεχνικής Υποστήριξης</w:t>
            </w:r>
          </w:p>
        </w:tc>
      </w:tr>
      <w:tr w:rsidR="00E61793" w:rsidRPr="00E61793" w14:paraId="4E295973" w14:textId="77777777">
        <w:tc>
          <w:tcPr>
            <w:tcW w:w="1884" w:type="dxa"/>
            <w:tcBorders>
              <w:top w:val="single" w:sz="4" w:space="0" w:color="auto"/>
              <w:left w:val="single" w:sz="4" w:space="0" w:color="auto"/>
              <w:bottom w:val="single" w:sz="4" w:space="0" w:color="auto"/>
              <w:right w:val="single" w:sz="4" w:space="0" w:color="auto"/>
            </w:tcBorders>
            <w:shd w:val="clear" w:color="auto" w:fill="E7E6E6" w:themeFill="background2"/>
          </w:tcPr>
          <w:p w14:paraId="587CAA5E" w14:textId="77777777" w:rsidR="009B4B68" w:rsidRPr="00E61793" w:rsidRDefault="009B4B68">
            <w:pPr>
              <w:rPr>
                <w:rFonts w:cs="Tahoma"/>
                <w:b/>
                <w:bCs/>
              </w:rPr>
            </w:pPr>
            <w:r w:rsidRPr="00E61793">
              <w:rPr>
                <w:rFonts w:cs="Tahoma"/>
                <w:b/>
                <w:bCs/>
              </w:rPr>
              <w:t>80533100-0</w:t>
            </w:r>
          </w:p>
        </w:tc>
        <w:tc>
          <w:tcPr>
            <w:tcW w:w="7736" w:type="dxa"/>
            <w:tcBorders>
              <w:top w:val="single" w:sz="4" w:space="0" w:color="auto"/>
              <w:left w:val="single" w:sz="4" w:space="0" w:color="auto"/>
              <w:bottom w:val="single" w:sz="4" w:space="0" w:color="auto"/>
              <w:right w:val="single" w:sz="4" w:space="0" w:color="auto"/>
            </w:tcBorders>
          </w:tcPr>
          <w:p w14:paraId="41A0BAC1" w14:textId="77777777" w:rsidR="009B4B68" w:rsidRPr="00E61793" w:rsidRDefault="009B4B68">
            <w:pPr>
              <w:rPr>
                <w:rFonts w:cs="Tahoma"/>
              </w:rPr>
            </w:pPr>
            <w:r w:rsidRPr="00E61793">
              <w:rPr>
                <w:rFonts w:cs="Tahoma"/>
              </w:rPr>
              <w:t>Υπηρεσίες εκπαίδευσης στον τομέα της πληροφορικής</w:t>
            </w:r>
          </w:p>
        </w:tc>
      </w:tr>
      <w:tr w:rsidR="00E61793" w:rsidRPr="00E61793" w14:paraId="59C4D76B" w14:textId="77777777">
        <w:tc>
          <w:tcPr>
            <w:tcW w:w="1884" w:type="dxa"/>
            <w:tcBorders>
              <w:top w:val="single" w:sz="4" w:space="0" w:color="auto"/>
              <w:left w:val="single" w:sz="4" w:space="0" w:color="auto"/>
              <w:bottom w:val="single" w:sz="4" w:space="0" w:color="auto"/>
              <w:right w:val="single" w:sz="4" w:space="0" w:color="auto"/>
            </w:tcBorders>
            <w:shd w:val="clear" w:color="auto" w:fill="E7E6E6" w:themeFill="background2"/>
          </w:tcPr>
          <w:p w14:paraId="23597ABA" w14:textId="1B8288C0" w:rsidR="009B4B68" w:rsidRPr="00E61793" w:rsidRDefault="009B4B68">
            <w:pPr>
              <w:rPr>
                <w:rFonts w:cs="Tahoma"/>
                <w:b/>
                <w:bCs/>
              </w:rPr>
            </w:pPr>
            <w:r w:rsidRPr="00E61793">
              <w:rPr>
                <w:rFonts w:cs="Tahoma"/>
                <w:b/>
                <w:bCs/>
              </w:rPr>
              <w:t>48000000-8</w:t>
            </w:r>
          </w:p>
        </w:tc>
        <w:tc>
          <w:tcPr>
            <w:tcW w:w="7736" w:type="dxa"/>
            <w:tcBorders>
              <w:top w:val="single" w:sz="4" w:space="0" w:color="auto"/>
              <w:left w:val="single" w:sz="4" w:space="0" w:color="auto"/>
              <w:bottom w:val="single" w:sz="4" w:space="0" w:color="auto"/>
              <w:right w:val="single" w:sz="4" w:space="0" w:color="auto"/>
            </w:tcBorders>
          </w:tcPr>
          <w:p w14:paraId="3AC60544" w14:textId="745822DF" w:rsidR="009B4B68" w:rsidRPr="00E61793" w:rsidRDefault="009B4B68">
            <w:pPr>
              <w:rPr>
                <w:rFonts w:cs="Tahoma"/>
              </w:rPr>
            </w:pPr>
            <w:r w:rsidRPr="00E61793">
              <w:rPr>
                <w:rFonts w:cs="Tahoma"/>
              </w:rPr>
              <w:t>Πακέτα λογισμικού και συστήματα πληροφορικής</w:t>
            </w:r>
          </w:p>
        </w:tc>
      </w:tr>
      <w:tr w:rsidR="00E61793" w:rsidRPr="00E61793" w14:paraId="24B5E251" w14:textId="77777777">
        <w:tc>
          <w:tcPr>
            <w:tcW w:w="1884" w:type="dxa"/>
            <w:tcBorders>
              <w:top w:val="single" w:sz="4" w:space="0" w:color="auto"/>
              <w:left w:val="single" w:sz="4" w:space="0" w:color="auto"/>
              <w:bottom w:val="single" w:sz="4" w:space="0" w:color="auto"/>
              <w:right w:val="single" w:sz="4" w:space="0" w:color="auto"/>
            </w:tcBorders>
            <w:shd w:val="clear" w:color="auto" w:fill="E7E6E6" w:themeFill="background2"/>
          </w:tcPr>
          <w:p w14:paraId="6F891C47" w14:textId="68AE0D93" w:rsidR="009B4B68" w:rsidRPr="00E61793" w:rsidRDefault="00A10840">
            <w:pPr>
              <w:rPr>
                <w:rFonts w:cs="Tahoma"/>
                <w:b/>
                <w:bCs/>
              </w:rPr>
            </w:pPr>
            <w:r w:rsidRPr="00E61793">
              <w:rPr>
                <w:rFonts w:cs="Tahoma"/>
                <w:b/>
                <w:bCs/>
              </w:rPr>
              <w:t>72222300-0</w:t>
            </w:r>
          </w:p>
        </w:tc>
        <w:tc>
          <w:tcPr>
            <w:tcW w:w="7736" w:type="dxa"/>
            <w:tcBorders>
              <w:top w:val="single" w:sz="4" w:space="0" w:color="auto"/>
              <w:left w:val="single" w:sz="4" w:space="0" w:color="auto"/>
              <w:bottom w:val="single" w:sz="4" w:space="0" w:color="auto"/>
              <w:right w:val="single" w:sz="4" w:space="0" w:color="auto"/>
            </w:tcBorders>
          </w:tcPr>
          <w:p w14:paraId="7A0ECC05" w14:textId="784B9D6C" w:rsidR="009B4B68" w:rsidRPr="00E61793" w:rsidRDefault="00A10840">
            <w:pPr>
              <w:rPr>
                <w:rFonts w:cs="Tahoma"/>
              </w:rPr>
            </w:pPr>
            <w:r w:rsidRPr="00E61793">
              <w:rPr>
                <w:rFonts w:cs="Tahoma"/>
              </w:rPr>
              <w:t>Υπηρεσίες τεχνολογίας των πληροφοριών</w:t>
            </w:r>
          </w:p>
        </w:tc>
      </w:tr>
    </w:tbl>
    <w:p w14:paraId="3EFCAB54" w14:textId="77777777" w:rsidR="009B4B68" w:rsidRPr="00702720" w:rsidRDefault="009B4B68" w:rsidP="0036527B">
      <w:pPr>
        <w:spacing w:after="0"/>
        <w:rPr>
          <w:rFonts w:cs="Tahoma"/>
          <w:lang w:val="en-US"/>
        </w:rPr>
      </w:pPr>
    </w:p>
    <w:p w14:paraId="6E4C9422" w14:textId="58988CF0" w:rsidR="0036527B" w:rsidRPr="00702720" w:rsidRDefault="0036527B" w:rsidP="0036527B">
      <w:pPr>
        <w:spacing w:after="0"/>
        <w:rPr>
          <w:rFonts w:cs="Tahoma"/>
          <w:b/>
          <w:bCs/>
        </w:rPr>
      </w:pPr>
      <w:r w:rsidRPr="00702720">
        <w:rPr>
          <w:rFonts w:cs="Tahoma"/>
        </w:rPr>
        <w:t xml:space="preserve">Η εκτιμώμενη αξία σύμβασης ανέρχεται </w:t>
      </w:r>
      <w:r w:rsidRPr="00702720">
        <w:rPr>
          <w:rFonts w:cs="Tahoma"/>
          <w:lang w:eastAsia="en-US"/>
        </w:rPr>
        <w:t>στο ποσό των «</w:t>
      </w:r>
      <w:r w:rsidR="00923A80" w:rsidRPr="00702720">
        <w:rPr>
          <w:rFonts w:cs="Tahoma"/>
          <w:lang w:eastAsia="en-US"/>
        </w:rPr>
        <w:t>δέκα εκατομμυρίων</w:t>
      </w:r>
      <w:r w:rsidR="00DD6391">
        <w:rPr>
          <w:rFonts w:cs="Tahoma"/>
          <w:lang w:eastAsia="en-US"/>
        </w:rPr>
        <w:t xml:space="preserve"> τριακοσίων</w:t>
      </w:r>
      <w:r w:rsidR="00923A80" w:rsidRPr="00702720">
        <w:rPr>
          <w:rFonts w:cs="Tahoma"/>
          <w:lang w:eastAsia="en-US"/>
        </w:rPr>
        <w:t xml:space="preserve"> </w:t>
      </w:r>
      <w:r w:rsidR="00DD6391">
        <w:rPr>
          <w:rFonts w:cs="Tahoma"/>
          <w:lang w:eastAsia="en-US"/>
        </w:rPr>
        <w:t>εξήντα οκτώ</w:t>
      </w:r>
      <w:r w:rsidR="00923A80" w:rsidRPr="00702720">
        <w:rPr>
          <w:rFonts w:cs="Tahoma"/>
          <w:lang w:eastAsia="en-US"/>
        </w:rPr>
        <w:t xml:space="preserve"> χιλιάδων ευρώ</w:t>
      </w:r>
      <w:r w:rsidR="00923A80" w:rsidRPr="00702720">
        <w:rPr>
          <w:rFonts w:cs="Tahoma"/>
        </w:rPr>
        <w:t xml:space="preserve">», </w:t>
      </w:r>
      <w:r w:rsidR="000D6A4C" w:rsidRPr="00702720">
        <w:rPr>
          <w:rFonts w:cs="Tahoma"/>
          <w:b/>
          <w:bCs/>
        </w:rPr>
        <w:t xml:space="preserve">10.368.000,00 € </w:t>
      </w:r>
      <w:r w:rsidR="000D6A4C" w:rsidRPr="00702720">
        <w:rPr>
          <w:rFonts w:cs="Tahoma"/>
        </w:rPr>
        <w:t xml:space="preserve">μη περιλαμβανομένου ΦΠΑ, προϋπολογισμός με ΦΠΑ: </w:t>
      </w:r>
      <w:r w:rsidR="000D6A4C" w:rsidRPr="00702720">
        <w:rPr>
          <w:rFonts w:cs="Tahoma"/>
          <w:b/>
          <w:bCs/>
        </w:rPr>
        <w:t xml:space="preserve">  </w:t>
      </w:r>
      <w:r w:rsidR="000D6A4C" w:rsidRPr="00702720">
        <w:rPr>
          <w:rFonts w:cs="Tahoma"/>
        </w:rPr>
        <w:t xml:space="preserve"> </w:t>
      </w:r>
      <w:r w:rsidR="000D6A4C" w:rsidRPr="00702720">
        <w:rPr>
          <w:rFonts w:cs="Tahoma"/>
          <w:b/>
          <w:bCs/>
        </w:rPr>
        <w:t>12.856.320,00 €, ΦΠΑ 24% 2.488.320,00 €</w:t>
      </w:r>
    </w:p>
    <w:p w14:paraId="0ADBD9A3" w14:textId="77777777" w:rsidR="0036527B" w:rsidRPr="00702720" w:rsidRDefault="0036527B" w:rsidP="0036527B">
      <w:pPr>
        <w:pStyle w:val="TabletextChar"/>
        <w:rPr>
          <w:rFonts w:cs="Tahoma"/>
          <w:b/>
          <w:bCs/>
          <w:color w:val="000000" w:themeColor="text1"/>
          <w:sz w:val="22"/>
          <w:szCs w:val="22"/>
          <w:lang w:eastAsia="el-GR"/>
        </w:rPr>
      </w:pPr>
      <w:r w:rsidRPr="00702720">
        <w:rPr>
          <w:rFonts w:cs="Tahoma"/>
          <w:bCs/>
          <w:color w:val="000000" w:themeColor="text1"/>
          <w:sz w:val="22"/>
          <w:szCs w:val="22"/>
          <w:lang w:eastAsia="el-GR"/>
        </w:rPr>
        <w:t>και αναλύεται ως εξής</w:t>
      </w:r>
      <w:r w:rsidRPr="00702720">
        <w:rPr>
          <w:rFonts w:cs="Tahoma"/>
          <w:b/>
          <w:bCs/>
          <w:color w:val="000000" w:themeColor="text1"/>
          <w:sz w:val="22"/>
          <w:szCs w:val="22"/>
          <w:lang w:eastAsia="el-GR"/>
        </w:rPr>
        <w:t xml:space="preserve"> :</w:t>
      </w:r>
    </w:p>
    <w:p w14:paraId="2F38EA4E" w14:textId="056DFE8D" w:rsidR="0036527B" w:rsidRPr="00702720" w:rsidRDefault="0036527B" w:rsidP="003F68CD">
      <w:pPr>
        <w:pStyle w:val="a"/>
        <w:numPr>
          <w:ilvl w:val="0"/>
          <w:numId w:val="13"/>
        </w:numPr>
        <w:rPr>
          <w:rFonts w:cs="Tahoma"/>
        </w:rPr>
      </w:pPr>
      <w:r w:rsidRPr="00702720">
        <w:rPr>
          <w:rFonts w:cs="Tahoma"/>
        </w:rPr>
        <w:t>Ο προϋπολογισμός του αρχικού Έργου ανέρχεται στο ποσό των «</w:t>
      </w:r>
      <w:r w:rsidR="00AE0B48" w:rsidRPr="00702720">
        <w:rPr>
          <w:rFonts w:cs="Tahoma"/>
        </w:rPr>
        <w:t>«τεσσάρων εκατομμυρίων οκτακοσίων χιλιάδων ευρώ»: 4.800.000,00 €, μη συμπεριλαμβανομένου</w:t>
      </w:r>
      <w:r w:rsidR="00DD6391">
        <w:rPr>
          <w:rFonts w:cs="Tahoma"/>
        </w:rPr>
        <w:t xml:space="preserve"> </w:t>
      </w:r>
      <w:r w:rsidR="00AE0B48" w:rsidRPr="00702720">
        <w:rPr>
          <w:rFonts w:cs="Tahoma"/>
        </w:rPr>
        <w:t>ΦΠΑ (Προϋπολογισμός με ΦΠΑ: 5.952.000,00 €, ΦΠΑ 24% 1.152.000,00 €).</w:t>
      </w:r>
      <w:r w:rsidRPr="00702720">
        <w:rPr>
          <w:rFonts w:cs="Tahoma"/>
        </w:rPr>
        <w:t xml:space="preserve"> </w:t>
      </w:r>
    </w:p>
    <w:p w14:paraId="35816CA2" w14:textId="767FB8A5" w:rsidR="0036527B" w:rsidRPr="00702720" w:rsidRDefault="0036527B" w:rsidP="003F68CD">
      <w:pPr>
        <w:pStyle w:val="a"/>
        <w:numPr>
          <w:ilvl w:val="0"/>
          <w:numId w:val="13"/>
        </w:numPr>
        <w:rPr>
          <w:rFonts w:cs="Tahoma"/>
          <w:lang w:eastAsia="el-GR"/>
        </w:rPr>
      </w:pPr>
      <w:r w:rsidRPr="00702720">
        <w:rPr>
          <w:rFonts w:cs="Tahoma"/>
        </w:rPr>
        <w:t xml:space="preserve">Προϋπολογισμός δικαιώματος προαίρεσης αύξησης φυσικού αντικειμένου: </w:t>
      </w:r>
      <w:r w:rsidR="008064A7" w:rsidRPr="00702720">
        <w:rPr>
          <w:rFonts w:cs="Tahoma"/>
        </w:rPr>
        <w:t xml:space="preserve">σε πενήντα τοις εκατό (50%) της αξίας της σύμβασης στο ποσό των </w:t>
      </w:r>
      <w:r w:rsidRPr="00702720">
        <w:rPr>
          <w:rFonts w:cs="Tahoma"/>
          <w:color w:val="000000" w:themeColor="text1"/>
        </w:rPr>
        <w:t>«</w:t>
      </w:r>
      <w:r w:rsidR="008064A7" w:rsidRPr="00702720">
        <w:rPr>
          <w:rFonts w:cs="Tahoma"/>
        </w:rPr>
        <w:t>δύο εκατομμυρίων τετρακοσίων χιλιάδων ευρώ</w:t>
      </w:r>
      <w:r w:rsidR="00AE0B48" w:rsidRPr="00702720">
        <w:rPr>
          <w:rFonts w:cs="Tahoma"/>
        </w:rPr>
        <w:t>»</w:t>
      </w:r>
      <w:r w:rsidR="00DD6391">
        <w:rPr>
          <w:rFonts w:cs="Tahoma"/>
        </w:rPr>
        <w:t xml:space="preserve"> </w:t>
      </w:r>
      <w:r w:rsidR="008064A7" w:rsidRPr="00702720">
        <w:rPr>
          <w:rFonts w:cs="Tahoma"/>
        </w:rPr>
        <w:t>2.400.000,00 € μη περιλαμβανομένου ΦΠΑ (Προϋπολογισμός με ΦΠΑ  2.976.000,00 € , ΦΠΑ 24% 576.000,00 €)</w:t>
      </w:r>
    </w:p>
    <w:p w14:paraId="41314277" w14:textId="77777777" w:rsidR="0036527B" w:rsidRPr="00702720" w:rsidRDefault="0036527B" w:rsidP="0036527B">
      <w:pPr>
        <w:pStyle w:val="a"/>
        <w:numPr>
          <w:ilvl w:val="0"/>
          <w:numId w:val="0"/>
        </w:numPr>
        <w:ind w:left="720"/>
        <w:rPr>
          <w:rFonts w:cs="Tahoma"/>
          <w:lang w:eastAsia="el-GR"/>
        </w:rPr>
      </w:pPr>
      <w:r w:rsidRPr="00702720">
        <w:rPr>
          <w:rFonts w:cs="Tahoma"/>
          <w:lang w:eastAsia="el-GR"/>
        </w:rPr>
        <w:t>Το ως άνω δικαίωμα προαίρεσης δύναται να ενεργοποιηθεί ανά πάσα στιγμή καθ’ όλη τη διάρκεια της αρχικής σύμβασης και για χρονική διάρκεια που δε θα παρατείνει τη συνολική διάρκεια του έργου σε ποσοστό άνω του 50%.</w:t>
      </w:r>
    </w:p>
    <w:p w14:paraId="19CFB13D" w14:textId="77777777" w:rsidR="0036527B" w:rsidRPr="00702720" w:rsidRDefault="0036527B" w:rsidP="0036527B">
      <w:pPr>
        <w:pStyle w:val="a"/>
        <w:numPr>
          <w:ilvl w:val="0"/>
          <w:numId w:val="0"/>
        </w:numPr>
        <w:ind w:left="720"/>
        <w:rPr>
          <w:rFonts w:cs="Tahoma"/>
          <w:lang w:eastAsia="el-GR"/>
        </w:rPr>
      </w:pPr>
      <w:r w:rsidRPr="00702720">
        <w:rPr>
          <w:rFonts w:cs="Tahoma"/>
          <w:lang w:eastAsia="el-GR"/>
        </w:rPr>
        <w:t>Το ως άνω δικαίωμα προαίρεσης ενεργοποιείται με μονομερή δήλωση της αναθέτουσας αρχής (ήτοι απόφαση του αρμοδίου αποφαινόμενου οργάνου) προς τον ανάδοχο της σύμβασης, ο οποίος θα υποχρεούται να υλοποιήσει το αντικείμενο της προαίρεσης με τις τιμές μονάδας της οικονομικής του προσφοράς.</w:t>
      </w:r>
    </w:p>
    <w:p w14:paraId="4FCF3B1D" w14:textId="29B5CE1A" w:rsidR="0036527B" w:rsidRPr="00702720" w:rsidRDefault="0036527B" w:rsidP="003F68CD">
      <w:pPr>
        <w:pStyle w:val="a"/>
        <w:numPr>
          <w:ilvl w:val="0"/>
          <w:numId w:val="13"/>
        </w:numPr>
        <w:rPr>
          <w:rFonts w:cs="Tahoma"/>
          <w:lang w:eastAsia="el-GR"/>
        </w:rPr>
      </w:pPr>
      <w:r w:rsidRPr="00702720">
        <w:rPr>
          <w:rFonts w:cs="Tahoma"/>
        </w:rPr>
        <w:t>Προϋπολογισμός δικαιώματος προαίρεσης υπηρεσιών συντήρησης: έως «</w:t>
      </w:r>
      <w:r w:rsidR="000D6A4C" w:rsidRPr="00702720">
        <w:rPr>
          <w:rFonts w:cs="Tahoma"/>
        </w:rPr>
        <w:t xml:space="preserve">τρία εκατομμύρια εκατό εξήντα οκτώ χιλιάδες ευρώ ακριβώς», </w:t>
      </w:r>
      <w:r w:rsidR="000D6A4C" w:rsidRPr="00702720">
        <w:rPr>
          <w:rFonts w:cs="Tahoma"/>
          <w:b/>
        </w:rPr>
        <w:t xml:space="preserve">3.168.000,00€ </w:t>
      </w:r>
      <w:r w:rsidR="000D6A4C" w:rsidRPr="00702720">
        <w:rPr>
          <w:rFonts w:cs="Tahoma"/>
        </w:rPr>
        <w:t xml:space="preserve">μη περιλαμβανομένου ΦΠΑ </w:t>
      </w:r>
      <w:r w:rsidR="000D6A4C" w:rsidRPr="00702720">
        <w:rPr>
          <w:rFonts w:cs="Tahoma"/>
        </w:rPr>
        <w:lastRenderedPageBreak/>
        <w:t xml:space="preserve">(Προϋπολογισμός με ΦΠΑ </w:t>
      </w:r>
      <w:r w:rsidR="000D6A4C" w:rsidRPr="00702720">
        <w:rPr>
          <w:rFonts w:cs="Tahoma"/>
          <w:b/>
        </w:rPr>
        <w:t xml:space="preserve"> 3.928.320,00 € </w:t>
      </w:r>
      <w:r w:rsidR="000D6A4C" w:rsidRPr="00702720">
        <w:rPr>
          <w:rFonts w:cs="Tahoma"/>
          <w:b/>
          <w:bCs/>
          <w:color w:val="000000"/>
          <w:lang w:eastAsia="el-GR"/>
        </w:rPr>
        <w:t xml:space="preserve">, ΦΠΑ </w:t>
      </w:r>
      <w:r w:rsidR="000D6A4C" w:rsidRPr="00702720">
        <w:rPr>
          <w:rFonts w:cs="Tahoma"/>
          <w:b/>
          <w:bCs/>
        </w:rPr>
        <w:t xml:space="preserve">24% </w:t>
      </w:r>
      <w:r w:rsidR="000D6A4C" w:rsidRPr="00702720">
        <w:rPr>
          <w:rFonts w:cs="Tahoma"/>
          <w:b/>
          <w:bCs/>
          <w:color w:val="000000"/>
          <w:lang w:eastAsia="el-GR"/>
        </w:rPr>
        <w:t>760.320,00 €</w:t>
      </w:r>
      <w:r w:rsidR="008064A7" w:rsidRPr="00702720">
        <w:rPr>
          <w:rFonts w:cs="Tahoma"/>
        </w:rPr>
        <w:t>)</w:t>
      </w:r>
      <w:r w:rsidRPr="00702720">
        <w:rPr>
          <w:rFonts w:cs="Tahoma"/>
          <w:color w:val="000000"/>
          <w:lang w:eastAsia="el-GR"/>
        </w:rPr>
        <w:t>, μετά τη λήξη της Περιόδου Εγγύησης Καλής Λειτουργίας</w:t>
      </w:r>
      <w:r w:rsidR="008064A7" w:rsidRPr="00702720">
        <w:rPr>
          <w:rFonts w:cs="Tahoma"/>
          <w:color w:val="000000"/>
          <w:lang w:eastAsia="el-GR"/>
        </w:rPr>
        <w:t xml:space="preserve"> (</w:t>
      </w:r>
      <w:r w:rsidR="00923A80" w:rsidRPr="00702720">
        <w:rPr>
          <w:rFonts w:cs="Tahoma"/>
          <w:color w:val="000000"/>
          <w:lang w:eastAsia="el-GR"/>
        </w:rPr>
        <w:t>1 έτος</w:t>
      </w:r>
      <w:r w:rsidR="008064A7" w:rsidRPr="00702720">
        <w:rPr>
          <w:rFonts w:cs="Tahoma"/>
          <w:color w:val="000000"/>
          <w:lang w:eastAsia="el-GR"/>
        </w:rPr>
        <w:t>)</w:t>
      </w:r>
      <w:r w:rsidRPr="00702720">
        <w:rPr>
          <w:rFonts w:cs="Tahoma"/>
          <w:color w:val="000000"/>
          <w:lang w:eastAsia="el-GR"/>
        </w:rPr>
        <w:t xml:space="preserve">, για μέγιστη χρονική διάρκεια τριών (3) ετών, όπως αυτές περιγράφονται στην παράγραφο </w:t>
      </w:r>
      <w:r w:rsidRPr="00702720">
        <w:rPr>
          <w:rFonts w:cs="Tahoma"/>
          <w:color w:val="000000"/>
          <w:lang w:val="en-US" w:eastAsia="el-GR"/>
        </w:rPr>
        <w:t>I</w:t>
      </w:r>
      <w:r w:rsidRPr="00702720">
        <w:rPr>
          <w:rFonts w:cs="Tahoma"/>
          <w:color w:val="000000"/>
          <w:lang w:eastAsia="el-GR"/>
        </w:rPr>
        <w:t xml:space="preserve">.4.4 του Παραρτήματος </w:t>
      </w:r>
      <w:r w:rsidRPr="00702720">
        <w:rPr>
          <w:rFonts w:cs="Tahoma"/>
          <w:color w:val="000000"/>
          <w:lang w:val="en-US" w:eastAsia="el-GR"/>
        </w:rPr>
        <w:t>I</w:t>
      </w:r>
      <w:r w:rsidRPr="00702720">
        <w:rPr>
          <w:rFonts w:cs="Tahoma"/>
          <w:color w:val="000000"/>
          <w:lang w:eastAsia="el-GR"/>
        </w:rPr>
        <w:t>, που αναλύεται ως ακολούθως:</w:t>
      </w:r>
    </w:p>
    <w:p w14:paraId="128B2F79" w14:textId="77777777" w:rsidR="0036527B" w:rsidRPr="00702720" w:rsidRDefault="0036527B" w:rsidP="0036527B">
      <w:pPr>
        <w:pStyle w:val="a"/>
        <w:numPr>
          <w:ilvl w:val="0"/>
          <w:numId w:val="0"/>
        </w:numPr>
        <w:ind w:left="720"/>
        <w:rPr>
          <w:rFonts w:cs="Tahoma"/>
          <w:lang w:eastAsia="el-GR"/>
        </w:rPr>
      </w:pPr>
      <w:r w:rsidRPr="00702720">
        <w:rPr>
          <w:rFonts w:cs="Tahoma"/>
          <w:lang w:eastAsia="el-GR"/>
        </w:rPr>
        <w:t xml:space="preserve">Η ενεργοποίηση του ως άνω δικαιώματος προαίρεσης θα γίνεται ετησίως, με σχετική μονομερή δήλωση (ήτοι απόφαση του αρμόδιου αποφαινόμενου οργάνου) της Αναθέτουσας Αρχής,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2E14C815" w14:textId="77777777" w:rsidR="0036527B" w:rsidRPr="00702720" w:rsidRDefault="0036527B" w:rsidP="00B80F2E">
      <w:pPr>
        <w:rPr>
          <w:rFonts w:cs="Tahoma"/>
        </w:rPr>
      </w:pPr>
    </w:p>
    <w:p w14:paraId="5815AD08" w14:textId="55147E36" w:rsidR="00B80F2E" w:rsidRPr="00702720" w:rsidRDefault="00B80F2E" w:rsidP="00B80F2E">
      <w:pPr>
        <w:rPr>
          <w:rFonts w:cs="Tahoma"/>
        </w:rPr>
      </w:pPr>
      <w:r w:rsidRPr="00702720">
        <w:rPr>
          <w:rFonts w:cs="Tahoma"/>
        </w:rPr>
        <w:t xml:space="preserve">Η διάρκεια της </w:t>
      </w:r>
      <w:r w:rsidR="0036527B" w:rsidRPr="00702720">
        <w:rPr>
          <w:rFonts w:cs="Tahoma"/>
        </w:rPr>
        <w:t>Σύμβασης</w:t>
      </w:r>
      <w:r w:rsidRPr="00702720">
        <w:rPr>
          <w:rFonts w:cs="Tahoma"/>
        </w:rPr>
        <w:t xml:space="preserve"> ορίζεται σε </w:t>
      </w:r>
      <w:r w:rsidR="001F63C4" w:rsidRPr="00702720">
        <w:rPr>
          <w:rFonts w:cs="Tahoma"/>
          <w:b/>
        </w:rPr>
        <w:t>Δώδεκα (12) μήνες</w:t>
      </w:r>
      <w:r w:rsidR="001F63C4" w:rsidRPr="00702720">
        <w:rPr>
          <w:rFonts w:cs="Tahoma"/>
        </w:rPr>
        <w:t xml:space="preserve"> </w:t>
      </w:r>
      <w:r w:rsidRPr="00702720">
        <w:rPr>
          <w:rFonts w:cs="Tahoma"/>
        </w:rPr>
        <w:t xml:space="preserve">από την υπογραφή της σχετικής σύμβασης. </w:t>
      </w:r>
    </w:p>
    <w:p w14:paraId="1B324E16" w14:textId="6E9FA3CE" w:rsidR="005379B9" w:rsidRPr="00702720" w:rsidRDefault="00D108F2" w:rsidP="005379B9">
      <w:pPr>
        <w:rPr>
          <w:rFonts w:cs="Tahoma"/>
        </w:rPr>
      </w:pPr>
      <w:r w:rsidRPr="00702720">
        <w:rPr>
          <w:rFonts w:cs="Tahoma"/>
        </w:rPr>
        <w:t xml:space="preserve">Αναλυτική περιγραφή του φυσικού και οικονομικού αντικειμένου της </w:t>
      </w:r>
      <w:r w:rsidR="0036527B" w:rsidRPr="00702720">
        <w:rPr>
          <w:rFonts w:cs="Tahoma"/>
        </w:rPr>
        <w:t>Σύμβασης</w:t>
      </w:r>
      <w:r w:rsidRPr="00702720">
        <w:rPr>
          <w:rFonts w:cs="Tahoma"/>
        </w:rPr>
        <w:t xml:space="preserve"> δίδεται στο </w:t>
      </w:r>
      <w:r w:rsidR="00C13073" w:rsidRPr="00702720">
        <w:rPr>
          <w:rFonts w:cs="Tahoma"/>
        </w:rPr>
        <w:fldChar w:fldCharType="begin"/>
      </w:r>
      <w:r w:rsidR="00C13073" w:rsidRPr="00702720">
        <w:rPr>
          <w:rFonts w:cs="Tahoma"/>
        </w:rPr>
        <w:instrText xml:space="preserve"> REF _Ref182943187 \r \h </w:instrText>
      </w:r>
      <w:r w:rsidR="00702720" w:rsidRPr="00702720">
        <w:rPr>
          <w:rFonts w:cs="Tahoma"/>
        </w:rPr>
        <w:instrText xml:space="preserve"> \* MERGEFORMAT </w:instrText>
      </w:r>
      <w:r w:rsidR="00C13073" w:rsidRPr="00702720">
        <w:rPr>
          <w:rFonts w:cs="Tahoma"/>
        </w:rPr>
      </w:r>
      <w:r w:rsidR="00C13073" w:rsidRPr="00702720">
        <w:rPr>
          <w:rFonts w:cs="Tahoma"/>
        </w:rPr>
        <w:fldChar w:fldCharType="separate"/>
      </w:r>
      <w:r w:rsidR="00EA12ED">
        <w:rPr>
          <w:rFonts w:cs="Tahoma"/>
        </w:rPr>
        <w:t>ΠΑΡΑΡΤΗΜΑ I -</w:t>
      </w:r>
      <w:r w:rsidR="00C13073" w:rsidRPr="00702720">
        <w:rPr>
          <w:rFonts w:cs="Tahoma"/>
        </w:rPr>
        <w:fldChar w:fldCharType="end"/>
      </w:r>
      <w:r w:rsidR="00C13073" w:rsidRPr="00702720">
        <w:rPr>
          <w:rFonts w:cs="Tahoma"/>
        </w:rPr>
        <w:t xml:space="preserve"> </w:t>
      </w:r>
      <w:r w:rsidR="0036527B" w:rsidRPr="00702720">
        <w:rPr>
          <w:rFonts w:cs="Tahoma"/>
        </w:rPr>
        <w:fldChar w:fldCharType="begin"/>
      </w:r>
      <w:r w:rsidR="0036527B" w:rsidRPr="00702720">
        <w:rPr>
          <w:rFonts w:cs="Tahoma"/>
        </w:rPr>
        <w:instrText xml:space="preserve"> REF _Ref190377666 \h </w:instrText>
      </w:r>
      <w:r w:rsidR="00702720" w:rsidRPr="00702720">
        <w:rPr>
          <w:rFonts w:cs="Tahoma"/>
        </w:rPr>
        <w:instrText xml:space="preserve"> \* MERGEFORMAT </w:instrText>
      </w:r>
      <w:r w:rsidR="0036527B" w:rsidRPr="00702720">
        <w:rPr>
          <w:rFonts w:cs="Tahoma"/>
        </w:rPr>
      </w:r>
      <w:r w:rsidR="0036527B" w:rsidRPr="00702720">
        <w:rPr>
          <w:rFonts w:cs="Tahoma"/>
        </w:rPr>
        <w:fldChar w:fldCharType="separate"/>
      </w:r>
      <w:r w:rsidR="00EA12ED" w:rsidRPr="00EA12ED">
        <w:rPr>
          <w:rFonts w:cs="Tahoma"/>
        </w:rPr>
        <w:t>Αναλυτική Περιγραφή Φυσικού και Οικονομικού Αντικειμένου της Σύμβασης</w:t>
      </w:r>
      <w:r w:rsidR="0036527B" w:rsidRPr="00702720">
        <w:rPr>
          <w:rFonts w:cs="Tahoma"/>
        </w:rPr>
        <w:fldChar w:fldCharType="end"/>
      </w:r>
      <w:r w:rsidR="0036527B" w:rsidRPr="00702720">
        <w:rPr>
          <w:rFonts w:cs="Tahoma"/>
        </w:rPr>
        <w:t>.</w:t>
      </w:r>
    </w:p>
    <w:p w14:paraId="73EA6E44" w14:textId="77777777" w:rsidR="005379B9" w:rsidRPr="00702720" w:rsidRDefault="005379B9" w:rsidP="005379B9">
      <w:pPr>
        <w:rPr>
          <w:rFonts w:cs="Tahoma"/>
        </w:rPr>
      </w:pPr>
      <w:r w:rsidRPr="00702720">
        <w:rPr>
          <w:rFonts w:cs="Tahoma"/>
        </w:rPr>
        <w:t xml:space="preserve">Η σύμβαση θα ανατεθεί με το κριτήριο της πλέον συμφέρουσας από οικονομική άποψη προσφοράς, βάσει της </w:t>
      </w:r>
      <w:r w:rsidRPr="00702720">
        <w:rPr>
          <w:rFonts w:cs="Tahoma"/>
          <w:b/>
          <w:bCs/>
        </w:rPr>
        <w:t>βέλτιστης σχέσης ποιότητας – τιμής</w:t>
      </w:r>
      <w:r w:rsidRPr="00702720">
        <w:rPr>
          <w:rFonts w:cs="Tahoma"/>
        </w:rPr>
        <w:t>.</w:t>
      </w:r>
    </w:p>
    <w:p w14:paraId="676CEA01" w14:textId="03952376" w:rsidR="00A63450" w:rsidRPr="00702720" w:rsidRDefault="00A63450" w:rsidP="00A935CF">
      <w:pPr>
        <w:rPr>
          <w:rFonts w:cs="Tahoma"/>
          <w:lang w:eastAsia="el-GR"/>
        </w:rPr>
      </w:pPr>
    </w:p>
    <w:p w14:paraId="657A3CC7" w14:textId="77777777" w:rsidR="00FB0584" w:rsidRPr="00702720" w:rsidRDefault="00FB0584" w:rsidP="00FB0584">
      <w:pPr>
        <w:pStyle w:val="normalwithoutspacing"/>
        <w:rPr>
          <w:rFonts w:ascii="Tahoma" w:hAnsi="Tahoma" w:cs="Tahoma"/>
        </w:rPr>
      </w:pPr>
    </w:p>
    <w:p w14:paraId="1D7A8852" w14:textId="4405C672" w:rsidR="00FB0584" w:rsidRPr="00702720" w:rsidRDefault="00FB0584" w:rsidP="002B6B00">
      <w:pPr>
        <w:pStyle w:val="3"/>
        <w:ind w:left="1080" w:hanging="1080"/>
        <w:rPr>
          <w:rFonts w:cs="Tahoma"/>
        </w:rPr>
      </w:pPr>
      <w:bookmarkStart w:id="42" w:name="_Toc89934361"/>
      <w:bookmarkStart w:id="43" w:name="_Toc99450060"/>
      <w:bookmarkStart w:id="44" w:name="_Toc191630040"/>
      <w:r w:rsidRPr="00702720">
        <w:rPr>
          <w:rFonts w:cs="Tahoma"/>
        </w:rPr>
        <w:t xml:space="preserve">Υποδιαίρεση </w:t>
      </w:r>
      <w:r w:rsidR="00972E9E" w:rsidRPr="00702720">
        <w:rPr>
          <w:rFonts w:cs="Tahoma"/>
        </w:rPr>
        <w:t>σύμβασης</w:t>
      </w:r>
      <w:r w:rsidRPr="00702720">
        <w:rPr>
          <w:rFonts w:cs="Tahoma"/>
        </w:rPr>
        <w:t xml:space="preserve"> σε τμήματα</w:t>
      </w:r>
      <w:bookmarkEnd w:id="42"/>
      <w:bookmarkEnd w:id="43"/>
      <w:bookmarkEnd w:id="44"/>
    </w:p>
    <w:p w14:paraId="00CC6618" w14:textId="55AEA179" w:rsidR="00FB0584" w:rsidRPr="00702720" w:rsidRDefault="00972E9E" w:rsidP="00972E9E">
      <w:pPr>
        <w:rPr>
          <w:rFonts w:cs="Tahoma"/>
        </w:rPr>
      </w:pPr>
      <w:bookmarkStart w:id="45" w:name="_Hlk41047737"/>
      <w:r w:rsidRPr="00702720">
        <w:rPr>
          <w:rFonts w:cs="Tahoma"/>
        </w:rPr>
        <w:t xml:space="preserve">Το φυσικό αντικείμενο της σύμβασης διαιρείται σε τμήματα όπως αναλύεται στο </w:t>
      </w:r>
      <w:r w:rsidRPr="00702720">
        <w:rPr>
          <w:rFonts w:cs="Tahoma"/>
        </w:rPr>
        <w:fldChar w:fldCharType="begin"/>
      </w:r>
      <w:r w:rsidRPr="00702720">
        <w:rPr>
          <w:rFonts w:cs="Tahoma"/>
        </w:rPr>
        <w:instrText xml:space="preserve"> REF _Ref190377666 \r \h </w:instrText>
      </w:r>
      <w:r w:rsidR="00702720" w:rsidRPr="00702720">
        <w:rPr>
          <w:rFonts w:cs="Tahoma"/>
        </w:rPr>
        <w:instrText xml:space="preserve"> \* MERGEFORMAT </w:instrText>
      </w:r>
      <w:r w:rsidRPr="00702720">
        <w:rPr>
          <w:rFonts w:cs="Tahoma"/>
        </w:rPr>
      </w:r>
      <w:r w:rsidRPr="00702720">
        <w:rPr>
          <w:rFonts w:cs="Tahoma"/>
        </w:rPr>
        <w:fldChar w:fldCharType="separate"/>
      </w:r>
      <w:r w:rsidR="00EA12ED">
        <w:rPr>
          <w:rFonts w:cs="Tahoma"/>
        </w:rPr>
        <w:t>ΠΑΡΑΡΤΗΜΑ I -</w:t>
      </w:r>
      <w:r w:rsidRPr="00702720">
        <w:rPr>
          <w:rFonts w:cs="Tahoma"/>
        </w:rPr>
        <w:fldChar w:fldCharType="end"/>
      </w:r>
      <w:r w:rsidR="0036527B" w:rsidRPr="00702720">
        <w:rPr>
          <w:rFonts w:cs="Tahoma"/>
        </w:rPr>
        <w:fldChar w:fldCharType="begin"/>
      </w:r>
      <w:r w:rsidR="0036527B" w:rsidRPr="00702720">
        <w:rPr>
          <w:rFonts w:cs="Tahoma"/>
        </w:rPr>
        <w:instrText xml:space="preserve"> REF _Ref190377666 \h </w:instrText>
      </w:r>
      <w:r w:rsidR="00702720" w:rsidRPr="00702720">
        <w:rPr>
          <w:rFonts w:cs="Tahoma"/>
        </w:rPr>
        <w:instrText xml:space="preserve"> \* MERGEFORMAT </w:instrText>
      </w:r>
      <w:r w:rsidR="0036527B" w:rsidRPr="00702720">
        <w:rPr>
          <w:rFonts w:cs="Tahoma"/>
        </w:rPr>
      </w:r>
      <w:r w:rsidR="0036527B" w:rsidRPr="00702720">
        <w:rPr>
          <w:rFonts w:cs="Tahoma"/>
        </w:rPr>
        <w:fldChar w:fldCharType="separate"/>
      </w:r>
      <w:r w:rsidR="00EA12ED" w:rsidRPr="00EA12ED">
        <w:rPr>
          <w:rFonts w:cs="Tahoma"/>
        </w:rPr>
        <w:t>Αναλυτική Περιγραφή Φυσικού και Οικονομικού Αντικειμένου της Σύμβασης</w:t>
      </w:r>
      <w:r w:rsidR="0036527B" w:rsidRPr="00702720">
        <w:rPr>
          <w:rFonts w:cs="Tahoma"/>
        </w:rPr>
        <w:fldChar w:fldCharType="end"/>
      </w:r>
      <w:r w:rsidR="0036527B" w:rsidRPr="00702720">
        <w:rPr>
          <w:rFonts w:cs="Tahoma"/>
        </w:rPr>
        <w:t>.</w:t>
      </w:r>
    </w:p>
    <w:bookmarkEnd w:id="45"/>
    <w:p w14:paraId="52BE626C" w14:textId="77777777" w:rsidR="0036527B" w:rsidRPr="00702720" w:rsidRDefault="0036527B" w:rsidP="0036527B">
      <w:pPr>
        <w:spacing w:line="276" w:lineRule="auto"/>
        <w:rPr>
          <w:rFonts w:cs="Tahoma"/>
        </w:rPr>
      </w:pPr>
      <w:r w:rsidRPr="00702720">
        <w:rPr>
          <w:rFonts w:cs="Tahoma"/>
        </w:rPr>
        <w:t>Το οικονομικό αντικείμενο της σύμβασης χωρίς τα δικαιώματα προαίρεσης διαιρείται σε τμήματα ως εξής:</w:t>
      </w:r>
    </w:p>
    <w:tbl>
      <w:tblPr>
        <w:tblW w:w="9860" w:type="dxa"/>
        <w:tblLook w:val="04A0" w:firstRow="1" w:lastRow="0" w:firstColumn="1" w:lastColumn="0" w:noHBand="0" w:noVBand="1"/>
      </w:tblPr>
      <w:tblGrid>
        <w:gridCol w:w="720"/>
        <w:gridCol w:w="4000"/>
        <w:gridCol w:w="1900"/>
        <w:gridCol w:w="1500"/>
        <w:gridCol w:w="1740"/>
      </w:tblGrid>
      <w:tr w:rsidR="008064A7" w:rsidRPr="00702720" w14:paraId="39CD8DC3" w14:textId="77777777" w:rsidTr="008064A7">
        <w:trPr>
          <w:trHeight w:val="294"/>
        </w:trPr>
        <w:tc>
          <w:tcPr>
            <w:tcW w:w="72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6C91EFF9" w14:textId="77777777" w:rsidR="008064A7" w:rsidRPr="00702720" w:rsidRDefault="008064A7" w:rsidP="008064A7">
            <w:pPr>
              <w:tabs>
                <w:tab w:val="clear" w:pos="0"/>
                <w:tab w:val="clear" w:pos="709"/>
                <w:tab w:val="clear" w:pos="1134"/>
              </w:tabs>
              <w:suppressAutoHyphens w:val="0"/>
              <w:spacing w:after="0"/>
              <w:jc w:val="center"/>
              <w:rPr>
                <w:rFonts w:cs="Tahoma"/>
                <w:color w:val="000000"/>
                <w:sz w:val="16"/>
                <w:szCs w:val="16"/>
                <w:lang w:eastAsia="el-GR"/>
              </w:rPr>
            </w:pPr>
            <w:r w:rsidRPr="00702720">
              <w:rPr>
                <w:rFonts w:eastAsia="Verdana" w:cs="Tahoma"/>
                <w:color w:val="000000"/>
                <w:sz w:val="16"/>
                <w:szCs w:val="16"/>
                <w:lang w:eastAsia="el-GR"/>
              </w:rPr>
              <w:t>Α/Α</w:t>
            </w:r>
          </w:p>
        </w:tc>
        <w:tc>
          <w:tcPr>
            <w:tcW w:w="4000" w:type="dxa"/>
            <w:tcBorders>
              <w:top w:val="single" w:sz="8" w:space="0" w:color="000000"/>
              <w:left w:val="nil"/>
              <w:bottom w:val="single" w:sz="8" w:space="0" w:color="000000"/>
              <w:right w:val="single" w:sz="8" w:space="0" w:color="000000"/>
            </w:tcBorders>
            <w:shd w:val="clear" w:color="auto" w:fill="auto"/>
            <w:vAlign w:val="center"/>
            <w:hideMark/>
          </w:tcPr>
          <w:p w14:paraId="35B01BB8" w14:textId="77777777" w:rsidR="008064A7" w:rsidRPr="00702720" w:rsidRDefault="008064A7" w:rsidP="008064A7">
            <w:pPr>
              <w:tabs>
                <w:tab w:val="clear" w:pos="0"/>
                <w:tab w:val="clear" w:pos="709"/>
                <w:tab w:val="clear" w:pos="1134"/>
              </w:tabs>
              <w:suppressAutoHyphens w:val="0"/>
              <w:spacing w:after="0"/>
              <w:jc w:val="center"/>
              <w:rPr>
                <w:rFonts w:cs="Tahoma"/>
                <w:color w:val="000000"/>
                <w:sz w:val="16"/>
                <w:szCs w:val="16"/>
                <w:lang w:eastAsia="el-GR"/>
              </w:rPr>
            </w:pPr>
            <w:r w:rsidRPr="00702720">
              <w:rPr>
                <w:rFonts w:eastAsia="Verdana" w:cs="Tahoma"/>
                <w:color w:val="000000"/>
                <w:sz w:val="16"/>
                <w:szCs w:val="16"/>
                <w:lang w:eastAsia="el-GR"/>
              </w:rPr>
              <w:t>ΠΕΡΙΓΡΑΦΗ ΤΜΗΜΑΤΟΣ</w:t>
            </w:r>
          </w:p>
        </w:tc>
        <w:tc>
          <w:tcPr>
            <w:tcW w:w="1900" w:type="dxa"/>
            <w:tcBorders>
              <w:top w:val="single" w:sz="8" w:space="0" w:color="000000"/>
              <w:left w:val="nil"/>
              <w:bottom w:val="single" w:sz="8" w:space="0" w:color="000000"/>
              <w:right w:val="single" w:sz="8" w:space="0" w:color="000000"/>
            </w:tcBorders>
            <w:shd w:val="clear" w:color="auto" w:fill="auto"/>
            <w:vAlign w:val="center"/>
            <w:hideMark/>
          </w:tcPr>
          <w:p w14:paraId="402429DA" w14:textId="77777777" w:rsidR="008064A7" w:rsidRPr="00702720" w:rsidRDefault="008064A7" w:rsidP="008064A7">
            <w:pPr>
              <w:tabs>
                <w:tab w:val="clear" w:pos="0"/>
                <w:tab w:val="clear" w:pos="709"/>
                <w:tab w:val="clear" w:pos="1134"/>
              </w:tabs>
              <w:suppressAutoHyphens w:val="0"/>
              <w:spacing w:after="0"/>
              <w:jc w:val="center"/>
              <w:rPr>
                <w:rFonts w:cs="Tahoma"/>
                <w:color w:val="000000"/>
                <w:sz w:val="16"/>
                <w:szCs w:val="16"/>
                <w:lang w:eastAsia="el-GR"/>
              </w:rPr>
            </w:pPr>
            <w:r w:rsidRPr="00702720">
              <w:rPr>
                <w:rFonts w:eastAsia="Verdana" w:cs="Tahoma"/>
                <w:color w:val="000000"/>
                <w:sz w:val="16"/>
                <w:szCs w:val="16"/>
                <w:lang w:eastAsia="el-GR"/>
              </w:rPr>
              <w:t>ΚΟΣΤΟΣ (χωρίς ΦΠΑ)</w:t>
            </w:r>
          </w:p>
        </w:tc>
        <w:tc>
          <w:tcPr>
            <w:tcW w:w="1500" w:type="dxa"/>
            <w:tcBorders>
              <w:top w:val="single" w:sz="8" w:space="0" w:color="000000"/>
              <w:left w:val="nil"/>
              <w:bottom w:val="single" w:sz="8" w:space="0" w:color="000000"/>
              <w:right w:val="single" w:sz="8" w:space="0" w:color="000000"/>
            </w:tcBorders>
            <w:shd w:val="clear" w:color="auto" w:fill="auto"/>
            <w:vAlign w:val="center"/>
            <w:hideMark/>
          </w:tcPr>
          <w:p w14:paraId="46665907" w14:textId="77777777" w:rsidR="008064A7" w:rsidRPr="00702720" w:rsidRDefault="008064A7" w:rsidP="008064A7">
            <w:pPr>
              <w:tabs>
                <w:tab w:val="clear" w:pos="0"/>
                <w:tab w:val="clear" w:pos="709"/>
                <w:tab w:val="clear" w:pos="1134"/>
              </w:tabs>
              <w:suppressAutoHyphens w:val="0"/>
              <w:spacing w:after="0"/>
              <w:jc w:val="center"/>
              <w:rPr>
                <w:rFonts w:cs="Tahoma"/>
                <w:color w:val="000000"/>
                <w:sz w:val="16"/>
                <w:szCs w:val="16"/>
                <w:lang w:eastAsia="el-GR"/>
              </w:rPr>
            </w:pPr>
            <w:r w:rsidRPr="00702720">
              <w:rPr>
                <w:rFonts w:eastAsia="Verdana" w:cs="Tahoma"/>
                <w:color w:val="000000"/>
                <w:sz w:val="16"/>
                <w:szCs w:val="16"/>
                <w:lang w:eastAsia="el-GR"/>
              </w:rPr>
              <w:t>ΦΠΑ</w:t>
            </w:r>
          </w:p>
        </w:tc>
        <w:tc>
          <w:tcPr>
            <w:tcW w:w="1740" w:type="dxa"/>
            <w:tcBorders>
              <w:top w:val="single" w:sz="8" w:space="0" w:color="000000"/>
              <w:left w:val="nil"/>
              <w:bottom w:val="single" w:sz="8" w:space="0" w:color="000000"/>
              <w:right w:val="single" w:sz="8" w:space="0" w:color="000000"/>
            </w:tcBorders>
            <w:shd w:val="clear" w:color="auto" w:fill="auto"/>
            <w:vAlign w:val="center"/>
            <w:hideMark/>
          </w:tcPr>
          <w:p w14:paraId="5F722A4C" w14:textId="77777777" w:rsidR="008064A7" w:rsidRPr="00702720" w:rsidRDefault="008064A7" w:rsidP="008064A7">
            <w:pPr>
              <w:tabs>
                <w:tab w:val="clear" w:pos="0"/>
                <w:tab w:val="clear" w:pos="709"/>
                <w:tab w:val="clear" w:pos="1134"/>
              </w:tabs>
              <w:suppressAutoHyphens w:val="0"/>
              <w:spacing w:after="0"/>
              <w:jc w:val="center"/>
              <w:rPr>
                <w:rFonts w:cs="Tahoma"/>
                <w:color w:val="000000"/>
                <w:sz w:val="16"/>
                <w:szCs w:val="16"/>
                <w:lang w:eastAsia="el-GR"/>
              </w:rPr>
            </w:pPr>
            <w:r w:rsidRPr="00702720">
              <w:rPr>
                <w:rFonts w:eastAsia="Verdana" w:cs="Tahoma"/>
                <w:color w:val="000000"/>
                <w:sz w:val="16"/>
                <w:szCs w:val="16"/>
                <w:lang w:eastAsia="el-GR"/>
              </w:rPr>
              <w:t>ΣΥΝΟΛΙΚΟ ΚΟΣΤΟΣ</w:t>
            </w:r>
          </w:p>
        </w:tc>
      </w:tr>
      <w:tr w:rsidR="008064A7" w:rsidRPr="00702720" w14:paraId="77AC47F9" w14:textId="77777777" w:rsidTr="008064A7">
        <w:trPr>
          <w:trHeight w:val="822"/>
        </w:trPr>
        <w:tc>
          <w:tcPr>
            <w:tcW w:w="720" w:type="dxa"/>
            <w:tcBorders>
              <w:top w:val="nil"/>
              <w:left w:val="single" w:sz="8" w:space="0" w:color="000000"/>
              <w:bottom w:val="single" w:sz="8" w:space="0" w:color="000000"/>
              <w:right w:val="single" w:sz="8" w:space="0" w:color="000000"/>
            </w:tcBorders>
            <w:shd w:val="clear" w:color="auto" w:fill="auto"/>
            <w:vAlign w:val="center"/>
            <w:hideMark/>
          </w:tcPr>
          <w:p w14:paraId="1DC437C0" w14:textId="77777777" w:rsidR="008064A7" w:rsidRPr="00702720" w:rsidRDefault="008064A7" w:rsidP="008064A7">
            <w:pPr>
              <w:tabs>
                <w:tab w:val="clear" w:pos="0"/>
                <w:tab w:val="clear" w:pos="709"/>
                <w:tab w:val="clear" w:pos="1134"/>
              </w:tabs>
              <w:suppressAutoHyphens w:val="0"/>
              <w:spacing w:after="0"/>
              <w:jc w:val="center"/>
              <w:rPr>
                <w:rFonts w:cs="Tahoma"/>
                <w:color w:val="000000"/>
                <w:sz w:val="16"/>
                <w:szCs w:val="16"/>
                <w:lang w:eastAsia="el-GR"/>
              </w:rPr>
            </w:pPr>
            <w:r w:rsidRPr="00702720">
              <w:rPr>
                <w:rFonts w:eastAsia="Verdana" w:cs="Tahoma"/>
                <w:color w:val="000000"/>
                <w:sz w:val="16"/>
                <w:szCs w:val="16"/>
                <w:lang w:eastAsia="el-GR"/>
              </w:rPr>
              <w:t>1</w:t>
            </w:r>
          </w:p>
        </w:tc>
        <w:tc>
          <w:tcPr>
            <w:tcW w:w="4000" w:type="dxa"/>
            <w:tcBorders>
              <w:top w:val="nil"/>
              <w:left w:val="nil"/>
              <w:bottom w:val="single" w:sz="8" w:space="0" w:color="000000"/>
              <w:right w:val="single" w:sz="8" w:space="0" w:color="000000"/>
            </w:tcBorders>
            <w:shd w:val="clear" w:color="auto" w:fill="auto"/>
            <w:vAlign w:val="center"/>
            <w:hideMark/>
          </w:tcPr>
          <w:p w14:paraId="0B9B8649" w14:textId="77777777" w:rsidR="008064A7" w:rsidRPr="00702720" w:rsidRDefault="008064A7" w:rsidP="008064A7">
            <w:pPr>
              <w:tabs>
                <w:tab w:val="clear" w:pos="0"/>
                <w:tab w:val="clear" w:pos="709"/>
                <w:tab w:val="clear" w:pos="1134"/>
              </w:tabs>
              <w:suppressAutoHyphens w:val="0"/>
              <w:spacing w:after="0"/>
              <w:rPr>
                <w:rFonts w:cs="Tahoma"/>
                <w:color w:val="000000"/>
                <w:sz w:val="16"/>
                <w:szCs w:val="16"/>
                <w:lang w:eastAsia="el-GR"/>
              </w:rPr>
            </w:pPr>
            <w:r w:rsidRPr="00702720">
              <w:rPr>
                <w:rFonts w:eastAsia="Verdana" w:cs="Tahoma"/>
                <w:color w:val="000000"/>
                <w:sz w:val="16"/>
                <w:szCs w:val="16"/>
                <w:lang w:eastAsia="el-GR"/>
              </w:rPr>
              <w:t>Τμήμα 1 «Σχεδιασμός, Ανάπτυξη &amp; Υποστήριξη Λειτουργίας Ενιαίου Πληροφοριακού Συστήματος Ψηφιακής Καταγραφής &amp; Διαχείρισης Ελέγχων &amp; Προστίμων Τροχαίας-Ελληνικής Αστυνομίας»</w:t>
            </w:r>
          </w:p>
        </w:tc>
        <w:tc>
          <w:tcPr>
            <w:tcW w:w="1900" w:type="dxa"/>
            <w:tcBorders>
              <w:top w:val="nil"/>
              <w:left w:val="nil"/>
              <w:bottom w:val="single" w:sz="8" w:space="0" w:color="000000"/>
              <w:right w:val="single" w:sz="8" w:space="0" w:color="000000"/>
            </w:tcBorders>
            <w:shd w:val="clear" w:color="auto" w:fill="auto"/>
            <w:vAlign w:val="center"/>
            <w:hideMark/>
          </w:tcPr>
          <w:p w14:paraId="687B6793"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cs="Tahoma"/>
                <w:color w:val="000000"/>
                <w:sz w:val="16"/>
                <w:szCs w:val="16"/>
                <w:lang w:eastAsia="el-GR"/>
              </w:rPr>
              <w:t>3.750.000,00 €</w:t>
            </w:r>
          </w:p>
        </w:tc>
        <w:tc>
          <w:tcPr>
            <w:tcW w:w="1500" w:type="dxa"/>
            <w:tcBorders>
              <w:top w:val="nil"/>
              <w:left w:val="nil"/>
              <w:bottom w:val="single" w:sz="8" w:space="0" w:color="000000"/>
              <w:right w:val="single" w:sz="8" w:space="0" w:color="000000"/>
            </w:tcBorders>
            <w:shd w:val="clear" w:color="auto" w:fill="auto"/>
            <w:vAlign w:val="center"/>
            <w:hideMark/>
          </w:tcPr>
          <w:p w14:paraId="61415010"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900.000,00 €</w:t>
            </w:r>
          </w:p>
        </w:tc>
        <w:tc>
          <w:tcPr>
            <w:tcW w:w="1740" w:type="dxa"/>
            <w:tcBorders>
              <w:top w:val="nil"/>
              <w:left w:val="nil"/>
              <w:bottom w:val="single" w:sz="8" w:space="0" w:color="000000"/>
              <w:right w:val="single" w:sz="8" w:space="0" w:color="000000"/>
            </w:tcBorders>
            <w:shd w:val="clear" w:color="auto" w:fill="auto"/>
            <w:vAlign w:val="center"/>
            <w:hideMark/>
          </w:tcPr>
          <w:p w14:paraId="21A9519A"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4.650.000,00 €</w:t>
            </w:r>
          </w:p>
        </w:tc>
      </w:tr>
      <w:tr w:rsidR="008064A7" w:rsidRPr="00702720" w14:paraId="1520A67A" w14:textId="77777777" w:rsidTr="008064A7">
        <w:trPr>
          <w:trHeight w:val="1434"/>
        </w:trPr>
        <w:tc>
          <w:tcPr>
            <w:tcW w:w="720" w:type="dxa"/>
            <w:tcBorders>
              <w:top w:val="nil"/>
              <w:left w:val="single" w:sz="8" w:space="0" w:color="000000"/>
              <w:bottom w:val="single" w:sz="8" w:space="0" w:color="000000"/>
              <w:right w:val="single" w:sz="8" w:space="0" w:color="000000"/>
            </w:tcBorders>
            <w:shd w:val="clear" w:color="auto" w:fill="auto"/>
            <w:vAlign w:val="center"/>
            <w:hideMark/>
          </w:tcPr>
          <w:p w14:paraId="27522327" w14:textId="77777777" w:rsidR="008064A7" w:rsidRPr="00702720" w:rsidRDefault="008064A7" w:rsidP="008064A7">
            <w:pPr>
              <w:tabs>
                <w:tab w:val="clear" w:pos="0"/>
                <w:tab w:val="clear" w:pos="709"/>
                <w:tab w:val="clear" w:pos="1134"/>
              </w:tabs>
              <w:suppressAutoHyphens w:val="0"/>
              <w:spacing w:after="0"/>
              <w:jc w:val="center"/>
              <w:rPr>
                <w:rFonts w:cs="Tahoma"/>
                <w:color w:val="000000"/>
                <w:sz w:val="16"/>
                <w:szCs w:val="16"/>
                <w:lang w:eastAsia="el-GR"/>
              </w:rPr>
            </w:pPr>
            <w:r w:rsidRPr="00702720">
              <w:rPr>
                <w:rFonts w:eastAsia="Verdana" w:cs="Tahoma"/>
                <w:color w:val="000000"/>
                <w:sz w:val="16"/>
                <w:szCs w:val="16"/>
                <w:lang w:eastAsia="el-GR"/>
              </w:rPr>
              <w:t>2</w:t>
            </w:r>
          </w:p>
        </w:tc>
        <w:tc>
          <w:tcPr>
            <w:tcW w:w="4000" w:type="dxa"/>
            <w:tcBorders>
              <w:top w:val="nil"/>
              <w:left w:val="nil"/>
              <w:bottom w:val="single" w:sz="8" w:space="0" w:color="000000"/>
              <w:right w:val="single" w:sz="8" w:space="0" w:color="000000"/>
            </w:tcBorders>
            <w:shd w:val="clear" w:color="auto" w:fill="auto"/>
            <w:vAlign w:val="center"/>
            <w:hideMark/>
          </w:tcPr>
          <w:p w14:paraId="151B6736" w14:textId="3CDE3DE3" w:rsidR="008064A7" w:rsidRPr="00702720" w:rsidRDefault="008064A7" w:rsidP="008064A7">
            <w:pPr>
              <w:tabs>
                <w:tab w:val="clear" w:pos="0"/>
                <w:tab w:val="clear" w:pos="709"/>
                <w:tab w:val="clear" w:pos="1134"/>
              </w:tabs>
              <w:suppressAutoHyphens w:val="0"/>
              <w:spacing w:after="0"/>
              <w:rPr>
                <w:rFonts w:cs="Tahoma"/>
                <w:color w:val="000000"/>
                <w:sz w:val="16"/>
                <w:szCs w:val="16"/>
                <w:lang w:eastAsia="el-GR"/>
              </w:rPr>
            </w:pPr>
            <w:r w:rsidRPr="00702720">
              <w:rPr>
                <w:rFonts w:eastAsia="Verdana" w:cs="Tahoma"/>
                <w:color w:val="000000"/>
                <w:sz w:val="16"/>
                <w:szCs w:val="16"/>
                <w:lang w:eastAsia="el-GR"/>
              </w:rPr>
              <w:t xml:space="preserve">Τμήμα 2 </w:t>
            </w:r>
            <w:r w:rsidR="00266ECF">
              <w:rPr>
                <w:rFonts w:eastAsia="Verdana" w:cs="Tahoma"/>
                <w:color w:val="000000"/>
                <w:sz w:val="16"/>
                <w:szCs w:val="16"/>
                <w:lang w:eastAsia="el-GR"/>
              </w:rPr>
              <w:t>«</w:t>
            </w:r>
            <w:r w:rsidRPr="00702720">
              <w:rPr>
                <w:rFonts w:eastAsia="Verdana" w:cs="Tahoma"/>
                <w:color w:val="000000"/>
                <w:sz w:val="16"/>
                <w:szCs w:val="16"/>
                <w:lang w:eastAsia="el-GR"/>
              </w:rPr>
              <w:t xml:space="preserve">Προμήθεια λογισμικού &amp; υποστηρικτικών υπηρεσιών για την </w:t>
            </w:r>
            <w:proofErr w:type="spellStart"/>
            <w:r w:rsidRPr="00702720">
              <w:rPr>
                <w:rFonts w:eastAsia="Verdana" w:cs="Tahoma"/>
                <w:color w:val="000000"/>
                <w:sz w:val="16"/>
                <w:szCs w:val="16"/>
                <w:lang w:eastAsia="el-GR"/>
              </w:rPr>
              <w:t>διαλειτουργικότητα</w:t>
            </w:r>
            <w:proofErr w:type="spellEnd"/>
            <w:r w:rsidRPr="00702720">
              <w:rPr>
                <w:rFonts w:eastAsia="Verdana" w:cs="Tahoma"/>
                <w:color w:val="000000"/>
                <w:sz w:val="16"/>
                <w:szCs w:val="16"/>
                <w:lang w:eastAsia="el-GR"/>
              </w:rPr>
              <w:t xml:space="preserve"> του Ενιαίου Συστήματος Ψηφιακής Καταγραφής &amp; Διαχείρισης Ελέγχων &amp; Προστίμων Τροχαίας με τους υφιστάμενους οπτικούς αισθητήρες (κάμερες) ελέγχου τροχαίων παραβάσεων που έχον εγκατασταθεί ανά την επικράτεια»</w:t>
            </w:r>
          </w:p>
        </w:tc>
        <w:tc>
          <w:tcPr>
            <w:tcW w:w="1900" w:type="dxa"/>
            <w:tcBorders>
              <w:top w:val="nil"/>
              <w:left w:val="nil"/>
              <w:bottom w:val="single" w:sz="8" w:space="0" w:color="000000"/>
              <w:right w:val="single" w:sz="8" w:space="0" w:color="000000"/>
            </w:tcBorders>
            <w:shd w:val="clear" w:color="auto" w:fill="auto"/>
            <w:vAlign w:val="center"/>
            <w:hideMark/>
          </w:tcPr>
          <w:p w14:paraId="57534680"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1.050.000,00 €</w:t>
            </w:r>
          </w:p>
        </w:tc>
        <w:tc>
          <w:tcPr>
            <w:tcW w:w="1500" w:type="dxa"/>
            <w:tcBorders>
              <w:top w:val="nil"/>
              <w:left w:val="nil"/>
              <w:bottom w:val="single" w:sz="8" w:space="0" w:color="000000"/>
              <w:right w:val="single" w:sz="8" w:space="0" w:color="000000"/>
            </w:tcBorders>
            <w:shd w:val="clear" w:color="auto" w:fill="auto"/>
            <w:vAlign w:val="center"/>
            <w:hideMark/>
          </w:tcPr>
          <w:p w14:paraId="30C48C12"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252.000,00 €</w:t>
            </w:r>
          </w:p>
        </w:tc>
        <w:tc>
          <w:tcPr>
            <w:tcW w:w="1740" w:type="dxa"/>
            <w:tcBorders>
              <w:top w:val="nil"/>
              <w:left w:val="nil"/>
              <w:bottom w:val="single" w:sz="8" w:space="0" w:color="000000"/>
              <w:right w:val="single" w:sz="8" w:space="0" w:color="000000"/>
            </w:tcBorders>
            <w:shd w:val="clear" w:color="auto" w:fill="auto"/>
            <w:vAlign w:val="center"/>
            <w:hideMark/>
          </w:tcPr>
          <w:p w14:paraId="7F3E53C5"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1.302.000,00 €</w:t>
            </w:r>
          </w:p>
        </w:tc>
      </w:tr>
      <w:tr w:rsidR="008064A7" w:rsidRPr="00702720" w14:paraId="2375769D" w14:textId="77777777" w:rsidTr="008064A7">
        <w:trPr>
          <w:trHeight w:val="294"/>
        </w:trPr>
        <w:tc>
          <w:tcPr>
            <w:tcW w:w="4720"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09F5E2E" w14:textId="77777777" w:rsidR="008064A7" w:rsidRPr="00702720" w:rsidRDefault="008064A7" w:rsidP="008064A7">
            <w:pPr>
              <w:tabs>
                <w:tab w:val="clear" w:pos="0"/>
                <w:tab w:val="clear" w:pos="709"/>
                <w:tab w:val="clear" w:pos="1134"/>
              </w:tabs>
              <w:suppressAutoHyphens w:val="0"/>
              <w:spacing w:after="0"/>
              <w:rPr>
                <w:rFonts w:cs="Tahoma"/>
                <w:color w:val="000000"/>
                <w:sz w:val="16"/>
                <w:szCs w:val="16"/>
                <w:lang w:eastAsia="el-GR"/>
              </w:rPr>
            </w:pPr>
            <w:proofErr w:type="spellStart"/>
            <w:r w:rsidRPr="00702720">
              <w:rPr>
                <w:rFonts w:cs="Tahoma"/>
                <w:color w:val="000000"/>
                <w:sz w:val="16"/>
                <w:szCs w:val="16"/>
                <w:lang w:val="en-GB" w:eastAsia="el-GR"/>
              </w:rPr>
              <w:t>Σύνολο</w:t>
            </w:r>
            <w:proofErr w:type="spellEnd"/>
          </w:p>
        </w:tc>
        <w:tc>
          <w:tcPr>
            <w:tcW w:w="1900" w:type="dxa"/>
            <w:tcBorders>
              <w:top w:val="nil"/>
              <w:left w:val="nil"/>
              <w:bottom w:val="single" w:sz="8" w:space="0" w:color="000000"/>
              <w:right w:val="single" w:sz="8" w:space="0" w:color="000000"/>
            </w:tcBorders>
            <w:shd w:val="clear" w:color="auto" w:fill="auto"/>
            <w:vAlign w:val="center"/>
            <w:hideMark/>
          </w:tcPr>
          <w:p w14:paraId="1CECC59B"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4.800.000,00 €</w:t>
            </w:r>
          </w:p>
        </w:tc>
        <w:tc>
          <w:tcPr>
            <w:tcW w:w="1500" w:type="dxa"/>
            <w:tcBorders>
              <w:top w:val="nil"/>
              <w:left w:val="nil"/>
              <w:bottom w:val="single" w:sz="8" w:space="0" w:color="000000"/>
              <w:right w:val="single" w:sz="8" w:space="0" w:color="000000"/>
            </w:tcBorders>
            <w:shd w:val="clear" w:color="auto" w:fill="auto"/>
            <w:vAlign w:val="center"/>
            <w:hideMark/>
          </w:tcPr>
          <w:p w14:paraId="42659C4E"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1.152.000,00 €</w:t>
            </w:r>
          </w:p>
        </w:tc>
        <w:tc>
          <w:tcPr>
            <w:tcW w:w="1740" w:type="dxa"/>
            <w:tcBorders>
              <w:top w:val="nil"/>
              <w:left w:val="nil"/>
              <w:bottom w:val="single" w:sz="8" w:space="0" w:color="000000"/>
              <w:right w:val="single" w:sz="8" w:space="0" w:color="000000"/>
            </w:tcBorders>
            <w:shd w:val="clear" w:color="auto" w:fill="auto"/>
            <w:vAlign w:val="center"/>
            <w:hideMark/>
          </w:tcPr>
          <w:p w14:paraId="4F2A43BD"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5.952.000,00 €</w:t>
            </w:r>
          </w:p>
        </w:tc>
      </w:tr>
    </w:tbl>
    <w:p w14:paraId="7B589376" w14:textId="101DFEEB" w:rsidR="00FB0584" w:rsidRPr="00702720" w:rsidRDefault="00FB0584" w:rsidP="00960A9C">
      <w:pPr>
        <w:spacing w:after="0"/>
        <w:rPr>
          <w:rFonts w:cs="Tahoma"/>
        </w:rPr>
      </w:pPr>
    </w:p>
    <w:p w14:paraId="3D569DD3" w14:textId="77777777" w:rsidR="0036527B" w:rsidRPr="00702720" w:rsidRDefault="0036527B" w:rsidP="0036527B">
      <w:pPr>
        <w:spacing w:line="276" w:lineRule="auto"/>
        <w:rPr>
          <w:rFonts w:cs="Tahoma"/>
        </w:rPr>
      </w:pPr>
      <w:r w:rsidRPr="00702720">
        <w:rPr>
          <w:rFonts w:cs="Tahoma"/>
        </w:rPr>
        <w:t>Το οικονομικό αντικείμενο των δικαιωμάτων προαίρεσης διαιρείται σε τμήματα ως εξής:</w:t>
      </w:r>
    </w:p>
    <w:tbl>
      <w:tblPr>
        <w:tblW w:w="5227" w:type="pct"/>
        <w:tblLayout w:type="fixed"/>
        <w:tblLook w:val="04A0" w:firstRow="1" w:lastRow="0" w:firstColumn="1" w:lastColumn="0" w:noHBand="0" w:noVBand="1"/>
      </w:tblPr>
      <w:tblGrid>
        <w:gridCol w:w="472"/>
        <w:gridCol w:w="1649"/>
        <w:gridCol w:w="1416"/>
        <w:gridCol w:w="1273"/>
        <w:gridCol w:w="1279"/>
        <w:gridCol w:w="1414"/>
        <w:gridCol w:w="1134"/>
        <w:gridCol w:w="1418"/>
      </w:tblGrid>
      <w:tr w:rsidR="008064A7" w:rsidRPr="00702720" w14:paraId="12173723" w14:textId="77777777" w:rsidTr="008064A7">
        <w:trPr>
          <w:trHeight w:val="408"/>
        </w:trPr>
        <w:tc>
          <w:tcPr>
            <w:tcW w:w="23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76C8122" w14:textId="77777777" w:rsidR="008064A7" w:rsidRPr="00702720" w:rsidRDefault="008064A7" w:rsidP="008064A7">
            <w:pPr>
              <w:tabs>
                <w:tab w:val="clear" w:pos="0"/>
                <w:tab w:val="clear" w:pos="709"/>
                <w:tab w:val="clear" w:pos="1134"/>
              </w:tabs>
              <w:suppressAutoHyphens w:val="0"/>
              <w:spacing w:after="0"/>
              <w:jc w:val="center"/>
              <w:rPr>
                <w:rFonts w:cs="Tahoma"/>
                <w:color w:val="000000"/>
                <w:sz w:val="16"/>
                <w:szCs w:val="16"/>
                <w:lang w:eastAsia="el-GR"/>
              </w:rPr>
            </w:pPr>
            <w:r w:rsidRPr="00702720">
              <w:rPr>
                <w:rFonts w:eastAsia="Verdana" w:cs="Tahoma"/>
                <w:color w:val="000000"/>
                <w:sz w:val="16"/>
                <w:szCs w:val="16"/>
                <w:lang w:eastAsia="el-GR"/>
              </w:rPr>
              <w:t>Α/Α</w:t>
            </w:r>
          </w:p>
        </w:tc>
        <w:tc>
          <w:tcPr>
            <w:tcW w:w="82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8A2A89A" w14:textId="77777777" w:rsidR="008064A7" w:rsidRPr="00702720" w:rsidRDefault="008064A7" w:rsidP="008064A7">
            <w:pPr>
              <w:tabs>
                <w:tab w:val="clear" w:pos="0"/>
                <w:tab w:val="clear" w:pos="709"/>
                <w:tab w:val="clear" w:pos="1134"/>
              </w:tabs>
              <w:suppressAutoHyphens w:val="0"/>
              <w:spacing w:after="0"/>
              <w:jc w:val="center"/>
              <w:rPr>
                <w:rFonts w:cs="Tahoma"/>
                <w:color w:val="000000"/>
                <w:sz w:val="16"/>
                <w:szCs w:val="16"/>
                <w:lang w:eastAsia="el-GR"/>
              </w:rPr>
            </w:pPr>
            <w:r w:rsidRPr="00702720">
              <w:rPr>
                <w:rFonts w:eastAsia="Verdana" w:cs="Tahoma"/>
                <w:color w:val="000000"/>
                <w:sz w:val="16"/>
                <w:szCs w:val="16"/>
                <w:lang w:eastAsia="el-GR"/>
              </w:rPr>
              <w:t>ΠΕΡΙΓΡΑΦΗ ΤΜΗΜΑΤΟΣ</w:t>
            </w:r>
          </w:p>
        </w:tc>
        <w:tc>
          <w:tcPr>
            <w:tcW w:w="1973" w:type="pct"/>
            <w:gridSpan w:val="3"/>
            <w:tcBorders>
              <w:top w:val="single" w:sz="8" w:space="0" w:color="auto"/>
              <w:left w:val="nil"/>
              <w:bottom w:val="single" w:sz="8" w:space="0" w:color="auto"/>
              <w:right w:val="single" w:sz="8" w:space="0" w:color="auto"/>
            </w:tcBorders>
            <w:shd w:val="clear" w:color="auto" w:fill="auto"/>
            <w:vAlign w:val="center"/>
            <w:hideMark/>
          </w:tcPr>
          <w:p w14:paraId="532AFF13" w14:textId="77777777" w:rsidR="008064A7" w:rsidRPr="00702720" w:rsidRDefault="008064A7" w:rsidP="008064A7">
            <w:pPr>
              <w:tabs>
                <w:tab w:val="clear" w:pos="0"/>
                <w:tab w:val="clear" w:pos="709"/>
                <w:tab w:val="clear" w:pos="1134"/>
              </w:tabs>
              <w:suppressAutoHyphens w:val="0"/>
              <w:spacing w:after="0"/>
              <w:jc w:val="center"/>
              <w:rPr>
                <w:rFonts w:cs="Tahoma"/>
                <w:color w:val="000000"/>
                <w:sz w:val="16"/>
                <w:szCs w:val="16"/>
                <w:lang w:eastAsia="el-GR"/>
              </w:rPr>
            </w:pPr>
            <w:r w:rsidRPr="00702720">
              <w:rPr>
                <w:rFonts w:eastAsia="Verdana" w:cs="Tahoma"/>
                <w:color w:val="000000"/>
                <w:sz w:val="16"/>
                <w:szCs w:val="16"/>
                <w:lang w:eastAsia="el-GR"/>
              </w:rPr>
              <w:t>ΔΙΚΑΙΩΜΑ ΠΡΟΑΙΡΕΣΗΣ ΩΣ ΠΡΟΣ ΤΟ ΦΥΣΙΚΟ ΑΝΤΙΚΕΙΜΕΝΟ</w:t>
            </w:r>
          </w:p>
        </w:tc>
        <w:tc>
          <w:tcPr>
            <w:tcW w:w="1972" w:type="pct"/>
            <w:gridSpan w:val="3"/>
            <w:tcBorders>
              <w:top w:val="single" w:sz="8" w:space="0" w:color="auto"/>
              <w:left w:val="nil"/>
              <w:bottom w:val="single" w:sz="8" w:space="0" w:color="auto"/>
              <w:right w:val="single" w:sz="8" w:space="0" w:color="000000"/>
            </w:tcBorders>
            <w:shd w:val="clear" w:color="auto" w:fill="auto"/>
            <w:vAlign w:val="center"/>
            <w:hideMark/>
          </w:tcPr>
          <w:p w14:paraId="338861A8" w14:textId="77777777" w:rsidR="008064A7" w:rsidRPr="00702720" w:rsidRDefault="008064A7" w:rsidP="008064A7">
            <w:pPr>
              <w:tabs>
                <w:tab w:val="clear" w:pos="0"/>
                <w:tab w:val="clear" w:pos="709"/>
                <w:tab w:val="clear" w:pos="1134"/>
              </w:tabs>
              <w:suppressAutoHyphens w:val="0"/>
              <w:spacing w:after="0"/>
              <w:jc w:val="center"/>
              <w:rPr>
                <w:rFonts w:cs="Tahoma"/>
                <w:color w:val="000000"/>
                <w:sz w:val="16"/>
                <w:szCs w:val="16"/>
                <w:lang w:eastAsia="el-GR"/>
              </w:rPr>
            </w:pPr>
            <w:r w:rsidRPr="00702720">
              <w:rPr>
                <w:rFonts w:eastAsia="Verdana" w:cs="Tahoma"/>
                <w:color w:val="000000"/>
                <w:sz w:val="16"/>
                <w:szCs w:val="16"/>
                <w:lang w:eastAsia="el-GR"/>
              </w:rPr>
              <w:t>ΔΙΚΑΙΩΜΑ ΠΡΟΑΙΡΕΣΗΣ ΣΥΝΤΗΡΗΣΗΣ</w:t>
            </w:r>
          </w:p>
        </w:tc>
      </w:tr>
      <w:tr w:rsidR="008064A7" w:rsidRPr="00702720" w14:paraId="0D729D8F" w14:textId="77777777" w:rsidTr="008064A7">
        <w:trPr>
          <w:trHeight w:val="420"/>
        </w:trPr>
        <w:tc>
          <w:tcPr>
            <w:tcW w:w="235" w:type="pct"/>
            <w:vMerge/>
            <w:tcBorders>
              <w:top w:val="single" w:sz="8" w:space="0" w:color="auto"/>
              <w:left w:val="single" w:sz="8" w:space="0" w:color="auto"/>
              <w:bottom w:val="single" w:sz="8" w:space="0" w:color="000000"/>
              <w:right w:val="single" w:sz="8" w:space="0" w:color="auto"/>
            </w:tcBorders>
            <w:vAlign w:val="center"/>
            <w:hideMark/>
          </w:tcPr>
          <w:p w14:paraId="1FAAE9AC" w14:textId="77777777" w:rsidR="008064A7" w:rsidRPr="00702720" w:rsidRDefault="008064A7" w:rsidP="008064A7">
            <w:pPr>
              <w:tabs>
                <w:tab w:val="clear" w:pos="0"/>
                <w:tab w:val="clear" w:pos="709"/>
                <w:tab w:val="clear" w:pos="1134"/>
              </w:tabs>
              <w:suppressAutoHyphens w:val="0"/>
              <w:spacing w:after="0"/>
              <w:jc w:val="left"/>
              <w:rPr>
                <w:rFonts w:cs="Tahoma"/>
                <w:color w:val="000000"/>
                <w:sz w:val="16"/>
                <w:szCs w:val="16"/>
                <w:lang w:eastAsia="el-GR"/>
              </w:rPr>
            </w:pPr>
          </w:p>
        </w:tc>
        <w:tc>
          <w:tcPr>
            <w:tcW w:w="820" w:type="pct"/>
            <w:vMerge/>
            <w:tcBorders>
              <w:top w:val="single" w:sz="8" w:space="0" w:color="auto"/>
              <w:left w:val="single" w:sz="8" w:space="0" w:color="auto"/>
              <w:bottom w:val="single" w:sz="8" w:space="0" w:color="000000"/>
              <w:right w:val="single" w:sz="8" w:space="0" w:color="auto"/>
            </w:tcBorders>
            <w:vAlign w:val="center"/>
            <w:hideMark/>
          </w:tcPr>
          <w:p w14:paraId="7AD3288C" w14:textId="77777777" w:rsidR="008064A7" w:rsidRPr="00702720" w:rsidRDefault="008064A7" w:rsidP="008064A7">
            <w:pPr>
              <w:tabs>
                <w:tab w:val="clear" w:pos="0"/>
                <w:tab w:val="clear" w:pos="709"/>
                <w:tab w:val="clear" w:pos="1134"/>
              </w:tabs>
              <w:suppressAutoHyphens w:val="0"/>
              <w:spacing w:after="0"/>
              <w:jc w:val="left"/>
              <w:rPr>
                <w:rFonts w:cs="Tahoma"/>
                <w:color w:val="000000"/>
                <w:sz w:val="16"/>
                <w:szCs w:val="16"/>
                <w:lang w:eastAsia="el-GR"/>
              </w:rPr>
            </w:pPr>
          </w:p>
        </w:tc>
        <w:tc>
          <w:tcPr>
            <w:tcW w:w="704" w:type="pct"/>
            <w:tcBorders>
              <w:top w:val="nil"/>
              <w:left w:val="nil"/>
              <w:bottom w:val="single" w:sz="8" w:space="0" w:color="auto"/>
              <w:right w:val="single" w:sz="8" w:space="0" w:color="auto"/>
            </w:tcBorders>
            <w:shd w:val="clear" w:color="auto" w:fill="auto"/>
            <w:vAlign w:val="center"/>
            <w:hideMark/>
          </w:tcPr>
          <w:p w14:paraId="11C7847D" w14:textId="77777777" w:rsidR="008064A7" w:rsidRPr="00702720" w:rsidRDefault="008064A7" w:rsidP="008064A7">
            <w:pPr>
              <w:tabs>
                <w:tab w:val="clear" w:pos="0"/>
                <w:tab w:val="clear" w:pos="709"/>
                <w:tab w:val="clear" w:pos="1134"/>
              </w:tabs>
              <w:suppressAutoHyphens w:val="0"/>
              <w:spacing w:after="0"/>
              <w:jc w:val="center"/>
              <w:rPr>
                <w:rFonts w:cs="Tahoma"/>
                <w:color w:val="000000"/>
                <w:sz w:val="16"/>
                <w:szCs w:val="16"/>
                <w:lang w:eastAsia="el-GR"/>
              </w:rPr>
            </w:pPr>
            <w:r w:rsidRPr="00702720">
              <w:rPr>
                <w:rFonts w:eastAsia="Verdana" w:cs="Tahoma"/>
                <w:color w:val="000000"/>
                <w:sz w:val="16"/>
                <w:szCs w:val="16"/>
                <w:lang w:eastAsia="el-GR"/>
              </w:rPr>
              <w:t xml:space="preserve">ΚΟΣΤΟΣ </w:t>
            </w:r>
            <w:r w:rsidRPr="00702720">
              <w:rPr>
                <w:rFonts w:eastAsia="Verdana" w:cs="Tahoma"/>
                <w:color w:val="000000"/>
                <w:sz w:val="16"/>
                <w:szCs w:val="16"/>
                <w:lang w:eastAsia="el-GR"/>
              </w:rPr>
              <w:br/>
              <w:t>(χωρίς ΦΠΑ)</w:t>
            </w:r>
          </w:p>
        </w:tc>
        <w:tc>
          <w:tcPr>
            <w:tcW w:w="633" w:type="pct"/>
            <w:tcBorders>
              <w:top w:val="nil"/>
              <w:left w:val="nil"/>
              <w:bottom w:val="single" w:sz="8" w:space="0" w:color="auto"/>
              <w:right w:val="single" w:sz="8" w:space="0" w:color="auto"/>
            </w:tcBorders>
            <w:shd w:val="clear" w:color="auto" w:fill="auto"/>
            <w:vAlign w:val="center"/>
            <w:hideMark/>
          </w:tcPr>
          <w:p w14:paraId="2E326C2E" w14:textId="77777777" w:rsidR="008064A7" w:rsidRPr="00702720" w:rsidRDefault="008064A7" w:rsidP="008064A7">
            <w:pPr>
              <w:tabs>
                <w:tab w:val="clear" w:pos="0"/>
                <w:tab w:val="clear" w:pos="709"/>
                <w:tab w:val="clear" w:pos="1134"/>
              </w:tabs>
              <w:suppressAutoHyphens w:val="0"/>
              <w:spacing w:after="0"/>
              <w:jc w:val="center"/>
              <w:rPr>
                <w:rFonts w:cs="Tahoma"/>
                <w:color w:val="000000"/>
                <w:sz w:val="16"/>
                <w:szCs w:val="16"/>
                <w:lang w:eastAsia="el-GR"/>
              </w:rPr>
            </w:pPr>
            <w:r w:rsidRPr="00702720">
              <w:rPr>
                <w:rFonts w:eastAsia="Verdana" w:cs="Tahoma"/>
                <w:color w:val="000000"/>
                <w:sz w:val="16"/>
                <w:szCs w:val="16"/>
                <w:lang w:eastAsia="el-GR"/>
              </w:rPr>
              <w:t>ΦΠΑ</w:t>
            </w:r>
          </w:p>
        </w:tc>
        <w:tc>
          <w:tcPr>
            <w:tcW w:w="636" w:type="pct"/>
            <w:tcBorders>
              <w:top w:val="nil"/>
              <w:left w:val="nil"/>
              <w:bottom w:val="single" w:sz="8" w:space="0" w:color="auto"/>
              <w:right w:val="single" w:sz="8" w:space="0" w:color="auto"/>
            </w:tcBorders>
            <w:shd w:val="clear" w:color="auto" w:fill="auto"/>
            <w:vAlign w:val="center"/>
            <w:hideMark/>
          </w:tcPr>
          <w:p w14:paraId="5F6CE019" w14:textId="77777777" w:rsidR="008064A7" w:rsidRPr="00702720" w:rsidRDefault="008064A7" w:rsidP="008064A7">
            <w:pPr>
              <w:tabs>
                <w:tab w:val="clear" w:pos="0"/>
                <w:tab w:val="clear" w:pos="709"/>
                <w:tab w:val="clear" w:pos="1134"/>
              </w:tabs>
              <w:suppressAutoHyphens w:val="0"/>
              <w:spacing w:after="0"/>
              <w:jc w:val="center"/>
              <w:rPr>
                <w:rFonts w:cs="Tahoma"/>
                <w:color w:val="000000"/>
                <w:sz w:val="16"/>
                <w:szCs w:val="16"/>
                <w:lang w:eastAsia="el-GR"/>
              </w:rPr>
            </w:pPr>
            <w:r w:rsidRPr="00702720">
              <w:rPr>
                <w:rFonts w:eastAsia="Verdana" w:cs="Tahoma"/>
                <w:color w:val="000000"/>
                <w:sz w:val="16"/>
                <w:szCs w:val="16"/>
                <w:lang w:eastAsia="el-GR"/>
              </w:rPr>
              <w:t>ΣΥΝΟΛΙΚΟ ΚΟΣΤΟΣ</w:t>
            </w:r>
          </w:p>
        </w:tc>
        <w:tc>
          <w:tcPr>
            <w:tcW w:w="703" w:type="pct"/>
            <w:tcBorders>
              <w:top w:val="nil"/>
              <w:left w:val="nil"/>
              <w:bottom w:val="single" w:sz="8" w:space="0" w:color="auto"/>
              <w:right w:val="single" w:sz="8" w:space="0" w:color="auto"/>
            </w:tcBorders>
            <w:shd w:val="clear" w:color="auto" w:fill="auto"/>
            <w:vAlign w:val="center"/>
            <w:hideMark/>
          </w:tcPr>
          <w:p w14:paraId="6EDE128B" w14:textId="77777777" w:rsidR="008064A7" w:rsidRPr="00702720" w:rsidRDefault="008064A7" w:rsidP="008064A7">
            <w:pPr>
              <w:tabs>
                <w:tab w:val="clear" w:pos="0"/>
                <w:tab w:val="clear" w:pos="709"/>
                <w:tab w:val="clear" w:pos="1134"/>
              </w:tabs>
              <w:suppressAutoHyphens w:val="0"/>
              <w:spacing w:after="0"/>
              <w:jc w:val="center"/>
              <w:rPr>
                <w:rFonts w:cs="Tahoma"/>
                <w:color w:val="000000"/>
                <w:sz w:val="16"/>
                <w:szCs w:val="16"/>
                <w:lang w:eastAsia="el-GR"/>
              </w:rPr>
            </w:pPr>
            <w:r w:rsidRPr="00702720">
              <w:rPr>
                <w:rFonts w:eastAsia="Verdana" w:cs="Tahoma"/>
                <w:color w:val="000000"/>
                <w:sz w:val="16"/>
                <w:szCs w:val="16"/>
                <w:lang w:eastAsia="el-GR"/>
              </w:rPr>
              <w:t>ΚΟΣΤΟΣ</w:t>
            </w:r>
            <w:r w:rsidRPr="00702720">
              <w:rPr>
                <w:rFonts w:eastAsia="Verdana" w:cs="Tahoma"/>
                <w:color w:val="000000"/>
                <w:sz w:val="16"/>
                <w:szCs w:val="16"/>
                <w:lang w:eastAsia="el-GR"/>
              </w:rPr>
              <w:br/>
              <w:t xml:space="preserve"> (χωρίς ΦΠΑ)</w:t>
            </w:r>
          </w:p>
        </w:tc>
        <w:tc>
          <w:tcPr>
            <w:tcW w:w="564" w:type="pct"/>
            <w:tcBorders>
              <w:top w:val="nil"/>
              <w:left w:val="nil"/>
              <w:bottom w:val="single" w:sz="8" w:space="0" w:color="auto"/>
              <w:right w:val="single" w:sz="8" w:space="0" w:color="auto"/>
            </w:tcBorders>
            <w:shd w:val="clear" w:color="auto" w:fill="auto"/>
            <w:vAlign w:val="center"/>
            <w:hideMark/>
          </w:tcPr>
          <w:p w14:paraId="587A5B2D" w14:textId="77777777" w:rsidR="008064A7" w:rsidRPr="00702720" w:rsidRDefault="008064A7" w:rsidP="008064A7">
            <w:pPr>
              <w:tabs>
                <w:tab w:val="clear" w:pos="0"/>
                <w:tab w:val="clear" w:pos="709"/>
                <w:tab w:val="clear" w:pos="1134"/>
              </w:tabs>
              <w:suppressAutoHyphens w:val="0"/>
              <w:spacing w:after="0"/>
              <w:jc w:val="center"/>
              <w:rPr>
                <w:rFonts w:cs="Tahoma"/>
                <w:color w:val="000000"/>
                <w:sz w:val="16"/>
                <w:szCs w:val="16"/>
                <w:lang w:eastAsia="el-GR"/>
              </w:rPr>
            </w:pPr>
            <w:r w:rsidRPr="00702720">
              <w:rPr>
                <w:rFonts w:eastAsia="Verdana" w:cs="Tahoma"/>
                <w:color w:val="000000"/>
                <w:sz w:val="16"/>
                <w:szCs w:val="16"/>
                <w:lang w:eastAsia="el-GR"/>
              </w:rPr>
              <w:t>ΦΠΑ</w:t>
            </w:r>
          </w:p>
        </w:tc>
        <w:tc>
          <w:tcPr>
            <w:tcW w:w="705" w:type="pct"/>
            <w:tcBorders>
              <w:top w:val="nil"/>
              <w:left w:val="nil"/>
              <w:bottom w:val="single" w:sz="8" w:space="0" w:color="auto"/>
              <w:right w:val="single" w:sz="8" w:space="0" w:color="000000"/>
            </w:tcBorders>
            <w:shd w:val="clear" w:color="auto" w:fill="auto"/>
            <w:vAlign w:val="center"/>
            <w:hideMark/>
          </w:tcPr>
          <w:p w14:paraId="6908B0C6" w14:textId="77777777" w:rsidR="008064A7" w:rsidRPr="00702720" w:rsidRDefault="008064A7" w:rsidP="008064A7">
            <w:pPr>
              <w:tabs>
                <w:tab w:val="clear" w:pos="0"/>
                <w:tab w:val="clear" w:pos="709"/>
                <w:tab w:val="clear" w:pos="1134"/>
              </w:tabs>
              <w:suppressAutoHyphens w:val="0"/>
              <w:spacing w:after="0"/>
              <w:jc w:val="center"/>
              <w:rPr>
                <w:rFonts w:cs="Tahoma"/>
                <w:color w:val="000000"/>
                <w:sz w:val="16"/>
                <w:szCs w:val="16"/>
                <w:lang w:eastAsia="el-GR"/>
              </w:rPr>
            </w:pPr>
            <w:r w:rsidRPr="00702720">
              <w:rPr>
                <w:rFonts w:eastAsia="Verdana" w:cs="Tahoma"/>
                <w:color w:val="000000"/>
                <w:sz w:val="16"/>
                <w:szCs w:val="16"/>
                <w:lang w:eastAsia="el-GR"/>
              </w:rPr>
              <w:t>ΣΥΝΟΛΙΚΟ ΚΟΣΤΟΣ</w:t>
            </w:r>
          </w:p>
        </w:tc>
      </w:tr>
      <w:tr w:rsidR="008064A7" w:rsidRPr="00702720" w14:paraId="21C58B67" w14:textId="77777777" w:rsidTr="008064A7">
        <w:trPr>
          <w:trHeight w:val="1236"/>
        </w:trPr>
        <w:tc>
          <w:tcPr>
            <w:tcW w:w="235" w:type="pct"/>
            <w:tcBorders>
              <w:top w:val="nil"/>
              <w:left w:val="single" w:sz="8" w:space="0" w:color="000000"/>
              <w:bottom w:val="single" w:sz="8" w:space="0" w:color="000000"/>
              <w:right w:val="single" w:sz="8" w:space="0" w:color="000000"/>
            </w:tcBorders>
            <w:shd w:val="clear" w:color="auto" w:fill="auto"/>
            <w:vAlign w:val="center"/>
            <w:hideMark/>
          </w:tcPr>
          <w:p w14:paraId="01133392" w14:textId="77777777" w:rsidR="008064A7" w:rsidRPr="00702720" w:rsidRDefault="008064A7" w:rsidP="008064A7">
            <w:pPr>
              <w:tabs>
                <w:tab w:val="clear" w:pos="0"/>
                <w:tab w:val="clear" w:pos="709"/>
                <w:tab w:val="clear" w:pos="1134"/>
              </w:tabs>
              <w:suppressAutoHyphens w:val="0"/>
              <w:spacing w:after="0"/>
              <w:rPr>
                <w:rFonts w:cs="Tahoma"/>
                <w:color w:val="000000"/>
                <w:sz w:val="16"/>
                <w:szCs w:val="16"/>
                <w:lang w:eastAsia="el-GR"/>
              </w:rPr>
            </w:pPr>
            <w:r w:rsidRPr="00702720">
              <w:rPr>
                <w:rFonts w:eastAsia="Verdana" w:cs="Tahoma"/>
                <w:color w:val="000000"/>
                <w:sz w:val="16"/>
                <w:szCs w:val="16"/>
                <w:lang w:eastAsia="el-GR"/>
              </w:rPr>
              <w:t>1</w:t>
            </w:r>
          </w:p>
        </w:tc>
        <w:tc>
          <w:tcPr>
            <w:tcW w:w="820" w:type="pct"/>
            <w:tcBorders>
              <w:top w:val="nil"/>
              <w:left w:val="nil"/>
              <w:bottom w:val="single" w:sz="8" w:space="0" w:color="000000"/>
              <w:right w:val="single" w:sz="8" w:space="0" w:color="000000"/>
            </w:tcBorders>
            <w:shd w:val="clear" w:color="auto" w:fill="auto"/>
            <w:vAlign w:val="center"/>
            <w:hideMark/>
          </w:tcPr>
          <w:p w14:paraId="58AE197E" w14:textId="77777777" w:rsidR="008064A7" w:rsidRPr="00702720" w:rsidRDefault="008064A7" w:rsidP="008064A7">
            <w:pPr>
              <w:tabs>
                <w:tab w:val="clear" w:pos="0"/>
                <w:tab w:val="clear" w:pos="709"/>
                <w:tab w:val="clear" w:pos="1134"/>
              </w:tabs>
              <w:suppressAutoHyphens w:val="0"/>
              <w:spacing w:after="0"/>
              <w:rPr>
                <w:rFonts w:cs="Tahoma"/>
                <w:color w:val="000000"/>
                <w:sz w:val="16"/>
                <w:szCs w:val="16"/>
                <w:lang w:eastAsia="el-GR"/>
              </w:rPr>
            </w:pPr>
            <w:r w:rsidRPr="00702720">
              <w:rPr>
                <w:rFonts w:eastAsia="Verdana" w:cs="Tahoma"/>
                <w:color w:val="000000"/>
                <w:sz w:val="16"/>
                <w:szCs w:val="16"/>
                <w:lang w:eastAsia="el-GR"/>
              </w:rPr>
              <w:t xml:space="preserve">Τμήμα 1 «Σχεδιασμός, Ανάπτυξη &amp; Υποστήριξη Λειτουργίας Ενιαίου Πληροφοριακού Συστήματος Ψηφιακής Καταγραφής &amp; Διαχείρισης Ελέγχων </w:t>
            </w:r>
            <w:r w:rsidRPr="00702720">
              <w:rPr>
                <w:rFonts w:eastAsia="Verdana" w:cs="Tahoma"/>
                <w:color w:val="000000"/>
                <w:sz w:val="16"/>
                <w:szCs w:val="16"/>
                <w:lang w:eastAsia="el-GR"/>
              </w:rPr>
              <w:lastRenderedPageBreak/>
              <w:t>&amp; Προστίμων Τροχαίας-Ελληνικής Αστυνομίας»</w:t>
            </w:r>
          </w:p>
        </w:tc>
        <w:tc>
          <w:tcPr>
            <w:tcW w:w="704" w:type="pct"/>
            <w:tcBorders>
              <w:top w:val="nil"/>
              <w:left w:val="nil"/>
              <w:bottom w:val="single" w:sz="8" w:space="0" w:color="000000"/>
              <w:right w:val="single" w:sz="8" w:space="0" w:color="000000"/>
            </w:tcBorders>
            <w:shd w:val="clear" w:color="auto" w:fill="auto"/>
            <w:tcMar>
              <w:left w:w="0" w:type="dxa"/>
              <w:right w:w="0" w:type="dxa"/>
            </w:tcMar>
            <w:vAlign w:val="center"/>
            <w:hideMark/>
          </w:tcPr>
          <w:p w14:paraId="2A14CC1F"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lastRenderedPageBreak/>
              <w:t>1.875.000,00 €</w:t>
            </w:r>
          </w:p>
        </w:tc>
        <w:tc>
          <w:tcPr>
            <w:tcW w:w="633" w:type="pct"/>
            <w:tcBorders>
              <w:top w:val="nil"/>
              <w:left w:val="nil"/>
              <w:bottom w:val="single" w:sz="8" w:space="0" w:color="000000"/>
              <w:right w:val="single" w:sz="8" w:space="0" w:color="000000"/>
            </w:tcBorders>
            <w:shd w:val="clear" w:color="auto" w:fill="auto"/>
            <w:tcMar>
              <w:left w:w="0" w:type="dxa"/>
              <w:right w:w="0" w:type="dxa"/>
            </w:tcMar>
            <w:vAlign w:val="center"/>
            <w:hideMark/>
          </w:tcPr>
          <w:p w14:paraId="7AE77BED"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450.000,00 €</w:t>
            </w:r>
          </w:p>
        </w:tc>
        <w:tc>
          <w:tcPr>
            <w:tcW w:w="636" w:type="pct"/>
            <w:tcBorders>
              <w:top w:val="nil"/>
              <w:left w:val="nil"/>
              <w:bottom w:val="single" w:sz="8" w:space="0" w:color="000000"/>
              <w:right w:val="single" w:sz="8" w:space="0" w:color="000000"/>
            </w:tcBorders>
            <w:shd w:val="clear" w:color="auto" w:fill="auto"/>
            <w:tcMar>
              <w:left w:w="0" w:type="dxa"/>
              <w:right w:w="0" w:type="dxa"/>
            </w:tcMar>
            <w:vAlign w:val="center"/>
            <w:hideMark/>
          </w:tcPr>
          <w:p w14:paraId="1D8A3BEB"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2.325.000,00 €</w:t>
            </w:r>
          </w:p>
        </w:tc>
        <w:tc>
          <w:tcPr>
            <w:tcW w:w="703" w:type="pct"/>
            <w:tcBorders>
              <w:top w:val="nil"/>
              <w:left w:val="nil"/>
              <w:bottom w:val="single" w:sz="8" w:space="0" w:color="000000"/>
              <w:right w:val="single" w:sz="8" w:space="0" w:color="000000"/>
            </w:tcBorders>
            <w:shd w:val="clear" w:color="auto" w:fill="auto"/>
            <w:tcMar>
              <w:left w:w="0" w:type="dxa"/>
              <w:right w:w="0" w:type="dxa"/>
            </w:tcMar>
            <w:vAlign w:val="center"/>
            <w:hideMark/>
          </w:tcPr>
          <w:p w14:paraId="5B2973EC"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2.475.000,00 €</w:t>
            </w:r>
          </w:p>
        </w:tc>
        <w:tc>
          <w:tcPr>
            <w:tcW w:w="564" w:type="pct"/>
            <w:tcBorders>
              <w:top w:val="nil"/>
              <w:left w:val="nil"/>
              <w:bottom w:val="single" w:sz="8" w:space="0" w:color="000000"/>
              <w:right w:val="single" w:sz="8" w:space="0" w:color="000000"/>
            </w:tcBorders>
            <w:shd w:val="clear" w:color="auto" w:fill="auto"/>
            <w:tcMar>
              <w:left w:w="0" w:type="dxa"/>
              <w:right w:w="0" w:type="dxa"/>
            </w:tcMar>
            <w:vAlign w:val="center"/>
            <w:hideMark/>
          </w:tcPr>
          <w:p w14:paraId="6050FE7F"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594.000,00 €</w:t>
            </w:r>
          </w:p>
        </w:tc>
        <w:tc>
          <w:tcPr>
            <w:tcW w:w="705" w:type="pct"/>
            <w:tcBorders>
              <w:top w:val="nil"/>
              <w:left w:val="nil"/>
              <w:bottom w:val="single" w:sz="8" w:space="0" w:color="000000"/>
              <w:right w:val="single" w:sz="8" w:space="0" w:color="000000"/>
            </w:tcBorders>
            <w:shd w:val="clear" w:color="auto" w:fill="auto"/>
            <w:tcMar>
              <w:left w:w="0" w:type="dxa"/>
              <w:right w:w="0" w:type="dxa"/>
            </w:tcMar>
            <w:vAlign w:val="center"/>
            <w:hideMark/>
          </w:tcPr>
          <w:p w14:paraId="1E403F35"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3.069.000,00 €</w:t>
            </w:r>
          </w:p>
        </w:tc>
      </w:tr>
      <w:tr w:rsidR="008064A7" w:rsidRPr="00702720" w14:paraId="1583C648" w14:textId="77777777" w:rsidTr="008064A7">
        <w:trPr>
          <w:trHeight w:val="2052"/>
        </w:trPr>
        <w:tc>
          <w:tcPr>
            <w:tcW w:w="235" w:type="pct"/>
            <w:tcBorders>
              <w:top w:val="nil"/>
              <w:left w:val="single" w:sz="8" w:space="0" w:color="000000"/>
              <w:bottom w:val="single" w:sz="8" w:space="0" w:color="000000"/>
              <w:right w:val="single" w:sz="8" w:space="0" w:color="000000"/>
            </w:tcBorders>
            <w:shd w:val="clear" w:color="auto" w:fill="auto"/>
            <w:vAlign w:val="center"/>
            <w:hideMark/>
          </w:tcPr>
          <w:p w14:paraId="3281BC45" w14:textId="77777777" w:rsidR="008064A7" w:rsidRPr="00702720" w:rsidRDefault="008064A7" w:rsidP="008064A7">
            <w:pPr>
              <w:tabs>
                <w:tab w:val="clear" w:pos="0"/>
                <w:tab w:val="clear" w:pos="709"/>
                <w:tab w:val="clear" w:pos="1134"/>
              </w:tabs>
              <w:suppressAutoHyphens w:val="0"/>
              <w:spacing w:after="0"/>
              <w:rPr>
                <w:rFonts w:cs="Tahoma"/>
                <w:color w:val="000000"/>
                <w:sz w:val="16"/>
                <w:szCs w:val="16"/>
                <w:lang w:eastAsia="el-GR"/>
              </w:rPr>
            </w:pPr>
            <w:r w:rsidRPr="00702720">
              <w:rPr>
                <w:rFonts w:eastAsia="Verdana" w:cs="Tahoma"/>
                <w:color w:val="000000"/>
                <w:sz w:val="16"/>
                <w:szCs w:val="16"/>
                <w:lang w:eastAsia="el-GR"/>
              </w:rPr>
              <w:t>2</w:t>
            </w:r>
          </w:p>
        </w:tc>
        <w:tc>
          <w:tcPr>
            <w:tcW w:w="820" w:type="pct"/>
            <w:tcBorders>
              <w:top w:val="nil"/>
              <w:left w:val="nil"/>
              <w:bottom w:val="single" w:sz="8" w:space="0" w:color="000000"/>
              <w:right w:val="single" w:sz="8" w:space="0" w:color="000000"/>
            </w:tcBorders>
            <w:shd w:val="clear" w:color="auto" w:fill="auto"/>
            <w:vAlign w:val="center"/>
            <w:hideMark/>
          </w:tcPr>
          <w:p w14:paraId="36207257" w14:textId="77777777" w:rsidR="008064A7" w:rsidRPr="00702720" w:rsidRDefault="008064A7" w:rsidP="008064A7">
            <w:pPr>
              <w:tabs>
                <w:tab w:val="clear" w:pos="0"/>
                <w:tab w:val="clear" w:pos="709"/>
                <w:tab w:val="clear" w:pos="1134"/>
              </w:tabs>
              <w:suppressAutoHyphens w:val="0"/>
              <w:spacing w:after="0"/>
              <w:rPr>
                <w:rFonts w:cs="Tahoma"/>
                <w:color w:val="000000"/>
                <w:sz w:val="16"/>
                <w:szCs w:val="16"/>
                <w:lang w:eastAsia="el-GR"/>
              </w:rPr>
            </w:pPr>
            <w:r w:rsidRPr="00702720">
              <w:rPr>
                <w:rFonts w:eastAsia="Verdana" w:cs="Tahoma"/>
                <w:color w:val="000000"/>
                <w:sz w:val="16"/>
                <w:szCs w:val="16"/>
                <w:lang w:eastAsia="el-GR"/>
              </w:rPr>
              <w:t xml:space="preserve">Τμήμα 2 Προμήθεια λογισμικού &amp; υποστηρικτικών υπηρεσιών για την </w:t>
            </w:r>
            <w:proofErr w:type="spellStart"/>
            <w:r w:rsidRPr="00702720">
              <w:rPr>
                <w:rFonts w:eastAsia="Verdana" w:cs="Tahoma"/>
                <w:color w:val="000000"/>
                <w:sz w:val="16"/>
                <w:szCs w:val="16"/>
                <w:lang w:eastAsia="el-GR"/>
              </w:rPr>
              <w:t>διαλειτουργικότητα</w:t>
            </w:r>
            <w:proofErr w:type="spellEnd"/>
            <w:r w:rsidRPr="00702720">
              <w:rPr>
                <w:rFonts w:eastAsia="Verdana" w:cs="Tahoma"/>
                <w:color w:val="000000"/>
                <w:sz w:val="16"/>
                <w:szCs w:val="16"/>
                <w:lang w:eastAsia="el-GR"/>
              </w:rPr>
              <w:t xml:space="preserve"> του Ενιαίου Συστήματος Ψηφιακής Καταγραφής &amp; Διαχείρισης Ελέγχων &amp; Προστίμων Τροχαίας με τους υφιστάμενους οπτικούς αισθητήρες (κάμερες) ελέγχου τροχαίων παραβάσεων που έχον εγκατασταθεί ανά την επικράτεια»</w:t>
            </w:r>
          </w:p>
        </w:tc>
        <w:tc>
          <w:tcPr>
            <w:tcW w:w="704" w:type="pct"/>
            <w:tcBorders>
              <w:top w:val="nil"/>
              <w:left w:val="nil"/>
              <w:bottom w:val="single" w:sz="8" w:space="0" w:color="000000"/>
              <w:right w:val="single" w:sz="8" w:space="0" w:color="000000"/>
            </w:tcBorders>
            <w:shd w:val="clear" w:color="auto" w:fill="auto"/>
            <w:tcMar>
              <w:left w:w="0" w:type="dxa"/>
              <w:right w:w="0" w:type="dxa"/>
            </w:tcMar>
            <w:vAlign w:val="center"/>
            <w:hideMark/>
          </w:tcPr>
          <w:p w14:paraId="15CF5431"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525.000,00 €</w:t>
            </w:r>
          </w:p>
        </w:tc>
        <w:tc>
          <w:tcPr>
            <w:tcW w:w="633" w:type="pct"/>
            <w:tcBorders>
              <w:top w:val="nil"/>
              <w:left w:val="nil"/>
              <w:bottom w:val="single" w:sz="8" w:space="0" w:color="000000"/>
              <w:right w:val="single" w:sz="8" w:space="0" w:color="000000"/>
            </w:tcBorders>
            <w:shd w:val="clear" w:color="auto" w:fill="auto"/>
            <w:tcMar>
              <w:left w:w="0" w:type="dxa"/>
              <w:right w:w="0" w:type="dxa"/>
            </w:tcMar>
            <w:vAlign w:val="center"/>
            <w:hideMark/>
          </w:tcPr>
          <w:p w14:paraId="4DDD9472"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126.000,00 €</w:t>
            </w:r>
          </w:p>
        </w:tc>
        <w:tc>
          <w:tcPr>
            <w:tcW w:w="636" w:type="pct"/>
            <w:tcBorders>
              <w:top w:val="nil"/>
              <w:left w:val="nil"/>
              <w:bottom w:val="single" w:sz="8" w:space="0" w:color="000000"/>
              <w:right w:val="single" w:sz="8" w:space="0" w:color="000000"/>
            </w:tcBorders>
            <w:shd w:val="clear" w:color="auto" w:fill="auto"/>
            <w:tcMar>
              <w:left w:w="0" w:type="dxa"/>
              <w:right w:w="0" w:type="dxa"/>
            </w:tcMar>
            <w:vAlign w:val="center"/>
            <w:hideMark/>
          </w:tcPr>
          <w:p w14:paraId="4894BF8B"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651.000,00 €</w:t>
            </w:r>
          </w:p>
        </w:tc>
        <w:tc>
          <w:tcPr>
            <w:tcW w:w="703" w:type="pct"/>
            <w:tcBorders>
              <w:top w:val="nil"/>
              <w:left w:val="nil"/>
              <w:bottom w:val="single" w:sz="8" w:space="0" w:color="000000"/>
              <w:right w:val="single" w:sz="8" w:space="0" w:color="000000"/>
            </w:tcBorders>
            <w:shd w:val="clear" w:color="auto" w:fill="auto"/>
            <w:tcMar>
              <w:left w:w="0" w:type="dxa"/>
              <w:right w:w="0" w:type="dxa"/>
            </w:tcMar>
            <w:vAlign w:val="center"/>
            <w:hideMark/>
          </w:tcPr>
          <w:p w14:paraId="0D850114"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693.000,00 €</w:t>
            </w:r>
          </w:p>
        </w:tc>
        <w:tc>
          <w:tcPr>
            <w:tcW w:w="564" w:type="pct"/>
            <w:tcBorders>
              <w:top w:val="nil"/>
              <w:left w:val="nil"/>
              <w:bottom w:val="single" w:sz="8" w:space="0" w:color="000000"/>
              <w:right w:val="single" w:sz="8" w:space="0" w:color="000000"/>
            </w:tcBorders>
            <w:shd w:val="clear" w:color="auto" w:fill="auto"/>
            <w:tcMar>
              <w:left w:w="0" w:type="dxa"/>
              <w:right w:w="0" w:type="dxa"/>
            </w:tcMar>
            <w:vAlign w:val="center"/>
            <w:hideMark/>
          </w:tcPr>
          <w:p w14:paraId="42871DFA"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166.320,00 €</w:t>
            </w:r>
          </w:p>
        </w:tc>
        <w:tc>
          <w:tcPr>
            <w:tcW w:w="705" w:type="pct"/>
            <w:tcBorders>
              <w:top w:val="nil"/>
              <w:left w:val="nil"/>
              <w:bottom w:val="single" w:sz="8" w:space="0" w:color="000000"/>
              <w:right w:val="single" w:sz="8" w:space="0" w:color="000000"/>
            </w:tcBorders>
            <w:shd w:val="clear" w:color="auto" w:fill="auto"/>
            <w:tcMar>
              <w:left w:w="0" w:type="dxa"/>
              <w:right w:w="0" w:type="dxa"/>
            </w:tcMar>
            <w:vAlign w:val="center"/>
            <w:hideMark/>
          </w:tcPr>
          <w:p w14:paraId="5495E51F"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859.320,00 €</w:t>
            </w:r>
          </w:p>
        </w:tc>
      </w:tr>
      <w:tr w:rsidR="008064A7" w:rsidRPr="00702720" w14:paraId="65522B94" w14:textId="77777777" w:rsidTr="008064A7">
        <w:trPr>
          <w:trHeight w:val="300"/>
        </w:trPr>
        <w:tc>
          <w:tcPr>
            <w:tcW w:w="1055" w:type="pct"/>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B5A80D5" w14:textId="77777777" w:rsidR="008064A7" w:rsidRPr="00702720" w:rsidRDefault="008064A7" w:rsidP="008064A7">
            <w:pPr>
              <w:tabs>
                <w:tab w:val="clear" w:pos="0"/>
                <w:tab w:val="clear" w:pos="709"/>
                <w:tab w:val="clear" w:pos="1134"/>
              </w:tabs>
              <w:suppressAutoHyphens w:val="0"/>
              <w:spacing w:after="0"/>
              <w:rPr>
                <w:rFonts w:cs="Tahoma"/>
                <w:color w:val="000000"/>
                <w:sz w:val="16"/>
                <w:szCs w:val="16"/>
                <w:lang w:eastAsia="el-GR"/>
              </w:rPr>
            </w:pPr>
            <w:proofErr w:type="spellStart"/>
            <w:r w:rsidRPr="00702720">
              <w:rPr>
                <w:rFonts w:cs="Tahoma"/>
                <w:color w:val="000000"/>
                <w:sz w:val="16"/>
                <w:szCs w:val="16"/>
                <w:lang w:val="en-GB" w:eastAsia="el-GR"/>
              </w:rPr>
              <w:t>Σύνολο</w:t>
            </w:r>
            <w:proofErr w:type="spellEnd"/>
          </w:p>
        </w:tc>
        <w:tc>
          <w:tcPr>
            <w:tcW w:w="704" w:type="pct"/>
            <w:tcBorders>
              <w:top w:val="nil"/>
              <w:left w:val="nil"/>
              <w:bottom w:val="single" w:sz="8" w:space="0" w:color="000000"/>
              <w:right w:val="single" w:sz="8" w:space="0" w:color="000000"/>
            </w:tcBorders>
            <w:shd w:val="clear" w:color="auto" w:fill="auto"/>
            <w:tcMar>
              <w:left w:w="0" w:type="dxa"/>
              <w:right w:w="0" w:type="dxa"/>
            </w:tcMar>
            <w:vAlign w:val="center"/>
            <w:hideMark/>
          </w:tcPr>
          <w:p w14:paraId="5A0D72EC"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2.400.000,00 €</w:t>
            </w:r>
          </w:p>
        </w:tc>
        <w:tc>
          <w:tcPr>
            <w:tcW w:w="633" w:type="pct"/>
            <w:tcBorders>
              <w:top w:val="nil"/>
              <w:left w:val="nil"/>
              <w:bottom w:val="single" w:sz="8" w:space="0" w:color="000000"/>
              <w:right w:val="single" w:sz="8" w:space="0" w:color="000000"/>
            </w:tcBorders>
            <w:shd w:val="clear" w:color="auto" w:fill="auto"/>
            <w:tcMar>
              <w:left w:w="0" w:type="dxa"/>
              <w:right w:w="0" w:type="dxa"/>
            </w:tcMar>
            <w:vAlign w:val="center"/>
            <w:hideMark/>
          </w:tcPr>
          <w:p w14:paraId="50FEB833"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576.000,00 €</w:t>
            </w:r>
          </w:p>
        </w:tc>
        <w:tc>
          <w:tcPr>
            <w:tcW w:w="636" w:type="pct"/>
            <w:tcBorders>
              <w:top w:val="nil"/>
              <w:left w:val="nil"/>
              <w:bottom w:val="single" w:sz="8" w:space="0" w:color="000000"/>
              <w:right w:val="single" w:sz="8" w:space="0" w:color="000000"/>
            </w:tcBorders>
            <w:shd w:val="clear" w:color="auto" w:fill="auto"/>
            <w:tcMar>
              <w:left w:w="0" w:type="dxa"/>
              <w:right w:w="0" w:type="dxa"/>
            </w:tcMar>
            <w:vAlign w:val="center"/>
            <w:hideMark/>
          </w:tcPr>
          <w:p w14:paraId="56ED6F04"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2.976.000,00 €</w:t>
            </w:r>
          </w:p>
        </w:tc>
        <w:tc>
          <w:tcPr>
            <w:tcW w:w="703" w:type="pct"/>
            <w:tcBorders>
              <w:top w:val="nil"/>
              <w:left w:val="nil"/>
              <w:bottom w:val="single" w:sz="8" w:space="0" w:color="000000"/>
              <w:right w:val="single" w:sz="8" w:space="0" w:color="000000"/>
            </w:tcBorders>
            <w:shd w:val="clear" w:color="auto" w:fill="auto"/>
            <w:tcMar>
              <w:left w:w="0" w:type="dxa"/>
              <w:right w:w="0" w:type="dxa"/>
            </w:tcMar>
            <w:vAlign w:val="center"/>
            <w:hideMark/>
          </w:tcPr>
          <w:p w14:paraId="6DC8DB45"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3.168.000,00 €</w:t>
            </w:r>
          </w:p>
        </w:tc>
        <w:tc>
          <w:tcPr>
            <w:tcW w:w="564" w:type="pct"/>
            <w:tcBorders>
              <w:top w:val="nil"/>
              <w:left w:val="nil"/>
              <w:bottom w:val="single" w:sz="8" w:space="0" w:color="000000"/>
              <w:right w:val="single" w:sz="8" w:space="0" w:color="000000"/>
            </w:tcBorders>
            <w:shd w:val="clear" w:color="auto" w:fill="auto"/>
            <w:tcMar>
              <w:left w:w="0" w:type="dxa"/>
              <w:right w:w="0" w:type="dxa"/>
            </w:tcMar>
            <w:vAlign w:val="center"/>
            <w:hideMark/>
          </w:tcPr>
          <w:p w14:paraId="4D90D8B5"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760.320,00 €</w:t>
            </w:r>
          </w:p>
        </w:tc>
        <w:tc>
          <w:tcPr>
            <w:tcW w:w="705" w:type="pct"/>
            <w:tcBorders>
              <w:top w:val="nil"/>
              <w:left w:val="nil"/>
              <w:bottom w:val="single" w:sz="8" w:space="0" w:color="000000"/>
              <w:right w:val="single" w:sz="8" w:space="0" w:color="000000"/>
            </w:tcBorders>
            <w:shd w:val="clear" w:color="auto" w:fill="auto"/>
            <w:tcMar>
              <w:left w:w="0" w:type="dxa"/>
              <w:right w:w="0" w:type="dxa"/>
            </w:tcMar>
            <w:vAlign w:val="center"/>
            <w:hideMark/>
          </w:tcPr>
          <w:p w14:paraId="48D66E4C" w14:textId="77777777" w:rsidR="008064A7" w:rsidRPr="00702720" w:rsidRDefault="008064A7" w:rsidP="008064A7">
            <w:pPr>
              <w:tabs>
                <w:tab w:val="clear" w:pos="0"/>
                <w:tab w:val="clear" w:pos="709"/>
                <w:tab w:val="clear" w:pos="1134"/>
              </w:tabs>
              <w:suppressAutoHyphens w:val="0"/>
              <w:spacing w:after="0"/>
              <w:jc w:val="right"/>
              <w:rPr>
                <w:rFonts w:cs="Tahoma"/>
                <w:color w:val="000000"/>
                <w:sz w:val="16"/>
                <w:szCs w:val="16"/>
                <w:lang w:eastAsia="el-GR"/>
              </w:rPr>
            </w:pPr>
            <w:r w:rsidRPr="00702720">
              <w:rPr>
                <w:rFonts w:eastAsia="Verdana" w:cs="Tahoma"/>
                <w:color w:val="000000"/>
                <w:sz w:val="16"/>
                <w:szCs w:val="16"/>
                <w:lang w:eastAsia="el-GR"/>
              </w:rPr>
              <w:t>3.928.320,00 €</w:t>
            </w:r>
          </w:p>
        </w:tc>
      </w:tr>
    </w:tbl>
    <w:p w14:paraId="78AEEAEA" w14:textId="77777777" w:rsidR="008064A7" w:rsidRPr="00702720" w:rsidRDefault="008064A7" w:rsidP="0036527B">
      <w:pPr>
        <w:spacing w:line="276" w:lineRule="auto"/>
        <w:rPr>
          <w:rFonts w:cs="Tahoma"/>
        </w:rPr>
      </w:pPr>
    </w:p>
    <w:p w14:paraId="7E632A31" w14:textId="5CF969DB" w:rsidR="0036527B" w:rsidRPr="00702720" w:rsidRDefault="00276C56" w:rsidP="00960A9C">
      <w:pPr>
        <w:spacing w:after="0"/>
        <w:rPr>
          <w:rFonts w:cs="Tahoma"/>
        </w:rPr>
      </w:pPr>
      <w:r w:rsidRPr="00702720">
        <w:rPr>
          <w:rFonts w:cs="Tahoma"/>
        </w:rPr>
        <w:t>Προσφορές υποβάλλονται για ένα ή περισσότερα ή και όλα τα Τμήματα.</w:t>
      </w:r>
    </w:p>
    <w:p w14:paraId="39F8509D" w14:textId="77777777" w:rsidR="009F107D" w:rsidRPr="00702720" w:rsidRDefault="009F107D" w:rsidP="0033139B">
      <w:pPr>
        <w:rPr>
          <w:rFonts w:cs="Tahoma"/>
        </w:rPr>
      </w:pPr>
    </w:p>
    <w:p w14:paraId="16D8BA58" w14:textId="77777777" w:rsidR="004C779F" w:rsidRPr="00702720" w:rsidRDefault="004C779F" w:rsidP="004C779F">
      <w:pPr>
        <w:pStyle w:val="3"/>
        <w:ind w:left="1080" w:hanging="1080"/>
        <w:rPr>
          <w:rFonts w:cs="Tahoma"/>
        </w:rPr>
      </w:pPr>
      <w:bookmarkStart w:id="46" w:name="_Toc491951213"/>
      <w:bookmarkStart w:id="47" w:name="_Toc63944880"/>
      <w:bookmarkStart w:id="48" w:name="_Toc91502644"/>
      <w:bookmarkStart w:id="49" w:name="_Toc191630041"/>
      <w:r w:rsidRPr="00702720">
        <w:rPr>
          <w:rFonts w:cs="Tahoma"/>
        </w:rPr>
        <w:t>Κριτήριο Ανάθεσης</w:t>
      </w:r>
      <w:bookmarkEnd w:id="46"/>
      <w:bookmarkEnd w:id="47"/>
      <w:bookmarkEnd w:id="48"/>
      <w:bookmarkEnd w:id="49"/>
    </w:p>
    <w:p w14:paraId="378E4AE2" w14:textId="77777777" w:rsidR="0036527B" w:rsidRPr="00702720" w:rsidRDefault="0036527B" w:rsidP="0036527B">
      <w:pPr>
        <w:suppressAutoHyphens w:val="0"/>
        <w:autoSpaceDE w:val="0"/>
        <w:autoSpaceDN w:val="0"/>
        <w:adjustRightInd w:val="0"/>
        <w:spacing w:after="0"/>
        <w:rPr>
          <w:rFonts w:cs="Tahoma"/>
          <w:lang w:eastAsia="el-GR"/>
        </w:rPr>
      </w:pPr>
      <w:r w:rsidRPr="00702720">
        <w:rPr>
          <w:rFonts w:cs="Tahoma"/>
          <w:lang w:eastAsia="el-GR"/>
        </w:rPr>
        <w:t>Η σύμβαση θα ανατεθεί με το κριτήριο της πλέον συμφέρουσας από οικονομική άποψη προσφοράς,</w:t>
      </w:r>
    </w:p>
    <w:p w14:paraId="68DB95BE" w14:textId="77777777" w:rsidR="0036527B" w:rsidRPr="00702720" w:rsidRDefault="0036527B" w:rsidP="0036527B">
      <w:pPr>
        <w:suppressAutoHyphens w:val="0"/>
        <w:autoSpaceDE w:val="0"/>
        <w:autoSpaceDN w:val="0"/>
        <w:adjustRightInd w:val="0"/>
        <w:spacing w:after="0"/>
        <w:rPr>
          <w:rFonts w:cs="Tahoma"/>
        </w:rPr>
      </w:pPr>
      <w:r w:rsidRPr="00702720">
        <w:rPr>
          <w:rFonts w:cs="Tahoma"/>
          <w:lang w:eastAsia="el-GR"/>
        </w:rPr>
        <w:t>βάσει της βέλτιστης σχέση ποιότητας – τιμής ανά τμήμα, όπως αναφέρεται στο άρθρο 2.3.1 της παρούσας.</w:t>
      </w:r>
    </w:p>
    <w:p w14:paraId="700B9D3A" w14:textId="77777777" w:rsidR="005C0784" w:rsidRPr="00702720" w:rsidRDefault="005C0784" w:rsidP="0033139B">
      <w:pPr>
        <w:rPr>
          <w:rFonts w:cs="Tahoma"/>
        </w:rPr>
      </w:pPr>
    </w:p>
    <w:p w14:paraId="52ED7D63" w14:textId="5CEEFF2B" w:rsidR="00F661A1" w:rsidRPr="00702720" w:rsidRDefault="00F661A1" w:rsidP="00972E9E">
      <w:pPr>
        <w:pStyle w:val="2"/>
        <w:rPr>
          <w:rFonts w:cs="Tahoma"/>
        </w:rPr>
      </w:pPr>
      <w:bookmarkStart w:id="50" w:name="_Toc83829689"/>
      <w:bookmarkStart w:id="51" w:name="_Toc83829799"/>
      <w:bookmarkStart w:id="52" w:name="_Toc83928508"/>
      <w:bookmarkStart w:id="53" w:name="_Toc105346364"/>
      <w:bookmarkStart w:id="54" w:name="_Toc191630042"/>
      <w:r w:rsidRPr="00702720">
        <w:rPr>
          <w:rFonts w:cs="Tahoma"/>
        </w:rPr>
        <w:t>Θεσμικό πλαίσιο</w:t>
      </w:r>
      <w:bookmarkEnd w:id="50"/>
      <w:bookmarkEnd w:id="51"/>
      <w:bookmarkEnd w:id="52"/>
      <w:bookmarkEnd w:id="53"/>
      <w:bookmarkEnd w:id="54"/>
    </w:p>
    <w:p w14:paraId="37F88F3E" w14:textId="77777777" w:rsidR="004D444C" w:rsidRPr="00702720" w:rsidRDefault="004D444C" w:rsidP="004D444C">
      <w:pPr>
        <w:tabs>
          <w:tab w:val="left" w:pos="284"/>
        </w:tabs>
        <w:rPr>
          <w:rFonts w:cs="Tahoma"/>
        </w:rPr>
      </w:pPr>
      <w:r w:rsidRPr="00702720">
        <w:rPr>
          <w:rFonts w:cs="Tahoma"/>
        </w:rPr>
        <w:t xml:space="preserve">Η ανάθεση και εκτέλεση της σύμβασης </w:t>
      </w:r>
      <w:proofErr w:type="spellStart"/>
      <w:r w:rsidRPr="00702720">
        <w:rPr>
          <w:rFonts w:cs="Tahoma"/>
        </w:rPr>
        <w:t>διέπεται</w:t>
      </w:r>
      <w:proofErr w:type="spellEnd"/>
      <w:r w:rsidRPr="00702720">
        <w:rPr>
          <w:rFonts w:cs="Tahoma"/>
        </w:rPr>
        <w:t xml:space="preserve"> από την κείμενη νομοθεσία και τις </w:t>
      </w:r>
      <w:proofErr w:type="spellStart"/>
      <w:r w:rsidRPr="00702720">
        <w:rPr>
          <w:rFonts w:cs="Tahoma"/>
        </w:rPr>
        <w:t>κατ</w:t>
      </w:r>
      <w:proofErr w:type="spellEnd"/>
      <w:r w:rsidRPr="00702720">
        <w:rPr>
          <w:rFonts w:cs="Tahoma"/>
        </w:rPr>
        <w:t xml:space="preserve">΄ εξουσιοδότηση αυτής </w:t>
      </w:r>
      <w:proofErr w:type="spellStart"/>
      <w:r w:rsidRPr="00702720">
        <w:rPr>
          <w:rFonts w:cs="Tahoma"/>
        </w:rPr>
        <w:t>εκδοθείσες</w:t>
      </w:r>
      <w:proofErr w:type="spellEnd"/>
      <w:r w:rsidRPr="00702720">
        <w:rPr>
          <w:rFonts w:cs="Tahoma"/>
        </w:rPr>
        <w:t xml:space="preserve"> κανονιστικές πράξεις, όπως ισχύουν και ιδίως:</w:t>
      </w:r>
    </w:p>
    <w:p w14:paraId="3204493B"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bookmarkStart w:id="55" w:name="_Hlk71646966"/>
      <w:r w:rsidRPr="009862F7">
        <w:rPr>
          <w:rFonts w:eastAsia="Calibri" w:cs="Tahoma"/>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9862F7">
        <w:rPr>
          <w:rFonts w:eastAsia="Calibri" w:cs="Tahoma"/>
        </w:rPr>
        <w:t>υποκεφάλαιο</w:t>
      </w:r>
      <w:proofErr w:type="spellEnd"/>
      <w:r w:rsidRPr="009862F7">
        <w:rPr>
          <w:rFonts w:eastAsia="Calibri" w:cs="Tahoma"/>
        </w:rPr>
        <w:t xml:space="preserve">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697A2BA1"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 xml:space="preserve">Την υπ’ </w:t>
      </w:r>
      <w:proofErr w:type="spellStart"/>
      <w:r w:rsidRPr="009862F7">
        <w:rPr>
          <w:rFonts w:eastAsia="Calibri" w:cs="Tahoma"/>
        </w:rPr>
        <w:t>αρ</w:t>
      </w:r>
      <w:proofErr w:type="spellEnd"/>
      <w:r w:rsidRPr="009862F7">
        <w:rPr>
          <w:rFonts w:eastAsia="Calibri" w:cs="Tahoma"/>
        </w:rPr>
        <w:t>.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0EE8BF78"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12061B5D"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Τον Ν. 4152/2013 «Επείγοντα μέτρα εφαρμογής των νόμων 4046/2012, 4093/2012 και 4127/2013» (ΦΕΚ 107/Α/09-05-2013), όπως τροποποιήθηκε και ισχύει.</w:t>
      </w:r>
    </w:p>
    <w:p w14:paraId="0F547E2E"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lastRenderedPageBreak/>
        <w:t xml:space="preserve">Την υπ’ </w:t>
      </w:r>
      <w:proofErr w:type="spellStart"/>
      <w:r w:rsidRPr="009862F7">
        <w:rPr>
          <w:rFonts w:eastAsia="Calibri" w:cs="Tahoma"/>
        </w:rPr>
        <w:t>αρ</w:t>
      </w:r>
      <w:proofErr w:type="spellEnd"/>
      <w:r w:rsidRPr="009862F7">
        <w:rPr>
          <w:rFonts w:eastAsia="Calibri" w:cs="Tahoma"/>
        </w:rPr>
        <w:t xml:space="preserve">. 62564 Απόφαση του Υφυπουργού Ανάπτυξης &amp; Επενδύσεων “Σύστημα Διαχείρισης και Ελέγχου - Κανόνες </w:t>
      </w:r>
      <w:proofErr w:type="spellStart"/>
      <w:r w:rsidRPr="009862F7">
        <w:rPr>
          <w:rFonts w:eastAsia="Calibri" w:cs="Tahoma"/>
        </w:rPr>
        <w:t>επιλεξιμότητας</w:t>
      </w:r>
      <w:proofErr w:type="spellEnd"/>
      <w:r w:rsidRPr="009862F7">
        <w:rPr>
          <w:rFonts w:eastAsia="Calibri" w:cs="Tahoma"/>
        </w:rPr>
        <w:t xml:space="preserve"> δαπανών για τα προγράμματα του Εθνικού Προγράμματος Ανάπτυξης (ΕΠΑ) 2021-2025” (ΦΕΚ 2442/Β/07-06-2021), όπως τροποποιήθηκε και ισχύει.</w:t>
      </w:r>
    </w:p>
    <w:p w14:paraId="37795173"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 xml:space="preserve">Την υπ’ </w:t>
      </w:r>
      <w:proofErr w:type="spellStart"/>
      <w:r w:rsidRPr="009862F7">
        <w:rPr>
          <w:rFonts w:eastAsia="Calibri" w:cs="Tahoma"/>
        </w:rPr>
        <w:t>αρ</w:t>
      </w:r>
      <w:proofErr w:type="spellEnd"/>
      <w:r w:rsidRPr="009862F7">
        <w:rPr>
          <w:rFonts w:eastAsia="Calibri" w:cs="Tahoma"/>
        </w:rPr>
        <w:t>.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44367F18"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 xml:space="preserve">Την υπ’ </w:t>
      </w:r>
      <w:proofErr w:type="spellStart"/>
      <w:r w:rsidRPr="009862F7">
        <w:rPr>
          <w:rFonts w:eastAsia="Calibri" w:cs="Tahoma"/>
        </w:rPr>
        <w:t>αρ</w:t>
      </w:r>
      <w:proofErr w:type="spellEnd"/>
      <w:r w:rsidRPr="009862F7">
        <w:rPr>
          <w:rFonts w:eastAsia="Calibri" w:cs="Tahoma"/>
        </w:rPr>
        <w:t>.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79B69F25" w14:textId="77777777" w:rsidR="00B86BE3"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 xml:space="preserve">Την υπ’ </w:t>
      </w:r>
      <w:proofErr w:type="spellStart"/>
      <w:r w:rsidRPr="009862F7">
        <w:rPr>
          <w:rFonts w:eastAsia="Calibri" w:cs="Tahoma"/>
        </w:rPr>
        <w:t>αρ</w:t>
      </w:r>
      <w:proofErr w:type="spellEnd"/>
      <w:r w:rsidRPr="009862F7">
        <w:rPr>
          <w:rFonts w:eastAsia="Calibri" w:cs="Tahoma"/>
        </w:rPr>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6E045011" w14:textId="77777777" w:rsidR="00B86BE3" w:rsidRPr="00D559C0"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D559C0">
        <w:rPr>
          <w:rFonts w:eastAsia="Calibri" w:cs="Tahoma"/>
        </w:rPr>
        <w:t>Την Εγκύκλιο Οδηγιών για την Έγκριση και Χρηματοδότηση του ΠΔΕ 2020 και τον Προγραμματισμό Δαπανών ΠΔΕ 2021 - 2023 (ΑΔΑ: ΨΟ7Ε46ΜΤΛΡ-0ΒΛ).</w:t>
      </w:r>
    </w:p>
    <w:p w14:paraId="36807F4F" w14:textId="77777777" w:rsidR="00B86BE3" w:rsidRPr="00D559C0"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D559C0">
        <w:rPr>
          <w:rFonts w:eastAsia="Calibri" w:cs="Tahoma"/>
        </w:rPr>
        <w:t>Την Εγκύκλιο Οδηγιών για την Έγκριση και Χρηματοδότηση του ΠΔΕ 2021 και τον Προγραμματισμό Δαπανών ΠΔΕ 2022 - 2024 (ΑΔΑ: 64ΦΖ46ΜΤΛΠ-ΜΧ9).</w:t>
      </w:r>
    </w:p>
    <w:p w14:paraId="7AA0B929" w14:textId="77777777" w:rsidR="00B86BE3" w:rsidRPr="00D559C0"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D559C0">
        <w:rPr>
          <w:rFonts w:eastAsia="Calibri" w:cs="Tahoma"/>
        </w:rPr>
        <w:t xml:space="preserve">Την Εγκύκλιο Οδηγιών για την Έγκριση και Χρηματοδότηση του ΠΔΕ 2022 και τον Προγραμματισμό Δαπανών ΠΔΕ 2023 - 2025 (ΑΔΑ : 6ΩΗΕ46ΜΤΛΠ-7Η8). </w:t>
      </w:r>
    </w:p>
    <w:p w14:paraId="02EC5455" w14:textId="77777777" w:rsidR="00B86BE3" w:rsidRPr="00D559C0"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D559C0">
        <w:rPr>
          <w:rFonts w:eastAsia="Calibri" w:cs="Tahoma"/>
        </w:rPr>
        <w:t>Την Εγκύκλιο Οδηγιών για την Έγκριση και Χρηματοδότηση του ΠΔΕ 2023 και τον Προγραμματισμό Δαπανών ΠΔΕ 2024 - 2026 (ΑΔΑ: 6ΣΥΠ46ΜΤΛΡ-ΥΔΧ).</w:t>
      </w:r>
    </w:p>
    <w:p w14:paraId="3F6BECDD"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Την Εγκύκλιο Οδηγιών για την Έγκριση και Χρηματοδότηση του ΠΔΕ 2024 και τον Προγραμματισμό Δαπανών ΠΔΕ 2025 - 2028 (ΑΔΑ: ΨΤΡΥΗ-Ζ2Λ)</w:t>
      </w:r>
    </w:p>
    <w:p w14:paraId="2A6AA5AB"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Τον Ν. 4782/2021 «Εκσυγχρονισμός, απλοποίηση και αναμόρφωση του ρυθμιστικού πλαισίου των δημοσίων συμβάσεων, ειδικότερες ρυθμίσεις προμηθειών στους τομείς της άμυνας και της ασφάλειας και άλλες διατάξεις για την ανάπτυξη, τις υποδομές και την υγεία» (ΦΕΚ 36/Α/09-03-2021), όπως ισχύει.</w:t>
      </w:r>
    </w:p>
    <w:p w14:paraId="58625142"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 xml:space="preserve">Την υπ’ </w:t>
      </w:r>
      <w:proofErr w:type="spellStart"/>
      <w:r w:rsidRPr="009862F7">
        <w:rPr>
          <w:rFonts w:eastAsia="Calibri" w:cs="Tahoma"/>
        </w:rPr>
        <w:t>αρ</w:t>
      </w:r>
      <w:proofErr w:type="spellEnd"/>
      <w:r w:rsidRPr="009862F7">
        <w:rPr>
          <w:rFonts w:eastAsia="Calibri" w:cs="Tahoma"/>
        </w:rPr>
        <w:t>. 141876 (ΦΕΚ 6263/Β/27-12-2021) Απόφαση των Υπουργών Οικονομικών – Ανάπτυξης και Επενδύσεων «Τακτοποίηση πληρωμών Δημοσίων Επενδύσεων με τη λήξη του οικονομικού έτους 2021, χρηματοδότηση του Προγράμματος Δημοσίων Επενδύσεων έτους 2022 και ρύθμιση σχετικών θεμάτων», όπως ισχύει.</w:t>
      </w:r>
    </w:p>
    <w:p w14:paraId="4ED43D66"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Το Εγχειρίδιο Διαδικασιών ΣΔΕ ΠΔΕ / ΕΠΑ.</w:t>
      </w:r>
    </w:p>
    <w:p w14:paraId="3F444586"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Τον Προϋπολογισμό Δημοσίων Επενδύσεων ετών 2023 - 2024.</w:t>
      </w:r>
    </w:p>
    <w:p w14:paraId="392C0CDB"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Το Α.88 του Ν. 1892/1990 «Για τον εκσυγχρονισμό και την ανάπτυξη και άλλες διατάξεις» (ΦΕΚ 101/Α/31-07-1990), όπως ισχύει.</w:t>
      </w:r>
    </w:p>
    <w:p w14:paraId="69F60BF7"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1F35FDD7"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7557E54A"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 xml:space="preserve">Την με </w:t>
      </w:r>
      <w:proofErr w:type="spellStart"/>
      <w:r w:rsidRPr="009862F7">
        <w:rPr>
          <w:rFonts w:eastAsia="Calibri" w:cs="Tahoma"/>
        </w:rPr>
        <w:t>Αρ</w:t>
      </w:r>
      <w:proofErr w:type="spellEnd"/>
      <w:r w:rsidRPr="009862F7">
        <w:rPr>
          <w:rFonts w:eastAsia="Calibri" w:cs="Tahoma"/>
        </w:rPr>
        <w:t xml:space="preserve">. 166278 Απόφαση των Υπουργών Οικονομικών – Υποδομών και Μεταφορών – Επικρατείας “Ρυθμίσεις τεχνικών ζητημάτων που αφορούν στην ανάθεση των δημοσίων </w:t>
      </w:r>
      <w:r w:rsidRPr="009862F7">
        <w:rPr>
          <w:rFonts w:eastAsia="Calibri" w:cs="Tahoma"/>
        </w:rPr>
        <w:lastRenderedPageBreak/>
        <w:t>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48042CF6"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 xml:space="preserve">Την με </w:t>
      </w:r>
      <w:proofErr w:type="spellStart"/>
      <w:r w:rsidRPr="009862F7">
        <w:rPr>
          <w:rFonts w:eastAsia="Calibri" w:cs="Tahoma"/>
        </w:rPr>
        <w:t>Αρ</w:t>
      </w:r>
      <w:proofErr w:type="spellEnd"/>
      <w:r w:rsidRPr="009862F7">
        <w:rPr>
          <w:rFonts w:eastAsia="Calibri" w:cs="Tahoma"/>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633DB48E"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 xml:space="preserve">Την </w:t>
      </w:r>
      <w:proofErr w:type="spellStart"/>
      <w:r w:rsidRPr="009862F7">
        <w:rPr>
          <w:rFonts w:eastAsia="Calibri" w:cs="Tahoma"/>
        </w:rPr>
        <w:t>Αριθμ</w:t>
      </w:r>
      <w:proofErr w:type="spellEnd"/>
      <w:r w:rsidRPr="009862F7">
        <w:rPr>
          <w:rFonts w:eastAsia="Calibri" w:cs="Tahoma"/>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51448799"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proofErr w:type="spellStart"/>
      <w:r w:rsidRPr="009862F7">
        <w:rPr>
          <w:rFonts w:eastAsia="Calibri" w:cs="Tahoma"/>
        </w:rPr>
        <w:t>Toν</w:t>
      </w:r>
      <w:proofErr w:type="spellEnd"/>
      <w:r w:rsidRPr="009862F7">
        <w:rPr>
          <w:rFonts w:eastAsia="Calibri" w:cs="Tahoma"/>
        </w:rPr>
        <w:t xml:space="preserve">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9862F7">
        <w:rPr>
          <w:rFonts w:eastAsia="Calibri" w:cs="Tahoma"/>
        </w:rPr>
        <w:t>Προπτωχευτική</w:t>
      </w:r>
      <w:proofErr w:type="spellEnd"/>
      <w:r w:rsidRPr="009862F7">
        <w:rPr>
          <w:rFonts w:eastAsia="Calibri" w:cs="Tahoma"/>
        </w:rPr>
        <w:t xml:space="preserve"> διαδικασία εξυγίανσης και άλλες διατάξεις» (ΦΕΚ 204/Α/15-09-2011), όπως τροποποιήθηκε και ισχύει.</w:t>
      </w:r>
    </w:p>
    <w:p w14:paraId="4D12D485"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Τον Ν. 2121/1993 “Πνευματική Ιδιοκτησία, Συγγενικά Δικαιώματα και Πολιτιστικά Θέματα”, (ΦΕΚ 25/Α/04-03-1993), όπως τροποποιήθηκε και ισχύει.</w:t>
      </w:r>
    </w:p>
    <w:p w14:paraId="666FC748"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bookmarkStart w:id="56" w:name="_Hlk166354466"/>
      <w:r w:rsidRPr="009862F7">
        <w:rPr>
          <w:rFonts w:eastAsia="Calibri" w:cs="Tahoma"/>
        </w:rPr>
        <w:t xml:space="preserve">Το Π.Δ. 80/2016 «Ανάληψη υποχρεώσεων από τους </w:t>
      </w:r>
      <w:proofErr w:type="spellStart"/>
      <w:r w:rsidRPr="009862F7">
        <w:rPr>
          <w:rFonts w:eastAsia="Calibri" w:cs="Tahoma"/>
        </w:rPr>
        <w:t>Διατάκτες</w:t>
      </w:r>
      <w:proofErr w:type="spellEnd"/>
      <w:r w:rsidRPr="009862F7">
        <w:rPr>
          <w:rFonts w:eastAsia="Calibri" w:cs="Tahoma"/>
        </w:rPr>
        <w:t>» (ΦΕΚ 145/Α/05-08-2016), όπως τροποποιήθηκε και ισχύει.</w:t>
      </w:r>
      <w:bookmarkEnd w:id="56"/>
    </w:p>
    <w:p w14:paraId="693D149B"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Τον Ν. 4912/2022 Ενιαία Αρχή Δημοσίων Συμβάσεων και άλλες διατάξεις του Υπουργείου Δικαιοσύνης” (ΦΕΚ 59/A/17-03-2022), όπως ισχύει.</w:t>
      </w:r>
    </w:p>
    <w:p w14:paraId="674C7D63"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Τον Ν. 4601/2019 “Εταιρικοί µ</w:t>
      </w:r>
      <w:proofErr w:type="spellStart"/>
      <w:r w:rsidRPr="009862F7">
        <w:rPr>
          <w:rFonts w:eastAsia="Calibri" w:cs="Tahoma"/>
        </w:rPr>
        <w:t>ετασχηµατισµοί</w:t>
      </w:r>
      <w:proofErr w:type="spellEnd"/>
      <w:r w:rsidRPr="009862F7">
        <w:rPr>
          <w:rFonts w:eastAsia="Calibri" w:cs="Tahoma"/>
        </w:rPr>
        <w:t xml:space="preserve">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7C731B33"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 xml:space="preserve">Την </w:t>
      </w:r>
      <w:proofErr w:type="spellStart"/>
      <w:r w:rsidRPr="009862F7">
        <w:rPr>
          <w:rFonts w:eastAsia="Calibri" w:cs="Tahoma"/>
        </w:rPr>
        <w:t>Αριθμ</w:t>
      </w:r>
      <w:proofErr w:type="spellEnd"/>
      <w:r w:rsidRPr="009862F7">
        <w:rPr>
          <w:rFonts w:eastAsia="Calibri" w:cs="Tahoma"/>
        </w:rPr>
        <w:t xml:space="preserve">. 63446/2021 κοινή υπουργική απόφαση των Υπουργών Οικονομικών, Ανάπτυξης και Επενδύσεων, Επικρατείας με θέμα: “Καθορισμός Εθνικού </w:t>
      </w:r>
      <w:proofErr w:type="spellStart"/>
      <w:r w:rsidRPr="009862F7">
        <w:rPr>
          <w:rFonts w:eastAsia="Calibri" w:cs="Tahoma"/>
        </w:rPr>
        <w:t>Μορφότυπου</w:t>
      </w:r>
      <w:proofErr w:type="spellEnd"/>
      <w:r w:rsidRPr="009862F7">
        <w:rPr>
          <w:rFonts w:eastAsia="Calibri" w:cs="Tahoma"/>
        </w:rPr>
        <w:t xml:space="preserve"> ηλεκτρονικού τιμολογίου στο πλαίσιο των Δημοσίων Συμβάσεων” (2338/Β/02-06-2021), όπως τροποποιήθηκε και ισχύει.</w:t>
      </w:r>
    </w:p>
    <w:p w14:paraId="66E7645E"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 xml:space="preserve">Την </w:t>
      </w:r>
      <w:proofErr w:type="spellStart"/>
      <w:r w:rsidRPr="009862F7">
        <w:rPr>
          <w:rFonts w:eastAsia="Calibri" w:cs="Tahoma"/>
        </w:rPr>
        <w:t>Αριθμ</w:t>
      </w:r>
      <w:proofErr w:type="spellEnd"/>
      <w:r w:rsidRPr="009862F7">
        <w:rPr>
          <w:rFonts w:eastAsia="Calibri" w:cs="Tahoma"/>
        </w:rPr>
        <w:t xml:space="preserve">.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w:t>
      </w:r>
      <w:proofErr w:type="spellStart"/>
      <w:r w:rsidRPr="009862F7">
        <w:rPr>
          <w:rFonts w:eastAsia="Calibri" w:cs="Tahoma"/>
        </w:rPr>
        <w:t>Αρ</w:t>
      </w:r>
      <w:proofErr w:type="spellEnd"/>
      <w:r w:rsidRPr="009862F7">
        <w:rPr>
          <w:rFonts w:eastAsia="Calibri" w:cs="Tahoma"/>
        </w:rPr>
        <w:t xml:space="preserve">. </w:t>
      </w:r>
      <w:proofErr w:type="spellStart"/>
      <w:r w:rsidRPr="009862F7">
        <w:rPr>
          <w:rFonts w:eastAsia="Calibri" w:cs="Tahoma"/>
        </w:rPr>
        <w:t>Πρωτ</w:t>
      </w:r>
      <w:proofErr w:type="spellEnd"/>
      <w:r w:rsidRPr="009862F7">
        <w:rPr>
          <w:rFonts w:eastAsia="Calibri" w:cs="Tahoma"/>
        </w:rPr>
        <w:t>.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56025944"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33276DDB"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0AAE3078"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 xml:space="preserve">Τον Ν. 4635/2019 (ιδίως των άρθρων 85 </w:t>
      </w:r>
      <w:proofErr w:type="spellStart"/>
      <w:r w:rsidRPr="009862F7">
        <w:rPr>
          <w:rFonts w:eastAsia="Calibri" w:cs="Tahoma"/>
        </w:rPr>
        <w:t>επ</w:t>
      </w:r>
      <w:proofErr w:type="spellEnd"/>
      <w:r w:rsidRPr="009862F7">
        <w:rPr>
          <w:rFonts w:eastAsia="Calibri" w:cs="Tahoma"/>
        </w:rPr>
        <w:t>.) “Επενδύω στην Ελλάδα και άλλες διατάξεις” (ΦΕΚ 167/Α/30-10-2019), όπως τροποποιήθηκε και ισχύει.</w:t>
      </w:r>
    </w:p>
    <w:p w14:paraId="57863120"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5217880B"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Τον Ν. 2859/2000 “Κύρωση Κώδικα Φόρου Προστιθέμενης Αξίας” (ΦΕΚ 248/Α/07-11-2000), όπως τροποποιήθηκε και ισχύει.</w:t>
      </w:r>
    </w:p>
    <w:p w14:paraId="6BCAEBA7"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lastRenderedPageBreak/>
        <w:t>Τον Ν. 5140/2024 “Νέο Αναπτυξιακό Πρόγραμμα Δημοσίων Επενδύσεων και συμπληρωματικές διατάξεις” (ΦΕΚ 154/Α/30-09-2024).</w:t>
      </w:r>
    </w:p>
    <w:p w14:paraId="62BF67D1"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(ΦΕΚ Α 45/28-02-2023), όπως ισχύει.</w:t>
      </w:r>
    </w:p>
    <w:p w14:paraId="63FEAA65"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w:t>
      </w:r>
    </w:p>
    <w:p w14:paraId="3BDBCCFE"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7A54001D"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Τον N. 3429/2005 «Δημόσιες Επιχειρήσεις και Οργανισμοί (Δ.Ε.Κ.Ο.).» ΦΕΚ (314/Α/27-12-2005), όπως τροποποιήθηκε και ισχύει.</w:t>
      </w:r>
    </w:p>
    <w:p w14:paraId="0395628F"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14F2AB8B"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 όπως ισχύει.</w:t>
      </w:r>
    </w:p>
    <w:p w14:paraId="3CABB1B0"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Το Α.39 του Ν. 4578/2018 «Μείωση ασφαλιστικών εισφορών και άλλες διατάξεις» (ΦΕΚ 200/Α/03-12-2018), όπως ισχύει.</w:t>
      </w:r>
    </w:p>
    <w:p w14:paraId="21CC7DA3"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w:t>
      </w:r>
      <w:proofErr w:type="spellStart"/>
      <w:r w:rsidRPr="009862F7">
        <w:rPr>
          <w:rFonts w:eastAsia="Calibri" w:cs="Tahoma"/>
        </w:rPr>
        <w:t>Αρ</w:t>
      </w:r>
      <w:proofErr w:type="spellEnd"/>
      <w:r w:rsidRPr="009862F7">
        <w:rPr>
          <w:rFonts w:eastAsia="Calibri" w:cs="Tahoma"/>
        </w:rPr>
        <w:t xml:space="preserve">. </w:t>
      </w:r>
      <w:proofErr w:type="spellStart"/>
      <w:r w:rsidRPr="009862F7">
        <w:rPr>
          <w:rFonts w:eastAsia="Calibri" w:cs="Tahoma"/>
        </w:rPr>
        <w:t>Πρωτ</w:t>
      </w:r>
      <w:proofErr w:type="spellEnd"/>
      <w:r w:rsidRPr="009862F7">
        <w:rPr>
          <w:rFonts w:eastAsia="Calibri" w:cs="Tahoma"/>
        </w:rPr>
        <w:t>. Γ.Ε.ΜΗ.: 3437047/11-11-2024».</w:t>
      </w:r>
    </w:p>
    <w:p w14:paraId="3CFCA1BE"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9862F7">
        <w:rPr>
          <w:rFonts w:eastAsia="Calibri" w:cs="Tahoma"/>
        </w:rPr>
        <w:t>αρ</w:t>
      </w:r>
      <w:proofErr w:type="spellEnd"/>
      <w:r w:rsidRPr="009862F7">
        <w:rPr>
          <w:rFonts w:eastAsia="Calibri" w:cs="Tahoma"/>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9862F7">
        <w:rPr>
          <w:rFonts w:eastAsia="Calibri" w:cs="Tahoma"/>
        </w:rPr>
        <w:t>ΚτΠ</w:t>
      </w:r>
      <w:proofErr w:type="spellEnd"/>
      <w:r w:rsidRPr="009862F7">
        <w:rPr>
          <w:rFonts w:eastAsia="Calibri" w:cs="Tahoma"/>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9862F7">
        <w:rPr>
          <w:rFonts w:eastAsia="Calibri" w:cs="Tahoma"/>
        </w:rPr>
        <w:t>οικ</w:t>
      </w:r>
      <w:proofErr w:type="spellEnd"/>
      <w:r w:rsidRPr="009862F7">
        <w:rPr>
          <w:rFonts w:eastAsia="Calibri" w:cs="Tahoma"/>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42D5D376" w14:textId="77777777" w:rsidR="00B86BE3"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 xml:space="preserve">Την υπ’ </w:t>
      </w:r>
      <w:proofErr w:type="spellStart"/>
      <w:r w:rsidRPr="009862F7">
        <w:rPr>
          <w:rFonts w:eastAsia="Calibri" w:cs="Tahoma"/>
        </w:rPr>
        <w:t>αρ</w:t>
      </w:r>
      <w:proofErr w:type="spellEnd"/>
      <w:r w:rsidRPr="009862F7">
        <w:rPr>
          <w:rFonts w:eastAsia="Calibri" w:cs="Tahoma"/>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201E1CC0" w14:textId="77777777" w:rsidR="00B86BE3" w:rsidRPr="00702720"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B37EA4">
        <w:rPr>
          <w:rFonts w:eastAsia="Calibri" w:cs="Tahoma"/>
        </w:rPr>
        <w:t xml:space="preserve">Το Τεχνικό Δελτίο του Έργου: «Ενιαίο Εθνικό Σύστημα Ψηφιακής Καταγραφής &amp; Διαχείρισης Ελέγχων &amp; Προστίμων Τροχαίας-Ελληνικής Αστυνομίας», με Κωδικό Έργου: </w:t>
      </w:r>
      <w:r>
        <w:rPr>
          <w:rFonts w:eastAsia="Calibri" w:cs="Tahoma"/>
        </w:rPr>
        <w:t>5225710</w:t>
      </w:r>
      <w:r w:rsidRPr="00B37EA4">
        <w:rPr>
          <w:rFonts w:eastAsia="Calibri" w:cs="Tahoma"/>
        </w:rPr>
        <w:t>, του Εθνικού Σκέλους του Προγράμματος Δημοσίων Επενδύσεων</w:t>
      </w:r>
    </w:p>
    <w:p w14:paraId="3E41C525" w14:textId="77777777" w:rsidR="00B86BE3"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lastRenderedPageBreak/>
        <w:t xml:space="preserve">Την από 11/02/2025 Ανακοίνωση Πρόθεσης Χρηματοδότησης για την Υποβολή Πρότασης στο «ΤΠΑ ΨΗΦΙΑΚΗΣ ΔΙΑΚΥΒΕΡΝΗΣΗΣ», της Γενικής Διεύθυνσης Οικονομικών και </w:t>
      </w:r>
      <w:proofErr w:type="spellStart"/>
      <w:r w:rsidRPr="009862F7">
        <w:rPr>
          <w:rFonts w:eastAsia="Calibri" w:cs="Tahoma"/>
        </w:rPr>
        <w:t>Δοικητικών</w:t>
      </w:r>
      <w:proofErr w:type="spellEnd"/>
      <w:r w:rsidRPr="009862F7">
        <w:rPr>
          <w:rFonts w:eastAsia="Calibri" w:cs="Tahoma"/>
        </w:rPr>
        <w:t xml:space="preserve"> </w:t>
      </w:r>
      <w:proofErr w:type="spellStart"/>
      <w:r w:rsidRPr="009862F7">
        <w:rPr>
          <w:rFonts w:eastAsia="Calibri" w:cs="Tahoma"/>
        </w:rPr>
        <w:t>Υπηρεσίων</w:t>
      </w:r>
      <w:proofErr w:type="spellEnd"/>
      <w:r w:rsidRPr="009862F7">
        <w:rPr>
          <w:rFonts w:eastAsia="Calibri" w:cs="Tahoma"/>
        </w:rPr>
        <w:t xml:space="preserve"> του Υπουργείου Ψηφιακής Διακυβέρνησης.</w:t>
      </w:r>
    </w:p>
    <w:p w14:paraId="7C34FCA5" w14:textId="77777777" w:rsidR="00B86BE3" w:rsidRPr="00A965FE"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B37EA4">
        <w:rPr>
          <w:rFonts w:eastAsia="Calibri" w:cs="Tahoma"/>
        </w:rPr>
        <w:t xml:space="preserve">Τη ΣΑ ΝΑ463 του Υπουργείου </w:t>
      </w:r>
      <w:r>
        <w:rPr>
          <w:rFonts w:eastAsia="Calibri" w:cs="Tahoma"/>
        </w:rPr>
        <w:t>Ψηφιακής Διακυβέρνησης</w:t>
      </w:r>
      <w:r w:rsidRPr="00B37EA4">
        <w:rPr>
          <w:rFonts w:eastAsia="Calibri" w:cs="Tahoma"/>
        </w:rPr>
        <w:t xml:space="preserve">, με την οποία εγκρίθηκε η ένταξη στο </w:t>
      </w:r>
      <w:r w:rsidRPr="00887362">
        <w:rPr>
          <w:rFonts w:eastAsia="Calibri" w:cs="Tahoma"/>
        </w:rPr>
        <w:t>Αναπτυξιακό Πρόγραμμα Δημοσίων Επενδύσεων</w:t>
      </w:r>
      <w:r>
        <w:rPr>
          <w:rFonts w:eastAsia="Calibri" w:cs="Tahoma"/>
        </w:rPr>
        <w:t xml:space="preserve"> </w:t>
      </w:r>
      <w:r w:rsidRPr="00B37EA4">
        <w:rPr>
          <w:rFonts w:eastAsia="Calibri" w:cs="Tahoma"/>
        </w:rPr>
        <w:t xml:space="preserve">του έργου: «Ενιαίο Εθνικό Σύστημα Ψηφιακής Καταγραφής &amp; Διαχείρισης Ελέγχων &amp; Προστίμων Τροχαίας-Ελληνικής Αστυνομίας» με Κωδικό </w:t>
      </w:r>
      <w:r>
        <w:rPr>
          <w:rFonts w:eastAsia="Calibri" w:cs="Tahoma"/>
        </w:rPr>
        <w:t>ΟΠΣ</w:t>
      </w:r>
      <w:r w:rsidRPr="00B37EA4">
        <w:rPr>
          <w:rFonts w:eastAsia="Calibri" w:cs="Tahoma"/>
        </w:rPr>
        <w:t xml:space="preserve">: </w:t>
      </w:r>
      <w:r>
        <w:rPr>
          <w:rFonts w:eastAsia="Calibri" w:cs="Tahoma"/>
        </w:rPr>
        <w:t>5225710 και Κωδικό έργου:</w:t>
      </w:r>
      <w:r w:rsidRPr="00887362">
        <w:t xml:space="preserve"> </w:t>
      </w:r>
      <w:r w:rsidRPr="00887362">
        <w:rPr>
          <w:rFonts w:eastAsia="Calibri" w:cs="Tahoma"/>
        </w:rPr>
        <w:t>2025ΝΑ46300000</w:t>
      </w:r>
      <w:r>
        <w:rPr>
          <w:rFonts w:eastAsia="Calibri" w:cs="Tahoma"/>
        </w:rPr>
        <w:t xml:space="preserve"> .</w:t>
      </w:r>
    </w:p>
    <w:p w14:paraId="17CD4ED7"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Την από 14-02-2025 (</w:t>
      </w:r>
      <w:proofErr w:type="spellStart"/>
      <w:r>
        <w:rPr>
          <w:rFonts w:eastAsia="Calibri" w:cs="Tahoma"/>
        </w:rPr>
        <w:t>αρ</w:t>
      </w:r>
      <w:proofErr w:type="spellEnd"/>
      <w:r>
        <w:rPr>
          <w:rFonts w:eastAsia="Calibri" w:cs="Tahoma"/>
        </w:rPr>
        <w:t xml:space="preserve">. </w:t>
      </w:r>
      <w:proofErr w:type="spellStart"/>
      <w:r>
        <w:rPr>
          <w:rFonts w:eastAsia="Calibri" w:cs="Tahoma"/>
        </w:rPr>
        <w:t>πρωτ</w:t>
      </w:r>
      <w:proofErr w:type="spellEnd"/>
      <w:r>
        <w:rPr>
          <w:rFonts w:eastAsia="Calibri" w:cs="Tahoma"/>
        </w:rPr>
        <w:t>.</w:t>
      </w:r>
      <w:r w:rsidRPr="009862F7">
        <w:rPr>
          <w:rFonts w:eastAsia="Calibri" w:cs="Tahoma"/>
        </w:rPr>
        <w:t xml:space="preserve"> </w:t>
      </w:r>
      <w:proofErr w:type="spellStart"/>
      <w:r w:rsidRPr="009862F7">
        <w:rPr>
          <w:rFonts w:eastAsia="Calibri" w:cs="Tahoma"/>
        </w:rPr>
        <w:t>ΚτΠ</w:t>
      </w:r>
      <w:proofErr w:type="spellEnd"/>
      <w:r w:rsidRPr="009862F7">
        <w:rPr>
          <w:rFonts w:eastAsia="Calibri" w:cs="Tahoma"/>
        </w:rPr>
        <w:t xml:space="preserve"> Μ.Α.Ε.: 3428/19-02-2025) Προγραμματική Συμφωνία μεταξύ του Υπουργείου Ψηφιακής Διακυβέρνησης και της </w:t>
      </w:r>
      <w:proofErr w:type="spellStart"/>
      <w:r w:rsidRPr="009862F7">
        <w:rPr>
          <w:rFonts w:eastAsia="Calibri" w:cs="Tahoma"/>
        </w:rPr>
        <w:t>ΚτΠ</w:t>
      </w:r>
      <w:proofErr w:type="spellEnd"/>
      <w:r w:rsidRPr="009862F7">
        <w:rPr>
          <w:rFonts w:eastAsia="Calibri" w:cs="Tahoma"/>
        </w:rPr>
        <w:t xml:space="preserve"> Μ.Α.Ε. με την οποία ορίζεται η </w:t>
      </w:r>
      <w:proofErr w:type="spellStart"/>
      <w:r w:rsidRPr="009862F7">
        <w:rPr>
          <w:rFonts w:eastAsia="Calibri" w:cs="Tahoma"/>
        </w:rPr>
        <w:t>ΚτΠ</w:t>
      </w:r>
      <w:proofErr w:type="spellEnd"/>
      <w:r w:rsidRPr="009862F7">
        <w:rPr>
          <w:rFonts w:eastAsia="Calibri" w:cs="Tahoma"/>
        </w:rPr>
        <w:t xml:space="preserve"> Μ.Α.Ε. δικαιούχος για την εκτέλεση του Έργου: “Δημιουργία Ενιαίου Ηλεκτρονικού Συστήματος Εντοπισμού και Πράξεων Βεβαίωσης Παράβασης”.</w:t>
      </w:r>
    </w:p>
    <w:p w14:paraId="3A563C30" w14:textId="77777777" w:rsidR="00B86BE3"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Pr>
          <w:rFonts w:eastAsia="Calibri" w:cs="Tahoma"/>
        </w:rPr>
        <w:t xml:space="preserve">Την υπ’ Α.Π.: </w:t>
      </w:r>
      <w:r w:rsidRPr="007868F7">
        <w:rPr>
          <w:rFonts w:eastAsia="Calibri" w:cs="Tahoma"/>
        </w:rPr>
        <w:t>ΓΔΟΔΥ/133/2025</w:t>
      </w:r>
      <w:r>
        <w:rPr>
          <w:rFonts w:eastAsia="Calibri" w:cs="Tahoma"/>
        </w:rPr>
        <w:t>/27-02-2025 (</w:t>
      </w:r>
      <w:proofErr w:type="spellStart"/>
      <w:r>
        <w:rPr>
          <w:rFonts w:eastAsia="Calibri" w:cs="Tahoma"/>
        </w:rPr>
        <w:t>αρ</w:t>
      </w:r>
      <w:proofErr w:type="spellEnd"/>
      <w:r>
        <w:rPr>
          <w:rFonts w:eastAsia="Calibri" w:cs="Tahoma"/>
        </w:rPr>
        <w:t xml:space="preserve">. </w:t>
      </w:r>
      <w:proofErr w:type="spellStart"/>
      <w:r>
        <w:rPr>
          <w:rFonts w:eastAsia="Calibri" w:cs="Tahoma"/>
        </w:rPr>
        <w:t>πρωτ</w:t>
      </w:r>
      <w:proofErr w:type="spellEnd"/>
      <w:r>
        <w:rPr>
          <w:rFonts w:eastAsia="Calibri" w:cs="Tahoma"/>
        </w:rPr>
        <w:t>.</w:t>
      </w:r>
      <w:r w:rsidRPr="009862F7">
        <w:rPr>
          <w:rFonts w:eastAsia="Calibri" w:cs="Tahoma"/>
        </w:rPr>
        <w:t xml:space="preserve"> </w:t>
      </w:r>
      <w:proofErr w:type="spellStart"/>
      <w:r w:rsidRPr="009862F7">
        <w:rPr>
          <w:rFonts w:eastAsia="Calibri" w:cs="Tahoma"/>
        </w:rPr>
        <w:t>ΚτΠ</w:t>
      </w:r>
      <w:proofErr w:type="spellEnd"/>
      <w:r w:rsidRPr="009862F7">
        <w:rPr>
          <w:rFonts w:eastAsia="Calibri" w:cs="Tahoma"/>
        </w:rPr>
        <w:t xml:space="preserve"> Μ.Α.Ε.:</w:t>
      </w:r>
      <w:r>
        <w:rPr>
          <w:rFonts w:eastAsia="Calibri" w:cs="Tahoma"/>
        </w:rPr>
        <w:t xml:space="preserve"> 4189/28-02-2025) Απόφαση του</w:t>
      </w:r>
      <w:r w:rsidRPr="007868F7">
        <w:rPr>
          <w:rFonts w:eastAsia="Calibri" w:cs="Tahoma"/>
        </w:rPr>
        <w:t xml:space="preserve"> </w:t>
      </w:r>
      <w:r w:rsidRPr="009862F7">
        <w:rPr>
          <w:rFonts w:eastAsia="Calibri" w:cs="Tahoma"/>
        </w:rPr>
        <w:t>Υπουργείου Ψηφιακής Διακυβέρνησης</w:t>
      </w:r>
      <w:r>
        <w:rPr>
          <w:rFonts w:eastAsia="Calibri" w:cs="Tahoma"/>
        </w:rPr>
        <w:t xml:space="preserve"> με θέμα: </w:t>
      </w:r>
      <w:r w:rsidRPr="007868F7">
        <w:rPr>
          <w:rFonts w:eastAsia="Calibri" w:cs="Tahoma"/>
        </w:rPr>
        <w:t>“Ένταξη της Πράξης «Ενιαίο Εθνικό Σύστημα Ψηφιακής Καταγραφής &amp; Διαχείρισης Ελέγχων &amp; Προστίμων Τροχαίας-Ελληνικής Αστυνομίας» με Κωδικό ΟΠΣ 5225710 στο «ΤΠΑ ΨΗΦΙΑΚΗΣ ΔΙΑΚΥΒΕΡΝΗΣΗΣ 2021-2025»”.</w:t>
      </w:r>
    </w:p>
    <w:p w14:paraId="194FCC1D" w14:textId="77777777" w:rsidR="00B86BE3" w:rsidRPr="00887362"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887362">
        <w:rPr>
          <w:rFonts w:eastAsia="Calibri" w:cs="Tahoma"/>
        </w:rPr>
        <w:t xml:space="preserve">Την </w:t>
      </w:r>
      <w:proofErr w:type="spellStart"/>
      <w:r w:rsidRPr="00887362">
        <w:rPr>
          <w:rFonts w:eastAsia="Calibri" w:cs="Tahoma"/>
        </w:rPr>
        <w:t>υπ</w:t>
      </w:r>
      <w:proofErr w:type="spellEnd"/>
      <w:r w:rsidRPr="00887362">
        <w:rPr>
          <w:rFonts w:eastAsia="Calibri" w:cs="Tahoma"/>
        </w:rPr>
        <w:t xml:space="preserve">΄ </w:t>
      </w:r>
      <w:proofErr w:type="spellStart"/>
      <w:r w:rsidRPr="00887362">
        <w:rPr>
          <w:rFonts w:eastAsia="Calibri" w:cs="Tahoma"/>
        </w:rPr>
        <w:t>αρ</w:t>
      </w:r>
      <w:proofErr w:type="spellEnd"/>
      <w:r w:rsidRPr="00887362">
        <w:rPr>
          <w:rFonts w:eastAsia="Calibri" w:cs="Tahoma"/>
        </w:rPr>
        <w:t xml:space="preserve">. </w:t>
      </w:r>
      <w:proofErr w:type="spellStart"/>
      <w:r w:rsidRPr="00887362">
        <w:rPr>
          <w:rFonts w:eastAsia="Calibri" w:cs="Tahoma"/>
        </w:rPr>
        <w:t>πρωτ</w:t>
      </w:r>
      <w:proofErr w:type="spellEnd"/>
      <w:r w:rsidRPr="00887362">
        <w:rPr>
          <w:rFonts w:eastAsia="Calibri" w:cs="Tahoma"/>
        </w:rPr>
        <w:t>. 795/07-03-2025 (</w:t>
      </w:r>
      <w:proofErr w:type="spellStart"/>
      <w:r w:rsidRPr="00887362">
        <w:rPr>
          <w:rFonts w:eastAsia="Calibri" w:cs="Tahoma"/>
        </w:rPr>
        <w:t>αρ</w:t>
      </w:r>
      <w:proofErr w:type="spellEnd"/>
      <w:r w:rsidRPr="00887362">
        <w:rPr>
          <w:rFonts w:eastAsia="Calibri" w:cs="Tahoma"/>
        </w:rPr>
        <w:t xml:space="preserve">. </w:t>
      </w:r>
      <w:proofErr w:type="spellStart"/>
      <w:r w:rsidRPr="00887362">
        <w:rPr>
          <w:rFonts w:eastAsia="Calibri" w:cs="Tahoma"/>
        </w:rPr>
        <w:t>πρωτ</w:t>
      </w:r>
      <w:proofErr w:type="spellEnd"/>
      <w:r w:rsidRPr="00887362">
        <w:rPr>
          <w:rFonts w:eastAsia="Calibri" w:cs="Tahoma"/>
        </w:rPr>
        <w:t xml:space="preserve">. </w:t>
      </w:r>
      <w:proofErr w:type="spellStart"/>
      <w:r w:rsidRPr="00887362">
        <w:rPr>
          <w:rFonts w:eastAsia="Calibri" w:cs="Tahoma"/>
        </w:rPr>
        <w:t>ΚτΠ</w:t>
      </w:r>
      <w:proofErr w:type="spellEnd"/>
      <w:r w:rsidRPr="00887362">
        <w:rPr>
          <w:rFonts w:eastAsia="Calibri" w:cs="Tahoma"/>
        </w:rPr>
        <w:t xml:space="preserve"> Μ.Α.Ε.: 4771/07-03-2025) Απόφαση του Υπουργείου Εθνικής Οικονομίας και Οικονομικών περί έγκρισης της ένταξης στο Αναπτυξιακό Πρόγραμμα Δημοσίων Επενδύσεων (ΑΠΔΕ) 2025, στη ΣΑ ΝΑ463 του έργου με τίτλο: “Ενιαίο Εθνικό Σύστημα Ψηφιακής Καταγραφής &amp; Διαχείρισης Ελέγχων &amp; Προστίμων Τροχαίας-Ελληνικής Αστυνομίας” με </w:t>
      </w:r>
      <w:proofErr w:type="spellStart"/>
      <w:r w:rsidRPr="00887362">
        <w:rPr>
          <w:rFonts w:eastAsia="Calibri" w:cs="Tahoma"/>
        </w:rPr>
        <w:t>κωδ</w:t>
      </w:r>
      <w:proofErr w:type="spellEnd"/>
      <w:r w:rsidRPr="00887362">
        <w:rPr>
          <w:rFonts w:eastAsia="Calibri" w:cs="Tahoma"/>
        </w:rPr>
        <w:t xml:space="preserve">. ΟΠΣ 5225710 και </w:t>
      </w:r>
      <w:proofErr w:type="spellStart"/>
      <w:r w:rsidRPr="00887362">
        <w:rPr>
          <w:rFonts w:eastAsia="Calibri" w:cs="Tahoma"/>
        </w:rPr>
        <w:t>ενάριθμο</w:t>
      </w:r>
      <w:proofErr w:type="spellEnd"/>
      <w:r w:rsidRPr="00887362">
        <w:rPr>
          <w:rFonts w:eastAsia="Calibri" w:cs="Tahoma"/>
        </w:rPr>
        <w:t xml:space="preserve"> κωδικό 2025ΝΑ46300000.</w:t>
      </w:r>
    </w:p>
    <w:p w14:paraId="255643BC" w14:textId="77777777" w:rsidR="00B86BE3" w:rsidRDefault="00B86BE3" w:rsidP="00B86BE3">
      <w:pPr>
        <w:numPr>
          <w:ilvl w:val="0"/>
          <w:numId w:val="48"/>
        </w:numPr>
        <w:tabs>
          <w:tab w:val="clear" w:pos="0"/>
          <w:tab w:val="clear" w:pos="709"/>
          <w:tab w:val="clear" w:pos="1134"/>
        </w:tabs>
        <w:autoSpaceDE w:val="0"/>
        <w:autoSpaceDN w:val="0"/>
        <w:ind w:left="284" w:hanging="426"/>
        <w:rPr>
          <w:rFonts w:eastAsia="Calibri" w:cs="Tahoma"/>
        </w:rPr>
      </w:pPr>
      <w:proofErr w:type="spellStart"/>
      <w:r w:rsidRPr="004B30F2">
        <w:rPr>
          <w:rFonts w:eastAsia="Calibri" w:cs="Tahoma"/>
        </w:rPr>
        <w:t>Τo</w:t>
      </w:r>
      <w:proofErr w:type="spellEnd"/>
      <w:r w:rsidRPr="004B30F2">
        <w:rPr>
          <w:rFonts w:eastAsia="Calibri" w:cs="Tahoma"/>
        </w:rPr>
        <w:t xml:space="preserve"> υπ’ </w:t>
      </w:r>
      <w:proofErr w:type="spellStart"/>
      <w:r w:rsidRPr="004B30F2">
        <w:rPr>
          <w:rFonts w:eastAsia="Calibri" w:cs="Tahoma"/>
        </w:rPr>
        <w:t>αρ</w:t>
      </w:r>
      <w:proofErr w:type="spellEnd"/>
      <w:r w:rsidRPr="004B30F2">
        <w:rPr>
          <w:rFonts w:eastAsia="Calibri" w:cs="Tahoma"/>
        </w:rPr>
        <w:t xml:space="preserve">. </w:t>
      </w:r>
      <w:proofErr w:type="spellStart"/>
      <w:r w:rsidRPr="004B30F2">
        <w:rPr>
          <w:rFonts w:eastAsia="Calibri" w:cs="Tahoma"/>
        </w:rPr>
        <w:t>πρωτ</w:t>
      </w:r>
      <w:proofErr w:type="spellEnd"/>
      <w:r w:rsidRPr="004B30F2">
        <w:rPr>
          <w:rFonts w:eastAsia="Calibri" w:cs="Tahoma"/>
        </w:rPr>
        <w:t>. 1528/06-03-2025 (</w:t>
      </w:r>
      <w:proofErr w:type="spellStart"/>
      <w:r w:rsidRPr="004B30F2">
        <w:rPr>
          <w:rFonts w:eastAsia="Calibri" w:cs="Tahoma"/>
        </w:rPr>
        <w:t>αρ</w:t>
      </w:r>
      <w:proofErr w:type="spellEnd"/>
      <w:r w:rsidRPr="004B30F2">
        <w:rPr>
          <w:rFonts w:eastAsia="Calibri" w:cs="Tahoma"/>
        </w:rPr>
        <w:t xml:space="preserve">. </w:t>
      </w:r>
      <w:proofErr w:type="spellStart"/>
      <w:r w:rsidRPr="004B30F2">
        <w:rPr>
          <w:rFonts w:eastAsia="Calibri" w:cs="Tahoma"/>
        </w:rPr>
        <w:t>πρωτ</w:t>
      </w:r>
      <w:proofErr w:type="spellEnd"/>
      <w:r w:rsidRPr="004B30F2">
        <w:rPr>
          <w:rFonts w:eastAsia="Calibri" w:cs="Tahoma"/>
        </w:rPr>
        <w:t xml:space="preserve">. </w:t>
      </w:r>
      <w:proofErr w:type="spellStart"/>
      <w:r w:rsidRPr="004B30F2">
        <w:rPr>
          <w:rFonts w:eastAsia="Calibri" w:cs="Tahoma"/>
        </w:rPr>
        <w:t>ΚτΠ</w:t>
      </w:r>
      <w:proofErr w:type="spellEnd"/>
      <w:r w:rsidRPr="004B30F2">
        <w:rPr>
          <w:rFonts w:eastAsia="Calibri" w:cs="Tahoma"/>
        </w:rPr>
        <w:t xml:space="preserve"> Μ.Α.Ε. 4660/06-03-2025) Έγγραφο του Υπουργείου Ψηφιακής Διακυβέρνησης με θέμα: “«Παροχή σύμφωνης γνώμης για την ολοκλήρωση της Φάσης A΄ και της έναρξη της Φάσης B΄ για την υλοποίηση του Έργου «Ενιαίο Εθνικό Σύστημα Ψηφιακής Καταγραφής &amp; Διαχείρισης Ελέγχων &amp; Προστίμων Τροχαίας-Ελληνικής Αστυνομίας» χρηματοδοτούμενο από το Πρόγραμμα Δημοσίων Επενδύσεων (ΠΔΕ) 2022 – ΤΠΑ ΨΗΦΙΑΚΗΣ ΔΙΑΚΥΒΕΡΝΗΣΗΣ 2021-2025» στον Άξονα Προτεραιότητας «</w:t>
      </w:r>
      <w:proofErr w:type="spellStart"/>
      <w:r w:rsidRPr="004B30F2">
        <w:rPr>
          <w:rFonts w:eastAsia="Calibri" w:cs="Tahoma"/>
        </w:rPr>
        <w:t>Ψηφιοποίηση</w:t>
      </w:r>
      <w:proofErr w:type="spellEnd"/>
      <w:r w:rsidRPr="004B30F2">
        <w:rPr>
          <w:rFonts w:eastAsia="Calibri" w:cs="Tahoma"/>
        </w:rPr>
        <w:t xml:space="preserve"> μεταφορών» του Υπουργείου Ψηφιακής</w:t>
      </w:r>
      <w:r>
        <w:rPr>
          <w:rFonts w:eastAsia="Calibri" w:cs="Tahoma"/>
        </w:rPr>
        <w:t xml:space="preserve"> </w:t>
      </w:r>
      <w:r w:rsidRPr="004B30F2">
        <w:rPr>
          <w:rFonts w:eastAsia="Calibri" w:cs="Tahoma"/>
        </w:rPr>
        <w:t xml:space="preserve">Διακυβέρνησης, της ΣΑ ΝΑ463 με </w:t>
      </w:r>
      <w:proofErr w:type="spellStart"/>
      <w:r w:rsidRPr="004B30F2">
        <w:rPr>
          <w:rFonts w:eastAsia="Calibri" w:cs="Tahoma"/>
        </w:rPr>
        <w:t>ενάριθμο</w:t>
      </w:r>
      <w:proofErr w:type="spellEnd"/>
      <w:r w:rsidRPr="004B30F2">
        <w:rPr>
          <w:rFonts w:eastAsia="Calibri" w:cs="Tahoma"/>
        </w:rPr>
        <w:t xml:space="preserve"> 2025ΝΑ46300000”.</w:t>
      </w:r>
    </w:p>
    <w:p w14:paraId="79715CE8" w14:textId="77777777" w:rsidR="00B86BE3" w:rsidRPr="00980D82"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Pr>
          <w:rFonts w:eastAsia="Calibri" w:cs="Tahoma"/>
        </w:rPr>
        <w:t>Την</w:t>
      </w:r>
      <w:r w:rsidRPr="00980D82">
        <w:rPr>
          <w:rFonts w:eastAsia="Calibri" w:cs="Tahoma"/>
        </w:rPr>
        <w:t xml:space="preserve"> </w:t>
      </w:r>
      <w:r>
        <w:rPr>
          <w:rFonts w:eastAsia="Calibri" w:cs="Tahoma"/>
        </w:rPr>
        <w:t>από</w:t>
      </w:r>
      <w:r w:rsidRPr="00980D82">
        <w:rPr>
          <w:rFonts w:eastAsia="Calibri" w:cs="Tahoma"/>
        </w:rPr>
        <w:t xml:space="preserve"> 07-03-2025 (</w:t>
      </w:r>
      <w:r>
        <w:rPr>
          <w:rFonts w:eastAsia="Calibri" w:cs="Tahoma"/>
          <w:lang w:val="en-US"/>
        </w:rPr>
        <w:t>A</w:t>
      </w:r>
      <w:r w:rsidRPr="00980D82">
        <w:rPr>
          <w:rFonts w:eastAsia="Calibri" w:cs="Tahoma"/>
        </w:rPr>
        <w:t>/</w:t>
      </w:r>
      <w:r>
        <w:rPr>
          <w:rFonts w:eastAsia="Calibri" w:cs="Tahoma"/>
          <w:lang w:val="en-US"/>
        </w:rPr>
        <w:t>A</w:t>
      </w:r>
      <w:r w:rsidRPr="00980D82">
        <w:rPr>
          <w:rFonts w:eastAsia="Calibri" w:cs="Tahoma"/>
        </w:rPr>
        <w:t xml:space="preserve"> </w:t>
      </w:r>
      <w:r w:rsidRPr="00014225">
        <w:rPr>
          <w:rFonts w:eastAsia="Calibri" w:cs="Tahoma"/>
        </w:rPr>
        <w:t>454097</w:t>
      </w:r>
      <w:r w:rsidRPr="00980D82">
        <w:rPr>
          <w:rFonts w:eastAsia="Calibri" w:cs="Tahoma"/>
        </w:rPr>
        <w:t xml:space="preserve"> </w:t>
      </w:r>
      <w:proofErr w:type="spellStart"/>
      <w:r>
        <w:rPr>
          <w:rFonts w:eastAsia="Calibri" w:cs="Tahoma"/>
          <w:lang w:val="en-US"/>
        </w:rPr>
        <w:t>Docutracks</w:t>
      </w:r>
      <w:proofErr w:type="spellEnd"/>
      <w:r w:rsidRPr="00980D82">
        <w:rPr>
          <w:rFonts w:eastAsia="Calibri" w:cs="Tahoma"/>
        </w:rPr>
        <w:t xml:space="preserve">) </w:t>
      </w:r>
      <w:r>
        <w:rPr>
          <w:rFonts w:eastAsia="Calibri" w:cs="Tahoma"/>
        </w:rPr>
        <w:t>Εισήγηση</w:t>
      </w:r>
      <w:r w:rsidRPr="00980D82">
        <w:rPr>
          <w:rFonts w:eastAsia="Calibri" w:cs="Tahoma"/>
        </w:rPr>
        <w:t xml:space="preserve"> </w:t>
      </w:r>
      <w:r>
        <w:rPr>
          <w:rFonts w:eastAsia="Calibri" w:cs="Tahoma"/>
        </w:rPr>
        <w:t xml:space="preserve">από τη Γενική Διεύθυνση Έργων / Διεύθυνση Διαχείρισης Έργων Υποδομών / Τμήμα </w:t>
      </w:r>
      <w:proofErr w:type="spellStart"/>
      <w:r>
        <w:rPr>
          <w:rFonts w:eastAsia="Calibri" w:cs="Tahoma"/>
        </w:rPr>
        <w:t>Κυβερνοασφάλειας</w:t>
      </w:r>
      <w:proofErr w:type="spellEnd"/>
      <w:r>
        <w:rPr>
          <w:rFonts w:eastAsia="Calibri" w:cs="Tahoma"/>
        </w:rPr>
        <w:t xml:space="preserve"> και Τηλεπικοινωνιακών Υπηρεσιών Δημόσιας Διοίκησης της </w:t>
      </w:r>
      <w:proofErr w:type="spellStart"/>
      <w:r>
        <w:rPr>
          <w:rFonts w:eastAsia="Calibri" w:cs="Tahoma"/>
        </w:rPr>
        <w:t>ΚτΠ</w:t>
      </w:r>
      <w:proofErr w:type="spellEnd"/>
      <w:r>
        <w:rPr>
          <w:rFonts w:eastAsia="Calibri" w:cs="Tahoma"/>
        </w:rPr>
        <w:t xml:space="preserve"> Μ.Α.Ε..</w:t>
      </w:r>
    </w:p>
    <w:p w14:paraId="0D0639C7"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 xml:space="preserve">Την Απόφαση του ΔΣ της </w:t>
      </w:r>
      <w:proofErr w:type="spellStart"/>
      <w:r w:rsidRPr="009862F7">
        <w:rPr>
          <w:rFonts w:eastAsia="Calibri" w:cs="Tahoma"/>
        </w:rPr>
        <w:t>ΚτΠ</w:t>
      </w:r>
      <w:proofErr w:type="spellEnd"/>
      <w:r w:rsidRPr="009862F7">
        <w:rPr>
          <w:rFonts w:eastAsia="Calibri" w:cs="Tahoma"/>
        </w:rPr>
        <w:t xml:space="preserve"> Μ.Α.Ε. κατά την υπ’ </w:t>
      </w:r>
      <w:proofErr w:type="spellStart"/>
      <w:r w:rsidRPr="009862F7">
        <w:rPr>
          <w:rFonts w:eastAsia="Calibri" w:cs="Tahoma"/>
        </w:rPr>
        <w:t>αρ</w:t>
      </w:r>
      <w:proofErr w:type="spellEnd"/>
      <w:r w:rsidRPr="009862F7">
        <w:rPr>
          <w:rFonts w:eastAsia="Calibri" w:cs="Tahoma"/>
        </w:rPr>
        <w:t>. 856/25-08-2022 Συνεδρίασή του, με θέμα Εκλογή Διευθύνοντος Συμβούλου (Θέμα 1).</w:t>
      </w:r>
    </w:p>
    <w:p w14:paraId="42E346C2"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 xml:space="preserve">Την Απόφαση του ΔΣ της </w:t>
      </w:r>
      <w:proofErr w:type="spellStart"/>
      <w:r w:rsidRPr="009862F7">
        <w:rPr>
          <w:rFonts w:eastAsia="Calibri" w:cs="Tahoma"/>
        </w:rPr>
        <w:t>ΚτΠ</w:t>
      </w:r>
      <w:proofErr w:type="spellEnd"/>
      <w:r w:rsidRPr="009862F7">
        <w:rPr>
          <w:rFonts w:eastAsia="Calibri" w:cs="Tahoma"/>
        </w:rPr>
        <w:t xml:space="preserve"> Μ.Α.Ε. κατά την υπ’ </w:t>
      </w:r>
      <w:proofErr w:type="spellStart"/>
      <w:r w:rsidRPr="009862F7">
        <w:rPr>
          <w:rFonts w:eastAsia="Calibri" w:cs="Tahoma"/>
        </w:rPr>
        <w:t>αρ</w:t>
      </w:r>
      <w:proofErr w:type="spellEnd"/>
      <w:r w:rsidRPr="009862F7">
        <w:rPr>
          <w:rFonts w:eastAsia="Calibri" w:cs="Tahoma"/>
        </w:rPr>
        <w:t>. 857/26-08-2022 Συνεδρίασή του, με θέμα γενικές εξουσιοδοτήσεις προς Διευθύνοντα Σύμβουλο (Θέμα 2.2).</w:t>
      </w:r>
    </w:p>
    <w:p w14:paraId="241E548C" w14:textId="77777777" w:rsidR="00B86BE3" w:rsidRPr="009862F7"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 xml:space="preserve">Την  Απόφαση του Διευθύνοντος Συμβούλου της </w:t>
      </w:r>
      <w:proofErr w:type="spellStart"/>
      <w:r w:rsidRPr="009862F7">
        <w:rPr>
          <w:rFonts w:eastAsia="Calibri" w:cs="Tahoma"/>
        </w:rPr>
        <w:t>ΚτΠ</w:t>
      </w:r>
      <w:proofErr w:type="spellEnd"/>
      <w:r w:rsidRPr="009862F7">
        <w:rPr>
          <w:rFonts w:eastAsia="Calibri" w:cs="Tahoma"/>
        </w:rPr>
        <w:t xml:space="preserve"> Μ.Α.Ε. με </w:t>
      </w:r>
      <w:proofErr w:type="spellStart"/>
      <w:r w:rsidRPr="009862F7">
        <w:rPr>
          <w:rFonts w:eastAsia="Calibri" w:cs="Tahoma"/>
        </w:rPr>
        <w:t>Αρ</w:t>
      </w:r>
      <w:proofErr w:type="spellEnd"/>
      <w:r w:rsidRPr="009862F7">
        <w:rPr>
          <w:rFonts w:eastAsia="Calibri" w:cs="Tahoma"/>
        </w:rPr>
        <w:t xml:space="preserve">. </w:t>
      </w:r>
      <w:proofErr w:type="spellStart"/>
      <w:r w:rsidRPr="009862F7">
        <w:rPr>
          <w:rFonts w:eastAsia="Calibri" w:cs="Tahoma"/>
        </w:rPr>
        <w:t>Πρωτ</w:t>
      </w:r>
      <w:proofErr w:type="spellEnd"/>
      <w:r w:rsidRPr="009862F7">
        <w:rPr>
          <w:rFonts w:eastAsia="Calibri" w:cs="Tahoma"/>
        </w:rPr>
        <w:t xml:space="preserve">. 22683/20-12-2022 (Ο.Ε. 23-10-2023) και θέμα: «Εξουσιοδότηση δικαιώματος υπογραφής σε Γενικούς Διευθυντές και Διευθυντές της </w:t>
      </w:r>
      <w:proofErr w:type="spellStart"/>
      <w:r w:rsidRPr="009862F7">
        <w:rPr>
          <w:rFonts w:eastAsia="Calibri" w:cs="Tahoma"/>
        </w:rPr>
        <w:t>ΚτΠ</w:t>
      </w:r>
      <w:proofErr w:type="spellEnd"/>
      <w:r w:rsidRPr="009862F7">
        <w:rPr>
          <w:rFonts w:eastAsia="Calibri" w:cs="Tahoma"/>
        </w:rPr>
        <w:t xml:space="preserve"> Μ.Α.Ε.».</w:t>
      </w:r>
    </w:p>
    <w:p w14:paraId="3A9E510E" w14:textId="77777777" w:rsidR="00B86BE3"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9862F7">
        <w:rPr>
          <w:rFonts w:eastAsia="Calibri" w:cs="Tahoma"/>
        </w:rPr>
        <w:t xml:space="preserve">Την  Απόφαση του Διευθύνοντος Συμβούλου της </w:t>
      </w:r>
      <w:proofErr w:type="spellStart"/>
      <w:r w:rsidRPr="009862F7">
        <w:rPr>
          <w:rFonts w:eastAsia="Calibri" w:cs="Tahoma"/>
        </w:rPr>
        <w:t>ΚτΠ</w:t>
      </w:r>
      <w:proofErr w:type="spellEnd"/>
      <w:r w:rsidRPr="009862F7">
        <w:rPr>
          <w:rFonts w:eastAsia="Calibri" w:cs="Tahoma"/>
        </w:rPr>
        <w:t xml:space="preserve"> Μ.Α.Ε. με </w:t>
      </w:r>
      <w:proofErr w:type="spellStart"/>
      <w:r w:rsidRPr="009862F7">
        <w:rPr>
          <w:rFonts w:eastAsia="Calibri" w:cs="Tahoma"/>
        </w:rPr>
        <w:t>Αρ</w:t>
      </w:r>
      <w:proofErr w:type="spellEnd"/>
      <w:r w:rsidRPr="009862F7">
        <w:rPr>
          <w:rFonts w:eastAsia="Calibri" w:cs="Tahoma"/>
        </w:rPr>
        <w:t xml:space="preserve">. </w:t>
      </w:r>
      <w:proofErr w:type="spellStart"/>
      <w:r w:rsidRPr="009862F7">
        <w:rPr>
          <w:rFonts w:eastAsia="Calibri" w:cs="Tahoma"/>
        </w:rPr>
        <w:t>Πρωτ</w:t>
      </w:r>
      <w:proofErr w:type="spellEnd"/>
      <w:r w:rsidRPr="009862F7">
        <w:rPr>
          <w:rFonts w:eastAsia="Calibri" w:cs="Tahoma"/>
        </w:rPr>
        <w:t xml:space="preserve">. 26061/18-11-2024 και θέμα: «Τροποποίηση των αποφάσεων υπ’ </w:t>
      </w:r>
      <w:proofErr w:type="spellStart"/>
      <w:r w:rsidRPr="009862F7">
        <w:rPr>
          <w:rFonts w:eastAsia="Calibri" w:cs="Tahoma"/>
        </w:rPr>
        <w:t>αρ</w:t>
      </w:r>
      <w:proofErr w:type="spellEnd"/>
      <w:r w:rsidRPr="009862F7">
        <w:rPr>
          <w:rFonts w:eastAsia="Calibri" w:cs="Tahoma"/>
        </w:rPr>
        <w:t xml:space="preserve">. </w:t>
      </w:r>
      <w:proofErr w:type="spellStart"/>
      <w:r w:rsidRPr="009862F7">
        <w:rPr>
          <w:rFonts w:eastAsia="Calibri" w:cs="Tahoma"/>
        </w:rPr>
        <w:t>πρωτ</w:t>
      </w:r>
      <w:proofErr w:type="spellEnd"/>
      <w:r w:rsidRPr="009862F7">
        <w:rPr>
          <w:rFonts w:eastAsia="Calibri" w:cs="Tahoma"/>
        </w:rPr>
        <w:t xml:space="preserve">. </w:t>
      </w:r>
      <w:proofErr w:type="spellStart"/>
      <w:r w:rsidRPr="009862F7">
        <w:rPr>
          <w:rFonts w:eastAsia="Calibri" w:cs="Tahoma"/>
        </w:rPr>
        <w:t>ΚτΠ</w:t>
      </w:r>
      <w:proofErr w:type="spellEnd"/>
      <w:r w:rsidRPr="009862F7">
        <w:rPr>
          <w:rFonts w:eastAsia="Calibri" w:cs="Tahoma"/>
        </w:rPr>
        <w:t xml:space="preserve"> Μ.Α.Ε. 22683/20-12-2022/ΟΕ 23-10-2023 με θέμα: "Εξουσιοδότηση δικαιώματος υπογραφής σε Γενικούς Διευθυντές και Διευθυντές της </w:t>
      </w:r>
      <w:proofErr w:type="spellStart"/>
      <w:r w:rsidRPr="009862F7">
        <w:rPr>
          <w:rFonts w:eastAsia="Calibri" w:cs="Tahoma"/>
        </w:rPr>
        <w:t>ΚτΠ</w:t>
      </w:r>
      <w:proofErr w:type="spellEnd"/>
      <w:r w:rsidRPr="009862F7">
        <w:rPr>
          <w:rFonts w:eastAsia="Calibri" w:cs="Tahoma"/>
        </w:rPr>
        <w:t xml:space="preserve"> Μ.Α.Ε." και υπ’ </w:t>
      </w:r>
      <w:proofErr w:type="spellStart"/>
      <w:r w:rsidRPr="009862F7">
        <w:rPr>
          <w:rFonts w:eastAsia="Calibri" w:cs="Tahoma"/>
        </w:rPr>
        <w:t>αρ</w:t>
      </w:r>
      <w:proofErr w:type="spellEnd"/>
      <w:r w:rsidRPr="009862F7">
        <w:rPr>
          <w:rFonts w:eastAsia="Calibri" w:cs="Tahoma"/>
        </w:rPr>
        <w:t xml:space="preserve">. </w:t>
      </w:r>
      <w:proofErr w:type="spellStart"/>
      <w:r w:rsidRPr="009862F7">
        <w:rPr>
          <w:rFonts w:eastAsia="Calibri" w:cs="Tahoma"/>
        </w:rPr>
        <w:t>πρωτ</w:t>
      </w:r>
      <w:proofErr w:type="spellEnd"/>
      <w:r w:rsidRPr="009862F7">
        <w:rPr>
          <w:rFonts w:eastAsia="Calibri" w:cs="Tahoma"/>
        </w:rPr>
        <w:t xml:space="preserve">. </w:t>
      </w:r>
      <w:proofErr w:type="spellStart"/>
      <w:r w:rsidRPr="009862F7">
        <w:rPr>
          <w:rFonts w:eastAsia="Calibri" w:cs="Tahoma"/>
        </w:rPr>
        <w:t>ΚτΠ</w:t>
      </w:r>
      <w:proofErr w:type="spellEnd"/>
      <w:r w:rsidRPr="009862F7">
        <w:rPr>
          <w:rFonts w:eastAsia="Calibri" w:cs="Tahoma"/>
        </w:rPr>
        <w:t xml:space="preserve"> Μ.Α.Ε. 3517/20-02-2023 με θέμα: "Εξουσιοδότηση δικαιώματος υπογραφής στον Γενικό Διευθυντή Λειτουργίας της </w:t>
      </w:r>
      <w:proofErr w:type="spellStart"/>
      <w:r w:rsidRPr="009862F7">
        <w:rPr>
          <w:rFonts w:eastAsia="Calibri" w:cs="Tahoma"/>
        </w:rPr>
        <w:t>ΚτΠ</w:t>
      </w:r>
      <w:proofErr w:type="spellEnd"/>
      <w:r w:rsidRPr="009862F7">
        <w:rPr>
          <w:rFonts w:eastAsia="Calibri" w:cs="Tahoma"/>
        </w:rPr>
        <w:t xml:space="preserve"> Μ.Α.Ε."».</w:t>
      </w:r>
    </w:p>
    <w:p w14:paraId="669869E3" w14:textId="77777777" w:rsidR="00B86BE3" w:rsidRPr="00EF0631"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E63DAB">
        <w:rPr>
          <w:rFonts w:eastAsia="Calibri" w:cs="Tahoma"/>
        </w:rPr>
        <w:t xml:space="preserve">Την υπ’ αριθ. </w:t>
      </w:r>
      <w:proofErr w:type="spellStart"/>
      <w:r w:rsidRPr="00E63DAB">
        <w:rPr>
          <w:rFonts w:eastAsia="Calibri" w:cs="Tahoma"/>
        </w:rPr>
        <w:t>πρωτ</w:t>
      </w:r>
      <w:proofErr w:type="spellEnd"/>
      <w:r w:rsidRPr="00E63DAB">
        <w:rPr>
          <w:rFonts w:eastAsia="Calibri" w:cs="Tahoma"/>
        </w:rPr>
        <w:t xml:space="preserve">. </w:t>
      </w:r>
      <w:r w:rsidRPr="009F5CDB">
        <w:rPr>
          <w:rFonts w:eastAsia="Calibri" w:cs="Tahoma"/>
        </w:rPr>
        <w:t>29756/27-12-2024</w:t>
      </w:r>
      <w:r>
        <w:rPr>
          <w:rFonts w:eastAsia="Calibri" w:cs="Tahoma"/>
        </w:rPr>
        <w:t xml:space="preserve"> </w:t>
      </w:r>
      <w:r w:rsidRPr="00E63DAB">
        <w:rPr>
          <w:rFonts w:eastAsia="Calibri" w:cs="Tahoma"/>
        </w:rPr>
        <w:t>Απόφαση</w:t>
      </w:r>
      <w:r>
        <w:rPr>
          <w:rFonts w:eastAsia="Calibri" w:cs="Tahoma"/>
        </w:rPr>
        <w:t xml:space="preserve"> της </w:t>
      </w:r>
      <w:proofErr w:type="spellStart"/>
      <w:r w:rsidRPr="00E63DAB">
        <w:rPr>
          <w:rFonts w:eastAsia="Calibri" w:cs="Tahoma"/>
        </w:rPr>
        <w:t>ΚτΠ</w:t>
      </w:r>
      <w:proofErr w:type="spellEnd"/>
      <w:r w:rsidRPr="00E63DAB">
        <w:rPr>
          <w:rFonts w:eastAsia="Calibri" w:cs="Tahoma"/>
        </w:rPr>
        <w:t xml:space="preserve"> Μ.Α.Ε.</w:t>
      </w:r>
      <w:r>
        <w:rPr>
          <w:rFonts w:eastAsia="Calibri" w:cs="Tahoma"/>
        </w:rPr>
        <w:t xml:space="preserve"> </w:t>
      </w:r>
      <w:r w:rsidRPr="00E63DAB">
        <w:rPr>
          <w:rFonts w:eastAsia="Calibri" w:cs="Tahoma"/>
        </w:rPr>
        <w:t>με θέμα</w:t>
      </w:r>
      <w:r>
        <w:rPr>
          <w:rFonts w:eastAsia="Calibri" w:cs="Tahoma"/>
        </w:rPr>
        <w:t xml:space="preserve">: </w:t>
      </w:r>
      <w:r w:rsidRPr="009F5CDB">
        <w:rPr>
          <w:rFonts w:eastAsia="Calibri" w:cs="Tahoma"/>
        </w:rPr>
        <w:t>“Ανάθεση προσωρινά και εκτάκτως καθηκόντων Γενικού Διευθυντή Λειτουργίας</w:t>
      </w:r>
      <w:r w:rsidRPr="00CF3C12">
        <w:rPr>
          <w:rFonts w:eastAsia="Calibri" w:cs="Tahoma"/>
        </w:rPr>
        <w:t>”</w:t>
      </w:r>
      <w:r w:rsidRPr="009F5CDB">
        <w:rPr>
          <w:rFonts w:eastAsia="Calibri" w:cs="Tahoma"/>
        </w:rPr>
        <w:t>.</w:t>
      </w:r>
    </w:p>
    <w:p w14:paraId="00232793" w14:textId="77777777" w:rsidR="00B86BE3" w:rsidRDefault="00B86BE3" w:rsidP="00B86BE3">
      <w:pPr>
        <w:numPr>
          <w:ilvl w:val="0"/>
          <w:numId w:val="48"/>
        </w:numPr>
        <w:tabs>
          <w:tab w:val="clear" w:pos="0"/>
          <w:tab w:val="clear" w:pos="709"/>
          <w:tab w:val="clear" w:pos="1134"/>
        </w:tabs>
        <w:autoSpaceDE w:val="0"/>
        <w:autoSpaceDN w:val="0"/>
        <w:ind w:left="284" w:hanging="426"/>
        <w:rPr>
          <w:rFonts w:eastAsia="Calibri" w:cs="Tahoma"/>
        </w:rPr>
      </w:pPr>
      <w:r w:rsidRPr="00702720">
        <w:rPr>
          <w:rFonts w:eastAsia="Calibri" w:cs="Tahoma"/>
        </w:rPr>
        <w:t xml:space="preserve">Την Απόφαση του ΔΣ της </w:t>
      </w:r>
      <w:proofErr w:type="spellStart"/>
      <w:r w:rsidRPr="00702720">
        <w:rPr>
          <w:rFonts w:eastAsia="Calibri" w:cs="Tahoma"/>
        </w:rPr>
        <w:t>ΚτΠ</w:t>
      </w:r>
      <w:proofErr w:type="spellEnd"/>
      <w:r w:rsidRPr="00702720">
        <w:rPr>
          <w:rFonts w:eastAsia="Calibri" w:cs="Tahoma"/>
        </w:rPr>
        <w:t xml:space="preserve"> Μ.Α.Ε. κατά την υπ’ </w:t>
      </w:r>
      <w:proofErr w:type="spellStart"/>
      <w:r w:rsidRPr="00702720">
        <w:rPr>
          <w:rFonts w:eastAsia="Calibri" w:cs="Tahoma"/>
        </w:rPr>
        <w:t>αρ</w:t>
      </w:r>
      <w:proofErr w:type="spellEnd"/>
      <w:r w:rsidRPr="00702720">
        <w:rPr>
          <w:rFonts w:eastAsia="Calibri" w:cs="Tahoma"/>
        </w:rPr>
        <w:t>. 10</w:t>
      </w:r>
      <w:r>
        <w:rPr>
          <w:rFonts w:eastAsia="Calibri" w:cs="Tahoma"/>
        </w:rPr>
        <w:t>50</w:t>
      </w:r>
      <w:r w:rsidRPr="00702720">
        <w:rPr>
          <w:rFonts w:eastAsia="Calibri" w:cs="Tahoma"/>
        </w:rPr>
        <w:t>/</w:t>
      </w:r>
      <w:r>
        <w:rPr>
          <w:rFonts w:eastAsia="Calibri" w:cs="Tahoma"/>
        </w:rPr>
        <w:t>05</w:t>
      </w:r>
      <w:r w:rsidRPr="00702720">
        <w:rPr>
          <w:rFonts w:eastAsia="Calibri" w:cs="Tahoma"/>
        </w:rPr>
        <w:t>-0</w:t>
      </w:r>
      <w:r>
        <w:rPr>
          <w:rFonts w:eastAsia="Calibri" w:cs="Tahoma"/>
        </w:rPr>
        <w:t>3</w:t>
      </w:r>
      <w:r w:rsidRPr="00702720">
        <w:rPr>
          <w:rFonts w:eastAsia="Calibri" w:cs="Tahoma"/>
        </w:rPr>
        <w:t>-202</w:t>
      </w:r>
      <w:r>
        <w:rPr>
          <w:rFonts w:eastAsia="Calibri" w:cs="Tahoma"/>
        </w:rPr>
        <w:t>5</w:t>
      </w:r>
      <w:r w:rsidRPr="00702720">
        <w:rPr>
          <w:rFonts w:eastAsia="Calibri" w:cs="Tahoma"/>
        </w:rPr>
        <w:t xml:space="preserve"> Συνεδρίασή του (Θέμα 6.</w:t>
      </w:r>
      <w:r>
        <w:rPr>
          <w:rFonts w:eastAsia="Calibri" w:cs="Tahoma"/>
        </w:rPr>
        <w:t>4</w:t>
      </w:r>
      <w:r w:rsidRPr="00702720">
        <w:rPr>
          <w:rFonts w:eastAsia="Calibri" w:cs="Tahoma"/>
        </w:rPr>
        <w:t>).</w:t>
      </w:r>
    </w:p>
    <w:bookmarkEnd w:id="55"/>
    <w:p w14:paraId="04599E00" w14:textId="77777777" w:rsidR="00B90AD4" w:rsidRPr="00702720" w:rsidRDefault="00B90AD4" w:rsidP="004453D0">
      <w:pPr>
        <w:rPr>
          <w:rFonts w:cs="Tahoma"/>
          <w:sz w:val="20"/>
          <w:szCs w:val="20"/>
        </w:rPr>
      </w:pPr>
    </w:p>
    <w:p w14:paraId="24AE256A" w14:textId="761A7D71" w:rsidR="00F661A1" w:rsidRPr="00702720" w:rsidRDefault="00F661A1" w:rsidP="00972E9E">
      <w:pPr>
        <w:pStyle w:val="2"/>
        <w:rPr>
          <w:rFonts w:cs="Tahoma"/>
        </w:rPr>
      </w:pPr>
      <w:bookmarkStart w:id="57" w:name="_Ref517358341"/>
      <w:bookmarkStart w:id="58" w:name="_Ref517358348"/>
      <w:bookmarkStart w:id="59" w:name="_Toc83829690"/>
      <w:bookmarkStart w:id="60" w:name="_Toc83829800"/>
      <w:bookmarkStart w:id="61" w:name="_Toc83928509"/>
      <w:bookmarkStart w:id="62" w:name="_Toc105346365"/>
      <w:bookmarkStart w:id="63" w:name="_Toc191630043"/>
      <w:r w:rsidRPr="00702720">
        <w:rPr>
          <w:rFonts w:cs="Tahoma"/>
        </w:rPr>
        <w:t>Προθεσμία παραλαβής προσφορών και διενέργεια διαγωνισμού</w:t>
      </w:r>
      <w:bookmarkEnd w:id="57"/>
      <w:bookmarkEnd w:id="58"/>
      <w:bookmarkEnd w:id="59"/>
      <w:bookmarkEnd w:id="60"/>
      <w:bookmarkEnd w:id="61"/>
      <w:bookmarkEnd w:id="62"/>
      <w:bookmarkEnd w:id="63"/>
    </w:p>
    <w:p w14:paraId="47DE15E5" w14:textId="4D0A3751" w:rsidR="00F661A1" w:rsidRPr="00702720" w:rsidRDefault="00F661A1" w:rsidP="00A935CF">
      <w:pPr>
        <w:rPr>
          <w:rFonts w:cs="Tahoma"/>
          <w:color w:val="000000"/>
        </w:rPr>
      </w:pPr>
      <w:r w:rsidRPr="00702720">
        <w:rPr>
          <w:rFonts w:cs="Tahoma"/>
          <w:lang w:eastAsia="el-GR"/>
        </w:rPr>
        <w:t xml:space="preserve">Η καταληκτική ημερομηνία παραλαβής των προσφορών είναι η </w:t>
      </w:r>
      <w:r w:rsidR="00EF62E5">
        <w:rPr>
          <w:rFonts w:cs="Tahoma"/>
          <w:b/>
          <w:bCs/>
          <w:lang w:eastAsia="el-GR"/>
        </w:rPr>
        <w:t>10-04-2025</w:t>
      </w:r>
      <w:r w:rsidR="001460BD" w:rsidRPr="00702720">
        <w:rPr>
          <w:rFonts w:cs="Tahoma"/>
          <w:lang w:eastAsia="el-GR"/>
        </w:rPr>
        <w:t xml:space="preserve"> </w:t>
      </w:r>
      <w:r w:rsidRPr="00702720">
        <w:rPr>
          <w:rFonts w:cs="Tahoma"/>
          <w:lang w:eastAsia="el-GR"/>
        </w:rPr>
        <w:t xml:space="preserve">και ώρα </w:t>
      </w:r>
      <w:r w:rsidRPr="00702720">
        <w:rPr>
          <w:rFonts w:cs="Tahoma"/>
          <w:b/>
          <w:bCs/>
          <w:lang w:eastAsia="el-GR"/>
        </w:rPr>
        <w:t>14:00</w:t>
      </w:r>
      <w:r w:rsidRPr="00702720">
        <w:rPr>
          <w:rFonts w:cs="Tahoma"/>
          <w:lang w:eastAsia="el-GR"/>
        </w:rPr>
        <w:t xml:space="preserve"> και η </w:t>
      </w:r>
      <w:r w:rsidRPr="00702720">
        <w:rPr>
          <w:rFonts w:cs="Tahoma"/>
          <w:color w:val="000000"/>
        </w:rPr>
        <w:t xml:space="preserve">Ημερομηνία έναρξης υποβολής προσφορών είναι η </w:t>
      </w:r>
      <w:r w:rsidR="00EF62E5">
        <w:rPr>
          <w:rFonts w:cs="Tahoma"/>
          <w:b/>
          <w:bCs/>
          <w:lang w:eastAsia="el-GR"/>
        </w:rPr>
        <w:t>11-03-</w:t>
      </w:r>
      <w:r w:rsidR="001460BD" w:rsidRPr="00702720">
        <w:rPr>
          <w:rFonts w:cs="Tahoma"/>
          <w:b/>
          <w:bCs/>
          <w:lang w:eastAsia="el-GR"/>
        </w:rPr>
        <w:t>20</w:t>
      </w:r>
      <w:r w:rsidR="00640B86" w:rsidRPr="00702720">
        <w:rPr>
          <w:rFonts w:cs="Tahoma"/>
          <w:b/>
          <w:bCs/>
          <w:lang w:eastAsia="el-GR"/>
        </w:rPr>
        <w:t>2</w:t>
      </w:r>
      <w:r w:rsidR="00EF62E5">
        <w:rPr>
          <w:rFonts w:cs="Tahoma"/>
          <w:b/>
          <w:bCs/>
          <w:lang w:eastAsia="el-GR"/>
        </w:rPr>
        <w:t>5.</w:t>
      </w:r>
    </w:p>
    <w:p w14:paraId="2DFAC97C" w14:textId="205A7391" w:rsidR="00F661A1" w:rsidRPr="00702720" w:rsidRDefault="00F661A1" w:rsidP="00A935CF">
      <w:pPr>
        <w:rPr>
          <w:rFonts w:cs="Tahoma"/>
        </w:rPr>
      </w:pPr>
      <w:r w:rsidRPr="00702720">
        <w:rPr>
          <w:rFonts w:cs="Tahoma"/>
          <w:lang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Pr="00702720">
        <w:rPr>
          <w:rFonts w:cs="Tahoma"/>
          <w:b/>
        </w:rPr>
        <w:t>τέσσερις (4) εργάσιμες</w:t>
      </w:r>
      <w:r w:rsidRPr="00702720">
        <w:rPr>
          <w:rFonts w:cs="Tahoma"/>
        </w:rPr>
        <w:t xml:space="preserve"> ημέρες μετά την καταληκτική ημερομηνία υποβολής των προσφορών </w:t>
      </w:r>
      <w:r w:rsidRPr="00702720">
        <w:rPr>
          <w:rFonts w:cs="Tahoma"/>
          <w:b/>
        </w:rPr>
        <w:t xml:space="preserve">ήτοι </w:t>
      </w:r>
      <w:r w:rsidR="00EF62E5">
        <w:rPr>
          <w:rFonts w:cs="Tahoma"/>
          <w:b/>
        </w:rPr>
        <w:t>16-04-2025</w:t>
      </w:r>
      <w:r w:rsidR="001460BD" w:rsidRPr="00702720">
        <w:rPr>
          <w:rFonts w:cs="Tahoma"/>
          <w:b/>
        </w:rPr>
        <w:t xml:space="preserve"> και ώρα 14:00</w:t>
      </w:r>
      <w:r w:rsidR="001460BD" w:rsidRPr="00702720">
        <w:rPr>
          <w:rFonts w:cs="Tahoma"/>
        </w:rPr>
        <w:t>.</w:t>
      </w:r>
    </w:p>
    <w:p w14:paraId="091064FB" w14:textId="77777777" w:rsidR="00F661A1" w:rsidRPr="00702720" w:rsidRDefault="00F661A1" w:rsidP="00A935CF">
      <w:pPr>
        <w:rPr>
          <w:rFonts w:cs="Tahoma"/>
        </w:rPr>
      </w:pPr>
    </w:p>
    <w:p w14:paraId="54FE96DF" w14:textId="525A6648" w:rsidR="00F661A1" w:rsidRPr="00702720" w:rsidRDefault="00F661A1" w:rsidP="00972E9E">
      <w:pPr>
        <w:pStyle w:val="2"/>
        <w:rPr>
          <w:rFonts w:cs="Tahoma"/>
        </w:rPr>
      </w:pPr>
      <w:bookmarkStart w:id="64" w:name="_Toc83829691"/>
      <w:bookmarkStart w:id="65" w:name="_Toc83829801"/>
      <w:bookmarkStart w:id="66" w:name="_Toc83928510"/>
      <w:bookmarkStart w:id="67" w:name="_Toc105346366"/>
      <w:bookmarkStart w:id="68" w:name="_Toc191630044"/>
      <w:r w:rsidRPr="00702720">
        <w:rPr>
          <w:rFonts w:cs="Tahoma"/>
        </w:rPr>
        <w:t>Δημοσιότητα</w:t>
      </w:r>
      <w:bookmarkEnd w:id="64"/>
      <w:bookmarkEnd w:id="65"/>
      <w:bookmarkEnd w:id="66"/>
      <w:bookmarkEnd w:id="67"/>
      <w:bookmarkEnd w:id="68"/>
    </w:p>
    <w:p w14:paraId="45EED0DD" w14:textId="77777777" w:rsidR="00F661A1" w:rsidRPr="00702720" w:rsidRDefault="00F661A1" w:rsidP="003464B6">
      <w:pPr>
        <w:jc w:val="left"/>
        <w:rPr>
          <w:rFonts w:cs="Tahoma"/>
          <w:b/>
          <w:bCs/>
        </w:rPr>
      </w:pPr>
      <w:r w:rsidRPr="00702720">
        <w:rPr>
          <w:rFonts w:cs="Tahoma"/>
          <w:b/>
          <w:bCs/>
        </w:rPr>
        <w:t>Α.</w:t>
      </w:r>
      <w:r w:rsidRPr="00702720">
        <w:rPr>
          <w:rFonts w:cs="Tahoma"/>
          <w:b/>
          <w:bCs/>
        </w:rPr>
        <w:tab/>
        <w:t xml:space="preserve">Δημοσίευση στην Επίσημη Εφημερίδα της Ευρωπαϊκής Ένωσης </w:t>
      </w:r>
    </w:p>
    <w:p w14:paraId="731AC02B" w14:textId="09C786B0" w:rsidR="00E44131" w:rsidRPr="00702720" w:rsidRDefault="00E44131" w:rsidP="00585EAC">
      <w:pPr>
        <w:rPr>
          <w:rFonts w:eastAsia="Calibri" w:cs="Tahoma"/>
        </w:rPr>
      </w:pPr>
      <w:r w:rsidRPr="00702720">
        <w:rPr>
          <w:rFonts w:cs="Tahoma"/>
          <w:spacing w:val="-1"/>
        </w:rPr>
        <w:t>Π</w:t>
      </w:r>
      <w:r w:rsidRPr="00702720">
        <w:rPr>
          <w:rFonts w:cs="Tahoma"/>
          <w:spacing w:val="1"/>
        </w:rPr>
        <w:t>ρο</w:t>
      </w:r>
      <w:r w:rsidRPr="00702720">
        <w:rPr>
          <w:rFonts w:cs="Tahoma"/>
        </w:rPr>
        <w:t>κ</w:t>
      </w:r>
      <w:r w:rsidRPr="00702720">
        <w:rPr>
          <w:rFonts w:cs="Tahoma"/>
          <w:spacing w:val="-1"/>
        </w:rPr>
        <w:t>ή</w:t>
      </w:r>
      <w:r w:rsidRPr="00702720">
        <w:rPr>
          <w:rFonts w:cs="Tahoma"/>
          <w:spacing w:val="-2"/>
        </w:rPr>
        <w:t>ρ</w:t>
      </w:r>
      <w:r w:rsidRPr="00702720">
        <w:rPr>
          <w:rFonts w:cs="Tahoma"/>
          <w:spacing w:val="1"/>
        </w:rPr>
        <w:t>υξ</w:t>
      </w:r>
      <w:r w:rsidRPr="00702720">
        <w:rPr>
          <w:rFonts w:cs="Tahoma"/>
        </w:rPr>
        <w:t xml:space="preserve">η </w:t>
      </w:r>
      <w:r w:rsidRPr="00702720">
        <w:rPr>
          <w:rFonts w:cs="Tahoma"/>
          <w:spacing w:val="21"/>
        </w:rPr>
        <w:t xml:space="preserve"> </w:t>
      </w:r>
      <w:r w:rsidRPr="00702720">
        <w:rPr>
          <w:rFonts w:cs="Tahoma"/>
          <w:spacing w:val="1"/>
        </w:rPr>
        <w:t>τ</w:t>
      </w:r>
      <w:r w:rsidRPr="00702720">
        <w:rPr>
          <w:rFonts w:cs="Tahoma"/>
          <w:spacing w:val="-1"/>
        </w:rPr>
        <w:t>η</w:t>
      </w:r>
      <w:r w:rsidRPr="00702720">
        <w:rPr>
          <w:rFonts w:cs="Tahoma"/>
        </w:rPr>
        <w:t xml:space="preserve">ς </w:t>
      </w:r>
      <w:r w:rsidRPr="00702720">
        <w:rPr>
          <w:rFonts w:cs="Tahoma"/>
          <w:spacing w:val="23"/>
        </w:rPr>
        <w:t xml:space="preserve"> </w:t>
      </w:r>
      <w:r w:rsidRPr="00702720">
        <w:rPr>
          <w:rFonts w:cs="Tahoma"/>
        </w:rPr>
        <w:t xml:space="preserve">παρούσας </w:t>
      </w:r>
      <w:r w:rsidRPr="00702720">
        <w:rPr>
          <w:rFonts w:cs="Tahoma"/>
          <w:spacing w:val="23"/>
        </w:rPr>
        <w:t xml:space="preserve"> </w:t>
      </w:r>
      <w:r w:rsidR="00276C56" w:rsidRPr="00702720">
        <w:rPr>
          <w:rFonts w:cs="Tahoma"/>
        </w:rPr>
        <w:t>Σύμβασης</w:t>
      </w:r>
      <w:r w:rsidR="00AA10BC" w:rsidRPr="00702720">
        <w:rPr>
          <w:rFonts w:cs="Tahoma"/>
        </w:rPr>
        <w:t xml:space="preserve"> </w:t>
      </w:r>
      <w:r w:rsidR="00AA10BC" w:rsidRPr="00702720">
        <w:rPr>
          <w:rFonts w:cs="Tahoma"/>
          <w:spacing w:val="23"/>
        </w:rPr>
        <w:t xml:space="preserve"> </w:t>
      </w:r>
      <w:r w:rsidRPr="00702720">
        <w:rPr>
          <w:rFonts w:cs="Tahoma"/>
        </w:rPr>
        <w:t>απ</w:t>
      </w:r>
      <w:r w:rsidRPr="00702720">
        <w:rPr>
          <w:rFonts w:cs="Tahoma"/>
          <w:spacing w:val="-2"/>
        </w:rPr>
        <w:t>ε</w:t>
      </w:r>
      <w:r w:rsidRPr="00702720">
        <w:rPr>
          <w:rFonts w:cs="Tahoma"/>
        </w:rPr>
        <w:t>σ</w:t>
      </w:r>
      <w:r w:rsidRPr="00702720">
        <w:rPr>
          <w:rFonts w:cs="Tahoma"/>
          <w:spacing w:val="1"/>
        </w:rPr>
        <w:t>τ</w:t>
      </w:r>
      <w:r w:rsidRPr="00702720">
        <w:rPr>
          <w:rFonts w:cs="Tahoma"/>
          <w:spacing w:val="-3"/>
        </w:rPr>
        <w:t>ά</w:t>
      </w:r>
      <w:r w:rsidRPr="00702720">
        <w:rPr>
          <w:rFonts w:cs="Tahoma"/>
          <w:spacing w:val="1"/>
        </w:rPr>
        <w:t>λ</w:t>
      </w:r>
      <w:r w:rsidRPr="00702720">
        <w:rPr>
          <w:rFonts w:cs="Tahoma"/>
        </w:rPr>
        <w:t xml:space="preserve">η </w:t>
      </w:r>
      <w:r w:rsidRPr="00702720">
        <w:rPr>
          <w:rFonts w:cs="Tahoma"/>
          <w:spacing w:val="21"/>
        </w:rPr>
        <w:t xml:space="preserve"> </w:t>
      </w:r>
      <w:r w:rsidRPr="00702720">
        <w:rPr>
          <w:rFonts w:cs="Tahoma"/>
          <w:spacing w:val="-1"/>
        </w:rPr>
        <w:t>μ</w:t>
      </w:r>
      <w:r w:rsidRPr="00702720">
        <w:rPr>
          <w:rFonts w:cs="Tahoma"/>
        </w:rPr>
        <w:t xml:space="preserve">ε </w:t>
      </w:r>
      <w:r w:rsidRPr="00702720">
        <w:rPr>
          <w:rFonts w:cs="Tahoma"/>
          <w:spacing w:val="22"/>
        </w:rPr>
        <w:t xml:space="preserve"> </w:t>
      </w:r>
      <w:r w:rsidRPr="00702720">
        <w:rPr>
          <w:rFonts w:cs="Tahoma"/>
          <w:spacing w:val="-1"/>
        </w:rPr>
        <w:t>η</w:t>
      </w:r>
      <w:r w:rsidRPr="00702720">
        <w:rPr>
          <w:rFonts w:cs="Tahoma"/>
          <w:spacing w:val="1"/>
        </w:rPr>
        <w:t>λ</w:t>
      </w:r>
      <w:r w:rsidRPr="00702720">
        <w:rPr>
          <w:rFonts w:cs="Tahoma"/>
        </w:rPr>
        <w:t>εκ</w:t>
      </w:r>
      <w:r w:rsidRPr="00702720">
        <w:rPr>
          <w:rFonts w:cs="Tahoma"/>
          <w:spacing w:val="-1"/>
        </w:rPr>
        <w:t>τ</w:t>
      </w:r>
      <w:r w:rsidRPr="00702720">
        <w:rPr>
          <w:rFonts w:cs="Tahoma"/>
          <w:spacing w:val="1"/>
        </w:rPr>
        <w:t>ρο</w:t>
      </w:r>
      <w:r w:rsidRPr="00702720">
        <w:rPr>
          <w:rFonts w:cs="Tahoma"/>
          <w:spacing w:val="-1"/>
        </w:rPr>
        <w:t>νι</w:t>
      </w:r>
      <w:r w:rsidRPr="00702720">
        <w:rPr>
          <w:rFonts w:cs="Tahoma"/>
        </w:rPr>
        <w:t xml:space="preserve">κά </w:t>
      </w:r>
      <w:r w:rsidRPr="00702720">
        <w:rPr>
          <w:rFonts w:cs="Tahoma"/>
          <w:spacing w:val="19"/>
        </w:rPr>
        <w:t xml:space="preserve"> </w:t>
      </w:r>
      <w:r w:rsidRPr="00702720">
        <w:rPr>
          <w:rFonts w:cs="Tahoma"/>
          <w:spacing w:val="1"/>
        </w:rPr>
        <w:t>μ</w:t>
      </w:r>
      <w:r w:rsidRPr="00702720">
        <w:rPr>
          <w:rFonts w:cs="Tahoma"/>
        </w:rPr>
        <w:t xml:space="preserve">έσα </w:t>
      </w:r>
      <w:r w:rsidRPr="00702720">
        <w:rPr>
          <w:rFonts w:cs="Tahoma"/>
          <w:spacing w:val="22"/>
        </w:rPr>
        <w:t xml:space="preserve"> </w:t>
      </w:r>
      <w:r w:rsidRPr="00702720">
        <w:rPr>
          <w:rFonts w:cs="Tahoma"/>
        </w:rPr>
        <w:t>γ</w:t>
      </w:r>
      <w:r w:rsidRPr="00702720">
        <w:rPr>
          <w:rFonts w:cs="Tahoma"/>
          <w:spacing w:val="-1"/>
        </w:rPr>
        <w:t>ι</w:t>
      </w:r>
      <w:r w:rsidRPr="00702720">
        <w:rPr>
          <w:rFonts w:cs="Tahoma"/>
        </w:rPr>
        <w:t xml:space="preserve">α </w:t>
      </w:r>
      <w:r w:rsidRPr="00702720">
        <w:rPr>
          <w:rFonts w:cs="Tahoma"/>
          <w:spacing w:val="19"/>
        </w:rPr>
        <w:t xml:space="preserve"> </w:t>
      </w:r>
      <w:r w:rsidRPr="00702720">
        <w:rPr>
          <w:rFonts w:cs="Tahoma"/>
        </w:rPr>
        <w:t>δ</w:t>
      </w:r>
      <w:r w:rsidRPr="00702720">
        <w:rPr>
          <w:rFonts w:cs="Tahoma"/>
          <w:spacing w:val="-1"/>
        </w:rPr>
        <w:t>η</w:t>
      </w:r>
      <w:r w:rsidRPr="00702720">
        <w:rPr>
          <w:rFonts w:cs="Tahoma"/>
          <w:spacing w:val="1"/>
        </w:rPr>
        <w:t>μο</w:t>
      </w:r>
      <w:r w:rsidRPr="00702720">
        <w:rPr>
          <w:rFonts w:cs="Tahoma"/>
        </w:rPr>
        <w:t>σ</w:t>
      </w:r>
      <w:r w:rsidRPr="00702720">
        <w:rPr>
          <w:rFonts w:cs="Tahoma"/>
          <w:spacing w:val="-1"/>
        </w:rPr>
        <w:t>ί</w:t>
      </w:r>
      <w:r w:rsidRPr="00702720">
        <w:rPr>
          <w:rFonts w:cs="Tahoma"/>
        </w:rPr>
        <w:t>ε</w:t>
      </w:r>
      <w:r w:rsidRPr="00702720">
        <w:rPr>
          <w:rFonts w:cs="Tahoma"/>
          <w:spacing w:val="-2"/>
        </w:rPr>
        <w:t>υ</w:t>
      </w:r>
      <w:r w:rsidRPr="00702720">
        <w:rPr>
          <w:rFonts w:cs="Tahoma"/>
        </w:rPr>
        <w:t xml:space="preserve">ση </w:t>
      </w:r>
      <w:r w:rsidRPr="00702720">
        <w:rPr>
          <w:rFonts w:cs="Tahoma"/>
          <w:spacing w:val="21"/>
        </w:rPr>
        <w:t xml:space="preserve"> </w:t>
      </w:r>
      <w:r w:rsidR="00614E32" w:rsidRPr="00702720">
        <w:rPr>
          <w:rFonts w:cs="Tahoma"/>
        </w:rPr>
        <w:t xml:space="preserve">στις </w:t>
      </w:r>
      <w:r w:rsidR="00EF62E5" w:rsidRPr="00EF62E5">
        <w:rPr>
          <w:rFonts w:eastAsia="Calibri" w:cs="Tahoma"/>
          <w:b/>
          <w:bCs/>
          <w:spacing w:val="1"/>
        </w:rPr>
        <w:t>07-03-2025</w:t>
      </w:r>
      <w:r w:rsidRPr="00702720">
        <w:rPr>
          <w:rFonts w:cs="Tahoma"/>
          <w:spacing w:val="15"/>
        </w:rPr>
        <w:t xml:space="preserve"> </w:t>
      </w:r>
      <w:r w:rsidRPr="00702720">
        <w:rPr>
          <w:rFonts w:eastAsia="Calibri" w:cs="Tahoma"/>
          <w:spacing w:val="-2"/>
        </w:rPr>
        <w:t>σ</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5"/>
        </w:rPr>
        <w:t xml:space="preserve"> </w:t>
      </w:r>
      <w:r w:rsidRPr="00702720">
        <w:rPr>
          <w:rFonts w:eastAsia="Calibri" w:cs="Tahoma"/>
        </w:rPr>
        <w:t>Υπ</w:t>
      </w:r>
      <w:r w:rsidRPr="00702720">
        <w:rPr>
          <w:rFonts w:eastAsia="Calibri" w:cs="Tahoma"/>
          <w:spacing w:val="-1"/>
        </w:rPr>
        <w:t>η</w:t>
      </w:r>
      <w:r w:rsidRPr="00702720">
        <w:rPr>
          <w:rFonts w:eastAsia="Calibri" w:cs="Tahoma"/>
          <w:spacing w:val="1"/>
        </w:rPr>
        <w:t>ρ</w:t>
      </w:r>
      <w:r w:rsidRPr="00702720">
        <w:rPr>
          <w:rFonts w:eastAsia="Calibri" w:cs="Tahoma"/>
          <w:spacing w:val="-2"/>
        </w:rPr>
        <w:t>ε</w:t>
      </w:r>
      <w:r w:rsidRPr="00702720">
        <w:rPr>
          <w:rFonts w:eastAsia="Calibri" w:cs="Tahoma"/>
        </w:rPr>
        <w:t>σ</w:t>
      </w:r>
      <w:r w:rsidRPr="00702720">
        <w:rPr>
          <w:rFonts w:eastAsia="Calibri" w:cs="Tahoma"/>
          <w:spacing w:val="-3"/>
        </w:rPr>
        <w:t>ί</w:t>
      </w:r>
      <w:r w:rsidRPr="00702720">
        <w:rPr>
          <w:rFonts w:eastAsia="Calibri" w:cs="Tahoma"/>
        </w:rPr>
        <w:t>α</w:t>
      </w:r>
      <w:r w:rsidRPr="00702720">
        <w:rPr>
          <w:rFonts w:cs="Tahoma"/>
          <w:spacing w:val="-5"/>
        </w:rPr>
        <w:t xml:space="preserve"> </w:t>
      </w:r>
      <w:r w:rsidRPr="00702720">
        <w:rPr>
          <w:rFonts w:eastAsia="Calibri" w:cs="Tahoma"/>
        </w:rPr>
        <w:t>Εκδ</w:t>
      </w:r>
      <w:r w:rsidRPr="00702720">
        <w:rPr>
          <w:rFonts w:eastAsia="Calibri" w:cs="Tahoma"/>
          <w:spacing w:val="-1"/>
        </w:rPr>
        <w:t>ό</w:t>
      </w:r>
      <w:r w:rsidRPr="00702720">
        <w:rPr>
          <w:rFonts w:eastAsia="Calibri" w:cs="Tahoma"/>
        </w:rPr>
        <w:t>σεων</w:t>
      </w:r>
      <w:r w:rsidRPr="00702720">
        <w:rPr>
          <w:rFonts w:cs="Tahoma"/>
          <w:spacing w:val="-8"/>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4"/>
        </w:rPr>
        <w:t xml:space="preserve"> </w:t>
      </w:r>
      <w:r w:rsidRPr="00702720">
        <w:rPr>
          <w:rFonts w:eastAsia="Calibri" w:cs="Tahoma"/>
          <w:spacing w:val="-2"/>
        </w:rPr>
        <w:t>Ε</w:t>
      </w:r>
      <w:r w:rsidRPr="00702720">
        <w:rPr>
          <w:rFonts w:eastAsia="Calibri" w:cs="Tahoma"/>
          <w:spacing w:val="1"/>
        </w:rPr>
        <w:t>υρ</w:t>
      </w:r>
      <w:r w:rsidRPr="00702720">
        <w:rPr>
          <w:rFonts w:eastAsia="Calibri" w:cs="Tahoma"/>
          <w:spacing w:val="-2"/>
        </w:rPr>
        <w:t>ω</w:t>
      </w:r>
      <w:r w:rsidRPr="00702720">
        <w:rPr>
          <w:rFonts w:eastAsia="Calibri" w:cs="Tahoma"/>
        </w:rPr>
        <w:t>πα</w:t>
      </w:r>
      <w:r w:rsidRPr="00702720">
        <w:rPr>
          <w:rFonts w:eastAsia="Calibri" w:cs="Tahoma"/>
          <w:spacing w:val="-1"/>
        </w:rPr>
        <w:t>ϊ</w:t>
      </w:r>
      <w:r w:rsidRPr="00702720">
        <w:rPr>
          <w:rFonts w:eastAsia="Calibri" w:cs="Tahoma"/>
          <w:spacing w:val="-2"/>
        </w:rPr>
        <w:t>κ</w:t>
      </w:r>
      <w:r w:rsidRPr="00702720">
        <w:rPr>
          <w:rFonts w:eastAsia="Calibri" w:cs="Tahoma"/>
          <w:spacing w:val="-1"/>
        </w:rPr>
        <w:t>ή</w:t>
      </w:r>
      <w:r w:rsidRPr="00702720">
        <w:rPr>
          <w:rFonts w:eastAsia="Calibri" w:cs="Tahoma"/>
        </w:rPr>
        <w:t>ς</w:t>
      </w:r>
      <w:r w:rsidRPr="00702720">
        <w:rPr>
          <w:rFonts w:cs="Tahoma"/>
          <w:spacing w:val="-4"/>
        </w:rPr>
        <w:t xml:space="preserve"> </w:t>
      </w:r>
      <w:r w:rsidRPr="00702720">
        <w:rPr>
          <w:rFonts w:eastAsia="Calibri" w:cs="Tahoma"/>
        </w:rPr>
        <w:t>Έ</w:t>
      </w:r>
      <w:r w:rsidRPr="00702720">
        <w:rPr>
          <w:rFonts w:eastAsia="Calibri" w:cs="Tahoma"/>
          <w:spacing w:val="-1"/>
        </w:rPr>
        <w:t>ν</w:t>
      </w:r>
      <w:r w:rsidRPr="00702720">
        <w:rPr>
          <w:rFonts w:eastAsia="Calibri" w:cs="Tahoma"/>
        </w:rPr>
        <w:t>ωσ</w:t>
      </w:r>
      <w:r w:rsidRPr="00702720">
        <w:rPr>
          <w:rFonts w:eastAsia="Calibri" w:cs="Tahoma"/>
          <w:spacing w:val="-1"/>
        </w:rPr>
        <w:t>η</w:t>
      </w:r>
      <w:r w:rsidRPr="00702720">
        <w:rPr>
          <w:rFonts w:eastAsia="Calibri" w:cs="Tahoma"/>
          <w:spacing w:val="1"/>
        </w:rPr>
        <w:t>ς</w:t>
      </w:r>
      <w:r w:rsidR="00780120" w:rsidRPr="00702720">
        <w:rPr>
          <w:rFonts w:eastAsia="Calibri" w:cs="Tahoma"/>
        </w:rPr>
        <w:t xml:space="preserve"> και </w:t>
      </w:r>
      <w:r w:rsidR="00E512D8" w:rsidRPr="00702720">
        <w:rPr>
          <w:rFonts w:eastAsia="Calibri" w:cs="Tahoma"/>
        </w:rPr>
        <w:t xml:space="preserve">δημοσιεύτηκε στις </w:t>
      </w:r>
      <w:r w:rsidR="00EF62E5" w:rsidRPr="00EF62E5">
        <w:rPr>
          <w:rFonts w:eastAsia="Calibri" w:cs="Tahoma"/>
          <w:b/>
          <w:bCs/>
        </w:rPr>
        <w:t>11-03-2025</w:t>
      </w:r>
      <w:r w:rsidR="00EF62E5">
        <w:rPr>
          <w:rFonts w:eastAsia="Calibri" w:cs="Tahoma"/>
        </w:rPr>
        <w:t>.</w:t>
      </w:r>
    </w:p>
    <w:p w14:paraId="767DEFC6" w14:textId="77777777" w:rsidR="00F661A1" w:rsidRPr="00702720" w:rsidRDefault="00F661A1" w:rsidP="00A935CF">
      <w:pPr>
        <w:rPr>
          <w:rFonts w:cs="Tahoma"/>
          <w:b/>
          <w:bCs/>
        </w:rPr>
      </w:pPr>
      <w:r w:rsidRPr="00702720">
        <w:rPr>
          <w:rFonts w:cs="Tahoma"/>
          <w:b/>
          <w:bCs/>
        </w:rPr>
        <w:t>Β.</w:t>
      </w:r>
      <w:r w:rsidRPr="00702720">
        <w:rPr>
          <w:rFonts w:cs="Tahoma"/>
          <w:b/>
          <w:bCs/>
        </w:rPr>
        <w:tab/>
        <w:t xml:space="preserve">Δημοσίευση σε εθνικό επίπεδο </w:t>
      </w:r>
    </w:p>
    <w:p w14:paraId="58646AAD" w14:textId="07431A7B" w:rsidR="00F661A1" w:rsidRPr="00702720" w:rsidRDefault="00F661A1" w:rsidP="001A532B">
      <w:pPr>
        <w:rPr>
          <w:rFonts w:cs="Tahoma"/>
        </w:rPr>
      </w:pPr>
      <w:r w:rsidRPr="00702720">
        <w:rPr>
          <w:rFonts w:cs="Tahoma"/>
        </w:rPr>
        <w:t xml:space="preserve">Η προκήρυξη και το πλήρες κείμενο της παρούσας Διακήρυξης καταχωρήθηκε στο Κεντρικό Ηλεκτρονικό Μητρώο Δημοσίων Συμβάσεων (ΚΗΜΔΗΣ) στις </w:t>
      </w:r>
      <w:r w:rsidR="00EF62E5">
        <w:rPr>
          <w:rFonts w:cs="Tahoma"/>
          <w:b/>
          <w:bCs/>
        </w:rPr>
        <w:t>11-03-2025</w:t>
      </w:r>
      <w:r w:rsidR="001460BD" w:rsidRPr="00702720">
        <w:rPr>
          <w:rFonts w:cs="Tahoma"/>
          <w:b/>
          <w:bCs/>
        </w:rPr>
        <w:t>.</w:t>
      </w:r>
    </w:p>
    <w:p w14:paraId="38B50259" w14:textId="4CB0AE14" w:rsidR="001A532B" w:rsidRPr="00702720" w:rsidRDefault="001A532B" w:rsidP="001A532B">
      <w:pPr>
        <w:rPr>
          <w:rFonts w:cs="Tahoma"/>
        </w:rPr>
      </w:pPr>
      <w:r w:rsidRPr="00702720">
        <w:rPr>
          <w:rFonts w:cs="Tahoma"/>
        </w:rPr>
        <w:t xml:space="preserve">Τα έγγραφα της σύμβασης </w:t>
      </w:r>
      <w:bookmarkStart w:id="69" w:name="_Hlk75874003"/>
      <w:r w:rsidRPr="00702720">
        <w:rPr>
          <w:rFonts w:cs="Tahoma"/>
        </w:rPr>
        <w:t xml:space="preserve">της παρούσας Διακήρυξης καταχωρήθηκαν </w:t>
      </w:r>
      <w:bookmarkEnd w:id="69"/>
      <w:r w:rsidRPr="00702720">
        <w:rPr>
          <w:rFonts w:cs="Tahoma"/>
        </w:rPr>
        <w:t xml:space="preserve">στη σχετική ηλεκτρονική διαδικασία σύναψης δημόσιας σύμβασης στο ΕΣΗΔΗΣ στις </w:t>
      </w:r>
      <w:r w:rsidR="00AD2D2E">
        <w:rPr>
          <w:rFonts w:cs="Tahoma"/>
          <w:b/>
          <w:bCs/>
        </w:rPr>
        <w:t>11-03-2025</w:t>
      </w:r>
      <w:r w:rsidRPr="00702720">
        <w:rPr>
          <w:rFonts w:cs="Tahoma"/>
        </w:rPr>
        <w:t>, η οποία έλαβε Συστημικό Αύξοντα Αριθμό</w:t>
      </w:r>
      <w:bookmarkStart w:id="70" w:name="_Hlk75874030"/>
      <w:r w:rsidRPr="00702720">
        <w:rPr>
          <w:rFonts w:cs="Tahoma"/>
        </w:rPr>
        <w:t xml:space="preserve">: </w:t>
      </w:r>
      <w:bookmarkEnd w:id="70"/>
      <w:r w:rsidR="0036527B" w:rsidRPr="00702720">
        <w:rPr>
          <w:rFonts w:cs="Tahoma"/>
          <w:b/>
          <w:bCs/>
        </w:rPr>
        <w:t xml:space="preserve">ΤΜΗΜΑ 1: </w:t>
      </w:r>
      <w:r w:rsidR="00EF62E5" w:rsidRPr="00EF62E5">
        <w:rPr>
          <w:rFonts w:cs="Tahoma"/>
          <w:b/>
        </w:rPr>
        <w:t>368888</w:t>
      </w:r>
      <w:r w:rsidR="0036527B" w:rsidRPr="00702720">
        <w:rPr>
          <w:rFonts w:cs="Tahoma"/>
          <w:b/>
        </w:rPr>
        <w:t xml:space="preserve">, </w:t>
      </w:r>
      <w:r w:rsidR="0036527B" w:rsidRPr="00702720">
        <w:rPr>
          <w:rFonts w:cs="Tahoma"/>
          <w:b/>
          <w:bCs/>
        </w:rPr>
        <w:t xml:space="preserve">ΤΜΗΜΑ 2: </w:t>
      </w:r>
      <w:r w:rsidR="00EF62E5" w:rsidRPr="00F36B60">
        <w:rPr>
          <w:rFonts w:cs="Tahoma"/>
          <w:b/>
        </w:rPr>
        <w:t>368889</w:t>
      </w:r>
      <w:r w:rsidRPr="00702720">
        <w:rPr>
          <w:rFonts w:cs="Tahoma"/>
        </w:rPr>
        <w:t xml:space="preserve"> και αναρτήθηκαν στη Διαδικτυακή Πύλη (</w:t>
      </w:r>
      <w:hyperlink r:id="rId24" w:history="1">
        <w:r w:rsidR="00991D5C" w:rsidRPr="00991D5C">
          <w:rPr>
            <w:rStyle w:val="-"/>
          </w:rPr>
          <w:t>https://portal.eprocurement.gov.gr/webcenter/portal/TestPortal</w:t>
        </w:r>
      </w:hyperlink>
      <w:r w:rsidRPr="00702720">
        <w:rPr>
          <w:rFonts w:cs="Tahoma"/>
        </w:rPr>
        <w:t>) του ΟΠΣ ΕΣΗΔΗΣ.</w:t>
      </w:r>
    </w:p>
    <w:p w14:paraId="1327EA66" w14:textId="1A28E545" w:rsidR="001A532B" w:rsidRPr="00702720" w:rsidRDefault="001A532B" w:rsidP="001A532B">
      <w:pPr>
        <w:rPr>
          <w:rFonts w:cs="Tahoma"/>
        </w:rPr>
      </w:pPr>
      <w:r w:rsidRPr="00702720">
        <w:rPr>
          <w:rFonts w:cs="Tahoma"/>
        </w:rPr>
        <w:t>Περίληψη της παρούσας Διακήρυξης όπως προβλέπεται στην περίπτωση (</w:t>
      </w:r>
      <w:proofErr w:type="spellStart"/>
      <w:r w:rsidRPr="00702720">
        <w:rPr>
          <w:rFonts w:cs="Tahoma"/>
        </w:rPr>
        <w:t>ιστ</w:t>
      </w:r>
      <w:proofErr w:type="spellEnd"/>
      <w:r w:rsidRPr="00702720">
        <w:rPr>
          <w:rFonts w:cs="Tahoma"/>
        </w:rPr>
        <w:t xml:space="preserve">) της παραγράφου 3 του άρθρου 76 του Ν.4727/23-09-2020 (ΦΕΚ/Α/184/23.09.2020), αναρτήθηκε στο διαδίκτυο, στον </w:t>
      </w:r>
      <w:proofErr w:type="spellStart"/>
      <w:r w:rsidRPr="00702720">
        <w:rPr>
          <w:rFonts w:cs="Tahoma"/>
        </w:rPr>
        <w:t>ιστότοπο</w:t>
      </w:r>
      <w:proofErr w:type="spellEnd"/>
      <w:r w:rsidRPr="00702720">
        <w:rPr>
          <w:rFonts w:cs="Tahoma"/>
        </w:rPr>
        <w:t xml:space="preserve"> http://et.diavgeia.gov.gr/ (ΠΡΟΓΡΑΜΜΑ ΔΙΑΥΓΕΙΑ) </w:t>
      </w:r>
      <w:r w:rsidRPr="00702720">
        <w:rPr>
          <w:rFonts w:cs="Tahoma"/>
          <w:lang w:eastAsia="el-GR"/>
        </w:rPr>
        <w:t xml:space="preserve">στις </w:t>
      </w:r>
      <w:r w:rsidR="00EF62E5">
        <w:rPr>
          <w:rFonts w:cs="Tahoma"/>
          <w:b/>
          <w:bCs/>
        </w:rPr>
        <w:t>11-03-2025</w:t>
      </w:r>
      <w:r w:rsidRPr="00702720">
        <w:rPr>
          <w:rFonts w:cs="Tahoma"/>
        </w:rPr>
        <w:t>.</w:t>
      </w:r>
    </w:p>
    <w:p w14:paraId="7D580B44" w14:textId="769E98D8" w:rsidR="001A532B" w:rsidRPr="00702720" w:rsidRDefault="001A532B" w:rsidP="001A532B">
      <w:pPr>
        <w:snapToGrid w:val="0"/>
        <w:rPr>
          <w:rFonts w:cs="Tahoma"/>
          <w:i/>
          <w:iCs/>
          <w:color w:val="5B9BD5"/>
          <w:kern w:val="1"/>
        </w:rPr>
      </w:pPr>
      <w:r w:rsidRPr="00702720">
        <w:rPr>
          <w:rFonts w:cs="Tahoma"/>
        </w:rPr>
        <w:t xml:space="preserve">Η Διακήρυξη θα αναρτηθεί στο διαδίκτυο, στην ιστοσελίδα της αναθέτουσας αρχής, στη διεύθυνση (URL) :  </w:t>
      </w:r>
      <w:hyperlink r:id="rId25" w:history="1">
        <w:r w:rsidRPr="00702720">
          <w:rPr>
            <w:rStyle w:val="-"/>
            <w:rFonts w:cs="Tahoma"/>
          </w:rPr>
          <w:t>http://www.ktpae.gr</w:t>
        </w:r>
      </w:hyperlink>
      <w:r w:rsidRPr="00702720">
        <w:rPr>
          <w:rFonts w:cs="Tahoma"/>
        </w:rPr>
        <w:t xml:space="preserve">  στη θέση Διαγωνισμοί στις </w:t>
      </w:r>
      <w:r w:rsidR="00EF62E5">
        <w:rPr>
          <w:rFonts w:cs="Tahoma"/>
          <w:b/>
          <w:bCs/>
        </w:rPr>
        <w:t>11-03-2025</w:t>
      </w:r>
      <w:r w:rsidRPr="00702720">
        <w:rPr>
          <w:rFonts w:cs="Tahoma"/>
        </w:rPr>
        <w:t>.</w:t>
      </w:r>
    </w:p>
    <w:p w14:paraId="106364EF" w14:textId="77777777" w:rsidR="005524DB" w:rsidRPr="00702720" w:rsidRDefault="005524DB" w:rsidP="001A532B">
      <w:pPr>
        <w:snapToGrid w:val="0"/>
        <w:rPr>
          <w:rFonts w:cs="Tahoma"/>
          <w:i/>
          <w:iCs/>
          <w:color w:val="5B9BD5"/>
          <w:kern w:val="1"/>
        </w:rPr>
      </w:pPr>
    </w:p>
    <w:p w14:paraId="6312F4C2" w14:textId="12DB1B09" w:rsidR="00F661A1" w:rsidRPr="00702720" w:rsidRDefault="00F661A1" w:rsidP="00972E9E">
      <w:pPr>
        <w:pStyle w:val="2"/>
        <w:rPr>
          <w:rFonts w:cs="Tahoma"/>
        </w:rPr>
      </w:pPr>
      <w:bookmarkStart w:id="71" w:name="_Toc83829692"/>
      <w:bookmarkStart w:id="72" w:name="_Toc83829802"/>
      <w:bookmarkStart w:id="73" w:name="_Toc83928511"/>
      <w:bookmarkStart w:id="74" w:name="_Toc105346367"/>
      <w:bookmarkStart w:id="75" w:name="_Toc191630045"/>
      <w:r w:rsidRPr="00702720">
        <w:rPr>
          <w:rFonts w:cs="Tahoma"/>
        </w:rPr>
        <w:t>Αρχές εφαρμοζόμενες στη διαδικασία σύναψης</w:t>
      </w:r>
      <w:bookmarkEnd w:id="71"/>
      <w:bookmarkEnd w:id="72"/>
      <w:bookmarkEnd w:id="73"/>
      <w:bookmarkEnd w:id="74"/>
      <w:bookmarkEnd w:id="75"/>
    </w:p>
    <w:p w14:paraId="6944AE36" w14:textId="77777777" w:rsidR="00F661A1" w:rsidRPr="00702720" w:rsidRDefault="00F661A1" w:rsidP="00A935CF">
      <w:pPr>
        <w:rPr>
          <w:rFonts w:cs="Tahoma"/>
        </w:rPr>
      </w:pPr>
      <w:r w:rsidRPr="00702720">
        <w:rPr>
          <w:rFonts w:cs="Tahoma"/>
        </w:rPr>
        <w:t>Οι οικονομικοί φορείς δεσμεύονται ότι:</w:t>
      </w:r>
    </w:p>
    <w:p w14:paraId="0ADC3180" w14:textId="36BBE01C" w:rsidR="00F661A1" w:rsidRPr="00702720" w:rsidRDefault="00F661A1" w:rsidP="00C26BEA">
      <w:pPr>
        <w:tabs>
          <w:tab w:val="clear" w:pos="0"/>
          <w:tab w:val="left" w:pos="360"/>
        </w:tabs>
        <w:ind w:left="360" w:hanging="360"/>
        <w:rPr>
          <w:rFonts w:cs="Tahoma"/>
        </w:rPr>
      </w:pPr>
      <w:r w:rsidRPr="00702720">
        <w:rPr>
          <w:rFonts w:cs="Tahoma"/>
        </w:rPr>
        <w:t xml:space="preserve">α) </w:t>
      </w:r>
      <w:r w:rsidRPr="00702720">
        <w:rPr>
          <w:rFonts w:cs="Tahoma"/>
        </w:rPr>
        <w:tab/>
        <w:t xml:space="preserve">τηρούν και θα εξακολουθήσουν να τηρούν κατά την εκτέλεση της </w:t>
      </w:r>
      <w:r w:rsidR="00972E9E" w:rsidRPr="00702720">
        <w:rPr>
          <w:rFonts w:cs="Tahoma"/>
        </w:rPr>
        <w:t>σύμβασης</w:t>
      </w:r>
      <w:r w:rsidRPr="00702720">
        <w:rPr>
          <w:rFonts w:cs="Tahoma"/>
        </w:rPr>
        <w:t xml:space="preserve">,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3C63B3D9" w14:textId="571F6D1A" w:rsidR="00F661A1" w:rsidRPr="00702720" w:rsidRDefault="00F661A1" w:rsidP="00C26BEA">
      <w:pPr>
        <w:tabs>
          <w:tab w:val="clear" w:pos="0"/>
          <w:tab w:val="left" w:pos="360"/>
        </w:tabs>
        <w:ind w:left="360" w:hanging="360"/>
        <w:rPr>
          <w:rFonts w:cs="Tahoma"/>
        </w:rPr>
      </w:pPr>
      <w:r w:rsidRPr="00702720">
        <w:rPr>
          <w:rFonts w:cs="Tahoma"/>
        </w:rPr>
        <w:t xml:space="preserve">β) </w:t>
      </w:r>
      <w:r w:rsidRPr="00702720">
        <w:rPr>
          <w:rFonts w:cs="Tahoma"/>
        </w:rPr>
        <w:tab/>
        <w:t xml:space="preserve">δεν θα ενεργήσουν αθέμιτα, παράνομα ή καταχρηστικά καθ΄ όλη τη διάρκεια της διαδικασίας ανάθεσης, </w:t>
      </w:r>
      <w:r w:rsidR="00D87005" w:rsidRPr="00702720">
        <w:rPr>
          <w:rFonts w:cs="Tahoma"/>
        </w:rPr>
        <w:t>αλλά και κατά το στάδιο εκτέλεσης της σύμβασης, εφόσον επιλεγούν</w:t>
      </w:r>
    </w:p>
    <w:p w14:paraId="57F75616" w14:textId="77777777" w:rsidR="00F661A1" w:rsidRPr="00702720" w:rsidRDefault="00F661A1" w:rsidP="00C26BEA">
      <w:pPr>
        <w:tabs>
          <w:tab w:val="clear" w:pos="0"/>
          <w:tab w:val="left" w:pos="360"/>
        </w:tabs>
        <w:ind w:left="360" w:hanging="360"/>
        <w:rPr>
          <w:rFonts w:cs="Tahoma"/>
        </w:rPr>
      </w:pPr>
      <w:r w:rsidRPr="00702720">
        <w:rPr>
          <w:rFonts w:cs="Tahoma"/>
        </w:rPr>
        <w:t xml:space="preserve">γ) </w:t>
      </w:r>
      <w:r w:rsidRPr="00702720">
        <w:rPr>
          <w:rFonts w:cs="Tahoma"/>
        </w:rPr>
        <w:tab/>
        <w:t>λαμβάνουν τα κατάλληλα μέτρα για να διαφυλάξουν την εμπιστευτικότητα των πληροφοριών που έχουν χαρακτηρισθεί ως τέτοιες.</w:t>
      </w:r>
    </w:p>
    <w:p w14:paraId="46AE640E" w14:textId="77777777" w:rsidR="00F661A1" w:rsidRPr="00702720" w:rsidRDefault="00F661A1" w:rsidP="00A935CF">
      <w:pPr>
        <w:rPr>
          <w:rFonts w:cs="Tahoma"/>
        </w:rPr>
      </w:pPr>
    </w:p>
    <w:p w14:paraId="2B4153AA" w14:textId="77777777" w:rsidR="00F661A1" w:rsidRPr="00702720" w:rsidRDefault="00F661A1" w:rsidP="001457AC">
      <w:pPr>
        <w:pStyle w:val="1"/>
        <w:rPr>
          <w:rFonts w:cs="Tahoma"/>
        </w:rPr>
      </w:pPr>
      <w:bookmarkStart w:id="76" w:name="_Toc83829693"/>
      <w:bookmarkStart w:id="77" w:name="_Toc83829803"/>
      <w:bookmarkStart w:id="78" w:name="_Toc83928512"/>
      <w:bookmarkStart w:id="79" w:name="_Toc105346368"/>
      <w:bookmarkStart w:id="80" w:name="_Toc191630046"/>
      <w:r w:rsidRPr="00702720">
        <w:rPr>
          <w:rFonts w:cs="Tahoma"/>
        </w:rPr>
        <w:lastRenderedPageBreak/>
        <w:t>ΓΕΝΙΚΟΙ ΚΑΙ ΕΙΔΙΚΟΙ ΟΡΟΙ ΣΥΜΜΕΤΟΧΗΣ</w:t>
      </w:r>
      <w:bookmarkEnd w:id="76"/>
      <w:bookmarkEnd w:id="77"/>
      <w:bookmarkEnd w:id="78"/>
      <w:bookmarkEnd w:id="79"/>
      <w:bookmarkEnd w:id="80"/>
    </w:p>
    <w:p w14:paraId="04336DCA" w14:textId="19FF8EC0" w:rsidR="00F661A1" w:rsidRPr="00702720" w:rsidRDefault="00F661A1" w:rsidP="00972E9E">
      <w:pPr>
        <w:pStyle w:val="2"/>
        <w:rPr>
          <w:rFonts w:cs="Tahoma"/>
        </w:rPr>
      </w:pPr>
      <w:bookmarkStart w:id="81" w:name="__RefHeading___Toc491949729"/>
      <w:bookmarkStart w:id="82" w:name="__RefHeading___Toc491949730"/>
      <w:bookmarkStart w:id="83" w:name="_Toc83829694"/>
      <w:bookmarkStart w:id="84" w:name="_Toc83829804"/>
      <w:bookmarkStart w:id="85" w:name="_Toc83928513"/>
      <w:bookmarkStart w:id="86" w:name="_Toc105346369"/>
      <w:bookmarkStart w:id="87" w:name="_Toc191630047"/>
      <w:bookmarkStart w:id="88" w:name="_Hlk494445205"/>
      <w:bookmarkEnd w:id="81"/>
      <w:bookmarkEnd w:id="82"/>
      <w:r w:rsidRPr="00702720">
        <w:rPr>
          <w:rFonts w:cs="Tahoma"/>
        </w:rPr>
        <w:t>Γενικές Πληροφορίες</w:t>
      </w:r>
      <w:bookmarkEnd w:id="83"/>
      <w:bookmarkEnd w:id="84"/>
      <w:bookmarkEnd w:id="85"/>
      <w:bookmarkEnd w:id="86"/>
      <w:bookmarkEnd w:id="87"/>
    </w:p>
    <w:p w14:paraId="4407875E" w14:textId="3C21300E" w:rsidR="00F661A1" w:rsidRPr="00702720" w:rsidRDefault="00F661A1" w:rsidP="00C22D4B">
      <w:pPr>
        <w:pStyle w:val="3"/>
        <w:ind w:left="1080" w:hanging="1080"/>
        <w:rPr>
          <w:rFonts w:cs="Tahoma"/>
        </w:rPr>
      </w:pPr>
      <w:bookmarkStart w:id="89" w:name="_Toc83829695"/>
      <w:bookmarkStart w:id="90" w:name="_Toc83829805"/>
      <w:bookmarkStart w:id="91" w:name="_Toc83928514"/>
      <w:bookmarkStart w:id="92" w:name="_Toc105346370"/>
      <w:bookmarkStart w:id="93" w:name="_Toc191630048"/>
      <w:bookmarkEnd w:id="88"/>
      <w:r w:rsidRPr="00702720">
        <w:rPr>
          <w:rFonts w:cs="Tahoma"/>
        </w:rPr>
        <w:t xml:space="preserve">Έγγραφα της </w:t>
      </w:r>
      <w:bookmarkEnd w:id="89"/>
      <w:bookmarkEnd w:id="90"/>
      <w:bookmarkEnd w:id="91"/>
      <w:bookmarkEnd w:id="92"/>
      <w:r w:rsidR="00972E9E" w:rsidRPr="00702720">
        <w:rPr>
          <w:rFonts w:cs="Tahoma"/>
        </w:rPr>
        <w:t>σύμβασης</w:t>
      </w:r>
      <w:bookmarkEnd w:id="93"/>
    </w:p>
    <w:p w14:paraId="6FE108B2" w14:textId="77777777" w:rsidR="00F661A1" w:rsidRPr="00702720" w:rsidRDefault="00F661A1" w:rsidP="00A935CF">
      <w:pPr>
        <w:rPr>
          <w:rFonts w:cs="Tahoma"/>
        </w:rPr>
      </w:pPr>
      <w:r w:rsidRPr="00702720">
        <w:rPr>
          <w:rFonts w:cs="Tahoma"/>
        </w:rPr>
        <w:t>Τα έγγραφα της παρούσας διαδικασίας σύναψης είναι τα ακόλουθα:</w:t>
      </w:r>
    </w:p>
    <w:p w14:paraId="1BAC8E98" w14:textId="2D50FFF8" w:rsidR="00BA71C0" w:rsidRPr="00702720" w:rsidRDefault="00BA71C0" w:rsidP="00FF6EE4">
      <w:pPr>
        <w:pStyle w:val="a"/>
        <w:tabs>
          <w:tab w:val="clear" w:pos="720"/>
          <w:tab w:val="left" w:pos="709"/>
        </w:tabs>
        <w:ind w:left="709" w:hanging="349"/>
        <w:rPr>
          <w:rFonts w:cs="Tahoma"/>
        </w:rPr>
      </w:pPr>
      <w:r w:rsidRPr="00702720">
        <w:rPr>
          <w:rFonts w:cs="Tahoma"/>
        </w:rPr>
        <w:t xml:space="preserve">η από </w:t>
      </w:r>
      <w:r w:rsidR="00CD1037">
        <w:rPr>
          <w:rFonts w:cs="Tahoma"/>
          <w:b/>
        </w:rPr>
        <w:t>07-03-2025</w:t>
      </w:r>
      <w:r w:rsidRPr="00702720">
        <w:rPr>
          <w:rFonts w:cs="Tahoma"/>
        </w:rPr>
        <w:t xml:space="preserve"> Προκήρυξη της </w:t>
      </w:r>
      <w:r w:rsidR="00972E9E" w:rsidRPr="00702720">
        <w:rPr>
          <w:rFonts w:cs="Tahoma"/>
        </w:rPr>
        <w:t>σύμβασης</w:t>
      </w:r>
      <w:r w:rsidRPr="00702720">
        <w:rPr>
          <w:rFonts w:cs="Tahoma"/>
        </w:rPr>
        <w:t xml:space="preserve">, όπως αυτή έχει σταλεί για δημοσίευση στην Επίσημη Εφημερίδα της Ευρωπαϊκής Ένωσης </w:t>
      </w:r>
    </w:p>
    <w:p w14:paraId="45E71F75" w14:textId="7A344C91" w:rsidR="00BA71C0" w:rsidRPr="00702720" w:rsidRDefault="00BA71C0" w:rsidP="00FF6EE4">
      <w:pPr>
        <w:pStyle w:val="a"/>
        <w:tabs>
          <w:tab w:val="clear" w:pos="720"/>
          <w:tab w:val="left" w:pos="709"/>
        </w:tabs>
        <w:ind w:left="709" w:hanging="349"/>
        <w:rPr>
          <w:rFonts w:eastAsia="Calibri" w:cs="Tahoma"/>
        </w:rPr>
      </w:pPr>
      <w:r w:rsidRPr="00702720">
        <w:rPr>
          <w:rFonts w:cs="Tahoma"/>
        </w:rPr>
        <w:t xml:space="preserve">η παρούσα Διακήρυξη </w:t>
      </w:r>
      <w:r w:rsidR="00972E9E" w:rsidRPr="00702720">
        <w:rPr>
          <w:rFonts w:cs="Tahoma"/>
        </w:rPr>
        <w:t>σύμβασης</w:t>
      </w:r>
      <w:r w:rsidR="004E62E1" w:rsidRPr="00702720">
        <w:rPr>
          <w:rFonts w:cs="Tahoma"/>
        </w:rPr>
        <w:t xml:space="preserve"> </w:t>
      </w:r>
      <w:r w:rsidRPr="00702720">
        <w:rPr>
          <w:rFonts w:cs="Tahoma"/>
        </w:rPr>
        <w:t>με τα Παραρτήματ</w:t>
      </w:r>
      <w:r w:rsidR="00AE3FA3" w:rsidRPr="00702720">
        <w:rPr>
          <w:rFonts w:cs="Tahoma"/>
        </w:rPr>
        <w:t>ά της</w:t>
      </w:r>
      <w:r w:rsidRPr="00702720">
        <w:rPr>
          <w:rFonts w:cs="Tahoma"/>
        </w:rPr>
        <w:t xml:space="preserve"> που αποτελούν αναπόσπαστο μέρος αυτής.</w:t>
      </w:r>
    </w:p>
    <w:p w14:paraId="4EAE94DC" w14:textId="77777777" w:rsidR="00BA71C0" w:rsidRPr="00702720" w:rsidRDefault="00BA71C0" w:rsidP="00FF6EE4">
      <w:pPr>
        <w:pStyle w:val="a"/>
        <w:tabs>
          <w:tab w:val="clear" w:pos="720"/>
          <w:tab w:val="left" w:pos="709"/>
        </w:tabs>
        <w:ind w:left="709" w:hanging="349"/>
        <w:rPr>
          <w:rFonts w:cs="Tahoma"/>
        </w:rPr>
      </w:pPr>
      <w:r w:rsidRPr="00702720">
        <w:rPr>
          <w:rFonts w:cs="Tahoma"/>
        </w:rPr>
        <w:t>το Ευρωπαϊκό Ενιαίο Έγγραφο Σύμβασης (ΕΕΕΣ)</w:t>
      </w:r>
    </w:p>
    <w:p w14:paraId="27A5F9C6" w14:textId="3E17DF0B" w:rsidR="00FF6EE4" w:rsidRPr="00702720" w:rsidRDefault="00FF6EE4" w:rsidP="00FF6EE4">
      <w:pPr>
        <w:pStyle w:val="a"/>
        <w:tabs>
          <w:tab w:val="clear" w:pos="720"/>
          <w:tab w:val="left" w:pos="709"/>
        </w:tabs>
        <w:ind w:left="709" w:hanging="349"/>
        <w:rPr>
          <w:rFonts w:cs="Tahoma"/>
        </w:rPr>
      </w:pPr>
      <w:r w:rsidRPr="00702720">
        <w:rPr>
          <w:rFonts w:cs="Tahoma"/>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6ACACE9B" w14:textId="77777777" w:rsidR="008C7D5E" w:rsidRPr="00702720" w:rsidRDefault="008C7D5E" w:rsidP="00A935CF">
      <w:pPr>
        <w:rPr>
          <w:rFonts w:cs="Tahoma"/>
        </w:rPr>
      </w:pPr>
    </w:p>
    <w:p w14:paraId="4252414F" w14:textId="614BEACB" w:rsidR="00F661A1" w:rsidRPr="00702720" w:rsidRDefault="00F661A1" w:rsidP="00C22D4B">
      <w:pPr>
        <w:pStyle w:val="3"/>
        <w:ind w:left="1080" w:hanging="1080"/>
        <w:rPr>
          <w:rFonts w:cs="Tahoma"/>
        </w:rPr>
      </w:pPr>
      <w:bookmarkStart w:id="94" w:name="_Toc83829696"/>
      <w:bookmarkStart w:id="95" w:name="_Toc83829806"/>
      <w:bookmarkStart w:id="96" w:name="_Toc83928515"/>
      <w:bookmarkStart w:id="97" w:name="_Toc105346371"/>
      <w:bookmarkStart w:id="98" w:name="_Toc191630049"/>
      <w:r w:rsidRPr="00702720">
        <w:rPr>
          <w:rFonts w:cs="Tahoma"/>
        </w:rPr>
        <w:t xml:space="preserve">Επικοινωνία – Πρόσβαση στα έγγραφα της </w:t>
      </w:r>
      <w:bookmarkEnd w:id="94"/>
      <w:bookmarkEnd w:id="95"/>
      <w:bookmarkEnd w:id="96"/>
      <w:bookmarkEnd w:id="97"/>
      <w:r w:rsidR="00972E9E" w:rsidRPr="00702720">
        <w:rPr>
          <w:rFonts w:cs="Tahoma"/>
        </w:rPr>
        <w:t>σύμβασης</w:t>
      </w:r>
      <w:bookmarkEnd w:id="98"/>
    </w:p>
    <w:p w14:paraId="0F3BAF37" w14:textId="798C5E28" w:rsidR="0027314C" w:rsidRPr="00702720" w:rsidRDefault="00036987" w:rsidP="00A935CF">
      <w:pPr>
        <w:rPr>
          <w:rFonts w:cs="Tahoma"/>
          <w:i/>
          <w:color w:val="5B9BD5"/>
        </w:rPr>
      </w:pPr>
      <w:r w:rsidRPr="00702720">
        <w:rPr>
          <w:rFonts w:cs="Tahoma"/>
        </w:rPr>
        <w:t xml:space="preserve">Όλες οι επικοινωνίες σε σχέση με τα βασικά στοιχεία της διαδικασίας σύναψης της </w:t>
      </w:r>
      <w:r w:rsidR="00972E9E" w:rsidRPr="00702720">
        <w:rPr>
          <w:rFonts w:cs="Tahoma"/>
        </w:rPr>
        <w:t>σύμβασης</w:t>
      </w:r>
      <w:r w:rsidRPr="00702720">
        <w:rPr>
          <w:rFonts w:cs="Tahoma"/>
        </w:rPr>
        <w:t xml:space="preserve">,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008406FD" w:rsidRPr="00702720">
        <w:rPr>
          <w:rFonts w:cs="Tahoma"/>
        </w:rPr>
        <w:t xml:space="preserve">η οποία είναι </w:t>
      </w:r>
      <w:proofErr w:type="spellStart"/>
      <w:r w:rsidR="008406FD" w:rsidRPr="00702720">
        <w:rPr>
          <w:rFonts w:cs="Tahoma"/>
        </w:rPr>
        <w:t>προσβάσιμη</w:t>
      </w:r>
      <w:proofErr w:type="spellEnd"/>
      <w:r w:rsidR="008406FD" w:rsidRPr="00702720">
        <w:rPr>
          <w:rFonts w:cs="Tahoma"/>
        </w:rPr>
        <w:t xml:space="preserve"> μέσω </w:t>
      </w:r>
      <w:proofErr w:type="spellStart"/>
      <w:r w:rsidRPr="00702720">
        <w:rPr>
          <w:rFonts w:cs="Tahoma"/>
        </w:rPr>
        <w:t>μέσω</w:t>
      </w:r>
      <w:proofErr w:type="spellEnd"/>
      <w:r w:rsidRPr="00702720">
        <w:rPr>
          <w:rFonts w:cs="Tahoma"/>
        </w:rPr>
        <w:t xml:space="preserve"> της Διαδικτυακής πύλης (</w:t>
      </w:r>
      <w:hyperlink r:id="rId26" w:history="1">
        <w:r w:rsidRPr="00702720">
          <w:rPr>
            <w:rStyle w:val="-"/>
            <w:rFonts w:cs="Tahoma"/>
          </w:rPr>
          <w:t>www.promitheus.gov.gr</w:t>
        </w:r>
      </w:hyperlink>
      <w:r w:rsidRPr="00702720">
        <w:rPr>
          <w:rFonts w:cs="Tahoma"/>
        </w:rPr>
        <w:t>)</w:t>
      </w:r>
      <w:r w:rsidR="005105D6" w:rsidRPr="00702720">
        <w:rPr>
          <w:rFonts w:cs="Tahoma"/>
        </w:rPr>
        <w:t>.</w:t>
      </w:r>
    </w:p>
    <w:p w14:paraId="68F3B6FE" w14:textId="77777777" w:rsidR="00F661A1" w:rsidRPr="00702720" w:rsidRDefault="00F661A1" w:rsidP="00C22D4B">
      <w:pPr>
        <w:pStyle w:val="3"/>
        <w:ind w:left="1080" w:hanging="1080"/>
        <w:rPr>
          <w:rFonts w:cs="Tahoma"/>
        </w:rPr>
      </w:pPr>
      <w:bookmarkStart w:id="99" w:name="_Toc83829697"/>
      <w:bookmarkStart w:id="100" w:name="_Toc83829807"/>
      <w:bookmarkStart w:id="101" w:name="_Toc83928516"/>
      <w:bookmarkStart w:id="102" w:name="_Toc105346372"/>
      <w:bookmarkStart w:id="103" w:name="_Toc191630050"/>
      <w:r w:rsidRPr="00702720">
        <w:rPr>
          <w:rFonts w:cs="Tahoma"/>
        </w:rPr>
        <w:t>Παροχή Διευκρινίσεων</w:t>
      </w:r>
      <w:bookmarkEnd w:id="99"/>
      <w:bookmarkEnd w:id="100"/>
      <w:bookmarkEnd w:id="101"/>
      <w:bookmarkEnd w:id="102"/>
      <w:bookmarkEnd w:id="103"/>
    </w:p>
    <w:p w14:paraId="747CF3CF" w14:textId="5A3812B4" w:rsidR="00D771D5" w:rsidRPr="00702720" w:rsidRDefault="00D771D5" w:rsidP="00D771D5">
      <w:pPr>
        <w:rPr>
          <w:rFonts w:cs="Tahoma"/>
          <w:b/>
          <w:bCs/>
          <w:i/>
          <w:iCs/>
          <w:color w:val="5B9BD5"/>
        </w:rPr>
      </w:pPr>
      <w:r w:rsidRPr="00702720">
        <w:rPr>
          <w:rFonts w:cs="Tahoma"/>
        </w:rPr>
        <w:t xml:space="preserve">Τα σχετικά αιτήματα παροχής διευκρινίσεων υποβάλλονται ηλεκτρονικά, το αργότερο έως </w:t>
      </w:r>
      <w:r w:rsidR="000D0053">
        <w:rPr>
          <w:rFonts w:cs="Tahoma"/>
          <w:b/>
        </w:rPr>
        <w:t>21-03</w:t>
      </w:r>
      <w:r w:rsidRPr="00702720">
        <w:rPr>
          <w:rFonts w:cs="Tahoma"/>
          <w:b/>
        </w:rPr>
        <w:t>-202</w:t>
      </w:r>
      <w:r w:rsidR="00575C99" w:rsidRPr="00702720">
        <w:rPr>
          <w:rFonts w:cs="Tahoma"/>
          <w:b/>
        </w:rPr>
        <w:t>5</w:t>
      </w:r>
      <w:r w:rsidRPr="00702720">
        <w:rPr>
          <w:rFonts w:cs="Tahoma"/>
          <w:b/>
        </w:rPr>
        <w:t xml:space="preserve"> </w:t>
      </w:r>
      <w:r w:rsidRPr="00702720">
        <w:rPr>
          <w:rFonts w:cs="Tahoma"/>
        </w:rPr>
        <w:t xml:space="preserve">και απαντώνται αντίστοιχα </w:t>
      </w:r>
      <w:r w:rsidRPr="00702720">
        <w:rPr>
          <w:rFonts w:cs="Tahoma"/>
          <w:lang w:eastAsia="ar-SA"/>
        </w:rPr>
        <w:t>στο πλαίσιο της παρούσας,</w:t>
      </w:r>
      <w:r w:rsidRPr="00702720">
        <w:rPr>
          <w:rFonts w:cs="Tahoma"/>
        </w:rPr>
        <w:t xml:space="preserve"> </w:t>
      </w:r>
      <w:r w:rsidRPr="00702720">
        <w:rPr>
          <w:rFonts w:cs="Tahoma"/>
          <w:lang w:eastAsia="ar-SA"/>
        </w:rPr>
        <w:t xml:space="preserve">στη σχετική ηλεκτρονική διαδικασία σύναψης δημόσιας σύμβασης στην πλατφόρμα του ΕΣΗΔΗΣ, η οποία είναι </w:t>
      </w:r>
      <w:proofErr w:type="spellStart"/>
      <w:r w:rsidRPr="00702720">
        <w:rPr>
          <w:rFonts w:cs="Tahoma"/>
          <w:lang w:eastAsia="ar-SA"/>
        </w:rPr>
        <w:t>προσβάσιμη</w:t>
      </w:r>
      <w:proofErr w:type="spellEnd"/>
      <w:r w:rsidRPr="00702720">
        <w:rPr>
          <w:rFonts w:cs="Tahoma"/>
        </w:rPr>
        <w:t xml:space="preserve"> μέσω της Διαδικτυακής πύλης </w:t>
      </w:r>
      <w:hyperlink r:id="rId27" w:history="1">
        <w:r w:rsidRPr="00702720">
          <w:rPr>
            <w:rStyle w:val="-"/>
            <w:rFonts w:cs="Tahoma"/>
          </w:rPr>
          <w:t>www.promitheus.gov.gr</w:t>
        </w:r>
      </w:hyperlink>
      <w:r w:rsidRPr="00702720">
        <w:rPr>
          <w:rFonts w:cs="Tahoma"/>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78A253AB" w14:textId="77777777" w:rsidR="00D771D5" w:rsidRPr="00702720" w:rsidRDefault="00D771D5" w:rsidP="00D771D5">
      <w:pPr>
        <w:rPr>
          <w:rFonts w:cs="Tahoma"/>
        </w:rPr>
      </w:pPr>
      <w:r w:rsidRPr="00702720">
        <w:rPr>
          <w:rFonts w:cs="Tahoma"/>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D71E987" w14:textId="77777777" w:rsidR="00F661A1" w:rsidRPr="00702720" w:rsidRDefault="00F661A1" w:rsidP="00A935CF">
      <w:pPr>
        <w:rPr>
          <w:rFonts w:cs="Tahoma"/>
        </w:rPr>
      </w:pPr>
      <w:r w:rsidRPr="00702720">
        <w:rPr>
          <w:rFonts w:cs="Tahoma"/>
        </w:rPr>
        <w:t xml:space="preserve">α) </w:t>
      </w:r>
      <w:r w:rsidR="00042802" w:rsidRPr="00702720">
        <w:rPr>
          <w:rFonts w:cs="Tahoma"/>
        </w:rPr>
        <w:tab/>
      </w:r>
      <w:r w:rsidRPr="00702720">
        <w:rPr>
          <w:rFonts w:cs="Tahoma"/>
        </w:rPr>
        <w:t xml:space="preserve">όταν, για οποιονδήποτε λόγο, πρόσθετες πληροφορίες, αν και ζητήθηκαν από τον οικονομικό φορέα έγκαιρα, δεν έχουν παρασχεθεί το αργότερο </w:t>
      </w:r>
      <w:r w:rsidRPr="00702720">
        <w:rPr>
          <w:rFonts w:cs="Tahoma"/>
          <w:b/>
        </w:rPr>
        <w:t>έξι (6) ημέρες</w:t>
      </w:r>
      <w:r w:rsidRPr="00702720">
        <w:rPr>
          <w:rFonts w:cs="Tahoma"/>
        </w:rPr>
        <w:t xml:space="preserve"> πριν από την προθεσμία που ορίζεται για την παραλαβή των προσφορών, </w:t>
      </w:r>
    </w:p>
    <w:p w14:paraId="1E4F3CE3" w14:textId="07CEC563" w:rsidR="00787015" w:rsidRPr="00702720" w:rsidRDefault="00F661A1" w:rsidP="00A935CF">
      <w:pPr>
        <w:rPr>
          <w:rFonts w:cs="Tahoma"/>
        </w:rPr>
      </w:pPr>
      <w:r w:rsidRPr="00702720">
        <w:rPr>
          <w:rFonts w:cs="Tahoma"/>
        </w:rPr>
        <w:t xml:space="preserve">β) </w:t>
      </w:r>
      <w:r w:rsidR="00042802" w:rsidRPr="00702720">
        <w:rPr>
          <w:rFonts w:cs="Tahoma"/>
        </w:rPr>
        <w:tab/>
      </w:r>
      <w:r w:rsidRPr="00702720">
        <w:rPr>
          <w:rFonts w:cs="Tahoma"/>
        </w:rPr>
        <w:t xml:space="preserve">όταν τα έγγραφα της </w:t>
      </w:r>
      <w:r w:rsidR="00972E9E" w:rsidRPr="00702720">
        <w:rPr>
          <w:rFonts w:cs="Tahoma"/>
        </w:rPr>
        <w:t>σύμβασης</w:t>
      </w:r>
      <w:r w:rsidR="00657053" w:rsidRPr="00702720">
        <w:rPr>
          <w:rFonts w:cs="Tahoma"/>
        </w:rPr>
        <w:t xml:space="preserve"> </w:t>
      </w:r>
      <w:r w:rsidRPr="00702720">
        <w:rPr>
          <w:rFonts w:cs="Tahoma"/>
        </w:rPr>
        <w:t>υφίστανται σημαντικές αλλαγές.</w:t>
      </w:r>
      <w:r w:rsidR="00692AF6" w:rsidRPr="00702720">
        <w:rPr>
          <w:rFonts w:cs="Tahoma"/>
        </w:rPr>
        <w:t xml:space="preserve"> </w:t>
      </w:r>
      <w:r w:rsidR="00787015" w:rsidRPr="00702720">
        <w:rPr>
          <w:rFonts w:cs="Tahoma"/>
        </w:rPr>
        <w:t>Η διάρκεια της παράτασης θα είναι ανάλογη με τη σπουδαιότητα των πληροφοριών που ζητήθηκαν ή των αλλαγών.</w:t>
      </w:r>
    </w:p>
    <w:p w14:paraId="60DF94A6" w14:textId="77777777" w:rsidR="00787015" w:rsidRPr="00702720" w:rsidRDefault="00787015" w:rsidP="00A935CF">
      <w:pPr>
        <w:rPr>
          <w:rFonts w:cs="Tahoma"/>
          <w:color w:val="0070C0"/>
        </w:rPr>
      </w:pPr>
      <w:r w:rsidRPr="00702720">
        <w:rPr>
          <w:rFonts w:cs="Tahoma"/>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699B5777" w14:textId="4D9A5A18" w:rsidR="00A058B5" w:rsidRPr="00702720" w:rsidRDefault="00A058B5" w:rsidP="00A058B5">
      <w:pPr>
        <w:rPr>
          <w:rFonts w:cs="Tahoma"/>
        </w:rPr>
      </w:pPr>
      <w:r w:rsidRPr="00702720">
        <w:rPr>
          <w:rFonts w:cs="Tahoma"/>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w:t>
      </w:r>
      <w:r w:rsidR="00972E9E" w:rsidRPr="00702720">
        <w:rPr>
          <w:rFonts w:cs="Tahoma"/>
        </w:rPr>
        <w:t>σύμβασης</w:t>
      </w:r>
      <w:r w:rsidRPr="00702720">
        <w:rPr>
          <w:rFonts w:cs="Tahoma"/>
        </w:rPr>
        <w:t xml:space="preserve">, </w:t>
      </w:r>
      <w:r w:rsidRPr="00702720">
        <w:rPr>
          <w:rFonts w:cs="Tahoma"/>
        </w:rPr>
        <w:lastRenderedPageBreak/>
        <w:t>σύμφωνα με την προηγούμενη παράγραφο) δημοσιεύεται στην ΕΕΕΕ (με το τυποποιημένο έντυπο «Διορθωτικό») και στο ΚΗΜΔΗΣ.</w:t>
      </w:r>
    </w:p>
    <w:p w14:paraId="1EE14FB7" w14:textId="77777777" w:rsidR="00F661A1" w:rsidRPr="00702720" w:rsidRDefault="00F661A1" w:rsidP="00C22D4B">
      <w:pPr>
        <w:pStyle w:val="3"/>
        <w:ind w:left="1080" w:hanging="1080"/>
        <w:rPr>
          <w:rFonts w:cs="Tahoma"/>
        </w:rPr>
      </w:pPr>
      <w:bookmarkStart w:id="104" w:name="_Toc83829698"/>
      <w:bookmarkStart w:id="105" w:name="_Toc83829808"/>
      <w:bookmarkStart w:id="106" w:name="_Toc83928517"/>
      <w:bookmarkStart w:id="107" w:name="_Toc105346373"/>
      <w:bookmarkStart w:id="108" w:name="_Toc191630051"/>
      <w:r w:rsidRPr="00702720">
        <w:rPr>
          <w:rFonts w:cs="Tahoma"/>
        </w:rPr>
        <w:t>Γλώσσα</w:t>
      </w:r>
      <w:bookmarkEnd w:id="104"/>
      <w:bookmarkEnd w:id="105"/>
      <w:bookmarkEnd w:id="106"/>
      <w:bookmarkEnd w:id="107"/>
      <w:bookmarkEnd w:id="108"/>
    </w:p>
    <w:p w14:paraId="44BBF486" w14:textId="6A4E2C3F" w:rsidR="00F661A1" w:rsidRPr="00702720" w:rsidRDefault="00F661A1" w:rsidP="00A935CF">
      <w:pPr>
        <w:rPr>
          <w:rFonts w:cs="Tahoma"/>
        </w:rPr>
      </w:pPr>
      <w:r w:rsidRPr="00702720">
        <w:rPr>
          <w:rFonts w:cs="Tahoma"/>
        </w:rPr>
        <w:t xml:space="preserve">Τα έγγραφα της </w:t>
      </w:r>
      <w:r w:rsidR="00972E9E" w:rsidRPr="00702720">
        <w:rPr>
          <w:rFonts w:cs="Tahoma"/>
        </w:rPr>
        <w:t>σύμβασης</w:t>
      </w:r>
      <w:r w:rsidR="00382F63" w:rsidRPr="00702720">
        <w:rPr>
          <w:rFonts w:cs="Tahoma"/>
        </w:rPr>
        <w:t xml:space="preserve"> </w:t>
      </w:r>
      <w:r w:rsidRPr="00702720">
        <w:rPr>
          <w:rFonts w:cs="Tahoma"/>
        </w:rPr>
        <w:t xml:space="preserve">έχουν συνταχθεί στην ελληνική γλώσσα. </w:t>
      </w:r>
    </w:p>
    <w:p w14:paraId="79A098BC" w14:textId="77777777" w:rsidR="00F661A1" w:rsidRPr="00702720" w:rsidRDefault="00F661A1" w:rsidP="00A935CF">
      <w:pPr>
        <w:rPr>
          <w:rFonts w:cs="Tahoma"/>
        </w:rPr>
      </w:pPr>
      <w:r w:rsidRPr="00702720">
        <w:rPr>
          <w:rFonts w:cs="Tahoma"/>
        </w:rPr>
        <w:t>Τυχόν προδικαστικές προσφυγές υποβάλλονται στην ελληνική γλώσσα.</w:t>
      </w:r>
    </w:p>
    <w:p w14:paraId="21105F42" w14:textId="77777777" w:rsidR="00EC1297" w:rsidRPr="00702720" w:rsidRDefault="00EC1297" w:rsidP="00A935CF">
      <w:pPr>
        <w:rPr>
          <w:rFonts w:cs="Tahoma"/>
        </w:rPr>
      </w:pPr>
      <w:r w:rsidRPr="00702720">
        <w:rPr>
          <w:rFonts w:cs="Tahoma"/>
        </w:rPr>
        <w:t xml:space="preserve">Οι </w:t>
      </w:r>
      <w:r w:rsidRPr="00702720">
        <w:rPr>
          <w:rFonts w:cs="Tahoma"/>
          <w:bCs/>
        </w:rPr>
        <w:t>προσφορές,</w:t>
      </w:r>
      <w:r w:rsidRPr="00702720">
        <w:rPr>
          <w:rFonts w:cs="Tahoma"/>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C231D4E" w14:textId="79CE277F" w:rsidR="00F661A1" w:rsidRPr="00702720" w:rsidRDefault="00EC1297" w:rsidP="00A935CF">
      <w:pPr>
        <w:rPr>
          <w:rFonts w:cs="Tahoma"/>
        </w:rPr>
      </w:pPr>
      <w:r w:rsidRPr="00702720">
        <w:rPr>
          <w:rFonts w:cs="Tahoma"/>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2C19971E" w14:textId="77777777" w:rsidR="00575C99" w:rsidRPr="00575C99" w:rsidRDefault="00575C99" w:rsidP="00575C99">
      <w:pPr>
        <w:tabs>
          <w:tab w:val="clear" w:pos="0"/>
          <w:tab w:val="clear" w:pos="709"/>
          <w:tab w:val="clear" w:pos="1134"/>
        </w:tabs>
        <w:rPr>
          <w:rFonts w:cs="Tahoma"/>
          <w:color w:val="000000"/>
        </w:rPr>
      </w:pPr>
      <w:r w:rsidRPr="00575C99">
        <w:rPr>
          <w:rFonts w:cs="Tahoma"/>
          <w:color w:val="000000"/>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μπορούν να υποβάλλονται σε άλλη</w:t>
      </w:r>
      <w:r w:rsidRPr="00575C99" w:rsidDel="00601749">
        <w:rPr>
          <w:rFonts w:cs="Tahoma"/>
          <w:color w:val="000000"/>
        </w:rPr>
        <w:t xml:space="preserve"> </w:t>
      </w:r>
      <w:r w:rsidRPr="00575C99">
        <w:rPr>
          <w:rFonts w:cs="Tahoma"/>
          <w:color w:val="000000"/>
        </w:rPr>
        <w:t>γλώσσα, χωρίς να συνοδεύονται από μετάφραση στην ελληνική.</w:t>
      </w:r>
    </w:p>
    <w:p w14:paraId="73239A21" w14:textId="29B14709" w:rsidR="003E5231" w:rsidRPr="00702720" w:rsidRDefault="003E5231" w:rsidP="003E5231">
      <w:pPr>
        <w:rPr>
          <w:rFonts w:cs="Tahoma"/>
        </w:rPr>
      </w:pPr>
      <w:r w:rsidRPr="00702720">
        <w:rPr>
          <w:rFonts w:cs="Tahoma"/>
        </w:rPr>
        <w:t xml:space="preserve">Κάθε μορφής επικοινωνία με την αναθέτουσα αρχή, καθώς και μεταξύ αυτής και του </w:t>
      </w:r>
      <w:r w:rsidR="00481B0B" w:rsidRPr="00702720">
        <w:rPr>
          <w:rFonts w:cs="Tahoma"/>
        </w:rPr>
        <w:t>αντισυμβαλλόμενου</w:t>
      </w:r>
      <w:r w:rsidRPr="00702720">
        <w:rPr>
          <w:rFonts w:cs="Tahoma"/>
        </w:rPr>
        <w:t>, θα γίνονται υποχρεωτικά στην ελληνική γλώσσα.</w:t>
      </w:r>
    </w:p>
    <w:p w14:paraId="3A774792" w14:textId="77777777" w:rsidR="00F661A1" w:rsidRPr="00702720" w:rsidRDefault="00F661A1" w:rsidP="00C22D4B">
      <w:pPr>
        <w:pStyle w:val="3"/>
        <w:ind w:left="1080" w:hanging="1080"/>
        <w:rPr>
          <w:rFonts w:cs="Tahoma"/>
        </w:rPr>
      </w:pPr>
      <w:bookmarkStart w:id="109" w:name="_Ref496624630"/>
      <w:bookmarkStart w:id="110" w:name="_Ref496624815"/>
      <w:bookmarkStart w:id="111" w:name="_Ref496625091"/>
      <w:bookmarkStart w:id="112" w:name="_Toc83829699"/>
      <w:bookmarkStart w:id="113" w:name="_Toc83829809"/>
      <w:bookmarkStart w:id="114" w:name="_Toc83928518"/>
      <w:bookmarkStart w:id="115" w:name="_Toc105346374"/>
      <w:bookmarkStart w:id="116" w:name="_Toc191630052"/>
      <w:r w:rsidRPr="00702720">
        <w:rPr>
          <w:rFonts w:cs="Tahoma"/>
        </w:rPr>
        <w:t>Εγγυήσεις</w:t>
      </w:r>
      <w:bookmarkEnd w:id="109"/>
      <w:bookmarkEnd w:id="110"/>
      <w:bookmarkEnd w:id="111"/>
      <w:bookmarkEnd w:id="112"/>
      <w:bookmarkEnd w:id="113"/>
      <w:bookmarkEnd w:id="114"/>
      <w:bookmarkEnd w:id="115"/>
      <w:bookmarkEnd w:id="116"/>
    </w:p>
    <w:p w14:paraId="0D018B6D" w14:textId="788D4987" w:rsidR="00F661A1" w:rsidRPr="00702720" w:rsidRDefault="00F661A1" w:rsidP="00A935CF">
      <w:pPr>
        <w:rPr>
          <w:rFonts w:cs="Tahoma"/>
        </w:rPr>
      </w:pPr>
      <w:bookmarkStart w:id="117" w:name="_Hlk499302719"/>
      <w:r w:rsidRPr="00702720">
        <w:rPr>
          <w:rFonts w:cs="Tahoma"/>
        </w:rPr>
        <w:t xml:space="preserve">Οι εγγυήσεις </w:t>
      </w:r>
      <w:r w:rsidR="00EC1297" w:rsidRPr="00702720">
        <w:rPr>
          <w:rFonts w:cs="Tahoma"/>
        </w:rPr>
        <w:t xml:space="preserve">(παρ. </w:t>
      </w:r>
      <w:r w:rsidR="00EC1297" w:rsidRPr="00702720">
        <w:rPr>
          <w:rFonts w:cs="Tahoma"/>
        </w:rPr>
        <w:fldChar w:fldCharType="begin"/>
      </w:r>
      <w:r w:rsidR="00EC1297" w:rsidRPr="00702720">
        <w:rPr>
          <w:rFonts w:cs="Tahoma"/>
        </w:rPr>
        <w:instrText xml:space="preserve"> REF _Ref496542081 \r \h </w:instrText>
      </w:r>
      <w:r w:rsidR="00702720" w:rsidRPr="00702720">
        <w:rPr>
          <w:rFonts w:cs="Tahoma"/>
        </w:rPr>
        <w:instrText xml:space="preserve"> \* MERGEFORMAT </w:instrText>
      </w:r>
      <w:r w:rsidR="00EC1297" w:rsidRPr="00702720">
        <w:rPr>
          <w:rFonts w:cs="Tahoma"/>
        </w:rPr>
      </w:r>
      <w:r w:rsidR="00EC1297" w:rsidRPr="00702720">
        <w:rPr>
          <w:rFonts w:cs="Tahoma"/>
        </w:rPr>
        <w:fldChar w:fldCharType="separate"/>
      </w:r>
      <w:r w:rsidR="00EA12ED">
        <w:rPr>
          <w:rFonts w:cs="Tahoma"/>
        </w:rPr>
        <w:t>2.2.2</w:t>
      </w:r>
      <w:r w:rsidR="00EC1297" w:rsidRPr="00702720">
        <w:rPr>
          <w:rFonts w:cs="Tahoma"/>
        </w:rPr>
        <w:fldChar w:fldCharType="end"/>
      </w:r>
      <w:r w:rsidR="00EC1297" w:rsidRPr="00702720">
        <w:rPr>
          <w:rFonts w:cs="Tahoma"/>
        </w:rPr>
        <w:t xml:space="preserve"> &amp; </w:t>
      </w:r>
      <w:r w:rsidR="00EC1297" w:rsidRPr="00702720">
        <w:rPr>
          <w:rFonts w:cs="Tahoma"/>
        </w:rPr>
        <w:fldChar w:fldCharType="begin"/>
      </w:r>
      <w:r w:rsidR="00EC1297" w:rsidRPr="00702720">
        <w:rPr>
          <w:rFonts w:cs="Tahoma"/>
        </w:rPr>
        <w:instrText xml:space="preserve"> REF _Ref496542746 \r \h </w:instrText>
      </w:r>
      <w:r w:rsidR="00702720" w:rsidRPr="00702720">
        <w:rPr>
          <w:rFonts w:cs="Tahoma"/>
        </w:rPr>
        <w:instrText xml:space="preserve"> \* MERGEFORMAT </w:instrText>
      </w:r>
      <w:r w:rsidR="00EC1297" w:rsidRPr="00702720">
        <w:rPr>
          <w:rFonts w:cs="Tahoma"/>
        </w:rPr>
      </w:r>
      <w:r w:rsidR="00EC1297" w:rsidRPr="00702720">
        <w:rPr>
          <w:rFonts w:cs="Tahoma"/>
        </w:rPr>
        <w:fldChar w:fldCharType="separate"/>
      </w:r>
      <w:r w:rsidR="00EA12ED">
        <w:rPr>
          <w:rFonts w:cs="Tahoma"/>
        </w:rPr>
        <w:t>4.1</w:t>
      </w:r>
      <w:r w:rsidR="00EC1297" w:rsidRPr="00702720">
        <w:rPr>
          <w:rFonts w:cs="Tahoma"/>
        </w:rPr>
        <w:fldChar w:fldCharType="end"/>
      </w:r>
      <w:r w:rsidR="00EC1297" w:rsidRPr="00702720">
        <w:rPr>
          <w:rFonts w:cs="Tahoma"/>
        </w:rPr>
        <w:t xml:space="preserve">) </w:t>
      </w:r>
      <w:r w:rsidRPr="00702720">
        <w:rPr>
          <w:rFonts w:cs="Tahoma"/>
        </w:rPr>
        <w:t xml:space="preserve">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w:t>
      </w:r>
      <w:r w:rsidR="0037383A" w:rsidRPr="00702720">
        <w:rPr>
          <w:rFonts w:cs="Tahoma"/>
          <w:color w:val="000000"/>
        </w:rPr>
        <w:t>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w:t>
      </w:r>
      <w:r w:rsidRPr="00702720">
        <w:rPr>
          <w:rFonts w:cs="Tahoma"/>
        </w:rPr>
        <w:t>.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0F4E90D8" w14:textId="77777777" w:rsidR="00F661A1" w:rsidRPr="00702720" w:rsidRDefault="00F661A1" w:rsidP="00A935CF">
      <w:pPr>
        <w:rPr>
          <w:rFonts w:cs="Tahoma"/>
        </w:rPr>
      </w:pPr>
      <w:r w:rsidRPr="00702720">
        <w:rPr>
          <w:rFonts w:cs="Tahoma"/>
        </w:rPr>
        <w:t>Οι εγγυητικές επιστολές εκδίδονται κατ’ επιλογή των οικονομικών φορέων από έναν ή περισσότερους εκδότες της παραπάνω παραγράφου.</w:t>
      </w:r>
    </w:p>
    <w:p w14:paraId="204ED000" w14:textId="20283833" w:rsidR="00765F3F" w:rsidRPr="00702720" w:rsidRDefault="00152B9D" w:rsidP="00152B9D">
      <w:pPr>
        <w:rPr>
          <w:rFonts w:cs="Tahoma"/>
        </w:rPr>
      </w:pPr>
      <w:r w:rsidRPr="00702720">
        <w:rPr>
          <w:rFonts w:cs="Tahoma"/>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702720">
        <w:rPr>
          <w:rFonts w:cs="Tahoma"/>
        </w:rPr>
        <w:t>στ</w:t>
      </w:r>
      <w:proofErr w:type="spellEnd"/>
      <w:r w:rsidRPr="00702720">
        <w:rPr>
          <w:rFonts w:cs="Tahoma"/>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702720">
        <w:rPr>
          <w:rFonts w:cs="Tahoma"/>
        </w:rPr>
        <w:t>αα</w:t>
      </w:r>
      <w:proofErr w:type="spellEnd"/>
      <w:r w:rsidRPr="00702720">
        <w:rPr>
          <w:rFonts w:cs="Tahoma"/>
        </w:rPr>
        <w:t xml:space="preserve">) η εγγύηση παρέχεται ανέκκλητα και ανεπιφύλακτα, ο δε εκδότης παραιτείται του δικαιώματος της διαιρέσεως και της </w:t>
      </w:r>
      <w:proofErr w:type="spellStart"/>
      <w:r w:rsidRPr="00702720">
        <w:rPr>
          <w:rFonts w:cs="Tahoma"/>
        </w:rPr>
        <w:t>διζήσεως</w:t>
      </w:r>
      <w:proofErr w:type="spellEnd"/>
      <w:r w:rsidRPr="00702720">
        <w:rPr>
          <w:rFonts w:cs="Tahoma"/>
        </w:rPr>
        <w:t xml:space="preserve">, και </w:t>
      </w:r>
      <w:proofErr w:type="spellStart"/>
      <w:r w:rsidRPr="00702720">
        <w:rPr>
          <w:rFonts w:cs="Tahoma"/>
        </w:rPr>
        <w:t>ββ</w:t>
      </w:r>
      <w:proofErr w:type="spellEnd"/>
      <w:r w:rsidRPr="00702720">
        <w:rPr>
          <w:rFonts w:cs="Tahoma"/>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w:t>
      </w:r>
      <w:r w:rsidR="006F1625" w:rsidRPr="00702720">
        <w:rPr>
          <w:rFonts w:cs="Tahoma"/>
        </w:rPr>
        <w:t xml:space="preserve">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006F1625" w:rsidRPr="00702720">
        <w:rPr>
          <w:rFonts w:cs="Tahoma"/>
        </w:rPr>
        <w:t>ια</w:t>
      </w:r>
      <w:proofErr w:type="spellEnd"/>
      <w:r w:rsidR="006F1625" w:rsidRPr="00702720">
        <w:rPr>
          <w:rFonts w:cs="Tahoma"/>
        </w:rPr>
        <w:t>) στην περίπτωση των εγγυήσεων καλής εκτέλεσης και προκαταβολής</w:t>
      </w:r>
      <w:r w:rsidR="000B3DED" w:rsidRPr="00702720">
        <w:rPr>
          <w:rFonts w:cs="Tahoma"/>
        </w:rPr>
        <w:t xml:space="preserve"> και καλής λειτουργίας</w:t>
      </w:r>
      <w:r w:rsidR="006F1625" w:rsidRPr="00702720">
        <w:rPr>
          <w:rFonts w:cs="Tahoma"/>
        </w:rPr>
        <w:t>, τον αριθμό και τον τίτλο της σχετικής σύμβασης.</w:t>
      </w:r>
    </w:p>
    <w:p w14:paraId="04AF2BBC" w14:textId="77777777" w:rsidR="00F069C6" w:rsidRPr="00702720" w:rsidRDefault="00F069C6" w:rsidP="00F069C6">
      <w:pPr>
        <w:rPr>
          <w:rFonts w:cs="Tahoma"/>
        </w:rPr>
      </w:pPr>
      <w:r w:rsidRPr="00702720">
        <w:rPr>
          <w:rFonts w:cs="Tahoma"/>
          <w:color w:val="000000"/>
        </w:rPr>
        <w:t xml:space="preserve">Η περ. </w:t>
      </w:r>
      <w:proofErr w:type="spellStart"/>
      <w:r w:rsidRPr="00702720">
        <w:rPr>
          <w:rFonts w:cs="Tahoma"/>
          <w:color w:val="000000"/>
        </w:rPr>
        <w:t>αα</w:t>
      </w:r>
      <w:proofErr w:type="spellEnd"/>
      <w:r w:rsidRPr="00702720">
        <w:rPr>
          <w:rFonts w:cs="Tahoma"/>
          <w:color w:val="000000"/>
        </w:rPr>
        <w:t>’ του προηγούμενου εδαφίου ζ΄ δεν εφαρμόζεται για τις εγγυήσεις που παρέχονται με γραμμάτιο του Ταμείου Παρακαταθηκών και Δανείων.</w:t>
      </w:r>
    </w:p>
    <w:p w14:paraId="0A8E63B3" w14:textId="62B27E15" w:rsidR="00F661A1" w:rsidRPr="00702720" w:rsidRDefault="00F661A1" w:rsidP="00A935CF">
      <w:pPr>
        <w:rPr>
          <w:rFonts w:cs="Tahoma"/>
        </w:rPr>
      </w:pPr>
      <w:r w:rsidRPr="00702720">
        <w:rPr>
          <w:rFonts w:cs="Tahoma"/>
        </w:rPr>
        <w:lastRenderedPageBreak/>
        <w:t xml:space="preserve">Οι εγγυητικές επιστολές συντάσσονται σύμφωνα με τα υποδείγματα του Παραρτήματος </w:t>
      </w:r>
      <w:r w:rsidR="00E86359" w:rsidRPr="00702720">
        <w:rPr>
          <w:rFonts w:cs="Tahoma"/>
          <w:lang w:val="en-US"/>
        </w:rPr>
        <w:t>VII</w:t>
      </w:r>
      <w:r w:rsidR="00E86359" w:rsidRPr="00702720">
        <w:rPr>
          <w:rFonts w:cs="Tahoma"/>
        </w:rPr>
        <w:t xml:space="preserve"> </w:t>
      </w:r>
      <w:r w:rsidRPr="00702720">
        <w:rPr>
          <w:rFonts w:cs="Tahoma"/>
        </w:rPr>
        <w:t>της παρούσας.</w:t>
      </w:r>
    </w:p>
    <w:p w14:paraId="648D432C" w14:textId="325D4AF2" w:rsidR="00575C99" w:rsidRPr="00702720" w:rsidRDefault="00575C99" w:rsidP="00A935CF">
      <w:pPr>
        <w:rPr>
          <w:rFonts w:cs="Tahoma"/>
        </w:rPr>
      </w:pPr>
      <w:r w:rsidRPr="00575C99">
        <w:rPr>
          <w:rFonts w:cs="Tahoma"/>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1FFA1E87" w14:textId="77777777" w:rsidR="00475E58" w:rsidRPr="00702720" w:rsidRDefault="00475E58" w:rsidP="00475E58">
      <w:pPr>
        <w:rPr>
          <w:rFonts w:cs="Tahoma"/>
          <w:color w:val="000000"/>
        </w:rPr>
      </w:pPr>
      <w:r w:rsidRPr="00702720">
        <w:rPr>
          <w:rFonts w:cs="Tahoma"/>
          <w:color w:val="000000"/>
        </w:rPr>
        <w:t>Η αναθέτουσα αρχή επικοινωνεί με τους εκδότες των εγγυητικών επιστολών προκειμένου να διαπιστώσει την εγκυρότητά τους.</w:t>
      </w:r>
    </w:p>
    <w:p w14:paraId="42A3DD09" w14:textId="77777777" w:rsidR="005D78BB" w:rsidRPr="00702720" w:rsidRDefault="005D78BB" w:rsidP="005D78BB">
      <w:pPr>
        <w:spacing w:before="20" w:after="0" w:line="220" w:lineRule="exact"/>
        <w:rPr>
          <w:rFonts w:cs="Tahoma"/>
        </w:rPr>
      </w:pPr>
    </w:p>
    <w:p w14:paraId="3A093BF8" w14:textId="77777777" w:rsidR="006F467B" w:rsidRPr="00702720" w:rsidRDefault="006F467B" w:rsidP="00C22D4B">
      <w:pPr>
        <w:pStyle w:val="3"/>
        <w:ind w:left="1080" w:hanging="1080"/>
        <w:rPr>
          <w:rFonts w:cs="Tahoma"/>
        </w:rPr>
      </w:pPr>
      <w:bookmarkStart w:id="118" w:name="_Toc83829700"/>
      <w:bookmarkStart w:id="119" w:name="_Toc83829810"/>
      <w:bookmarkStart w:id="120" w:name="_Toc83928519"/>
      <w:bookmarkStart w:id="121" w:name="_Toc105346375"/>
      <w:bookmarkStart w:id="122" w:name="_Toc191630053"/>
      <w:r w:rsidRPr="00702720">
        <w:rPr>
          <w:rFonts w:cs="Tahoma"/>
        </w:rPr>
        <w:t>Προστασία Προσωπικών Δεδομένων</w:t>
      </w:r>
      <w:bookmarkEnd w:id="118"/>
      <w:bookmarkEnd w:id="119"/>
      <w:bookmarkEnd w:id="120"/>
      <w:bookmarkEnd w:id="121"/>
      <w:bookmarkEnd w:id="122"/>
    </w:p>
    <w:p w14:paraId="4DC78193" w14:textId="19E2AA78" w:rsidR="006F467B" w:rsidRPr="00702720" w:rsidRDefault="006F467B" w:rsidP="00A935CF">
      <w:pPr>
        <w:rPr>
          <w:rFonts w:cs="Tahoma"/>
        </w:rPr>
      </w:pPr>
      <w:r w:rsidRPr="00702720">
        <w:rPr>
          <w:rFonts w:cs="Tahoma"/>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w:t>
      </w:r>
      <w:r w:rsidR="005C0D83" w:rsidRPr="00702720">
        <w:rPr>
          <w:rFonts w:cs="Tahoma"/>
        </w:rPr>
        <w:t xml:space="preserve">Παράρτημα </w:t>
      </w:r>
      <w:r w:rsidR="005C0D83" w:rsidRPr="00702720">
        <w:rPr>
          <w:rFonts w:cs="Tahoma"/>
          <w:lang w:val="en-US"/>
        </w:rPr>
        <w:t>VIII</w:t>
      </w:r>
      <w:r w:rsidR="005C0D83" w:rsidRPr="00702720">
        <w:rPr>
          <w:rFonts w:cs="Tahoma"/>
        </w:rPr>
        <w:t xml:space="preserve"> </w:t>
      </w:r>
      <w:r w:rsidRPr="00702720">
        <w:rPr>
          <w:rFonts w:cs="Tahoma"/>
        </w:rPr>
        <w:t>στην παρούσα.</w:t>
      </w:r>
    </w:p>
    <w:p w14:paraId="79C2D158" w14:textId="77777777" w:rsidR="006F467B" w:rsidRPr="00702720" w:rsidRDefault="006F467B" w:rsidP="00A935CF">
      <w:pPr>
        <w:rPr>
          <w:rFonts w:cs="Tahoma"/>
        </w:rPr>
      </w:pPr>
    </w:p>
    <w:p w14:paraId="41E62138" w14:textId="26CE5804" w:rsidR="00F661A1" w:rsidRPr="00702720" w:rsidRDefault="00F661A1" w:rsidP="00972E9E">
      <w:pPr>
        <w:pStyle w:val="2"/>
        <w:rPr>
          <w:rFonts w:cs="Tahoma"/>
        </w:rPr>
      </w:pPr>
      <w:bookmarkStart w:id="123" w:name="_Toc83829701"/>
      <w:bookmarkStart w:id="124" w:name="_Toc83829811"/>
      <w:bookmarkStart w:id="125" w:name="_Toc83928520"/>
      <w:bookmarkStart w:id="126" w:name="_Toc105346376"/>
      <w:bookmarkStart w:id="127" w:name="_Toc191630054"/>
      <w:bookmarkEnd w:id="117"/>
      <w:r w:rsidRPr="00702720">
        <w:rPr>
          <w:rFonts w:cs="Tahoma"/>
        </w:rPr>
        <w:t>Δικαίωμα Συμμετοχής - Κριτήρια Ποιοτικής Επιλογής</w:t>
      </w:r>
      <w:bookmarkEnd w:id="123"/>
      <w:bookmarkEnd w:id="124"/>
      <w:bookmarkEnd w:id="125"/>
      <w:bookmarkEnd w:id="126"/>
      <w:bookmarkEnd w:id="127"/>
    </w:p>
    <w:p w14:paraId="34952BC0" w14:textId="5151BF49" w:rsidR="00F661A1" w:rsidRPr="00702720" w:rsidRDefault="00F661A1" w:rsidP="00C22D4B">
      <w:pPr>
        <w:pStyle w:val="3"/>
        <w:ind w:left="1080" w:hanging="1080"/>
        <w:rPr>
          <w:rFonts w:cs="Tahoma"/>
        </w:rPr>
      </w:pPr>
      <w:bookmarkStart w:id="128" w:name="_Ref496541397"/>
      <w:bookmarkStart w:id="129" w:name="_Toc83829702"/>
      <w:bookmarkStart w:id="130" w:name="_Toc83829812"/>
      <w:bookmarkStart w:id="131" w:name="_Toc83928521"/>
      <w:bookmarkStart w:id="132" w:name="_Toc105346377"/>
      <w:bookmarkStart w:id="133" w:name="_Toc191630055"/>
      <w:r w:rsidRPr="00702720">
        <w:rPr>
          <w:rFonts w:cs="Tahoma"/>
        </w:rPr>
        <w:t>Δικαιούμενοι συμμετοχής</w:t>
      </w:r>
      <w:bookmarkEnd w:id="128"/>
      <w:bookmarkEnd w:id="129"/>
      <w:bookmarkEnd w:id="130"/>
      <w:bookmarkEnd w:id="131"/>
      <w:bookmarkEnd w:id="132"/>
      <w:bookmarkEnd w:id="133"/>
    </w:p>
    <w:p w14:paraId="59BC2663" w14:textId="1CCA3C91" w:rsidR="00F661A1" w:rsidRPr="00702720" w:rsidRDefault="004E6B52" w:rsidP="00A935CF">
      <w:pPr>
        <w:rPr>
          <w:rFonts w:cs="Tahoma"/>
        </w:rPr>
      </w:pPr>
      <w:r w:rsidRPr="00702720">
        <w:rPr>
          <w:rFonts w:cs="Tahoma"/>
          <w:b/>
          <w:bCs/>
        </w:rPr>
        <w:t>1</w:t>
      </w:r>
      <w:r w:rsidR="00F661A1" w:rsidRPr="00702720">
        <w:rPr>
          <w:rFonts w:cs="Tahoma"/>
          <w:b/>
          <w:bCs/>
        </w:rPr>
        <w:t>.</w:t>
      </w:r>
      <w:r w:rsidR="00F661A1" w:rsidRPr="00702720">
        <w:rPr>
          <w:rFonts w:cs="Tahoma"/>
        </w:rPr>
        <w:t xml:space="preserve"> Δικαίωμα συμμετοχής στη διαδικασία σύναψης της παρούσας </w:t>
      </w:r>
      <w:r w:rsidR="0036527B" w:rsidRPr="00702720">
        <w:rPr>
          <w:rFonts w:cs="Tahoma"/>
        </w:rPr>
        <w:t>σύμβασης</w:t>
      </w:r>
      <w:r w:rsidR="00F661A1" w:rsidRPr="00702720">
        <w:rPr>
          <w:rFonts w:cs="Tahoma"/>
        </w:rPr>
        <w:t xml:space="preserve"> έχουν φυσικά ή νομικά πρόσωπα και σε περίπτωση ενώσεων οικονομικών φορέων, τα μέλη αυτών, που είναι εγκατεστημένα σε:</w:t>
      </w:r>
    </w:p>
    <w:p w14:paraId="2219824D" w14:textId="77777777" w:rsidR="00F661A1" w:rsidRPr="00702720" w:rsidRDefault="00F661A1" w:rsidP="004F08A9">
      <w:pPr>
        <w:tabs>
          <w:tab w:val="clear" w:pos="0"/>
        </w:tabs>
        <w:ind w:left="540" w:hanging="360"/>
        <w:rPr>
          <w:rFonts w:cs="Tahoma"/>
        </w:rPr>
      </w:pPr>
      <w:r w:rsidRPr="00702720">
        <w:rPr>
          <w:rFonts w:cs="Tahoma"/>
        </w:rPr>
        <w:t xml:space="preserve">α) </w:t>
      </w:r>
      <w:r w:rsidRPr="00702720">
        <w:rPr>
          <w:rFonts w:cs="Tahoma"/>
        </w:rPr>
        <w:tab/>
        <w:t>κράτος-μέλος της Ένωσης,</w:t>
      </w:r>
    </w:p>
    <w:p w14:paraId="47A891C0" w14:textId="77777777" w:rsidR="00F661A1" w:rsidRPr="00702720" w:rsidRDefault="00F661A1" w:rsidP="004F08A9">
      <w:pPr>
        <w:tabs>
          <w:tab w:val="clear" w:pos="0"/>
        </w:tabs>
        <w:ind w:left="540" w:hanging="360"/>
        <w:rPr>
          <w:rFonts w:cs="Tahoma"/>
        </w:rPr>
      </w:pPr>
      <w:r w:rsidRPr="00702720">
        <w:rPr>
          <w:rFonts w:cs="Tahoma"/>
        </w:rPr>
        <w:t xml:space="preserve">β) </w:t>
      </w:r>
      <w:r w:rsidRPr="00702720">
        <w:rPr>
          <w:rFonts w:cs="Tahoma"/>
        </w:rPr>
        <w:tab/>
        <w:t>κράτος-μέλος του Ευρωπαϊκού Οικονομικού Χώρου (Ε.Ο.Χ.),</w:t>
      </w:r>
    </w:p>
    <w:p w14:paraId="28EC3B0F" w14:textId="207E284A" w:rsidR="00F661A1" w:rsidRPr="00702720" w:rsidRDefault="00F661A1" w:rsidP="004F08A9">
      <w:pPr>
        <w:tabs>
          <w:tab w:val="clear" w:pos="0"/>
        </w:tabs>
        <w:ind w:left="540" w:hanging="360"/>
        <w:rPr>
          <w:rFonts w:cs="Tahoma"/>
        </w:rPr>
      </w:pPr>
      <w:r w:rsidRPr="00702720">
        <w:rPr>
          <w:rFonts w:cs="Tahoma"/>
        </w:rPr>
        <w:t xml:space="preserve">γ) </w:t>
      </w:r>
      <w:r w:rsidRPr="00702720">
        <w:rPr>
          <w:rFonts w:cs="Tahoma"/>
        </w:rPr>
        <w:tab/>
        <w:t xml:space="preserve">τρίτες χώρες που έχουν υπογράψει και κυρώσει τη ΣΔΣ, στο βαθμό που η υπό ανάθεση δημόσια </w:t>
      </w:r>
      <w:r w:rsidR="00585E41" w:rsidRPr="00702720">
        <w:rPr>
          <w:rFonts w:cs="Tahoma"/>
        </w:rPr>
        <w:t xml:space="preserve">σύμβαση </w:t>
      </w:r>
      <w:r w:rsidRPr="00702720">
        <w:rPr>
          <w:rFonts w:cs="Tahoma"/>
        </w:rPr>
        <w:t>καλύπτεται από τα Παραρτήματα 1, 2, 4</w:t>
      </w:r>
      <w:r w:rsidR="007329B3" w:rsidRPr="00702720">
        <w:rPr>
          <w:rFonts w:cs="Tahoma"/>
        </w:rPr>
        <w:t>, 5, 6</w:t>
      </w:r>
      <w:r w:rsidRPr="00702720">
        <w:rPr>
          <w:rFonts w:cs="Tahoma"/>
        </w:rPr>
        <w:t xml:space="preserve"> και </w:t>
      </w:r>
      <w:r w:rsidR="007329B3" w:rsidRPr="00702720">
        <w:rPr>
          <w:rFonts w:cs="Tahoma"/>
        </w:rPr>
        <w:t>7</w:t>
      </w:r>
      <w:r w:rsidRPr="00702720">
        <w:rPr>
          <w:rFonts w:cs="Tahoma"/>
        </w:rPr>
        <w:t xml:space="preserve"> και τις γενικές σημειώσεις του σχετικού με την Ένωση Προσαρτήματος I της ως άνω Συμφωνίας, καθώς και </w:t>
      </w:r>
    </w:p>
    <w:p w14:paraId="09A26CCB" w14:textId="77777777" w:rsidR="00F661A1" w:rsidRPr="00702720" w:rsidRDefault="00F661A1" w:rsidP="004F08A9">
      <w:pPr>
        <w:tabs>
          <w:tab w:val="clear" w:pos="0"/>
        </w:tabs>
        <w:ind w:left="540" w:hanging="360"/>
        <w:rPr>
          <w:rFonts w:cs="Tahoma"/>
        </w:rPr>
      </w:pPr>
      <w:r w:rsidRPr="00702720">
        <w:rPr>
          <w:rFonts w:cs="Tahoma"/>
        </w:rPr>
        <w:t xml:space="preserve">δ) </w:t>
      </w:r>
      <w:r w:rsidRPr="00702720">
        <w:rPr>
          <w:rFonts w:cs="Tahoma"/>
        </w:rPr>
        <w:tab/>
        <w:t>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7346005" w14:textId="77777777" w:rsidR="007329B3" w:rsidRPr="00702720" w:rsidRDefault="007329B3" w:rsidP="00A935CF">
      <w:pPr>
        <w:rPr>
          <w:rFonts w:cs="Tahoma"/>
        </w:rPr>
      </w:pPr>
      <w:r w:rsidRPr="00702720">
        <w:rPr>
          <w:rFonts w:cs="Tahoma"/>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w:t>
      </w:r>
      <w:r w:rsidR="00104DE5" w:rsidRPr="00702720">
        <w:rPr>
          <w:rFonts w:cs="Tahoma"/>
        </w:rPr>
        <w:t>ς.</w:t>
      </w:r>
    </w:p>
    <w:p w14:paraId="5BC3C05A" w14:textId="77777777" w:rsidR="00C47C97" w:rsidRPr="00702720" w:rsidRDefault="00C47C97" w:rsidP="00A935CF">
      <w:pPr>
        <w:rPr>
          <w:rFonts w:cs="Tahoma"/>
        </w:rPr>
      </w:pPr>
    </w:p>
    <w:p w14:paraId="25A7701E" w14:textId="34F7A950" w:rsidR="00C47C97" w:rsidRPr="00702720" w:rsidRDefault="00C47C97" w:rsidP="00702720">
      <w:pPr>
        <w:spacing w:before="120"/>
        <w:rPr>
          <w:rFonts w:cs="Tahoma"/>
        </w:rPr>
      </w:pPr>
    </w:p>
    <w:p w14:paraId="31D0AA70" w14:textId="77777777" w:rsidR="00C47C97" w:rsidRPr="00702720" w:rsidRDefault="00C47C97" w:rsidP="00A935CF">
      <w:pPr>
        <w:rPr>
          <w:rFonts w:cs="Tahoma"/>
        </w:rPr>
      </w:pPr>
    </w:p>
    <w:p w14:paraId="6F546319" w14:textId="1C2742B9" w:rsidR="00F661A1" w:rsidRDefault="00DC649A" w:rsidP="00A935CF">
      <w:pPr>
        <w:rPr>
          <w:rFonts w:cs="Tahoma"/>
        </w:rPr>
      </w:pPr>
      <w:r w:rsidRPr="00702720">
        <w:rPr>
          <w:rFonts w:cs="Tahoma"/>
          <w:b/>
          <w:bCs/>
        </w:rPr>
        <w:lastRenderedPageBreak/>
        <w:t>2</w:t>
      </w:r>
      <w:r w:rsidR="00F661A1" w:rsidRPr="00702720">
        <w:rPr>
          <w:rFonts w:cs="Tahoma"/>
          <w:b/>
          <w:bCs/>
        </w:rPr>
        <w:t>.</w:t>
      </w:r>
      <w:r w:rsidR="00F661A1" w:rsidRPr="00702720">
        <w:rPr>
          <w:rFonts w:cs="Tahoma"/>
        </w:rPr>
        <w:t xml:space="preserve"> </w:t>
      </w:r>
      <w:r w:rsidR="007329B3" w:rsidRPr="00702720">
        <w:rPr>
          <w:rFonts w:cs="Tahoma"/>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019EBEC5" w14:textId="01BB002A" w:rsidR="00DD6391" w:rsidRPr="00702720" w:rsidRDefault="00DD6391" w:rsidP="00A935CF">
      <w:pPr>
        <w:rPr>
          <w:rFonts w:eastAsia="Calibri" w:cs="Tahoma"/>
          <w:iCs/>
        </w:rPr>
      </w:pPr>
      <w:r w:rsidRPr="00DD6391">
        <w:rPr>
          <w:rFonts w:eastAsia="Calibri" w:cs="Tahoma"/>
          <w:b/>
          <w:bCs/>
          <w:iCs/>
        </w:rPr>
        <w:t>3.</w:t>
      </w:r>
      <w:r>
        <w:rPr>
          <w:rFonts w:eastAsia="Calibri" w:cs="Tahoma"/>
          <w:iCs/>
        </w:rPr>
        <w:t xml:space="preserve"> </w:t>
      </w:r>
      <w:r w:rsidRPr="00702720">
        <w:rPr>
          <w:rFonts w:cs="Tahoma"/>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702720">
        <w:rPr>
          <w:rFonts w:cs="Tahoma"/>
        </w:rPr>
        <w:t>ολόκληρον</w:t>
      </w:r>
      <w:proofErr w:type="spellEnd"/>
      <w:r>
        <w:rPr>
          <w:rFonts w:cs="Tahoma"/>
        </w:rPr>
        <w:t>.</w:t>
      </w:r>
    </w:p>
    <w:p w14:paraId="008698C5" w14:textId="2BB359B3" w:rsidR="00F661A1" w:rsidRPr="00702720" w:rsidRDefault="00F661A1" w:rsidP="00C22D4B">
      <w:pPr>
        <w:pStyle w:val="3"/>
        <w:ind w:left="1080" w:hanging="1080"/>
        <w:rPr>
          <w:rFonts w:cs="Tahoma"/>
        </w:rPr>
      </w:pPr>
      <w:bookmarkStart w:id="134" w:name="_Ref496542081"/>
      <w:bookmarkStart w:id="135" w:name="_Toc83829703"/>
      <w:bookmarkStart w:id="136" w:name="_Toc83829813"/>
      <w:bookmarkStart w:id="137" w:name="_Toc83928522"/>
      <w:bookmarkStart w:id="138" w:name="_Toc105346378"/>
      <w:bookmarkStart w:id="139" w:name="_Toc191630056"/>
      <w:r w:rsidRPr="00702720">
        <w:rPr>
          <w:rFonts w:cs="Tahoma"/>
        </w:rPr>
        <w:t>Εγγύηση συμμετοχής</w:t>
      </w:r>
      <w:bookmarkEnd w:id="134"/>
      <w:bookmarkEnd w:id="135"/>
      <w:bookmarkEnd w:id="136"/>
      <w:bookmarkEnd w:id="137"/>
      <w:bookmarkEnd w:id="138"/>
      <w:bookmarkEnd w:id="139"/>
    </w:p>
    <w:p w14:paraId="52C3DCEA" w14:textId="7A73A518" w:rsidR="00276C56" w:rsidRPr="00702720" w:rsidRDefault="00276C56" w:rsidP="00276C56">
      <w:pPr>
        <w:rPr>
          <w:rFonts w:cs="Tahoma"/>
        </w:rPr>
      </w:pPr>
      <w:r w:rsidRPr="00702720">
        <w:rPr>
          <w:rStyle w:val="4Char"/>
          <w:rFonts w:cs="Tahoma"/>
        </w:rPr>
        <w:t xml:space="preserve">2.2.2.1. </w:t>
      </w:r>
      <w:r w:rsidRPr="00702720">
        <w:rPr>
          <w:rFonts w:cs="Tahoma"/>
        </w:rPr>
        <w:t>Για την έγκυρη συμμετοχή στη διαδικασία σύναψης της παρούσας σύμβασης, κατατίθεται από τους συμμετέχοντες οικονομικούς φορείς (προσφέροντες),εγγυητική επιστολή συμμετοχής, σύμφωνα με το αντίστοιχο υπόδειγμα στο «</w:t>
      </w:r>
      <w:r w:rsidRPr="00702720">
        <w:rPr>
          <w:rFonts w:cs="Tahoma"/>
        </w:rPr>
        <w:fldChar w:fldCharType="begin"/>
      </w:r>
      <w:r w:rsidRPr="00702720">
        <w:rPr>
          <w:rFonts w:cs="Tahoma"/>
        </w:rPr>
        <w:instrText xml:space="preserve"> REF _Ref496623895 \r \h </w:instrText>
      </w:r>
      <w:r w:rsidR="00702720" w:rsidRPr="00702720">
        <w:rPr>
          <w:rFonts w:cs="Tahoma"/>
        </w:rPr>
        <w:instrText xml:space="preserve"> \* MERGEFORMAT </w:instrText>
      </w:r>
      <w:r w:rsidRPr="00702720">
        <w:rPr>
          <w:rFonts w:cs="Tahoma"/>
        </w:rPr>
      </w:r>
      <w:r w:rsidRPr="00702720">
        <w:rPr>
          <w:rFonts w:cs="Tahoma"/>
        </w:rPr>
        <w:fldChar w:fldCharType="separate"/>
      </w:r>
      <w:r w:rsidR="00EA12ED">
        <w:rPr>
          <w:rFonts w:cs="Tahoma"/>
        </w:rPr>
        <w:t>ΠΑΡΑΡΤΗΜΑ VII -</w:t>
      </w:r>
      <w:r w:rsidRPr="00702720">
        <w:rPr>
          <w:rFonts w:cs="Tahoma"/>
        </w:rPr>
        <w:fldChar w:fldCharType="end"/>
      </w:r>
      <w:r w:rsidRPr="00702720">
        <w:rPr>
          <w:rFonts w:cs="Tahoma"/>
        </w:rPr>
        <w:fldChar w:fldCharType="begin"/>
      </w:r>
      <w:r w:rsidRPr="00702720">
        <w:rPr>
          <w:rFonts w:cs="Tahoma"/>
        </w:rPr>
        <w:instrText xml:space="preserve"> REF _Ref496623895 \h </w:instrText>
      </w:r>
      <w:r w:rsidR="00702720" w:rsidRPr="00702720">
        <w:rPr>
          <w:rFonts w:cs="Tahoma"/>
        </w:rPr>
        <w:instrText xml:space="preserve"> \* MERGEFORMAT </w:instrText>
      </w:r>
      <w:r w:rsidRPr="00702720">
        <w:rPr>
          <w:rFonts w:cs="Tahoma"/>
        </w:rPr>
      </w:r>
      <w:r w:rsidRPr="00702720">
        <w:rPr>
          <w:rFonts w:cs="Tahoma"/>
        </w:rPr>
        <w:fldChar w:fldCharType="separate"/>
      </w:r>
      <w:r w:rsidR="00EA12ED" w:rsidRPr="00EA12ED">
        <w:rPr>
          <w:rFonts w:cs="Tahoma"/>
        </w:rPr>
        <w:t>Υποδείγματα Εγγυητικών Επιστολών</w:t>
      </w:r>
      <w:r w:rsidRPr="00702720">
        <w:rPr>
          <w:rFonts w:cs="Tahoma"/>
        </w:rPr>
        <w:fldChar w:fldCharType="end"/>
      </w:r>
      <w:r w:rsidRPr="00702720">
        <w:rPr>
          <w:rFonts w:cs="Tahoma"/>
        </w:rPr>
        <w:t>» της παρούσας.</w:t>
      </w:r>
    </w:p>
    <w:p w14:paraId="3EFEE59C" w14:textId="1F5335F6" w:rsidR="00276C56" w:rsidRPr="00702720" w:rsidRDefault="00276C56" w:rsidP="00276C56">
      <w:pPr>
        <w:rPr>
          <w:rFonts w:cs="Tahoma"/>
        </w:rPr>
      </w:pPr>
      <w:r w:rsidRPr="00702720">
        <w:rPr>
          <w:rFonts w:cs="Tahoma"/>
        </w:rPr>
        <w:t xml:space="preserve">Το ποσό της εγγυητικής επιστολής θα πρέπει να καλύπτει σε ευρώ (€) ποσοστό </w:t>
      </w:r>
      <w:r w:rsidRPr="00702720">
        <w:rPr>
          <w:rFonts w:cs="Tahoma"/>
          <w:b/>
          <w:bCs/>
        </w:rPr>
        <w:t>2</w:t>
      </w:r>
      <w:r w:rsidRPr="00702720">
        <w:rPr>
          <w:rFonts w:cs="Tahoma"/>
          <w:b/>
        </w:rPr>
        <w:t xml:space="preserve">% </w:t>
      </w:r>
      <w:r w:rsidRPr="00702720">
        <w:rPr>
          <w:rFonts w:cs="Tahoma"/>
          <w:bCs/>
        </w:rPr>
        <w:t>της εκτιμώμενης αξίας κάθε τμήματος για το οποίο υποβάλλεται προσφορά</w:t>
      </w:r>
      <w:r w:rsidR="00D05872" w:rsidRPr="00702720">
        <w:rPr>
          <w:rFonts w:cs="Tahoma"/>
          <w:bCs/>
        </w:rPr>
        <w:t xml:space="preserve"> </w:t>
      </w:r>
      <w:r w:rsidRPr="00702720">
        <w:rPr>
          <w:rFonts w:cs="Tahoma"/>
        </w:rPr>
        <w:t>και συμπληρώνεται σύμφωνα με τα οριζόμενα στην Παράγραφο 2.1.5.</w:t>
      </w:r>
    </w:p>
    <w:p w14:paraId="53BB5B07" w14:textId="77777777" w:rsidR="00276C56" w:rsidRPr="00702720" w:rsidRDefault="00276C56" w:rsidP="00276C56">
      <w:pPr>
        <w:rPr>
          <w:rFonts w:cs="Tahoma"/>
        </w:rPr>
      </w:pPr>
      <w:r w:rsidRPr="00702720">
        <w:rPr>
          <w:rFonts w:cs="Tahoma"/>
        </w:rPr>
        <w:t>Αναλυτικά το ποσό της εγγυητικής αναγράφεται στον παρακάτω πίνακα:</w:t>
      </w:r>
    </w:p>
    <w:tbl>
      <w:tblPr>
        <w:tblStyle w:val="TableNormal1"/>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
      <w:tblGrid>
        <w:gridCol w:w="5588"/>
        <w:gridCol w:w="2020"/>
        <w:gridCol w:w="2020"/>
      </w:tblGrid>
      <w:tr w:rsidR="00276C56" w:rsidRPr="00702720" w14:paraId="5AF4C8E8" w14:textId="77777777" w:rsidTr="00276C56">
        <w:trPr>
          <w:trHeight w:val="1125"/>
          <w:tblHeader/>
          <w:jc w:val="center"/>
        </w:trPr>
        <w:tc>
          <w:tcPr>
            <w:tcW w:w="2902" w:type="pct"/>
            <w:vAlign w:val="center"/>
            <w:hideMark/>
          </w:tcPr>
          <w:p w14:paraId="1E0E061F" w14:textId="77777777" w:rsidR="00276C56" w:rsidRPr="00702720" w:rsidRDefault="00276C56">
            <w:pPr>
              <w:pStyle w:val="LO-normal5"/>
              <w:spacing w:after="120"/>
              <w:jc w:val="center"/>
              <w:rPr>
                <w:rFonts w:ascii="Tahoma" w:eastAsia="Verdana" w:hAnsi="Tahoma" w:cs="Tahoma"/>
                <w:b/>
                <w:color w:val="000000"/>
              </w:rPr>
            </w:pPr>
            <w:r w:rsidRPr="00702720">
              <w:rPr>
                <w:rFonts w:ascii="Tahoma" w:eastAsia="Verdana" w:hAnsi="Tahoma" w:cs="Tahoma"/>
                <w:b/>
                <w:color w:val="000000"/>
              </w:rPr>
              <w:t>Α/Α</w:t>
            </w:r>
          </w:p>
        </w:tc>
        <w:tc>
          <w:tcPr>
            <w:tcW w:w="1049" w:type="pct"/>
            <w:vAlign w:val="center"/>
            <w:hideMark/>
          </w:tcPr>
          <w:p w14:paraId="1B0DA1B7" w14:textId="77777777" w:rsidR="00276C56" w:rsidRPr="00702720" w:rsidRDefault="00276C56">
            <w:pPr>
              <w:pStyle w:val="LO-normal5"/>
              <w:autoSpaceDE/>
              <w:autoSpaceDN/>
              <w:spacing w:after="120"/>
              <w:jc w:val="center"/>
              <w:rPr>
                <w:rFonts w:ascii="Tahoma" w:eastAsia="Verdana" w:hAnsi="Tahoma" w:cs="Tahoma"/>
                <w:b/>
                <w:color w:val="000000"/>
              </w:rPr>
            </w:pPr>
            <w:r w:rsidRPr="00702720">
              <w:rPr>
                <w:rFonts w:ascii="Tahoma" w:eastAsia="Verdana" w:hAnsi="Tahoma" w:cs="Tahoma"/>
                <w:b/>
                <w:color w:val="000000"/>
              </w:rPr>
              <w:t>ΚΑΘΑΡΗ ΑΞΙΑ ΑΡΧΙΚΗΣ ΣΥΜΒΑΣΗΣ</w:t>
            </w:r>
            <w:r w:rsidRPr="00702720">
              <w:rPr>
                <w:rFonts w:ascii="Tahoma" w:eastAsia="Verdana" w:hAnsi="Tahoma" w:cs="Tahoma"/>
                <w:b/>
                <w:color w:val="000000"/>
              </w:rPr>
              <w:br/>
              <w:t>(ΣΕ ΕΥΡΩ)</w:t>
            </w:r>
          </w:p>
        </w:tc>
        <w:tc>
          <w:tcPr>
            <w:tcW w:w="1049" w:type="pct"/>
            <w:vAlign w:val="center"/>
            <w:hideMark/>
          </w:tcPr>
          <w:p w14:paraId="7501A3C6" w14:textId="77777777" w:rsidR="00276C56" w:rsidRPr="00702720" w:rsidRDefault="00276C56">
            <w:pPr>
              <w:pStyle w:val="LO-normal5"/>
              <w:autoSpaceDE/>
              <w:autoSpaceDN/>
              <w:spacing w:after="120"/>
              <w:jc w:val="center"/>
              <w:rPr>
                <w:rFonts w:ascii="Tahoma" w:eastAsia="Verdana" w:hAnsi="Tahoma" w:cs="Tahoma"/>
                <w:b/>
                <w:color w:val="000000"/>
              </w:rPr>
            </w:pPr>
            <w:r w:rsidRPr="00702720">
              <w:rPr>
                <w:rFonts w:ascii="Tahoma" w:eastAsia="Verdana" w:hAnsi="Tahoma" w:cs="Tahoma"/>
                <w:b/>
                <w:color w:val="000000"/>
              </w:rPr>
              <w:t>ΠΟΣΟ ΕΓΓΥΗΤΙΚΗΣ</w:t>
            </w:r>
            <w:r w:rsidRPr="00702720">
              <w:rPr>
                <w:rFonts w:ascii="Tahoma" w:eastAsia="Verdana" w:hAnsi="Tahoma" w:cs="Tahoma"/>
                <w:b/>
                <w:color w:val="000000"/>
              </w:rPr>
              <w:br/>
              <w:t>ΕΠΙΣΤΟΛΗΣ ΣΥΜΜΕΤΟΧΗΣ</w:t>
            </w:r>
            <w:r w:rsidRPr="00702720">
              <w:rPr>
                <w:rFonts w:ascii="Tahoma" w:eastAsia="Verdana" w:hAnsi="Tahoma" w:cs="Tahoma"/>
                <w:b/>
                <w:color w:val="000000"/>
              </w:rPr>
              <w:br/>
              <w:t>(ΣΕ ΕΥΡΩ)</w:t>
            </w:r>
          </w:p>
        </w:tc>
      </w:tr>
      <w:tr w:rsidR="00276C56" w:rsidRPr="00702720" w14:paraId="024A4884" w14:textId="77777777" w:rsidTr="00276C56">
        <w:trPr>
          <w:jc w:val="center"/>
        </w:trPr>
        <w:tc>
          <w:tcPr>
            <w:tcW w:w="2902" w:type="pct"/>
          </w:tcPr>
          <w:p w14:paraId="7BCC4E5C" w14:textId="5B5D83F2" w:rsidR="00276C56" w:rsidRPr="00702720" w:rsidRDefault="00825752" w:rsidP="00825752">
            <w:pPr>
              <w:pStyle w:val="LO-normal5"/>
              <w:autoSpaceDE/>
              <w:autoSpaceDN/>
              <w:spacing w:after="120"/>
              <w:jc w:val="both"/>
              <w:rPr>
                <w:rFonts w:ascii="Tahoma" w:eastAsia="Verdana" w:hAnsi="Tahoma" w:cs="Tahoma"/>
                <w:color w:val="000000"/>
              </w:rPr>
            </w:pPr>
            <w:r w:rsidRPr="00702720">
              <w:rPr>
                <w:rFonts w:ascii="Tahoma" w:eastAsia="Verdana" w:hAnsi="Tahoma" w:cs="Tahoma"/>
              </w:rPr>
              <w:t>Τμήμα 1 «Σχεδιασμός, Ανάπτυξη &amp; Υποστήριξη Λειτουργίας Ενιαίου Πληροφοριακού Συστήματος Ψηφιακής Καταγραφής &amp; Διαχείρισης Ελέγχων &amp; Προστίμων Τροχαίας-Ελληνικής Αστυνομίας»</w:t>
            </w:r>
          </w:p>
        </w:tc>
        <w:tc>
          <w:tcPr>
            <w:tcW w:w="1049" w:type="pct"/>
            <w:tcMar>
              <w:top w:w="100" w:type="dxa"/>
              <w:left w:w="100" w:type="dxa"/>
              <w:bottom w:w="100" w:type="dxa"/>
              <w:right w:w="100" w:type="dxa"/>
            </w:tcMar>
          </w:tcPr>
          <w:p w14:paraId="67E716B5" w14:textId="01F43516" w:rsidR="00276C56" w:rsidRPr="00702720" w:rsidRDefault="00825752">
            <w:pPr>
              <w:pStyle w:val="LO-normal5"/>
              <w:spacing w:after="120"/>
              <w:jc w:val="right"/>
              <w:rPr>
                <w:rFonts w:ascii="Tahoma" w:eastAsia="Verdana" w:hAnsi="Tahoma" w:cs="Tahoma"/>
              </w:rPr>
            </w:pPr>
            <w:r w:rsidRPr="00702720">
              <w:rPr>
                <w:rFonts w:ascii="Tahoma" w:eastAsia="Verdana" w:hAnsi="Tahoma" w:cs="Tahoma"/>
              </w:rPr>
              <w:t>3.750.000,00 €</w:t>
            </w:r>
          </w:p>
        </w:tc>
        <w:tc>
          <w:tcPr>
            <w:tcW w:w="1049" w:type="pct"/>
            <w:tcMar>
              <w:top w:w="100" w:type="dxa"/>
              <w:left w:w="100" w:type="dxa"/>
              <w:bottom w:w="100" w:type="dxa"/>
              <w:right w:w="100" w:type="dxa"/>
            </w:tcMar>
          </w:tcPr>
          <w:p w14:paraId="275EFE30" w14:textId="5A732273" w:rsidR="00276C56" w:rsidRPr="00702720" w:rsidRDefault="00825752">
            <w:pPr>
              <w:pStyle w:val="LO-normal5"/>
              <w:spacing w:after="120"/>
              <w:jc w:val="right"/>
              <w:rPr>
                <w:rFonts w:ascii="Tahoma" w:eastAsia="Verdana" w:hAnsi="Tahoma" w:cs="Tahoma"/>
              </w:rPr>
            </w:pPr>
            <w:r w:rsidRPr="00702720">
              <w:rPr>
                <w:rFonts w:ascii="Tahoma" w:eastAsia="Verdana" w:hAnsi="Tahoma" w:cs="Tahoma"/>
              </w:rPr>
              <w:t>75.000,00 €</w:t>
            </w:r>
          </w:p>
        </w:tc>
      </w:tr>
      <w:tr w:rsidR="00276C56" w:rsidRPr="00702720" w14:paraId="560724A8" w14:textId="77777777" w:rsidTr="00276C56">
        <w:trPr>
          <w:jc w:val="center"/>
        </w:trPr>
        <w:tc>
          <w:tcPr>
            <w:tcW w:w="2902" w:type="pct"/>
          </w:tcPr>
          <w:p w14:paraId="76CC9198" w14:textId="205D7F19" w:rsidR="00276C56" w:rsidRPr="00702720" w:rsidRDefault="00825752" w:rsidP="00825752">
            <w:pPr>
              <w:pStyle w:val="LO-normal5"/>
              <w:autoSpaceDE/>
              <w:autoSpaceDN/>
              <w:spacing w:after="120"/>
              <w:jc w:val="both"/>
              <w:rPr>
                <w:rFonts w:ascii="Tahoma" w:eastAsia="Verdana" w:hAnsi="Tahoma" w:cs="Tahoma"/>
                <w:color w:val="000000"/>
              </w:rPr>
            </w:pPr>
            <w:r w:rsidRPr="00702720">
              <w:rPr>
                <w:rFonts w:ascii="Tahoma" w:eastAsia="Verdana" w:hAnsi="Tahoma" w:cs="Tahoma"/>
              </w:rPr>
              <w:t xml:space="preserve">Τμήμα 2 </w:t>
            </w:r>
            <w:r w:rsidR="007227EE" w:rsidRPr="00702720">
              <w:rPr>
                <w:rFonts w:ascii="Tahoma" w:eastAsia="Verdana" w:hAnsi="Tahoma" w:cs="Tahoma"/>
              </w:rPr>
              <w:t>«</w:t>
            </w:r>
            <w:r w:rsidRPr="00702720">
              <w:rPr>
                <w:rFonts w:ascii="Tahoma" w:eastAsia="Verdana" w:hAnsi="Tahoma" w:cs="Tahoma"/>
              </w:rPr>
              <w:t xml:space="preserve">Προμήθεια λογισμικού &amp; υποστηρικτικών υπηρεσιών για την </w:t>
            </w:r>
            <w:proofErr w:type="spellStart"/>
            <w:r w:rsidRPr="00702720">
              <w:rPr>
                <w:rFonts w:ascii="Tahoma" w:eastAsia="Verdana" w:hAnsi="Tahoma" w:cs="Tahoma"/>
              </w:rPr>
              <w:t>διαλειτουργικότητα</w:t>
            </w:r>
            <w:proofErr w:type="spellEnd"/>
            <w:r w:rsidRPr="00702720">
              <w:rPr>
                <w:rFonts w:ascii="Tahoma" w:eastAsia="Verdana" w:hAnsi="Tahoma" w:cs="Tahoma"/>
              </w:rPr>
              <w:t xml:space="preserve"> του Ενιαίου Συστήματος Ψηφιακής Καταγραφής &amp; Διαχείρισης Ελέγχων &amp; Προστίμων Τροχαίας με τους υφιστάμενους οπτικούς αισθητήρες (κάμερες) ελέγχου τροχαίων παραβάσεων που έχον εγκατασταθεί ανά την επικράτεια»</w:t>
            </w:r>
          </w:p>
        </w:tc>
        <w:tc>
          <w:tcPr>
            <w:tcW w:w="1049" w:type="pct"/>
            <w:tcMar>
              <w:top w:w="100" w:type="dxa"/>
              <w:left w:w="100" w:type="dxa"/>
              <w:bottom w:w="100" w:type="dxa"/>
              <w:right w:w="100" w:type="dxa"/>
            </w:tcMar>
          </w:tcPr>
          <w:p w14:paraId="20FA636B" w14:textId="7692221D" w:rsidR="00276C56" w:rsidRPr="00702720" w:rsidRDefault="00825752">
            <w:pPr>
              <w:pStyle w:val="LO-normal5"/>
              <w:spacing w:after="120"/>
              <w:jc w:val="right"/>
              <w:rPr>
                <w:rFonts w:ascii="Tahoma" w:eastAsia="Verdana" w:hAnsi="Tahoma" w:cs="Tahoma"/>
              </w:rPr>
            </w:pPr>
            <w:r w:rsidRPr="00702720">
              <w:rPr>
                <w:rFonts w:ascii="Tahoma" w:eastAsia="Verdana" w:hAnsi="Tahoma" w:cs="Tahoma"/>
              </w:rPr>
              <w:t>1.050.000,00 €</w:t>
            </w:r>
          </w:p>
        </w:tc>
        <w:tc>
          <w:tcPr>
            <w:tcW w:w="1049" w:type="pct"/>
            <w:tcMar>
              <w:top w:w="100" w:type="dxa"/>
              <w:left w:w="100" w:type="dxa"/>
              <w:bottom w:w="100" w:type="dxa"/>
              <w:right w:w="100" w:type="dxa"/>
            </w:tcMar>
          </w:tcPr>
          <w:p w14:paraId="40C4B957" w14:textId="7C5AC150" w:rsidR="00276C56" w:rsidRPr="00702720" w:rsidRDefault="00825752">
            <w:pPr>
              <w:pStyle w:val="LO-normal5"/>
              <w:spacing w:after="120"/>
              <w:jc w:val="right"/>
              <w:rPr>
                <w:rFonts w:ascii="Tahoma" w:eastAsia="Verdana" w:hAnsi="Tahoma" w:cs="Tahoma"/>
              </w:rPr>
            </w:pPr>
            <w:r w:rsidRPr="00702720">
              <w:rPr>
                <w:rFonts w:ascii="Tahoma" w:eastAsia="Verdana" w:hAnsi="Tahoma" w:cs="Tahoma"/>
              </w:rPr>
              <w:t>21.000,00 €</w:t>
            </w:r>
          </w:p>
        </w:tc>
      </w:tr>
    </w:tbl>
    <w:p w14:paraId="6B0A89A1" w14:textId="3E9610C4" w:rsidR="00F661A1" w:rsidRPr="00702720" w:rsidRDefault="00F661A1" w:rsidP="00A935CF">
      <w:pPr>
        <w:rPr>
          <w:rFonts w:cs="Tahoma"/>
        </w:rPr>
      </w:pPr>
    </w:p>
    <w:p w14:paraId="26456AD3" w14:textId="77777777" w:rsidR="00276C56" w:rsidRPr="00702720" w:rsidRDefault="00276C56" w:rsidP="00276C56">
      <w:pPr>
        <w:spacing w:line="276" w:lineRule="auto"/>
        <w:rPr>
          <w:rFonts w:cs="Tahoma"/>
          <w:bCs/>
        </w:rPr>
      </w:pPr>
      <w:r w:rsidRPr="00702720">
        <w:rPr>
          <w:rFonts w:cs="Tahoma"/>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01FD7B9" w14:textId="0902E1DD" w:rsidR="00276C56" w:rsidRPr="00702720" w:rsidRDefault="00276C56" w:rsidP="00276C56">
      <w:pPr>
        <w:spacing w:line="276" w:lineRule="auto"/>
        <w:rPr>
          <w:rFonts w:cs="Tahoma"/>
          <w:bCs/>
        </w:rPr>
      </w:pPr>
      <w:r w:rsidRPr="00702720">
        <w:rPr>
          <w:rFonts w:cs="Tahoma"/>
          <w:bCs/>
        </w:rPr>
        <w:t xml:space="preserve">Η εγγύηση συμμετοχής πρέπει να ισχύει τουλάχιστον για τριάντα (30) ημέρες μετά τη λήξη του χρόνου ισχύος της προσφοράς της παρ. </w:t>
      </w:r>
      <w:r w:rsidRPr="00702720">
        <w:rPr>
          <w:rFonts w:cs="Tahoma"/>
          <w:bCs/>
        </w:rPr>
        <w:fldChar w:fldCharType="begin"/>
      </w:r>
      <w:r w:rsidRPr="00702720">
        <w:rPr>
          <w:rFonts w:cs="Tahoma"/>
          <w:bCs/>
        </w:rPr>
        <w:instrText xml:space="preserve"> REF _Ref496542395 \r \h </w:instrText>
      </w:r>
      <w:r w:rsidR="00702720" w:rsidRPr="00702720">
        <w:rPr>
          <w:rFonts w:cs="Tahoma"/>
          <w:bCs/>
        </w:rPr>
        <w:instrText xml:space="preserve"> \* MERGEFORMAT </w:instrText>
      </w:r>
      <w:r w:rsidRPr="00702720">
        <w:rPr>
          <w:rFonts w:cs="Tahoma"/>
          <w:bCs/>
        </w:rPr>
      </w:r>
      <w:r w:rsidRPr="00702720">
        <w:rPr>
          <w:rFonts w:cs="Tahoma"/>
          <w:bCs/>
        </w:rPr>
        <w:fldChar w:fldCharType="separate"/>
      </w:r>
      <w:r w:rsidR="00EA12ED">
        <w:rPr>
          <w:rFonts w:cs="Tahoma"/>
          <w:bCs/>
        </w:rPr>
        <w:t>2.4.5</w:t>
      </w:r>
      <w:r w:rsidRPr="00702720">
        <w:rPr>
          <w:rFonts w:cs="Tahoma"/>
          <w:bCs/>
        </w:rPr>
        <w:fldChar w:fldCharType="end"/>
      </w:r>
      <w:r w:rsidRPr="00702720">
        <w:rPr>
          <w:rFonts w:cs="Tahoma"/>
        </w:rPr>
        <w:t xml:space="preserve"> </w:t>
      </w:r>
      <w:r w:rsidRPr="00702720">
        <w:rPr>
          <w:rFonts w:cs="Tahoma"/>
          <w:b/>
          <w:bCs/>
        </w:rPr>
        <w:t>«Χρόνος Ισχύος των Προσφορών»</w:t>
      </w:r>
      <w:r w:rsidRPr="00702720">
        <w:rPr>
          <w:rFonts w:cs="Tahoma"/>
          <w:bCs/>
        </w:rPr>
        <w:t xml:space="preserve"> της παρούσας, άλλως η προσφορά απορρίπτεται. Η αναθέτουσα αρχή μπορεί, πριν τη λήξη της προσφοράς, να ζητά από τους προσφέροντες να παρατείνουν, πριν τη λήξη τους, τη διάρκεια ισχύος της προσφοράς και της εγγύησης συμμετοχής.</w:t>
      </w:r>
    </w:p>
    <w:p w14:paraId="70A3C173" w14:textId="587CD44C" w:rsidR="00276C56" w:rsidRPr="00702720" w:rsidRDefault="00276C56" w:rsidP="00276C56">
      <w:pPr>
        <w:spacing w:line="276" w:lineRule="auto"/>
        <w:rPr>
          <w:rFonts w:cs="Tahoma"/>
        </w:rPr>
      </w:pPr>
      <w:r w:rsidRPr="00702720">
        <w:rPr>
          <w:rFonts w:cs="Tahoma"/>
          <w:bCs/>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702720">
        <w:rPr>
          <w:rFonts w:cs="Tahoma"/>
        </w:rPr>
        <w:fldChar w:fldCharType="begin"/>
      </w:r>
      <w:r w:rsidRPr="00702720">
        <w:rPr>
          <w:rFonts w:cs="Tahoma"/>
          <w:bCs/>
        </w:rPr>
        <w:instrText xml:space="preserve"> REF _Ref496542534 \r \h </w:instrText>
      </w:r>
      <w:r w:rsidR="00702720" w:rsidRPr="00702720">
        <w:rPr>
          <w:rFonts w:cs="Tahoma"/>
        </w:rPr>
        <w:instrText xml:space="preserve"> \* MERGEFORMAT </w:instrText>
      </w:r>
      <w:r w:rsidRPr="00702720">
        <w:rPr>
          <w:rFonts w:cs="Tahoma"/>
        </w:rPr>
      </w:r>
      <w:r w:rsidRPr="00702720">
        <w:rPr>
          <w:rFonts w:cs="Tahoma"/>
        </w:rPr>
        <w:fldChar w:fldCharType="separate"/>
      </w:r>
      <w:r w:rsidR="00EA12ED">
        <w:rPr>
          <w:rFonts w:cs="Tahoma"/>
          <w:bCs/>
        </w:rPr>
        <w:t>3.1</w:t>
      </w:r>
      <w:r w:rsidRPr="00702720">
        <w:rPr>
          <w:rFonts w:cs="Tahoma"/>
        </w:rPr>
        <w:fldChar w:fldCharType="end"/>
      </w:r>
      <w:r w:rsidRPr="00702720">
        <w:rPr>
          <w:rFonts w:cs="Tahoma"/>
        </w:rPr>
        <w:t xml:space="preserve"> </w:t>
      </w:r>
      <w:r w:rsidRPr="00702720">
        <w:rPr>
          <w:rFonts w:cs="Tahoma"/>
          <w:bCs/>
        </w:rPr>
        <w:t>της παρούσας, άλλως η προσφορά απορρίπτεται ως απαράδεκτη, μετά από γνώμη της Επιτροπής Διαγωνισμού.</w:t>
      </w:r>
    </w:p>
    <w:p w14:paraId="55415289" w14:textId="77777777" w:rsidR="00276C56" w:rsidRPr="00702720" w:rsidRDefault="00276C56" w:rsidP="00276C56">
      <w:pPr>
        <w:rPr>
          <w:rFonts w:cs="Tahoma"/>
        </w:rPr>
      </w:pPr>
      <w:r w:rsidRPr="00702720">
        <w:rPr>
          <w:rStyle w:val="4Char"/>
          <w:rFonts w:cs="Tahoma"/>
        </w:rPr>
        <w:lastRenderedPageBreak/>
        <w:t xml:space="preserve">2.2.2.2. </w:t>
      </w:r>
      <w:r w:rsidRPr="00702720">
        <w:rPr>
          <w:rFonts w:cs="Tahoma"/>
        </w:rPr>
        <w:t xml:space="preserve">Η εγγύηση συμμετοχής επιστρέφεται στον ανάδοχο με την προσκόμιση της εγγύησης καλής εκτέλεσης. </w:t>
      </w:r>
    </w:p>
    <w:p w14:paraId="4608320D" w14:textId="77777777" w:rsidR="00276C56" w:rsidRPr="00702720" w:rsidRDefault="00276C56" w:rsidP="00276C56">
      <w:pPr>
        <w:spacing w:line="276" w:lineRule="auto"/>
        <w:rPr>
          <w:rFonts w:cs="Tahoma"/>
        </w:rPr>
      </w:pPr>
      <w:r w:rsidRPr="00702720">
        <w:rPr>
          <w:rFonts w:cs="Tahoma"/>
        </w:rPr>
        <w:t xml:space="preserve">Η εγγύηση συμμετοχής επιστρέφεται στους λοιπούς προσφέροντες σύμφωνα με τα ειδικότερα οριζόμενα </w:t>
      </w:r>
      <w:r w:rsidRPr="00702720">
        <w:rPr>
          <w:rFonts w:cs="Tahoma"/>
          <w:bCs/>
        </w:rPr>
        <w:t>στην παρ. 3 του άρθρου 72 του ν. 4412/2016</w:t>
      </w:r>
      <w:r w:rsidRPr="00702720">
        <w:rPr>
          <w:rFonts w:cs="Tahoma"/>
        </w:rPr>
        <w:t xml:space="preserve"> μετά από:</w:t>
      </w:r>
    </w:p>
    <w:p w14:paraId="43750639" w14:textId="77777777" w:rsidR="00276C56" w:rsidRPr="00702720" w:rsidRDefault="00276C56" w:rsidP="00276C56">
      <w:pPr>
        <w:spacing w:line="276" w:lineRule="auto"/>
        <w:rPr>
          <w:rFonts w:cs="Tahoma"/>
        </w:rPr>
      </w:pPr>
      <w:proofErr w:type="spellStart"/>
      <w:r w:rsidRPr="00702720">
        <w:rPr>
          <w:rFonts w:cs="Tahoma"/>
        </w:rPr>
        <w:t>αα</w:t>
      </w:r>
      <w:proofErr w:type="spellEnd"/>
      <w:r w:rsidRPr="00702720">
        <w:rPr>
          <w:rFonts w:cs="Tahoma"/>
        </w:rPr>
        <w:t xml:space="preserve">) την άπρακτη πάροδο της προθεσμίας άσκησης </w:t>
      </w:r>
      <w:proofErr w:type="spellStart"/>
      <w:r w:rsidRPr="00702720">
        <w:rPr>
          <w:rFonts w:cs="Tahoma"/>
        </w:rPr>
        <w:t>ενδικοφανούς</w:t>
      </w:r>
      <w:proofErr w:type="spellEnd"/>
      <w:r w:rsidRPr="00702720">
        <w:rPr>
          <w:rFonts w:cs="Tahoma"/>
        </w:rPr>
        <w:t xml:space="preserve"> προσφυγής ή την έκδοση απόφασης επί </w:t>
      </w:r>
      <w:proofErr w:type="spellStart"/>
      <w:r w:rsidRPr="00702720">
        <w:rPr>
          <w:rFonts w:cs="Tahoma"/>
        </w:rPr>
        <w:t>ασκηθείσας</w:t>
      </w:r>
      <w:proofErr w:type="spellEnd"/>
      <w:r w:rsidRPr="00702720">
        <w:rPr>
          <w:rFonts w:cs="Tahoma"/>
        </w:rPr>
        <w:t xml:space="preserve"> προσφυγής κατά της απόφασης κατακύρωσης,</w:t>
      </w:r>
    </w:p>
    <w:p w14:paraId="7B7C88F4" w14:textId="77777777" w:rsidR="00276C56" w:rsidRPr="00702720" w:rsidRDefault="00276C56" w:rsidP="00276C56">
      <w:pPr>
        <w:spacing w:line="276" w:lineRule="auto"/>
        <w:rPr>
          <w:rFonts w:cs="Tahoma"/>
        </w:rPr>
      </w:pPr>
      <w:proofErr w:type="spellStart"/>
      <w:r w:rsidRPr="00702720">
        <w:rPr>
          <w:rFonts w:cs="Tahoma"/>
        </w:rPr>
        <w:t>ββ</w:t>
      </w:r>
      <w:proofErr w:type="spellEnd"/>
      <w:r w:rsidRPr="00702720">
        <w:rPr>
          <w:rFonts w:cs="Tahoma"/>
        </w:rPr>
        <w:t>) την άπρακτη πάροδο της προθεσμίας άσκησης ενδίκων βοηθημάτων προσωρινής δικαστικής προστασίας ή την έκδοση απόφασης επ’ αυτών,</w:t>
      </w:r>
    </w:p>
    <w:p w14:paraId="739EE715" w14:textId="77777777" w:rsidR="00276C56" w:rsidRPr="00702720" w:rsidRDefault="00276C56" w:rsidP="00276C56">
      <w:pPr>
        <w:spacing w:line="276" w:lineRule="auto"/>
        <w:rPr>
          <w:rFonts w:cs="Tahoma"/>
        </w:rPr>
      </w:pPr>
      <w:proofErr w:type="spellStart"/>
      <w:r w:rsidRPr="00702720">
        <w:rPr>
          <w:rFonts w:cs="Tahoma"/>
        </w:rPr>
        <w:t>γγ</w:t>
      </w:r>
      <w:proofErr w:type="spellEnd"/>
      <w:r w:rsidRPr="00702720">
        <w:rPr>
          <w:rFonts w:cs="Tahoma"/>
        </w:rPr>
        <w:t xml:space="preserve">) την ολοκλήρωση του </w:t>
      </w:r>
      <w:proofErr w:type="spellStart"/>
      <w:r w:rsidRPr="00702720">
        <w:rPr>
          <w:rFonts w:cs="Tahoma"/>
        </w:rPr>
        <w:t>προσυμβατικού</w:t>
      </w:r>
      <w:proofErr w:type="spellEnd"/>
      <w:r w:rsidRPr="00702720">
        <w:rPr>
          <w:rFonts w:cs="Tahoma"/>
        </w:rPr>
        <w:t xml:space="preserve"> ελέγχου από το Ελεγκτικό Συνέδριο, σύμφωνα με τα άρθρα 324 έως 327 του ν. 4700/2020 (Α’ 127), εφόσον απαιτείται.</w:t>
      </w:r>
    </w:p>
    <w:p w14:paraId="321406F1" w14:textId="77777777" w:rsidR="00276C56" w:rsidRPr="00702720" w:rsidRDefault="00276C56" w:rsidP="00276C56">
      <w:pPr>
        <w:spacing w:line="276" w:lineRule="auto"/>
        <w:rPr>
          <w:rFonts w:cs="Tahoma"/>
        </w:rPr>
      </w:pPr>
      <w:r w:rsidRPr="00702720">
        <w:rPr>
          <w:rFonts w:cs="Tahoma"/>
        </w:rPr>
        <w:t>Για τα προηγούμενα στάδια της κατακύρωσης η εγγύηση συμμετοχής επιστρέφεται στους συμμετέχοντες σε περίπτωση:</w:t>
      </w:r>
    </w:p>
    <w:p w14:paraId="455B1E32" w14:textId="77777777" w:rsidR="00276C56" w:rsidRPr="00702720" w:rsidRDefault="00276C56" w:rsidP="00276C56">
      <w:pPr>
        <w:spacing w:line="276" w:lineRule="auto"/>
        <w:rPr>
          <w:rFonts w:cs="Tahoma"/>
        </w:rPr>
      </w:pPr>
      <w:r w:rsidRPr="00702720">
        <w:rPr>
          <w:rFonts w:cs="Tahoma"/>
        </w:rPr>
        <w:t>α) λήξης του χρόνου ισχύος της προσφοράς και μη ανανέωσης αυτής και</w:t>
      </w:r>
    </w:p>
    <w:p w14:paraId="53A24B6A" w14:textId="77777777" w:rsidR="00276C56" w:rsidRPr="00702720" w:rsidRDefault="00276C56" w:rsidP="00276C56">
      <w:pPr>
        <w:spacing w:line="276" w:lineRule="auto"/>
        <w:rPr>
          <w:rFonts w:cs="Tahoma"/>
        </w:rPr>
      </w:pPr>
      <w:r w:rsidRPr="00702720">
        <w:rPr>
          <w:rFonts w:cs="Tahoma"/>
        </w:rPr>
        <w:t xml:space="preserve">β) απόρριψης της προσφοράς τους και εφόσον δεν έχει ασκηθεί </w:t>
      </w:r>
      <w:proofErr w:type="spellStart"/>
      <w:r w:rsidRPr="00702720">
        <w:rPr>
          <w:rFonts w:cs="Tahoma"/>
        </w:rPr>
        <w:t>ενδικοφανής</w:t>
      </w:r>
      <w:proofErr w:type="spellEnd"/>
      <w:r w:rsidRPr="00702720">
        <w:rPr>
          <w:rFonts w:cs="Tahoma"/>
        </w:rPr>
        <w:t xml:space="preserve"> προσφυγή ή ένδικο βοήθημα ή έχει εκπνεύσει άπρακτη η προθεσμία άσκησης </w:t>
      </w:r>
      <w:proofErr w:type="spellStart"/>
      <w:r w:rsidRPr="00702720">
        <w:rPr>
          <w:rFonts w:cs="Tahoma"/>
        </w:rPr>
        <w:t>ενδικοφανούς</w:t>
      </w:r>
      <w:proofErr w:type="spellEnd"/>
      <w:r w:rsidRPr="00702720">
        <w:rPr>
          <w:rFonts w:cs="Tahoma"/>
        </w:rPr>
        <w:t xml:space="preserve"> προσφυγής ή ενδίκων βοηθημάτων ή έχει λάβει χώρα παραίτηση από το δικαίωμα άσκησης αυτών ή αυτά έχουν απορριφθεί αμετακλήτως.</w:t>
      </w:r>
    </w:p>
    <w:p w14:paraId="4284A8FC" w14:textId="1F053CAE" w:rsidR="00C53D7F" w:rsidRPr="00702720" w:rsidRDefault="00276C56" w:rsidP="00276C56">
      <w:pPr>
        <w:rPr>
          <w:rFonts w:cs="Tahoma"/>
        </w:rPr>
      </w:pPr>
      <w:r w:rsidRPr="00702720">
        <w:rPr>
          <w:rStyle w:val="4Char"/>
          <w:rFonts w:cs="Tahoma"/>
        </w:rPr>
        <w:t>2.2.2.3.</w:t>
      </w:r>
      <w:r w:rsidRPr="00702720">
        <w:rPr>
          <w:rFonts w:cs="Tahoma"/>
        </w:rPr>
        <w:t xml:space="preserve"> 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w:t>
      </w:r>
      <w:r w:rsidRPr="00702720">
        <w:rPr>
          <w:rFonts w:cs="Tahoma"/>
        </w:rPr>
        <w:fldChar w:fldCharType="begin"/>
      </w:r>
      <w:r w:rsidRPr="00702720">
        <w:rPr>
          <w:rFonts w:cs="Tahoma"/>
        </w:rPr>
        <w:instrText xml:space="preserve"> REF _Ref496541356 \r \h </w:instrText>
      </w:r>
      <w:r w:rsidR="00702720" w:rsidRPr="00702720">
        <w:rPr>
          <w:rFonts w:cs="Tahoma"/>
        </w:rPr>
        <w:instrText xml:space="preserve"> \* MERGEFORMAT </w:instrText>
      </w:r>
      <w:r w:rsidRPr="00702720">
        <w:rPr>
          <w:rFonts w:cs="Tahoma"/>
        </w:rPr>
      </w:r>
      <w:r w:rsidRPr="00702720">
        <w:rPr>
          <w:rFonts w:cs="Tahoma"/>
        </w:rPr>
        <w:fldChar w:fldCharType="separate"/>
      </w:r>
      <w:r w:rsidR="00EA12ED">
        <w:rPr>
          <w:rFonts w:cs="Tahoma"/>
        </w:rPr>
        <w:t>2.2.3</w:t>
      </w:r>
      <w:r w:rsidRPr="00702720">
        <w:rPr>
          <w:rFonts w:cs="Tahoma"/>
        </w:rPr>
        <w:fldChar w:fldCharType="end"/>
      </w:r>
      <w:r w:rsidRPr="00702720">
        <w:rPr>
          <w:rFonts w:cs="Tahoma"/>
        </w:rPr>
        <w:t xml:space="preserve"> και </w:t>
      </w:r>
      <w:r w:rsidR="00EE5397" w:rsidRPr="00702720">
        <w:rPr>
          <w:rFonts w:cs="Tahoma"/>
        </w:rPr>
        <w:fldChar w:fldCharType="begin"/>
      </w:r>
      <w:r w:rsidR="00EE5397" w:rsidRPr="00702720">
        <w:rPr>
          <w:rFonts w:cs="Tahoma"/>
        </w:rPr>
        <w:instrText xml:space="preserve"> REF _Ref81914219 \r \h </w:instrText>
      </w:r>
      <w:r w:rsidR="00702720" w:rsidRPr="00702720">
        <w:rPr>
          <w:rFonts w:cs="Tahoma"/>
        </w:rPr>
        <w:instrText xml:space="preserve"> \* MERGEFORMAT </w:instrText>
      </w:r>
      <w:r w:rsidR="00EE5397" w:rsidRPr="00702720">
        <w:rPr>
          <w:rFonts w:cs="Tahoma"/>
        </w:rPr>
      </w:r>
      <w:r w:rsidR="00EE5397" w:rsidRPr="00702720">
        <w:rPr>
          <w:rFonts w:cs="Tahoma"/>
        </w:rPr>
        <w:fldChar w:fldCharType="separate"/>
      </w:r>
      <w:r w:rsidR="00EA12ED">
        <w:rPr>
          <w:rFonts w:cs="Tahoma"/>
        </w:rPr>
        <w:t>2.2.8</w:t>
      </w:r>
      <w:r w:rsidR="00EE5397" w:rsidRPr="00702720">
        <w:rPr>
          <w:rFonts w:cs="Tahoma"/>
        </w:rPr>
        <w:fldChar w:fldCharType="end"/>
      </w:r>
      <w:r w:rsidRPr="00702720">
        <w:rPr>
          <w:rFonts w:cs="Tahoma"/>
        </w:rPr>
        <w:t xml:space="preserve"> της παρούσας γ) δεν προσκομίσει εγκαίρως τα προβλεπόμενα από την παρούσα δικαιολογητικά (παρ. </w:t>
      </w:r>
      <w:r w:rsidR="00EE5397" w:rsidRPr="00702720">
        <w:rPr>
          <w:rFonts w:cs="Tahoma"/>
        </w:rPr>
        <w:fldChar w:fldCharType="begin"/>
      </w:r>
      <w:r w:rsidR="00EE5397" w:rsidRPr="00702720">
        <w:rPr>
          <w:rFonts w:cs="Tahoma"/>
        </w:rPr>
        <w:instrText xml:space="preserve"> REF _Ref64554225 \r \h </w:instrText>
      </w:r>
      <w:r w:rsidR="00702720" w:rsidRPr="00702720">
        <w:rPr>
          <w:rFonts w:cs="Tahoma"/>
        </w:rPr>
        <w:instrText xml:space="preserve"> \* MERGEFORMAT </w:instrText>
      </w:r>
      <w:r w:rsidR="00EE5397" w:rsidRPr="00702720">
        <w:rPr>
          <w:rFonts w:cs="Tahoma"/>
        </w:rPr>
      </w:r>
      <w:r w:rsidR="00EE5397" w:rsidRPr="00702720">
        <w:rPr>
          <w:rFonts w:cs="Tahoma"/>
        </w:rPr>
        <w:fldChar w:fldCharType="separate"/>
      </w:r>
      <w:r w:rsidR="00EA12ED">
        <w:rPr>
          <w:rFonts w:cs="Tahoma"/>
        </w:rPr>
        <w:t>2.2.9</w:t>
      </w:r>
      <w:r w:rsidR="00EE5397" w:rsidRPr="00702720">
        <w:rPr>
          <w:rFonts w:cs="Tahoma"/>
        </w:rPr>
        <w:fldChar w:fldCharType="end"/>
      </w:r>
      <w:r w:rsidR="00EE5397" w:rsidRPr="00702720">
        <w:rPr>
          <w:rFonts w:cs="Tahoma"/>
        </w:rPr>
        <w:t xml:space="preserve"> </w:t>
      </w:r>
      <w:r w:rsidRPr="00702720">
        <w:rPr>
          <w:rFonts w:cs="Tahoma"/>
        </w:rPr>
        <w:t xml:space="preserve">&amp; </w:t>
      </w:r>
      <w:r w:rsidR="00EE5397" w:rsidRPr="00702720">
        <w:rPr>
          <w:rFonts w:cs="Tahoma"/>
        </w:rPr>
        <w:fldChar w:fldCharType="begin"/>
      </w:r>
      <w:r w:rsidR="00EE5397" w:rsidRPr="00702720">
        <w:rPr>
          <w:rFonts w:cs="Tahoma"/>
        </w:rPr>
        <w:instrText xml:space="preserve"> REF _Ref81914053 \r \h </w:instrText>
      </w:r>
      <w:r w:rsidR="00702720" w:rsidRPr="00702720">
        <w:rPr>
          <w:rFonts w:cs="Tahoma"/>
        </w:rPr>
        <w:instrText xml:space="preserve"> \* MERGEFORMAT </w:instrText>
      </w:r>
      <w:r w:rsidR="00EE5397" w:rsidRPr="00702720">
        <w:rPr>
          <w:rFonts w:cs="Tahoma"/>
        </w:rPr>
      </w:r>
      <w:r w:rsidR="00EE5397" w:rsidRPr="00702720">
        <w:rPr>
          <w:rFonts w:cs="Tahoma"/>
        </w:rPr>
        <w:fldChar w:fldCharType="separate"/>
      </w:r>
      <w:r w:rsidR="00EA12ED">
        <w:rPr>
          <w:rFonts w:cs="Tahoma"/>
        </w:rPr>
        <w:t>3.2</w:t>
      </w:r>
      <w:r w:rsidR="00EE5397" w:rsidRPr="00702720">
        <w:rPr>
          <w:rFonts w:cs="Tahoma"/>
        </w:rPr>
        <w:fldChar w:fldCharType="end"/>
      </w:r>
      <w:r w:rsidRPr="00702720">
        <w:rPr>
          <w:rFonts w:cs="Tahoma"/>
        </w:rPr>
        <w:t xml:space="preserve">)  ή δ) δεν προσέλθει εγκαίρως για υπογραφή της σύμβασης,  ε) υποβάλει μη κατάλληλη προσφορά, με την έννοια της περ. 46 της παρ. 1 του άρθρου 2 του ν. 4412/2016, </w:t>
      </w:r>
      <w:proofErr w:type="spellStart"/>
      <w:r w:rsidRPr="00702720">
        <w:rPr>
          <w:rFonts w:cs="Tahoma"/>
        </w:rPr>
        <w:t>στ</w:t>
      </w:r>
      <w:proofErr w:type="spellEnd"/>
      <w:r w:rsidRPr="00702720">
        <w:rPr>
          <w:rFonts w:cs="Tahoma"/>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Pr="00702720">
        <w:rPr>
          <w:rFonts w:cs="Tahoma"/>
        </w:rPr>
        <w:t>τεθείσας</w:t>
      </w:r>
      <w:proofErr w:type="spellEnd"/>
      <w:r w:rsidRPr="00702720">
        <w:rPr>
          <w:rFonts w:cs="Tahoma"/>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EE5397" w:rsidRPr="00702720">
        <w:rPr>
          <w:rFonts w:cs="Tahoma"/>
        </w:rPr>
        <w:fldChar w:fldCharType="begin"/>
      </w:r>
      <w:r w:rsidR="00EE5397" w:rsidRPr="00702720">
        <w:rPr>
          <w:rFonts w:cs="Tahoma"/>
        </w:rPr>
        <w:instrText xml:space="preserve"> REF _Ref81914053 \r \h </w:instrText>
      </w:r>
      <w:r w:rsidR="00702720" w:rsidRPr="00702720">
        <w:rPr>
          <w:rFonts w:cs="Tahoma"/>
        </w:rPr>
        <w:instrText xml:space="preserve"> \* MERGEFORMAT </w:instrText>
      </w:r>
      <w:r w:rsidR="00EE5397" w:rsidRPr="00702720">
        <w:rPr>
          <w:rFonts w:cs="Tahoma"/>
        </w:rPr>
      </w:r>
      <w:r w:rsidR="00EE5397" w:rsidRPr="00702720">
        <w:rPr>
          <w:rFonts w:cs="Tahoma"/>
        </w:rPr>
        <w:fldChar w:fldCharType="separate"/>
      </w:r>
      <w:r w:rsidR="00EA12ED">
        <w:rPr>
          <w:rFonts w:cs="Tahoma"/>
        </w:rPr>
        <w:t>3.2</w:t>
      </w:r>
      <w:r w:rsidR="00EE5397" w:rsidRPr="00702720">
        <w:rPr>
          <w:rFonts w:cs="Tahoma"/>
        </w:rPr>
        <w:fldChar w:fldCharType="end"/>
      </w:r>
      <w:r w:rsidRPr="00702720">
        <w:rPr>
          <w:rFonts w:cs="Tahoma"/>
        </w:rPr>
        <w:t xml:space="preserve"> και </w:t>
      </w:r>
      <w:hyperlink w:anchor="_Toc74566916" w:history="1">
        <w:r w:rsidR="00EE5397" w:rsidRPr="00702720">
          <w:rPr>
            <w:rStyle w:val="-"/>
            <w:rFonts w:cs="Tahoma"/>
            <w:shd w:val="clear" w:color="auto" w:fill="FFFFFF"/>
          </w:rPr>
          <w:fldChar w:fldCharType="begin"/>
        </w:r>
        <w:r w:rsidR="00EE5397" w:rsidRPr="00702720">
          <w:rPr>
            <w:rFonts w:cs="Tahoma"/>
          </w:rPr>
          <w:instrText xml:space="preserve"> REF _Ref496542648 \r \h </w:instrText>
        </w:r>
        <w:r w:rsidR="00702720" w:rsidRPr="00702720">
          <w:rPr>
            <w:rStyle w:val="-"/>
            <w:rFonts w:cs="Tahoma"/>
            <w:shd w:val="clear" w:color="auto" w:fill="FFFFFF"/>
          </w:rPr>
          <w:instrText xml:space="preserve"> \* MERGEFORMAT </w:instrText>
        </w:r>
        <w:r w:rsidR="00EE5397" w:rsidRPr="00702720">
          <w:rPr>
            <w:rStyle w:val="-"/>
            <w:rFonts w:cs="Tahoma"/>
            <w:shd w:val="clear" w:color="auto" w:fill="FFFFFF"/>
          </w:rPr>
        </w:r>
        <w:r w:rsidR="00EE5397" w:rsidRPr="00702720">
          <w:rPr>
            <w:rStyle w:val="-"/>
            <w:rFonts w:cs="Tahoma"/>
            <w:shd w:val="clear" w:color="auto" w:fill="FFFFFF"/>
          </w:rPr>
          <w:fldChar w:fldCharType="separate"/>
        </w:r>
        <w:r w:rsidR="00EA12ED">
          <w:rPr>
            <w:rFonts w:cs="Tahoma"/>
          </w:rPr>
          <w:t>3.4</w:t>
        </w:r>
        <w:r w:rsidR="00EE5397" w:rsidRPr="00702720">
          <w:rPr>
            <w:rStyle w:val="-"/>
            <w:rFonts w:cs="Tahoma"/>
            <w:shd w:val="clear" w:color="auto" w:fill="FFFFFF"/>
          </w:rPr>
          <w:fldChar w:fldCharType="end"/>
        </w:r>
      </w:hyperlink>
      <w:r w:rsidRPr="00702720">
        <w:rPr>
          <w:rFonts w:cs="Tahoma"/>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Pr="00702720">
        <w:rPr>
          <w:rFonts w:cs="Tahoma"/>
        </w:rPr>
        <w:fldChar w:fldCharType="begin"/>
      </w:r>
      <w:r w:rsidRPr="00702720">
        <w:rPr>
          <w:rFonts w:cs="Tahoma"/>
        </w:rPr>
        <w:instrText xml:space="preserve"> REF _Ref496541356 \r \h </w:instrText>
      </w:r>
      <w:r w:rsidR="00702720" w:rsidRPr="00702720">
        <w:rPr>
          <w:rFonts w:cs="Tahoma"/>
        </w:rPr>
        <w:instrText xml:space="preserve"> \* MERGEFORMAT </w:instrText>
      </w:r>
      <w:r w:rsidRPr="00702720">
        <w:rPr>
          <w:rFonts w:cs="Tahoma"/>
        </w:rPr>
      </w:r>
      <w:r w:rsidRPr="00702720">
        <w:rPr>
          <w:rFonts w:cs="Tahoma"/>
        </w:rPr>
        <w:fldChar w:fldCharType="separate"/>
      </w:r>
      <w:r w:rsidR="00EA12ED">
        <w:rPr>
          <w:rFonts w:cs="Tahoma"/>
        </w:rPr>
        <w:t>2.2.3</w:t>
      </w:r>
      <w:r w:rsidRPr="00702720">
        <w:rPr>
          <w:rFonts w:cs="Tahoma"/>
        </w:rPr>
        <w:fldChar w:fldCharType="end"/>
      </w:r>
      <w:r w:rsidRPr="00702720">
        <w:rPr>
          <w:rFonts w:cs="Tahoma"/>
        </w:rPr>
        <w:t xml:space="preserve"> ή η πλήρωση μιας ή περισσότερων από τις απαιτήσεις των κριτηρίων ποιοτικής επιλογής.</w:t>
      </w:r>
    </w:p>
    <w:p w14:paraId="0E4ECF71" w14:textId="77777777" w:rsidR="00F661A1" w:rsidRPr="00702720" w:rsidRDefault="00F661A1" w:rsidP="00C22D4B">
      <w:pPr>
        <w:pStyle w:val="3"/>
        <w:ind w:left="1080" w:hanging="1080"/>
        <w:rPr>
          <w:rFonts w:cs="Tahoma"/>
        </w:rPr>
      </w:pPr>
      <w:bookmarkStart w:id="140" w:name="_Ref496541356"/>
      <w:bookmarkStart w:id="141" w:name="_Ref496541742"/>
      <w:bookmarkStart w:id="142" w:name="_Ref496541775"/>
      <w:bookmarkStart w:id="143" w:name="_Ref496541863"/>
      <w:bookmarkStart w:id="144" w:name="_Toc83829704"/>
      <w:bookmarkStart w:id="145" w:name="_Toc83829814"/>
      <w:bookmarkStart w:id="146" w:name="_Toc83928526"/>
      <w:bookmarkStart w:id="147" w:name="_Toc105346379"/>
      <w:bookmarkStart w:id="148" w:name="_Toc191630057"/>
      <w:r w:rsidRPr="00702720">
        <w:rPr>
          <w:rFonts w:cs="Tahoma"/>
        </w:rPr>
        <w:t>Λόγοι αποκλεισμού</w:t>
      </w:r>
      <w:bookmarkEnd w:id="140"/>
      <w:bookmarkEnd w:id="141"/>
      <w:bookmarkEnd w:id="142"/>
      <w:bookmarkEnd w:id="143"/>
      <w:bookmarkEnd w:id="144"/>
      <w:bookmarkEnd w:id="145"/>
      <w:bookmarkEnd w:id="146"/>
      <w:bookmarkEnd w:id="147"/>
      <w:bookmarkEnd w:id="148"/>
    </w:p>
    <w:p w14:paraId="0078CF89" w14:textId="09E0B710" w:rsidR="00651071" w:rsidRPr="00702720" w:rsidRDefault="00651071" w:rsidP="00A935CF">
      <w:pPr>
        <w:rPr>
          <w:rFonts w:cs="Tahoma"/>
        </w:rPr>
      </w:pPr>
      <w:r w:rsidRPr="00702720">
        <w:rPr>
          <w:rFonts w:cs="Tahoma"/>
        </w:rPr>
        <w:t xml:space="preserve">Αποκλείεται από τη συμμετοχή στην παρούσα διαδικασία σύναψης </w:t>
      </w:r>
      <w:r w:rsidR="00972E9E" w:rsidRPr="00702720">
        <w:rPr>
          <w:rFonts w:cs="Tahoma"/>
        </w:rPr>
        <w:t>σύμβασης</w:t>
      </w:r>
      <w:r w:rsidR="00235133" w:rsidRPr="00702720">
        <w:rPr>
          <w:rFonts w:cs="Tahoma"/>
        </w:rPr>
        <w:t xml:space="preserve"> </w:t>
      </w:r>
      <w:r w:rsidRPr="00702720">
        <w:rPr>
          <w:rFonts w:cs="Tahoma"/>
        </w:rPr>
        <w:t>(διαγωνισμό)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0837E145" w14:textId="04BC635D" w:rsidR="00882746" w:rsidRPr="00702720" w:rsidRDefault="00882746" w:rsidP="00A935CF">
      <w:pPr>
        <w:rPr>
          <w:rFonts w:cs="Tahoma"/>
        </w:rPr>
      </w:pPr>
      <w:r w:rsidRPr="00702720">
        <w:rPr>
          <w:rFonts w:cs="Tahoma"/>
          <w:b/>
          <w:bCs/>
        </w:rPr>
        <w:t>2.2.3.1.</w:t>
      </w:r>
      <w:r w:rsidRPr="00702720">
        <w:rPr>
          <w:rFonts w:cs="Tahoma"/>
          <w:b/>
          <w:bCs/>
        </w:rPr>
        <w:tab/>
      </w:r>
      <w:r w:rsidR="005E23B0" w:rsidRPr="00702720">
        <w:rPr>
          <w:rFonts w:cs="Tahoma"/>
        </w:rPr>
        <w:t>Όταν υπάρχει σε βάρος του αμετάκλητη καταδικαστική απόφαση για ένα από τα ακόλουθα εγκλήματα</w:t>
      </w:r>
      <w:r w:rsidRPr="00702720">
        <w:rPr>
          <w:rFonts w:cs="Tahoma"/>
        </w:rPr>
        <w:t>:</w:t>
      </w:r>
    </w:p>
    <w:p w14:paraId="6710C79E" w14:textId="77777777" w:rsidR="00651071" w:rsidRPr="00702720" w:rsidRDefault="00651071" w:rsidP="00A935CF">
      <w:pPr>
        <w:rPr>
          <w:rFonts w:cs="Tahoma"/>
        </w:rPr>
      </w:pPr>
      <w:r w:rsidRPr="00702720">
        <w:rPr>
          <w:rFonts w:cs="Tahoma"/>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w:t>
      </w:r>
      <w:r w:rsidR="004964BF" w:rsidRPr="00702720">
        <w:rPr>
          <w:rFonts w:cs="Tahoma"/>
        </w:rPr>
        <w:t xml:space="preserve"> και τα εγκλήματα του άρθρου 187 του Ποινικού Κώδικα (εγκληματική οργάνωση)</w:t>
      </w:r>
      <w:r w:rsidRPr="00702720">
        <w:rPr>
          <w:rFonts w:cs="Tahoma"/>
        </w:rPr>
        <w:t xml:space="preserve">), </w:t>
      </w:r>
    </w:p>
    <w:p w14:paraId="09C6DA7C" w14:textId="77777777" w:rsidR="00651071" w:rsidRPr="00702720" w:rsidRDefault="00651071" w:rsidP="00A935CF">
      <w:pPr>
        <w:rPr>
          <w:rFonts w:cs="Tahoma"/>
        </w:rPr>
      </w:pPr>
      <w:r w:rsidRPr="00702720">
        <w:rPr>
          <w:rFonts w:cs="Tahoma"/>
        </w:rPr>
        <w:lastRenderedPageBreak/>
        <w:t>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και τα εγκλήματα των άρθρων 159</w:t>
      </w:r>
      <w:r w:rsidRPr="00702720">
        <w:rPr>
          <w:rFonts w:cs="Tahoma"/>
          <w:vertAlign w:val="superscript"/>
        </w:rPr>
        <w:t>Α</w:t>
      </w:r>
      <w:r w:rsidRPr="00702720">
        <w:rPr>
          <w:rFonts w:cs="Tahoma"/>
        </w:rPr>
        <w:t xml:space="preserve"> (δωροδοκία πολιτικών προσώπων), 236 (δωροδοκία υπαλλήλου), 237 παρ.2-4 (δωροδοκία δικαστικών λειτουργών), 237</w:t>
      </w:r>
      <w:r w:rsidRPr="00702720">
        <w:rPr>
          <w:rFonts w:cs="Tahoma"/>
          <w:vertAlign w:val="superscript"/>
        </w:rPr>
        <w:t>Α</w:t>
      </w:r>
      <w:r w:rsidRPr="00702720">
        <w:rPr>
          <w:rFonts w:cs="Tahoma"/>
        </w:rPr>
        <w:t xml:space="preserve"> παρ.2 (εμπορία επιρροής – μεσάζοντες) 396 παρ.2 (δωροδοκία στον ιδιωτικό τομέα) του Ποινικού Κώδικα.</w:t>
      </w:r>
    </w:p>
    <w:p w14:paraId="2CB8719C" w14:textId="77777777" w:rsidR="00651071" w:rsidRPr="00702720" w:rsidRDefault="00651071" w:rsidP="00A935CF">
      <w:pPr>
        <w:rPr>
          <w:rFonts w:cs="Tahoma"/>
        </w:rPr>
      </w:pPr>
      <w:r w:rsidRPr="00702720">
        <w:rPr>
          <w:rFonts w:cs="Tahoma"/>
        </w:rPr>
        <w:t xml:space="preserve">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702720">
        <w:rPr>
          <w:rFonts w:cs="Tahoma"/>
        </w:rPr>
        <w:t>επ</w:t>
      </w:r>
      <w:proofErr w:type="spellEnd"/>
      <w:r w:rsidRPr="00702720">
        <w:rPr>
          <w:rFonts w:cs="Tahoma"/>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3AEB27BE" w14:textId="77777777" w:rsidR="00651071" w:rsidRPr="00702720" w:rsidRDefault="00651071" w:rsidP="00A935CF">
      <w:pPr>
        <w:rPr>
          <w:rFonts w:cs="Tahoma"/>
        </w:rPr>
      </w:pPr>
      <w:r w:rsidRPr="00702720">
        <w:rPr>
          <w:rFonts w:cs="Tahoma"/>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 πλαισίου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p>
    <w:p w14:paraId="6A607518" w14:textId="77777777" w:rsidR="00651071" w:rsidRPr="00702720" w:rsidRDefault="00651071" w:rsidP="00A935CF">
      <w:pPr>
        <w:rPr>
          <w:rFonts w:cs="Tahoma"/>
        </w:rPr>
      </w:pPr>
      <w:r w:rsidRPr="00702720">
        <w:rPr>
          <w:rFonts w:cs="Tahoma"/>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702720">
        <w:rPr>
          <w:rFonts w:cs="Tahoma"/>
        </w:rPr>
        <w:t>αριθμ</w:t>
      </w:r>
      <w:proofErr w:type="spellEnd"/>
      <w:r w:rsidRPr="00702720">
        <w:rPr>
          <w:rFonts w:cs="Tahoma"/>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p>
    <w:p w14:paraId="11790817" w14:textId="77777777" w:rsidR="00651071" w:rsidRPr="00702720" w:rsidRDefault="00651071" w:rsidP="00A935CF">
      <w:pPr>
        <w:rPr>
          <w:rFonts w:cs="Tahoma"/>
        </w:rPr>
      </w:pPr>
      <w:proofErr w:type="spellStart"/>
      <w:r w:rsidRPr="00702720">
        <w:rPr>
          <w:rFonts w:cs="Tahoma"/>
        </w:rPr>
        <w:t>στ</w:t>
      </w:r>
      <w:proofErr w:type="spellEnd"/>
      <w:r w:rsidRPr="00702720">
        <w:rPr>
          <w:rFonts w:cs="Tahoma"/>
        </w:rPr>
        <w:t>) 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 πλαίσιο 2002/629/ΔΕΥ του Συμβουλίου (ΕΕ L 101 της 15.4.2011, σ. 1) και τα εγκλήματα του άρθρου 323Α του Ποινικού κώδικα (εμπορία ανθρώπων).</w:t>
      </w:r>
    </w:p>
    <w:p w14:paraId="6B38232F" w14:textId="198ED12C" w:rsidR="00651071" w:rsidRPr="00702720" w:rsidRDefault="00651071" w:rsidP="00A935CF">
      <w:pPr>
        <w:rPr>
          <w:rFonts w:cs="Tahoma"/>
        </w:rPr>
      </w:pPr>
      <w:r w:rsidRPr="00702720">
        <w:rPr>
          <w:rFonts w:cs="Tahoma"/>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3AAB131" w14:textId="77777777" w:rsidR="004964BF" w:rsidRPr="00702720" w:rsidRDefault="004964BF" w:rsidP="00A935CF">
      <w:pPr>
        <w:rPr>
          <w:rFonts w:cs="Tahoma"/>
        </w:rPr>
      </w:pPr>
      <w:r w:rsidRPr="00702720">
        <w:rPr>
          <w:rFonts w:cs="Tahoma"/>
        </w:rPr>
        <w:t xml:space="preserve">Η υποχρέωση του προηγούμενου εδαφίου αφορά: </w:t>
      </w:r>
    </w:p>
    <w:p w14:paraId="265C8D07" w14:textId="0D8E1775" w:rsidR="004964BF" w:rsidRPr="00702720" w:rsidRDefault="004964BF" w:rsidP="003F68CD">
      <w:pPr>
        <w:pStyle w:val="a"/>
        <w:numPr>
          <w:ilvl w:val="1"/>
          <w:numId w:val="10"/>
        </w:numPr>
        <w:ind w:left="720"/>
        <w:rPr>
          <w:rFonts w:cs="Tahoma"/>
        </w:rPr>
      </w:pPr>
      <w:r w:rsidRPr="00702720">
        <w:rPr>
          <w:rFonts w:cs="Tahoma"/>
        </w:rPr>
        <w:t>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479B126B" w14:textId="09DAC6F8" w:rsidR="004964BF" w:rsidRPr="00702720" w:rsidRDefault="004964BF" w:rsidP="003F68CD">
      <w:pPr>
        <w:pStyle w:val="a"/>
        <w:numPr>
          <w:ilvl w:val="1"/>
          <w:numId w:val="10"/>
        </w:numPr>
        <w:ind w:left="720"/>
        <w:rPr>
          <w:rFonts w:cs="Tahoma"/>
        </w:rPr>
      </w:pPr>
      <w:r w:rsidRPr="00702720">
        <w:rPr>
          <w:rFonts w:cs="Tahoma"/>
        </w:rPr>
        <w:lastRenderedPageBreak/>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31E7AA6" w14:textId="6B2E6857" w:rsidR="004964BF" w:rsidRPr="00702720" w:rsidRDefault="004964BF" w:rsidP="003F68CD">
      <w:pPr>
        <w:pStyle w:val="a"/>
        <w:numPr>
          <w:ilvl w:val="1"/>
          <w:numId w:val="10"/>
        </w:numPr>
        <w:ind w:left="720"/>
        <w:rPr>
          <w:rFonts w:cs="Tahoma"/>
        </w:rPr>
      </w:pPr>
      <w:r w:rsidRPr="00702720">
        <w:rPr>
          <w:rFonts w:cs="Tahoma"/>
        </w:rPr>
        <w:t>στις περιπτώσεις Συνεταιρισμών, τα μέλη του Διοικητικού Συμβουλίου.</w:t>
      </w:r>
    </w:p>
    <w:p w14:paraId="6353FBBC" w14:textId="62C59E70" w:rsidR="004964BF" w:rsidRPr="00702720" w:rsidRDefault="004964BF" w:rsidP="003F68CD">
      <w:pPr>
        <w:pStyle w:val="a"/>
        <w:numPr>
          <w:ilvl w:val="1"/>
          <w:numId w:val="10"/>
        </w:numPr>
        <w:ind w:left="720"/>
        <w:rPr>
          <w:rFonts w:cs="Tahoma"/>
        </w:rPr>
      </w:pPr>
      <w:r w:rsidRPr="00702720">
        <w:rPr>
          <w:rFonts w:cs="Tahoma"/>
        </w:rPr>
        <w:t>σε όλες τις υπόλοιπες περιπτώσεις νομικών προσώπων, τον κατά περίπτωση νόμιμο εκπρόσωπο.</w:t>
      </w:r>
    </w:p>
    <w:p w14:paraId="27ED3570" w14:textId="77777777" w:rsidR="004964BF" w:rsidRPr="00702720" w:rsidRDefault="004964BF" w:rsidP="00A935CF">
      <w:pPr>
        <w:rPr>
          <w:rFonts w:cs="Tahoma"/>
        </w:rPr>
      </w:pPr>
      <w:r w:rsidRPr="00702720">
        <w:rPr>
          <w:rFonts w:cs="Tahoma"/>
          <w:b/>
          <w:bCs/>
        </w:rPr>
        <w:t>Εάν στις ως άνω περιπτώσεις (α) έως (</w:t>
      </w:r>
      <w:proofErr w:type="spellStart"/>
      <w:r w:rsidRPr="00702720">
        <w:rPr>
          <w:rFonts w:cs="Tahoma"/>
          <w:b/>
          <w:bCs/>
        </w:rPr>
        <w:t>στ</w:t>
      </w:r>
      <w:proofErr w:type="spellEnd"/>
      <w:r w:rsidRPr="00702720">
        <w:rPr>
          <w:rFonts w:cs="Tahoma"/>
          <w:b/>
          <w:bCs/>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702720">
        <w:rPr>
          <w:rFonts w:cs="Tahoma"/>
        </w:rPr>
        <w:t>.</w:t>
      </w:r>
    </w:p>
    <w:p w14:paraId="3F0FC437" w14:textId="77777777" w:rsidR="00E8663E" w:rsidRPr="00702720" w:rsidRDefault="00E8663E" w:rsidP="00B82D0C">
      <w:pPr>
        <w:rPr>
          <w:rFonts w:cs="Tahoma"/>
        </w:rPr>
      </w:pPr>
      <w:bookmarkStart w:id="149" w:name="_Ref64555750"/>
      <w:bookmarkStart w:id="150" w:name="_Ref64555847"/>
      <w:bookmarkStart w:id="151" w:name="_Ref64555882"/>
      <w:bookmarkStart w:id="152" w:name="_Toc83829705"/>
      <w:bookmarkStart w:id="153" w:name="_Toc83829815"/>
      <w:bookmarkStart w:id="154" w:name="_Toc83928527"/>
    </w:p>
    <w:p w14:paraId="3CE85A41" w14:textId="77777777" w:rsidR="00F735BA" w:rsidRPr="00702720" w:rsidRDefault="00F735BA" w:rsidP="00F735BA">
      <w:pPr>
        <w:rPr>
          <w:rFonts w:cs="Tahoma"/>
        </w:rPr>
      </w:pPr>
      <w:r w:rsidRPr="00702720">
        <w:rPr>
          <w:rFonts w:cs="Tahoma"/>
          <w:b/>
          <w:bCs/>
        </w:rPr>
        <w:t>2.2.3.2.</w:t>
      </w:r>
      <w:r w:rsidRPr="00702720">
        <w:rPr>
          <w:rFonts w:cs="Tahoma"/>
        </w:rPr>
        <w:t xml:space="preserve"> Στις ακόλουθες περιπτώσεις :</w:t>
      </w:r>
    </w:p>
    <w:p w14:paraId="38DB51C5" w14:textId="77777777" w:rsidR="00F735BA" w:rsidRPr="00702720" w:rsidRDefault="00F735BA" w:rsidP="00F735BA">
      <w:pPr>
        <w:rPr>
          <w:rFonts w:cs="Tahoma"/>
        </w:rPr>
      </w:pPr>
      <w:r w:rsidRPr="00702720">
        <w:rPr>
          <w:rFonts w:cs="Tahoma"/>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50DCCA75" w14:textId="77777777" w:rsidR="00F735BA" w:rsidRPr="00702720" w:rsidRDefault="00F735BA" w:rsidP="00F735BA">
      <w:pPr>
        <w:rPr>
          <w:rFonts w:cs="Tahoma"/>
        </w:rPr>
      </w:pPr>
      <w:r w:rsidRPr="00702720">
        <w:rPr>
          <w:rFonts w:cs="Tahoma"/>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414FC6D1" w14:textId="77777777" w:rsidR="00F735BA" w:rsidRPr="00702720" w:rsidRDefault="00F735BA" w:rsidP="00F735BA">
      <w:pPr>
        <w:rPr>
          <w:rFonts w:cs="Tahoma"/>
        </w:rPr>
      </w:pPr>
      <w:r w:rsidRPr="00702720">
        <w:rPr>
          <w:rFonts w:cs="Tahoma"/>
        </w:rPr>
        <w:t>Αν ο οικονομικός φορέας είναι Έλληνας πολίτης ή έχει την εγκατάστασή του στην Ελλάδα, οι υποχρεώσεις του που αφορούν στις εισφορές κοινωνικής ασφάλισης καλύπτουν τόσο την κύρια όσο και την επικουρική ασφάλιση.</w:t>
      </w:r>
    </w:p>
    <w:p w14:paraId="2C8B1160" w14:textId="76BDD591" w:rsidR="00F735BA" w:rsidRPr="00702720" w:rsidRDefault="00F735BA" w:rsidP="00F735BA">
      <w:pPr>
        <w:rPr>
          <w:rFonts w:cs="Tahoma"/>
        </w:rPr>
      </w:pPr>
      <w:r w:rsidRPr="00702720">
        <w:rPr>
          <w:rFonts w:cs="Tahoma"/>
          <w:lang w:eastAsia="el-GR"/>
        </w:rPr>
        <w:t xml:space="preserve">Οι ως άνω υποχρεώσεις των περ. α’ και β’ θεωρείται ότι δεν </w:t>
      </w:r>
      <w:r w:rsidR="005D7E04" w:rsidRPr="00702720">
        <w:rPr>
          <w:rFonts w:cs="Tahoma"/>
          <w:lang w:eastAsia="el-GR"/>
        </w:rPr>
        <w:t xml:space="preserve">έχουν </w:t>
      </w:r>
      <w:r w:rsidRPr="00702720">
        <w:rPr>
          <w:rFonts w:cs="Tahoma"/>
          <w:lang w:eastAsia="el-GR"/>
        </w:rPr>
        <w:t>αθετηθεί εφόσον έχουν καταστεί ληξιπρόθεσμες ή εφόσον αυτές έχουν υπαχθεί σε δεσμευτικό διακανονισμό που τηρείται.</w:t>
      </w:r>
      <w:r w:rsidRPr="00702720">
        <w:rPr>
          <w:rFonts w:cs="Tahoma"/>
        </w:rPr>
        <w:t xml:space="preserve"> </w:t>
      </w:r>
      <w:r w:rsidRPr="00702720">
        <w:rPr>
          <w:rFonts w:cs="Tahoma"/>
          <w:lang w:eastAsia="el-GR"/>
        </w:rPr>
        <w:t>Στην περίπτωση αυτή, ο οικονομικός φορέας δεν υποχρεούται να απαντήσει καταφατικά στο σχετικό ερώτημα του Ευρωπαϊκού Ενιαίου Εγγράφου Σύμβασης (ΕΕΕΣ), το οποίο υποβάλλει ως προκαταρτική απόδειξη σύμφωνα με την παρ. 2.2.9.1. ή άλλου αντίστοιχου εντύπου ή δήλωσης με το οποίο ερωτάται εάν ο οικονομικός φορέας έχει ανεκπλήρωτες υποχρεώσεις όσον αφορά την καταβολή φόρων ή εισφορών κοινωνικής ασφάλισης ή, κατά περίπτωση, εάν έχει αθετήσει τις παραπάνω υποχρεώσεις του.</w:t>
      </w:r>
    </w:p>
    <w:p w14:paraId="6E26545B" w14:textId="77777777" w:rsidR="00F735BA" w:rsidRPr="00702720" w:rsidRDefault="00F735BA" w:rsidP="00F735BA">
      <w:pPr>
        <w:rPr>
          <w:rFonts w:cs="Tahoma"/>
        </w:rPr>
      </w:pPr>
      <w:r w:rsidRPr="00702720">
        <w:rPr>
          <w:rFonts w:cs="Tahoma"/>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5639B1C9" w14:textId="77777777" w:rsidR="00336410" w:rsidRPr="00702720" w:rsidRDefault="00336410" w:rsidP="00B82D0C">
      <w:pPr>
        <w:rPr>
          <w:rFonts w:cs="Tahoma"/>
        </w:rPr>
      </w:pPr>
    </w:p>
    <w:p w14:paraId="5E70287C" w14:textId="782FFF1F" w:rsidR="00891CE9" w:rsidRPr="00702720" w:rsidRDefault="00891CE9" w:rsidP="00891CE9">
      <w:pPr>
        <w:rPr>
          <w:rFonts w:cs="Tahoma"/>
        </w:rPr>
      </w:pPr>
      <w:r w:rsidRPr="00702720">
        <w:rPr>
          <w:rFonts w:cs="Tahoma"/>
          <w:b/>
          <w:bCs/>
        </w:rPr>
        <w:t>2.2.3.3.</w:t>
      </w:r>
      <w:r w:rsidRPr="00702720">
        <w:rPr>
          <w:rFonts w:cs="Tahoma"/>
        </w:rPr>
        <w:t xml:space="preserve"> Αποκλείεται από τη συμμετοχή στη διαδικασία σύναψης της παρούσας σύμβασης, οικονομικός φορέας σε οποιαδήποτε από τις ακόλουθες καταστάσεις: </w:t>
      </w:r>
    </w:p>
    <w:p w14:paraId="0FCE1323" w14:textId="54A4D341" w:rsidR="00891CE9" w:rsidRPr="00702720" w:rsidRDefault="00891CE9" w:rsidP="00891CE9">
      <w:pPr>
        <w:rPr>
          <w:rFonts w:cs="Tahoma"/>
        </w:rPr>
      </w:pPr>
      <w:r w:rsidRPr="00702720">
        <w:rPr>
          <w:rFonts w:cs="Tahoma"/>
        </w:rPr>
        <w:t>(α)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p>
    <w:p w14:paraId="6FC0E361" w14:textId="1E8F3777" w:rsidR="00891CE9" w:rsidRPr="00702720" w:rsidRDefault="00891CE9" w:rsidP="00891CE9">
      <w:pPr>
        <w:rPr>
          <w:rFonts w:cs="Tahoma"/>
        </w:rPr>
      </w:pPr>
      <w:r w:rsidRPr="00702720">
        <w:rPr>
          <w:rFonts w:cs="Tahoma"/>
        </w:rPr>
        <w:t xml:space="preserve">(β) εάν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Pr="00702720">
        <w:rPr>
          <w:rFonts w:cs="Tahoma"/>
        </w:rPr>
        <w:t>προκύπτουσα</w:t>
      </w:r>
      <w:proofErr w:type="spellEnd"/>
      <w:r w:rsidRPr="00702720">
        <w:rPr>
          <w:rFonts w:cs="Tahoma"/>
        </w:rP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w:t>
      </w:r>
      <w:r w:rsidRPr="00702720">
        <w:rPr>
          <w:rFonts w:cs="Tahoma"/>
        </w:rPr>
        <w:lastRenderedPageBreak/>
        <w:t>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55DFECE2" w14:textId="77777777" w:rsidR="00891CE9" w:rsidRPr="00702720" w:rsidRDefault="00891CE9" w:rsidP="00891CE9">
      <w:pPr>
        <w:rPr>
          <w:rFonts w:cs="Tahoma"/>
        </w:rPr>
      </w:pPr>
      <w:r w:rsidRPr="00702720">
        <w:rPr>
          <w:rFonts w:cs="Tahoma"/>
        </w:rPr>
        <w:t xml:space="preserve">(γ) 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0A8F82A1" w14:textId="77777777" w:rsidR="00891CE9" w:rsidRPr="00702720" w:rsidRDefault="00891CE9" w:rsidP="00891CE9">
      <w:pPr>
        <w:rPr>
          <w:rFonts w:cs="Tahoma"/>
        </w:rPr>
      </w:pPr>
      <w:r w:rsidRPr="00702720">
        <w:rPr>
          <w:rFonts w:cs="Tahoma"/>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1EE31820" w14:textId="4FC4113A" w:rsidR="00DC649A" w:rsidRPr="00702720" w:rsidRDefault="00891CE9" w:rsidP="00DC649A">
      <w:pPr>
        <w:rPr>
          <w:rFonts w:cs="Tahoma"/>
        </w:rPr>
      </w:pPr>
      <w:r w:rsidRPr="00702720">
        <w:rPr>
          <w:rFonts w:cs="Tahoma"/>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14:paraId="440DFED0" w14:textId="77777777" w:rsidR="00DC649A" w:rsidRPr="00702720" w:rsidRDefault="00DC649A" w:rsidP="00DC649A">
      <w:pPr>
        <w:rPr>
          <w:rFonts w:cs="Tahoma"/>
        </w:rPr>
      </w:pPr>
      <w:r w:rsidRPr="00702720">
        <w:rPr>
          <w:rFonts w:cs="Tahoma"/>
        </w:rPr>
        <w:t>(</w:t>
      </w:r>
      <w:proofErr w:type="spellStart"/>
      <w:r w:rsidRPr="00702720">
        <w:rPr>
          <w:rFonts w:cs="Tahoma"/>
        </w:rPr>
        <w:t>στ</w:t>
      </w:r>
      <w:proofErr w:type="spellEnd"/>
      <w:r w:rsidRPr="00702720">
        <w:rPr>
          <w:rFonts w:cs="Tahoma"/>
        </w:rPr>
        <w:t>)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έκπτωσή του από τη σύμβαση και την επιβολή σε αυτόν συνακόλουθων κυρώσεων</w:t>
      </w:r>
      <w:r w:rsidRPr="00702720" w:rsidDel="001F3B35">
        <w:rPr>
          <w:rFonts w:cs="Tahoma"/>
        </w:rPr>
        <w:t xml:space="preserve"> </w:t>
      </w:r>
    </w:p>
    <w:p w14:paraId="7F9F2F0C" w14:textId="77777777" w:rsidR="00891CE9" w:rsidRPr="00702720" w:rsidRDefault="00891CE9" w:rsidP="00891CE9">
      <w:pPr>
        <w:rPr>
          <w:rFonts w:cs="Tahoma"/>
        </w:rPr>
      </w:pPr>
      <w:r w:rsidRPr="00702720">
        <w:rPr>
          <w:rFonts w:cs="Tahoma"/>
        </w:rPr>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2.2.9.2 της παρούσας, </w:t>
      </w:r>
    </w:p>
    <w:p w14:paraId="18DCD1C7" w14:textId="77777777" w:rsidR="00891CE9" w:rsidRPr="00702720" w:rsidRDefault="00891CE9" w:rsidP="00891CE9">
      <w:pPr>
        <w:rPr>
          <w:rFonts w:cs="Tahoma"/>
        </w:rPr>
      </w:pPr>
      <w:r w:rsidRPr="00702720">
        <w:rPr>
          <w:rFonts w:cs="Tahoma"/>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6A6880DA" w14:textId="77777777" w:rsidR="00891CE9" w:rsidRPr="00702720" w:rsidRDefault="00891CE9" w:rsidP="00891CE9">
      <w:pPr>
        <w:rPr>
          <w:rFonts w:cs="Tahoma"/>
        </w:rPr>
      </w:pPr>
      <w:r w:rsidRPr="00702720">
        <w:rPr>
          <w:rFonts w:cs="Tahoma"/>
        </w:rPr>
        <w:t xml:space="preserve">(θ)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 . </w:t>
      </w:r>
    </w:p>
    <w:p w14:paraId="462428ED" w14:textId="77777777" w:rsidR="00891CE9" w:rsidRPr="00702720" w:rsidRDefault="00891CE9" w:rsidP="00891CE9">
      <w:pPr>
        <w:suppressAutoHyphens w:val="0"/>
        <w:spacing w:after="160" w:line="252" w:lineRule="auto"/>
        <w:rPr>
          <w:rFonts w:cs="Tahoma"/>
          <w:b/>
        </w:rPr>
      </w:pPr>
      <w:r w:rsidRPr="00702720">
        <w:rPr>
          <w:rFonts w:cs="Tahoma"/>
          <w:b/>
          <w:color w:val="000000"/>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w:t>
      </w:r>
      <w:r w:rsidRPr="00702720">
        <w:rPr>
          <w:rFonts w:cs="Tahoma"/>
          <w:b/>
        </w:rPr>
        <w:t>έκδοσης πράξης που βεβαιώνει το σχετικό γεγονός.</w:t>
      </w:r>
    </w:p>
    <w:p w14:paraId="329B2C29" w14:textId="77777777" w:rsidR="00B82D0C" w:rsidRPr="00702720" w:rsidRDefault="00B82D0C" w:rsidP="00B82D0C">
      <w:pPr>
        <w:rPr>
          <w:rFonts w:cs="Tahoma"/>
        </w:rPr>
      </w:pPr>
      <w:r w:rsidRPr="00702720">
        <w:rPr>
          <w:rFonts w:cs="Tahoma"/>
          <w:b/>
          <w:bCs/>
        </w:rPr>
        <w:t>2.2.3.4.</w:t>
      </w:r>
      <w:r w:rsidRPr="00702720">
        <w:rPr>
          <w:rFonts w:cs="Tahoma"/>
          <w:b/>
          <w:bCs/>
        </w:rPr>
        <w:tab/>
      </w:r>
      <w:r w:rsidRPr="00702720">
        <w:rPr>
          <w:rFonts w:cs="Tahoma"/>
        </w:rPr>
        <w:t xml:space="preserve">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 </w:t>
      </w:r>
    </w:p>
    <w:p w14:paraId="05F9FD6F" w14:textId="77777777" w:rsidR="00B82D0C" w:rsidRPr="00702720" w:rsidRDefault="00B82D0C" w:rsidP="00B82D0C">
      <w:pPr>
        <w:rPr>
          <w:rFonts w:cs="Tahoma"/>
        </w:rPr>
      </w:pPr>
      <w:r w:rsidRPr="00702720">
        <w:rPr>
          <w:rFonts w:cs="Tahoma"/>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702720">
        <w:rPr>
          <w:rFonts w:cs="Tahoma"/>
        </w:rPr>
        <w:t>investment</w:t>
      </w:r>
      <w:proofErr w:type="spellEnd"/>
      <w:r w:rsidRPr="00702720">
        <w:rPr>
          <w:rFonts w:cs="Tahoma"/>
        </w:rPr>
        <w:t xml:space="preserve"> </w:t>
      </w:r>
      <w:proofErr w:type="spellStart"/>
      <w:r w:rsidRPr="00702720">
        <w:rPr>
          <w:rFonts w:cs="Tahoma"/>
        </w:rPr>
        <w:t>firms</w:t>
      </w:r>
      <w:proofErr w:type="spellEnd"/>
      <w:r w:rsidRPr="00702720">
        <w:rPr>
          <w:rFonts w:cs="Tahoma"/>
        </w:rPr>
        <w:t>), εταιρείες διαχείρισης κεφαλαίων/ενεργητικού (</w:t>
      </w:r>
      <w:proofErr w:type="spellStart"/>
      <w:r w:rsidRPr="00702720">
        <w:rPr>
          <w:rFonts w:cs="Tahoma"/>
        </w:rPr>
        <w:t>asset</w:t>
      </w:r>
      <w:proofErr w:type="spellEnd"/>
      <w:r w:rsidRPr="00702720">
        <w:rPr>
          <w:rFonts w:cs="Tahoma"/>
        </w:rPr>
        <w:t>/</w:t>
      </w:r>
      <w:proofErr w:type="spellStart"/>
      <w:r w:rsidRPr="00702720">
        <w:rPr>
          <w:rFonts w:cs="Tahoma"/>
        </w:rPr>
        <w:t>fund</w:t>
      </w:r>
      <w:proofErr w:type="spellEnd"/>
      <w:r w:rsidRPr="00702720">
        <w:rPr>
          <w:rFonts w:cs="Tahoma"/>
        </w:rPr>
        <w:t xml:space="preserve"> </w:t>
      </w:r>
      <w:proofErr w:type="spellStart"/>
      <w:r w:rsidRPr="00702720">
        <w:rPr>
          <w:rFonts w:cs="Tahoma"/>
        </w:rPr>
        <w:t>managers</w:t>
      </w:r>
      <w:proofErr w:type="spellEnd"/>
      <w:r w:rsidRPr="00702720">
        <w:rPr>
          <w:rFonts w:cs="Tahoma"/>
        </w:rPr>
        <w:t>) ή εταιρείες διαχείρισης κεφαλαίων επιχειρηματικών συμμετοχών (</w:t>
      </w:r>
      <w:proofErr w:type="spellStart"/>
      <w:r w:rsidRPr="00702720">
        <w:rPr>
          <w:rFonts w:cs="Tahoma"/>
        </w:rPr>
        <w:t>private</w:t>
      </w:r>
      <w:proofErr w:type="spellEnd"/>
      <w:r w:rsidRPr="00702720">
        <w:rPr>
          <w:rFonts w:cs="Tahoma"/>
        </w:rPr>
        <w:t xml:space="preserve"> </w:t>
      </w:r>
      <w:proofErr w:type="spellStart"/>
      <w:r w:rsidRPr="00702720">
        <w:rPr>
          <w:rFonts w:cs="Tahoma"/>
        </w:rPr>
        <w:t>equity</w:t>
      </w:r>
      <w:proofErr w:type="spellEnd"/>
      <w:r w:rsidRPr="00702720">
        <w:rPr>
          <w:rFonts w:cs="Tahoma"/>
        </w:rPr>
        <w:t xml:space="preserve"> </w:t>
      </w:r>
      <w:proofErr w:type="spellStart"/>
      <w:r w:rsidRPr="00702720">
        <w:rPr>
          <w:rFonts w:cs="Tahoma"/>
        </w:rPr>
        <w:t>firms</w:t>
      </w:r>
      <w:proofErr w:type="spellEnd"/>
      <w:r w:rsidRPr="00702720">
        <w:rPr>
          <w:rFonts w:cs="Tahoma"/>
        </w:rPr>
        <w:t>),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p>
    <w:p w14:paraId="627C4B50" w14:textId="77777777" w:rsidR="00B82D0C" w:rsidRPr="00702720" w:rsidRDefault="00B82D0C" w:rsidP="00B82D0C">
      <w:pPr>
        <w:rPr>
          <w:rFonts w:cs="Tahoma"/>
        </w:rPr>
      </w:pPr>
    </w:p>
    <w:p w14:paraId="55621A8C" w14:textId="77777777" w:rsidR="00B82D0C" w:rsidRPr="00702720" w:rsidRDefault="00B82D0C" w:rsidP="00B82D0C">
      <w:pPr>
        <w:rPr>
          <w:rFonts w:cs="Tahoma"/>
        </w:rPr>
      </w:pPr>
      <w:r w:rsidRPr="00702720">
        <w:rPr>
          <w:rFonts w:cs="Tahoma"/>
          <w:b/>
          <w:bCs/>
        </w:rPr>
        <w:lastRenderedPageBreak/>
        <w:t>2.2.3.5.</w:t>
      </w:r>
      <w:r w:rsidRPr="00702720">
        <w:rPr>
          <w:rFonts w:cs="Tahoma"/>
          <w:b/>
          <w:bCs/>
        </w:rPr>
        <w:tab/>
      </w:r>
      <w:r w:rsidRPr="00702720">
        <w:rPr>
          <w:rFonts w:cs="Tahoma"/>
        </w:rPr>
        <w:t xml:space="preserve"> 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048C72F7" w14:textId="77777777" w:rsidR="00C47C97" w:rsidRPr="00702720" w:rsidRDefault="00C47C97" w:rsidP="00C47C97">
      <w:pPr>
        <w:suppressAutoHyphens w:val="0"/>
        <w:spacing w:after="160" w:line="252" w:lineRule="auto"/>
        <w:rPr>
          <w:rFonts w:cs="Tahoma"/>
        </w:rPr>
      </w:pPr>
      <w:r w:rsidRPr="00702720">
        <w:rPr>
          <w:rFonts w:cs="Tahoma"/>
          <w:b/>
        </w:rPr>
        <w:t xml:space="preserve">2.2.3.5.α </w:t>
      </w:r>
      <w:r w:rsidRPr="00702720">
        <w:rPr>
          <w:rFonts w:cs="Tahoma"/>
        </w:rPr>
        <w:t>Απαγορεύεται. η ανάθεση της παρούσας σύμβασης, σε:</w:t>
      </w:r>
    </w:p>
    <w:p w14:paraId="1B231AB1" w14:textId="77777777" w:rsidR="00C47C97" w:rsidRPr="00702720" w:rsidRDefault="00C47C97" w:rsidP="00C47C97">
      <w:pPr>
        <w:suppressAutoHyphens w:val="0"/>
        <w:spacing w:after="160" w:line="252" w:lineRule="auto"/>
        <w:rPr>
          <w:rFonts w:cs="Tahoma"/>
        </w:rPr>
      </w:pPr>
      <w:r w:rsidRPr="00702720">
        <w:rPr>
          <w:rFonts w:cs="Tahoma"/>
        </w:rPr>
        <w:t xml:space="preserve">α) Ρώσο υπήκοο ή φυσικό ή νομικό πρόσωπο, οντότητα ή φορέα που έχει την έδρα του στη Ρωσία  </w:t>
      </w:r>
    </w:p>
    <w:p w14:paraId="2CC3AB2E" w14:textId="77777777" w:rsidR="00C47C97" w:rsidRPr="00702720" w:rsidRDefault="00C47C97" w:rsidP="00C47C97">
      <w:pPr>
        <w:suppressAutoHyphens w:val="0"/>
        <w:spacing w:after="160" w:line="252" w:lineRule="auto"/>
        <w:rPr>
          <w:rFonts w:cs="Tahoma"/>
        </w:rPr>
      </w:pPr>
      <w:r w:rsidRPr="00702720">
        <w:rPr>
          <w:rFonts w:cs="Tahoma"/>
        </w:rPr>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7F089119" w14:textId="77777777" w:rsidR="00DC649A" w:rsidRPr="00702720" w:rsidRDefault="00C47C97" w:rsidP="00DC649A">
      <w:pPr>
        <w:rPr>
          <w:rFonts w:cs="Tahoma"/>
        </w:rPr>
      </w:pPr>
      <w:r w:rsidRPr="00702720">
        <w:rPr>
          <w:rFonts w:cs="Tahoma"/>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p>
    <w:p w14:paraId="695C6213" w14:textId="6AD1AA19" w:rsidR="00DC649A" w:rsidRPr="00702720" w:rsidRDefault="00DC649A" w:rsidP="00702720">
      <w:pPr>
        <w:rPr>
          <w:rFonts w:cs="Tahoma"/>
        </w:rPr>
      </w:pPr>
      <w:r w:rsidRPr="009623DD">
        <w:rPr>
          <w:rFonts w:cs="Tahoma"/>
          <w:b/>
          <w:bCs/>
        </w:rPr>
        <w:t>2.2.3.6.</w:t>
      </w:r>
      <w:r w:rsidRPr="00702720">
        <w:rPr>
          <w:rFonts w:cs="Tahoma"/>
        </w:rPr>
        <w:t xml:space="preserve"> 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5969EF77" w14:textId="524944F8" w:rsidR="00B82D0C" w:rsidRPr="00702720" w:rsidRDefault="00B82D0C" w:rsidP="00B82D0C">
      <w:pPr>
        <w:rPr>
          <w:rFonts w:cs="Tahoma"/>
        </w:rPr>
      </w:pPr>
      <w:r w:rsidRPr="00702720">
        <w:rPr>
          <w:rFonts w:cs="Tahoma"/>
          <w:b/>
          <w:bCs/>
        </w:rPr>
        <w:t>2.2.3.</w:t>
      </w:r>
      <w:r w:rsidR="00DC649A" w:rsidRPr="00702720">
        <w:rPr>
          <w:rFonts w:cs="Tahoma"/>
          <w:b/>
          <w:bCs/>
        </w:rPr>
        <w:t>7</w:t>
      </w:r>
      <w:r w:rsidRPr="00702720">
        <w:rPr>
          <w:rFonts w:cs="Tahoma"/>
          <w:b/>
          <w:bCs/>
        </w:rPr>
        <w:t>.</w:t>
      </w:r>
      <w:r w:rsidRPr="00702720">
        <w:rPr>
          <w:rFonts w:cs="Tahoma"/>
          <w:b/>
          <w:bCs/>
        </w:rPr>
        <w:tab/>
      </w:r>
      <w:r w:rsidRPr="00702720">
        <w:rPr>
          <w:rFonts w:cs="Tahoma"/>
        </w:rPr>
        <w:t>Ο οικονομικός φορέας που εμπίπτει σε μια από τις καταστάσεις που αναφέρονται στις παραγράφους 2.2.3.1 και 2.2.3.3 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702720">
        <w:rPr>
          <w:rFonts w:cs="Tahoma"/>
        </w:rPr>
        <w:t>αυτoκάθαρση</w:t>
      </w:r>
      <w:proofErr w:type="spellEnd"/>
      <w:r w:rsidRPr="00702720">
        <w:rPr>
          <w:rFonts w:cs="Tahoma"/>
        </w:rPr>
        <w:t>).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0148DAF" w14:textId="77777777" w:rsidR="00B82D0C" w:rsidRPr="00702720" w:rsidRDefault="00B82D0C" w:rsidP="00B82D0C">
      <w:pPr>
        <w:rPr>
          <w:rFonts w:cs="Tahoma"/>
        </w:rPr>
      </w:pPr>
    </w:p>
    <w:p w14:paraId="39FA56DF" w14:textId="6927F321" w:rsidR="00EE5397" w:rsidRPr="00702720" w:rsidRDefault="00B82D0C" w:rsidP="00EE5397">
      <w:pPr>
        <w:rPr>
          <w:rFonts w:cs="Tahoma"/>
          <w:b/>
          <w:bCs/>
          <w:color w:val="000000"/>
        </w:rPr>
      </w:pPr>
      <w:r w:rsidRPr="00702720">
        <w:rPr>
          <w:rFonts w:cs="Tahoma"/>
          <w:b/>
          <w:bCs/>
        </w:rPr>
        <w:t>2.2.3.</w:t>
      </w:r>
      <w:r w:rsidR="00DC649A" w:rsidRPr="00702720">
        <w:rPr>
          <w:rFonts w:cs="Tahoma"/>
          <w:b/>
          <w:bCs/>
        </w:rPr>
        <w:t>8</w:t>
      </w:r>
      <w:r w:rsidRPr="00702720">
        <w:rPr>
          <w:rFonts w:cs="Tahoma"/>
          <w:b/>
          <w:bCs/>
        </w:rPr>
        <w:t>.</w:t>
      </w:r>
      <w:r w:rsidRPr="00702720">
        <w:rPr>
          <w:rFonts w:cs="Tahoma"/>
          <w:b/>
          <w:bCs/>
        </w:rPr>
        <w:tab/>
      </w:r>
      <w:r w:rsidR="00EE5397" w:rsidRPr="00702720">
        <w:rPr>
          <w:rFonts w:cs="Tahoma"/>
        </w:rPr>
        <w:t xml:space="preserve">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καθώς και στην υπ’ </w:t>
      </w:r>
      <w:proofErr w:type="spellStart"/>
      <w:r w:rsidR="00EE5397" w:rsidRPr="00702720">
        <w:rPr>
          <w:rFonts w:cs="Tahoma"/>
        </w:rPr>
        <w:t>αριθμ</w:t>
      </w:r>
      <w:proofErr w:type="spellEnd"/>
      <w:r w:rsidR="00EE5397" w:rsidRPr="00702720">
        <w:rPr>
          <w:rFonts w:cs="Tahoma"/>
        </w:rPr>
        <w:t xml:space="preserve">. 102080/24-10-2022 (Β΄5623/02.11.2022) απόφαση του Υπουργού Ανάπτυξης και Επενδύσεων με θέμα: </w:t>
      </w:r>
      <w:r w:rsidR="00EE5397" w:rsidRPr="00702720">
        <w:rPr>
          <w:rFonts w:cs="Tahoma"/>
          <w:i/>
        </w:rPr>
        <w:t>«Ρύθμιση θεμάτων σχετικά με την εξέταση επανορθωτικών μέτρων από την Επιτροπή της παρ.  9 του άρθρου 73 του ν. 4412/2016».</w:t>
      </w:r>
    </w:p>
    <w:p w14:paraId="53E37776" w14:textId="0879631A" w:rsidR="00EE5397" w:rsidRPr="00702720" w:rsidRDefault="00EE5397" w:rsidP="00EE5397">
      <w:pPr>
        <w:autoSpaceDE w:val="0"/>
        <w:autoSpaceDN w:val="0"/>
        <w:adjustRightInd w:val="0"/>
        <w:rPr>
          <w:rFonts w:cs="Tahoma"/>
        </w:rPr>
      </w:pPr>
      <w:r w:rsidRPr="00702720">
        <w:rPr>
          <w:rFonts w:cs="Tahoma"/>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w:t>
      </w:r>
      <w:proofErr w:type="spellStart"/>
      <w:r w:rsidRPr="00702720">
        <w:rPr>
          <w:rFonts w:cs="Tahoma"/>
        </w:rPr>
        <w:t>ληφθέντων</w:t>
      </w:r>
      <w:proofErr w:type="spellEnd"/>
      <w:r w:rsidRPr="00702720">
        <w:rPr>
          <w:rFonts w:cs="Tahoma"/>
        </w:rPr>
        <w:t xml:space="preserve">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8" w:history="1">
        <w:r w:rsidRPr="00702720">
          <w:rPr>
            <w:rFonts w:cs="Tahoma"/>
          </w:rPr>
          <w:t>epanorthotika@eaadhsy.gr</w:t>
        </w:r>
      </w:hyperlink>
    </w:p>
    <w:p w14:paraId="586ACA86" w14:textId="77777777" w:rsidR="00EE5397" w:rsidRPr="00702720" w:rsidRDefault="00EE5397" w:rsidP="00EE5397">
      <w:pPr>
        <w:autoSpaceDE w:val="0"/>
        <w:autoSpaceDN w:val="0"/>
        <w:adjustRightInd w:val="0"/>
        <w:rPr>
          <w:rFonts w:cs="Tahoma"/>
        </w:rPr>
      </w:pPr>
      <w:r w:rsidRPr="00702720">
        <w:rPr>
          <w:rFonts w:cs="Tahoma"/>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proofErr w:type="spellStart"/>
      <w:r w:rsidRPr="00702720">
        <w:rPr>
          <w:rFonts w:cs="Tahoma"/>
        </w:rPr>
        <w:t>εκδοθείσες</w:t>
      </w:r>
      <w:proofErr w:type="spellEnd"/>
      <w:r w:rsidRPr="00702720">
        <w:rPr>
          <w:rFonts w:cs="Tahoma"/>
        </w:rPr>
        <w:t xml:space="preserve"> αποφάσεις </w:t>
      </w:r>
      <w:r w:rsidRPr="00702720">
        <w:rPr>
          <w:rFonts w:cs="Tahoma"/>
        </w:rPr>
        <w:lastRenderedPageBreak/>
        <w:t>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13E85CA9" w14:textId="77777777" w:rsidR="00EE5397" w:rsidRPr="00702720" w:rsidRDefault="00EE5397" w:rsidP="00EE5397">
      <w:pPr>
        <w:autoSpaceDE w:val="0"/>
        <w:autoSpaceDN w:val="0"/>
        <w:adjustRightInd w:val="0"/>
        <w:rPr>
          <w:rFonts w:cs="Tahoma"/>
        </w:rPr>
      </w:pPr>
      <w:r w:rsidRPr="00702720">
        <w:rPr>
          <w:rFonts w:cs="Tahoma"/>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54377B09" w14:textId="77777777" w:rsidR="00EE5397" w:rsidRPr="00702720" w:rsidRDefault="00EE5397" w:rsidP="00EE5397">
      <w:pPr>
        <w:autoSpaceDE w:val="0"/>
        <w:autoSpaceDN w:val="0"/>
        <w:adjustRightInd w:val="0"/>
        <w:rPr>
          <w:rFonts w:cs="Tahoma"/>
        </w:rPr>
      </w:pPr>
      <w:r w:rsidRPr="00702720">
        <w:rPr>
          <w:rFonts w:cs="Tahoma"/>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6F77F896" w14:textId="77777777" w:rsidR="00EE5397" w:rsidRPr="00702720" w:rsidRDefault="00EE5397" w:rsidP="00EE5397">
      <w:pPr>
        <w:autoSpaceDE w:val="0"/>
        <w:autoSpaceDN w:val="0"/>
        <w:adjustRightInd w:val="0"/>
        <w:rPr>
          <w:rFonts w:cs="Tahoma"/>
        </w:rPr>
      </w:pPr>
      <w:r w:rsidRPr="00702720">
        <w:rPr>
          <w:rFonts w:cs="Tahoma"/>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702720">
        <w:rPr>
          <w:rFonts w:cs="Tahoma"/>
          <w:b/>
        </w:rPr>
        <w:t>μετά</w:t>
      </w:r>
      <w:r w:rsidRPr="00702720">
        <w:rPr>
          <w:rFonts w:cs="Tahoma"/>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6888770B" w14:textId="77777777" w:rsidR="00EE5397" w:rsidRPr="00702720" w:rsidRDefault="00EE5397" w:rsidP="00EE5397">
      <w:pPr>
        <w:autoSpaceDE w:val="0"/>
        <w:autoSpaceDN w:val="0"/>
        <w:adjustRightInd w:val="0"/>
        <w:spacing w:before="240"/>
        <w:rPr>
          <w:rFonts w:cs="Tahoma"/>
        </w:rPr>
      </w:pPr>
      <w:r w:rsidRPr="00702720">
        <w:rPr>
          <w:rFonts w:cs="Tahoma"/>
        </w:rPr>
        <w:t>Στην περίπτωση που, κατά την υποβολή του ΕΕΕΣ, από τον οικονομικό φορέα, δεν συνέτρεχε στο πρόσωπο του κάποιος από τους λόγους αποκλεισμού της παρ. 1 και της παρ. 4, εκτός από την περ. β’ αυτής, του άρθρου 73 του ν. 4412/2016, αλλά η συνδρομή του προέκυψε, κατά τη διάρκεια της παρούσας διαδικασίας (</w:t>
      </w:r>
      <w:proofErr w:type="spellStart"/>
      <w:r w:rsidRPr="00702720">
        <w:rPr>
          <w:rFonts w:cs="Tahoma"/>
        </w:rPr>
        <w:t>οψιγενής</w:t>
      </w:r>
      <w:proofErr w:type="spellEnd"/>
      <w:r w:rsidRPr="00702720">
        <w:rPr>
          <w:rFonts w:cs="Tahoma"/>
        </w:rPr>
        <w:t xml:space="preserve">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3F8C4A2A" w14:textId="564BD835" w:rsidR="00B82D0C" w:rsidRPr="00702720" w:rsidRDefault="00EE5397" w:rsidP="00EE5397">
      <w:pPr>
        <w:rPr>
          <w:rFonts w:cs="Tahoma"/>
        </w:rPr>
      </w:pPr>
      <w:r w:rsidRPr="00702720">
        <w:rPr>
          <w:rFonts w:cs="Tahoma"/>
        </w:rPr>
        <w:t>Οι διαδικαστικές λεπτομέρειες εξέτασης και επανεξέτασης των επανορθωτικών μέτρων ρυθμίζονται αναλυτικά στην ως άνω υπουργική απόφαση.</w:t>
      </w:r>
    </w:p>
    <w:p w14:paraId="04061410" w14:textId="77777777" w:rsidR="00B82D0C" w:rsidRPr="00702720" w:rsidRDefault="00B82D0C" w:rsidP="00B82D0C">
      <w:pPr>
        <w:rPr>
          <w:rFonts w:cs="Tahoma"/>
        </w:rPr>
      </w:pPr>
    </w:p>
    <w:p w14:paraId="22291647" w14:textId="3CA732AC" w:rsidR="00B82D0C" w:rsidRPr="00702720" w:rsidRDefault="00B82D0C" w:rsidP="00B82D0C">
      <w:pPr>
        <w:rPr>
          <w:rFonts w:cs="Tahoma"/>
        </w:rPr>
      </w:pPr>
      <w:r w:rsidRPr="00702720">
        <w:rPr>
          <w:rFonts w:cs="Tahoma"/>
          <w:b/>
          <w:bCs/>
        </w:rPr>
        <w:t>2.2.3.</w:t>
      </w:r>
      <w:r w:rsidR="005508AD" w:rsidRPr="00702720">
        <w:rPr>
          <w:rFonts w:cs="Tahoma"/>
          <w:b/>
          <w:bCs/>
        </w:rPr>
        <w:t>9</w:t>
      </w:r>
      <w:r w:rsidRPr="00702720">
        <w:rPr>
          <w:rFonts w:cs="Tahoma"/>
          <w:b/>
          <w:bCs/>
        </w:rPr>
        <w:t>.</w:t>
      </w:r>
      <w:r w:rsidRPr="00702720">
        <w:rPr>
          <w:rFonts w:cs="Tahoma"/>
          <w:b/>
          <w:bCs/>
        </w:rPr>
        <w:tab/>
      </w:r>
      <w:r w:rsidRPr="00702720">
        <w:rPr>
          <w:rFonts w:cs="Tahoma"/>
        </w:rPr>
        <w:t xml:space="preserve"> 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1675DEC4" w14:textId="4D909778" w:rsidR="00F661A1" w:rsidRPr="00702720" w:rsidRDefault="00F661A1" w:rsidP="009D3BC2">
      <w:pPr>
        <w:pStyle w:val="3"/>
        <w:numPr>
          <w:ilvl w:val="0"/>
          <w:numId w:val="0"/>
        </w:numPr>
        <w:rPr>
          <w:rFonts w:cs="Tahoma"/>
        </w:rPr>
      </w:pPr>
      <w:bookmarkStart w:id="155" w:name="_Toc105346380"/>
      <w:bookmarkStart w:id="156" w:name="_Toc191630058"/>
      <w:r w:rsidRPr="00702720">
        <w:rPr>
          <w:rFonts w:cs="Tahoma"/>
        </w:rPr>
        <w:t>Κριτήρια Ποιοτικής Επιλογής &amp; αποδεικτά στοιχεία</w:t>
      </w:r>
      <w:bookmarkEnd w:id="149"/>
      <w:bookmarkEnd w:id="150"/>
      <w:bookmarkEnd w:id="151"/>
      <w:bookmarkEnd w:id="152"/>
      <w:bookmarkEnd w:id="153"/>
      <w:bookmarkEnd w:id="154"/>
      <w:bookmarkEnd w:id="155"/>
      <w:bookmarkEnd w:id="156"/>
    </w:p>
    <w:p w14:paraId="42EFB8FB" w14:textId="77777777" w:rsidR="00F661A1" w:rsidRPr="00702720" w:rsidRDefault="00F661A1" w:rsidP="00C22D4B">
      <w:pPr>
        <w:pStyle w:val="3"/>
        <w:ind w:left="1080" w:hanging="1080"/>
        <w:rPr>
          <w:rFonts w:cs="Tahoma"/>
        </w:rPr>
      </w:pPr>
      <w:bookmarkStart w:id="157" w:name="_Ref496541162"/>
      <w:bookmarkStart w:id="158" w:name="_Ref496541206"/>
      <w:bookmarkStart w:id="159" w:name="_Ref496541230"/>
      <w:bookmarkStart w:id="160" w:name="_Ref496541297"/>
      <w:bookmarkStart w:id="161" w:name="_Toc83829706"/>
      <w:bookmarkStart w:id="162" w:name="_Toc83829816"/>
      <w:bookmarkStart w:id="163" w:name="_Toc83928528"/>
      <w:bookmarkStart w:id="164" w:name="_Toc105346381"/>
      <w:bookmarkStart w:id="165" w:name="_Toc191630059"/>
      <w:proofErr w:type="spellStart"/>
      <w:r w:rsidRPr="00702720">
        <w:rPr>
          <w:rFonts w:cs="Tahoma"/>
        </w:rPr>
        <w:t>Καταλληλότητα</w:t>
      </w:r>
      <w:proofErr w:type="spellEnd"/>
      <w:r w:rsidRPr="00702720">
        <w:rPr>
          <w:rFonts w:cs="Tahoma"/>
        </w:rPr>
        <w:t xml:space="preserve"> </w:t>
      </w:r>
      <w:r w:rsidR="003B09C2" w:rsidRPr="00702720">
        <w:rPr>
          <w:rFonts w:cs="Tahoma"/>
        </w:rPr>
        <w:t>Ά</w:t>
      </w:r>
      <w:r w:rsidRPr="00702720">
        <w:rPr>
          <w:rFonts w:cs="Tahoma"/>
        </w:rPr>
        <w:t xml:space="preserve">σκησης </w:t>
      </w:r>
      <w:r w:rsidR="003B09C2" w:rsidRPr="00702720">
        <w:rPr>
          <w:rFonts w:cs="Tahoma"/>
        </w:rPr>
        <w:t>Ε</w:t>
      </w:r>
      <w:r w:rsidRPr="00702720">
        <w:rPr>
          <w:rFonts w:cs="Tahoma"/>
        </w:rPr>
        <w:t xml:space="preserve">παγγελματικής </w:t>
      </w:r>
      <w:r w:rsidR="003B09C2" w:rsidRPr="00702720">
        <w:rPr>
          <w:rFonts w:cs="Tahoma"/>
        </w:rPr>
        <w:t>Δ</w:t>
      </w:r>
      <w:r w:rsidRPr="00702720">
        <w:rPr>
          <w:rFonts w:cs="Tahoma"/>
        </w:rPr>
        <w:t>ραστηριότητας</w:t>
      </w:r>
      <w:bookmarkEnd w:id="157"/>
      <w:bookmarkEnd w:id="158"/>
      <w:bookmarkEnd w:id="159"/>
      <w:bookmarkEnd w:id="160"/>
      <w:bookmarkEnd w:id="161"/>
      <w:bookmarkEnd w:id="162"/>
      <w:bookmarkEnd w:id="163"/>
      <w:bookmarkEnd w:id="164"/>
      <w:bookmarkEnd w:id="165"/>
    </w:p>
    <w:p w14:paraId="3C091E86" w14:textId="5EA3CEC0" w:rsidR="00627F86" w:rsidRPr="00702720" w:rsidRDefault="00627F86" w:rsidP="00A935CF">
      <w:pPr>
        <w:rPr>
          <w:rFonts w:cs="Tahoma"/>
        </w:rPr>
      </w:pPr>
      <w:bookmarkStart w:id="166" w:name="_Ref496541309"/>
      <w:bookmarkStart w:id="167" w:name="_Ref496541508"/>
      <w:r w:rsidRPr="00702720">
        <w:rPr>
          <w:rFonts w:cs="Tahoma"/>
        </w:rPr>
        <w:t xml:space="preserve">Οι οικονομικοί φορείς που συμμετέχουν στη διαδικασία σύναψης της </w:t>
      </w:r>
      <w:r w:rsidR="001A0940" w:rsidRPr="00702720">
        <w:rPr>
          <w:rFonts w:cs="Tahoma"/>
        </w:rPr>
        <w:t xml:space="preserve">παρούσας </w:t>
      </w:r>
      <w:r w:rsidR="00972E9E" w:rsidRPr="00702720">
        <w:rPr>
          <w:rFonts w:cs="Tahoma"/>
        </w:rPr>
        <w:t>σύμβασης</w:t>
      </w:r>
      <w:r w:rsidR="001A0940" w:rsidRPr="00702720">
        <w:rPr>
          <w:rFonts w:cs="Tahoma"/>
        </w:rPr>
        <w:t xml:space="preserve"> </w:t>
      </w:r>
      <w:r w:rsidRPr="00702720">
        <w:rPr>
          <w:rFonts w:cs="Tahoma"/>
        </w:rPr>
        <w:t>απαιτείται να ασκούν δραστηριότητα συναφή με το αντικείμενο της σύμβασης.</w:t>
      </w:r>
    </w:p>
    <w:p w14:paraId="01983C5F" w14:textId="63FB556D" w:rsidR="00F661A1" w:rsidRPr="00702720" w:rsidRDefault="00F661A1" w:rsidP="00A935CF">
      <w:pPr>
        <w:rPr>
          <w:rFonts w:cs="Tahoma"/>
        </w:rPr>
      </w:pPr>
      <w:r w:rsidRPr="00702720">
        <w:rPr>
          <w:rFonts w:cs="Tahoma"/>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4850AB0E" w14:textId="77777777" w:rsidR="00F661A1" w:rsidRPr="00702720" w:rsidRDefault="00F661A1" w:rsidP="00A935CF">
      <w:pPr>
        <w:rPr>
          <w:rFonts w:cs="Tahoma"/>
        </w:rPr>
      </w:pPr>
      <w:r w:rsidRPr="00702720">
        <w:rPr>
          <w:rFonts w:cs="Tahoma"/>
        </w:rPr>
        <w:lastRenderedPageBreak/>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70885A86" w14:textId="77777777" w:rsidR="00DC649A" w:rsidRPr="00702720" w:rsidRDefault="005E1A55" w:rsidP="00A935CF">
      <w:pPr>
        <w:rPr>
          <w:rFonts w:cs="Tahoma"/>
        </w:rPr>
      </w:pPr>
      <w:r w:rsidRPr="00702720">
        <w:rPr>
          <w:rFonts w:cs="Tahoma"/>
        </w:rPr>
        <w:t xml:space="preserve">Στην περίπτωση ένωσης οικονομικών φορέων η παραπάνω απαίτηση θα πρέπει να καλύπτεται από όλα τα μέλη της ένωσης. </w:t>
      </w:r>
    </w:p>
    <w:p w14:paraId="109B7FB2" w14:textId="1DC159BC" w:rsidR="00CA3A16" w:rsidRPr="00702720" w:rsidRDefault="00DC649A" w:rsidP="00A935CF">
      <w:pPr>
        <w:rPr>
          <w:rFonts w:cs="Tahoma"/>
        </w:rPr>
      </w:pPr>
      <w:r w:rsidRPr="00702720">
        <w:rPr>
          <w:rFonts w:cs="Tahoma"/>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5E1A55" w:rsidRPr="00702720">
        <w:rPr>
          <w:rFonts w:cs="Tahoma"/>
        </w:rPr>
        <w:t xml:space="preserve"> </w:t>
      </w:r>
    </w:p>
    <w:p w14:paraId="387E8DEE" w14:textId="77777777" w:rsidR="003B09C2" w:rsidRPr="00702720" w:rsidRDefault="003B09C2" w:rsidP="00A935CF">
      <w:pPr>
        <w:rPr>
          <w:rFonts w:cs="Tahoma"/>
        </w:rPr>
      </w:pPr>
    </w:p>
    <w:p w14:paraId="6A17BB20" w14:textId="77777777" w:rsidR="00F661A1" w:rsidRPr="00702720" w:rsidRDefault="00F661A1" w:rsidP="00C22D4B">
      <w:pPr>
        <w:pStyle w:val="3"/>
        <w:ind w:left="1080" w:hanging="1080"/>
        <w:rPr>
          <w:rFonts w:cs="Tahoma"/>
        </w:rPr>
      </w:pPr>
      <w:bookmarkStart w:id="168" w:name="_Ref27655165"/>
      <w:bookmarkStart w:id="169" w:name="_Ref27655327"/>
      <w:bookmarkStart w:id="170" w:name="_Ref32315773"/>
      <w:bookmarkStart w:id="171" w:name="_Toc83829707"/>
      <w:bookmarkStart w:id="172" w:name="_Toc83829817"/>
      <w:bookmarkStart w:id="173" w:name="_Toc83928529"/>
      <w:bookmarkStart w:id="174" w:name="_Toc105346382"/>
      <w:bookmarkStart w:id="175" w:name="_Toc191630060"/>
      <w:r w:rsidRPr="00702720">
        <w:rPr>
          <w:rFonts w:cs="Tahoma"/>
        </w:rPr>
        <w:t xml:space="preserve">Οικονομική και </w:t>
      </w:r>
      <w:r w:rsidR="003B09C2" w:rsidRPr="00702720">
        <w:rPr>
          <w:rFonts w:cs="Tahoma"/>
        </w:rPr>
        <w:t>Χ</w:t>
      </w:r>
      <w:r w:rsidRPr="00702720">
        <w:rPr>
          <w:rFonts w:cs="Tahoma"/>
        </w:rPr>
        <w:t xml:space="preserve">ρηματοοικονομική </w:t>
      </w:r>
      <w:r w:rsidR="003B09C2" w:rsidRPr="00702720">
        <w:rPr>
          <w:rFonts w:cs="Tahoma"/>
        </w:rPr>
        <w:t>Ε</w:t>
      </w:r>
      <w:r w:rsidRPr="00702720">
        <w:rPr>
          <w:rFonts w:cs="Tahoma"/>
        </w:rPr>
        <w:t>πάρκεια</w:t>
      </w:r>
      <w:bookmarkEnd w:id="166"/>
      <w:bookmarkEnd w:id="167"/>
      <w:bookmarkEnd w:id="168"/>
      <w:bookmarkEnd w:id="169"/>
      <w:bookmarkEnd w:id="170"/>
      <w:bookmarkEnd w:id="171"/>
      <w:bookmarkEnd w:id="172"/>
      <w:bookmarkEnd w:id="173"/>
      <w:bookmarkEnd w:id="174"/>
      <w:bookmarkEnd w:id="175"/>
    </w:p>
    <w:p w14:paraId="3FFA2931" w14:textId="5BDBECD0" w:rsidR="00D05BC6" w:rsidRPr="00702720" w:rsidRDefault="00D05BC6" w:rsidP="00D05BC6">
      <w:pPr>
        <w:rPr>
          <w:rFonts w:eastAsia="Calibri" w:cs="Tahoma"/>
          <w:b/>
          <w:bCs/>
          <w:color w:val="000000"/>
        </w:rPr>
      </w:pPr>
      <w:r w:rsidRPr="00702720">
        <w:rPr>
          <w:rFonts w:cs="Tahoma"/>
        </w:rPr>
        <w:t>Όσον αφορά την οικονομική και χρηματοοικονομική επάρκεια για την παρούσα διαδικασία σύναψης σύμβασης, οι οικονομικοί φορείς απαιτείται να διαθέτουν μέσο γενικό ετήσιο κύκλο εργασιών για τις τρεις (3) κλεισμένες τελευταίες οικονομικές χρήσεις (2022-2023-2024) ή, για τις οικονομικές χρήσεις κατά τις οποίες ο οικονομικός φορέας δραστηριοποιείται, αν είναι λιγότερες από τρεις συνολικά</w:t>
      </w:r>
      <w:r w:rsidRPr="00702720">
        <w:rPr>
          <w:rFonts w:eastAsia="Calibri" w:cs="Tahoma"/>
          <w:color w:val="000000"/>
        </w:rPr>
        <w:t xml:space="preserve">, ίσο ή μεγαλύτερο από το </w:t>
      </w:r>
      <w:r w:rsidR="0066101F" w:rsidRPr="00702720">
        <w:rPr>
          <w:rFonts w:eastAsia="Calibri" w:cs="Tahoma"/>
          <w:color w:val="000000"/>
        </w:rPr>
        <w:t>2</w:t>
      </w:r>
      <w:r w:rsidR="00EE5397" w:rsidRPr="00702720">
        <w:rPr>
          <w:rFonts w:eastAsia="Calibri" w:cs="Tahoma"/>
          <w:color w:val="000000"/>
        </w:rPr>
        <w:t>00</w:t>
      </w:r>
      <w:r w:rsidRPr="00702720">
        <w:rPr>
          <w:rFonts w:eastAsia="Calibri" w:cs="Tahoma"/>
          <w:color w:val="000000"/>
        </w:rPr>
        <w:t xml:space="preserve">% του προϋπολογισμού </w:t>
      </w:r>
      <w:r w:rsidR="00EE5397" w:rsidRPr="00702720">
        <w:rPr>
          <w:rFonts w:cs="Tahoma"/>
        </w:rPr>
        <w:t xml:space="preserve">του τμήματος ή των τμημάτων για το/τα οποίο/οποία υποβάλλει προσφορά </w:t>
      </w:r>
      <w:r w:rsidRPr="00702720">
        <w:rPr>
          <w:rFonts w:eastAsia="Calibri" w:cs="Tahoma"/>
          <w:color w:val="000000"/>
        </w:rPr>
        <w:t xml:space="preserve">της </w:t>
      </w:r>
      <w:r w:rsidR="0036527B" w:rsidRPr="00702720">
        <w:rPr>
          <w:rFonts w:cs="Tahoma"/>
        </w:rPr>
        <w:t>σύμβασης</w:t>
      </w:r>
      <w:r w:rsidRPr="00702720">
        <w:rPr>
          <w:rFonts w:eastAsia="Calibri" w:cs="Tahoma"/>
          <w:color w:val="000000"/>
        </w:rPr>
        <w:t xml:space="preserve">, </w:t>
      </w:r>
      <w:r w:rsidRPr="00702720">
        <w:rPr>
          <w:rFonts w:eastAsia="Calibri" w:cs="Tahoma"/>
          <w:b/>
          <w:bCs/>
          <w:color w:val="000000"/>
        </w:rPr>
        <w:t>μη συμπεριλαμβανομένων των δικαιωμάτων προαίρεσης και του ΦΠΑ</w:t>
      </w:r>
    </w:p>
    <w:p w14:paraId="44716F77" w14:textId="77777777" w:rsidR="0066101F" w:rsidRPr="00702720" w:rsidRDefault="0066101F" w:rsidP="0066101F">
      <w:pPr>
        <w:rPr>
          <w:rFonts w:cs="Tahoma"/>
        </w:rPr>
      </w:pPr>
      <w:r w:rsidRPr="00702720">
        <w:rPr>
          <w:rFonts w:cs="Tahoma"/>
        </w:rPr>
        <w:t>Σε περίπτωση που ο υποψήφιος Ανάδοχος δραστηριοποιείται για χρονικό διάστημα μικρότερο των τριών διαχειριστικών χρήσεων, τότε ο μέσος γενικός ετήσιος κύκλος εργασιών για όσες διαχειριστικές χρήσεις δραστηριοποιούνται, θα πρέπει να είναι ίσος ή μεγαλύτερος από το 150% του προϋπολογισμού του έργου (μη συμπεριλαμβανομένου ΦΠΑ).</w:t>
      </w:r>
    </w:p>
    <w:p w14:paraId="7B0B0541" w14:textId="77777777" w:rsidR="00D05BC6" w:rsidRPr="00702720" w:rsidRDefault="00D05BC6" w:rsidP="00D05BC6">
      <w:pPr>
        <w:rPr>
          <w:rFonts w:cs="Tahoma"/>
        </w:rPr>
      </w:pPr>
      <w:r w:rsidRPr="00702720">
        <w:rPr>
          <w:rFonts w:cs="Tahoma"/>
        </w:rPr>
        <w:t>Σε περίπτωση ένωσης οικονομικών φορέων, οι παραπάνω απαιτήσεις καλύπτονται αθροιστικά από τα μέλη της ένωσης.</w:t>
      </w:r>
    </w:p>
    <w:p w14:paraId="00E3CA40" w14:textId="77777777" w:rsidR="00F749D8" w:rsidRPr="00702720" w:rsidRDefault="00F749D8" w:rsidP="00A935CF">
      <w:pPr>
        <w:rPr>
          <w:rFonts w:cs="Tahoma"/>
        </w:rPr>
      </w:pPr>
    </w:p>
    <w:p w14:paraId="375A003A" w14:textId="77777777" w:rsidR="00F661A1" w:rsidRPr="00702720" w:rsidRDefault="00F661A1" w:rsidP="00C22D4B">
      <w:pPr>
        <w:pStyle w:val="3"/>
        <w:ind w:left="1080" w:hanging="1080"/>
        <w:rPr>
          <w:rFonts w:cs="Tahoma"/>
        </w:rPr>
      </w:pPr>
      <w:bookmarkStart w:id="176" w:name="_Ref496541329"/>
      <w:bookmarkStart w:id="177" w:name="_Ref496541556"/>
      <w:bookmarkStart w:id="178" w:name="_Toc83829708"/>
      <w:bookmarkStart w:id="179" w:name="_Toc83829818"/>
      <w:bookmarkStart w:id="180" w:name="_Toc83928530"/>
      <w:bookmarkStart w:id="181" w:name="_Toc105346383"/>
      <w:bookmarkStart w:id="182" w:name="_Toc191630061"/>
      <w:r w:rsidRPr="00702720">
        <w:rPr>
          <w:rFonts w:cs="Tahoma"/>
        </w:rPr>
        <w:t>Τεχνική και επαγγελματική ικανότητα</w:t>
      </w:r>
      <w:bookmarkEnd w:id="176"/>
      <w:bookmarkEnd w:id="177"/>
      <w:bookmarkEnd w:id="178"/>
      <w:bookmarkEnd w:id="179"/>
      <w:bookmarkEnd w:id="180"/>
      <w:bookmarkEnd w:id="181"/>
      <w:bookmarkEnd w:id="182"/>
    </w:p>
    <w:p w14:paraId="12C76FDD" w14:textId="77777777" w:rsidR="00F661A1" w:rsidRPr="00702720" w:rsidRDefault="009E6E1C" w:rsidP="00BF6B20">
      <w:pPr>
        <w:pStyle w:val="4"/>
        <w:rPr>
          <w:rFonts w:cs="Tahoma"/>
        </w:rPr>
      </w:pPr>
      <w:bookmarkStart w:id="183" w:name="_Toc83928531"/>
      <w:bookmarkStart w:id="184" w:name="_Toc105346384"/>
      <w:bookmarkStart w:id="185" w:name="_Ref496541343"/>
      <w:bookmarkStart w:id="186" w:name="_Ref496541651"/>
      <w:r w:rsidRPr="00702720">
        <w:rPr>
          <w:rFonts w:cs="Tahoma"/>
        </w:rPr>
        <w:t>Τεχνική</w:t>
      </w:r>
      <w:r w:rsidR="00F661A1" w:rsidRPr="00702720">
        <w:rPr>
          <w:rFonts w:cs="Tahoma"/>
        </w:rPr>
        <w:t xml:space="preserve"> Ικανότητα</w:t>
      </w:r>
      <w:bookmarkEnd w:id="183"/>
      <w:bookmarkEnd w:id="184"/>
      <w:r w:rsidR="00F661A1" w:rsidRPr="00702720">
        <w:rPr>
          <w:rFonts w:cs="Tahoma"/>
        </w:rPr>
        <w:t xml:space="preserve">  </w:t>
      </w:r>
    </w:p>
    <w:p w14:paraId="1ED2A1CF" w14:textId="77777777" w:rsidR="00EE5397" w:rsidRPr="00702720" w:rsidRDefault="00EE5397" w:rsidP="00EE5397">
      <w:pPr>
        <w:spacing w:line="276" w:lineRule="auto"/>
        <w:rPr>
          <w:rFonts w:cs="Tahoma"/>
          <w:b/>
          <w:bCs/>
          <w:u w:val="single"/>
        </w:rPr>
      </w:pPr>
      <w:r w:rsidRPr="00702720">
        <w:rPr>
          <w:rFonts w:cs="Tahoma"/>
          <w:b/>
          <w:bCs/>
          <w:u w:val="single"/>
        </w:rPr>
        <w:t>Τμήμα 1</w:t>
      </w:r>
    </w:p>
    <w:p w14:paraId="000CC13E" w14:textId="77777777" w:rsidR="008F4B19" w:rsidRPr="00702720" w:rsidRDefault="008F4B19" w:rsidP="0074697D">
      <w:pPr>
        <w:rPr>
          <w:rFonts w:cs="Tahoma"/>
          <w:bCs/>
        </w:rPr>
      </w:pPr>
      <w:r w:rsidRPr="00702720">
        <w:rPr>
          <w:rFonts w:cs="Tahoma"/>
          <w:bCs/>
        </w:rPr>
        <w:t xml:space="preserve">Οι Οικονομικοί Φορείς θα πρέπει να διαθέτουν τεχνογνωσία και εμπειρία στην υλοποίηση συμβάσεων/έργων συναφών με την </w:t>
      </w:r>
      <w:proofErr w:type="spellStart"/>
      <w:r w:rsidRPr="00702720">
        <w:rPr>
          <w:rFonts w:cs="Tahoma"/>
          <w:bCs/>
        </w:rPr>
        <w:t>προκηρυσσόμενο</w:t>
      </w:r>
      <w:proofErr w:type="spellEnd"/>
      <w:r w:rsidRPr="00702720">
        <w:rPr>
          <w:rFonts w:cs="Tahoma"/>
          <w:bCs/>
        </w:rPr>
        <w:t xml:space="preserve">, δηλαδή να διαθέτουν την κατάλληλα τεκμηριωμένη και αποδεδειγμένη επαγγελματική ικανότητα σε Έργα αντίστοιχου αντικειμένου και πολυπλοκότητας με το </w:t>
      </w:r>
      <w:proofErr w:type="spellStart"/>
      <w:r w:rsidRPr="00702720">
        <w:rPr>
          <w:rFonts w:cs="Tahoma"/>
          <w:bCs/>
        </w:rPr>
        <w:t>προκηρυσσόμενο</w:t>
      </w:r>
      <w:proofErr w:type="spellEnd"/>
      <w:r w:rsidRPr="00702720">
        <w:rPr>
          <w:rFonts w:cs="Tahoma"/>
          <w:bCs/>
        </w:rPr>
        <w:t xml:space="preserve"> Έργο.</w:t>
      </w:r>
    </w:p>
    <w:p w14:paraId="76DBE33D" w14:textId="1A54F2BD" w:rsidR="001F7A63" w:rsidRPr="00702720" w:rsidRDefault="008F4B19" w:rsidP="0074697D">
      <w:pPr>
        <w:rPr>
          <w:rFonts w:cs="Tahoma"/>
        </w:rPr>
      </w:pPr>
      <w:r w:rsidRPr="00702720">
        <w:rPr>
          <w:rFonts w:cs="Tahoma"/>
          <w:bCs/>
        </w:rPr>
        <w:t>Συγκεκριμένα απαιτείται:</w:t>
      </w:r>
    </w:p>
    <w:p w14:paraId="66E153EC" w14:textId="47F0FA2D" w:rsidR="00B1444C" w:rsidRPr="00702720" w:rsidRDefault="00B1444C" w:rsidP="0074697D">
      <w:pPr>
        <w:numPr>
          <w:ilvl w:val="0"/>
          <w:numId w:val="14"/>
        </w:numPr>
        <w:tabs>
          <w:tab w:val="clear" w:pos="0"/>
          <w:tab w:val="clear" w:pos="709"/>
          <w:tab w:val="clear" w:pos="1134"/>
        </w:tabs>
        <w:suppressAutoHyphens w:val="0"/>
        <w:rPr>
          <w:rFonts w:cs="Tahoma"/>
        </w:rPr>
      </w:pPr>
      <w:r w:rsidRPr="00702720">
        <w:rPr>
          <w:rFonts w:cs="Tahoma"/>
        </w:rPr>
        <w:t xml:space="preserve">Κατά τα τελευταία τρία έτη (2022, 2023, 2024) και έως την καταληκτική ημερομηνία υποβολής προσφορών στον παρόντα διαγωνισμό, ο υποψήφιος Οικονομικός Φορέας θα πρέπει να έχει υλοποιήσει επιτυχώς τουλάχιστον τρία (3) Έργα συναφή με το </w:t>
      </w:r>
      <w:r w:rsidR="00D05872" w:rsidRPr="00702720">
        <w:rPr>
          <w:rFonts w:cs="Tahoma"/>
        </w:rPr>
        <w:t xml:space="preserve">Τμήμα </w:t>
      </w:r>
      <w:r w:rsidRPr="00702720">
        <w:rPr>
          <w:rFonts w:cs="Tahoma"/>
        </w:rPr>
        <w:t xml:space="preserve">1, δηλαδή ολοκληρωμένου διαδικτυακού συστήματος ψηφιακών ελέγχων, έκδοσης και διαχείρισης προστίμων για την επιβολή του Κώδικα Οδικής Κυκλοφορίας (Κ.Ο.Κ.). Το σύστημα θα πρέπει κατ’ ελάχιστον να περιλαμβάνει ως ενιαίο σύνολο μια διαδικτυακή διαχειριστική εφαρμογή διαχείρισης προστίμων, χρηστών, δεδομένων ελέγχων και ενστάσεων, μια εφαρμογή έξυπνων κινητών συσκευών για έλεγχο και έκδοση προστίμων στο πεδίο και μια διαδικτυακή εφαρμογή για υποβολή ενστάσεων/αντιρρήσεων από τους πολίτες. </w:t>
      </w:r>
    </w:p>
    <w:p w14:paraId="6D5D737A" w14:textId="45435CB4" w:rsidR="00B1444C" w:rsidRPr="00702720" w:rsidRDefault="00B1444C" w:rsidP="00C74C1C">
      <w:pPr>
        <w:numPr>
          <w:ilvl w:val="1"/>
          <w:numId w:val="14"/>
        </w:numPr>
        <w:tabs>
          <w:tab w:val="clear" w:pos="0"/>
          <w:tab w:val="clear" w:pos="709"/>
          <w:tab w:val="clear" w:pos="1134"/>
        </w:tabs>
        <w:suppressAutoHyphens w:val="0"/>
        <w:ind w:left="1418" w:hanging="338"/>
        <w:rPr>
          <w:rFonts w:cs="Tahoma"/>
        </w:rPr>
      </w:pPr>
      <w:r w:rsidRPr="00702720">
        <w:rPr>
          <w:rFonts w:cs="Tahoma"/>
        </w:rPr>
        <w:lastRenderedPageBreak/>
        <w:t xml:space="preserve">Για τα δύο τουλάχιστον από τα τρία ζητούμενα έργα θα πρέπει να </w:t>
      </w:r>
      <w:r w:rsidR="00D05872" w:rsidRPr="00702720">
        <w:rPr>
          <w:rFonts w:cs="Tahoma"/>
        </w:rPr>
        <w:t>είναι συμβατό με</w:t>
      </w:r>
      <w:r w:rsidRPr="00702720">
        <w:rPr>
          <w:rFonts w:cs="Tahoma"/>
        </w:rPr>
        <w:t xml:space="preserve"> την Ελληνική νομοθεσία και τις ισχύουσες διατάξεις του Κ.Ο.Κ καθώς και η </w:t>
      </w:r>
      <w:proofErr w:type="spellStart"/>
      <w:r w:rsidRPr="00702720">
        <w:rPr>
          <w:rFonts w:cs="Tahoma"/>
        </w:rPr>
        <w:t>διαλειτουργικότητα</w:t>
      </w:r>
      <w:proofErr w:type="spellEnd"/>
      <w:r w:rsidRPr="00702720">
        <w:rPr>
          <w:rFonts w:cs="Tahoma"/>
        </w:rPr>
        <w:t xml:space="preserve"> για άντληση στοιχείων και δεδομένων με ένα τουλάχιστον πληροφοριακό σύστημα/μητρώο του ευρύτερου Δημοσίου Τομέα.</w:t>
      </w:r>
    </w:p>
    <w:p w14:paraId="3523FAFE" w14:textId="77777777" w:rsidR="00B1444C" w:rsidRPr="00702720" w:rsidRDefault="00B1444C" w:rsidP="00C74C1C">
      <w:pPr>
        <w:numPr>
          <w:ilvl w:val="1"/>
          <w:numId w:val="14"/>
        </w:numPr>
        <w:tabs>
          <w:tab w:val="clear" w:pos="0"/>
          <w:tab w:val="clear" w:pos="709"/>
          <w:tab w:val="clear" w:pos="1134"/>
        </w:tabs>
        <w:suppressAutoHyphens w:val="0"/>
        <w:ind w:left="1418" w:hanging="338"/>
        <w:rPr>
          <w:rFonts w:cs="Tahoma"/>
        </w:rPr>
      </w:pPr>
      <w:r w:rsidRPr="00702720">
        <w:rPr>
          <w:rFonts w:cs="Tahoma"/>
        </w:rPr>
        <w:t xml:space="preserve">Το ένα τουλάχιστον από τα τρία ζητούμενα Έργα θα πρέπει να αφορά την υλοποίηση του παραπάνω ολοκληρωμένου διαδικτυακού συστήματος ψηφιακών ελέγχων, έκδοσης και διαχείρισης προστίμων για την επιβολή του Κώδικα Οδικής Κυκλοφορίας (Κ.Ο.Κ.) σε κράτος μέλος της Ευρωπαϊκής Ένωσης σύμφωνα με τις ισχύουσες διατάξεις του αντίστοιχου κράτους. </w:t>
      </w:r>
    </w:p>
    <w:p w14:paraId="4060BCDD" w14:textId="44483F75" w:rsidR="00B1444C" w:rsidRPr="00702720" w:rsidRDefault="00B1444C" w:rsidP="00C74C1C">
      <w:pPr>
        <w:numPr>
          <w:ilvl w:val="1"/>
          <w:numId w:val="14"/>
        </w:numPr>
        <w:tabs>
          <w:tab w:val="clear" w:pos="0"/>
          <w:tab w:val="clear" w:pos="709"/>
          <w:tab w:val="clear" w:pos="1134"/>
        </w:tabs>
        <w:suppressAutoHyphens w:val="0"/>
        <w:ind w:left="1418" w:hanging="338"/>
        <w:rPr>
          <w:rFonts w:cs="Tahoma"/>
        </w:rPr>
      </w:pPr>
      <w:r w:rsidRPr="00702720">
        <w:rPr>
          <w:rFonts w:cs="Tahoma"/>
        </w:rPr>
        <w:t>Το πληροφοριακό σύστημα</w:t>
      </w:r>
      <w:r w:rsidR="00D05872" w:rsidRPr="00702720">
        <w:rPr>
          <w:rFonts w:cs="Tahoma"/>
        </w:rPr>
        <w:t>, στα ως άνω έργα,</w:t>
      </w:r>
      <w:r w:rsidRPr="00702720">
        <w:rPr>
          <w:rFonts w:cs="Tahoma"/>
        </w:rPr>
        <w:t xml:space="preserve"> θα πρέπει να έχει εκδώσει, μέσω των εφαρμογών κινητών συσκευών, σωρευτικά τουλάχιστον 50.000 πρόστιμα</w:t>
      </w:r>
    </w:p>
    <w:p w14:paraId="33A90CDB" w14:textId="77777777" w:rsidR="0074697D" w:rsidRPr="00702720" w:rsidRDefault="0074697D" w:rsidP="008F448C">
      <w:pPr>
        <w:tabs>
          <w:tab w:val="clear" w:pos="0"/>
          <w:tab w:val="clear" w:pos="709"/>
          <w:tab w:val="clear" w:pos="1134"/>
        </w:tabs>
        <w:rPr>
          <w:rFonts w:cs="Tahoma"/>
          <w:bCs/>
        </w:rPr>
      </w:pPr>
    </w:p>
    <w:p w14:paraId="69F5DDFF" w14:textId="5172941D" w:rsidR="008F448C" w:rsidRPr="00702720" w:rsidRDefault="008F448C" w:rsidP="008F448C">
      <w:pPr>
        <w:tabs>
          <w:tab w:val="clear" w:pos="0"/>
          <w:tab w:val="clear" w:pos="709"/>
          <w:tab w:val="clear" w:pos="1134"/>
        </w:tabs>
        <w:rPr>
          <w:rFonts w:cs="Tahoma"/>
          <w:bCs/>
        </w:rPr>
      </w:pPr>
      <w:r w:rsidRPr="00702720">
        <w:rPr>
          <w:rFonts w:cs="Tahoma"/>
          <w:bCs/>
        </w:rPr>
        <w:t xml:space="preserve">Προκειμένου για έργα, όπου ο υποψήφιος Ανάδοχος ήταν μέλος ένωσης ή κοινοπραξίας, για την κάλυψη της παρούσας ελάχιστης προϋπόθεσης συμμετοχής </w:t>
      </w:r>
      <w:proofErr w:type="spellStart"/>
      <w:r w:rsidRPr="00702720">
        <w:rPr>
          <w:rFonts w:cs="Tahoma"/>
          <w:bCs/>
        </w:rPr>
        <w:t>προσμετράται</w:t>
      </w:r>
      <w:proofErr w:type="spellEnd"/>
      <w:r w:rsidRPr="00702720">
        <w:rPr>
          <w:rFonts w:cs="Tahoma"/>
          <w:bCs/>
        </w:rPr>
        <w:t xml:space="preserve"> (στο εκάστοτε έργο):</w:t>
      </w:r>
    </w:p>
    <w:p w14:paraId="18525F66" w14:textId="1C1C9E4D" w:rsidR="008F448C" w:rsidRPr="00702720" w:rsidRDefault="008F448C" w:rsidP="003F68CD">
      <w:pPr>
        <w:numPr>
          <w:ilvl w:val="0"/>
          <w:numId w:val="14"/>
        </w:numPr>
        <w:tabs>
          <w:tab w:val="clear" w:pos="0"/>
          <w:tab w:val="clear" w:pos="709"/>
          <w:tab w:val="clear" w:pos="1134"/>
        </w:tabs>
        <w:rPr>
          <w:rFonts w:cs="Tahoma"/>
          <w:bCs/>
        </w:rPr>
      </w:pPr>
      <w:r w:rsidRPr="00702720">
        <w:rPr>
          <w:rFonts w:cs="Tahoma"/>
          <w:bCs/>
        </w:rPr>
        <w:t>Το ποσοστό συμμετοχής του στο συμβατικό τίμημα</w:t>
      </w:r>
    </w:p>
    <w:p w14:paraId="31CA8595" w14:textId="01C43432" w:rsidR="00FF4C7B" w:rsidRPr="00702720" w:rsidRDefault="008F448C" w:rsidP="003F68CD">
      <w:pPr>
        <w:numPr>
          <w:ilvl w:val="0"/>
          <w:numId w:val="14"/>
        </w:numPr>
        <w:tabs>
          <w:tab w:val="clear" w:pos="0"/>
          <w:tab w:val="clear" w:pos="709"/>
          <w:tab w:val="clear" w:pos="1134"/>
        </w:tabs>
        <w:rPr>
          <w:rFonts w:cs="Tahoma"/>
          <w:bCs/>
        </w:rPr>
      </w:pPr>
      <w:r w:rsidRPr="00702720">
        <w:rPr>
          <w:rFonts w:cs="Tahoma"/>
          <w:bCs/>
        </w:rPr>
        <w:t>Η συναφής με τους ζητούμενους τομείς συνεισφορά του στο Φυσικό Αντικείμενο</w:t>
      </w:r>
    </w:p>
    <w:p w14:paraId="1704F143" w14:textId="77777777" w:rsidR="0070666A" w:rsidRPr="00702720" w:rsidRDefault="0070666A" w:rsidP="0070666A">
      <w:pPr>
        <w:tabs>
          <w:tab w:val="clear" w:pos="0"/>
          <w:tab w:val="clear" w:pos="709"/>
          <w:tab w:val="clear" w:pos="1134"/>
        </w:tabs>
        <w:rPr>
          <w:rFonts w:cs="Tahoma"/>
          <w:bCs/>
        </w:rPr>
      </w:pPr>
    </w:p>
    <w:p w14:paraId="18047F7E" w14:textId="77777777" w:rsidR="00EE5397" w:rsidRPr="00702720" w:rsidRDefault="00EE5397" w:rsidP="00EE5397">
      <w:pPr>
        <w:spacing w:line="276" w:lineRule="auto"/>
        <w:rPr>
          <w:rFonts w:cs="Tahoma"/>
          <w:b/>
          <w:bCs/>
          <w:u w:val="single"/>
        </w:rPr>
      </w:pPr>
      <w:r w:rsidRPr="00702720">
        <w:rPr>
          <w:rFonts w:cs="Tahoma"/>
          <w:b/>
          <w:bCs/>
          <w:u w:val="single"/>
        </w:rPr>
        <w:t>Τμήμα 2</w:t>
      </w:r>
    </w:p>
    <w:p w14:paraId="39F75C85" w14:textId="77777777" w:rsidR="00E2704E" w:rsidRPr="00702720" w:rsidRDefault="00E2704E" w:rsidP="00E2704E">
      <w:pPr>
        <w:rPr>
          <w:rFonts w:cs="Tahoma"/>
        </w:rPr>
      </w:pPr>
      <w:r w:rsidRPr="00702720">
        <w:rPr>
          <w:rFonts w:cs="Tahoma"/>
        </w:rPr>
        <w:t>Όσον αφορά στην τεχνική και επαγγελματική ικανότητα για το παρόν έργο, οι οικονομικοί φορείς πρέπει να διαθέτουν κατάλληλα τεκμηριωμένη και αποδεδειγμένη εμπειρία στην υλοποίηση του αντικειμένου της παρούσας. Ειδικότερα, οι υποψήφιοι (ή σε περίπτωση ένωσης/κοινοπραξίας εταιρειών αθροιστικά τα μέλη της ένωσης/ κοινοπραξίας) απαιτείται:</w:t>
      </w:r>
    </w:p>
    <w:p w14:paraId="20BB7CB2" w14:textId="407B2932" w:rsidR="0066101F" w:rsidRPr="00702720" w:rsidRDefault="0066101F" w:rsidP="0066101F">
      <w:pPr>
        <w:rPr>
          <w:rFonts w:cs="Tahoma"/>
        </w:rPr>
      </w:pPr>
      <w:r w:rsidRPr="00702720">
        <w:rPr>
          <w:rFonts w:cs="Tahoma"/>
        </w:rPr>
        <w:t>Όσον αφορά στην τεχνική ικανότητα για την παρούσα διαδικασία σύναψης σύμβασης, οι οικονομικοί φορείς, αυτόνομα ή ως μέλη ένωσης, απαιτείται να διαθέτουν την κατάλληλα τεκμηριωμένη και αποδεδειγμένη επαγγελματική ικανότητα και τεχνογνωσία σε έργα αντίστοιχου ή συναφούς μεγέθους, περιεχομένου και απαιτήσεων με το προς ανάθεση έργο. Συγκεκριμένα απαιτείται οι οικονομικοί φορείς κατά τη διάρκεια της τελευταίας πενταετίας (2020-2024) έως και την καταληκτική ημερομηνία υποβολής προσφορών να έχουνε εκτελέσει επιτυχώς τις ακόλουθες συμβάσεις:</w:t>
      </w:r>
    </w:p>
    <w:p w14:paraId="53AB83AB" w14:textId="22B742B9" w:rsidR="0066101F" w:rsidRPr="00702720" w:rsidRDefault="0066101F" w:rsidP="00D87005">
      <w:pPr>
        <w:pStyle w:val="a"/>
        <w:numPr>
          <w:ilvl w:val="0"/>
          <w:numId w:val="121"/>
        </w:numPr>
        <w:tabs>
          <w:tab w:val="clear" w:pos="720"/>
        </w:tabs>
        <w:suppressAutoHyphens w:val="0"/>
        <w:spacing w:after="160" w:line="259" w:lineRule="auto"/>
        <w:ind w:left="714" w:hanging="357"/>
        <w:rPr>
          <w:rFonts w:cs="Tahoma"/>
        </w:rPr>
      </w:pPr>
      <w:r w:rsidRPr="00702720">
        <w:rPr>
          <w:rFonts w:cs="Tahoma"/>
        </w:rPr>
        <w:t xml:space="preserve">Πέντε (5) τουλάχιστον συμβάσεις που να περιλαμβάνουν σύστημα διαχείρισης κυκλοφοριακών δεδομένων και κινητικότητας από αισθητήρες/ κάμερες/ ανιχνευτές κυκλοφορίας όπου το σύνολο τους να είναι τουλάχιστον </w:t>
      </w:r>
      <w:r w:rsidR="00BD06F3" w:rsidRPr="00702720">
        <w:rPr>
          <w:rFonts w:cs="Tahoma"/>
        </w:rPr>
        <w:t>εκατό (100)</w:t>
      </w:r>
    </w:p>
    <w:p w14:paraId="75E70A24" w14:textId="2BC8A1C0" w:rsidR="0066101F" w:rsidRPr="00702720" w:rsidRDefault="0066101F" w:rsidP="00D87005">
      <w:pPr>
        <w:pStyle w:val="a"/>
        <w:numPr>
          <w:ilvl w:val="0"/>
          <w:numId w:val="121"/>
        </w:numPr>
        <w:tabs>
          <w:tab w:val="clear" w:pos="720"/>
        </w:tabs>
        <w:suppressAutoHyphens w:val="0"/>
        <w:spacing w:after="160" w:line="259" w:lineRule="auto"/>
        <w:ind w:left="714" w:hanging="357"/>
        <w:rPr>
          <w:rFonts w:cs="Tahoma"/>
        </w:rPr>
      </w:pPr>
      <w:r w:rsidRPr="00702720">
        <w:rPr>
          <w:rFonts w:cs="Tahoma"/>
        </w:rPr>
        <w:t>Δέκα (10) τουλάχιστον συμβάσεις που να περιλαμβάνουν η κάθε μία την υλοποίηση μιας πλατφόρμας διαχείρισης και ενοποίησης δεδομένων από τρίτες πηγές</w:t>
      </w:r>
      <w:r w:rsidR="00BD06F3" w:rsidRPr="00702720">
        <w:rPr>
          <w:rFonts w:cs="Tahoma"/>
        </w:rPr>
        <w:t xml:space="preserve"> μέσω ενιαίου </w:t>
      </w:r>
      <w:r w:rsidR="00BD06F3" w:rsidRPr="00702720">
        <w:rPr>
          <w:rFonts w:cs="Tahoma"/>
          <w:lang w:val="en-US"/>
        </w:rPr>
        <w:t>Dashboard</w:t>
      </w:r>
    </w:p>
    <w:p w14:paraId="3B7CEACF" w14:textId="4AF2086F" w:rsidR="0066101F" w:rsidRPr="00702720" w:rsidRDefault="0066101F" w:rsidP="00D87005">
      <w:pPr>
        <w:pStyle w:val="a"/>
        <w:numPr>
          <w:ilvl w:val="0"/>
          <w:numId w:val="121"/>
        </w:numPr>
        <w:tabs>
          <w:tab w:val="clear" w:pos="720"/>
        </w:tabs>
        <w:suppressAutoHyphens w:val="0"/>
        <w:spacing w:after="160" w:line="259" w:lineRule="auto"/>
        <w:ind w:left="714" w:hanging="357"/>
        <w:rPr>
          <w:rFonts w:cs="Tahoma"/>
        </w:rPr>
      </w:pPr>
      <w:r w:rsidRPr="00702720">
        <w:rPr>
          <w:rFonts w:cs="Tahoma"/>
        </w:rPr>
        <w:t xml:space="preserve">Δέκα (10) τουλάχιστον συμβάσεις που να περιλαμβάνουν συστήματα για τη συλλογή, επεξεργασία και διάθεση δεδομένων μέσω αισθητήρων, των οποίων το άθροισμα θα πρέπει να είναι τουλάχιστον </w:t>
      </w:r>
      <w:r w:rsidR="00BD06F3" w:rsidRPr="00702720">
        <w:rPr>
          <w:rFonts w:cs="Tahoma"/>
        </w:rPr>
        <w:t>χίλι</w:t>
      </w:r>
      <w:r w:rsidR="00AE515E" w:rsidRPr="00702720">
        <w:rPr>
          <w:rFonts w:cs="Tahoma"/>
        </w:rPr>
        <w:t>α</w:t>
      </w:r>
      <w:r w:rsidR="00BD06F3" w:rsidRPr="00702720">
        <w:rPr>
          <w:rFonts w:cs="Tahoma"/>
        </w:rPr>
        <w:t xml:space="preserve"> (</w:t>
      </w:r>
      <w:r w:rsidRPr="00702720">
        <w:rPr>
          <w:rFonts w:cs="Tahoma"/>
        </w:rPr>
        <w:t>1000</w:t>
      </w:r>
      <w:r w:rsidR="00BD06F3" w:rsidRPr="00702720">
        <w:rPr>
          <w:rFonts w:cs="Tahoma"/>
        </w:rPr>
        <w:t>)</w:t>
      </w:r>
    </w:p>
    <w:p w14:paraId="4248D80C" w14:textId="77777777" w:rsidR="0066101F" w:rsidRPr="00702720" w:rsidRDefault="0066101F" w:rsidP="003007AA">
      <w:pPr>
        <w:tabs>
          <w:tab w:val="clear" w:pos="0"/>
        </w:tabs>
        <w:rPr>
          <w:rFonts w:cs="Tahoma"/>
        </w:rPr>
      </w:pPr>
      <w:r w:rsidRPr="00702720">
        <w:rPr>
          <w:rFonts w:cs="Tahoma"/>
        </w:rPr>
        <w:t>Τα παραπάνω έργα θα πρέπει να καλύπτουν τις ακόλουθες επιπλέον προϋποθέσεις:</w:t>
      </w:r>
    </w:p>
    <w:p w14:paraId="7F951DD2" w14:textId="228520FE" w:rsidR="0066101F" w:rsidRPr="00702720" w:rsidRDefault="0066101F" w:rsidP="00D87005">
      <w:pPr>
        <w:pStyle w:val="a"/>
        <w:numPr>
          <w:ilvl w:val="0"/>
          <w:numId w:val="122"/>
        </w:numPr>
        <w:rPr>
          <w:rFonts w:cs="Tahoma"/>
        </w:rPr>
      </w:pPr>
      <w:r w:rsidRPr="00702720">
        <w:rPr>
          <w:rFonts w:cs="Tahoma"/>
        </w:rPr>
        <w:t>Μια σύμβαση μπορεί να καλύπτει ταυτόχρονα περισσότερες της μίας από τις παραπάνω κατηγορίες.</w:t>
      </w:r>
    </w:p>
    <w:p w14:paraId="16A5FCD9" w14:textId="4A0E62C9" w:rsidR="0066101F" w:rsidRPr="00702720" w:rsidRDefault="0066101F" w:rsidP="00D87005">
      <w:pPr>
        <w:pStyle w:val="a"/>
        <w:numPr>
          <w:ilvl w:val="0"/>
          <w:numId w:val="122"/>
        </w:numPr>
        <w:rPr>
          <w:rFonts w:cs="Tahoma"/>
        </w:rPr>
      </w:pPr>
      <w:r w:rsidRPr="00702720">
        <w:rPr>
          <w:rFonts w:cs="Tahoma"/>
        </w:rPr>
        <w:t xml:space="preserve">Σε περίπτωση που κάποια από τα ανωτέρω έργα έχουν υλοποιηθεί από τον υποψήφιο (ή τον δανείζοντα εμπειρία) ως μέλος ένωσης, </w:t>
      </w:r>
      <w:proofErr w:type="spellStart"/>
      <w:r w:rsidRPr="00702720">
        <w:rPr>
          <w:rFonts w:cs="Tahoma"/>
        </w:rPr>
        <w:t>προσμετράται</w:t>
      </w:r>
      <w:proofErr w:type="spellEnd"/>
      <w:r w:rsidRPr="00702720">
        <w:rPr>
          <w:rFonts w:cs="Tahoma"/>
        </w:rPr>
        <w:t xml:space="preserve"> μόνο το τίμημα που αντιστοιχεί στο ποσοστό συμμετοχής του.</w:t>
      </w:r>
    </w:p>
    <w:p w14:paraId="78E1D889" w14:textId="445694D5" w:rsidR="0066101F" w:rsidRPr="00702720" w:rsidRDefault="0066101F" w:rsidP="00D87005">
      <w:pPr>
        <w:pStyle w:val="a"/>
        <w:numPr>
          <w:ilvl w:val="0"/>
          <w:numId w:val="122"/>
        </w:numPr>
        <w:rPr>
          <w:rFonts w:cs="Tahoma"/>
        </w:rPr>
      </w:pPr>
      <w:r w:rsidRPr="00702720">
        <w:rPr>
          <w:rFonts w:cs="Tahoma"/>
        </w:rPr>
        <w:lastRenderedPageBreak/>
        <w:t>Το άθροισμα της συμβατικής αξίας των ανωτέρω έργων να είναι τουλάχιστον το 100% της αξίας της σύμβασης.</w:t>
      </w:r>
    </w:p>
    <w:p w14:paraId="34176B84" w14:textId="77777777" w:rsidR="00A938BB" w:rsidRPr="00702720" w:rsidRDefault="00A938BB" w:rsidP="0070666A">
      <w:pPr>
        <w:tabs>
          <w:tab w:val="clear" w:pos="0"/>
          <w:tab w:val="clear" w:pos="709"/>
          <w:tab w:val="clear" w:pos="1134"/>
        </w:tabs>
        <w:rPr>
          <w:rFonts w:cs="Tahoma"/>
          <w:bCs/>
        </w:rPr>
      </w:pPr>
    </w:p>
    <w:p w14:paraId="54EA1E02" w14:textId="77777777" w:rsidR="00F661A1" w:rsidRPr="00702720" w:rsidRDefault="009E6E1C" w:rsidP="00BF6B20">
      <w:pPr>
        <w:pStyle w:val="4"/>
        <w:rPr>
          <w:rFonts w:cs="Tahoma"/>
        </w:rPr>
      </w:pPr>
      <w:bookmarkStart w:id="187" w:name="_Toc83928532"/>
      <w:bookmarkStart w:id="188" w:name="_Ref89028707"/>
      <w:bookmarkStart w:id="189" w:name="_Ref89381991"/>
      <w:bookmarkStart w:id="190" w:name="_Toc105346385"/>
      <w:bookmarkStart w:id="191" w:name="_Ref125445747"/>
      <w:bookmarkStart w:id="192" w:name="_Ref128423828"/>
      <w:r w:rsidRPr="00702720">
        <w:rPr>
          <w:rFonts w:cs="Tahoma"/>
        </w:rPr>
        <w:t xml:space="preserve">Επαγγελματική Ικανότητα - </w:t>
      </w:r>
      <w:r w:rsidR="00F661A1" w:rsidRPr="00702720">
        <w:rPr>
          <w:rFonts w:cs="Tahoma"/>
        </w:rPr>
        <w:t>Ομάδα Έργου</w:t>
      </w:r>
      <w:bookmarkEnd w:id="187"/>
      <w:bookmarkEnd w:id="188"/>
      <w:bookmarkEnd w:id="189"/>
      <w:bookmarkEnd w:id="190"/>
      <w:bookmarkEnd w:id="191"/>
      <w:bookmarkEnd w:id="192"/>
      <w:r w:rsidR="00F661A1" w:rsidRPr="00702720">
        <w:rPr>
          <w:rFonts w:cs="Tahoma"/>
        </w:rPr>
        <w:t xml:space="preserve">  </w:t>
      </w:r>
    </w:p>
    <w:p w14:paraId="1730143B" w14:textId="5970249C" w:rsidR="00EE5397" w:rsidRPr="00702720" w:rsidRDefault="00EC101F" w:rsidP="00EE5397">
      <w:pPr>
        <w:spacing w:line="276" w:lineRule="auto"/>
        <w:rPr>
          <w:rFonts w:cs="Tahoma"/>
          <w:b/>
          <w:bCs/>
          <w:u w:val="single"/>
        </w:rPr>
      </w:pPr>
      <w:r w:rsidRPr="00702720">
        <w:rPr>
          <w:rFonts w:cs="Tahoma"/>
          <w:b/>
          <w:bCs/>
          <w:u w:val="single"/>
        </w:rPr>
        <w:t xml:space="preserve">ΤΜΗΜΑ </w:t>
      </w:r>
      <w:r w:rsidR="00EE5397" w:rsidRPr="00702720">
        <w:rPr>
          <w:rFonts w:cs="Tahoma"/>
          <w:b/>
          <w:bCs/>
          <w:u w:val="single"/>
        </w:rPr>
        <w:t>1</w:t>
      </w:r>
      <w:r w:rsidRPr="00702720">
        <w:rPr>
          <w:rFonts w:cs="Tahoma"/>
          <w:b/>
          <w:bCs/>
          <w:u w:val="single"/>
        </w:rPr>
        <w:t>:</w:t>
      </w:r>
    </w:p>
    <w:p w14:paraId="348E1628" w14:textId="7C81407D" w:rsidR="00F661A1" w:rsidRPr="00702720" w:rsidRDefault="00741060" w:rsidP="00A935CF">
      <w:pPr>
        <w:rPr>
          <w:rFonts w:cs="Tahoma"/>
        </w:rPr>
      </w:pPr>
      <w:r w:rsidRPr="00702720">
        <w:rPr>
          <w:rFonts w:cs="Tahoma"/>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w:t>
      </w:r>
      <w:r w:rsidR="00F661A1" w:rsidRPr="00702720">
        <w:rPr>
          <w:rFonts w:cs="Tahoma"/>
        </w:rPr>
        <w:t>:</w:t>
      </w:r>
    </w:p>
    <w:p w14:paraId="19F03EB1" w14:textId="77777777" w:rsidR="00D05872" w:rsidRPr="00702720" w:rsidRDefault="00D05872" w:rsidP="00D05872">
      <w:pPr>
        <w:pStyle w:val="a"/>
        <w:numPr>
          <w:ilvl w:val="0"/>
          <w:numId w:val="130"/>
        </w:numPr>
        <w:tabs>
          <w:tab w:val="clear" w:pos="720"/>
          <w:tab w:val="left" w:pos="284"/>
        </w:tabs>
        <w:ind w:hanging="862"/>
        <w:rPr>
          <w:rFonts w:cs="Tahoma"/>
        </w:rPr>
      </w:pPr>
      <w:r w:rsidRPr="00702720">
        <w:rPr>
          <w:rFonts w:cs="Tahoma"/>
          <w:b/>
          <w:bCs/>
        </w:rPr>
        <w:t>Ένα (1) Υπεύθυνο Έργου</w:t>
      </w:r>
      <w:r w:rsidRPr="00702720">
        <w:rPr>
          <w:rFonts w:cs="Tahoma"/>
        </w:rPr>
        <w:t xml:space="preserve"> ο οποίος να διαθέτει :</w:t>
      </w:r>
    </w:p>
    <w:p w14:paraId="30A1CE3D" w14:textId="77777777" w:rsidR="00D05872" w:rsidRPr="00702720" w:rsidRDefault="00D05872" w:rsidP="00D05872">
      <w:pPr>
        <w:pStyle w:val="a"/>
        <w:numPr>
          <w:ilvl w:val="0"/>
          <w:numId w:val="20"/>
        </w:numPr>
        <w:tabs>
          <w:tab w:val="clear" w:pos="720"/>
        </w:tabs>
        <w:spacing w:before="120" w:line="259" w:lineRule="auto"/>
        <w:ind w:left="851" w:hanging="425"/>
        <w:rPr>
          <w:rFonts w:cs="Tahoma"/>
        </w:rPr>
      </w:pPr>
      <w:r w:rsidRPr="00702720">
        <w:rPr>
          <w:rFonts w:cs="Tahoma"/>
        </w:rPr>
        <w:t>Κάτοχος πανεπιστημιακού τίτλου σπουδών θετικής/τεχνολογικής κατεύθυνσης</w:t>
      </w:r>
    </w:p>
    <w:p w14:paraId="4A71CE01" w14:textId="77777777" w:rsidR="00D05872" w:rsidRPr="00702720" w:rsidRDefault="00D05872" w:rsidP="00D05872">
      <w:pPr>
        <w:pStyle w:val="a"/>
        <w:numPr>
          <w:ilvl w:val="0"/>
          <w:numId w:val="20"/>
        </w:numPr>
        <w:tabs>
          <w:tab w:val="clear" w:pos="720"/>
        </w:tabs>
        <w:spacing w:before="120" w:line="259" w:lineRule="auto"/>
        <w:ind w:left="851" w:hanging="425"/>
        <w:rPr>
          <w:rFonts w:cs="Tahoma"/>
        </w:rPr>
      </w:pPr>
      <w:r w:rsidRPr="00702720">
        <w:rPr>
          <w:rFonts w:cs="Tahoma"/>
        </w:rPr>
        <w:t>Κάτοχος μεταπτυχιακού τίτλους σπουδών θετικής/τεχνολογικής κατεύθυνσης</w:t>
      </w:r>
    </w:p>
    <w:p w14:paraId="0AF8E005" w14:textId="77777777" w:rsidR="00D05872" w:rsidRPr="00702720" w:rsidRDefault="00D05872" w:rsidP="00D05872">
      <w:pPr>
        <w:pStyle w:val="a"/>
        <w:numPr>
          <w:ilvl w:val="0"/>
          <w:numId w:val="20"/>
        </w:numPr>
        <w:tabs>
          <w:tab w:val="clear" w:pos="720"/>
        </w:tabs>
        <w:spacing w:before="120" w:line="259" w:lineRule="auto"/>
        <w:ind w:left="851" w:hanging="425"/>
        <w:rPr>
          <w:rFonts w:cs="Tahoma"/>
        </w:rPr>
      </w:pPr>
      <w:r w:rsidRPr="00702720">
        <w:rPr>
          <w:rFonts w:cs="Tahoma"/>
        </w:rPr>
        <w:t xml:space="preserve">Τουλάχιστον 10ετή επαγγελματική εμπειρία σε θέσεις Διαχειριστή Έργων Πληροφορικής &amp; Επικοινωνιών (ΤΠΕ). </w:t>
      </w:r>
    </w:p>
    <w:p w14:paraId="08B6E9A0" w14:textId="77777777" w:rsidR="00D05872" w:rsidRPr="00702720" w:rsidRDefault="00D05872" w:rsidP="00D05872">
      <w:pPr>
        <w:pStyle w:val="a"/>
        <w:numPr>
          <w:ilvl w:val="0"/>
          <w:numId w:val="20"/>
        </w:numPr>
        <w:tabs>
          <w:tab w:val="clear" w:pos="720"/>
        </w:tabs>
        <w:spacing w:before="120" w:line="259" w:lineRule="auto"/>
        <w:ind w:left="851" w:hanging="425"/>
        <w:rPr>
          <w:rFonts w:cs="Tahoma"/>
        </w:rPr>
      </w:pPr>
      <w:r w:rsidRPr="00702720">
        <w:rPr>
          <w:rFonts w:cs="Tahoma"/>
        </w:rPr>
        <w:t>Άριστη γνώση της Ελληνικής και Αγγλικής Γλώσσας</w:t>
      </w:r>
    </w:p>
    <w:p w14:paraId="6C2D4F60" w14:textId="77777777" w:rsidR="00D05872" w:rsidRPr="00702720" w:rsidRDefault="00D05872" w:rsidP="00D05872">
      <w:pPr>
        <w:tabs>
          <w:tab w:val="clear" w:pos="709"/>
        </w:tabs>
        <w:spacing w:before="120" w:line="259" w:lineRule="auto"/>
        <w:ind w:left="360"/>
        <w:rPr>
          <w:rFonts w:cs="Tahoma"/>
        </w:rPr>
      </w:pPr>
      <w:r w:rsidRPr="00702720">
        <w:rPr>
          <w:rFonts w:cs="Tahoma"/>
        </w:rPr>
        <w:t>Επιπρόσθετα:</w:t>
      </w:r>
    </w:p>
    <w:p w14:paraId="214B152E" w14:textId="77777777" w:rsidR="00D05872" w:rsidRPr="00702720" w:rsidRDefault="00D05872" w:rsidP="00D05872">
      <w:pPr>
        <w:tabs>
          <w:tab w:val="clear" w:pos="709"/>
        </w:tabs>
        <w:spacing w:before="120" w:line="259" w:lineRule="auto"/>
        <w:ind w:left="360"/>
        <w:rPr>
          <w:rFonts w:cs="Tahoma"/>
        </w:rPr>
      </w:pPr>
      <w:r w:rsidRPr="00702720">
        <w:rPr>
          <w:rFonts w:cs="Tahoma"/>
        </w:rPr>
        <w:t>Ο Υπεύθυνος Έργου θα πρέπει να έχει εμπειρία ως Υπεύθυνος Έργου από την υλοποίηση δύο ή περισσοτέρων Έργων τα οποία αθροιστικά να καλύπτουν:</w:t>
      </w:r>
    </w:p>
    <w:p w14:paraId="58785090" w14:textId="77777777" w:rsidR="00D05872" w:rsidRPr="00702720" w:rsidRDefault="00D05872" w:rsidP="00D05872">
      <w:pPr>
        <w:pStyle w:val="a"/>
        <w:numPr>
          <w:ilvl w:val="0"/>
          <w:numId w:val="82"/>
        </w:numPr>
        <w:tabs>
          <w:tab w:val="clear" w:pos="720"/>
        </w:tabs>
        <w:spacing w:before="120" w:line="259" w:lineRule="auto"/>
        <w:rPr>
          <w:rFonts w:cs="Tahoma"/>
        </w:rPr>
      </w:pPr>
      <w:r w:rsidRPr="00702720">
        <w:rPr>
          <w:rFonts w:cs="Tahoma"/>
        </w:rPr>
        <w:t>Την υλοποίηση Συστημάτων Ψηφιακών Ελέγχων και Διαχείρισης Προστίμων Κ.Ο.Κ. με χρήση κινητών συσκευών και διαδικτυακού διαχειριστικού συστήματος</w:t>
      </w:r>
    </w:p>
    <w:p w14:paraId="1AB78FC3" w14:textId="77777777" w:rsidR="00D05872" w:rsidRPr="00702720" w:rsidRDefault="00D05872" w:rsidP="00D05872">
      <w:pPr>
        <w:pStyle w:val="a"/>
        <w:numPr>
          <w:ilvl w:val="0"/>
          <w:numId w:val="82"/>
        </w:numPr>
        <w:tabs>
          <w:tab w:val="clear" w:pos="720"/>
        </w:tabs>
        <w:spacing w:before="120" w:line="259" w:lineRule="auto"/>
        <w:rPr>
          <w:rFonts w:cs="Tahoma"/>
        </w:rPr>
      </w:pPr>
      <w:r w:rsidRPr="00702720">
        <w:rPr>
          <w:rFonts w:cs="Tahoma"/>
        </w:rPr>
        <w:t>Πέντε (5) έτη τουλάχιστον εμπειρία στην υλοποίηση πληροφοριακών συστημάτων που αφορούν εφαρμογές κινητών τηλεφώνων τελικών χρηστών.</w:t>
      </w:r>
    </w:p>
    <w:p w14:paraId="0F12F174" w14:textId="77777777" w:rsidR="00D05872" w:rsidRPr="00702720" w:rsidRDefault="00D05872" w:rsidP="00D05872">
      <w:pPr>
        <w:pStyle w:val="a"/>
        <w:numPr>
          <w:ilvl w:val="0"/>
          <w:numId w:val="130"/>
        </w:numPr>
        <w:tabs>
          <w:tab w:val="clear" w:pos="720"/>
          <w:tab w:val="left" w:pos="284"/>
        </w:tabs>
        <w:ind w:hanging="862"/>
        <w:rPr>
          <w:rFonts w:cs="Tahoma"/>
        </w:rPr>
      </w:pPr>
      <w:r w:rsidRPr="00702720">
        <w:rPr>
          <w:rFonts w:eastAsia="Times New Roman" w:cs="Tahoma"/>
          <w:b/>
          <w:bCs/>
        </w:rPr>
        <w:t>Έναν (1) Αναπληρωτή Υπεύθυνο Έργου</w:t>
      </w:r>
      <w:r w:rsidRPr="00702720">
        <w:rPr>
          <w:rFonts w:cs="Tahoma"/>
        </w:rPr>
        <w:t>, ο οποίος να διαθέτει τουλάχιστον τα ακόλουθα προσόντα:</w:t>
      </w:r>
    </w:p>
    <w:p w14:paraId="64C598CD" w14:textId="77777777" w:rsidR="00D05872" w:rsidRPr="00702720" w:rsidRDefault="00D05872" w:rsidP="00D05872">
      <w:pPr>
        <w:pStyle w:val="af2"/>
        <w:numPr>
          <w:ilvl w:val="0"/>
          <w:numId w:val="131"/>
        </w:numPr>
        <w:tabs>
          <w:tab w:val="left" w:pos="813"/>
        </w:tabs>
        <w:autoSpaceDE/>
        <w:autoSpaceDN/>
        <w:spacing w:after="0"/>
        <w:ind w:left="780" w:hanging="360"/>
        <w:rPr>
          <w:rFonts w:cs="Tahoma"/>
        </w:rPr>
      </w:pPr>
      <w:r w:rsidRPr="00702720">
        <w:rPr>
          <w:rFonts w:cs="Tahoma"/>
        </w:rPr>
        <w:t>Πανεπιστημιακό τίτλο σπουδών και Μεταπτυχιακό Τίτλο σε ένα από τα ακόλουθα γνωστικά αντικείμενα: Πληροφορική ή/και Τηλεπικοινωνιών ή/και Δικτύων Υπολογιστών</w:t>
      </w:r>
    </w:p>
    <w:p w14:paraId="0B83CA04" w14:textId="77777777" w:rsidR="00D05872" w:rsidRPr="00702720" w:rsidRDefault="00D05872" w:rsidP="00D05872">
      <w:pPr>
        <w:pStyle w:val="af2"/>
        <w:numPr>
          <w:ilvl w:val="0"/>
          <w:numId w:val="131"/>
        </w:numPr>
        <w:tabs>
          <w:tab w:val="left" w:pos="813"/>
        </w:tabs>
        <w:autoSpaceDE/>
        <w:autoSpaceDN/>
        <w:spacing w:after="0"/>
        <w:ind w:left="780" w:hanging="360"/>
        <w:rPr>
          <w:rFonts w:cs="Tahoma"/>
        </w:rPr>
      </w:pPr>
      <w:r w:rsidRPr="00702720">
        <w:rPr>
          <w:rFonts w:cs="Tahoma"/>
        </w:rPr>
        <w:t>Επαγγελματική εμπειρία τουλάχιστον δέκα (10) ετών σε Διαχείριση Έργων σε έργα πληροφορικής ή/και τηλεπικοινωνιών</w:t>
      </w:r>
    </w:p>
    <w:p w14:paraId="59E9B140" w14:textId="77777777" w:rsidR="00D05872" w:rsidRPr="00702720" w:rsidRDefault="00D05872" w:rsidP="00D05872">
      <w:pPr>
        <w:pStyle w:val="af2"/>
        <w:numPr>
          <w:ilvl w:val="0"/>
          <w:numId w:val="131"/>
        </w:numPr>
        <w:tabs>
          <w:tab w:val="left" w:pos="813"/>
        </w:tabs>
        <w:autoSpaceDE/>
        <w:autoSpaceDN/>
        <w:spacing w:after="0"/>
        <w:ind w:left="780" w:hanging="360"/>
        <w:rPr>
          <w:rFonts w:cs="Tahoma"/>
        </w:rPr>
      </w:pPr>
      <w:r w:rsidRPr="00702720">
        <w:rPr>
          <w:rFonts w:cs="Tahoma"/>
        </w:rPr>
        <w:t>Πιστοποίηση στη διαχείριση έργων PMI, Prince2 ή άλλη ισοδύναμη</w:t>
      </w:r>
    </w:p>
    <w:p w14:paraId="7541CE1F" w14:textId="77777777" w:rsidR="00D05872" w:rsidRPr="00702720" w:rsidRDefault="00D05872" w:rsidP="00D05872">
      <w:pPr>
        <w:tabs>
          <w:tab w:val="clear" w:pos="709"/>
        </w:tabs>
        <w:spacing w:before="120" w:line="259" w:lineRule="auto"/>
        <w:rPr>
          <w:rFonts w:cs="Tahoma"/>
        </w:rPr>
      </w:pPr>
    </w:p>
    <w:p w14:paraId="788D6E59" w14:textId="77777777" w:rsidR="00D05872" w:rsidRPr="00702720" w:rsidRDefault="00D05872" w:rsidP="00D05872">
      <w:pPr>
        <w:pStyle w:val="a"/>
        <w:numPr>
          <w:ilvl w:val="0"/>
          <w:numId w:val="130"/>
        </w:numPr>
        <w:tabs>
          <w:tab w:val="clear" w:pos="720"/>
          <w:tab w:val="left" w:pos="284"/>
        </w:tabs>
        <w:ind w:hanging="862"/>
        <w:rPr>
          <w:rFonts w:cs="Tahoma"/>
        </w:rPr>
      </w:pPr>
      <w:r w:rsidRPr="00702720">
        <w:rPr>
          <w:rFonts w:cs="Tahoma"/>
          <w:b/>
          <w:bCs/>
        </w:rPr>
        <w:t xml:space="preserve">Έναν (1) Υπεύθυνο Ανάπτυξης </w:t>
      </w:r>
      <w:proofErr w:type="spellStart"/>
      <w:r w:rsidRPr="00702720">
        <w:rPr>
          <w:rFonts w:cs="Tahoma"/>
          <w:b/>
          <w:bCs/>
        </w:rPr>
        <w:t>Mobile</w:t>
      </w:r>
      <w:proofErr w:type="spellEnd"/>
      <w:r w:rsidRPr="00702720">
        <w:rPr>
          <w:rFonts w:cs="Tahoma"/>
          <w:b/>
          <w:bCs/>
        </w:rPr>
        <w:t xml:space="preserve"> εφαρμογών </w:t>
      </w:r>
      <w:r w:rsidRPr="00702720">
        <w:rPr>
          <w:rFonts w:cs="Tahoma"/>
        </w:rPr>
        <w:t xml:space="preserve"> με τα κάτωθι προσόντα και εμπειρία:</w:t>
      </w:r>
    </w:p>
    <w:p w14:paraId="64CF4C88" w14:textId="77777777" w:rsidR="00D05872" w:rsidRPr="00702720" w:rsidRDefault="00D05872" w:rsidP="00D05872">
      <w:pPr>
        <w:pStyle w:val="a"/>
        <w:numPr>
          <w:ilvl w:val="0"/>
          <w:numId w:val="20"/>
        </w:numPr>
        <w:tabs>
          <w:tab w:val="clear" w:pos="720"/>
        </w:tabs>
        <w:spacing w:before="120" w:line="259" w:lineRule="auto"/>
        <w:ind w:left="851" w:hanging="425"/>
        <w:rPr>
          <w:rFonts w:cs="Tahoma"/>
        </w:rPr>
      </w:pPr>
      <w:r w:rsidRPr="00702720">
        <w:rPr>
          <w:rFonts w:cs="Tahoma"/>
        </w:rPr>
        <w:t>Κάτοχος Πανεπιστημιακό τίτλο σπουδών θετικής / τεχνολογικής κατεύθυνσης</w:t>
      </w:r>
    </w:p>
    <w:p w14:paraId="7FB7F583" w14:textId="77777777" w:rsidR="00D05872" w:rsidRPr="00702720" w:rsidRDefault="00D05872" w:rsidP="00D05872">
      <w:pPr>
        <w:pStyle w:val="a"/>
        <w:numPr>
          <w:ilvl w:val="0"/>
          <w:numId w:val="20"/>
        </w:numPr>
        <w:tabs>
          <w:tab w:val="clear" w:pos="720"/>
        </w:tabs>
        <w:spacing w:before="120" w:line="259" w:lineRule="auto"/>
        <w:ind w:left="851" w:hanging="425"/>
        <w:rPr>
          <w:rFonts w:cs="Tahoma"/>
        </w:rPr>
      </w:pPr>
      <w:r w:rsidRPr="00702720">
        <w:rPr>
          <w:rFonts w:cs="Tahoma"/>
        </w:rPr>
        <w:t>Πενταετή (5) τουλάχιστον εμπειρία στην ανάπτυξη εφαρμογών για συσκευές έξυπνων κινητών τηλεφώνων, ταμπλετών (</w:t>
      </w:r>
      <w:proofErr w:type="spellStart"/>
      <w:r w:rsidRPr="00702720">
        <w:rPr>
          <w:rFonts w:cs="Tahoma"/>
        </w:rPr>
        <w:t>smartphones</w:t>
      </w:r>
      <w:proofErr w:type="spellEnd"/>
      <w:r w:rsidRPr="00702720">
        <w:rPr>
          <w:rFonts w:cs="Tahoma"/>
        </w:rPr>
        <w:t xml:space="preserve">, </w:t>
      </w:r>
      <w:proofErr w:type="spellStart"/>
      <w:r w:rsidRPr="00702720">
        <w:rPr>
          <w:rFonts w:cs="Tahoma"/>
        </w:rPr>
        <w:t>tablets</w:t>
      </w:r>
      <w:proofErr w:type="spellEnd"/>
      <w:r w:rsidRPr="00702720">
        <w:rPr>
          <w:rFonts w:cs="Tahoma"/>
        </w:rPr>
        <w:t xml:space="preserve">) για </w:t>
      </w:r>
      <w:proofErr w:type="spellStart"/>
      <w:r w:rsidRPr="00702720">
        <w:rPr>
          <w:rFonts w:cs="Tahoma"/>
        </w:rPr>
        <w:t>Android</w:t>
      </w:r>
      <w:proofErr w:type="spellEnd"/>
      <w:r w:rsidRPr="00702720">
        <w:rPr>
          <w:rFonts w:cs="Tahoma"/>
        </w:rPr>
        <w:t xml:space="preserve"> και </w:t>
      </w:r>
      <w:proofErr w:type="spellStart"/>
      <w:r w:rsidRPr="00702720">
        <w:rPr>
          <w:rFonts w:cs="Tahoma"/>
        </w:rPr>
        <w:t>iOS</w:t>
      </w:r>
      <w:proofErr w:type="spellEnd"/>
      <w:r w:rsidRPr="00702720">
        <w:rPr>
          <w:rFonts w:cs="Tahoma"/>
        </w:rPr>
        <w:t>,</w:t>
      </w:r>
    </w:p>
    <w:p w14:paraId="4F52A94F" w14:textId="77777777" w:rsidR="00D05872" w:rsidRPr="00702720" w:rsidRDefault="00D05872" w:rsidP="00D05872">
      <w:pPr>
        <w:pStyle w:val="a"/>
        <w:numPr>
          <w:ilvl w:val="0"/>
          <w:numId w:val="20"/>
        </w:numPr>
        <w:tabs>
          <w:tab w:val="clear" w:pos="720"/>
        </w:tabs>
        <w:spacing w:before="120" w:line="259" w:lineRule="auto"/>
        <w:ind w:left="851" w:hanging="425"/>
        <w:rPr>
          <w:rFonts w:cs="Tahoma"/>
        </w:rPr>
      </w:pPr>
      <w:r w:rsidRPr="00702720">
        <w:rPr>
          <w:rFonts w:cs="Tahoma"/>
        </w:rPr>
        <w:t xml:space="preserve">Διετή (2)τουλάχιστον (εκ των ανωτέρω)  εμπειρία στην ανάπτυξη εξειδικευμένων </w:t>
      </w:r>
      <w:proofErr w:type="spellStart"/>
      <w:r w:rsidRPr="00702720">
        <w:rPr>
          <w:rFonts w:cs="Tahoma"/>
        </w:rPr>
        <w:t>mobile</w:t>
      </w:r>
      <w:proofErr w:type="spellEnd"/>
      <w:r w:rsidRPr="00702720">
        <w:rPr>
          <w:rFonts w:cs="Tahoma"/>
        </w:rPr>
        <w:t xml:space="preserve"> εφαρμογών διενέργειας Ελέγχων &amp; έκδοσης Προστίμων Κ.Ο.Κ.  </w:t>
      </w:r>
    </w:p>
    <w:p w14:paraId="31362C2B" w14:textId="77777777" w:rsidR="00D05872" w:rsidRPr="00702720" w:rsidRDefault="00D05872" w:rsidP="00D05872">
      <w:pPr>
        <w:pStyle w:val="a"/>
        <w:numPr>
          <w:ilvl w:val="0"/>
          <w:numId w:val="20"/>
        </w:numPr>
        <w:tabs>
          <w:tab w:val="clear" w:pos="720"/>
        </w:tabs>
        <w:spacing w:before="120" w:line="259" w:lineRule="auto"/>
        <w:ind w:left="851" w:hanging="425"/>
        <w:rPr>
          <w:rFonts w:cs="Tahoma"/>
        </w:rPr>
      </w:pPr>
      <w:r w:rsidRPr="00702720">
        <w:rPr>
          <w:rFonts w:cs="Tahoma"/>
        </w:rPr>
        <w:t>Άριστη γνώση   της Ελληνικής και Αγγλικής Γλώσσας</w:t>
      </w:r>
    </w:p>
    <w:p w14:paraId="064939C1" w14:textId="77777777" w:rsidR="00D05872" w:rsidRPr="00702720" w:rsidRDefault="00D05872" w:rsidP="00D05872">
      <w:pPr>
        <w:tabs>
          <w:tab w:val="clear" w:pos="709"/>
        </w:tabs>
        <w:spacing w:before="120" w:line="259" w:lineRule="auto"/>
        <w:rPr>
          <w:rFonts w:cs="Tahoma"/>
        </w:rPr>
      </w:pPr>
    </w:p>
    <w:p w14:paraId="42394335" w14:textId="77777777" w:rsidR="00D05872" w:rsidRPr="00702720" w:rsidRDefault="00D05872" w:rsidP="00D05872">
      <w:pPr>
        <w:pStyle w:val="a"/>
        <w:numPr>
          <w:ilvl w:val="0"/>
          <w:numId w:val="130"/>
        </w:numPr>
        <w:tabs>
          <w:tab w:val="clear" w:pos="720"/>
          <w:tab w:val="left" w:pos="284"/>
        </w:tabs>
        <w:ind w:hanging="862"/>
        <w:rPr>
          <w:rFonts w:cs="Tahoma"/>
        </w:rPr>
      </w:pPr>
      <w:r w:rsidRPr="00702720">
        <w:rPr>
          <w:rFonts w:cs="Tahoma"/>
          <w:b/>
          <w:bCs/>
        </w:rPr>
        <w:t>`Έναν (1) Υπεύθυνο Ανάπτυξης Web εφαρμογών</w:t>
      </w:r>
      <w:r w:rsidRPr="00702720">
        <w:rPr>
          <w:rFonts w:cs="Tahoma"/>
        </w:rPr>
        <w:t xml:space="preserve"> με τα κάτωθι προσόντα και εμπειρία:</w:t>
      </w:r>
    </w:p>
    <w:p w14:paraId="29D41488" w14:textId="77777777" w:rsidR="00D05872" w:rsidRPr="00702720" w:rsidRDefault="00D05872" w:rsidP="00D05872">
      <w:pPr>
        <w:pStyle w:val="a"/>
        <w:numPr>
          <w:ilvl w:val="0"/>
          <w:numId w:val="83"/>
        </w:numPr>
        <w:rPr>
          <w:rFonts w:cs="Tahoma"/>
        </w:rPr>
      </w:pPr>
      <w:r w:rsidRPr="00702720">
        <w:rPr>
          <w:rFonts w:cs="Tahoma"/>
        </w:rPr>
        <w:lastRenderedPageBreak/>
        <w:t>Κάτοχος πανεπιστημιακού Πανεπιστημιακό τίτλο σπουδών θετικής / τεχνολογικής κατεύθυνσης</w:t>
      </w:r>
    </w:p>
    <w:p w14:paraId="48247BCC" w14:textId="77777777" w:rsidR="00D05872" w:rsidRPr="00702720" w:rsidRDefault="00D05872" w:rsidP="00D05872">
      <w:pPr>
        <w:pStyle w:val="a"/>
        <w:numPr>
          <w:ilvl w:val="0"/>
          <w:numId w:val="83"/>
        </w:numPr>
        <w:rPr>
          <w:rFonts w:cs="Tahoma"/>
        </w:rPr>
      </w:pPr>
      <w:r w:rsidRPr="00702720">
        <w:rPr>
          <w:rFonts w:cs="Tahoma"/>
        </w:rPr>
        <w:t xml:space="preserve">Πενταετή (5) τουλάχιστον εμπειρία στο σχεδιασμό και ανάπτυξη </w:t>
      </w:r>
      <w:proofErr w:type="spellStart"/>
      <w:r w:rsidRPr="00702720">
        <w:rPr>
          <w:rFonts w:cs="Tahoma"/>
        </w:rPr>
        <w:t>web</w:t>
      </w:r>
      <w:proofErr w:type="spellEnd"/>
      <w:r w:rsidRPr="00702720">
        <w:rPr>
          <w:rFonts w:cs="Tahoma"/>
        </w:rPr>
        <w:t xml:space="preserve"> εφαρμογών</w:t>
      </w:r>
    </w:p>
    <w:p w14:paraId="3AAE2B82" w14:textId="77777777" w:rsidR="00D05872" w:rsidRPr="00702720" w:rsidRDefault="00D05872" w:rsidP="00D05872">
      <w:pPr>
        <w:pStyle w:val="a"/>
        <w:numPr>
          <w:ilvl w:val="0"/>
          <w:numId w:val="83"/>
        </w:numPr>
        <w:rPr>
          <w:rFonts w:cs="Tahoma"/>
        </w:rPr>
      </w:pPr>
      <w:r w:rsidRPr="00702720">
        <w:rPr>
          <w:rFonts w:cs="Tahoma"/>
        </w:rPr>
        <w:t xml:space="preserve">Διετή (2) τουλάχιστον (εκ των ανωτέρω) εμπειρία στην ανάπτυξη ειδικευμένων </w:t>
      </w:r>
      <w:proofErr w:type="spellStart"/>
      <w:r w:rsidRPr="00702720">
        <w:rPr>
          <w:rFonts w:cs="Tahoma"/>
        </w:rPr>
        <w:t>web</w:t>
      </w:r>
      <w:proofErr w:type="spellEnd"/>
      <w:r w:rsidRPr="00702720">
        <w:rPr>
          <w:rFonts w:cs="Tahoma"/>
        </w:rPr>
        <w:t xml:space="preserve"> εφαρμογών για Συστήματα Διαχείρισης Ελέγχων &amp; Προστίμων Κ.Ο.Κ.</w:t>
      </w:r>
    </w:p>
    <w:p w14:paraId="46C7F15E" w14:textId="77777777" w:rsidR="00D05872" w:rsidRPr="00702720" w:rsidRDefault="00D05872" w:rsidP="00D05872">
      <w:pPr>
        <w:pStyle w:val="a"/>
        <w:numPr>
          <w:ilvl w:val="0"/>
          <w:numId w:val="83"/>
        </w:numPr>
        <w:rPr>
          <w:rFonts w:cs="Tahoma"/>
        </w:rPr>
      </w:pPr>
      <w:r w:rsidRPr="00702720">
        <w:rPr>
          <w:rFonts w:cs="Tahoma"/>
        </w:rPr>
        <w:t>Άριστη γνώση της Ελληνικής και Αγγλικής Γλώσσας</w:t>
      </w:r>
    </w:p>
    <w:p w14:paraId="7F838680" w14:textId="77777777" w:rsidR="00D05872" w:rsidRPr="00702720" w:rsidRDefault="00D05872" w:rsidP="00D05872">
      <w:pPr>
        <w:pStyle w:val="a"/>
        <w:numPr>
          <w:ilvl w:val="0"/>
          <w:numId w:val="130"/>
        </w:numPr>
        <w:tabs>
          <w:tab w:val="clear" w:pos="720"/>
          <w:tab w:val="left" w:pos="284"/>
        </w:tabs>
        <w:spacing w:before="120" w:line="259" w:lineRule="auto"/>
        <w:ind w:hanging="862"/>
        <w:rPr>
          <w:rFonts w:cs="Tahoma"/>
        </w:rPr>
      </w:pPr>
      <w:r w:rsidRPr="00702720">
        <w:rPr>
          <w:rFonts w:cs="Tahoma"/>
          <w:b/>
          <w:bCs/>
        </w:rPr>
        <w:t>Πέντε (5) στελέχη Ανάπτυξης Λογισμικού</w:t>
      </w:r>
      <w:r w:rsidRPr="00702720">
        <w:rPr>
          <w:rFonts w:cs="Tahoma"/>
        </w:rPr>
        <w:t>, καθένας εκ των οποίων να διαθέτει  3-ετή  εμπειρία στην ανάπτυξη λογισμικού / εφαρμογών.</w:t>
      </w:r>
    </w:p>
    <w:p w14:paraId="73CBD728" w14:textId="77777777" w:rsidR="00D05872" w:rsidRPr="00702720" w:rsidRDefault="00D05872" w:rsidP="00D05872">
      <w:pPr>
        <w:pStyle w:val="a"/>
        <w:numPr>
          <w:ilvl w:val="0"/>
          <w:numId w:val="130"/>
        </w:numPr>
        <w:tabs>
          <w:tab w:val="clear" w:pos="720"/>
          <w:tab w:val="left" w:pos="284"/>
        </w:tabs>
        <w:ind w:left="284" w:hanging="284"/>
        <w:rPr>
          <w:rFonts w:cs="Tahoma"/>
          <w:b/>
          <w:bCs/>
        </w:rPr>
      </w:pPr>
      <w:r w:rsidRPr="00702720">
        <w:rPr>
          <w:rFonts w:cs="Tahoma"/>
          <w:b/>
          <w:bCs/>
        </w:rPr>
        <w:t xml:space="preserve">Έναν (1) Έμπειρο Διαχειριστή Βάσεων Δεδομένων </w:t>
      </w:r>
      <w:r w:rsidRPr="00702720">
        <w:rPr>
          <w:rFonts w:cs="Tahoma"/>
        </w:rPr>
        <w:t>με 8-ετή τουλάχιστον εμπειρία σε σχεδιασμό και υλοποίηση ή/και διαχείριση Βάσεων Δεδομένων</w:t>
      </w:r>
    </w:p>
    <w:p w14:paraId="6E0A00B4" w14:textId="77777777" w:rsidR="00D05872" w:rsidRPr="00702720" w:rsidRDefault="00D05872" w:rsidP="00D05872">
      <w:pPr>
        <w:pStyle w:val="a"/>
        <w:numPr>
          <w:ilvl w:val="0"/>
          <w:numId w:val="130"/>
        </w:numPr>
        <w:tabs>
          <w:tab w:val="clear" w:pos="720"/>
          <w:tab w:val="left" w:pos="284"/>
        </w:tabs>
        <w:ind w:left="284" w:hanging="284"/>
        <w:rPr>
          <w:rFonts w:cs="Tahoma"/>
        </w:rPr>
      </w:pPr>
      <w:r w:rsidRPr="00702720">
        <w:rPr>
          <w:rFonts w:cs="Tahoma"/>
          <w:b/>
          <w:bCs/>
        </w:rPr>
        <w:t>Έναν  (1) Υπεύθυνο ασφάλειας πληροφοριακών συστημάτων</w:t>
      </w:r>
      <w:r w:rsidRPr="00702720">
        <w:rPr>
          <w:rFonts w:cs="Tahoma"/>
        </w:rPr>
        <w:t xml:space="preserve"> ο οποίος να διαθέτει</w:t>
      </w:r>
    </w:p>
    <w:p w14:paraId="10C9FE3E" w14:textId="77777777" w:rsidR="00D05872" w:rsidRPr="00702720" w:rsidRDefault="00D05872" w:rsidP="00D05872">
      <w:pPr>
        <w:pStyle w:val="a"/>
        <w:numPr>
          <w:ilvl w:val="0"/>
          <w:numId w:val="83"/>
        </w:numPr>
        <w:rPr>
          <w:rFonts w:cs="Tahoma"/>
        </w:rPr>
      </w:pPr>
      <w:r w:rsidRPr="00702720">
        <w:rPr>
          <w:rFonts w:cs="Tahoma"/>
        </w:rPr>
        <w:t>Πανεπιστημιακό Τίτλο Σπουδών</w:t>
      </w:r>
    </w:p>
    <w:p w14:paraId="302B45F3" w14:textId="77777777" w:rsidR="00D05872" w:rsidRPr="00702720" w:rsidRDefault="00D05872" w:rsidP="00D05872">
      <w:pPr>
        <w:pStyle w:val="a"/>
        <w:numPr>
          <w:ilvl w:val="0"/>
          <w:numId w:val="83"/>
        </w:numPr>
        <w:rPr>
          <w:rFonts w:cs="Tahoma"/>
        </w:rPr>
      </w:pPr>
      <w:r w:rsidRPr="00702720">
        <w:rPr>
          <w:rFonts w:cs="Tahoma"/>
        </w:rPr>
        <w:t>Τουλάχιστον 8-ετή επαγγελματική εμπειρία στο πεδίο της ασφάλειας των πληροφοριακών συστημάτων</w:t>
      </w:r>
    </w:p>
    <w:p w14:paraId="07274250" w14:textId="77777777" w:rsidR="00D05872" w:rsidRPr="00702720" w:rsidRDefault="00D05872" w:rsidP="00D05872">
      <w:pPr>
        <w:pStyle w:val="a"/>
        <w:numPr>
          <w:ilvl w:val="0"/>
          <w:numId w:val="83"/>
        </w:numPr>
        <w:rPr>
          <w:rFonts w:cs="Tahoma"/>
        </w:rPr>
      </w:pPr>
      <w:r w:rsidRPr="00702720">
        <w:rPr>
          <w:rFonts w:cs="Tahoma"/>
        </w:rPr>
        <w:t>Σχετική πιστοποίηση από διεθνή οργανισμό</w:t>
      </w:r>
    </w:p>
    <w:p w14:paraId="614B3693" w14:textId="6342B1C6" w:rsidR="00C6578A" w:rsidRPr="00702720" w:rsidRDefault="00C6578A" w:rsidP="00C561AD">
      <w:pPr>
        <w:rPr>
          <w:rFonts w:cs="Tahoma"/>
        </w:rPr>
      </w:pPr>
    </w:p>
    <w:p w14:paraId="53DBBA25" w14:textId="77777777" w:rsidR="00EE5397" w:rsidRPr="00702720" w:rsidRDefault="00EE5397" w:rsidP="00EE5397">
      <w:pPr>
        <w:spacing w:line="276" w:lineRule="auto"/>
        <w:rPr>
          <w:rFonts w:cs="Tahoma"/>
          <w:b/>
          <w:bCs/>
          <w:u w:val="single"/>
        </w:rPr>
      </w:pPr>
      <w:r w:rsidRPr="00702720">
        <w:rPr>
          <w:rFonts w:cs="Tahoma"/>
          <w:b/>
          <w:bCs/>
          <w:u w:val="single"/>
        </w:rPr>
        <w:t>Τμήμα 2</w:t>
      </w:r>
    </w:p>
    <w:p w14:paraId="0B5D54B2" w14:textId="77777777" w:rsidR="008F1DA5" w:rsidRPr="00702720" w:rsidRDefault="008F1DA5" w:rsidP="00EE5397">
      <w:pPr>
        <w:rPr>
          <w:rFonts w:cs="Tahoma"/>
        </w:rPr>
      </w:pPr>
      <w:r w:rsidRPr="00702720">
        <w:rPr>
          <w:rFonts w:cs="Tahoma"/>
        </w:rPr>
        <w:t xml:space="preserve">Όσον αφορά στην επαγγελματική ικανότητα για την παρούσα διαδικασία σύναψης σύμβασης, ο υποψήφιος πρέπει να διαθέτει ανθρώπινο δυναμικό ικανό να φέρει εις πέρας επιτυχώς τις απαιτήσεις της σύμβασης σε όρους απαιτούμενης εξειδίκευσης, επαγγελματικών προσόντων και εμπειρίας, ήτοι να συστήσει Ομάδα Έργου αποτελούμενη τουλάχιστον από τα ακόλουθα Στελέχη, με την ακόλουθη σύνθεση και τα ακόλουθα προσόντα: </w:t>
      </w:r>
    </w:p>
    <w:p w14:paraId="31690D7C" w14:textId="78D9A455" w:rsidR="00304D88" w:rsidRPr="00702720" w:rsidRDefault="0066101F" w:rsidP="00D87005">
      <w:pPr>
        <w:pStyle w:val="a"/>
        <w:numPr>
          <w:ilvl w:val="0"/>
          <w:numId w:val="124"/>
        </w:numPr>
        <w:rPr>
          <w:rFonts w:cs="Tahoma"/>
        </w:rPr>
      </w:pPr>
      <w:r w:rsidRPr="00702720">
        <w:rPr>
          <w:rFonts w:cs="Tahoma"/>
          <w:b/>
          <w:bCs/>
        </w:rPr>
        <w:t xml:space="preserve"> </w:t>
      </w:r>
      <w:r w:rsidR="00304D88" w:rsidRPr="00702720">
        <w:rPr>
          <w:rFonts w:cs="Tahoma"/>
          <w:b/>
          <w:bCs/>
        </w:rPr>
        <w:t>Ένα (1) Υπεύθυνο Έργου</w:t>
      </w:r>
      <w:r w:rsidR="00304D88" w:rsidRPr="00702720">
        <w:rPr>
          <w:rFonts w:cs="Tahoma"/>
        </w:rPr>
        <w:t xml:space="preserve"> ο οποίος </w:t>
      </w:r>
      <w:r w:rsidRPr="00702720">
        <w:rPr>
          <w:rFonts w:cs="Tahoma"/>
        </w:rPr>
        <w:t xml:space="preserve">ο οποίος θα αναλάβει τον ρόλο του υπεύθυνου έργου για όλα τα θέματα που αφορούν την εκτέλεση της σύμβασης και θα αναλάβει για λογαριασμό του Αναδόχου την ενημέρωση και τις επαφές με την Αναθέτουσα, κατά τη διάρκεια της παροχής των υπηρεσιών, αλλά και κατά το χρόνο εγγύησης. Θα πρέπει </w:t>
      </w:r>
      <w:r w:rsidR="00304D88" w:rsidRPr="00702720">
        <w:rPr>
          <w:rFonts w:cs="Tahoma"/>
        </w:rPr>
        <w:t xml:space="preserve">να διαθέτει </w:t>
      </w:r>
      <w:r w:rsidRPr="00702720">
        <w:rPr>
          <w:rFonts w:cs="Tahoma"/>
        </w:rPr>
        <w:t>τα ακόλουθα προσόντα</w:t>
      </w:r>
      <w:r w:rsidR="00304D88" w:rsidRPr="00702720">
        <w:rPr>
          <w:rFonts w:cs="Tahoma"/>
        </w:rPr>
        <w:t>:</w:t>
      </w:r>
    </w:p>
    <w:p w14:paraId="2B3FA8E1" w14:textId="77777777" w:rsidR="0066101F" w:rsidRPr="00702720" w:rsidRDefault="0066101F" w:rsidP="00D87005">
      <w:pPr>
        <w:pStyle w:val="a"/>
        <w:numPr>
          <w:ilvl w:val="0"/>
          <w:numId w:val="123"/>
        </w:numPr>
        <w:tabs>
          <w:tab w:val="clear" w:pos="720"/>
        </w:tabs>
        <w:ind w:left="1560"/>
        <w:rPr>
          <w:rFonts w:cs="Tahoma"/>
        </w:rPr>
      </w:pPr>
      <w:r w:rsidRPr="00702720">
        <w:rPr>
          <w:rFonts w:cs="Tahoma"/>
        </w:rPr>
        <w:t xml:space="preserve">Διπλωματούχος Μηχανολόγος Μηχανικός ή Ηλεκτρολόγος Μηχανικός ή Ηλεκτρονικός Μηχανικός ή Μηχανικός Η/Υ </w:t>
      </w:r>
    </w:p>
    <w:p w14:paraId="1C5BF4BB" w14:textId="77777777" w:rsidR="001F5777" w:rsidRPr="00702720" w:rsidRDefault="0066101F" w:rsidP="00D87005">
      <w:pPr>
        <w:pStyle w:val="a"/>
        <w:numPr>
          <w:ilvl w:val="0"/>
          <w:numId w:val="123"/>
        </w:numPr>
        <w:tabs>
          <w:tab w:val="clear" w:pos="720"/>
        </w:tabs>
        <w:ind w:left="1560"/>
        <w:rPr>
          <w:rFonts w:cs="Tahoma"/>
        </w:rPr>
      </w:pPr>
      <w:r w:rsidRPr="00702720">
        <w:rPr>
          <w:rFonts w:cs="Tahoma"/>
        </w:rPr>
        <w:t xml:space="preserve">Χρόνο από κτήσεως πτυχίου τουλάχιστον είκοσι (20) έτη </w:t>
      </w:r>
    </w:p>
    <w:p w14:paraId="2E6BCD66" w14:textId="78F95671" w:rsidR="0066101F" w:rsidRPr="00702720" w:rsidRDefault="001F5777" w:rsidP="00D87005">
      <w:pPr>
        <w:pStyle w:val="a"/>
        <w:numPr>
          <w:ilvl w:val="0"/>
          <w:numId w:val="123"/>
        </w:numPr>
        <w:tabs>
          <w:tab w:val="clear" w:pos="720"/>
        </w:tabs>
        <w:ind w:left="1560"/>
        <w:rPr>
          <w:rFonts w:cs="Tahoma"/>
        </w:rPr>
      </w:pPr>
      <w:r w:rsidRPr="00702720">
        <w:rPr>
          <w:rFonts w:cs="Tahoma"/>
        </w:rPr>
        <w:t>Α</w:t>
      </w:r>
      <w:r w:rsidR="0066101F" w:rsidRPr="00702720">
        <w:rPr>
          <w:rFonts w:cs="Tahoma"/>
        </w:rPr>
        <w:t xml:space="preserve">ποδεδειγμένη εμπειρία τουλάχιστον δέκα (10) ετών ως υπεύθυνος έργου στην υλοποίηση δημοσίων ή ιδιωτικών συμβάσεων που αφορούν συστήματα ελέγχου κυκλοφορίας, </w:t>
      </w:r>
    </w:p>
    <w:p w14:paraId="17FA32DE" w14:textId="19BCEB63" w:rsidR="00942DE5" w:rsidRPr="00702720" w:rsidRDefault="0066101F" w:rsidP="00D87005">
      <w:pPr>
        <w:pStyle w:val="a"/>
        <w:numPr>
          <w:ilvl w:val="0"/>
          <w:numId w:val="124"/>
        </w:numPr>
        <w:rPr>
          <w:rFonts w:cs="Tahoma"/>
        </w:rPr>
      </w:pPr>
      <w:r w:rsidRPr="00702720">
        <w:rPr>
          <w:rFonts w:cs="Tahoma"/>
          <w:b/>
          <w:bCs/>
        </w:rPr>
        <w:t xml:space="preserve">Ένα </w:t>
      </w:r>
      <w:r w:rsidR="00EE5397" w:rsidRPr="00702720">
        <w:rPr>
          <w:rFonts w:cs="Tahoma"/>
          <w:b/>
          <w:bCs/>
        </w:rPr>
        <w:t xml:space="preserve"> (</w:t>
      </w:r>
      <w:r w:rsidRPr="00702720">
        <w:rPr>
          <w:rFonts w:cs="Tahoma"/>
          <w:b/>
          <w:bCs/>
        </w:rPr>
        <w:t>1</w:t>
      </w:r>
      <w:r w:rsidR="00EE5397" w:rsidRPr="00702720">
        <w:rPr>
          <w:rFonts w:cs="Tahoma"/>
          <w:b/>
          <w:bCs/>
        </w:rPr>
        <w:t xml:space="preserve">) </w:t>
      </w:r>
      <w:r w:rsidRPr="00702720">
        <w:rPr>
          <w:rFonts w:cs="Tahoma"/>
          <w:b/>
          <w:bCs/>
        </w:rPr>
        <w:t xml:space="preserve">στέλεχος </w:t>
      </w:r>
      <w:r w:rsidR="005E112D" w:rsidRPr="00702720">
        <w:rPr>
          <w:rFonts w:cs="Tahoma"/>
        </w:rPr>
        <w:t>για τον ρόλο «</w:t>
      </w:r>
      <w:r w:rsidRPr="00702720">
        <w:rPr>
          <w:rFonts w:cs="Tahoma"/>
        </w:rPr>
        <w:t>Μηχανικός Προγραμματισμού Συστημάτων Ελέγχου Κυκλοφορίας</w:t>
      </w:r>
      <w:r w:rsidRPr="00702720">
        <w:rPr>
          <w:rFonts w:cs="Tahoma"/>
          <w:b/>
          <w:bCs/>
        </w:rPr>
        <w:t xml:space="preserve"> </w:t>
      </w:r>
      <w:r w:rsidR="00942DE5" w:rsidRPr="00702720">
        <w:rPr>
          <w:rFonts w:cs="Tahoma"/>
          <w:b/>
          <w:bCs/>
        </w:rPr>
        <w:t xml:space="preserve">. </w:t>
      </w:r>
      <w:r w:rsidR="004E57E7" w:rsidRPr="00702720">
        <w:rPr>
          <w:rFonts w:cs="Tahoma"/>
        </w:rPr>
        <w:t>Ο εν λόγω μηχανικός θα είναι και αναπληρωτής ΥΕ και θα απασχολείται ως επικεφαλής της ομάδας πληροφορικής του Αναδόχου</w:t>
      </w:r>
      <w:r w:rsidR="004E57E7" w:rsidRPr="00702720">
        <w:rPr>
          <w:rFonts w:cs="Tahoma"/>
          <w:b/>
          <w:bCs/>
        </w:rPr>
        <w:t xml:space="preserve">. </w:t>
      </w:r>
      <w:r w:rsidR="00942DE5" w:rsidRPr="00702720">
        <w:rPr>
          <w:rFonts w:cs="Tahoma"/>
        </w:rPr>
        <w:t>Θα πρέπει να διαθέτει τα ακόλουθα προσόντα:</w:t>
      </w:r>
    </w:p>
    <w:p w14:paraId="79A8BA64" w14:textId="45B0FC43" w:rsidR="0066101F" w:rsidRPr="00702720" w:rsidRDefault="006D504D" w:rsidP="00D87005">
      <w:pPr>
        <w:pStyle w:val="a"/>
        <w:numPr>
          <w:ilvl w:val="0"/>
          <w:numId w:val="125"/>
        </w:numPr>
        <w:tabs>
          <w:tab w:val="clear" w:pos="720"/>
        </w:tabs>
        <w:spacing w:before="120" w:line="259" w:lineRule="auto"/>
        <w:ind w:left="1560"/>
        <w:rPr>
          <w:rFonts w:cs="Tahoma"/>
        </w:rPr>
      </w:pPr>
      <w:r w:rsidRPr="00702720">
        <w:rPr>
          <w:rFonts w:cs="Tahoma"/>
        </w:rPr>
        <w:t>Διπλωματούχος Ηλεκτρολόγος  ή Ηλεκτρονικός Μηχανικός ή Μηχανικός Η/Υ</w:t>
      </w:r>
    </w:p>
    <w:p w14:paraId="7A45F4B7" w14:textId="214E2161" w:rsidR="0066101F" w:rsidRPr="00702720" w:rsidRDefault="001F5777" w:rsidP="00D87005">
      <w:pPr>
        <w:pStyle w:val="a"/>
        <w:numPr>
          <w:ilvl w:val="0"/>
          <w:numId w:val="125"/>
        </w:numPr>
        <w:tabs>
          <w:tab w:val="clear" w:pos="720"/>
        </w:tabs>
        <w:spacing w:before="120" w:line="259" w:lineRule="auto"/>
        <w:ind w:left="1560"/>
        <w:rPr>
          <w:rFonts w:cs="Tahoma"/>
        </w:rPr>
      </w:pPr>
      <w:r w:rsidRPr="00702720">
        <w:rPr>
          <w:rFonts w:cs="Tahoma"/>
        </w:rPr>
        <w:t>Χρόνο από κτήσεως πτυχίου τουλάχιστον είκοσι (20) έτη,</w:t>
      </w:r>
    </w:p>
    <w:p w14:paraId="0080EB80" w14:textId="30EB4EEA" w:rsidR="0066101F" w:rsidRPr="00702720" w:rsidRDefault="000A7C82" w:rsidP="00D87005">
      <w:pPr>
        <w:pStyle w:val="a"/>
        <w:numPr>
          <w:ilvl w:val="0"/>
          <w:numId w:val="125"/>
        </w:numPr>
        <w:tabs>
          <w:tab w:val="clear" w:pos="720"/>
        </w:tabs>
        <w:spacing w:before="120" w:line="259" w:lineRule="auto"/>
        <w:ind w:left="1560"/>
        <w:rPr>
          <w:rFonts w:cs="Tahoma"/>
        </w:rPr>
      </w:pPr>
      <w:r w:rsidRPr="00702720">
        <w:rPr>
          <w:rFonts w:cs="Tahoma"/>
        </w:rPr>
        <w:t>Να διαθέτει τουλάχιστον 5-ετή εμπειρία, σε εργασίες προγραμματισμού συστημάτων ελέγχου κυκλοφορίας</w:t>
      </w:r>
    </w:p>
    <w:p w14:paraId="5B797522" w14:textId="77777777" w:rsidR="00593F44" w:rsidRPr="00702720" w:rsidRDefault="00593F44" w:rsidP="00593F44">
      <w:pPr>
        <w:rPr>
          <w:rFonts w:cs="Tahoma"/>
        </w:rPr>
      </w:pPr>
      <w:r w:rsidRPr="00702720">
        <w:rPr>
          <w:rFonts w:cs="Tahoma"/>
        </w:rPr>
        <w:lastRenderedPageBreak/>
        <w:t>Επιπρόσθετα, οι οικονομικοί φορείς που συμμετέχουν στη διαδικασία σύναψης της παρούσας απαιτείται να διαθέτουν Ομάδα Έργου με στελέχη επαρκή σε πλήθος, προσόντα, εμπειρία και δεξιότητες για την ανάληψη του Έργου. Συγκεκριμένα απαιτείται:</w:t>
      </w:r>
    </w:p>
    <w:p w14:paraId="077451EB" w14:textId="00ACE5C2" w:rsidR="00EE5397" w:rsidRPr="00702720" w:rsidRDefault="00EE5397" w:rsidP="00D87005">
      <w:pPr>
        <w:pStyle w:val="a"/>
        <w:numPr>
          <w:ilvl w:val="0"/>
          <w:numId w:val="124"/>
        </w:numPr>
        <w:tabs>
          <w:tab w:val="clear" w:pos="720"/>
        </w:tabs>
        <w:spacing w:before="120" w:line="259" w:lineRule="auto"/>
        <w:rPr>
          <w:rFonts w:cs="Tahoma"/>
        </w:rPr>
      </w:pPr>
      <w:r w:rsidRPr="00702720">
        <w:rPr>
          <w:rFonts w:cs="Tahoma"/>
          <w:b/>
          <w:bCs/>
        </w:rPr>
        <w:t>Δύο (2) στελέχη</w:t>
      </w:r>
      <w:r w:rsidRPr="00702720">
        <w:rPr>
          <w:rFonts w:cs="Tahoma"/>
        </w:rPr>
        <w:t xml:space="preserve"> για τον ρόλο «</w:t>
      </w:r>
      <w:r w:rsidR="001036BD" w:rsidRPr="00702720">
        <w:rPr>
          <w:rFonts w:cs="Tahoma"/>
        </w:rPr>
        <w:t>Έμπειρ</w:t>
      </w:r>
      <w:r w:rsidR="00577329" w:rsidRPr="00702720">
        <w:rPr>
          <w:rFonts w:cs="Tahoma"/>
        </w:rPr>
        <w:t>ος</w:t>
      </w:r>
      <w:r w:rsidR="001036BD" w:rsidRPr="00702720">
        <w:rPr>
          <w:rFonts w:cs="Tahoma"/>
        </w:rPr>
        <w:t xml:space="preserve"> Μηχανικ</w:t>
      </w:r>
      <w:r w:rsidR="00577329" w:rsidRPr="00702720">
        <w:rPr>
          <w:rFonts w:cs="Tahoma"/>
        </w:rPr>
        <w:t xml:space="preserve">ός </w:t>
      </w:r>
      <w:r w:rsidR="001036BD" w:rsidRPr="00702720">
        <w:rPr>
          <w:rFonts w:cs="Tahoma"/>
        </w:rPr>
        <w:t>Πληροφορικής</w:t>
      </w:r>
      <w:r w:rsidRPr="00702720">
        <w:rPr>
          <w:rFonts w:cs="Tahoma"/>
        </w:rPr>
        <w:t>» με τα ακόλουθα προσόντα:</w:t>
      </w:r>
    </w:p>
    <w:p w14:paraId="0F3FCBDA" w14:textId="7314CA00" w:rsidR="00A36773" w:rsidRPr="00702720" w:rsidRDefault="00A36773" w:rsidP="00A36773">
      <w:pPr>
        <w:pStyle w:val="a"/>
        <w:numPr>
          <w:ilvl w:val="0"/>
          <w:numId w:val="10"/>
        </w:numPr>
        <w:tabs>
          <w:tab w:val="clear" w:pos="720"/>
        </w:tabs>
        <w:spacing w:before="120" w:line="259" w:lineRule="auto"/>
        <w:ind w:left="1560"/>
        <w:rPr>
          <w:rFonts w:cs="Tahoma"/>
        </w:rPr>
      </w:pPr>
      <w:r w:rsidRPr="00702720">
        <w:rPr>
          <w:rFonts w:cs="Tahoma"/>
        </w:rPr>
        <w:t xml:space="preserve">Πτυχίο ανώτατης εκπαίδευσης στον τομέα της Πληροφορικής </w:t>
      </w:r>
    </w:p>
    <w:p w14:paraId="1D7C10A3" w14:textId="459BA993" w:rsidR="00A36773" w:rsidRPr="00702720" w:rsidRDefault="00A36773" w:rsidP="00A36773">
      <w:pPr>
        <w:pStyle w:val="a"/>
        <w:numPr>
          <w:ilvl w:val="0"/>
          <w:numId w:val="10"/>
        </w:numPr>
        <w:tabs>
          <w:tab w:val="clear" w:pos="720"/>
        </w:tabs>
        <w:spacing w:before="120" w:line="259" w:lineRule="auto"/>
        <w:ind w:left="1560"/>
        <w:rPr>
          <w:rFonts w:cs="Tahoma"/>
        </w:rPr>
      </w:pPr>
      <w:r w:rsidRPr="00702720">
        <w:rPr>
          <w:rFonts w:cs="Tahoma"/>
        </w:rPr>
        <w:t>Τουλάχιστον δεκαετή εμπειρία στον τομέα της Πληροφορικής.</w:t>
      </w:r>
    </w:p>
    <w:p w14:paraId="40413F36" w14:textId="4CE298AE" w:rsidR="00EE5397" w:rsidRPr="00702720" w:rsidRDefault="00A36773" w:rsidP="00A36773">
      <w:pPr>
        <w:pStyle w:val="a"/>
        <w:numPr>
          <w:ilvl w:val="0"/>
          <w:numId w:val="10"/>
        </w:numPr>
        <w:tabs>
          <w:tab w:val="clear" w:pos="720"/>
        </w:tabs>
        <w:spacing w:before="120" w:line="259" w:lineRule="auto"/>
        <w:ind w:left="1560"/>
        <w:rPr>
          <w:rFonts w:cs="Tahoma"/>
        </w:rPr>
      </w:pPr>
      <w:r w:rsidRPr="00702720">
        <w:rPr>
          <w:rFonts w:cs="Tahoma"/>
        </w:rPr>
        <w:t>Τουλάχιστον πενταετή αθροιστική εμπειρία στον σχεδιασμό και την υλοποίηση έργων Διαχείρισης Κυκλοφορίας και Κινητικότητας.</w:t>
      </w:r>
    </w:p>
    <w:p w14:paraId="2A9CB85F" w14:textId="3A402359" w:rsidR="004172BC" w:rsidRPr="00702720" w:rsidRDefault="004172BC" w:rsidP="00D87005">
      <w:pPr>
        <w:pStyle w:val="a"/>
        <w:numPr>
          <w:ilvl w:val="0"/>
          <w:numId w:val="124"/>
        </w:numPr>
        <w:tabs>
          <w:tab w:val="clear" w:pos="720"/>
        </w:tabs>
        <w:spacing w:before="120" w:line="259" w:lineRule="auto"/>
        <w:rPr>
          <w:rFonts w:cs="Tahoma"/>
        </w:rPr>
      </w:pPr>
      <w:r w:rsidRPr="00702720">
        <w:rPr>
          <w:rFonts w:cs="Tahoma"/>
          <w:b/>
          <w:bCs/>
        </w:rPr>
        <w:t>Δύο (2) στελέχη</w:t>
      </w:r>
      <w:r w:rsidRPr="00702720">
        <w:rPr>
          <w:rFonts w:cs="Tahoma"/>
        </w:rPr>
        <w:t xml:space="preserve"> για τον ρόλο «Μηχανικ</w:t>
      </w:r>
      <w:r w:rsidR="00577329" w:rsidRPr="00702720">
        <w:rPr>
          <w:rFonts w:cs="Tahoma"/>
        </w:rPr>
        <w:t xml:space="preserve">ός </w:t>
      </w:r>
      <w:r w:rsidRPr="00702720">
        <w:rPr>
          <w:rFonts w:cs="Tahoma"/>
        </w:rPr>
        <w:t>Πληροφορικής» με τα ακόλουθα προσόντα:</w:t>
      </w:r>
    </w:p>
    <w:p w14:paraId="6A4E402F" w14:textId="3207FAC8" w:rsidR="009E63A2" w:rsidRPr="00702720" w:rsidRDefault="009E63A2" w:rsidP="009E63A2">
      <w:pPr>
        <w:pStyle w:val="a"/>
        <w:numPr>
          <w:ilvl w:val="0"/>
          <w:numId w:val="10"/>
        </w:numPr>
        <w:tabs>
          <w:tab w:val="clear" w:pos="720"/>
        </w:tabs>
        <w:spacing w:before="120" w:line="259" w:lineRule="auto"/>
        <w:ind w:left="1560"/>
        <w:rPr>
          <w:rFonts w:cs="Tahoma"/>
        </w:rPr>
      </w:pPr>
      <w:r w:rsidRPr="00702720">
        <w:rPr>
          <w:rFonts w:cs="Tahoma"/>
        </w:rPr>
        <w:t xml:space="preserve">Πτυχίο ανώτατης εκπαίδευσης στον τομέα της Πληροφορικής </w:t>
      </w:r>
    </w:p>
    <w:p w14:paraId="57012C08" w14:textId="32D370D5" w:rsidR="009E63A2" w:rsidRPr="00702720" w:rsidRDefault="009E63A2" w:rsidP="009E63A2">
      <w:pPr>
        <w:pStyle w:val="a"/>
        <w:numPr>
          <w:ilvl w:val="0"/>
          <w:numId w:val="10"/>
        </w:numPr>
        <w:tabs>
          <w:tab w:val="clear" w:pos="720"/>
        </w:tabs>
        <w:spacing w:before="120" w:line="259" w:lineRule="auto"/>
        <w:ind w:left="1560"/>
        <w:rPr>
          <w:rFonts w:cs="Tahoma"/>
        </w:rPr>
      </w:pPr>
      <w:r w:rsidRPr="00702720">
        <w:rPr>
          <w:rFonts w:cs="Tahoma"/>
        </w:rPr>
        <w:t>Τουλάχιστον πενταετή εμπειρία στον τομέα της Πληροφορικής.</w:t>
      </w:r>
    </w:p>
    <w:p w14:paraId="0A818F5D" w14:textId="18331A35" w:rsidR="004172BC" w:rsidRPr="00702720" w:rsidRDefault="009E63A2" w:rsidP="009E63A2">
      <w:pPr>
        <w:pStyle w:val="a"/>
        <w:numPr>
          <w:ilvl w:val="0"/>
          <w:numId w:val="10"/>
        </w:numPr>
        <w:tabs>
          <w:tab w:val="clear" w:pos="720"/>
        </w:tabs>
        <w:spacing w:before="120" w:line="259" w:lineRule="auto"/>
        <w:ind w:left="1560"/>
        <w:rPr>
          <w:rFonts w:cs="Tahoma"/>
        </w:rPr>
      </w:pPr>
      <w:r w:rsidRPr="00702720">
        <w:rPr>
          <w:rFonts w:cs="Tahoma"/>
        </w:rPr>
        <w:t>Τουλάχιστον πενταετή αθροιστική εμπειρία στην υλοποίηση έργων που περιλαμβάνουν την υλοποίηση πλατφόρμας διαχείρισης και ενοποίησης δεδομένων από τρίτες πηγές.</w:t>
      </w:r>
    </w:p>
    <w:p w14:paraId="2222E2D8" w14:textId="448B0AD0" w:rsidR="00EE5397" w:rsidRPr="00702720" w:rsidRDefault="008D2093" w:rsidP="00D87005">
      <w:pPr>
        <w:pStyle w:val="a"/>
        <w:numPr>
          <w:ilvl w:val="0"/>
          <w:numId w:val="124"/>
        </w:numPr>
        <w:tabs>
          <w:tab w:val="clear" w:pos="720"/>
        </w:tabs>
        <w:spacing w:before="120" w:line="259" w:lineRule="auto"/>
        <w:rPr>
          <w:rFonts w:cs="Tahoma"/>
        </w:rPr>
      </w:pPr>
      <w:r w:rsidRPr="00702720">
        <w:rPr>
          <w:rFonts w:cs="Tahoma"/>
          <w:b/>
          <w:bCs/>
        </w:rPr>
        <w:t>Δύο (2) στελέχη</w:t>
      </w:r>
      <w:r w:rsidRPr="00702720">
        <w:rPr>
          <w:rFonts w:cs="Tahoma"/>
        </w:rPr>
        <w:t xml:space="preserve"> για τον ρόλο «</w:t>
      </w:r>
      <w:r w:rsidR="00800DDC" w:rsidRPr="00702720">
        <w:rPr>
          <w:rFonts w:cs="Tahoma"/>
        </w:rPr>
        <w:t>Υπεύθυνος Ανάλυσης και Σχεδίασης Πληροφοριακών Συστημάτων</w:t>
      </w:r>
      <w:r w:rsidR="00EE5397" w:rsidRPr="00702720">
        <w:rPr>
          <w:rFonts w:cs="Tahoma"/>
        </w:rPr>
        <w:t xml:space="preserve">», </w:t>
      </w:r>
      <w:r w:rsidR="00800DDC" w:rsidRPr="00702720">
        <w:rPr>
          <w:rFonts w:cs="Tahoma"/>
        </w:rPr>
        <w:t>με τα ακόλουθα προσόντα</w:t>
      </w:r>
      <w:r w:rsidR="00EE5397" w:rsidRPr="00702720">
        <w:rPr>
          <w:rFonts w:cs="Tahoma"/>
        </w:rPr>
        <w:t>:</w:t>
      </w:r>
    </w:p>
    <w:p w14:paraId="0320E8DC" w14:textId="41A5E32C" w:rsidR="00EF3BCB" w:rsidRPr="00702720" w:rsidRDefault="00EF3BCB" w:rsidP="00EF3BCB">
      <w:pPr>
        <w:pStyle w:val="a"/>
        <w:numPr>
          <w:ilvl w:val="0"/>
          <w:numId w:val="10"/>
        </w:numPr>
        <w:tabs>
          <w:tab w:val="clear" w:pos="720"/>
        </w:tabs>
        <w:spacing w:before="120" w:line="259" w:lineRule="auto"/>
        <w:ind w:left="1560"/>
        <w:rPr>
          <w:rFonts w:cs="Tahoma"/>
        </w:rPr>
      </w:pPr>
      <w:r w:rsidRPr="00702720">
        <w:rPr>
          <w:rFonts w:cs="Tahoma"/>
        </w:rPr>
        <w:t>Πτυχίο ανώτατης εκπαίδευσης στον τομέα της Πληροφορικής</w:t>
      </w:r>
    </w:p>
    <w:p w14:paraId="2091E1A4" w14:textId="3406E1C4" w:rsidR="00EF3BCB" w:rsidRPr="00702720" w:rsidRDefault="00EF3BCB" w:rsidP="00EF3BCB">
      <w:pPr>
        <w:pStyle w:val="a"/>
        <w:numPr>
          <w:ilvl w:val="0"/>
          <w:numId w:val="10"/>
        </w:numPr>
        <w:tabs>
          <w:tab w:val="clear" w:pos="720"/>
        </w:tabs>
        <w:spacing w:before="120" w:line="259" w:lineRule="auto"/>
        <w:ind w:left="1560"/>
        <w:rPr>
          <w:rFonts w:cs="Tahoma"/>
        </w:rPr>
      </w:pPr>
      <w:r w:rsidRPr="00702720">
        <w:rPr>
          <w:rFonts w:cs="Tahoma"/>
        </w:rPr>
        <w:t xml:space="preserve">Τουλάχιστον πενταετή επαγγελματική εμπειρία σε ανάλυση και </w:t>
      </w:r>
      <w:proofErr w:type="spellStart"/>
      <w:r w:rsidRPr="00702720">
        <w:rPr>
          <w:rFonts w:cs="Tahoma"/>
        </w:rPr>
        <w:t>μοντελοποίηση</w:t>
      </w:r>
      <w:proofErr w:type="spellEnd"/>
      <w:r w:rsidRPr="00702720">
        <w:rPr>
          <w:rFonts w:cs="Tahoma"/>
        </w:rPr>
        <w:t xml:space="preserve"> απαιτήσεων πληροφοριακών συστημάτων,</w:t>
      </w:r>
    </w:p>
    <w:p w14:paraId="5B2228BE" w14:textId="0964C0EC" w:rsidR="00EE5397" w:rsidRPr="00702720" w:rsidRDefault="00EF3BCB" w:rsidP="00EF3BCB">
      <w:pPr>
        <w:pStyle w:val="a"/>
        <w:numPr>
          <w:ilvl w:val="0"/>
          <w:numId w:val="10"/>
        </w:numPr>
        <w:tabs>
          <w:tab w:val="clear" w:pos="720"/>
        </w:tabs>
        <w:spacing w:before="120" w:line="259" w:lineRule="auto"/>
        <w:ind w:left="1560"/>
        <w:rPr>
          <w:rFonts w:cs="Tahoma"/>
        </w:rPr>
      </w:pPr>
      <w:r w:rsidRPr="00702720">
        <w:rPr>
          <w:rFonts w:cs="Tahoma"/>
        </w:rPr>
        <w:t>Τουλάχιστον πενταετή αθροιστική εμπειρία στην ανάπτυξη πλατφόρμας διαχείρισης και ενοποίησης δεδομένων από τρίτες πηγές</w:t>
      </w:r>
    </w:p>
    <w:p w14:paraId="56F1443D" w14:textId="77777777" w:rsidR="00D33B89" w:rsidRPr="00702720" w:rsidRDefault="00D33B89" w:rsidP="00D87005">
      <w:pPr>
        <w:pStyle w:val="a"/>
        <w:numPr>
          <w:ilvl w:val="0"/>
          <w:numId w:val="124"/>
        </w:numPr>
        <w:tabs>
          <w:tab w:val="clear" w:pos="720"/>
        </w:tabs>
        <w:spacing w:before="120" w:line="259" w:lineRule="auto"/>
        <w:rPr>
          <w:rFonts w:cs="Tahoma"/>
        </w:rPr>
      </w:pPr>
      <w:r w:rsidRPr="00702720">
        <w:rPr>
          <w:rFonts w:cs="Tahoma"/>
          <w:b/>
          <w:bCs/>
        </w:rPr>
        <w:t>Δύο (2) στελέχη</w:t>
      </w:r>
      <w:r w:rsidRPr="00702720">
        <w:rPr>
          <w:rFonts w:cs="Tahoma"/>
        </w:rPr>
        <w:t xml:space="preserve"> </w:t>
      </w:r>
      <w:r w:rsidR="00EE5397" w:rsidRPr="00702720">
        <w:rPr>
          <w:rFonts w:cs="Tahoma"/>
        </w:rPr>
        <w:t>για τον ρόλο «</w:t>
      </w:r>
      <w:r w:rsidRPr="00702720">
        <w:rPr>
          <w:rFonts w:cs="Tahoma"/>
        </w:rPr>
        <w:t xml:space="preserve">Ειδικός σε θέματα ανάπτυξης </w:t>
      </w:r>
      <w:proofErr w:type="spellStart"/>
      <w:r w:rsidRPr="00702720">
        <w:rPr>
          <w:rFonts w:cs="Tahoma"/>
        </w:rPr>
        <w:t>web</w:t>
      </w:r>
      <w:proofErr w:type="spellEnd"/>
      <w:r w:rsidRPr="00702720">
        <w:rPr>
          <w:rFonts w:cs="Tahoma"/>
        </w:rPr>
        <w:t xml:space="preserve"> εφαρμογών</w:t>
      </w:r>
      <w:r w:rsidR="00EE5397" w:rsidRPr="00702720">
        <w:rPr>
          <w:rFonts w:cs="Tahoma"/>
        </w:rPr>
        <w:t xml:space="preserve">», </w:t>
      </w:r>
      <w:r w:rsidRPr="00702720">
        <w:rPr>
          <w:rFonts w:cs="Tahoma"/>
        </w:rPr>
        <w:t>με τα ακόλουθα προσόντα:</w:t>
      </w:r>
    </w:p>
    <w:p w14:paraId="7CF1EAF9" w14:textId="77777777" w:rsidR="00BD7004" w:rsidRPr="00702720" w:rsidRDefault="00BD7004" w:rsidP="00D87005">
      <w:pPr>
        <w:pStyle w:val="a"/>
        <w:numPr>
          <w:ilvl w:val="0"/>
          <w:numId w:val="126"/>
        </w:numPr>
        <w:tabs>
          <w:tab w:val="clear" w:pos="720"/>
        </w:tabs>
        <w:spacing w:before="120" w:line="259" w:lineRule="auto"/>
        <w:ind w:left="1560"/>
        <w:rPr>
          <w:rFonts w:cs="Tahoma"/>
        </w:rPr>
      </w:pPr>
      <w:r w:rsidRPr="00702720">
        <w:rPr>
          <w:rFonts w:cs="Tahoma"/>
        </w:rPr>
        <w:t>Υλοποίηση WEB εφαρμογών,</w:t>
      </w:r>
    </w:p>
    <w:p w14:paraId="67D0403A" w14:textId="7550CB6D" w:rsidR="00BD7004" w:rsidRPr="00702720" w:rsidRDefault="00BD7004" w:rsidP="00D87005">
      <w:pPr>
        <w:pStyle w:val="a"/>
        <w:numPr>
          <w:ilvl w:val="0"/>
          <w:numId w:val="126"/>
        </w:numPr>
        <w:tabs>
          <w:tab w:val="clear" w:pos="720"/>
        </w:tabs>
        <w:spacing w:before="120" w:line="259" w:lineRule="auto"/>
        <w:ind w:left="1560"/>
        <w:rPr>
          <w:rFonts w:cs="Tahoma"/>
        </w:rPr>
      </w:pPr>
      <w:r w:rsidRPr="00702720">
        <w:rPr>
          <w:rFonts w:cs="Tahoma"/>
        </w:rPr>
        <w:t xml:space="preserve">Τεχνολογίες </w:t>
      </w:r>
      <w:proofErr w:type="spellStart"/>
      <w:r w:rsidRPr="00702720">
        <w:rPr>
          <w:rFonts w:cs="Tahoma"/>
        </w:rPr>
        <w:t>WebServices</w:t>
      </w:r>
      <w:proofErr w:type="spellEnd"/>
      <w:r w:rsidRPr="00702720">
        <w:rPr>
          <w:rFonts w:cs="Tahoma"/>
        </w:rPr>
        <w:t>,</w:t>
      </w:r>
    </w:p>
    <w:p w14:paraId="439A8520" w14:textId="172CAC9F" w:rsidR="00BD7004" w:rsidRPr="00702720" w:rsidRDefault="00BD7004" w:rsidP="00D87005">
      <w:pPr>
        <w:pStyle w:val="a"/>
        <w:numPr>
          <w:ilvl w:val="0"/>
          <w:numId w:val="126"/>
        </w:numPr>
        <w:tabs>
          <w:tab w:val="clear" w:pos="720"/>
        </w:tabs>
        <w:spacing w:before="120" w:line="259" w:lineRule="auto"/>
        <w:ind w:left="1560"/>
        <w:rPr>
          <w:rFonts w:eastAsia="Calibri" w:cs="Tahoma"/>
          <w:color w:val="000000"/>
        </w:rPr>
      </w:pPr>
      <w:r w:rsidRPr="00702720">
        <w:rPr>
          <w:rFonts w:cs="Tahoma"/>
        </w:rPr>
        <w:t xml:space="preserve">Web </w:t>
      </w:r>
      <w:proofErr w:type="spellStart"/>
      <w:r w:rsidRPr="00702720">
        <w:rPr>
          <w:rFonts w:cs="Tahoma"/>
        </w:rPr>
        <w:t>interface</w:t>
      </w:r>
      <w:proofErr w:type="spellEnd"/>
      <w:r w:rsidRPr="00702720">
        <w:rPr>
          <w:rFonts w:cs="Tahoma"/>
        </w:rPr>
        <w:t xml:space="preserve"> </w:t>
      </w:r>
      <w:proofErr w:type="spellStart"/>
      <w:r w:rsidRPr="00702720">
        <w:rPr>
          <w:rFonts w:cs="Tahoma"/>
        </w:rPr>
        <w:t>design</w:t>
      </w:r>
      <w:proofErr w:type="spellEnd"/>
    </w:p>
    <w:p w14:paraId="45448CD2" w14:textId="40DE408F" w:rsidR="00593F44" w:rsidRPr="00702720" w:rsidRDefault="00593F44" w:rsidP="00D87005">
      <w:pPr>
        <w:pStyle w:val="a"/>
        <w:numPr>
          <w:ilvl w:val="0"/>
          <w:numId w:val="124"/>
        </w:numPr>
        <w:tabs>
          <w:tab w:val="clear" w:pos="720"/>
        </w:tabs>
        <w:spacing w:before="120" w:line="259" w:lineRule="auto"/>
        <w:rPr>
          <w:rFonts w:cs="Tahoma"/>
          <w:b/>
          <w:bCs/>
        </w:rPr>
      </w:pPr>
      <w:r w:rsidRPr="00702720">
        <w:rPr>
          <w:rFonts w:cs="Tahoma"/>
          <w:b/>
          <w:bCs/>
        </w:rPr>
        <w:t>Ένα (1) στέλεχος</w:t>
      </w:r>
      <w:r w:rsidRPr="00702720">
        <w:rPr>
          <w:rFonts w:cs="Tahoma"/>
        </w:rPr>
        <w:t xml:space="preserve"> για τον ρόλο «</w:t>
      </w:r>
      <w:r w:rsidR="00C1260B" w:rsidRPr="00702720">
        <w:rPr>
          <w:rFonts w:cs="Tahoma"/>
        </w:rPr>
        <w:t>Εμπειρογνώμονα</w:t>
      </w:r>
      <w:r w:rsidRPr="00702720">
        <w:rPr>
          <w:rFonts w:cs="Tahoma"/>
        </w:rPr>
        <w:t>», που θα πρέπει να διαθέτει:</w:t>
      </w:r>
    </w:p>
    <w:p w14:paraId="22F87824" w14:textId="507FB31F" w:rsidR="00F53872" w:rsidRPr="00702720" w:rsidRDefault="00F53872" w:rsidP="00D87005">
      <w:pPr>
        <w:pStyle w:val="a"/>
        <w:numPr>
          <w:ilvl w:val="0"/>
          <w:numId w:val="127"/>
        </w:numPr>
        <w:tabs>
          <w:tab w:val="clear" w:pos="720"/>
        </w:tabs>
        <w:ind w:left="1560"/>
        <w:rPr>
          <w:rFonts w:cs="Tahoma"/>
        </w:rPr>
      </w:pPr>
      <w:r w:rsidRPr="00702720">
        <w:rPr>
          <w:rFonts w:cs="Tahoma"/>
        </w:rPr>
        <w:t xml:space="preserve">Πτυχίο ανώτατης εκπαίδευσης σε Πληροφορική με μεταπτυχιακό και διδακτορικό τίτλο σπουδών </w:t>
      </w:r>
    </w:p>
    <w:p w14:paraId="3125C3BD" w14:textId="6BD171E5" w:rsidR="00F53872" w:rsidRPr="00702720" w:rsidRDefault="00F53872" w:rsidP="00D87005">
      <w:pPr>
        <w:pStyle w:val="a"/>
        <w:numPr>
          <w:ilvl w:val="0"/>
          <w:numId w:val="127"/>
        </w:numPr>
        <w:tabs>
          <w:tab w:val="clear" w:pos="720"/>
        </w:tabs>
        <w:ind w:left="1560"/>
        <w:rPr>
          <w:rFonts w:cs="Tahoma"/>
        </w:rPr>
      </w:pPr>
      <w:r w:rsidRPr="00702720">
        <w:rPr>
          <w:rFonts w:cs="Tahoma"/>
        </w:rPr>
        <w:t>Τουλάχιστον δεκαπενταετή γενική επαγγελματική εμπειρία.</w:t>
      </w:r>
    </w:p>
    <w:p w14:paraId="10D2E827" w14:textId="13405358" w:rsidR="00F53872" w:rsidRPr="00702720" w:rsidRDefault="00F53872" w:rsidP="00D87005">
      <w:pPr>
        <w:pStyle w:val="a"/>
        <w:numPr>
          <w:ilvl w:val="0"/>
          <w:numId w:val="127"/>
        </w:numPr>
        <w:tabs>
          <w:tab w:val="clear" w:pos="720"/>
        </w:tabs>
        <w:ind w:left="1560"/>
        <w:rPr>
          <w:rFonts w:cs="Tahoma"/>
        </w:rPr>
      </w:pPr>
      <w:r w:rsidRPr="00702720">
        <w:rPr>
          <w:rFonts w:cs="Tahoma"/>
        </w:rPr>
        <w:t>Εξειδικευμένη εμπειρία που αποδεικνύεται από τη συμμετοχή σε αντίστοιχα έργα, ώστε να καλύπτονται αθροιστικά όλες οι ακόλουθες θεματικές περιοχές (τουλάχιστον πενταετή αθροιστική εμπειρία σε μια θεματική περιοχή):</w:t>
      </w:r>
    </w:p>
    <w:p w14:paraId="0620E661" w14:textId="5379B309" w:rsidR="00F53872" w:rsidRPr="00702720" w:rsidRDefault="00F53872" w:rsidP="00D87005">
      <w:pPr>
        <w:pStyle w:val="a"/>
        <w:numPr>
          <w:ilvl w:val="0"/>
          <w:numId w:val="128"/>
        </w:numPr>
        <w:tabs>
          <w:tab w:val="clear" w:pos="720"/>
        </w:tabs>
        <w:ind w:left="1985"/>
        <w:rPr>
          <w:rFonts w:cs="Tahoma"/>
        </w:rPr>
      </w:pPr>
      <w:r w:rsidRPr="00702720">
        <w:rPr>
          <w:rFonts w:cs="Tahoma"/>
        </w:rPr>
        <w:t>Ασφάλεια πληροφοριακών συστημάτων και πληροφοριών</w:t>
      </w:r>
    </w:p>
    <w:p w14:paraId="3732D248" w14:textId="7D8F8E25" w:rsidR="00F53872" w:rsidRPr="00702720" w:rsidRDefault="00F53872" w:rsidP="00D87005">
      <w:pPr>
        <w:pStyle w:val="a"/>
        <w:numPr>
          <w:ilvl w:val="0"/>
          <w:numId w:val="128"/>
        </w:numPr>
        <w:tabs>
          <w:tab w:val="clear" w:pos="720"/>
        </w:tabs>
        <w:ind w:left="1985"/>
        <w:rPr>
          <w:rFonts w:cs="Tahoma"/>
        </w:rPr>
      </w:pPr>
      <w:proofErr w:type="spellStart"/>
      <w:r w:rsidRPr="00702720">
        <w:rPr>
          <w:rFonts w:cs="Tahoma"/>
        </w:rPr>
        <w:t>Διαλειτουργικότητα</w:t>
      </w:r>
      <w:proofErr w:type="spellEnd"/>
      <w:r w:rsidRPr="00702720">
        <w:rPr>
          <w:rFonts w:cs="Tahoma"/>
        </w:rPr>
        <w:t xml:space="preserve"> πληροφοριακών συστημάτων</w:t>
      </w:r>
    </w:p>
    <w:p w14:paraId="33B9F317" w14:textId="372CF060" w:rsidR="00F53872" w:rsidRPr="00702720" w:rsidRDefault="00F53872" w:rsidP="00D87005">
      <w:pPr>
        <w:pStyle w:val="a"/>
        <w:numPr>
          <w:ilvl w:val="0"/>
          <w:numId w:val="128"/>
        </w:numPr>
        <w:tabs>
          <w:tab w:val="clear" w:pos="720"/>
        </w:tabs>
        <w:ind w:left="1985"/>
        <w:rPr>
          <w:rFonts w:cs="Tahoma"/>
        </w:rPr>
      </w:pPr>
      <w:r w:rsidRPr="00702720">
        <w:rPr>
          <w:rFonts w:cs="Tahoma"/>
        </w:rPr>
        <w:t xml:space="preserve">Συλλογή και </w:t>
      </w:r>
      <w:proofErr w:type="spellStart"/>
      <w:r w:rsidRPr="00702720">
        <w:rPr>
          <w:rFonts w:cs="Tahoma"/>
        </w:rPr>
        <w:t>οπτικοποίηση</w:t>
      </w:r>
      <w:proofErr w:type="spellEnd"/>
      <w:r w:rsidRPr="00702720">
        <w:rPr>
          <w:rFonts w:cs="Tahoma"/>
        </w:rPr>
        <w:t xml:space="preserve"> δεδομένων σε ενιαία περιβάλλοντα</w:t>
      </w:r>
    </w:p>
    <w:p w14:paraId="7FAF9883" w14:textId="77777777" w:rsidR="00F53872" w:rsidRPr="00702720" w:rsidRDefault="00F53872" w:rsidP="00C74C1C">
      <w:pPr>
        <w:tabs>
          <w:tab w:val="clear" w:pos="709"/>
        </w:tabs>
        <w:ind w:left="1200"/>
        <w:rPr>
          <w:rFonts w:cs="Tahoma"/>
        </w:rPr>
      </w:pPr>
      <w:r w:rsidRPr="00702720">
        <w:rPr>
          <w:rFonts w:cs="Tahoma"/>
        </w:rPr>
        <w:t>Ένας Εμπειρογνώμονας μπορεί να καλύπτει μία ή περισσότερες από τις ανωτέρω θεματικές περιοχές.</w:t>
      </w:r>
    </w:p>
    <w:p w14:paraId="0E7ACDA8" w14:textId="77777777" w:rsidR="00F53872" w:rsidRPr="00702720" w:rsidRDefault="00F53872" w:rsidP="00A40108">
      <w:pPr>
        <w:tabs>
          <w:tab w:val="clear" w:pos="709"/>
          <w:tab w:val="clear" w:pos="1134"/>
        </w:tabs>
        <w:rPr>
          <w:rFonts w:cs="Tahoma"/>
        </w:rPr>
      </w:pPr>
      <w:r w:rsidRPr="00702720">
        <w:rPr>
          <w:rFonts w:cs="Tahoma"/>
        </w:rPr>
        <w:lastRenderedPageBreak/>
        <w:t>Σημειώνεται ότι με τον όρο «αθροιστική εμπειρία» νοείται η συνολική εμπειρία του στελέχους στην εκάστοτε θεματική περιοχή που ζητείται ανωτέρω κα η οποία υπολογίζεται προσθέτοντας τη διάρκεια κάθε έργου στο οποίο έχει συμμετάσχει.</w:t>
      </w:r>
    </w:p>
    <w:p w14:paraId="1AC7732A" w14:textId="123DD161" w:rsidR="005508AD" w:rsidRPr="00702720" w:rsidRDefault="005508AD" w:rsidP="00A40108">
      <w:pPr>
        <w:tabs>
          <w:tab w:val="clear" w:pos="709"/>
          <w:tab w:val="clear" w:pos="1134"/>
        </w:tabs>
        <w:rPr>
          <w:rFonts w:cs="Tahoma"/>
        </w:rPr>
      </w:pPr>
      <w:bookmarkStart w:id="193" w:name="_Hlk164430010"/>
      <w:r w:rsidRPr="005508AD">
        <w:rPr>
          <w:rFonts w:cs="Tahoma"/>
          <w:bCs/>
          <w:lang w:val="en-US"/>
        </w:rPr>
        <w:t>T</w:t>
      </w:r>
      <w:r w:rsidRPr="005508AD">
        <w:rPr>
          <w:rFonts w:cs="Tahoma"/>
          <w:bCs/>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bookmarkEnd w:id="193"/>
    </w:p>
    <w:p w14:paraId="6589528F" w14:textId="39515D29" w:rsidR="006644FB" w:rsidRPr="00702720" w:rsidRDefault="006644FB" w:rsidP="00C6578A">
      <w:pPr>
        <w:tabs>
          <w:tab w:val="clear" w:pos="709"/>
        </w:tabs>
        <w:spacing w:before="120" w:line="259" w:lineRule="auto"/>
        <w:rPr>
          <w:rFonts w:cs="Tahoma"/>
        </w:rPr>
      </w:pPr>
    </w:p>
    <w:p w14:paraId="18FBB9D9" w14:textId="77777777" w:rsidR="00E93C94" w:rsidRPr="00702720" w:rsidRDefault="00F661A1" w:rsidP="00C22D4B">
      <w:pPr>
        <w:pStyle w:val="3"/>
        <w:ind w:left="1080" w:hanging="1080"/>
        <w:rPr>
          <w:rFonts w:cs="Tahoma"/>
        </w:rPr>
      </w:pPr>
      <w:bookmarkStart w:id="194" w:name="_Toc87898815"/>
      <w:bookmarkStart w:id="195" w:name="_Toc87898816"/>
      <w:bookmarkStart w:id="196" w:name="_Toc87898817"/>
      <w:bookmarkStart w:id="197" w:name="_Toc87898818"/>
      <w:bookmarkStart w:id="198" w:name="_Toc87898819"/>
      <w:bookmarkStart w:id="199" w:name="_Ref63872517"/>
      <w:bookmarkStart w:id="200" w:name="_Toc83829709"/>
      <w:bookmarkStart w:id="201" w:name="_Toc83829819"/>
      <w:bookmarkStart w:id="202" w:name="_Toc83928533"/>
      <w:bookmarkStart w:id="203" w:name="_Toc105346386"/>
      <w:bookmarkStart w:id="204" w:name="_Toc191630062"/>
      <w:bookmarkEnd w:id="194"/>
      <w:bookmarkEnd w:id="195"/>
      <w:bookmarkEnd w:id="196"/>
      <w:bookmarkEnd w:id="197"/>
      <w:bookmarkEnd w:id="198"/>
      <w:r w:rsidRPr="00702720">
        <w:rPr>
          <w:rFonts w:cs="Tahoma"/>
        </w:rPr>
        <w:t>Πρότυπα Διασφάλισης Ποιότητας και Διαχείρισης</w:t>
      </w:r>
      <w:bookmarkEnd w:id="185"/>
      <w:bookmarkEnd w:id="186"/>
      <w:r w:rsidRPr="00702720">
        <w:rPr>
          <w:rFonts w:cs="Tahoma"/>
        </w:rPr>
        <w:t xml:space="preserve"> Ασφάλειας Πληροφοριών</w:t>
      </w:r>
      <w:bookmarkEnd w:id="199"/>
      <w:bookmarkEnd w:id="200"/>
      <w:bookmarkEnd w:id="201"/>
      <w:bookmarkEnd w:id="202"/>
      <w:bookmarkEnd w:id="203"/>
      <w:bookmarkEnd w:id="204"/>
      <w:r w:rsidR="00E93C94" w:rsidRPr="00702720">
        <w:rPr>
          <w:rFonts w:cs="Tahoma"/>
        </w:rPr>
        <w:t xml:space="preserve"> </w:t>
      </w:r>
    </w:p>
    <w:p w14:paraId="7237C949" w14:textId="6F8E3560" w:rsidR="00F661A1" w:rsidRPr="00702720" w:rsidRDefault="00E93C94" w:rsidP="00BF6B20">
      <w:pPr>
        <w:pStyle w:val="4"/>
        <w:rPr>
          <w:rFonts w:cs="Tahoma"/>
        </w:rPr>
      </w:pPr>
      <w:r w:rsidRPr="00702720">
        <w:rPr>
          <w:rFonts w:cs="Tahoma"/>
        </w:rPr>
        <w:t xml:space="preserve"> ΤΜΗΜΑ 1</w:t>
      </w:r>
      <w:r w:rsidR="00BF6B20" w:rsidRPr="00702720">
        <w:rPr>
          <w:rFonts w:cs="Tahoma"/>
        </w:rPr>
        <w:t>:</w:t>
      </w:r>
    </w:p>
    <w:p w14:paraId="6131D726" w14:textId="77777777" w:rsidR="00F661A1" w:rsidRPr="00702720" w:rsidRDefault="00F661A1" w:rsidP="00BD06F3">
      <w:pPr>
        <w:rPr>
          <w:rFonts w:cs="Tahoma"/>
        </w:rPr>
      </w:pPr>
      <w:r w:rsidRPr="00702720">
        <w:rPr>
          <w:rFonts w:cs="Tahoma"/>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w:t>
      </w:r>
      <w:r w:rsidR="0041526D" w:rsidRPr="00702720">
        <w:rPr>
          <w:rFonts w:cs="Tahoma"/>
        </w:rPr>
        <w:t xml:space="preserve"> τουλάχιστον:</w:t>
      </w:r>
    </w:p>
    <w:p w14:paraId="6D7EA9DC" w14:textId="77777777" w:rsidR="00C27E48" w:rsidRPr="00702720" w:rsidRDefault="00C27E48" w:rsidP="00C561AD">
      <w:pPr>
        <w:spacing w:before="1"/>
        <w:ind w:left="312"/>
        <w:rPr>
          <w:rFonts w:cs="Tahoma"/>
        </w:rPr>
      </w:pPr>
      <w:bookmarkStart w:id="205" w:name="_Hlk108514647"/>
      <w:r w:rsidRPr="00702720">
        <w:rPr>
          <w:rFonts w:cs="Tahoma"/>
        </w:rPr>
        <w:t>α)</w:t>
      </w:r>
      <w:r w:rsidRPr="00702720">
        <w:rPr>
          <w:rFonts w:cs="Tahoma"/>
          <w:spacing w:val="1"/>
        </w:rPr>
        <w:t xml:space="preserve"> </w:t>
      </w:r>
      <w:r w:rsidRPr="00702720">
        <w:rPr>
          <w:rFonts w:cs="Tahoma"/>
          <w:b/>
        </w:rPr>
        <w:t>Πιστοποιητικό</w:t>
      </w:r>
      <w:r w:rsidRPr="00702720">
        <w:rPr>
          <w:rFonts w:cs="Tahoma"/>
          <w:b/>
          <w:spacing w:val="1"/>
        </w:rPr>
        <w:t xml:space="preserve"> </w:t>
      </w:r>
      <w:r w:rsidRPr="00702720">
        <w:rPr>
          <w:rFonts w:cs="Tahoma"/>
          <w:b/>
        </w:rPr>
        <w:t>ISO</w:t>
      </w:r>
      <w:r w:rsidRPr="00702720">
        <w:rPr>
          <w:rFonts w:cs="Tahoma"/>
          <w:b/>
          <w:spacing w:val="1"/>
        </w:rPr>
        <w:t xml:space="preserve"> </w:t>
      </w:r>
      <w:r w:rsidRPr="00702720">
        <w:rPr>
          <w:rFonts w:cs="Tahoma"/>
          <w:b/>
        </w:rPr>
        <w:t>9001:2015</w:t>
      </w:r>
      <w:r w:rsidRPr="00702720">
        <w:rPr>
          <w:rFonts w:cs="Tahoma"/>
          <w:b/>
          <w:spacing w:val="1"/>
        </w:rPr>
        <w:t xml:space="preserve"> </w:t>
      </w:r>
      <w:r w:rsidRPr="00702720">
        <w:rPr>
          <w:rFonts w:cs="Tahoma"/>
          <w:b/>
          <w:bCs/>
        </w:rPr>
        <w:t>ή ισοδύναμο, εν ισχύ</w:t>
      </w:r>
      <w:r w:rsidRPr="00702720">
        <w:rPr>
          <w:rFonts w:cs="Tahoma"/>
        </w:rPr>
        <w:t>,</w:t>
      </w:r>
      <w:r w:rsidRPr="00702720">
        <w:rPr>
          <w:rFonts w:cs="Tahoma"/>
          <w:spacing w:val="1"/>
        </w:rPr>
        <w:t xml:space="preserve"> </w:t>
      </w:r>
      <w:r w:rsidRPr="00702720">
        <w:rPr>
          <w:rFonts w:cs="Tahoma"/>
        </w:rPr>
        <w:t>από</w:t>
      </w:r>
      <w:r w:rsidRPr="00702720">
        <w:rPr>
          <w:rFonts w:cs="Tahoma"/>
          <w:spacing w:val="1"/>
        </w:rPr>
        <w:t xml:space="preserve"> </w:t>
      </w:r>
      <w:r w:rsidRPr="00702720">
        <w:rPr>
          <w:rFonts w:cs="Tahoma"/>
        </w:rPr>
        <w:t>διαπιστευμένο</w:t>
      </w:r>
      <w:r w:rsidRPr="00702720">
        <w:rPr>
          <w:rFonts w:cs="Tahoma"/>
          <w:spacing w:val="1"/>
        </w:rPr>
        <w:t xml:space="preserve"> </w:t>
      </w:r>
      <w:r w:rsidRPr="00702720">
        <w:rPr>
          <w:rFonts w:cs="Tahoma"/>
        </w:rPr>
        <w:t>οργανισμό,</w:t>
      </w:r>
      <w:r w:rsidRPr="00702720">
        <w:rPr>
          <w:rFonts w:cs="Tahoma"/>
          <w:spacing w:val="1"/>
        </w:rPr>
        <w:t xml:space="preserve"> </w:t>
      </w:r>
      <w:r w:rsidRPr="00702720">
        <w:rPr>
          <w:rFonts w:cs="Tahoma"/>
        </w:rPr>
        <w:t>με</w:t>
      </w:r>
      <w:r w:rsidRPr="00702720">
        <w:rPr>
          <w:rFonts w:cs="Tahoma"/>
          <w:spacing w:val="1"/>
        </w:rPr>
        <w:t xml:space="preserve"> </w:t>
      </w:r>
      <w:r w:rsidRPr="00702720">
        <w:rPr>
          <w:rFonts w:cs="Tahoma"/>
        </w:rPr>
        <w:t>πεδίο</w:t>
      </w:r>
      <w:r w:rsidRPr="00702720">
        <w:rPr>
          <w:rFonts w:cs="Tahoma"/>
          <w:spacing w:val="1"/>
        </w:rPr>
        <w:t xml:space="preserve"> </w:t>
      </w:r>
      <w:r w:rsidRPr="00702720">
        <w:rPr>
          <w:rFonts w:cs="Tahoma"/>
        </w:rPr>
        <w:t>εφαρμογής</w:t>
      </w:r>
      <w:r w:rsidRPr="00702720">
        <w:rPr>
          <w:rFonts w:cs="Tahoma"/>
          <w:spacing w:val="1"/>
        </w:rPr>
        <w:t xml:space="preserve"> </w:t>
      </w:r>
      <w:r w:rsidRPr="00702720">
        <w:rPr>
          <w:rFonts w:cs="Tahoma"/>
        </w:rPr>
        <w:t>που</w:t>
      </w:r>
      <w:r w:rsidRPr="00702720">
        <w:rPr>
          <w:rFonts w:cs="Tahoma"/>
          <w:spacing w:val="1"/>
        </w:rPr>
        <w:t xml:space="preserve"> </w:t>
      </w:r>
      <w:r w:rsidRPr="00702720">
        <w:rPr>
          <w:rFonts w:cs="Tahoma"/>
        </w:rPr>
        <w:t>καλύπτει</w:t>
      </w:r>
      <w:r w:rsidRPr="00702720">
        <w:rPr>
          <w:rFonts w:cs="Tahoma"/>
          <w:spacing w:val="1"/>
        </w:rPr>
        <w:t xml:space="preserve"> </w:t>
      </w:r>
      <w:r w:rsidRPr="00702720">
        <w:rPr>
          <w:rFonts w:cs="Tahoma"/>
        </w:rPr>
        <w:t>την</w:t>
      </w:r>
      <w:r w:rsidRPr="00702720">
        <w:rPr>
          <w:rFonts w:cs="Tahoma"/>
          <w:spacing w:val="1"/>
        </w:rPr>
        <w:t xml:space="preserve"> </w:t>
      </w:r>
      <w:r w:rsidRPr="00702720">
        <w:rPr>
          <w:rFonts w:cs="Tahoma"/>
        </w:rPr>
        <w:t>παροχή</w:t>
      </w:r>
      <w:r w:rsidRPr="00702720">
        <w:rPr>
          <w:rFonts w:cs="Tahoma"/>
          <w:spacing w:val="1"/>
        </w:rPr>
        <w:t xml:space="preserve"> </w:t>
      </w:r>
      <w:r w:rsidRPr="00702720">
        <w:rPr>
          <w:rFonts w:cs="Tahoma"/>
        </w:rPr>
        <w:t>υπηρεσιών</w:t>
      </w:r>
      <w:r w:rsidRPr="00702720">
        <w:rPr>
          <w:rFonts w:cs="Tahoma"/>
          <w:spacing w:val="1"/>
        </w:rPr>
        <w:t xml:space="preserve"> </w:t>
      </w:r>
      <w:r w:rsidRPr="00702720">
        <w:rPr>
          <w:rFonts w:cs="Tahoma"/>
        </w:rPr>
        <w:t>σχετικά</w:t>
      </w:r>
      <w:r w:rsidRPr="00702720">
        <w:rPr>
          <w:rFonts w:cs="Tahoma"/>
          <w:spacing w:val="1"/>
        </w:rPr>
        <w:t xml:space="preserve"> </w:t>
      </w:r>
      <w:r w:rsidRPr="00702720">
        <w:rPr>
          <w:rFonts w:cs="Tahoma"/>
        </w:rPr>
        <w:t>με</w:t>
      </w:r>
      <w:r w:rsidRPr="00702720">
        <w:rPr>
          <w:rFonts w:cs="Tahoma"/>
          <w:spacing w:val="1"/>
        </w:rPr>
        <w:t xml:space="preserve"> </w:t>
      </w:r>
      <w:r w:rsidRPr="00702720">
        <w:rPr>
          <w:rFonts w:cs="Tahoma"/>
        </w:rPr>
        <w:t>τον</w:t>
      </w:r>
      <w:r w:rsidRPr="00702720">
        <w:rPr>
          <w:rFonts w:cs="Tahoma"/>
          <w:spacing w:val="1"/>
        </w:rPr>
        <w:t xml:space="preserve"> </w:t>
      </w:r>
      <w:r w:rsidRPr="00702720">
        <w:rPr>
          <w:rFonts w:cs="Tahoma"/>
        </w:rPr>
        <w:t>σχεδιασμό</w:t>
      </w:r>
      <w:r w:rsidRPr="00702720">
        <w:rPr>
          <w:rFonts w:cs="Tahoma"/>
          <w:spacing w:val="1"/>
        </w:rPr>
        <w:t xml:space="preserve"> </w:t>
      </w:r>
      <w:r w:rsidRPr="00702720">
        <w:rPr>
          <w:rFonts w:cs="Tahoma"/>
        </w:rPr>
        <w:t>και</w:t>
      </w:r>
      <w:r w:rsidRPr="00702720">
        <w:rPr>
          <w:rFonts w:cs="Tahoma"/>
          <w:spacing w:val="1"/>
        </w:rPr>
        <w:t xml:space="preserve"> </w:t>
      </w:r>
      <w:r w:rsidRPr="00702720">
        <w:rPr>
          <w:rFonts w:cs="Tahoma"/>
        </w:rPr>
        <w:t>την</w:t>
      </w:r>
      <w:r w:rsidRPr="00702720">
        <w:rPr>
          <w:rFonts w:cs="Tahoma"/>
          <w:spacing w:val="1"/>
        </w:rPr>
        <w:t xml:space="preserve"> </w:t>
      </w:r>
      <w:r w:rsidRPr="00702720">
        <w:rPr>
          <w:rFonts w:cs="Tahoma"/>
        </w:rPr>
        <w:t>ανάπτυξη</w:t>
      </w:r>
      <w:r w:rsidRPr="00702720">
        <w:rPr>
          <w:rFonts w:cs="Tahoma"/>
          <w:spacing w:val="-47"/>
        </w:rPr>
        <w:t xml:space="preserve"> </w:t>
      </w:r>
      <w:r w:rsidRPr="00702720">
        <w:rPr>
          <w:rFonts w:cs="Tahoma"/>
        </w:rPr>
        <w:t>πληροφοριακών</w:t>
      </w:r>
      <w:r w:rsidRPr="00702720">
        <w:rPr>
          <w:rFonts w:cs="Tahoma"/>
          <w:spacing w:val="-4"/>
        </w:rPr>
        <w:t xml:space="preserve"> </w:t>
      </w:r>
      <w:r w:rsidRPr="00702720">
        <w:rPr>
          <w:rFonts w:cs="Tahoma"/>
        </w:rPr>
        <w:t>συστημάτων.</w:t>
      </w:r>
    </w:p>
    <w:p w14:paraId="2F4750C3" w14:textId="38FB4579" w:rsidR="00C27E48" w:rsidRPr="00702720" w:rsidRDefault="00C27E48" w:rsidP="00C561AD">
      <w:pPr>
        <w:spacing w:before="118"/>
        <w:ind w:left="312"/>
        <w:rPr>
          <w:rFonts w:cs="Tahoma"/>
        </w:rPr>
      </w:pPr>
      <w:r w:rsidRPr="00702720">
        <w:rPr>
          <w:rFonts w:cs="Tahoma"/>
        </w:rPr>
        <w:t>β)</w:t>
      </w:r>
      <w:r w:rsidRPr="00702720">
        <w:rPr>
          <w:rFonts w:cs="Tahoma"/>
          <w:spacing w:val="1"/>
        </w:rPr>
        <w:t xml:space="preserve"> </w:t>
      </w:r>
      <w:r w:rsidRPr="00702720">
        <w:rPr>
          <w:rFonts w:cs="Tahoma"/>
          <w:b/>
        </w:rPr>
        <w:t>Πιστοποιητικό</w:t>
      </w:r>
      <w:r w:rsidRPr="00702720">
        <w:rPr>
          <w:rFonts w:cs="Tahoma"/>
          <w:b/>
          <w:spacing w:val="1"/>
        </w:rPr>
        <w:t xml:space="preserve"> </w:t>
      </w:r>
      <w:r w:rsidRPr="00702720">
        <w:rPr>
          <w:rFonts w:cs="Tahoma"/>
          <w:b/>
        </w:rPr>
        <w:t>ISO</w:t>
      </w:r>
      <w:r w:rsidRPr="00702720">
        <w:rPr>
          <w:rFonts w:cs="Tahoma"/>
          <w:b/>
          <w:spacing w:val="1"/>
        </w:rPr>
        <w:t xml:space="preserve"> </w:t>
      </w:r>
      <w:r w:rsidRPr="00702720">
        <w:rPr>
          <w:rFonts w:cs="Tahoma"/>
          <w:b/>
        </w:rPr>
        <w:t>27001:201</w:t>
      </w:r>
      <w:r w:rsidR="00BA2F7D" w:rsidRPr="00702720">
        <w:rPr>
          <w:rFonts w:cs="Tahoma"/>
          <w:b/>
        </w:rPr>
        <w:t>3</w:t>
      </w:r>
      <w:r w:rsidRPr="00702720">
        <w:rPr>
          <w:rFonts w:cs="Tahoma"/>
          <w:b/>
        </w:rPr>
        <w:t xml:space="preserve"> ή</w:t>
      </w:r>
      <w:r w:rsidRPr="00702720">
        <w:rPr>
          <w:rFonts w:cs="Tahoma"/>
          <w:b/>
          <w:spacing w:val="1"/>
        </w:rPr>
        <w:t xml:space="preserve"> </w:t>
      </w:r>
      <w:r w:rsidRPr="00702720">
        <w:rPr>
          <w:rFonts w:cs="Tahoma"/>
          <w:b/>
        </w:rPr>
        <w:t>ισοδύναμο,</w:t>
      </w:r>
      <w:r w:rsidRPr="00702720">
        <w:rPr>
          <w:rFonts w:cs="Tahoma"/>
          <w:b/>
          <w:spacing w:val="1"/>
        </w:rPr>
        <w:t xml:space="preserve"> </w:t>
      </w:r>
      <w:r w:rsidRPr="00702720">
        <w:rPr>
          <w:rFonts w:cs="Tahoma"/>
          <w:b/>
        </w:rPr>
        <w:t>εν</w:t>
      </w:r>
      <w:r w:rsidRPr="00702720">
        <w:rPr>
          <w:rFonts w:cs="Tahoma"/>
          <w:b/>
          <w:spacing w:val="1"/>
        </w:rPr>
        <w:t xml:space="preserve"> </w:t>
      </w:r>
      <w:r w:rsidRPr="00702720">
        <w:rPr>
          <w:rFonts w:cs="Tahoma"/>
          <w:b/>
        </w:rPr>
        <w:t>ισχύ</w:t>
      </w:r>
      <w:r w:rsidRPr="00702720">
        <w:rPr>
          <w:rFonts w:cs="Tahoma"/>
        </w:rPr>
        <w:t>,</w:t>
      </w:r>
      <w:r w:rsidRPr="00702720">
        <w:rPr>
          <w:rFonts w:cs="Tahoma"/>
          <w:spacing w:val="1"/>
        </w:rPr>
        <w:t xml:space="preserve"> </w:t>
      </w:r>
      <w:r w:rsidRPr="00702720">
        <w:rPr>
          <w:rFonts w:cs="Tahoma"/>
        </w:rPr>
        <w:t>από</w:t>
      </w:r>
      <w:r w:rsidRPr="00702720">
        <w:rPr>
          <w:rFonts w:cs="Tahoma"/>
          <w:spacing w:val="1"/>
        </w:rPr>
        <w:t xml:space="preserve"> </w:t>
      </w:r>
      <w:r w:rsidRPr="00702720">
        <w:rPr>
          <w:rFonts w:cs="Tahoma"/>
        </w:rPr>
        <w:t>διαπιστευμένο</w:t>
      </w:r>
      <w:r w:rsidRPr="00702720">
        <w:rPr>
          <w:rFonts w:cs="Tahoma"/>
          <w:spacing w:val="1"/>
        </w:rPr>
        <w:t xml:space="preserve"> </w:t>
      </w:r>
      <w:r w:rsidRPr="00702720">
        <w:rPr>
          <w:rFonts w:cs="Tahoma"/>
        </w:rPr>
        <w:t>οργανισμό,</w:t>
      </w:r>
      <w:r w:rsidRPr="00702720">
        <w:rPr>
          <w:rFonts w:cs="Tahoma"/>
          <w:spacing w:val="1"/>
        </w:rPr>
        <w:t xml:space="preserve"> </w:t>
      </w:r>
      <w:r w:rsidRPr="00702720">
        <w:rPr>
          <w:rFonts w:cs="Tahoma"/>
        </w:rPr>
        <w:t>με</w:t>
      </w:r>
      <w:r w:rsidRPr="00702720">
        <w:rPr>
          <w:rFonts w:cs="Tahoma"/>
          <w:spacing w:val="1"/>
        </w:rPr>
        <w:t xml:space="preserve"> </w:t>
      </w:r>
      <w:r w:rsidRPr="00702720">
        <w:rPr>
          <w:rFonts w:cs="Tahoma"/>
        </w:rPr>
        <w:t>πεδίο</w:t>
      </w:r>
      <w:r w:rsidRPr="00702720">
        <w:rPr>
          <w:rFonts w:cs="Tahoma"/>
          <w:spacing w:val="1"/>
        </w:rPr>
        <w:t xml:space="preserve"> </w:t>
      </w:r>
      <w:r w:rsidRPr="00702720">
        <w:rPr>
          <w:rFonts w:cs="Tahoma"/>
        </w:rPr>
        <w:t>εφαρμογής</w:t>
      </w:r>
      <w:r w:rsidRPr="00702720">
        <w:rPr>
          <w:rFonts w:cs="Tahoma"/>
          <w:spacing w:val="1"/>
        </w:rPr>
        <w:t xml:space="preserve"> </w:t>
      </w:r>
      <w:r w:rsidRPr="00702720">
        <w:rPr>
          <w:rFonts w:cs="Tahoma"/>
        </w:rPr>
        <w:t>που</w:t>
      </w:r>
      <w:r w:rsidRPr="00702720">
        <w:rPr>
          <w:rFonts w:cs="Tahoma"/>
          <w:spacing w:val="1"/>
        </w:rPr>
        <w:t xml:space="preserve"> </w:t>
      </w:r>
      <w:r w:rsidRPr="00702720">
        <w:rPr>
          <w:rFonts w:cs="Tahoma"/>
        </w:rPr>
        <w:t>καλύπτει</w:t>
      </w:r>
      <w:r w:rsidRPr="00702720">
        <w:rPr>
          <w:rFonts w:cs="Tahoma"/>
          <w:spacing w:val="1"/>
        </w:rPr>
        <w:t xml:space="preserve"> </w:t>
      </w:r>
      <w:r w:rsidRPr="00702720">
        <w:rPr>
          <w:rFonts w:cs="Tahoma"/>
        </w:rPr>
        <w:t>την</w:t>
      </w:r>
      <w:r w:rsidRPr="00702720">
        <w:rPr>
          <w:rFonts w:cs="Tahoma"/>
          <w:spacing w:val="1"/>
        </w:rPr>
        <w:t xml:space="preserve"> </w:t>
      </w:r>
      <w:r w:rsidRPr="00702720">
        <w:rPr>
          <w:rFonts w:cs="Tahoma"/>
        </w:rPr>
        <w:t>παροχή</w:t>
      </w:r>
      <w:r w:rsidRPr="00702720">
        <w:rPr>
          <w:rFonts w:cs="Tahoma"/>
          <w:spacing w:val="1"/>
        </w:rPr>
        <w:t xml:space="preserve"> </w:t>
      </w:r>
      <w:r w:rsidRPr="00702720">
        <w:rPr>
          <w:rFonts w:cs="Tahoma"/>
        </w:rPr>
        <w:t>υπηρεσιών</w:t>
      </w:r>
      <w:r w:rsidRPr="00702720">
        <w:rPr>
          <w:rFonts w:cs="Tahoma"/>
          <w:spacing w:val="1"/>
        </w:rPr>
        <w:t xml:space="preserve"> </w:t>
      </w:r>
      <w:r w:rsidRPr="00702720">
        <w:rPr>
          <w:rFonts w:cs="Tahoma"/>
        </w:rPr>
        <w:t>σχετικά</w:t>
      </w:r>
      <w:r w:rsidRPr="00702720">
        <w:rPr>
          <w:rFonts w:cs="Tahoma"/>
          <w:spacing w:val="1"/>
        </w:rPr>
        <w:t xml:space="preserve"> </w:t>
      </w:r>
      <w:r w:rsidRPr="00702720">
        <w:rPr>
          <w:rFonts w:cs="Tahoma"/>
        </w:rPr>
        <w:t>με</w:t>
      </w:r>
      <w:r w:rsidRPr="00702720">
        <w:rPr>
          <w:rFonts w:cs="Tahoma"/>
          <w:spacing w:val="1"/>
        </w:rPr>
        <w:t xml:space="preserve"> </w:t>
      </w:r>
      <w:r w:rsidRPr="00702720">
        <w:rPr>
          <w:rFonts w:cs="Tahoma"/>
        </w:rPr>
        <w:t>τον</w:t>
      </w:r>
      <w:r w:rsidRPr="00702720">
        <w:rPr>
          <w:rFonts w:cs="Tahoma"/>
          <w:spacing w:val="1"/>
        </w:rPr>
        <w:t xml:space="preserve"> </w:t>
      </w:r>
      <w:r w:rsidRPr="00702720">
        <w:rPr>
          <w:rFonts w:cs="Tahoma"/>
        </w:rPr>
        <w:t>σχεδιασμό</w:t>
      </w:r>
      <w:r w:rsidRPr="00702720">
        <w:rPr>
          <w:rFonts w:cs="Tahoma"/>
          <w:spacing w:val="1"/>
        </w:rPr>
        <w:t xml:space="preserve"> </w:t>
      </w:r>
      <w:r w:rsidRPr="00702720">
        <w:rPr>
          <w:rFonts w:cs="Tahoma"/>
        </w:rPr>
        <w:t>και</w:t>
      </w:r>
      <w:r w:rsidRPr="00702720">
        <w:rPr>
          <w:rFonts w:cs="Tahoma"/>
          <w:spacing w:val="1"/>
        </w:rPr>
        <w:t xml:space="preserve"> </w:t>
      </w:r>
      <w:r w:rsidRPr="00702720">
        <w:rPr>
          <w:rFonts w:cs="Tahoma"/>
        </w:rPr>
        <w:t>την</w:t>
      </w:r>
      <w:r w:rsidRPr="00702720">
        <w:rPr>
          <w:rFonts w:cs="Tahoma"/>
          <w:spacing w:val="1"/>
        </w:rPr>
        <w:t xml:space="preserve"> </w:t>
      </w:r>
      <w:r w:rsidRPr="00702720">
        <w:rPr>
          <w:rFonts w:cs="Tahoma"/>
        </w:rPr>
        <w:t>ανάπτυξη</w:t>
      </w:r>
      <w:r w:rsidRPr="00702720">
        <w:rPr>
          <w:rFonts w:cs="Tahoma"/>
          <w:spacing w:val="-47"/>
        </w:rPr>
        <w:t xml:space="preserve"> </w:t>
      </w:r>
      <w:r w:rsidRPr="00702720">
        <w:rPr>
          <w:rFonts w:cs="Tahoma"/>
        </w:rPr>
        <w:t>πληροφοριακών</w:t>
      </w:r>
      <w:r w:rsidRPr="00702720">
        <w:rPr>
          <w:rFonts w:cs="Tahoma"/>
          <w:spacing w:val="-4"/>
        </w:rPr>
        <w:t xml:space="preserve"> </w:t>
      </w:r>
      <w:r w:rsidRPr="00702720">
        <w:rPr>
          <w:rFonts w:cs="Tahoma"/>
        </w:rPr>
        <w:t>συστημάτων.</w:t>
      </w:r>
    </w:p>
    <w:p w14:paraId="0C1F5CB1" w14:textId="77777777" w:rsidR="00BC2577" w:rsidRPr="00702720" w:rsidRDefault="00096C2B" w:rsidP="00BD06F3">
      <w:pPr>
        <w:tabs>
          <w:tab w:val="clear" w:pos="0"/>
        </w:tabs>
        <w:ind w:left="284"/>
        <w:rPr>
          <w:rFonts w:cs="Tahoma"/>
        </w:rPr>
      </w:pPr>
      <w:r w:rsidRPr="00702720">
        <w:rPr>
          <w:rFonts w:cs="Tahoma"/>
        </w:rPr>
        <w:t>γ</w:t>
      </w:r>
      <w:r w:rsidR="00C6578A" w:rsidRPr="00702720">
        <w:rPr>
          <w:rFonts w:cs="Tahoma"/>
        </w:rPr>
        <w:t xml:space="preserve">) </w:t>
      </w:r>
      <w:r w:rsidR="00C6578A" w:rsidRPr="00702720">
        <w:rPr>
          <w:rFonts w:cs="Tahoma"/>
          <w:b/>
          <w:bCs/>
        </w:rPr>
        <w:t xml:space="preserve">Πιστοποιητικό ISO </w:t>
      </w:r>
      <w:r w:rsidR="00E96095" w:rsidRPr="00702720">
        <w:rPr>
          <w:rFonts w:cs="Tahoma"/>
          <w:b/>
          <w:bCs/>
        </w:rPr>
        <w:t>14001</w:t>
      </w:r>
      <w:r w:rsidR="00BA2F7D" w:rsidRPr="00702720">
        <w:rPr>
          <w:rFonts w:cs="Tahoma"/>
          <w:b/>
          <w:bCs/>
        </w:rPr>
        <w:t>:2015</w:t>
      </w:r>
      <w:r w:rsidR="00E96095" w:rsidRPr="00702720">
        <w:rPr>
          <w:rFonts w:cs="Tahoma"/>
          <w:b/>
          <w:bCs/>
        </w:rPr>
        <w:t xml:space="preserve"> </w:t>
      </w:r>
      <w:r w:rsidR="00C6578A" w:rsidRPr="00702720">
        <w:rPr>
          <w:rFonts w:cs="Tahoma"/>
          <w:b/>
          <w:bCs/>
        </w:rPr>
        <w:t>ή ισοδύναμο, εν ισχύ</w:t>
      </w:r>
      <w:r w:rsidR="00C6578A" w:rsidRPr="00702720">
        <w:rPr>
          <w:rFonts w:cs="Tahoma"/>
        </w:rPr>
        <w:t>, από διαπιστευμένο οργανισμό, για επιχειρησιακή συνέχεια προς κάλυψη της Αναθέτουσας Αρχής</w:t>
      </w:r>
      <w:bookmarkEnd w:id="205"/>
      <w:r w:rsidR="00C6578A" w:rsidRPr="00702720">
        <w:rPr>
          <w:rFonts w:cs="Tahoma"/>
        </w:rPr>
        <w:t xml:space="preserve"> </w:t>
      </w:r>
    </w:p>
    <w:p w14:paraId="28085253" w14:textId="0B8EED69" w:rsidR="00BC2577" w:rsidRPr="00702720" w:rsidRDefault="00BC2577" w:rsidP="00BD06F3">
      <w:pPr>
        <w:tabs>
          <w:tab w:val="clear" w:pos="0"/>
        </w:tabs>
        <w:ind w:left="284"/>
        <w:rPr>
          <w:rFonts w:cs="Tahoma"/>
        </w:rPr>
      </w:pPr>
    </w:p>
    <w:p w14:paraId="24412761" w14:textId="77777777" w:rsidR="00CA3A16" w:rsidRPr="00702720" w:rsidRDefault="00CA3A16" w:rsidP="001A4E97">
      <w:pPr>
        <w:rPr>
          <w:rFonts w:cs="Tahoma"/>
        </w:rPr>
      </w:pPr>
      <w:r w:rsidRPr="00702720">
        <w:rPr>
          <w:rFonts w:cs="Tahoma"/>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702720">
        <w:rPr>
          <w:rFonts w:cs="Tahoma"/>
        </w:rPr>
        <w:t>εδρεύοντες</w:t>
      </w:r>
      <w:proofErr w:type="spellEnd"/>
      <w:r w:rsidRPr="00702720">
        <w:rPr>
          <w:rFonts w:cs="Tahoma"/>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E528A91" w14:textId="592E6E44" w:rsidR="00533298" w:rsidRPr="00702720" w:rsidRDefault="00533298" w:rsidP="0041222E">
      <w:pPr>
        <w:rPr>
          <w:rFonts w:cs="Tahoma"/>
        </w:rPr>
      </w:pPr>
      <w:r w:rsidRPr="00702720">
        <w:rPr>
          <w:rFonts w:cs="Tahoma"/>
        </w:rPr>
        <w:t>Σε περίπτωση ένωσης οικονομικών φορέων οι παραπάνω απαιτήσεις πρέπει να καλύπτονται αθροιστικά από όλα τα μέλη της ένωσης.</w:t>
      </w:r>
    </w:p>
    <w:p w14:paraId="5D378AF0" w14:textId="4256111D" w:rsidR="00BF6B20" w:rsidRPr="00702720" w:rsidRDefault="00BF6B20" w:rsidP="00D87005">
      <w:pPr>
        <w:pStyle w:val="4"/>
        <w:numPr>
          <w:ilvl w:val="3"/>
          <w:numId w:val="129"/>
        </w:numPr>
        <w:ind w:left="709" w:hanging="790"/>
        <w:rPr>
          <w:rFonts w:cs="Tahoma"/>
        </w:rPr>
      </w:pPr>
      <w:r w:rsidRPr="00702720">
        <w:rPr>
          <w:rFonts w:cs="Tahoma"/>
        </w:rPr>
        <w:t>ΤΜΗΜΑ 2:</w:t>
      </w:r>
    </w:p>
    <w:p w14:paraId="49E84691" w14:textId="77777777" w:rsidR="00291034" w:rsidRPr="00702720" w:rsidRDefault="00291034" w:rsidP="00291034">
      <w:pPr>
        <w:rPr>
          <w:rFonts w:cs="Tahoma"/>
        </w:rPr>
      </w:pPr>
      <w:r w:rsidRPr="00702720">
        <w:rPr>
          <w:rFonts w:cs="Tahoma"/>
        </w:rPr>
        <w:t>Οι οικονομικοί φορείς για την παρούσα διαδικασία σύναψης σύμβασης οφείλουν να διαθέτουν, επί ποινή αποκλεισμού:</w:t>
      </w:r>
    </w:p>
    <w:p w14:paraId="6EE81159" w14:textId="33DD61C7" w:rsidR="00291034" w:rsidRPr="00702720" w:rsidRDefault="00291034" w:rsidP="00291034">
      <w:pPr>
        <w:pStyle w:val="a"/>
        <w:numPr>
          <w:ilvl w:val="0"/>
          <w:numId w:val="20"/>
        </w:numPr>
        <w:ind w:left="709" w:hanging="349"/>
        <w:rPr>
          <w:rFonts w:cs="Tahoma"/>
        </w:rPr>
      </w:pPr>
      <w:r w:rsidRPr="00702720">
        <w:rPr>
          <w:rFonts w:cs="Tahoma"/>
        </w:rPr>
        <w:t xml:space="preserve">Σύστημα διαχείρισης ποιότητας κατά </w:t>
      </w:r>
      <w:r w:rsidRPr="00702720">
        <w:rPr>
          <w:rFonts w:cs="Tahoma"/>
          <w:b/>
          <w:bCs/>
        </w:rPr>
        <w:t>ISO 9001:2015</w:t>
      </w:r>
      <w:r w:rsidR="004A0550" w:rsidRPr="00702720">
        <w:rPr>
          <w:rFonts w:cs="Tahoma"/>
          <w:b/>
          <w:bCs/>
        </w:rPr>
        <w:t xml:space="preserve"> ή ισοδύναμο, εν ισχύ</w:t>
      </w:r>
      <w:r w:rsidRPr="00702720">
        <w:rPr>
          <w:rFonts w:cs="Tahoma"/>
        </w:rPr>
        <w:t>, στο σχεδιασμό, ανάπτυξη και εγκατάσταση/υλοποίηση εφαρμογών λογισμικού ή ισοδύναμο</w:t>
      </w:r>
    </w:p>
    <w:p w14:paraId="57EE7A04" w14:textId="24336F98" w:rsidR="00291034" w:rsidRPr="00702720" w:rsidRDefault="00291034" w:rsidP="00291034">
      <w:pPr>
        <w:pStyle w:val="a"/>
        <w:numPr>
          <w:ilvl w:val="0"/>
          <w:numId w:val="20"/>
        </w:numPr>
        <w:ind w:left="709" w:hanging="349"/>
        <w:rPr>
          <w:rFonts w:cs="Tahoma"/>
        </w:rPr>
      </w:pPr>
      <w:r w:rsidRPr="00702720">
        <w:rPr>
          <w:rFonts w:cs="Tahoma"/>
        </w:rPr>
        <w:t xml:space="preserve">Σύστημα διαχείρισης ασφάλειας πληροφοριών κατά </w:t>
      </w:r>
      <w:r w:rsidRPr="00702720">
        <w:rPr>
          <w:rFonts w:cs="Tahoma"/>
          <w:b/>
          <w:bCs/>
        </w:rPr>
        <w:t>ISO 27001:2013</w:t>
      </w:r>
      <w:r w:rsidR="004A0550" w:rsidRPr="00702720">
        <w:rPr>
          <w:rFonts w:cs="Tahoma"/>
          <w:b/>
          <w:bCs/>
        </w:rPr>
        <w:t xml:space="preserve"> ή ισοδύναμο, εν ισχύ</w:t>
      </w:r>
      <w:r w:rsidRPr="00702720">
        <w:rPr>
          <w:rFonts w:cs="Tahoma"/>
        </w:rPr>
        <w:t>, στο σχεδιασμό, ανάπτυξη και εγκατάσταση/υλοποίηση εφαρμογών λογισμικού ή ισοδύναμο</w:t>
      </w:r>
    </w:p>
    <w:p w14:paraId="72CBE0DD" w14:textId="3C72D256" w:rsidR="00291034" w:rsidRPr="00702720" w:rsidRDefault="00291034" w:rsidP="00291034">
      <w:pPr>
        <w:pStyle w:val="a"/>
        <w:numPr>
          <w:ilvl w:val="0"/>
          <w:numId w:val="20"/>
        </w:numPr>
        <w:ind w:left="709" w:hanging="349"/>
        <w:rPr>
          <w:rFonts w:cs="Tahoma"/>
        </w:rPr>
      </w:pPr>
      <w:r w:rsidRPr="00702720">
        <w:rPr>
          <w:rFonts w:cs="Tahoma"/>
        </w:rPr>
        <w:t xml:space="preserve">Σύστημα υπηρεσιών διαχείρισης της τεχνολογίας πληροφορικών κατά </w:t>
      </w:r>
      <w:r w:rsidRPr="00702720">
        <w:rPr>
          <w:rFonts w:cs="Tahoma"/>
          <w:b/>
          <w:bCs/>
        </w:rPr>
        <w:t>ISO 20000-1:2018</w:t>
      </w:r>
      <w:r w:rsidR="004A0550" w:rsidRPr="00702720">
        <w:rPr>
          <w:rFonts w:cs="Tahoma"/>
        </w:rPr>
        <w:t xml:space="preserve"> </w:t>
      </w:r>
      <w:r w:rsidR="004A0550" w:rsidRPr="00702720">
        <w:rPr>
          <w:rFonts w:cs="Tahoma"/>
          <w:b/>
          <w:bCs/>
        </w:rPr>
        <w:t>ή ισοδύναμο, εν ισχύ</w:t>
      </w:r>
      <w:r w:rsidRPr="00702720">
        <w:rPr>
          <w:rFonts w:cs="Tahoma"/>
        </w:rPr>
        <w:t xml:space="preserve"> στην ανάπτυξη ολοκληρωμένων πληροφοριακών συστημάτων ή </w:t>
      </w:r>
      <w:r w:rsidRPr="00702720">
        <w:rPr>
          <w:rFonts w:cs="Tahoma"/>
        </w:rPr>
        <w:lastRenderedPageBreak/>
        <w:t>ισοδύναμο πεδίο Υλοποίηση και Συντήρηση Ολοκληρωμένων έργων Πληροφορικής, τηλεπικοινωνιών και δικτύων</w:t>
      </w:r>
    </w:p>
    <w:p w14:paraId="127E7054" w14:textId="3AED5497" w:rsidR="00291034" w:rsidRPr="00702720" w:rsidRDefault="00291034" w:rsidP="00291034">
      <w:pPr>
        <w:pStyle w:val="a"/>
        <w:numPr>
          <w:ilvl w:val="0"/>
          <w:numId w:val="20"/>
        </w:numPr>
        <w:ind w:left="709" w:hanging="349"/>
        <w:rPr>
          <w:rFonts w:cs="Tahoma"/>
        </w:rPr>
      </w:pPr>
      <w:r w:rsidRPr="00702720">
        <w:rPr>
          <w:rFonts w:cs="Tahoma"/>
        </w:rPr>
        <w:t xml:space="preserve">Σύστημα Διαχείρισης </w:t>
      </w:r>
      <w:proofErr w:type="spellStart"/>
      <w:r w:rsidRPr="00702720">
        <w:rPr>
          <w:rFonts w:cs="Tahoma"/>
        </w:rPr>
        <w:t>Ιδιωτικότητας</w:t>
      </w:r>
      <w:proofErr w:type="spellEnd"/>
      <w:r w:rsidRPr="00702720">
        <w:rPr>
          <w:rFonts w:cs="Tahoma"/>
        </w:rPr>
        <w:t xml:space="preserve">  Πληροφοριών κατά </w:t>
      </w:r>
      <w:r w:rsidRPr="00702720">
        <w:rPr>
          <w:rFonts w:cs="Tahoma"/>
          <w:b/>
          <w:bCs/>
        </w:rPr>
        <w:t>ISO 27701:2013</w:t>
      </w:r>
      <w:r w:rsidRPr="00702720">
        <w:rPr>
          <w:rFonts w:cs="Tahoma"/>
        </w:rPr>
        <w:t xml:space="preserve"> </w:t>
      </w:r>
      <w:r w:rsidRPr="00702720">
        <w:rPr>
          <w:rFonts w:cs="Tahoma"/>
          <w:b/>
          <w:bCs/>
        </w:rPr>
        <w:t xml:space="preserve">ή </w:t>
      </w:r>
      <w:r w:rsidR="004A0550" w:rsidRPr="00702720">
        <w:rPr>
          <w:rFonts w:cs="Tahoma"/>
          <w:b/>
          <w:bCs/>
        </w:rPr>
        <w:t>ισοδύναμο, εν ισχύ</w:t>
      </w:r>
      <w:r w:rsidR="004A0550" w:rsidRPr="00702720">
        <w:rPr>
          <w:rFonts w:cs="Tahoma"/>
        </w:rPr>
        <w:t xml:space="preserve"> στο </w:t>
      </w:r>
      <w:r w:rsidRPr="00702720">
        <w:rPr>
          <w:rFonts w:cs="Tahoma"/>
        </w:rPr>
        <w:t>πεδίο Υλοποίηση και Συντήρηση Ολοκληρωμένων έργων Πληροφορικής, τηλεπικοινωνιών και δικτύων</w:t>
      </w:r>
    </w:p>
    <w:p w14:paraId="17A80BAD" w14:textId="247A842A" w:rsidR="00291034" w:rsidRPr="00702720" w:rsidRDefault="00291034" w:rsidP="00291034">
      <w:pPr>
        <w:pStyle w:val="a"/>
        <w:numPr>
          <w:ilvl w:val="0"/>
          <w:numId w:val="20"/>
        </w:numPr>
        <w:ind w:left="709" w:hanging="349"/>
        <w:rPr>
          <w:rFonts w:cs="Tahoma"/>
        </w:rPr>
      </w:pPr>
      <w:r w:rsidRPr="00702720">
        <w:rPr>
          <w:rFonts w:cs="Tahoma"/>
        </w:rPr>
        <w:t xml:space="preserve">Σύστημα Διαχείρισης Επιχειρηματικής Συνέχειας κατά </w:t>
      </w:r>
      <w:r w:rsidRPr="00702720">
        <w:rPr>
          <w:rFonts w:cs="Tahoma"/>
          <w:b/>
          <w:bCs/>
        </w:rPr>
        <w:t>ISO 22301:2019</w:t>
      </w:r>
      <w:r w:rsidRPr="00702720">
        <w:rPr>
          <w:rFonts w:cs="Tahoma"/>
        </w:rPr>
        <w:t xml:space="preserve"> </w:t>
      </w:r>
      <w:r w:rsidRPr="00702720">
        <w:rPr>
          <w:rFonts w:cs="Tahoma"/>
          <w:b/>
          <w:bCs/>
        </w:rPr>
        <w:t>ή ισοδύναμο</w:t>
      </w:r>
      <w:r w:rsidRPr="00702720">
        <w:rPr>
          <w:rFonts w:cs="Tahoma"/>
        </w:rPr>
        <w:t xml:space="preserve"> </w:t>
      </w:r>
      <w:r w:rsidR="004A0550" w:rsidRPr="00702720">
        <w:rPr>
          <w:rFonts w:cs="Tahoma"/>
          <w:b/>
          <w:bCs/>
        </w:rPr>
        <w:t xml:space="preserve">εν ισχύ </w:t>
      </w:r>
      <w:r w:rsidRPr="00702720">
        <w:rPr>
          <w:rFonts w:cs="Tahoma"/>
        </w:rPr>
        <w:t>στο πεδίο Υλοποίηση και Συντήρηση Ολοκληρωμένων έργων Πληροφορικής, τηλεπικοινωνιών και δικτύων</w:t>
      </w:r>
    </w:p>
    <w:p w14:paraId="0FB3F981" w14:textId="21C8B7B7" w:rsidR="00291034" w:rsidRPr="00702720" w:rsidRDefault="004A0550" w:rsidP="00291034">
      <w:pPr>
        <w:pStyle w:val="a"/>
        <w:numPr>
          <w:ilvl w:val="0"/>
          <w:numId w:val="20"/>
        </w:numPr>
        <w:ind w:left="709" w:hanging="349"/>
        <w:rPr>
          <w:rFonts w:cs="Tahoma"/>
        </w:rPr>
      </w:pPr>
      <w:r w:rsidRPr="00702720">
        <w:rPr>
          <w:rFonts w:cs="Tahoma"/>
        </w:rPr>
        <w:t>Σ</w:t>
      </w:r>
      <w:r w:rsidR="00291034" w:rsidRPr="00702720">
        <w:rPr>
          <w:rFonts w:cs="Tahoma"/>
        </w:rPr>
        <w:t xml:space="preserve">ύστημα Διαχείρισης Επιχειρηματικής Συνέχειας κατά </w:t>
      </w:r>
      <w:r w:rsidR="00291034" w:rsidRPr="00702720">
        <w:rPr>
          <w:rFonts w:cs="Tahoma"/>
          <w:b/>
          <w:bCs/>
        </w:rPr>
        <w:t xml:space="preserve">39001:2012 </w:t>
      </w:r>
      <w:r w:rsidRPr="00702720">
        <w:rPr>
          <w:rFonts w:cs="Tahoma"/>
          <w:b/>
          <w:bCs/>
        </w:rPr>
        <w:t>ή ισοδύναμο</w:t>
      </w:r>
      <w:r w:rsidRPr="00702720">
        <w:rPr>
          <w:rFonts w:cs="Tahoma"/>
        </w:rPr>
        <w:t xml:space="preserve"> </w:t>
      </w:r>
      <w:r w:rsidRPr="00702720">
        <w:rPr>
          <w:rFonts w:cs="Tahoma"/>
          <w:b/>
          <w:bCs/>
        </w:rPr>
        <w:t>εν ισχύ</w:t>
      </w:r>
      <w:r w:rsidRPr="00702720">
        <w:rPr>
          <w:rFonts w:cs="Tahoma"/>
        </w:rPr>
        <w:t xml:space="preserve"> </w:t>
      </w:r>
      <w:r w:rsidR="00291034" w:rsidRPr="00702720">
        <w:rPr>
          <w:rFonts w:cs="Tahoma"/>
        </w:rPr>
        <w:t>στο πεδίο Υλοποίηση και Συντήρηση Ολοκληρωμένων έργων Πληροφορικής, τηλεπικοινωνιών και δικτύων</w:t>
      </w:r>
    </w:p>
    <w:p w14:paraId="698B46B8" w14:textId="7C00301D" w:rsidR="006779CB" w:rsidRPr="00702720" w:rsidRDefault="00F634BB" w:rsidP="00291034">
      <w:pPr>
        <w:pStyle w:val="a"/>
        <w:numPr>
          <w:ilvl w:val="0"/>
          <w:numId w:val="20"/>
        </w:numPr>
        <w:ind w:left="709" w:hanging="349"/>
        <w:rPr>
          <w:rFonts w:cs="Tahoma"/>
        </w:rPr>
      </w:pPr>
      <w:r w:rsidRPr="00702720">
        <w:rPr>
          <w:rFonts w:cs="Tahoma"/>
        </w:rPr>
        <w:t xml:space="preserve">Σύστημα Διαχείρισης Προσωπικών Δεδομένων κατά </w:t>
      </w:r>
      <w:r w:rsidR="006779CB" w:rsidRPr="009623DD">
        <w:rPr>
          <w:rFonts w:cs="Tahoma"/>
          <w:b/>
          <w:bCs/>
        </w:rPr>
        <w:t>BS 10012:2017+A1:2018</w:t>
      </w:r>
      <w:r w:rsidR="006779CB" w:rsidRPr="00702720">
        <w:rPr>
          <w:rFonts w:cs="Tahoma"/>
        </w:rPr>
        <w:t xml:space="preserve"> </w:t>
      </w:r>
      <w:r w:rsidRPr="00702720">
        <w:rPr>
          <w:rFonts w:cs="Tahoma"/>
        </w:rPr>
        <w:t xml:space="preserve">ή ισοδύναμο εν ισχύ </w:t>
      </w:r>
      <w:r w:rsidR="006779CB" w:rsidRPr="00702720">
        <w:rPr>
          <w:rFonts w:cs="Tahoma"/>
        </w:rPr>
        <w:t>με πεδίο εφαρμογής Ανάπτυξη Λογισμικών &amp; παροχή υπηρεσιών φιλοξενίας δεδομένων (</w:t>
      </w:r>
      <w:r w:rsidR="006779CB" w:rsidRPr="00702720">
        <w:rPr>
          <w:rFonts w:cs="Tahoma"/>
          <w:lang w:val="en-US"/>
        </w:rPr>
        <w:t>Data</w:t>
      </w:r>
      <w:r w:rsidR="006779CB" w:rsidRPr="00702720">
        <w:rPr>
          <w:rFonts w:cs="Tahoma"/>
        </w:rPr>
        <w:t xml:space="preserve"> </w:t>
      </w:r>
      <w:r w:rsidR="006779CB" w:rsidRPr="00702720">
        <w:rPr>
          <w:rFonts w:cs="Tahoma"/>
          <w:lang w:val="en-US"/>
        </w:rPr>
        <w:t>Hosting</w:t>
      </w:r>
      <w:r w:rsidR="006779CB" w:rsidRPr="00702720">
        <w:rPr>
          <w:rFonts w:cs="Tahoma"/>
        </w:rPr>
        <w:t>) &amp; μεγάλων δεδομένων (</w:t>
      </w:r>
      <w:r w:rsidR="006779CB" w:rsidRPr="00702720">
        <w:rPr>
          <w:rFonts w:cs="Tahoma"/>
          <w:lang w:val="en-US"/>
        </w:rPr>
        <w:t>Big</w:t>
      </w:r>
      <w:r w:rsidR="006779CB" w:rsidRPr="00702720">
        <w:rPr>
          <w:rFonts w:cs="Tahoma"/>
        </w:rPr>
        <w:t xml:space="preserve"> </w:t>
      </w:r>
      <w:r w:rsidR="006779CB" w:rsidRPr="00702720">
        <w:rPr>
          <w:rFonts w:cs="Tahoma"/>
          <w:lang w:val="en-US"/>
        </w:rPr>
        <w:t>Data</w:t>
      </w:r>
      <w:r w:rsidR="006779CB" w:rsidRPr="00702720">
        <w:rPr>
          <w:rFonts w:cs="Tahoma"/>
        </w:rPr>
        <w:t>)</w:t>
      </w:r>
    </w:p>
    <w:p w14:paraId="06777D6B" w14:textId="77777777" w:rsidR="00291034" w:rsidRPr="00702720" w:rsidRDefault="00291034" w:rsidP="00291034">
      <w:pPr>
        <w:rPr>
          <w:rFonts w:cs="Tahoma"/>
        </w:rPr>
      </w:pPr>
      <w:r w:rsidRPr="00702720">
        <w:rPr>
          <w:rFonts w:cs="Tahoma"/>
        </w:rPr>
        <w:t>Τα ως άνω πιστοποιητικά θα πρέπει να έχουν εκδοθεί από φορέα διαπιστευμένο από το ΕΣΥΔ ή από διεθνώς διαπιστευμένο φορέα, και να είναι σε ισχύ.</w:t>
      </w:r>
    </w:p>
    <w:p w14:paraId="31132426" w14:textId="77777777" w:rsidR="00291034" w:rsidRPr="00702720" w:rsidRDefault="00291034" w:rsidP="00291034">
      <w:pPr>
        <w:rPr>
          <w:rFonts w:cs="Tahoma"/>
        </w:rPr>
      </w:pPr>
      <w:r w:rsidRPr="00702720">
        <w:rPr>
          <w:rFonts w:cs="Tahoma"/>
        </w:rPr>
        <w:t>Δεν επιτρέπεται η στήριξη στην ικανότητα τρίτων για την εκπλήρωση της συγκεκριμένης απαίτησης.</w:t>
      </w:r>
    </w:p>
    <w:p w14:paraId="465E9B13" w14:textId="77777777" w:rsidR="00291034" w:rsidRPr="00702720" w:rsidRDefault="00291034" w:rsidP="00291034">
      <w:pPr>
        <w:rPr>
          <w:rFonts w:cs="Tahoma"/>
        </w:rPr>
      </w:pPr>
      <w:r w:rsidRPr="00702720">
        <w:rPr>
          <w:rFonts w:cs="Tahoma"/>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702720">
        <w:rPr>
          <w:rFonts w:cs="Tahoma"/>
        </w:rPr>
        <w:t>εδρεύοντες</w:t>
      </w:r>
      <w:proofErr w:type="spellEnd"/>
      <w:r w:rsidRPr="00702720">
        <w:rPr>
          <w:rFonts w:cs="Tahoma"/>
        </w:rPr>
        <w:t xml:space="preserve"> και σε άλλα κράτη - μέλη, σύμφωνα με τον Κανονισμό 765/2008. Επίσης, κάνει δεκτά άλλα αποδεικτικά στοιχεία για ισοδύναμα μέτρα</w:t>
      </w:r>
    </w:p>
    <w:p w14:paraId="4DA18E98" w14:textId="77777777" w:rsidR="00291034" w:rsidRPr="00702720" w:rsidRDefault="00291034" w:rsidP="00291034">
      <w:pPr>
        <w:rPr>
          <w:rFonts w:cs="Tahoma"/>
        </w:rPr>
      </w:pPr>
    </w:p>
    <w:p w14:paraId="157973FC" w14:textId="77777777" w:rsidR="00F661A1" w:rsidRPr="00702720" w:rsidRDefault="00F661A1" w:rsidP="000003C2">
      <w:pPr>
        <w:pStyle w:val="3"/>
        <w:ind w:left="1080" w:hanging="1080"/>
        <w:rPr>
          <w:rFonts w:cs="Tahoma"/>
        </w:rPr>
      </w:pPr>
      <w:bookmarkStart w:id="206" w:name="_Ref81914219"/>
      <w:bookmarkStart w:id="207" w:name="_Ref81914256"/>
      <w:bookmarkStart w:id="208" w:name="_Toc83829710"/>
      <w:bookmarkStart w:id="209" w:name="_Toc83829820"/>
      <w:bookmarkStart w:id="210" w:name="_Toc83928534"/>
      <w:bookmarkStart w:id="211" w:name="_Toc105346387"/>
      <w:bookmarkStart w:id="212" w:name="_Toc191630063"/>
      <w:bookmarkStart w:id="213" w:name="_Ref496541185"/>
      <w:bookmarkStart w:id="214" w:name="_Ref496541244"/>
      <w:bookmarkStart w:id="215" w:name="_Ref496541410"/>
      <w:bookmarkStart w:id="216" w:name="_Ref496541700"/>
      <w:r w:rsidRPr="00702720">
        <w:rPr>
          <w:rFonts w:cs="Tahoma"/>
        </w:rPr>
        <w:t xml:space="preserve">Στήριξη στην ικανότητα </w:t>
      </w:r>
      <w:r w:rsidR="00CA078F" w:rsidRPr="00702720">
        <w:rPr>
          <w:rFonts w:cs="Tahoma"/>
        </w:rPr>
        <w:t>τρίτων – Υπεργολαβία</w:t>
      </w:r>
      <w:bookmarkEnd w:id="206"/>
      <w:bookmarkEnd w:id="207"/>
      <w:bookmarkEnd w:id="208"/>
      <w:bookmarkEnd w:id="209"/>
      <w:bookmarkEnd w:id="210"/>
      <w:bookmarkEnd w:id="211"/>
      <w:bookmarkEnd w:id="212"/>
      <w:r w:rsidR="00CA078F" w:rsidRPr="00702720" w:rsidDel="00CA078F">
        <w:rPr>
          <w:rFonts w:cs="Tahoma"/>
        </w:rPr>
        <w:t xml:space="preserve"> </w:t>
      </w:r>
      <w:bookmarkEnd w:id="213"/>
      <w:bookmarkEnd w:id="214"/>
      <w:bookmarkEnd w:id="215"/>
      <w:bookmarkEnd w:id="216"/>
    </w:p>
    <w:p w14:paraId="6F633F38" w14:textId="77777777" w:rsidR="00CA078F" w:rsidRPr="00702720" w:rsidRDefault="00CA078F" w:rsidP="00BF6B20">
      <w:pPr>
        <w:pStyle w:val="4"/>
        <w:rPr>
          <w:rFonts w:cs="Tahoma"/>
        </w:rPr>
      </w:pPr>
      <w:bookmarkStart w:id="217" w:name="_Toc74566834"/>
      <w:bookmarkStart w:id="218" w:name="_Toc83928535"/>
      <w:bookmarkStart w:id="219" w:name="_Toc105346388"/>
      <w:r w:rsidRPr="00702720">
        <w:rPr>
          <w:rFonts w:cs="Tahoma"/>
        </w:rPr>
        <w:t>Στήριξη στην ικανότητα τρίτων</w:t>
      </w:r>
      <w:bookmarkEnd w:id="217"/>
      <w:bookmarkEnd w:id="218"/>
      <w:bookmarkEnd w:id="219"/>
    </w:p>
    <w:p w14:paraId="4D7D3BC8" w14:textId="11FE1840" w:rsidR="00F661A1" w:rsidRPr="00702720" w:rsidRDefault="00F661A1" w:rsidP="00A935CF">
      <w:pPr>
        <w:rPr>
          <w:rFonts w:cs="Tahoma"/>
        </w:rPr>
      </w:pPr>
      <w:r w:rsidRPr="00702720">
        <w:rPr>
          <w:rFonts w:cs="Tahoma"/>
        </w:rPr>
        <w:t xml:space="preserve">Οι οικονομικοί φορείς μπορούν, όσον αφορά τα κριτήρια της οικονομικής και χρηματοοικονομικής επάρκειας (της παραγράφου </w:t>
      </w:r>
      <w:r w:rsidRPr="00702720">
        <w:rPr>
          <w:rFonts w:cs="Tahoma"/>
        </w:rPr>
        <w:fldChar w:fldCharType="begin"/>
      </w:r>
      <w:r w:rsidRPr="00702720">
        <w:rPr>
          <w:rFonts w:cs="Tahoma"/>
        </w:rPr>
        <w:instrText xml:space="preserve"> REF _Ref27655165 \r \h </w:instrText>
      </w:r>
      <w:r w:rsidR="00702720" w:rsidRPr="00702720">
        <w:rPr>
          <w:rFonts w:cs="Tahoma"/>
        </w:rPr>
        <w:instrText xml:space="preserve"> \* MERGEFORMAT </w:instrText>
      </w:r>
      <w:r w:rsidRPr="00702720">
        <w:rPr>
          <w:rFonts w:cs="Tahoma"/>
        </w:rPr>
      </w:r>
      <w:r w:rsidRPr="00702720">
        <w:rPr>
          <w:rFonts w:cs="Tahoma"/>
        </w:rPr>
        <w:fldChar w:fldCharType="separate"/>
      </w:r>
      <w:r w:rsidR="00EA12ED">
        <w:rPr>
          <w:rFonts w:cs="Tahoma"/>
        </w:rPr>
        <w:t>2.2.5</w:t>
      </w:r>
      <w:r w:rsidRPr="00702720">
        <w:rPr>
          <w:rFonts w:cs="Tahoma"/>
        </w:rPr>
        <w:fldChar w:fldCharType="end"/>
      </w:r>
      <w:r w:rsidRPr="00702720">
        <w:rPr>
          <w:rFonts w:cs="Tahoma"/>
        </w:rPr>
        <w:t>)</w:t>
      </w:r>
      <w:r w:rsidR="00E12D35" w:rsidRPr="00702720">
        <w:rPr>
          <w:rFonts w:cs="Tahoma"/>
        </w:rPr>
        <w:t xml:space="preserve">, </w:t>
      </w:r>
      <w:r w:rsidRPr="00702720">
        <w:rPr>
          <w:rFonts w:cs="Tahoma"/>
        </w:rPr>
        <w:t xml:space="preserve">τα σχετικά με την τεχνική και επαγγελματική ικανότητα (της παραγράφου </w:t>
      </w:r>
      <w:r w:rsidRPr="00702720">
        <w:rPr>
          <w:rFonts w:cs="Tahoma"/>
        </w:rPr>
        <w:fldChar w:fldCharType="begin"/>
      </w:r>
      <w:r w:rsidRPr="00702720">
        <w:rPr>
          <w:rFonts w:cs="Tahoma"/>
        </w:rPr>
        <w:instrText xml:space="preserve"> REF _Ref496541556 \r \h  \* MERGEFORMAT </w:instrText>
      </w:r>
      <w:r w:rsidRPr="00702720">
        <w:rPr>
          <w:rFonts w:cs="Tahoma"/>
        </w:rPr>
      </w:r>
      <w:r w:rsidRPr="00702720">
        <w:rPr>
          <w:rFonts w:cs="Tahoma"/>
        </w:rPr>
        <w:fldChar w:fldCharType="separate"/>
      </w:r>
      <w:r w:rsidR="00EA12ED">
        <w:rPr>
          <w:rFonts w:cs="Tahoma"/>
        </w:rPr>
        <w:t>2.2.6</w:t>
      </w:r>
      <w:r w:rsidRPr="00702720">
        <w:rPr>
          <w:rFonts w:cs="Tahoma"/>
        </w:rPr>
        <w:fldChar w:fldCharType="end"/>
      </w:r>
      <w:r w:rsidRPr="00702720">
        <w:rPr>
          <w:rFonts w:cs="Tahoma"/>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86B4BFC" w14:textId="4C943342" w:rsidR="00F661A1" w:rsidRPr="00702720" w:rsidRDefault="00F661A1" w:rsidP="00A935CF">
      <w:pPr>
        <w:rPr>
          <w:rFonts w:cs="Tahoma"/>
        </w:rPr>
      </w:pPr>
      <w:r w:rsidRPr="00702720">
        <w:rPr>
          <w:rFonts w:cs="Tahoma"/>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702720">
        <w:rPr>
          <w:rFonts w:cs="Tahoma"/>
        </w:rPr>
        <w:t>στ</w:t>
      </w:r>
      <w:proofErr w:type="spellEnd"/>
      <w:r w:rsidRPr="00702720">
        <w:rPr>
          <w:rFonts w:cs="Tahoma"/>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41526D" w:rsidRPr="00702720">
        <w:rPr>
          <w:rFonts w:cs="Tahoma"/>
        </w:rPr>
        <w:t xml:space="preserve">. </w:t>
      </w:r>
    </w:p>
    <w:p w14:paraId="3E9597E0" w14:textId="32F15582" w:rsidR="00023B37" w:rsidRPr="00702720" w:rsidRDefault="00023B37" w:rsidP="00A935CF">
      <w:pPr>
        <w:rPr>
          <w:rFonts w:cs="Tahoma"/>
          <w:i/>
        </w:rPr>
      </w:pPr>
      <w:r w:rsidRPr="00023B37">
        <w:rPr>
          <w:rFonts w:cs="Tahoma"/>
        </w:rPr>
        <w:t>Τα  φυσικά πρόσωπα που δηλώνονται από τον προσφέροντα στην Ομάδα Έργου και δεν αποτελούν ίδιους πόρους του προσφέροντος, κατά την παρ. 2.2.6.2</w:t>
      </w:r>
      <w:r w:rsidRPr="00023B37" w:rsidDel="00DB1137">
        <w:rPr>
          <w:rFonts w:cs="Tahoma"/>
        </w:rPr>
        <w:t xml:space="preserve"> </w:t>
      </w:r>
      <w:r w:rsidRPr="00023B37">
        <w:rPr>
          <w:rFonts w:cs="Tahoma"/>
        </w:rPr>
        <w:t xml:space="preserve">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274EE4B4" w14:textId="77777777" w:rsidR="00E6375C" w:rsidRPr="00702720" w:rsidRDefault="00E6375C" w:rsidP="00A935CF">
      <w:pPr>
        <w:rPr>
          <w:rFonts w:cs="Tahoma"/>
        </w:rPr>
      </w:pPr>
      <w:r w:rsidRPr="00702720">
        <w:rPr>
          <w:rFonts w:cs="Tahoma"/>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18A8A549" w14:textId="77777777" w:rsidR="00F661A1" w:rsidRPr="00702720" w:rsidRDefault="00F661A1" w:rsidP="00A935CF">
      <w:pPr>
        <w:rPr>
          <w:rFonts w:cs="Tahoma"/>
        </w:rPr>
      </w:pPr>
      <w:r w:rsidRPr="00702720">
        <w:rPr>
          <w:rFonts w:cs="Tahoma"/>
        </w:rPr>
        <w:lastRenderedPageBreak/>
        <w:t>Υπό τους ίδιους όρους οι ενώσεις οικονομικών φορέων μπορούν να στηρίζονται στις ικανότητες των συμμετεχόντων στην ένωση ή άλλων φορέων.</w:t>
      </w:r>
    </w:p>
    <w:p w14:paraId="5D712F95" w14:textId="77777777" w:rsidR="000421EA" w:rsidRPr="00702720" w:rsidRDefault="000421EA" w:rsidP="000421EA">
      <w:pPr>
        <w:rPr>
          <w:rFonts w:cs="Tahoma"/>
        </w:rPr>
      </w:pPr>
      <w:r w:rsidRPr="00702720">
        <w:rPr>
          <w:rFonts w:cs="Tahoma"/>
        </w:rPr>
        <w:t>Επισημαίνεται ότι σε περίπτωση που ο υποψήφιος Ανάδοχος αποτελεί Ένωση / Κοινοπραξία:</w:t>
      </w:r>
    </w:p>
    <w:p w14:paraId="5A3B5F8A" w14:textId="77777777" w:rsidR="000421EA" w:rsidRPr="00702720" w:rsidRDefault="000421EA" w:rsidP="00007943">
      <w:pPr>
        <w:numPr>
          <w:ilvl w:val="0"/>
          <w:numId w:val="4"/>
        </w:numPr>
        <w:tabs>
          <w:tab w:val="clear" w:pos="0"/>
          <w:tab w:val="clear" w:pos="709"/>
          <w:tab w:val="clear" w:pos="1134"/>
        </w:tabs>
        <w:suppressAutoHyphens w:val="0"/>
        <w:rPr>
          <w:rFonts w:cs="Tahoma"/>
        </w:rPr>
      </w:pPr>
      <w:r w:rsidRPr="00702720">
        <w:rPr>
          <w:rFonts w:cs="Tahoma"/>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32CD0700" w14:textId="77777777" w:rsidR="000421EA" w:rsidRPr="00702720" w:rsidRDefault="000421EA" w:rsidP="000421EA">
      <w:pPr>
        <w:rPr>
          <w:rFonts w:cs="Tahoma"/>
        </w:rPr>
      </w:pPr>
      <w:r w:rsidRPr="00702720">
        <w:rPr>
          <w:rFonts w:cs="Tahoma"/>
        </w:rPr>
        <w:t>επιτρέπεται η μερική κάλυψη των προϋποθέσεων από τα Μέλη της, αρκεί όμως συνολικά-αθροιστικά να καλύπτονται όλες.</w:t>
      </w:r>
    </w:p>
    <w:p w14:paraId="7DD7B36B" w14:textId="60039BEC" w:rsidR="00CA078F" w:rsidRPr="00702720" w:rsidRDefault="00CA078F" w:rsidP="00A935CF">
      <w:pPr>
        <w:rPr>
          <w:rFonts w:cs="Tahoma"/>
          <w:lang w:eastAsia="ar-SA"/>
        </w:rPr>
      </w:pPr>
      <w:r w:rsidRPr="00702720">
        <w:rPr>
          <w:rFonts w:cs="Tahoma"/>
          <w:lang w:eastAsia="ar-SA"/>
        </w:rPr>
        <w:t xml:space="preserve">Η αναθέτουσα αρχή ελέγχει αν οι </w:t>
      </w:r>
      <w:r w:rsidR="009623DD" w:rsidRPr="00702720">
        <w:rPr>
          <w:rFonts w:cs="Tahoma"/>
          <w:lang w:eastAsia="ar-SA"/>
        </w:rPr>
        <w:t>φορείς</w:t>
      </w:r>
      <w:r w:rsidRPr="00702720">
        <w:rPr>
          <w:rFonts w:cs="Tahoma"/>
          <w:lang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702720">
        <w:rPr>
          <w:rFonts w:cs="Tahoma"/>
          <w:lang w:eastAsia="ar-SA"/>
        </w:rPr>
        <w:fldChar w:fldCharType="begin"/>
      </w:r>
      <w:r w:rsidRPr="00702720">
        <w:rPr>
          <w:rFonts w:cs="Tahoma"/>
          <w:lang w:eastAsia="ar-SA"/>
        </w:rPr>
        <w:instrText xml:space="preserve"> REF _Ref496541356 \r \h </w:instrText>
      </w:r>
      <w:r w:rsidR="00702720" w:rsidRPr="00702720">
        <w:rPr>
          <w:rFonts w:cs="Tahoma"/>
          <w:lang w:eastAsia="ar-SA"/>
        </w:rPr>
        <w:instrText xml:space="preserve"> \* MERGEFORMAT </w:instrText>
      </w:r>
      <w:r w:rsidRPr="00702720">
        <w:rPr>
          <w:rFonts w:cs="Tahoma"/>
          <w:lang w:eastAsia="ar-SA"/>
        </w:rPr>
      </w:r>
      <w:r w:rsidRPr="00702720">
        <w:rPr>
          <w:rFonts w:cs="Tahoma"/>
          <w:lang w:eastAsia="ar-SA"/>
        </w:rPr>
        <w:fldChar w:fldCharType="separate"/>
      </w:r>
      <w:r w:rsidR="00EA12ED">
        <w:rPr>
          <w:rFonts w:cs="Tahoma"/>
          <w:lang w:eastAsia="ar-SA"/>
        </w:rPr>
        <w:t>2.2.3</w:t>
      </w:r>
      <w:r w:rsidRPr="00702720">
        <w:rPr>
          <w:rFonts w:cs="Tahoma"/>
          <w:lang w:eastAsia="ar-SA"/>
        </w:rPr>
        <w:fldChar w:fldCharType="end"/>
      </w:r>
      <w:r w:rsidRPr="00702720">
        <w:rPr>
          <w:rFonts w:cs="Tahoma"/>
          <w:lang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702720">
        <w:rPr>
          <w:rFonts w:cs="Tahoma"/>
          <w:color w:val="000000"/>
          <w:lang w:eastAsia="ar-SA"/>
        </w:rPr>
        <w:t xml:space="preserve"> </w:t>
      </w:r>
      <w:r w:rsidRPr="00702720">
        <w:rPr>
          <w:rFonts w:cs="Tahoma"/>
          <w:lang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570B0ECC" w14:textId="77777777" w:rsidR="00CA078F" w:rsidRPr="00702720" w:rsidRDefault="00CA078F" w:rsidP="00BF6B20">
      <w:pPr>
        <w:pStyle w:val="4"/>
        <w:rPr>
          <w:rFonts w:cs="Tahoma"/>
        </w:rPr>
      </w:pPr>
      <w:bookmarkStart w:id="220" w:name="_Toc74566835"/>
      <w:bookmarkStart w:id="221" w:name="_Toc83928536"/>
      <w:bookmarkStart w:id="222" w:name="_Toc105346389"/>
      <w:r w:rsidRPr="00702720">
        <w:rPr>
          <w:rFonts w:cs="Tahoma"/>
        </w:rPr>
        <w:t>Υπεργολαβία</w:t>
      </w:r>
      <w:bookmarkEnd w:id="220"/>
      <w:bookmarkEnd w:id="221"/>
      <w:bookmarkEnd w:id="222"/>
      <w:r w:rsidRPr="00702720">
        <w:rPr>
          <w:rFonts w:cs="Tahoma"/>
        </w:rPr>
        <w:t xml:space="preserve"> </w:t>
      </w:r>
    </w:p>
    <w:p w14:paraId="5E439CEC" w14:textId="06145C46" w:rsidR="00E6375C" w:rsidRPr="00702720" w:rsidRDefault="00CA078F" w:rsidP="00A935CF">
      <w:pPr>
        <w:rPr>
          <w:rFonts w:cs="Tahoma"/>
        </w:rPr>
      </w:pPr>
      <w:r w:rsidRPr="00702720">
        <w:rPr>
          <w:rFonts w:cs="Tahoma"/>
        </w:rPr>
        <w:t xml:space="preserve">Ο οικονομικός φορέας αναφέρει στην προσφορά του το τμήμα της </w:t>
      </w:r>
      <w:r w:rsidR="00972E9E" w:rsidRPr="00702720">
        <w:rPr>
          <w:rFonts w:cs="Tahoma"/>
        </w:rPr>
        <w:t>σύμβασης</w:t>
      </w:r>
      <w:r w:rsidR="00414D35" w:rsidRPr="00702720">
        <w:rPr>
          <w:rFonts w:cs="Tahoma"/>
        </w:rPr>
        <w:t xml:space="preserve"> </w:t>
      </w:r>
      <w:r w:rsidRPr="00702720">
        <w:rPr>
          <w:rFonts w:cs="Tahoma"/>
        </w:rPr>
        <w:t xml:space="preserve">που προτίθεται να αναθέσει υπό μορφή υπεργολαβίας σε τρίτους, καθώς και τους υπεργολάβους που προτείνει. Στην περίπτωση που </w:t>
      </w:r>
      <w:r w:rsidRPr="00702720">
        <w:rPr>
          <w:rFonts w:cs="Tahoma"/>
          <w:lang w:val="en-US"/>
        </w:rPr>
        <w:t>o</w:t>
      </w:r>
      <w:r w:rsidRPr="00702720">
        <w:rPr>
          <w:rFonts w:cs="Tahoma"/>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Pr="00702720">
        <w:rPr>
          <w:rFonts w:cs="Tahoma"/>
        </w:rPr>
        <w:fldChar w:fldCharType="begin"/>
      </w:r>
      <w:r w:rsidRPr="00702720">
        <w:rPr>
          <w:rFonts w:cs="Tahoma"/>
        </w:rPr>
        <w:instrText xml:space="preserve"> REF _Ref496541356 \r \h </w:instrText>
      </w:r>
      <w:r w:rsidR="00702720" w:rsidRPr="00702720">
        <w:rPr>
          <w:rFonts w:cs="Tahoma"/>
        </w:rPr>
        <w:instrText xml:space="preserve"> \* MERGEFORMAT </w:instrText>
      </w:r>
      <w:r w:rsidRPr="00702720">
        <w:rPr>
          <w:rFonts w:cs="Tahoma"/>
        </w:rPr>
      </w:r>
      <w:r w:rsidRPr="00702720">
        <w:rPr>
          <w:rFonts w:cs="Tahoma"/>
        </w:rPr>
        <w:fldChar w:fldCharType="separate"/>
      </w:r>
      <w:r w:rsidR="00EA12ED">
        <w:rPr>
          <w:rFonts w:cs="Tahoma"/>
        </w:rPr>
        <w:t>2.2.3</w:t>
      </w:r>
      <w:r w:rsidRPr="00702720">
        <w:rPr>
          <w:rFonts w:cs="Tahoma"/>
        </w:rPr>
        <w:fldChar w:fldCharType="end"/>
      </w:r>
      <w:r w:rsidRPr="00702720">
        <w:rPr>
          <w:rFonts w:cs="Tahoma"/>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Pr="00702720">
        <w:rPr>
          <w:rFonts w:cs="Tahoma"/>
        </w:rPr>
        <w:fldChar w:fldCharType="begin"/>
      </w:r>
      <w:r w:rsidRPr="00702720">
        <w:rPr>
          <w:rFonts w:cs="Tahoma"/>
        </w:rPr>
        <w:instrText xml:space="preserve"> REF _Ref496541356 \r \h </w:instrText>
      </w:r>
      <w:r w:rsidR="00702720" w:rsidRPr="00702720">
        <w:rPr>
          <w:rFonts w:cs="Tahoma"/>
        </w:rPr>
        <w:instrText xml:space="preserve"> \* MERGEFORMAT </w:instrText>
      </w:r>
      <w:r w:rsidRPr="00702720">
        <w:rPr>
          <w:rFonts w:cs="Tahoma"/>
        </w:rPr>
      </w:r>
      <w:r w:rsidRPr="00702720">
        <w:rPr>
          <w:rFonts w:cs="Tahoma"/>
        </w:rPr>
        <w:fldChar w:fldCharType="separate"/>
      </w:r>
      <w:r w:rsidR="00EA12ED">
        <w:rPr>
          <w:rFonts w:cs="Tahoma"/>
        </w:rPr>
        <w:t>2.2.3</w:t>
      </w:r>
      <w:r w:rsidRPr="00702720">
        <w:rPr>
          <w:rFonts w:cs="Tahoma"/>
        </w:rPr>
        <w:fldChar w:fldCharType="end"/>
      </w:r>
      <w:r w:rsidRPr="00702720">
        <w:rPr>
          <w:rFonts w:cs="Tahoma"/>
        </w:rPr>
        <w:t>.</w:t>
      </w:r>
    </w:p>
    <w:p w14:paraId="62E7EA64" w14:textId="77777777" w:rsidR="00CA078F" w:rsidRPr="00702720" w:rsidRDefault="00CA078F" w:rsidP="00A935CF">
      <w:pPr>
        <w:rPr>
          <w:rFonts w:cs="Tahoma"/>
        </w:rPr>
      </w:pPr>
    </w:p>
    <w:p w14:paraId="7617E44D" w14:textId="77777777" w:rsidR="00F661A1" w:rsidRPr="00702720" w:rsidRDefault="00F661A1" w:rsidP="000003C2">
      <w:pPr>
        <w:pStyle w:val="3"/>
        <w:ind w:left="1080" w:hanging="1080"/>
        <w:rPr>
          <w:rFonts w:cs="Tahoma"/>
        </w:rPr>
      </w:pPr>
      <w:bookmarkStart w:id="223" w:name="_Ref64554225"/>
      <w:bookmarkStart w:id="224" w:name="_Toc83829711"/>
      <w:bookmarkStart w:id="225" w:name="_Toc83829821"/>
      <w:bookmarkStart w:id="226" w:name="_Toc83928537"/>
      <w:bookmarkStart w:id="227" w:name="_Toc105346390"/>
      <w:bookmarkStart w:id="228" w:name="_Toc191630064"/>
      <w:r w:rsidRPr="00702720">
        <w:rPr>
          <w:rFonts w:cs="Tahoma"/>
        </w:rPr>
        <w:t>Κανόνες Απόδειξης Ποιοτικής Επιλογής</w:t>
      </w:r>
      <w:bookmarkEnd w:id="223"/>
      <w:bookmarkEnd w:id="224"/>
      <w:bookmarkEnd w:id="225"/>
      <w:bookmarkEnd w:id="226"/>
      <w:bookmarkEnd w:id="227"/>
      <w:bookmarkEnd w:id="228"/>
    </w:p>
    <w:p w14:paraId="0D9E6658" w14:textId="06C2A9D9" w:rsidR="00CA078F" w:rsidRPr="00702720" w:rsidRDefault="00CA078F" w:rsidP="00A935CF">
      <w:pPr>
        <w:rPr>
          <w:rFonts w:cs="Tahoma"/>
          <w:lang w:eastAsia="ar-SA"/>
        </w:rPr>
      </w:pPr>
      <w:r w:rsidRPr="00702720">
        <w:rPr>
          <w:rFonts w:cs="Tahoma"/>
          <w:lang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702720">
        <w:rPr>
          <w:rFonts w:cs="Tahoma"/>
          <w:lang w:eastAsia="ar-SA"/>
        </w:rPr>
        <w:fldChar w:fldCharType="begin"/>
      </w:r>
      <w:r w:rsidRPr="00702720">
        <w:rPr>
          <w:rFonts w:cs="Tahoma"/>
          <w:lang w:eastAsia="ar-SA"/>
        </w:rPr>
        <w:instrText xml:space="preserve"> REF _Ref496541397 \r \h </w:instrText>
      </w:r>
      <w:r w:rsidR="00702720" w:rsidRPr="00702720">
        <w:rPr>
          <w:rFonts w:cs="Tahoma"/>
          <w:lang w:eastAsia="ar-SA"/>
        </w:rPr>
        <w:instrText xml:space="preserve"> \* MERGEFORMAT </w:instrText>
      </w:r>
      <w:r w:rsidRPr="00702720">
        <w:rPr>
          <w:rFonts w:cs="Tahoma"/>
          <w:lang w:eastAsia="ar-SA"/>
        </w:rPr>
      </w:r>
      <w:r w:rsidRPr="00702720">
        <w:rPr>
          <w:rFonts w:cs="Tahoma"/>
          <w:lang w:eastAsia="ar-SA"/>
        </w:rPr>
        <w:fldChar w:fldCharType="separate"/>
      </w:r>
      <w:r w:rsidR="00EA12ED">
        <w:rPr>
          <w:rFonts w:cs="Tahoma"/>
          <w:lang w:eastAsia="ar-SA"/>
        </w:rPr>
        <w:t>2.2.1</w:t>
      </w:r>
      <w:r w:rsidRPr="00702720">
        <w:rPr>
          <w:rFonts w:cs="Tahoma"/>
          <w:lang w:eastAsia="ar-SA"/>
        </w:rPr>
        <w:fldChar w:fldCharType="end"/>
      </w:r>
      <w:r w:rsidRPr="00702720">
        <w:rPr>
          <w:rFonts w:cs="Tahoma"/>
          <w:lang w:eastAsia="ar-SA"/>
        </w:rPr>
        <w:t xml:space="preserve"> έως</w:t>
      </w:r>
      <w:r w:rsidR="00D62E98" w:rsidRPr="00702720">
        <w:rPr>
          <w:rFonts w:cs="Tahoma"/>
          <w:lang w:eastAsia="ar-SA"/>
        </w:rPr>
        <w:t xml:space="preserve"> </w:t>
      </w:r>
      <w:r w:rsidR="00D62E98" w:rsidRPr="00702720">
        <w:rPr>
          <w:rFonts w:cs="Tahoma"/>
          <w:lang w:eastAsia="ar-SA"/>
        </w:rPr>
        <w:fldChar w:fldCharType="begin"/>
      </w:r>
      <w:r w:rsidR="00D62E98" w:rsidRPr="00702720">
        <w:rPr>
          <w:rFonts w:cs="Tahoma"/>
          <w:lang w:eastAsia="ar-SA"/>
        </w:rPr>
        <w:instrText xml:space="preserve"> REF _Ref81914219 \r \h </w:instrText>
      </w:r>
      <w:r w:rsidR="00702720" w:rsidRPr="00702720">
        <w:rPr>
          <w:rFonts w:cs="Tahoma"/>
          <w:lang w:eastAsia="ar-SA"/>
        </w:rPr>
        <w:instrText xml:space="preserve"> \* MERGEFORMAT </w:instrText>
      </w:r>
      <w:r w:rsidR="00D62E98" w:rsidRPr="00702720">
        <w:rPr>
          <w:rFonts w:cs="Tahoma"/>
          <w:lang w:eastAsia="ar-SA"/>
        </w:rPr>
      </w:r>
      <w:r w:rsidR="00D62E98" w:rsidRPr="00702720">
        <w:rPr>
          <w:rFonts w:cs="Tahoma"/>
          <w:lang w:eastAsia="ar-SA"/>
        </w:rPr>
        <w:fldChar w:fldCharType="separate"/>
      </w:r>
      <w:r w:rsidR="00EA12ED">
        <w:rPr>
          <w:rFonts w:cs="Tahoma"/>
          <w:lang w:eastAsia="ar-SA"/>
        </w:rPr>
        <w:t>2.2.8</w:t>
      </w:r>
      <w:r w:rsidR="00D62E98" w:rsidRPr="00702720">
        <w:rPr>
          <w:rFonts w:cs="Tahoma"/>
          <w:lang w:eastAsia="ar-SA"/>
        </w:rPr>
        <w:fldChar w:fldCharType="end"/>
      </w:r>
      <w:r w:rsidRPr="00702720">
        <w:rPr>
          <w:rFonts w:cs="Tahoma"/>
          <w:lang w:eastAsia="ar-SA"/>
        </w:rPr>
        <w:t>, κρίνονται κατά την υποβολή της προσφοράς δια του ΕΕΕΣ κατά τα οριζόμενα στην παράγραφο</w:t>
      </w:r>
      <w:r w:rsidR="00D62E98" w:rsidRPr="00702720">
        <w:rPr>
          <w:rFonts w:cs="Tahoma"/>
          <w:lang w:eastAsia="ar-SA"/>
        </w:rPr>
        <w:t xml:space="preserve"> </w:t>
      </w:r>
      <w:r w:rsidR="00D62E98" w:rsidRPr="00702720">
        <w:rPr>
          <w:rFonts w:cs="Tahoma"/>
          <w:lang w:eastAsia="ar-SA"/>
        </w:rPr>
        <w:fldChar w:fldCharType="begin"/>
      </w:r>
      <w:r w:rsidR="00D62E98" w:rsidRPr="00702720">
        <w:rPr>
          <w:rFonts w:cs="Tahoma"/>
          <w:lang w:eastAsia="ar-SA"/>
        </w:rPr>
        <w:instrText xml:space="preserve"> REF _Ref81914233 \r \h </w:instrText>
      </w:r>
      <w:r w:rsidR="00702720" w:rsidRPr="00702720">
        <w:rPr>
          <w:rFonts w:cs="Tahoma"/>
          <w:lang w:eastAsia="ar-SA"/>
        </w:rPr>
        <w:instrText xml:space="preserve"> \* MERGEFORMAT </w:instrText>
      </w:r>
      <w:r w:rsidR="00D62E98" w:rsidRPr="00702720">
        <w:rPr>
          <w:rFonts w:cs="Tahoma"/>
          <w:lang w:eastAsia="ar-SA"/>
        </w:rPr>
      </w:r>
      <w:r w:rsidR="00D62E98" w:rsidRPr="00702720">
        <w:rPr>
          <w:rFonts w:cs="Tahoma"/>
          <w:lang w:eastAsia="ar-SA"/>
        </w:rPr>
        <w:fldChar w:fldCharType="separate"/>
      </w:r>
      <w:r w:rsidR="00EA12ED">
        <w:rPr>
          <w:rFonts w:cs="Tahoma"/>
          <w:lang w:eastAsia="ar-SA"/>
        </w:rPr>
        <w:t>2.2.9.1</w:t>
      </w:r>
      <w:r w:rsidR="00D62E98" w:rsidRPr="00702720">
        <w:rPr>
          <w:rFonts w:cs="Tahoma"/>
          <w:lang w:eastAsia="ar-SA"/>
        </w:rPr>
        <w:fldChar w:fldCharType="end"/>
      </w:r>
      <w:r w:rsidRPr="00702720">
        <w:rPr>
          <w:rFonts w:cs="Tahoma"/>
          <w:lang w:eastAsia="ar-SA"/>
        </w:rPr>
        <w:t xml:space="preserve">, κατά την υποβολή των δικαιολογητικών της παραγράφου </w:t>
      </w:r>
      <w:r w:rsidR="00D62E98" w:rsidRPr="00702720">
        <w:rPr>
          <w:rFonts w:cs="Tahoma"/>
          <w:lang w:eastAsia="ar-SA"/>
        </w:rPr>
        <w:fldChar w:fldCharType="begin"/>
      </w:r>
      <w:r w:rsidR="00D62E98" w:rsidRPr="00702720">
        <w:rPr>
          <w:rFonts w:cs="Tahoma"/>
          <w:lang w:eastAsia="ar-SA"/>
        </w:rPr>
        <w:instrText xml:space="preserve"> REF _Ref503525682 \r \h </w:instrText>
      </w:r>
      <w:r w:rsidR="00702720" w:rsidRPr="00702720">
        <w:rPr>
          <w:rFonts w:cs="Tahoma"/>
          <w:lang w:eastAsia="ar-SA"/>
        </w:rPr>
        <w:instrText xml:space="preserve"> \* MERGEFORMAT </w:instrText>
      </w:r>
      <w:r w:rsidR="00D62E98" w:rsidRPr="00702720">
        <w:rPr>
          <w:rFonts w:cs="Tahoma"/>
          <w:lang w:eastAsia="ar-SA"/>
        </w:rPr>
      </w:r>
      <w:r w:rsidR="00D62E98" w:rsidRPr="00702720">
        <w:rPr>
          <w:rFonts w:cs="Tahoma"/>
          <w:lang w:eastAsia="ar-SA"/>
        </w:rPr>
        <w:fldChar w:fldCharType="separate"/>
      </w:r>
      <w:r w:rsidR="00EA12ED">
        <w:rPr>
          <w:rFonts w:cs="Tahoma"/>
          <w:lang w:eastAsia="ar-SA"/>
        </w:rPr>
        <w:t>2.2.9.2</w:t>
      </w:r>
      <w:r w:rsidR="00D62E98" w:rsidRPr="00702720">
        <w:rPr>
          <w:rFonts w:cs="Tahoma"/>
          <w:lang w:eastAsia="ar-SA"/>
        </w:rPr>
        <w:fldChar w:fldCharType="end"/>
      </w:r>
      <w:r w:rsidR="00D62E98" w:rsidRPr="00702720">
        <w:rPr>
          <w:rFonts w:cs="Tahoma"/>
          <w:lang w:eastAsia="ar-SA"/>
        </w:rPr>
        <w:t xml:space="preserve"> </w:t>
      </w:r>
      <w:r w:rsidRPr="00702720">
        <w:rPr>
          <w:rFonts w:cs="Tahoma"/>
          <w:lang w:eastAsia="ar-SA"/>
        </w:rPr>
        <w:t xml:space="preserve">και κατά τη σύναψη της </w:t>
      </w:r>
      <w:r w:rsidR="00972E9E" w:rsidRPr="00702720">
        <w:rPr>
          <w:rFonts w:cs="Tahoma"/>
          <w:lang w:eastAsia="ar-SA"/>
        </w:rPr>
        <w:t>σύμβασης</w:t>
      </w:r>
      <w:r w:rsidR="002B7F94" w:rsidRPr="00702720">
        <w:rPr>
          <w:rFonts w:cs="Tahoma"/>
          <w:lang w:eastAsia="ar-SA"/>
        </w:rPr>
        <w:t xml:space="preserve"> </w:t>
      </w:r>
      <w:r w:rsidRPr="00702720">
        <w:rPr>
          <w:rFonts w:cs="Tahoma"/>
          <w:lang w:eastAsia="ar-SA"/>
        </w:rPr>
        <w:t xml:space="preserve">δια της υπεύθυνης δήλωσης, της περ. δ΄ της παρ. 3 του άρθρου 105 του ν. 4412/2016. </w:t>
      </w:r>
    </w:p>
    <w:p w14:paraId="105934B5" w14:textId="3A0DFAA9" w:rsidR="00023B37" w:rsidRPr="00702720" w:rsidRDefault="00023B37" w:rsidP="00A935CF">
      <w:pPr>
        <w:rPr>
          <w:rFonts w:cs="Tahoma"/>
          <w:lang w:eastAsia="ar-SA"/>
        </w:rPr>
      </w:pPr>
      <w:r w:rsidRPr="00702720">
        <w:rPr>
          <w:rFonts w:cs="Tahoma"/>
          <w:lang w:eastAsia="ar-SA"/>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w:t>
      </w:r>
    </w:p>
    <w:p w14:paraId="10C907ED" w14:textId="06A5D22A" w:rsidR="00CA078F" w:rsidRPr="00702720" w:rsidRDefault="00CA078F" w:rsidP="00A935CF">
      <w:pPr>
        <w:rPr>
          <w:rFonts w:cs="Tahoma"/>
          <w:lang w:eastAsia="ar-SA"/>
        </w:rPr>
      </w:pPr>
      <w:r w:rsidRPr="00702720">
        <w:rPr>
          <w:rFonts w:cs="Tahoma"/>
          <w:lang w:eastAsia="ar-SA"/>
        </w:rPr>
        <w:t xml:space="preserve">Στην περίπτωση που ο οικονομικός φορέας στηρίζεται στις ικανότητες άλλων φορέων, σύμφωνα με την παράγραφο </w:t>
      </w:r>
      <w:r w:rsidR="00D62E98" w:rsidRPr="00702720">
        <w:rPr>
          <w:rFonts w:cs="Tahoma"/>
          <w:lang w:eastAsia="ar-SA"/>
        </w:rPr>
        <w:fldChar w:fldCharType="begin"/>
      </w:r>
      <w:r w:rsidR="00D62E98" w:rsidRPr="00702720">
        <w:rPr>
          <w:rFonts w:cs="Tahoma"/>
          <w:lang w:eastAsia="ar-SA"/>
        </w:rPr>
        <w:instrText xml:space="preserve"> REF _Ref81914256 \r \h </w:instrText>
      </w:r>
      <w:r w:rsidR="00702720" w:rsidRPr="00702720">
        <w:rPr>
          <w:rFonts w:cs="Tahoma"/>
          <w:lang w:eastAsia="ar-SA"/>
        </w:rPr>
        <w:instrText xml:space="preserve"> \* MERGEFORMAT </w:instrText>
      </w:r>
      <w:r w:rsidR="00D62E98" w:rsidRPr="00702720">
        <w:rPr>
          <w:rFonts w:cs="Tahoma"/>
          <w:lang w:eastAsia="ar-SA"/>
        </w:rPr>
      </w:r>
      <w:r w:rsidR="00D62E98" w:rsidRPr="00702720">
        <w:rPr>
          <w:rFonts w:cs="Tahoma"/>
          <w:lang w:eastAsia="ar-SA"/>
        </w:rPr>
        <w:fldChar w:fldCharType="separate"/>
      </w:r>
      <w:r w:rsidR="00EA12ED">
        <w:rPr>
          <w:rFonts w:cs="Tahoma"/>
          <w:lang w:eastAsia="ar-SA"/>
        </w:rPr>
        <w:t>2.2.8</w:t>
      </w:r>
      <w:r w:rsidR="00D62E98" w:rsidRPr="00702720">
        <w:rPr>
          <w:rFonts w:cs="Tahoma"/>
          <w:lang w:eastAsia="ar-SA"/>
        </w:rPr>
        <w:fldChar w:fldCharType="end"/>
      </w:r>
      <w:r w:rsidRPr="00702720">
        <w:rPr>
          <w:rFonts w:cs="Tahoma"/>
          <w:lang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00D62E98" w:rsidRPr="00702720">
        <w:rPr>
          <w:rFonts w:cs="Tahoma"/>
          <w:lang w:eastAsia="ar-SA"/>
        </w:rPr>
        <w:fldChar w:fldCharType="begin"/>
      </w:r>
      <w:r w:rsidR="00D62E98" w:rsidRPr="00702720">
        <w:rPr>
          <w:rFonts w:cs="Tahoma"/>
          <w:lang w:eastAsia="ar-SA"/>
        </w:rPr>
        <w:instrText xml:space="preserve"> REF _Ref81914233 \r \h </w:instrText>
      </w:r>
      <w:r w:rsidR="00702720" w:rsidRPr="00702720">
        <w:rPr>
          <w:rFonts w:cs="Tahoma"/>
          <w:lang w:eastAsia="ar-SA"/>
        </w:rPr>
        <w:instrText xml:space="preserve"> \* MERGEFORMAT </w:instrText>
      </w:r>
      <w:r w:rsidR="00D62E98" w:rsidRPr="00702720">
        <w:rPr>
          <w:rFonts w:cs="Tahoma"/>
          <w:lang w:eastAsia="ar-SA"/>
        </w:rPr>
      </w:r>
      <w:r w:rsidR="00D62E98" w:rsidRPr="00702720">
        <w:rPr>
          <w:rFonts w:cs="Tahoma"/>
          <w:lang w:eastAsia="ar-SA"/>
        </w:rPr>
        <w:fldChar w:fldCharType="separate"/>
      </w:r>
      <w:r w:rsidR="00EA12ED">
        <w:rPr>
          <w:rFonts w:cs="Tahoma"/>
          <w:lang w:eastAsia="ar-SA"/>
        </w:rPr>
        <w:t>2.2.9.1</w:t>
      </w:r>
      <w:r w:rsidR="00D62E98" w:rsidRPr="00702720">
        <w:rPr>
          <w:rFonts w:cs="Tahoma"/>
          <w:lang w:eastAsia="ar-SA"/>
        </w:rPr>
        <w:fldChar w:fldCharType="end"/>
      </w:r>
      <w:r w:rsidR="00D62E98" w:rsidRPr="00702720">
        <w:rPr>
          <w:rFonts w:cs="Tahoma"/>
          <w:lang w:eastAsia="ar-SA"/>
        </w:rPr>
        <w:t xml:space="preserve"> </w:t>
      </w:r>
      <w:r w:rsidRPr="00702720">
        <w:rPr>
          <w:rFonts w:cs="Tahoma"/>
          <w:lang w:eastAsia="ar-SA"/>
        </w:rPr>
        <w:t xml:space="preserve">και </w:t>
      </w:r>
      <w:r w:rsidR="00D62E98" w:rsidRPr="00702720">
        <w:rPr>
          <w:rFonts w:cs="Tahoma"/>
          <w:lang w:eastAsia="ar-SA"/>
        </w:rPr>
        <w:fldChar w:fldCharType="begin"/>
      </w:r>
      <w:r w:rsidR="00D62E98" w:rsidRPr="00702720">
        <w:rPr>
          <w:rFonts w:cs="Tahoma"/>
          <w:lang w:eastAsia="ar-SA"/>
        </w:rPr>
        <w:instrText xml:space="preserve"> REF _Ref503525682 \r \h </w:instrText>
      </w:r>
      <w:r w:rsidR="00702720" w:rsidRPr="00702720">
        <w:rPr>
          <w:rFonts w:cs="Tahoma"/>
          <w:lang w:eastAsia="ar-SA"/>
        </w:rPr>
        <w:instrText xml:space="preserve"> \* MERGEFORMAT </w:instrText>
      </w:r>
      <w:r w:rsidR="00D62E98" w:rsidRPr="00702720">
        <w:rPr>
          <w:rFonts w:cs="Tahoma"/>
          <w:lang w:eastAsia="ar-SA"/>
        </w:rPr>
      </w:r>
      <w:r w:rsidR="00D62E98" w:rsidRPr="00702720">
        <w:rPr>
          <w:rFonts w:cs="Tahoma"/>
          <w:lang w:eastAsia="ar-SA"/>
        </w:rPr>
        <w:fldChar w:fldCharType="separate"/>
      </w:r>
      <w:r w:rsidR="00EA12ED">
        <w:rPr>
          <w:rFonts w:cs="Tahoma"/>
          <w:lang w:eastAsia="ar-SA"/>
        </w:rPr>
        <w:t>2.2.9.2</w:t>
      </w:r>
      <w:r w:rsidR="00D62E98" w:rsidRPr="00702720">
        <w:rPr>
          <w:rFonts w:cs="Tahoma"/>
          <w:lang w:eastAsia="ar-SA"/>
        </w:rPr>
        <w:fldChar w:fldCharType="end"/>
      </w:r>
      <w:r w:rsidR="00D62E98" w:rsidRPr="00702720">
        <w:rPr>
          <w:rFonts w:cs="Tahoma"/>
          <w:lang w:eastAsia="ar-SA"/>
        </w:rPr>
        <w:t xml:space="preserve"> </w:t>
      </w:r>
      <w:r w:rsidRPr="00702720">
        <w:rPr>
          <w:rFonts w:cs="Tahoma"/>
          <w:lang w:eastAsia="ar-SA"/>
        </w:rPr>
        <w:t xml:space="preserve">και κατά τη σύναψη της σύμβασης δια της υπεύθυνης δήλωσης, της περ. δ΄ της παρ. 3 του άρθρο, ότι δεν συντρέχουν οι λόγοι αποκλεισμού της παραγράφου </w:t>
      </w:r>
      <w:r w:rsidRPr="00702720">
        <w:rPr>
          <w:rFonts w:cs="Tahoma"/>
          <w:lang w:eastAsia="ar-SA"/>
        </w:rPr>
        <w:fldChar w:fldCharType="begin"/>
      </w:r>
      <w:r w:rsidRPr="00702720">
        <w:rPr>
          <w:rFonts w:cs="Tahoma"/>
          <w:lang w:eastAsia="ar-SA"/>
        </w:rPr>
        <w:instrText xml:space="preserve"> REF _Ref496541356 \r \h </w:instrText>
      </w:r>
      <w:r w:rsidR="00702720" w:rsidRPr="00702720">
        <w:rPr>
          <w:rFonts w:cs="Tahoma"/>
          <w:lang w:eastAsia="ar-SA"/>
        </w:rPr>
        <w:instrText xml:space="preserve"> \* MERGEFORMAT </w:instrText>
      </w:r>
      <w:r w:rsidRPr="00702720">
        <w:rPr>
          <w:rFonts w:cs="Tahoma"/>
          <w:lang w:eastAsia="ar-SA"/>
        </w:rPr>
      </w:r>
      <w:r w:rsidRPr="00702720">
        <w:rPr>
          <w:rFonts w:cs="Tahoma"/>
          <w:lang w:eastAsia="ar-SA"/>
        </w:rPr>
        <w:fldChar w:fldCharType="separate"/>
      </w:r>
      <w:r w:rsidR="00EA12ED">
        <w:rPr>
          <w:rFonts w:cs="Tahoma"/>
          <w:lang w:eastAsia="ar-SA"/>
        </w:rPr>
        <w:t>2.2.3</w:t>
      </w:r>
      <w:r w:rsidRPr="00702720">
        <w:rPr>
          <w:rFonts w:cs="Tahoma"/>
          <w:lang w:eastAsia="ar-SA"/>
        </w:rPr>
        <w:fldChar w:fldCharType="end"/>
      </w:r>
      <w:r w:rsidRPr="00702720">
        <w:rPr>
          <w:rFonts w:cs="Tahoma"/>
          <w:lang w:eastAsia="ar-SA"/>
        </w:rPr>
        <w:t xml:space="preserve"> της παρούσας και ότι πληρούν τα σχετικά κριτήρια επιλογής κατά περίπτωση (παράγραφοι </w:t>
      </w:r>
      <w:r w:rsidR="00D62E98" w:rsidRPr="00702720">
        <w:rPr>
          <w:rFonts w:cs="Tahoma"/>
          <w:lang w:eastAsia="ar-SA"/>
        </w:rPr>
        <w:fldChar w:fldCharType="begin"/>
      </w:r>
      <w:r w:rsidR="00D62E98" w:rsidRPr="00702720">
        <w:rPr>
          <w:rFonts w:cs="Tahoma"/>
          <w:lang w:eastAsia="ar-SA"/>
        </w:rPr>
        <w:instrText xml:space="preserve"> REF _Ref27655165 \r \h </w:instrText>
      </w:r>
      <w:r w:rsidR="00702720" w:rsidRPr="00702720">
        <w:rPr>
          <w:rFonts w:cs="Tahoma"/>
          <w:lang w:eastAsia="ar-SA"/>
        </w:rPr>
        <w:instrText xml:space="preserve"> \* MERGEFORMAT </w:instrText>
      </w:r>
      <w:r w:rsidR="00D62E98" w:rsidRPr="00702720">
        <w:rPr>
          <w:rFonts w:cs="Tahoma"/>
          <w:lang w:eastAsia="ar-SA"/>
        </w:rPr>
      </w:r>
      <w:r w:rsidR="00D62E98" w:rsidRPr="00702720">
        <w:rPr>
          <w:rFonts w:cs="Tahoma"/>
          <w:lang w:eastAsia="ar-SA"/>
        </w:rPr>
        <w:fldChar w:fldCharType="separate"/>
      </w:r>
      <w:r w:rsidR="00EA12ED">
        <w:rPr>
          <w:rFonts w:cs="Tahoma"/>
          <w:lang w:eastAsia="ar-SA"/>
        </w:rPr>
        <w:t>2.2.5</w:t>
      </w:r>
      <w:r w:rsidR="00D62E98" w:rsidRPr="00702720">
        <w:rPr>
          <w:rFonts w:cs="Tahoma"/>
          <w:lang w:eastAsia="ar-SA"/>
        </w:rPr>
        <w:fldChar w:fldCharType="end"/>
      </w:r>
      <w:r w:rsidR="00D62E98" w:rsidRPr="00702720">
        <w:rPr>
          <w:rFonts w:cs="Tahoma"/>
          <w:lang w:eastAsia="ar-SA"/>
        </w:rPr>
        <w:t xml:space="preserve"> </w:t>
      </w:r>
      <w:r w:rsidRPr="00702720">
        <w:rPr>
          <w:rFonts w:cs="Tahoma"/>
          <w:lang w:eastAsia="ar-SA"/>
        </w:rPr>
        <w:t>και 2.2.6).</w:t>
      </w:r>
    </w:p>
    <w:p w14:paraId="0B41CD4B" w14:textId="59EE2074" w:rsidR="00CA078F" w:rsidRPr="00702720" w:rsidRDefault="00CA078F" w:rsidP="00A935CF">
      <w:pPr>
        <w:rPr>
          <w:rFonts w:cs="Tahoma"/>
          <w:lang w:eastAsia="ar-SA"/>
        </w:rPr>
      </w:pPr>
      <w:r w:rsidRPr="00702720">
        <w:rPr>
          <w:rFonts w:cs="Tahoma"/>
          <w:lang w:eastAsia="ar-SA"/>
        </w:rPr>
        <w:t xml:space="preserve">Στην περίπτωση που </w:t>
      </w:r>
      <w:r w:rsidRPr="00702720">
        <w:rPr>
          <w:rFonts w:cs="Tahoma"/>
          <w:lang w:val="en-US" w:eastAsia="ar-SA"/>
        </w:rPr>
        <w:t>o</w:t>
      </w:r>
      <w:r w:rsidRPr="00702720">
        <w:rPr>
          <w:rFonts w:cs="Tahoma"/>
          <w:lang w:eastAsia="ar-SA"/>
        </w:rPr>
        <w:t xml:space="preserve"> οικονομικός φορέας αναφέρει στην προσφορά του ότι προτίθεται να αναθέσει τμήμα(τα) της </w:t>
      </w:r>
      <w:r w:rsidR="00972E9E" w:rsidRPr="00702720">
        <w:rPr>
          <w:rFonts w:cs="Tahoma"/>
          <w:lang w:eastAsia="ar-SA"/>
        </w:rPr>
        <w:t>σύμβασης</w:t>
      </w:r>
      <w:r w:rsidR="002B7F94" w:rsidRPr="00702720">
        <w:rPr>
          <w:rFonts w:cs="Tahoma"/>
          <w:lang w:eastAsia="ar-SA"/>
        </w:rPr>
        <w:t xml:space="preserve"> </w:t>
      </w:r>
      <w:r w:rsidRPr="00702720">
        <w:rPr>
          <w:rFonts w:cs="Tahoma"/>
          <w:lang w:eastAsia="ar-SA"/>
        </w:rPr>
        <w:t xml:space="preserve">υπό μορφή υπεργολαβίας σε τρίτους σε ποσοστό που υπερβαίνει το τριάντα τοις εκατό (30%) της συνολικής αξίας της </w:t>
      </w:r>
      <w:r w:rsidR="0036527B" w:rsidRPr="00702720">
        <w:rPr>
          <w:rFonts w:cs="Tahoma"/>
        </w:rPr>
        <w:t>σύμβασης</w:t>
      </w:r>
      <w:r w:rsidRPr="00702720">
        <w:rPr>
          <w:rFonts w:cs="Tahoma"/>
          <w:lang w:eastAsia="ar-SA"/>
        </w:rPr>
        <w:t>, οι υπεργολάβοι υποχρεούνται να αποδεικνύουν, κατά τα οριζόμενα στις παραγράφους</w:t>
      </w:r>
      <w:r w:rsidR="00D62E98" w:rsidRPr="00702720">
        <w:rPr>
          <w:rFonts w:cs="Tahoma"/>
          <w:lang w:eastAsia="ar-SA"/>
        </w:rPr>
        <w:t xml:space="preserve"> </w:t>
      </w:r>
      <w:r w:rsidR="00D62E98" w:rsidRPr="00702720">
        <w:rPr>
          <w:rFonts w:cs="Tahoma"/>
          <w:lang w:eastAsia="ar-SA"/>
        </w:rPr>
        <w:fldChar w:fldCharType="begin"/>
      </w:r>
      <w:r w:rsidR="00D62E98" w:rsidRPr="00702720">
        <w:rPr>
          <w:rFonts w:cs="Tahoma"/>
          <w:lang w:eastAsia="ar-SA"/>
        </w:rPr>
        <w:instrText xml:space="preserve"> REF _Ref81914233 \r \h </w:instrText>
      </w:r>
      <w:r w:rsidR="00702720" w:rsidRPr="00702720">
        <w:rPr>
          <w:rFonts w:cs="Tahoma"/>
          <w:lang w:eastAsia="ar-SA"/>
        </w:rPr>
        <w:instrText xml:space="preserve"> \* MERGEFORMAT </w:instrText>
      </w:r>
      <w:r w:rsidR="00D62E98" w:rsidRPr="00702720">
        <w:rPr>
          <w:rFonts w:cs="Tahoma"/>
          <w:lang w:eastAsia="ar-SA"/>
        </w:rPr>
      </w:r>
      <w:r w:rsidR="00D62E98" w:rsidRPr="00702720">
        <w:rPr>
          <w:rFonts w:cs="Tahoma"/>
          <w:lang w:eastAsia="ar-SA"/>
        </w:rPr>
        <w:fldChar w:fldCharType="separate"/>
      </w:r>
      <w:r w:rsidR="00EA12ED">
        <w:rPr>
          <w:rFonts w:cs="Tahoma"/>
          <w:lang w:eastAsia="ar-SA"/>
        </w:rPr>
        <w:t>2.2.9.1</w:t>
      </w:r>
      <w:r w:rsidR="00D62E98" w:rsidRPr="00702720">
        <w:rPr>
          <w:rFonts w:cs="Tahoma"/>
          <w:lang w:eastAsia="ar-SA"/>
        </w:rPr>
        <w:fldChar w:fldCharType="end"/>
      </w:r>
      <w:r w:rsidR="00D62E98" w:rsidRPr="00702720">
        <w:rPr>
          <w:rFonts w:cs="Tahoma"/>
          <w:lang w:eastAsia="ar-SA"/>
        </w:rPr>
        <w:t xml:space="preserve"> και </w:t>
      </w:r>
      <w:r w:rsidR="00D62E98" w:rsidRPr="00702720">
        <w:rPr>
          <w:rFonts w:cs="Tahoma"/>
          <w:lang w:eastAsia="ar-SA"/>
        </w:rPr>
        <w:fldChar w:fldCharType="begin"/>
      </w:r>
      <w:r w:rsidR="00D62E98" w:rsidRPr="00702720">
        <w:rPr>
          <w:rFonts w:cs="Tahoma"/>
          <w:lang w:eastAsia="ar-SA"/>
        </w:rPr>
        <w:instrText xml:space="preserve"> REF _Ref503525682 \r \h </w:instrText>
      </w:r>
      <w:r w:rsidR="00702720" w:rsidRPr="00702720">
        <w:rPr>
          <w:rFonts w:cs="Tahoma"/>
          <w:lang w:eastAsia="ar-SA"/>
        </w:rPr>
        <w:instrText xml:space="preserve"> \* MERGEFORMAT </w:instrText>
      </w:r>
      <w:r w:rsidR="00D62E98" w:rsidRPr="00702720">
        <w:rPr>
          <w:rFonts w:cs="Tahoma"/>
          <w:lang w:eastAsia="ar-SA"/>
        </w:rPr>
      </w:r>
      <w:r w:rsidR="00D62E98" w:rsidRPr="00702720">
        <w:rPr>
          <w:rFonts w:cs="Tahoma"/>
          <w:lang w:eastAsia="ar-SA"/>
        </w:rPr>
        <w:fldChar w:fldCharType="separate"/>
      </w:r>
      <w:r w:rsidR="00EA12ED">
        <w:rPr>
          <w:rFonts w:cs="Tahoma"/>
          <w:lang w:eastAsia="ar-SA"/>
        </w:rPr>
        <w:t>2.2.9.2</w:t>
      </w:r>
      <w:r w:rsidR="00D62E98" w:rsidRPr="00702720">
        <w:rPr>
          <w:rFonts w:cs="Tahoma"/>
          <w:lang w:eastAsia="ar-SA"/>
        </w:rPr>
        <w:fldChar w:fldCharType="end"/>
      </w:r>
      <w:r w:rsidRPr="00702720">
        <w:rPr>
          <w:rFonts w:cs="Tahoma"/>
          <w:lang w:eastAsia="ar-SA"/>
        </w:rPr>
        <w:t xml:space="preserve">, ότι δεν συντρέχουν οι λόγοι αποκλεισμού της παραγράφου </w:t>
      </w:r>
      <w:r w:rsidRPr="00702720">
        <w:rPr>
          <w:rFonts w:cs="Tahoma"/>
          <w:lang w:eastAsia="ar-SA"/>
        </w:rPr>
        <w:fldChar w:fldCharType="begin"/>
      </w:r>
      <w:r w:rsidRPr="00702720">
        <w:rPr>
          <w:rFonts w:cs="Tahoma"/>
          <w:lang w:eastAsia="ar-SA"/>
        </w:rPr>
        <w:instrText xml:space="preserve"> REF _Ref496541356 \r \h </w:instrText>
      </w:r>
      <w:r w:rsidR="00702720" w:rsidRPr="00702720">
        <w:rPr>
          <w:rFonts w:cs="Tahoma"/>
          <w:lang w:eastAsia="ar-SA"/>
        </w:rPr>
        <w:instrText xml:space="preserve"> \* MERGEFORMAT </w:instrText>
      </w:r>
      <w:r w:rsidRPr="00702720">
        <w:rPr>
          <w:rFonts w:cs="Tahoma"/>
          <w:lang w:eastAsia="ar-SA"/>
        </w:rPr>
      </w:r>
      <w:r w:rsidRPr="00702720">
        <w:rPr>
          <w:rFonts w:cs="Tahoma"/>
          <w:lang w:eastAsia="ar-SA"/>
        </w:rPr>
        <w:fldChar w:fldCharType="separate"/>
      </w:r>
      <w:r w:rsidR="00EA12ED">
        <w:rPr>
          <w:rFonts w:cs="Tahoma"/>
          <w:lang w:eastAsia="ar-SA"/>
        </w:rPr>
        <w:t>2.2.3</w:t>
      </w:r>
      <w:r w:rsidRPr="00702720">
        <w:rPr>
          <w:rFonts w:cs="Tahoma"/>
          <w:lang w:eastAsia="ar-SA"/>
        </w:rPr>
        <w:fldChar w:fldCharType="end"/>
      </w:r>
      <w:r w:rsidR="00D62E98" w:rsidRPr="00702720">
        <w:rPr>
          <w:rFonts w:cs="Tahoma"/>
          <w:lang w:eastAsia="ar-SA"/>
        </w:rPr>
        <w:t xml:space="preserve"> </w:t>
      </w:r>
      <w:r w:rsidRPr="00702720">
        <w:rPr>
          <w:rFonts w:cs="Tahoma"/>
          <w:lang w:eastAsia="ar-SA"/>
        </w:rPr>
        <w:t xml:space="preserve">της παρούσας. </w:t>
      </w:r>
    </w:p>
    <w:p w14:paraId="5D1EFFA8" w14:textId="280EE94A" w:rsidR="00CA078F" w:rsidRPr="00702720" w:rsidRDefault="00023B37" w:rsidP="00A935CF">
      <w:pPr>
        <w:rPr>
          <w:rFonts w:cs="Tahoma"/>
        </w:rPr>
      </w:pPr>
      <w:r w:rsidRPr="00702720">
        <w:rPr>
          <w:rFonts w:cs="Tahoma"/>
          <w:lang w:eastAsia="en-US"/>
        </w:rPr>
        <w:lastRenderedPageBreak/>
        <w:t>Αν μετά τη συμπλήρωση του ΕΕΕΣ και μέχρι τη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w:t>
      </w:r>
      <w:r w:rsidRPr="00702720">
        <w:rPr>
          <w:rFonts w:cs="Tahoma"/>
          <w:vertAlign w:val="superscript"/>
        </w:rPr>
        <w:t xml:space="preserve"> </w:t>
      </w:r>
    </w:p>
    <w:p w14:paraId="0942AD78" w14:textId="77777777" w:rsidR="00F661A1" w:rsidRPr="00702720" w:rsidRDefault="00F661A1" w:rsidP="00BF6B20">
      <w:pPr>
        <w:pStyle w:val="4"/>
        <w:rPr>
          <w:rFonts w:cs="Tahoma"/>
        </w:rPr>
      </w:pPr>
      <w:bookmarkStart w:id="229" w:name="_Ref81914233"/>
      <w:bookmarkStart w:id="230" w:name="_Toc83928538"/>
      <w:bookmarkStart w:id="231" w:name="_Toc105346391"/>
      <w:r w:rsidRPr="00702720">
        <w:rPr>
          <w:rFonts w:cs="Tahoma"/>
        </w:rPr>
        <w:t>Προκαταρκτική απόδειξη κατά την υποβολή προσφορών</w:t>
      </w:r>
      <w:bookmarkEnd w:id="229"/>
      <w:bookmarkEnd w:id="230"/>
      <w:bookmarkEnd w:id="231"/>
    </w:p>
    <w:p w14:paraId="4410D779" w14:textId="402188D5" w:rsidR="00023B37" w:rsidRPr="00023B37" w:rsidRDefault="00023B37" w:rsidP="00023B37">
      <w:pPr>
        <w:tabs>
          <w:tab w:val="clear" w:pos="0"/>
          <w:tab w:val="clear" w:pos="709"/>
          <w:tab w:val="clear" w:pos="1134"/>
        </w:tabs>
        <w:rPr>
          <w:rFonts w:cs="Tahoma"/>
        </w:rPr>
      </w:pPr>
      <w:r w:rsidRPr="00023B37">
        <w:rPr>
          <w:rFonts w:cs="Tahoma"/>
        </w:rPr>
        <w:t xml:space="preserve">Προς προκαταρκτική απόδειξη ότι οι προσφέροντες οικονομικοί φορείς: α) δεν βρίσκονται σε μία από τις καταστάσεις της παραγράφου </w:t>
      </w:r>
      <w:r w:rsidRPr="00023B37">
        <w:rPr>
          <w:rFonts w:cs="Tahoma"/>
        </w:rPr>
        <w:fldChar w:fldCharType="begin"/>
      </w:r>
      <w:r w:rsidRPr="00023B37">
        <w:rPr>
          <w:rFonts w:cs="Tahoma"/>
        </w:rPr>
        <w:instrText xml:space="preserve"> REF _Ref496541356 \r \h  \* MERGEFORMAT </w:instrText>
      </w:r>
      <w:r w:rsidRPr="00023B37">
        <w:rPr>
          <w:rFonts w:cs="Tahoma"/>
        </w:rPr>
      </w:r>
      <w:r w:rsidRPr="00023B37">
        <w:rPr>
          <w:rFonts w:cs="Tahoma"/>
        </w:rPr>
        <w:fldChar w:fldCharType="separate"/>
      </w:r>
      <w:r w:rsidR="00EA12ED">
        <w:rPr>
          <w:rFonts w:cs="Tahoma"/>
        </w:rPr>
        <w:t>2.2.3</w:t>
      </w:r>
      <w:r w:rsidRPr="00023B37">
        <w:rPr>
          <w:rFonts w:cs="Tahoma"/>
        </w:rPr>
        <w:fldChar w:fldCharType="end"/>
      </w:r>
      <w:r w:rsidRPr="00023B37">
        <w:rPr>
          <w:rFonts w:cs="Tahoma"/>
        </w:rPr>
        <w:t xml:space="preserve"> «Λόγοι Αποκλεισμού» και β) πληρούν τα «Κριτήρια Ποιοτικής Επιλογής» των παραγράφων </w:t>
      </w:r>
      <w:r w:rsidR="001F1BD6" w:rsidRPr="001F1BD6">
        <w:rPr>
          <w:rFonts w:cs="Tahoma"/>
        </w:rPr>
        <w:t>2.2.4, 2.2.5, 2.2.6 και 2.2.7 της παρούσας, 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ΕΥΡΩΠΑΙΚΟ ΕΝΙΑΙΟ ΕΓΓΡΑΦΟ ΣΥΜΒΑΣΗΣ (ΕΕΕΣ) ΠΑΡΑΡΤΗΜΑ ΙΙI – ΕΥΡΩΠΑΙΚΟ ΕΝΙΑΙΟ ΕΓΓΡΑΦΟ ΣΥΜΒΑΣΗΣ (ΕΕΕΣ) , το οποίο ισοδυναμεί  με ενημερωμένη υπεύθυνη δήλωση, με τις συνέπειες του ν. 1599/1986.Το ΕΕΕΣ καταρτίζεται βάσει του τυποποιημένου εντύπου  του Παραρτήματος 2 του Κανονισμού (ΕΕ) 2016/7 κ</w:t>
      </w:r>
      <w:r w:rsidRPr="00023B37">
        <w:rPr>
          <w:rFonts w:cs="Tahoma"/>
        </w:rPr>
        <w:t>αι συμπληρώνεται από τους προσφέροντες οικονομικούς φορείς σύμφωνα με τις οδηγίες  του Παραρτήματος 1 και λειτουργεί μόνο ως προκαταρκτική απόδειξη προς αντικατάσταση των πιστοποιητικών που εκδίδουν δημόσιες αρχές ή τρίτα μέρη.</w:t>
      </w:r>
    </w:p>
    <w:p w14:paraId="7CCFCE0C" w14:textId="025E3DC1" w:rsidR="00023455" w:rsidRPr="00702720" w:rsidRDefault="00023455" w:rsidP="00EC0291">
      <w:pPr>
        <w:rPr>
          <w:rFonts w:cs="Tahoma"/>
        </w:rPr>
      </w:pPr>
    </w:p>
    <w:p w14:paraId="7BEB9C76" w14:textId="5D576523" w:rsidR="008370FA" w:rsidRPr="00702720" w:rsidRDefault="008370FA" w:rsidP="008370FA">
      <w:pPr>
        <w:rPr>
          <w:rFonts w:cs="Tahoma"/>
          <w:i/>
          <w:color w:val="5B9BD5"/>
          <w:u w:val="single"/>
        </w:rPr>
      </w:pPr>
      <w:r w:rsidRPr="00702720">
        <w:rPr>
          <w:rFonts w:cs="Tahoma"/>
          <w:u w:val="single"/>
        </w:rPr>
        <w:t>Επισημαίνεται ότι οι προσφέροντες για το μέρος IV Κριτήρια επιλογής του ΕΕΕΣ συμπληρώνουν μόνο την</w:t>
      </w:r>
      <w:r w:rsidRPr="00702720">
        <w:rPr>
          <w:rFonts w:cs="Tahoma"/>
          <w:b/>
          <w:bCs/>
          <w:u w:val="single"/>
        </w:rPr>
        <w:t xml:space="preserve"> ενότητα α «Γενική ένδειξη για όλα τα κριτήρια επιλογής».</w:t>
      </w:r>
      <w:r w:rsidRPr="00702720">
        <w:rPr>
          <w:rFonts w:cs="Tahoma"/>
          <w:i/>
          <w:color w:val="5B9BD5"/>
          <w:u w:val="single"/>
        </w:rPr>
        <w:t xml:space="preserve"> </w:t>
      </w:r>
    </w:p>
    <w:p w14:paraId="5D99D674" w14:textId="19EB8EA2" w:rsidR="00013B2C" w:rsidRPr="00702720" w:rsidRDefault="00013B2C" w:rsidP="00013B2C">
      <w:pPr>
        <w:spacing w:line="276" w:lineRule="auto"/>
        <w:rPr>
          <w:rFonts w:cs="Tahoma"/>
          <w:i/>
          <w:color w:val="5B9BD5"/>
          <w:u w:val="single"/>
        </w:rPr>
      </w:pPr>
      <w:r w:rsidRPr="00702720">
        <w:rPr>
          <w:rFonts w:cs="Tahoma"/>
          <w:iCs/>
          <w:color w:val="5B9BD5"/>
          <w:u w:val="single"/>
        </w:rPr>
        <w:t>Στις περιπτώσεις που η προς ανάθεση σύμβαση υποδιαιρείται σε τμήματα και τα κριτήρια επιλογής ποικίλλουν από τμήμα σε τμήμα, πρέπει να συμπληρώνεται ένα ΕΕΕΣ για κάθε τμήμα (ή ομάδα τμημάτων με τα ίδια κριτήρια επιλογής).</w:t>
      </w:r>
      <w:r w:rsidRPr="00702720">
        <w:rPr>
          <w:rFonts w:cs="Tahoma"/>
          <w:i/>
          <w:color w:val="5B9BD5"/>
          <w:u w:val="single"/>
        </w:rPr>
        <w:t xml:space="preserve"> </w:t>
      </w:r>
    </w:p>
    <w:p w14:paraId="0ADAAD4D" w14:textId="3180DEE7" w:rsidR="006A053E" w:rsidRPr="00702720" w:rsidRDefault="006A053E" w:rsidP="00260507">
      <w:pPr>
        <w:spacing w:after="60"/>
        <w:rPr>
          <w:rFonts w:eastAsia="Calibri" w:cs="Tahoma"/>
        </w:rPr>
      </w:pPr>
      <w:r w:rsidRPr="00702720">
        <w:rPr>
          <w:rFonts w:eastAsia="Calibri" w:cs="Tahoma"/>
        </w:rPr>
        <w:t>Το</w:t>
      </w:r>
      <w:r w:rsidRPr="00702720">
        <w:rPr>
          <w:rFonts w:cs="Tahoma"/>
          <w:spacing w:val="3"/>
        </w:rPr>
        <w:t xml:space="preserve"> </w:t>
      </w:r>
      <w:r w:rsidRPr="00702720">
        <w:rPr>
          <w:rFonts w:eastAsia="Calibri" w:cs="Tahoma"/>
        </w:rPr>
        <w:t>ΕΕΕΣ</w:t>
      </w:r>
      <w:r w:rsidRPr="00702720">
        <w:rPr>
          <w:rFonts w:cs="Tahoma"/>
          <w:spacing w:val="1"/>
        </w:rPr>
        <w:t xml:space="preserve"> </w:t>
      </w:r>
      <w:r w:rsidRPr="00702720">
        <w:rPr>
          <w:rFonts w:eastAsia="Calibri" w:cs="Tahoma"/>
        </w:rPr>
        <w:t>φέ</w:t>
      </w:r>
      <w:r w:rsidRPr="00702720">
        <w:rPr>
          <w:rFonts w:eastAsia="Calibri" w:cs="Tahoma"/>
          <w:spacing w:val="1"/>
        </w:rPr>
        <w:t>ρ</w:t>
      </w:r>
      <w:r w:rsidRPr="00702720">
        <w:rPr>
          <w:rFonts w:eastAsia="Calibri" w:cs="Tahoma"/>
        </w:rPr>
        <w:t>ει</w:t>
      </w:r>
      <w:r w:rsidRPr="00702720">
        <w:rPr>
          <w:rFonts w:cs="Tahoma"/>
          <w:spacing w:val="1"/>
        </w:rPr>
        <w:t xml:space="preserve"> </w:t>
      </w:r>
      <w:r w:rsidRPr="00702720">
        <w:rPr>
          <w:rFonts w:eastAsia="Calibri" w:cs="Tahoma"/>
        </w:rPr>
        <w:t>υπογραφή</w:t>
      </w:r>
      <w:r w:rsidRPr="00702720">
        <w:rPr>
          <w:rFonts w:cs="Tahoma"/>
          <w:spacing w:val="3"/>
        </w:rPr>
        <w:t xml:space="preserve"> </w:t>
      </w:r>
      <w:r w:rsidRPr="00702720">
        <w:rPr>
          <w:rFonts w:eastAsia="Calibri" w:cs="Tahoma"/>
          <w:spacing w:val="1"/>
        </w:rPr>
        <w:t>μ</w:t>
      </w:r>
      <w:r w:rsidRPr="00702720">
        <w:rPr>
          <w:rFonts w:eastAsia="Calibri" w:cs="Tahoma"/>
        </w:rPr>
        <w:t>ε</w:t>
      </w:r>
      <w:r w:rsidRPr="00702720">
        <w:rPr>
          <w:rFonts w:cs="Tahoma"/>
          <w:spacing w:val="4"/>
        </w:rPr>
        <w:t xml:space="preserve"> </w:t>
      </w:r>
      <w:r w:rsidRPr="00702720">
        <w:rPr>
          <w:rFonts w:eastAsia="Calibri" w:cs="Tahoma"/>
          <w:spacing w:val="-3"/>
        </w:rPr>
        <w:t>η</w:t>
      </w:r>
      <w:r w:rsidRPr="00702720">
        <w:rPr>
          <w:rFonts w:eastAsia="Calibri" w:cs="Tahoma"/>
          <w:spacing w:val="1"/>
        </w:rPr>
        <w:t>μ</w:t>
      </w:r>
      <w:r w:rsidRPr="00702720">
        <w:rPr>
          <w:rFonts w:eastAsia="Calibri" w:cs="Tahoma"/>
        </w:rPr>
        <w:t>ε</w:t>
      </w:r>
      <w:r w:rsidRPr="00702720">
        <w:rPr>
          <w:rFonts w:eastAsia="Calibri" w:cs="Tahoma"/>
          <w:spacing w:val="-2"/>
        </w:rPr>
        <w:t>ρ</w:t>
      </w:r>
      <w:r w:rsidRPr="00702720">
        <w:rPr>
          <w:rFonts w:eastAsia="Calibri" w:cs="Tahoma"/>
          <w:spacing w:val="-1"/>
        </w:rPr>
        <w:t>ο</w:t>
      </w:r>
      <w:r w:rsidRPr="00702720">
        <w:rPr>
          <w:rFonts w:eastAsia="Calibri" w:cs="Tahoma"/>
          <w:spacing w:val="1"/>
        </w:rPr>
        <w:t>μ</w:t>
      </w:r>
      <w:r w:rsidRPr="00702720">
        <w:rPr>
          <w:rFonts w:eastAsia="Calibri" w:cs="Tahoma"/>
          <w:spacing w:val="-1"/>
        </w:rPr>
        <w:t>ηνί</w:t>
      </w:r>
      <w:r w:rsidRPr="00702720">
        <w:rPr>
          <w:rFonts w:eastAsia="Calibri" w:cs="Tahoma"/>
        </w:rPr>
        <w:t>α</w:t>
      </w:r>
      <w:r w:rsidRPr="00702720">
        <w:rPr>
          <w:rFonts w:cs="Tahoma"/>
          <w:spacing w:val="3"/>
        </w:rPr>
        <w:t xml:space="preserve"> </w:t>
      </w:r>
      <w:r w:rsidRPr="00702720">
        <w:rPr>
          <w:rFonts w:eastAsia="Calibri" w:cs="Tahoma"/>
        </w:rPr>
        <w:t>ε</w:t>
      </w:r>
      <w:r w:rsidRPr="00702720">
        <w:rPr>
          <w:rFonts w:eastAsia="Calibri" w:cs="Tahoma"/>
          <w:spacing w:val="-1"/>
        </w:rPr>
        <w:t>ντ</w:t>
      </w:r>
      <w:r w:rsidRPr="00702720">
        <w:rPr>
          <w:rFonts w:eastAsia="Calibri" w:cs="Tahoma"/>
          <w:spacing w:val="1"/>
        </w:rPr>
        <w:t>ό</w:t>
      </w:r>
      <w:r w:rsidRPr="00702720">
        <w:rPr>
          <w:rFonts w:eastAsia="Calibri" w:cs="Tahoma"/>
        </w:rPr>
        <w:t>ς</w:t>
      </w:r>
      <w:r w:rsidRPr="00702720">
        <w:rPr>
          <w:rFonts w:cs="Tahoma"/>
          <w:spacing w:val="2"/>
        </w:rPr>
        <w:t xml:space="preserve"> </w:t>
      </w:r>
      <w:r w:rsidRPr="00702720">
        <w:rPr>
          <w:rFonts w:eastAsia="Calibri" w:cs="Tahoma"/>
          <w:spacing w:val="-1"/>
        </w:rPr>
        <w:t>το</w:t>
      </w:r>
      <w:r w:rsidRPr="00702720">
        <w:rPr>
          <w:rFonts w:eastAsia="Calibri" w:cs="Tahoma"/>
        </w:rPr>
        <w:t>υ</w:t>
      </w:r>
      <w:r w:rsidRPr="00702720">
        <w:rPr>
          <w:rFonts w:cs="Tahoma"/>
          <w:spacing w:val="4"/>
        </w:rPr>
        <w:t xml:space="preserve"> </w:t>
      </w:r>
      <w:r w:rsidRPr="00702720">
        <w:rPr>
          <w:rFonts w:eastAsia="Calibri" w:cs="Tahoma"/>
        </w:rPr>
        <w:t>χ</w:t>
      </w:r>
      <w:r w:rsidRPr="00702720">
        <w:rPr>
          <w:rFonts w:eastAsia="Calibri" w:cs="Tahoma"/>
          <w:spacing w:val="-2"/>
        </w:rPr>
        <w:t>ρ</w:t>
      </w:r>
      <w:r w:rsidRPr="00702720">
        <w:rPr>
          <w:rFonts w:eastAsia="Calibri" w:cs="Tahoma"/>
          <w:spacing w:val="1"/>
        </w:rPr>
        <w:t>ο</w:t>
      </w:r>
      <w:r w:rsidRPr="00702720">
        <w:rPr>
          <w:rFonts w:eastAsia="Calibri" w:cs="Tahoma"/>
          <w:spacing w:val="-1"/>
        </w:rPr>
        <w:t>νι</w:t>
      </w:r>
      <w:r w:rsidRPr="00702720">
        <w:rPr>
          <w:rFonts w:eastAsia="Calibri" w:cs="Tahoma"/>
        </w:rPr>
        <w:t>κ</w:t>
      </w:r>
      <w:r w:rsidRPr="00702720">
        <w:rPr>
          <w:rFonts w:eastAsia="Calibri" w:cs="Tahoma"/>
          <w:spacing w:val="-1"/>
        </w:rPr>
        <w:t>ο</w:t>
      </w:r>
      <w:r w:rsidRPr="00702720">
        <w:rPr>
          <w:rFonts w:eastAsia="Calibri" w:cs="Tahoma"/>
        </w:rPr>
        <w:t>ύ</w:t>
      </w:r>
      <w:r w:rsidRPr="00702720">
        <w:rPr>
          <w:rFonts w:cs="Tahoma"/>
          <w:spacing w:val="4"/>
        </w:rPr>
        <w:t xml:space="preserve"> </w:t>
      </w:r>
      <w:r w:rsidRPr="00702720">
        <w:rPr>
          <w:rFonts w:eastAsia="Calibri" w:cs="Tahoma"/>
        </w:rPr>
        <w:t>δ</w:t>
      </w:r>
      <w:r w:rsidRPr="00702720">
        <w:rPr>
          <w:rFonts w:eastAsia="Calibri" w:cs="Tahoma"/>
          <w:spacing w:val="-1"/>
        </w:rPr>
        <w:t>ι</w:t>
      </w:r>
      <w:r w:rsidRPr="00702720">
        <w:rPr>
          <w:rFonts w:eastAsia="Calibri" w:cs="Tahoma"/>
        </w:rPr>
        <w:t>α</w:t>
      </w:r>
      <w:r w:rsidRPr="00702720">
        <w:rPr>
          <w:rFonts w:eastAsia="Calibri" w:cs="Tahoma"/>
          <w:spacing w:val="-2"/>
        </w:rPr>
        <w:t>σ</w:t>
      </w:r>
      <w:r w:rsidRPr="00702720">
        <w:rPr>
          <w:rFonts w:eastAsia="Calibri" w:cs="Tahoma"/>
          <w:spacing w:val="1"/>
        </w:rPr>
        <w:t>τ</w:t>
      </w:r>
      <w:r w:rsidRPr="00702720">
        <w:rPr>
          <w:rFonts w:eastAsia="Calibri" w:cs="Tahoma"/>
          <w:spacing w:val="-1"/>
        </w:rPr>
        <w:t>ή</w:t>
      </w:r>
      <w:r w:rsidRPr="00702720">
        <w:rPr>
          <w:rFonts w:eastAsia="Calibri" w:cs="Tahoma"/>
          <w:spacing w:val="1"/>
        </w:rPr>
        <w:t>μ</w:t>
      </w:r>
      <w:r w:rsidRPr="00702720">
        <w:rPr>
          <w:rFonts w:eastAsia="Calibri" w:cs="Tahoma"/>
        </w:rPr>
        <w:t>α</w:t>
      </w:r>
      <w:r w:rsidRPr="00702720">
        <w:rPr>
          <w:rFonts w:eastAsia="Calibri" w:cs="Tahoma"/>
          <w:spacing w:val="-1"/>
        </w:rPr>
        <w:t>τ</w:t>
      </w:r>
      <w:r w:rsidRPr="00702720">
        <w:rPr>
          <w:rFonts w:eastAsia="Calibri" w:cs="Tahoma"/>
          <w:spacing w:val="1"/>
        </w:rPr>
        <w:t>ο</w:t>
      </w:r>
      <w:r w:rsidRPr="00702720">
        <w:rPr>
          <w:rFonts w:eastAsia="Calibri" w:cs="Tahoma"/>
        </w:rPr>
        <w:t>ς</w:t>
      </w:r>
      <w:r w:rsidRPr="00702720">
        <w:rPr>
          <w:rFonts w:cs="Tahoma"/>
        </w:rPr>
        <w:t xml:space="preserve"> </w:t>
      </w:r>
      <w:r w:rsidRPr="00702720">
        <w:rPr>
          <w:rFonts w:eastAsia="Calibri" w:cs="Tahoma"/>
        </w:rPr>
        <w:t>κα</w:t>
      </w:r>
      <w:r w:rsidRPr="00702720">
        <w:rPr>
          <w:rFonts w:eastAsia="Calibri" w:cs="Tahoma"/>
          <w:spacing w:val="1"/>
        </w:rPr>
        <w:t>τ</w:t>
      </w:r>
      <w:r w:rsidRPr="00702720">
        <w:rPr>
          <w:rFonts w:eastAsia="Calibri" w:cs="Tahoma"/>
        </w:rPr>
        <w:t>ά</w:t>
      </w:r>
      <w:r w:rsidRPr="00702720">
        <w:rPr>
          <w:rFonts w:cs="Tahoma"/>
          <w:spacing w:val="1"/>
        </w:rPr>
        <w:t xml:space="preserve"> </w:t>
      </w:r>
      <w:r w:rsidRPr="00702720">
        <w:rPr>
          <w:rFonts w:eastAsia="Calibri" w:cs="Tahoma"/>
          <w:spacing w:val="1"/>
        </w:rPr>
        <w:t>τ</w:t>
      </w:r>
      <w:r w:rsidRPr="00702720">
        <w:rPr>
          <w:rFonts w:eastAsia="Calibri" w:cs="Tahoma"/>
        </w:rPr>
        <w:t>ο</w:t>
      </w:r>
      <w:r w:rsidRPr="00702720">
        <w:rPr>
          <w:rFonts w:cs="Tahoma"/>
          <w:spacing w:val="3"/>
        </w:rPr>
        <w:t xml:space="preserve"> </w:t>
      </w:r>
      <w:r w:rsidRPr="00702720">
        <w:rPr>
          <w:rFonts w:eastAsia="Calibri" w:cs="Tahoma"/>
          <w:spacing w:val="-1"/>
        </w:rPr>
        <w:t>ο</w:t>
      </w:r>
      <w:r w:rsidRPr="00702720">
        <w:rPr>
          <w:rFonts w:eastAsia="Calibri" w:cs="Tahoma"/>
        </w:rPr>
        <w:t>π</w:t>
      </w:r>
      <w:r w:rsidRPr="00702720">
        <w:rPr>
          <w:rFonts w:eastAsia="Calibri" w:cs="Tahoma"/>
          <w:spacing w:val="1"/>
        </w:rPr>
        <w:t>ο</w:t>
      </w:r>
      <w:r w:rsidRPr="00702720">
        <w:rPr>
          <w:rFonts w:eastAsia="Calibri" w:cs="Tahoma"/>
          <w:spacing w:val="-3"/>
        </w:rPr>
        <w:t>ί</w:t>
      </w:r>
      <w:r w:rsidRPr="00702720">
        <w:rPr>
          <w:rFonts w:eastAsia="Calibri" w:cs="Tahoma"/>
        </w:rPr>
        <w:t>ο</w:t>
      </w:r>
      <w:r w:rsidRPr="00702720">
        <w:rPr>
          <w:rFonts w:cs="Tahoma"/>
          <w:spacing w:val="3"/>
        </w:rPr>
        <w:t xml:space="preserve"> </w:t>
      </w:r>
      <w:r w:rsidRPr="00702720">
        <w:rPr>
          <w:rFonts w:eastAsia="Calibri" w:cs="Tahoma"/>
          <w:spacing w:val="1"/>
        </w:rPr>
        <w:t>μ</w:t>
      </w:r>
      <w:r w:rsidRPr="00702720">
        <w:rPr>
          <w:rFonts w:eastAsia="Calibri" w:cs="Tahoma"/>
          <w:spacing w:val="-2"/>
        </w:rPr>
        <w:t>π</w:t>
      </w:r>
      <w:r w:rsidRPr="00702720">
        <w:rPr>
          <w:rFonts w:eastAsia="Calibri" w:cs="Tahoma"/>
          <w:spacing w:val="1"/>
        </w:rPr>
        <w:t>ο</w:t>
      </w:r>
      <w:r w:rsidRPr="00702720">
        <w:rPr>
          <w:rFonts w:eastAsia="Calibri" w:cs="Tahoma"/>
          <w:spacing w:val="-2"/>
        </w:rPr>
        <w:t>ρ</w:t>
      </w:r>
      <w:r w:rsidRPr="00702720">
        <w:rPr>
          <w:rFonts w:eastAsia="Calibri" w:cs="Tahoma"/>
          <w:spacing w:val="1"/>
        </w:rPr>
        <w:t>ού</w:t>
      </w:r>
      <w:r w:rsidRPr="00702720">
        <w:rPr>
          <w:rFonts w:eastAsia="Calibri" w:cs="Tahoma"/>
        </w:rPr>
        <w:t>ν</w:t>
      </w:r>
      <w:r w:rsidRPr="00702720">
        <w:rPr>
          <w:rFonts w:cs="Tahoma"/>
          <w:spacing w:val="3"/>
        </w:rPr>
        <w:t xml:space="preserve"> </w:t>
      </w:r>
      <w:r w:rsidRPr="00702720">
        <w:rPr>
          <w:rFonts w:eastAsia="Calibri" w:cs="Tahoma"/>
          <w:spacing w:val="-3"/>
        </w:rPr>
        <w:t>ν</w:t>
      </w:r>
      <w:r w:rsidRPr="00702720">
        <w:rPr>
          <w:rFonts w:eastAsia="Calibri" w:cs="Tahoma"/>
        </w:rPr>
        <w:t>α</w:t>
      </w:r>
      <w:r w:rsidRPr="00702720">
        <w:rPr>
          <w:rFonts w:cs="Tahoma"/>
        </w:rPr>
        <w:t xml:space="preserve"> </w:t>
      </w:r>
      <w:r w:rsidRPr="00702720">
        <w:rPr>
          <w:rFonts w:eastAsia="Calibri" w:cs="Tahoma"/>
          <w:spacing w:val="1"/>
        </w:rPr>
        <w:t>υ</w:t>
      </w:r>
      <w:r w:rsidRPr="00702720">
        <w:rPr>
          <w:rFonts w:eastAsia="Calibri" w:cs="Tahoma"/>
        </w:rPr>
        <w:t>π</w:t>
      </w:r>
      <w:r w:rsidRPr="00702720">
        <w:rPr>
          <w:rFonts w:eastAsia="Calibri" w:cs="Tahoma"/>
          <w:spacing w:val="-1"/>
        </w:rPr>
        <w:t>ο</w:t>
      </w:r>
      <w:r w:rsidRPr="00702720">
        <w:rPr>
          <w:rFonts w:eastAsia="Calibri" w:cs="Tahoma"/>
        </w:rPr>
        <w:t>βά</w:t>
      </w:r>
      <w:r w:rsidRPr="00702720">
        <w:rPr>
          <w:rFonts w:eastAsia="Calibri" w:cs="Tahoma"/>
          <w:spacing w:val="-1"/>
        </w:rPr>
        <w:t>λ</w:t>
      </w:r>
      <w:r w:rsidRPr="00702720">
        <w:rPr>
          <w:rFonts w:eastAsia="Calibri" w:cs="Tahoma"/>
          <w:spacing w:val="1"/>
        </w:rPr>
        <w:t>λο</w:t>
      </w:r>
      <w:r w:rsidRPr="00702720">
        <w:rPr>
          <w:rFonts w:eastAsia="Calibri" w:cs="Tahoma"/>
          <w:spacing w:val="-3"/>
        </w:rPr>
        <w:t>ν</w:t>
      </w:r>
      <w:r w:rsidRPr="00702720">
        <w:rPr>
          <w:rFonts w:eastAsia="Calibri" w:cs="Tahoma"/>
          <w:spacing w:val="1"/>
        </w:rPr>
        <w:t>τ</w:t>
      </w:r>
      <w:r w:rsidRPr="00702720">
        <w:rPr>
          <w:rFonts w:eastAsia="Calibri" w:cs="Tahoma"/>
        </w:rPr>
        <w:t>αι</w:t>
      </w:r>
      <w:r w:rsidRPr="00702720">
        <w:rPr>
          <w:rFonts w:cs="Tahoma"/>
          <w:spacing w:val="-3"/>
        </w:rPr>
        <w:t xml:space="preserve"> </w:t>
      </w:r>
      <w:r w:rsidRPr="00702720">
        <w:rPr>
          <w:rFonts w:eastAsia="Calibri" w:cs="Tahoma"/>
        </w:rPr>
        <w:t>π</w:t>
      </w:r>
      <w:r w:rsidRPr="00702720">
        <w:rPr>
          <w:rFonts w:eastAsia="Calibri" w:cs="Tahoma"/>
          <w:spacing w:val="1"/>
        </w:rPr>
        <w:t>ρ</w:t>
      </w:r>
      <w:r w:rsidRPr="00702720">
        <w:rPr>
          <w:rFonts w:eastAsia="Calibri" w:cs="Tahoma"/>
          <w:spacing w:val="-1"/>
        </w:rPr>
        <w:t>ο</w:t>
      </w:r>
      <w:r w:rsidRPr="00702720">
        <w:rPr>
          <w:rFonts w:eastAsia="Calibri" w:cs="Tahoma"/>
        </w:rPr>
        <w:t>σ</w:t>
      </w:r>
      <w:r w:rsidRPr="00702720">
        <w:rPr>
          <w:rFonts w:eastAsia="Calibri" w:cs="Tahoma"/>
          <w:spacing w:val="-2"/>
        </w:rPr>
        <w:t>φ</w:t>
      </w:r>
      <w:r w:rsidRPr="00702720">
        <w:rPr>
          <w:rFonts w:eastAsia="Calibri" w:cs="Tahoma"/>
          <w:spacing w:val="1"/>
        </w:rPr>
        <w:t>ορ</w:t>
      </w:r>
      <w:r w:rsidRPr="00702720">
        <w:rPr>
          <w:rFonts w:eastAsia="Calibri" w:cs="Tahoma"/>
          <w:spacing w:val="-2"/>
        </w:rPr>
        <w:t>έ</w:t>
      </w:r>
      <w:r w:rsidRPr="00702720">
        <w:rPr>
          <w:rFonts w:eastAsia="Calibri" w:cs="Tahoma"/>
          <w:spacing w:val="1"/>
        </w:rPr>
        <w:t>ς</w:t>
      </w:r>
      <w:r w:rsidRPr="00702720">
        <w:rPr>
          <w:rFonts w:eastAsia="Calibri" w:cs="Tahoma"/>
        </w:rPr>
        <w:t>.</w:t>
      </w:r>
      <w:r w:rsidRPr="00702720">
        <w:rPr>
          <w:rFonts w:cs="Tahoma"/>
          <w:spacing w:val="-3"/>
        </w:rPr>
        <w:t xml:space="preserve"> </w:t>
      </w:r>
      <w:r w:rsidRPr="00702720">
        <w:rPr>
          <w:rFonts w:eastAsia="Calibri" w:cs="Tahoma"/>
        </w:rPr>
        <w:t>Αν</w:t>
      </w:r>
      <w:r w:rsidRPr="00702720">
        <w:rPr>
          <w:rFonts w:cs="Tahoma"/>
          <w:spacing w:val="-3"/>
        </w:rPr>
        <w:t xml:space="preserve"> </w:t>
      </w:r>
      <w:r w:rsidRPr="00702720">
        <w:rPr>
          <w:rFonts w:eastAsia="Calibri" w:cs="Tahoma"/>
        </w:rPr>
        <w:t>σ</w:t>
      </w:r>
      <w:r w:rsidRPr="00702720">
        <w:rPr>
          <w:rFonts w:eastAsia="Calibri" w:cs="Tahoma"/>
          <w:spacing w:val="1"/>
        </w:rPr>
        <w:t>τ</w:t>
      </w:r>
      <w:r w:rsidRPr="00702720">
        <w:rPr>
          <w:rFonts w:eastAsia="Calibri" w:cs="Tahoma"/>
        </w:rPr>
        <w:t>ο</w:t>
      </w:r>
      <w:r w:rsidRPr="00702720">
        <w:rPr>
          <w:rFonts w:cs="Tahoma"/>
          <w:spacing w:val="-1"/>
        </w:rPr>
        <w:t xml:space="preserve"> </w:t>
      </w:r>
      <w:r w:rsidRPr="00702720">
        <w:rPr>
          <w:rFonts w:eastAsia="Calibri" w:cs="Tahoma"/>
        </w:rPr>
        <w:t>δ</w:t>
      </w:r>
      <w:r w:rsidRPr="00702720">
        <w:rPr>
          <w:rFonts w:eastAsia="Calibri" w:cs="Tahoma"/>
          <w:spacing w:val="-1"/>
        </w:rPr>
        <w:t>ι</w:t>
      </w:r>
      <w:r w:rsidRPr="00702720">
        <w:rPr>
          <w:rFonts w:eastAsia="Calibri" w:cs="Tahoma"/>
        </w:rPr>
        <w:t>άσ</w:t>
      </w:r>
      <w:r w:rsidRPr="00702720">
        <w:rPr>
          <w:rFonts w:eastAsia="Calibri" w:cs="Tahoma"/>
          <w:spacing w:val="1"/>
        </w:rPr>
        <w:t>τ</w:t>
      </w:r>
      <w:r w:rsidRPr="00702720">
        <w:rPr>
          <w:rFonts w:eastAsia="Calibri" w:cs="Tahoma"/>
          <w:spacing w:val="-1"/>
        </w:rPr>
        <w:t>η</w:t>
      </w:r>
      <w:r w:rsidRPr="00702720">
        <w:rPr>
          <w:rFonts w:eastAsia="Calibri" w:cs="Tahoma"/>
          <w:spacing w:val="1"/>
        </w:rPr>
        <w:t>μ</w:t>
      </w:r>
      <w:r w:rsidRPr="00702720">
        <w:rPr>
          <w:rFonts w:eastAsia="Calibri" w:cs="Tahoma"/>
        </w:rPr>
        <w:t>α</w:t>
      </w:r>
      <w:r w:rsidRPr="00702720">
        <w:rPr>
          <w:rFonts w:cs="Tahoma"/>
          <w:spacing w:val="-3"/>
        </w:rPr>
        <w:t xml:space="preserve"> </w:t>
      </w:r>
      <w:r w:rsidRPr="00702720">
        <w:rPr>
          <w:rFonts w:eastAsia="Calibri" w:cs="Tahoma"/>
        </w:rPr>
        <w:t>π</w:t>
      </w:r>
      <w:r w:rsidRPr="00702720">
        <w:rPr>
          <w:rFonts w:eastAsia="Calibri" w:cs="Tahoma"/>
          <w:spacing w:val="-1"/>
        </w:rPr>
        <w:t>ο</w:t>
      </w:r>
      <w:r w:rsidRPr="00702720">
        <w:rPr>
          <w:rFonts w:eastAsia="Calibri" w:cs="Tahoma"/>
        </w:rPr>
        <w:t>υ</w:t>
      </w:r>
      <w:r w:rsidRPr="00702720">
        <w:rPr>
          <w:rFonts w:cs="Tahoma"/>
          <w:spacing w:val="-2"/>
        </w:rPr>
        <w:t xml:space="preserve"> </w:t>
      </w:r>
      <w:r w:rsidRPr="00702720">
        <w:rPr>
          <w:rFonts w:eastAsia="Calibri" w:cs="Tahoma"/>
          <w:spacing w:val="1"/>
        </w:rPr>
        <w:t>μ</w:t>
      </w:r>
      <w:r w:rsidRPr="00702720">
        <w:rPr>
          <w:rFonts w:eastAsia="Calibri" w:cs="Tahoma"/>
        </w:rPr>
        <w:t>ε</w:t>
      </w:r>
      <w:r w:rsidRPr="00702720">
        <w:rPr>
          <w:rFonts w:eastAsia="Calibri" w:cs="Tahoma"/>
          <w:spacing w:val="-2"/>
        </w:rPr>
        <w:t>σ</w:t>
      </w:r>
      <w:r w:rsidRPr="00702720">
        <w:rPr>
          <w:rFonts w:eastAsia="Calibri" w:cs="Tahoma"/>
          <w:spacing w:val="1"/>
        </w:rPr>
        <w:t>ολ</w:t>
      </w:r>
      <w:r w:rsidRPr="00702720">
        <w:rPr>
          <w:rFonts w:eastAsia="Calibri" w:cs="Tahoma"/>
          <w:spacing w:val="-3"/>
        </w:rPr>
        <w:t>α</w:t>
      </w:r>
      <w:r w:rsidRPr="00702720">
        <w:rPr>
          <w:rFonts w:eastAsia="Calibri" w:cs="Tahoma"/>
        </w:rPr>
        <w:t>βεί</w:t>
      </w:r>
      <w:r w:rsidRPr="00702720">
        <w:rPr>
          <w:rFonts w:cs="Tahoma"/>
          <w:spacing w:val="-3"/>
        </w:rPr>
        <w:t xml:space="preserve"> </w:t>
      </w:r>
      <w:r w:rsidRPr="00702720">
        <w:rPr>
          <w:rFonts w:eastAsia="Calibri" w:cs="Tahoma"/>
          <w:spacing w:val="1"/>
        </w:rPr>
        <w:t>μ</w:t>
      </w:r>
      <w:r w:rsidRPr="00702720">
        <w:rPr>
          <w:rFonts w:eastAsia="Calibri" w:cs="Tahoma"/>
        </w:rPr>
        <w:t>ε</w:t>
      </w:r>
      <w:r w:rsidRPr="00702720">
        <w:rPr>
          <w:rFonts w:eastAsia="Calibri" w:cs="Tahoma"/>
          <w:spacing w:val="1"/>
        </w:rPr>
        <w:t>τ</w:t>
      </w:r>
      <w:r w:rsidRPr="00702720">
        <w:rPr>
          <w:rFonts w:eastAsia="Calibri" w:cs="Tahoma"/>
          <w:spacing w:val="-3"/>
        </w:rPr>
        <w:t>α</w:t>
      </w:r>
      <w:r w:rsidRPr="00702720">
        <w:rPr>
          <w:rFonts w:eastAsia="Calibri" w:cs="Tahoma"/>
          <w:spacing w:val="1"/>
        </w:rPr>
        <w:t>ξ</w:t>
      </w:r>
      <w:r w:rsidRPr="00702720">
        <w:rPr>
          <w:rFonts w:eastAsia="Calibri" w:cs="Tahoma"/>
        </w:rPr>
        <w:t>ύ</w:t>
      </w:r>
      <w:r w:rsidRPr="00702720">
        <w:rPr>
          <w:rFonts w:cs="Tahoma"/>
          <w:spacing w:val="-2"/>
        </w:rPr>
        <w:t xml:space="preserve"> </w:t>
      </w:r>
      <w:r w:rsidRPr="00702720">
        <w:rPr>
          <w:rFonts w:eastAsia="Calibri" w:cs="Tahoma"/>
          <w:spacing w:val="1"/>
        </w:rPr>
        <w:t>τ</w:t>
      </w:r>
      <w:r w:rsidRPr="00702720">
        <w:rPr>
          <w:rFonts w:eastAsia="Calibri" w:cs="Tahoma"/>
          <w:spacing w:val="-3"/>
        </w:rPr>
        <w:t>η</w:t>
      </w:r>
      <w:r w:rsidRPr="00702720">
        <w:rPr>
          <w:rFonts w:eastAsia="Calibri" w:cs="Tahoma"/>
        </w:rPr>
        <w:t>ς</w:t>
      </w:r>
      <w:r w:rsidRPr="00702720">
        <w:rPr>
          <w:rFonts w:cs="Tahoma"/>
          <w:spacing w:val="-2"/>
        </w:rPr>
        <w:t xml:space="preserve"> </w:t>
      </w:r>
      <w:r w:rsidRPr="00702720">
        <w:rPr>
          <w:rFonts w:eastAsia="Calibri" w:cs="Tahoma"/>
          <w:spacing w:val="-1"/>
        </w:rPr>
        <w:t>η</w:t>
      </w:r>
      <w:r w:rsidRPr="00702720">
        <w:rPr>
          <w:rFonts w:eastAsia="Calibri" w:cs="Tahoma"/>
          <w:spacing w:val="1"/>
        </w:rPr>
        <w:t>μ</w:t>
      </w:r>
      <w:r w:rsidRPr="00702720">
        <w:rPr>
          <w:rFonts w:eastAsia="Calibri" w:cs="Tahoma"/>
        </w:rPr>
        <w:t>ε</w:t>
      </w:r>
      <w:r w:rsidRPr="00702720">
        <w:rPr>
          <w:rFonts w:eastAsia="Calibri" w:cs="Tahoma"/>
          <w:spacing w:val="-2"/>
        </w:rPr>
        <w:t>ρ</w:t>
      </w:r>
      <w:r w:rsidRPr="00702720">
        <w:rPr>
          <w:rFonts w:eastAsia="Calibri" w:cs="Tahoma"/>
          <w:spacing w:val="1"/>
        </w:rPr>
        <w:t>ο</w:t>
      </w:r>
      <w:r w:rsidRPr="00702720">
        <w:rPr>
          <w:rFonts w:eastAsia="Calibri" w:cs="Tahoma"/>
          <w:spacing w:val="-1"/>
        </w:rPr>
        <w:t>μηνί</w:t>
      </w:r>
      <w:r w:rsidRPr="00702720">
        <w:rPr>
          <w:rFonts w:eastAsia="Calibri" w:cs="Tahoma"/>
        </w:rPr>
        <w:t>ας</w:t>
      </w:r>
      <w:r w:rsidRPr="00702720">
        <w:rPr>
          <w:rFonts w:cs="Tahoma"/>
          <w:spacing w:val="-2"/>
        </w:rPr>
        <w:t xml:space="preserve"> </w:t>
      </w:r>
      <w:r w:rsidRPr="00702720">
        <w:rPr>
          <w:rFonts w:eastAsia="Calibri" w:cs="Tahoma"/>
          <w:spacing w:val="1"/>
        </w:rPr>
        <w:t>υ</w:t>
      </w:r>
      <w:r w:rsidRPr="00702720">
        <w:rPr>
          <w:rFonts w:eastAsia="Calibri" w:cs="Tahoma"/>
        </w:rPr>
        <w:t>π</w:t>
      </w:r>
      <w:r w:rsidRPr="00702720">
        <w:rPr>
          <w:rFonts w:eastAsia="Calibri" w:cs="Tahoma"/>
          <w:spacing w:val="1"/>
        </w:rPr>
        <w:t>ο</w:t>
      </w:r>
      <w:r w:rsidRPr="00702720">
        <w:rPr>
          <w:rFonts w:eastAsia="Calibri" w:cs="Tahoma"/>
        </w:rPr>
        <w:t>γ</w:t>
      </w:r>
      <w:r w:rsidRPr="00702720">
        <w:rPr>
          <w:rFonts w:eastAsia="Calibri" w:cs="Tahoma"/>
          <w:spacing w:val="1"/>
        </w:rPr>
        <w:t>ρ</w:t>
      </w:r>
      <w:r w:rsidRPr="00702720">
        <w:rPr>
          <w:rFonts w:eastAsia="Calibri" w:cs="Tahoma"/>
        </w:rPr>
        <w:t>αφ</w:t>
      </w:r>
      <w:r w:rsidRPr="00702720">
        <w:rPr>
          <w:rFonts w:eastAsia="Calibri" w:cs="Tahoma"/>
          <w:spacing w:val="-3"/>
        </w:rPr>
        <w:t>ή</w:t>
      </w:r>
      <w:r w:rsidRPr="00702720">
        <w:rPr>
          <w:rFonts w:eastAsia="Calibri" w:cs="Tahoma"/>
        </w:rPr>
        <w:t>ς</w:t>
      </w:r>
      <w:r w:rsidRPr="00702720">
        <w:rPr>
          <w:rFonts w:cs="Tahoma"/>
          <w:spacing w:val="-2"/>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2"/>
        </w:rPr>
        <w:t xml:space="preserve"> </w:t>
      </w:r>
      <w:r w:rsidRPr="00702720">
        <w:rPr>
          <w:rFonts w:eastAsia="Calibri" w:cs="Tahoma"/>
        </w:rPr>
        <w:t>ΕΕ</w:t>
      </w:r>
      <w:r w:rsidRPr="00702720">
        <w:rPr>
          <w:rFonts w:eastAsia="Calibri" w:cs="Tahoma"/>
          <w:spacing w:val="-2"/>
        </w:rPr>
        <w:t>Ε</w:t>
      </w:r>
      <w:r w:rsidRPr="00702720">
        <w:rPr>
          <w:rFonts w:eastAsia="Calibri" w:cs="Tahoma"/>
        </w:rPr>
        <w:t xml:space="preserve">Σ </w:t>
      </w:r>
      <w:r w:rsidR="008370FA" w:rsidRPr="00702720">
        <w:rPr>
          <w:rFonts w:eastAsia="Calibri" w:cs="Tahoma"/>
        </w:rPr>
        <w:t xml:space="preserve"> </w:t>
      </w:r>
      <w:r w:rsidRPr="00702720">
        <w:rPr>
          <w:rFonts w:eastAsia="Calibri" w:cs="Tahoma"/>
        </w:rPr>
        <w:t>και</w:t>
      </w:r>
      <w:r w:rsidRPr="00702720">
        <w:rPr>
          <w:rFonts w:cs="Tahoma"/>
          <w:spacing w:val="3"/>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4"/>
        </w:rPr>
        <w:t xml:space="preserve"> </w:t>
      </w:r>
      <w:r w:rsidRPr="00702720">
        <w:rPr>
          <w:rFonts w:eastAsia="Calibri" w:cs="Tahoma"/>
        </w:rPr>
        <w:t>κ</w:t>
      </w:r>
      <w:r w:rsidRPr="00702720">
        <w:rPr>
          <w:rFonts w:eastAsia="Calibri" w:cs="Tahoma"/>
          <w:spacing w:val="-3"/>
        </w:rPr>
        <w:t>α</w:t>
      </w:r>
      <w:r w:rsidRPr="00702720">
        <w:rPr>
          <w:rFonts w:eastAsia="Calibri" w:cs="Tahoma"/>
          <w:spacing w:val="1"/>
        </w:rPr>
        <w:t>τ</w:t>
      </w:r>
      <w:r w:rsidRPr="00702720">
        <w:rPr>
          <w:rFonts w:eastAsia="Calibri" w:cs="Tahoma"/>
        </w:rPr>
        <w:t>α</w:t>
      </w:r>
      <w:r w:rsidRPr="00702720">
        <w:rPr>
          <w:rFonts w:eastAsia="Calibri" w:cs="Tahoma"/>
          <w:spacing w:val="1"/>
        </w:rPr>
        <w:t>λ</w:t>
      </w:r>
      <w:r w:rsidRPr="00702720">
        <w:rPr>
          <w:rFonts w:eastAsia="Calibri" w:cs="Tahoma"/>
          <w:spacing w:val="-1"/>
        </w:rPr>
        <w:t>η</w:t>
      </w:r>
      <w:r w:rsidRPr="00702720">
        <w:rPr>
          <w:rFonts w:eastAsia="Calibri" w:cs="Tahoma"/>
          <w:spacing w:val="-2"/>
        </w:rPr>
        <w:t>κ</w:t>
      </w:r>
      <w:r w:rsidRPr="00702720">
        <w:rPr>
          <w:rFonts w:eastAsia="Calibri" w:cs="Tahoma"/>
          <w:spacing w:val="1"/>
        </w:rPr>
        <w:t>τ</w:t>
      </w:r>
      <w:r w:rsidRPr="00702720">
        <w:rPr>
          <w:rFonts w:eastAsia="Calibri" w:cs="Tahoma"/>
          <w:spacing w:val="-1"/>
        </w:rPr>
        <w:t>ι</w:t>
      </w:r>
      <w:r w:rsidRPr="00702720">
        <w:rPr>
          <w:rFonts w:eastAsia="Calibri" w:cs="Tahoma"/>
        </w:rPr>
        <w:t>κ</w:t>
      </w:r>
      <w:r w:rsidRPr="00702720">
        <w:rPr>
          <w:rFonts w:eastAsia="Calibri" w:cs="Tahoma"/>
          <w:spacing w:val="-1"/>
        </w:rPr>
        <w:t>ή</w:t>
      </w:r>
      <w:r w:rsidRPr="00702720">
        <w:rPr>
          <w:rFonts w:eastAsia="Calibri" w:cs="Tahoma"/>
        </w:rPr>
        <w:t>ς</w:t>
      </w:r>
      <w:r w:rsidRPr="00702720">
        <w:rPr>
          <w:rFonts w:cs="Tahoma"/>
          <w:spacing w:val="4"/>
        </w:rPr>
        <w:t xml:space="preserve"> </w:t>
      </w:r>
      <w:r w:rsidRPr="00702720">
        <w:rPr>
          <w:rFonts w:eastAsia="Calibri" w:cs="Tahoma"/>
          <w:spacing w:val="-1"/>
        </w:rPr>
        <w:t>ημ</w:t>
      </w:r>
      <w:r w:rsidRPr="00702720">
        <w:rPr>
          <w:rFonts w:eastAsia="Calibri" w:cs="Tahoma"/>
        </w:rPr>
        <w:t>ε</w:t>
      </w:r>
      <w:r w:rsidRPr="00702720">
        <w:rPr>
          <w:rFonts w:eastAsia="Calibri" w:cs="Tahoma"/>
          <w:spacing w:val="1"/>
        </w:rPr>
        <w:t>ρ</w:t>
      </w:r>
      <w:r w:rsidRPr="00702720">
        <w:rPr>
          <w:rFonts w:eastAsia="Calibri" w:cs="Tahoma"/>
          <w:spacing w:val="-1"/>
        </w:rPr>
        <w:t>ο</w:t>
      </w:r>
      <w:r w:rsidRPr="00702720">
        <w:rPr>
          <w:rFonts w:eastAsia="Calibri" w:cs="Tahoma"/>
          <w:spacing w:val="1"/>
        </w:rPr>
        <w:t>μ</w:t>
      </w:r>
      <w:r w:rsidRPr="00702720">
        <w:rPr>
          <w:rFonts w:eastAsia="Calibri" w:cs="Tahoma"/>
          <w:spacing w:val="-1"/>
        </w:rPr>
        <w:t>ηνί</w:t>
      </w:r>
      <w:r w:rsidRPr="00702720">
        <w:rPr>
          <w:rFonts w:eastAsia="Calibri" w:cs="Tahoma"/>
        </w:rPr>
        <w:t>ας</w:t>
      </w:r>
      <w:r w:rsidRPr="00702720">
        <w:rPr>
          <w:rFonts w:cs="Tahoma"/>
          <w:spacing w:val="4"/>
        </w:rPr>
        <w:t xml:space="preserve"> </w:t>
      </w:r>
      <w:r w:rsidRPr="00702720">
        <w:rPr>
          <w:rFonts w:eastAsia="Calibri" w:cs="Tahoma"/>
          <w:spacing w:val="1"/>
        </w:rPr>
        <w:t>υ</w:t>
      </w:r>
      <w:r w:rsidRPr="00702720">
        <w:rPr>
          <w:rFonts w:eastAsia="Calibri" w:cs="Tahoma"/>
          <w:spacing w:val="-2"/>
        </w:rPr>
        <w:t>π</w:t>
      </w:r>
      <w:r w:rsidRPr="00702720">
        <w:rPr>
          <w:rFonts w:eastAsia="Calibri" w:cs="Tahoma"/>
          <w:spacing w:val="1"/>
        </w:rPr>
        <w:t>ο</w:t>
      </w:r>
      <w:r w:rsidRPr="00702720">
        <w:rPr>
          <w:rFonts w:eastAsia="Calibri" w:cs="Tahoma"/>
          <w:spacing w:val="-2"/>
        </w:rPr>
        <w:t>β</w:t>
      </w:r>
      <w:r w:rsidRPr="00702720">
        <w:rPr>
          <w:rFonts w:eastAsia="Calibri" w:cs="Tahoma"/>
          <w:spacing w:val="1"/>
        </w:rPr>
        <w:t>ολ</w:t>
      </w:r>
      <w:r w:rsidRPr="00702720">
        <w:rPr>
          <w:rFonts w:eastAsia="Calibri" w:cs="Tahoma"/>
          <w:spacing w:val="-3"/>
        </w:rPr>
        <w:t>ή</w:t>
      </w:r>
      <w:r w:rsidRPr="00702720">
        <w:rPr>
          <w:rFonts w:eastAsia="Calibri" w:cs="Tahoma"/>
        </w:rPr>
        <w:t>ς</w:t>
      </w:r>
      <w:r w:rsidRPr="00702720">
        <w:rPr>
          <w:rFonts w:cs="Tahoma"/>
          <w:spacing w:val="4"/>
        </w:rPr>
        <w:t xml:space="preserve"> </w:t>
      </w:r>
      <w:r w:rsidRPr="00702720">
        <w:rPr>
          <w:rFonts w:eastAsia="Calibri" w:cs="Tahoma"/>
        </w:rPr>
        <w:t>π</w:t>
      </w:r>
      <w:r w:rsidRPr="00702720">
        <w:rPr>
          <w:rFonts w:eastAsia="Calibri" w:cs="Tahoma"/>
          <w:spacing w:val="-2"/>
        </w:rPr>
        <w:t>ρ</w:t>
      </w:r>
      <w:r w:rsidRPr="00702720">
        <w:rPr>
          <w:rFonts w:eastAsia="Calibri" w:cs="Tahoma"/>
          <w:spacing w:val="-1"/>
        </w:rPr>
        <w:t>ο</w:t>
      </w:r>
      <w:r w:rsidRPr="00702720">
        <w:rPr>
          <w:rFonts w:eastAsia="Calibri" w:cs="Tahoma"/>
        </w:rPr>
        <w:t>σφ</w:t>
      </w:r>
      <w:r w:rsidRPr="00702720">
        <w:rPr>
          <w:rFonts w:eastAsia="Calibri" w:cs="Tahoma"/>
          <w:spacing w:val="-1"/>
        </w:rPr>
        <w:t>ο</w:t>
      </w:r>
      <w:r w:rsidRPr="00702720">
        <w:rPr>
          <w:rFonts w:eastAsia="Calibri" w:cs="Tahoma"/>
          <w:spacing w:val="1"/>
        </w:rPr>
        <w:t>ρ</w:t>
      </w:r>
      <w:r w:rsidRPr="00702720">
        <w:rPr>
          <w:rFonts w:eastAsia="Calibri" w:cs="Tahoma"/>
        </w:rPr>
        <w:t>ών</w:t>
      </w:r>
      <w:r w:rsidRPr="00702720">
        <w:rPr>
          <w:rFonts w:cs="Tahoma"/>
          <w:spacing w:val="3"/>
        </w:rPr>
        <w:t xml:space="preserve"> </w:t>
      </w:r>
      <w:r w:rsidRPr="00702720">
        <w:rPr>
          <w:rFonts w:eastAsia="Calibri" w:cs="Tahoma"/>
        </w:rPr>
        <w:t>έχ</w:t>
      </w:r>
      <w:r w:rsidRPr="00702720">
        <w:rPr>
          <w:rFonts w:eastAsia="Calibri" w:cs="Tahoma"/>
          <w:spacing w:val="-1"/>
        </w:rPr>
        <w:t>ο</w:t>
      </w:r>
      <w:r w:rsidRPr="00702720">
        <w:rPr>
          <w:rFonts w:eastAsia="Calibri" w:cs="Tahoma"/>
          <w:spacing w:val="1"/>
        </w:rPr>
        <w:t>υ</w:t>
      </w:r>
      <w:r w:rsidRPr="00702720">
        <w:rPr>
          <w:rFonts w:eastAsia="Calibri" w:cs="Tahoma"/>
        </w:rPr>
        <w:t>ν</w:t>
      </w:r>
      <w:r w:rsidRPr="00702720">
        <w:rPr>
          <w:rFonts w:cs="Tahoma"/>
          <w:spacing w:val="3"/>
        </w:rPr>
        <w:t xml:space="preserve"> </w:t>
      </w:r>
      <w:r w:rsidRPr="00702720">
        <w:rPr>
          <w:rFonts w:eastAsia="Calibri" w:cs="Tahoma"/>
        </w:rPr>
        <w:t>επ</w:t>
      </w:r>
      <w:r w:rsidRPr="00702720">
        <w:rPr>
          <w:rFonts w:eastAsia="Calibri" w:cs="Tahoma"/>
          <w:spacing w:val="-2"/>
        </w:rPr>
        <w:t>έ</w:t>
      </w:r>
      <w:r w:rsidRPr="00702720">
        <w:rPr>
          <w:rFonts w:eastAsia="Calibri" w:cs="Tahoma"/>
          <w:spacing w:val="1"/>
        </w:rPr>
        <w:t>λ</w:t>
      </w:r>
      <w:r w:rsidRPr="00702720">
        <w:rPr>
          <w:rFonts w:eastAsia="Calibri" w:cs="Tahoma"/>
        </w:rPr>
        <w:t>θει</w:t>
      </w:r>
      <w:r w:rsidRPr="00702720">
        <w:rPr>
          <w:rFonts w:cs="Tahoma"/>
        </w:rPr>
        <w:t xml:space="preserve"> </w:t>
      </w:r>
      <w:r w:rsidRPr="00702720">
        <w:rPr>
          <w:rFonts w:eastAsia="Calibri" w:cs="Tahoma"/>
          <w:spacing w:val="-1"/>
        </w:rPr>
        <w:t>μ</w:t>
      </w:r>
      <w:r w:rsidRPr="00702720">
        <w:rPr>
          <w:rFonts w:eastAsia="Calibri" w:cs="Tahoma"/>
        </w:rPr>
        <w:t>ε</w:t>
      </w:r>
      <w:r w:rsidRPr="00702720">
        <w:rPr>
          <w:rFonts w:eastAsia="Calibri" w:cs="Tahoma"/>
          <w:spacing w:val="1"/>
        </w:rPr>
        <w:t>τ</w:t>
      </w:r>
      <w:r w:rsidRPr="00702720">
        <w:rPr>
          <w:rFonts w:eastAsia="Calibri" w:cs="Tahoma"/>
        </w:rPr>
        <w:t>α</w:t>
      </w:r>
      <w:r w:rsidRPr="00702720">
        <w:rPr>
          <w:rFonts w:eastAsia="Calibri" w:cs="Tahoma"/>
          <w:spacing w:val="-2"/>
        </w:rPr>
        <w:t>β</w:t>
      </w:r>
      <w:r w:rsidRPr="00702720">
        <w:rPr>
          <w:rFonts w:eastAsia="Calibri" w:cs="Tahoma"/>
          <w:spacing w:val="1"/>
        </w:rPr>
        <w:t>ολ</w:t>
      </w:r>
      <w:r w:rsidRPr="00702720">
        <w:rPr>
          <w:rFonts w:eastAsia="Calibri" w:cs="Tahoma"/>
          <w:spacing w:val="-2"/>
        </w:rPr>
        <w:t>έ</w:t>
      </w:r>
      <w:r w:rsidRPr="00702720">
        <w:rPr>
          <w:rFonts w:eastAsia="Calibri" w:cs="Tahoma"/>
        </w:rPr>
        <w:t>ς</w:t>
      </w:r>
      <w:r w:rsidRPr="00702720">
        <w:rPr>
          <w:rFonts w:cs="Tahoma"/>
          <w:spacing w:val="4"/>
        </w:rPr>
        <w:t xml:space="preserve"> </w:t>
      </w:r>
      <w:r w:rsidRPr="00702720">
        <w:rPr>
          <w:rFonts w:eastAsia="Calibri" w:cs="Tahoma"/>
          <w:spacing w:val="-2"/>
        </w:rPr>
        <w:t>σ</w:t>
      </w:r>
      <w:r w:rsidRPr="00702720">
        <w:rPr>
          <w:rFonts w:eastAsia="Calibri" w:cs="Tahoma"/>
          <w:spacing w:val="1"/>
        </w:rPr>
        <w:t>τ</w:t>
      </w:r>
      <w:r w:rsidRPr="00702720">
        <w:rPr>
          <w:rFonts w:eastAsia="Calibri" w:cs="Tahoma"/>
        </w:rPr>
        <w:t>α</w:t>
      </w:r>
      <w:r w:rsidRPr="00702720">
        <w:rPr>
          <w:rFonts w:cs="Tahoma"/>
          <w:spacing w:val="3"/>
        </w:rPr>
        <w:t xml:space="preserve"> </w:t>
      </w:r>
      <w:r w:rsidRPr="00702720">
        <w:rPr>
          <w:rFonts w:eastAsia="Calibri" w:cs="Tahoma"/>
        </w:rPr>
        <w:t>δ</w:t>
      </w:r>
      <w:r w:rsidRPr="00702720">
        <w:rPr>
          <w:rFonts w:eastAsia="Calibri" w:cs="Tahoma"/>
          <w:spacing w:val="-1"/>
        </w:rPr>
        <w:t>η</w:t>
      </w:r>
      <w:r w:rsidRPr="00702720">
        <w:rPr>
          <w:rFonts w:eastAsia="Calibri" w:cs="Tahoma"/>
          <w:spacing w:val="1"/>
        </w:rPr>
        <w:t>λ</w:t>
      </w:r>
      <w:r w:rsidRPr="00702720">
        <w:rPr>
          <w:rFonts w:eastAsia="Calibri" w:cs="Tahoma"/>
        </w:rPr>
        <w:t>ω</w:t>
      </w:r>
      <w:r w:rsidRPr="00702720">
        <w:rPr>
          <w:rFonts w:eastAsia="Calibri" w:cs="Tahoma"/>
          <w:spacing w:val="-2"/>
        </w:rPr>
        <w:t>θ</w:t>
      </w:r>
      <w:r w:rsidRPr="00702720">
        <w:rPr>
          <w:rFonts w:eastAsia="Calibri" w:cs="Tahoma"/>
        </w:rPr>
        <w:t>έ</w:t>
      </w:r>
      <w:r w:rsidRPr="00702720">
        <w:rPr>
          <w:rFonts w:eastAsia="Calibri" w:cs="Tahoma"/>
          <w:spacing w:val="-1"/>
        </w:rPr>
        <w:t>ν</w:t>
      </w:r>
      <w:r w:rsidRPr="00702720">
        <w:rPr>
          <w:rFonts w:eastAsia="Calibri" w:cs="Tahoma"/>
          <w:spacing w:val="1"/>
        </w:rPr>
        <w:t>τ</w:t>
      </w:r>
      <w:r w:rsidRPr="00702720">
        <w:rPr>
          <w:rFonts w:eastAsia="Calibri" w:cs="Tahoma"/>
        </w:rPr>
        <w:t>α</w:t>
      </w:r>
      <w:r w:rsidRPr="00702720">
        <w:rPr>
          <w:rFonts w:cs="Tahoma"/>
        </w:rPr>
        <w:t xml:space="preserve"> </w:t>
      </w:r>
      <w:r w:rsidRPr="00702720">
        <w:rPr>
          <w:rFonts w:eastAsia="Calibri" w:cs="Tahoma"/>
        </w:rPr>
        <w:t>σ</w:t>
      </w:r>
      <w:r w:rsidRPr="00702720">
        <w:rPr>
          <w:rFonts w:eastAsia="Calibri" w:cs="Tahoma"/>
          <w:spacing w:val="1"/>
        </w:rPr>
        <w:t>το</w:t>
      </w:r>
      <w:r w:rsidRPr="00702720">
        <w:rPr>
          <w:rFonts w:eastAsia="Calibri" w:cs="Tahoma"/>
          <w:spacing w:val="-1"/>
        </w:rPr>
        <w:t>ι</w:t>
      </w:r>
      <w:r w:rsidRPr="00702720">
        <w:rPr>
          <w:rFonts w:eastAsia="Calibri" w:cs="Tahoma"/>
        </w:rPr>
        <w:t>χε</w:t>
      </w:r>
      <w:r w:rsidRPr="00702720">
        <w:rPr>
          <w:rFonts w:eastAsia="Calibri" w:cs="Tahoma"/>
          <w:spacing w:val="-1"/>
        </w:rPr>
        <w:t>ί</w:t>
      </w:r>
      <w:r w:rsidRPr="00702720">
        <w:rPr>
          <w:rFonts w:eastAsia="Calibri" w:cs="Tahoma"/>
        </w:rPr>
        <w:t>α,</w:t>
      </w:r>
      <w:r w:rsidRPr="00702720">
        <w:rPr>
          <w:rFonts w:cs="Tahoma"/>
          <w:spacing w:val="3"/>
        </w:rPr>
        <w:t xml:space="preserve"> </w:t>
      </w:r>
      <w:r w:rsidRPr="00702720">
        <w:rPr>
          <w:rFonts w:eastAsia="Calibri" w:cs="Tahoma"/>
          <w:spacing w:val="-2"/>
        </w:rPr>
        <w:t>ε</w:t>
      </w:r>
      <w:r w:rsidRPr="00702720">
        <w:rPr>
          <w:rFonts w:eastAsia="Calibri" w:cs="Tahoma"/>
        </w:rPr>
        <w:t>κ</w:t>
      </w:r>
      <w:r w:rsidRPr="00702720">
        <w:rPr>
          <w:rFonts w:cs="Tahoma"/>
          <w:spacing w:val="3"/>
        </w:rPr>
        <w:t xml:space="preserve"> </w:t>
      </w:r>
      <w:r w:rsidRPr="00702720">
        <w:rPr>
          <w:rFonts w:eastAsia="Calibri" w:cs="Tahoma"/>
          <w:spacing w:val="1"/>
        </w:rPr>
        <w:t>μ</w:t>
      </w:r>
      <w:r w:rsidRPr="00702720">
        <w:rPr>
          <w:rFonts w:eastAsia="Calibri" w:cs="Tahoma"/>
          <w:spacing w:val="-2"/>
        </w:rPr>
        <w:t>έ</w:t>
      </w:r>
      <w:r w:rsidRPr="00702720">
        <w:rPr>
          <w:rFonts w:eastAsia="Calibri" w:cs="Tahoma"/>
          <w:spacing w:val="1"/>
        </w:rPr>
        <w:t>ρ</w:t>
      </w:r>
      <w:r w:rsidRPr="00702720">
        <w:rPr>
          <w:rFonts w:eastAsia="Calibri" w:cs="Tahoma"/>
          <w:spacing w:val="-1"/>
        </w:rPr>
        <w:t>ο</w:t>
      </w:r>
      <w:r w:rsidRPr="00702720">
        <w:rPr>
          <w:rFonts w:eastAsia="Calibri" w:cs="Tahoma"/>
          <w:spacing w:val="1"/>
        </w:rPr>
        <w:t>υ</w:t>
      </w:r>
      <w:r w:rsidRPr="00702720">
        <w:rPr>
          <w:rFonts w:eastAsia="Calibri" w:cs="Tahoma"/>
        </w:rPr>
        <w:t>ς</w:t>
      </w:r>
      <w:r w:rsidRPr="00702720">
        <w:rPr>
          <w:rFonts w:cs="Tahoma"/>
          <w:spacing w:val="3"/>
        </w:rPr>
        <w:t xml:space="preserve"> </w:t>
      </w:r>
      <w:r w:rsidRPr="00702720">
        <w:rPr>
          <w:rFonts w:eastAsia="Calibri" w:cs="Tahoma"/>
          <w:spacing w:val="-1"/>
        </w:rPr>
        <w:t>τ</w:t>
      </w:r>
      <w:r w:rsidRPr="00702720">
        <w:rPr>
          <w:rFonts w:eastAsia="Calibri" w:cs="Tahoma"/>
          <w:spacing w:val="1"/>
        </w:rPr>
        <w:t>ου</w:t>
      </w:r>
      <w:r w:rsidRPr="00702720">
        <w:rPr>
          <w:rFonts w:eastAsia="Calibri" w:cs="Tahoma"/>
        </w:rPr>
        <w:t>,</w:t>
      </w:r>
      <w:r w:rsidRPr="00702720">
        <w:rPr>
          <w:rFonts w:cs="Tahoma"/>
        </w:rPr>
        <w:t xml:space="preserve"> </w:t>
      </w:r>
      <w:r w:rsidRPr="00702720">
        <w:rPr>
          <w:rFonts w:eastAsia="Calibri" w:cs="Tahoma"/>
        </w:rPr>
        <w:t>σ</w:t>
      </w:r>
      <w:r w:rsidRPr="00702720">
        <w:rPr>
          <w:rFonts w:eastAsia="Calibri" w:cs="Tahoma"/>
          <w:spacing w:val="1"/>
        </w:rPr>
        <w:t>τ</w:t>
      </w:r>
      <w:r w:rsidRPr="00702720">
        <w:rPr>
          <w:rFonts w:eastAsia="Calibri" w:cs="Tahoma"/>
        </w:rPr>
        <w:t>ο</w:t>
      </w:r>
      <w:r w:rsidRPr="00702720">
        <w:rPr>
          <w:rFonts w:cs="Tahoma"/>
          <w:spacing w:val="4"/>
        </w:rPr>
        <w:t xml:space="preserve"> </w:t>
      </w:r>
      <w:r w:rsidRPr="00702720">
        <w:rPr>
          <w:rFonts w:eastAsia="Calibri" w:cs="Tahoma"/>
        </w:rPr>
        <w:t>Ε</w:t>
      </w:r>
      <w:r w:rsidRPr="00702720">
        <w:rPr>
          <w:rFonts w:eastAsia="Calibri" w:cs="Tahoma"/>
          <w:spacing w:val="-2"/>
        </w:rPr>
        <w:t>Ε</w:t>
      </w:r>
      <w:r w:rsidRPr="00702720">
        <w:rPr>
          <w:rFonts w:eastAsia="Calibri" w:cs="Tahoma"/>
        </w:rPr>
        <w:t>ΕΣ,</w:t>
      </w:r>
      <w:r w:rsidRPr="00702720">
        <w:rPr>
          <w:rFonts w:cs="Tahoma"/>
          <w:spacing w:val="3"/>
        </w:rPr>
        <w:t xml:space="preserve"> </w:t>
      </w:r>
      <w:r w:rsidRPr="00702720">
        <w:rPr>
          <w:rFonts w:eastAsia="Calibri" w:cs="Tahoma"/>
        </w:rPr>
        <w:t>ο</w:t>
      </w:r>
      <w:r w:rsidRPr="00702720">
        <w:rPr>
          <w:rFonts w:cs="Tahoma"/>
          <w:spacing w:val="1"/>
        </w:rPr>
        <w:t xml:space="preserve"> </w:t>
      </w:r>
      <w:r w:rsidRPr="00702720">
        <w:rPr>
          <w:rFonts w:eastAsia="Calibri" w:cs="Tahoma"/>
          <w:spacing w:val="1"/>
        </w:rPr>
        <w:t>ο</w:t>
      </w:r>
      <w:r w:rsidRPr="00702720">
        <w:rPr>
          <w:rFonts w:eastAsia="Calibri" w:cs="Tahoma"/>
          <w:spacing w:val="-1"/>
        </w:rPr>
        <w:t>ι</w:t>
      </w:r>
      <w:r w:rsidRPr="00702720">
        <w:rPr>
          <w:rFonts w:eastAsia="Calibri" w:cs="Tahoma"/>
          <w:spacing w:val="-2"/>
        </w:rPr>
        <w:t>κ</w:t>
      </w:r>
      <w:r w:rsidRPr="00702720">
        <w:rPr>
          <w:rFonts w:eastAsia="Calibri" w:cs="Tahoma"/>
          <w:spacing w:val="1"/>
        </w:rPr>
        <w:t>ο</w:t>
      </w:r>
      <w:r w:rsidRPr="00702720">
        <w:rPr>
          <w:rFonts w:eastAsia="Calibri" w:cs="Tahoma"/>
          <w:spacing w:val="-1"/>
        </w:rPr>
        <w:t>νο</w:t>
      </w:r>
      <w:r w:rsidRPr="00702720">
        <w:rPr>
          <w:rFonts w:eastAsia="Calibri" w:cs="Tahoma"/>
          <w:spacing w:val="1"/>
        </w:rPr>
        <w:t>μ</w:t>
      </w:r>
      <w:r w:rsidRPr="00702720">
        <w:rPr>
          <w:rFonts w:eastAsia="Calibri" w:cs="Tahoma"/>
          <w:spacing w:val="-1"/>
        </w:rPr>
        <w:t>ι</w:t>
      </w:r>
      <w:r w:rsidRPr="00702720">
        <w:rPr>
          <w:rFonts w:eastAsia="Calibri" w:cs="Tahoma"/>
        </w:rPr>
        <w:t>κ</w:t>
      </w:r>
      <w:r w:rsidRPr="00702720">
        <w:rPr>
          <w:rFonts w:eastAsia="Calibri" w:cs="Tahoma"/>
          <w:spacing w:val="-1"/>
        </w:rPr>
        <w:t>ό</w:t>
      </w:r>
      <w:r w:rsidRPr="00702720">
        <w:rPr>
          <w:rFonts w:eastAsia="Calibri" w:cs="Tahoma"/>
        </w:rPr>
        <w:t>ς</w:t>
      </w:r>
      <w:r w:rsidRPr="00702720">
        <w:rPr>
          <w:rFonts w:cs="Tahoma"/>
          <w:spacing w:val="3"/>
        </w:rPr>
        <w:t xml:space="preserve"> </w:t>
      </w:r>
      <w:r w:rsidRPr="00702720">
        <w:rPr>
          <w:rFonts w:eastAsia="Calibri" w:cs="Tahoma"/>
        </w:rPr>
        <w:t>φ</w:t>
      </w:r>
      <w:r w:rsidRPr="00702720">
        <w:rPr>
          <w:rFonts w:eastAsia="Calibri" w:cs="Tahoma"/>
          <w:spacing w:val="1"/>
        </w:rPr>
        <w:t>ο</w:t>
      </w:r>
      <w:r w:rsidRPr="00702720">
        <w:rPr>
          <w:rFonts w:eastAsia="Calibri" w:cs="Tahoma"/>
          <w:spacing w:val="-2"/>
        </w:rPr>
        <w:t>ρ</w:t>
      </w:r>
      <w:r w:rsidRPr="00702720">
        <w:rPr>
          <w:rFonts w:eastAsia="Calibri" w:cs="Tahoma"/>
        </w:rPr>
        <w:t>έας</w:t>
      </w:r>
      <w:r w:rsidRPr="00702720">
        <w:rPr>
          <w:rFonts w:cs="Tahoma"/>
          <w:spacing w:val="3"/>
        </w:rPr>
        <w:t xml:space="preserve"> </w:t>
      </w:r>
      <w:r w:rsidRPr="00702720">
        <w:rPr>
          <w:rFonts w:eastAsia="Calibri" w:cs="Tahoma"/>
        </w:rPr>
        <w:t>α</w:t>
      </w:r>
      <w:r w:rsidRPr="00702720">
        <w:rPr>
          <w:rFonts w:eastAsia="Calibri" w:cs="Tahoma"/>
          <w:spacing w:val="-2"/>
        </w:rPr>
        <w:t>π</w:t>
      </w:r>
      <w:r w:rsidRPr="00702720">
        <w:rPr>
          <w:rFonts w:eastAsia="Calibri" w:cs="Tahoma"/>
          <w:spacing w:val="1"/>
        </w:rPr>
        <w:t>ο</w:t>
      </w:r>
      <w:r w:rsidRPr="00702720">
        <w:rPr>
          <w:rFonts w:eastAsia="Calibri" w:cs="Tahoma"/>
        </w:rPr>
        <w:t>σ</w:t>
      </w:r>
      <w:r w:rsidRPr="00702720">
        <w:rPr>
          <w:rFonts w:eastAsia="Calibri" w:cs="Tahoma"/>
          <w:spacing w:val="-2"/>
        </w:rPr>
        <w:t>ύ</w:t>
      </w:r>
      <w:r w:rsidRPr="00702720">
        <w:rPr>
          <w:rFonts w:eastAsia="Calibri" w:cs="Tahoma"/>
          <w:spacing w:val="1"/>
        </w:rPr>
        <w:t>ρ</w:t>
      </w:r>
      <w:r w:rsidRPr="00702720">
        <w:rPr>
          <w:rFonts w:eastAsia="Calibri" w:cs="Tahoma"/>
        </w:rPr>
        <w:t>ει</w:t>
      </w:r>
      <w:r w:rsidRPr="00702720">
        <w:rPr>
          <w:rFonts w:cs="Tahoma"/>
          <w:spacing w:val="2"/>
        </w:rPr>
        <w:t xml:space="preserve"> </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rPr>
        <w:t xml:space="preserve"> </w:t>
      </w:r>
      <w:r w:rsidRPr="00702720">
        <w:rPr>
          <w:rFonts w:eastAsia="Calibri" w:cs="Tahoma"/>
        </w:rPr>
        <w:t>π</w:t>
      </w:r>
      <w:r w:rsidRPr="00702720">
        <w:rPr>
          <w:rFonts w:eastAsia="Calibri" w:cs="Tahoma"/>
          <w:spacing w:val="1"/>
        </w:rPr>
        <w:t>ρ</w:t>
      </w:r>
      <w:r w:rsidRPr="00702720">
        <w:rPr>
          <w:rFonts w:eastAsia="Calibri" w:cs="Tahoma"/>
          <w:spacing w:val="-1"/>
        </w:rPr>
        <w:t>ο</w:t>
      </w:r>
      <w:r w:rsidRPr="00702720">
        <w:rPr>
          <w:rFonts w:eastAsia="Calibri" w:cs="Tahoma"/>
        </w:rPr>
        <w:t>σ</w:t>
      </w:r>
      <w:r w:rsidRPr="00702720">
        <w:rPr>
          <w:rFonts w:eastAsia="Calibri" w:cs="Tahoma"/>
          <w:spacing w:val="-2"/>
        </w:rPr>
        <w:t>φ</w:t>
      </w:r>
      <w:r w:rsidRPr="00702720">
        <w:rPr>
          <w:rFonts w:eastAsia="Calibri" w:cs="Tahoma"/>
          <w:spacing w:val="1"/>
        </w:rPr>
        <w:t>ορ</w:t>
      </w:r>
      <w:r w:rsidRPr="00702720">
        <w:rPr>
          <w:rFonts w:eastAsia="Calibri" w:cs="Tahoma"/>
        </w:rPr>
        <w:t>ά</w:t>
      </w:r>
      <w:r w:rsidRPr="00702720">
        <w:rPr>
          <w:rFonts w:cs="Tahoma"/>
          <w:spacing w:val="2"/>
        </w:rPr>
        <w:t xml:space="preserve"> </w:t>
      </w:r>
      <w:r w:rsidRPr="00702720">
        <w:rPr>
          <w:rFonts w:eastAsia="Calibri" w:cs="Tahoma"/>
          <w:spacing w:val="-1"/>
        </w:rPr>
        <w:t>τ</w:t>
      </w:r>
      <w:r w:rsidRPr="00702720">
        <w:rPr>
          <w:rFonts w:eastAsia="Calibri" w:cs="Tahoma"/>
          <w:spacing w:val="1"/>
        </w:rPr>
        <w:t>ου</w:t>
      </w:r>
      <w:r w:rsidRPr="00702720">
        <w:rPr>
          <w:rFonts w:eastAsia="Calibri" w:cs="Tahoma"/>
        </w:rPr>
        <w:t>,</w:t>
      </w:r>
      <w:r w:rsidRPr="00702720">
        <w:rPr>
          <w:rFonts w:cs="Tahoma"/>
          <w:spacing w:val="3"/>
        </w:rPr>
        <w:t xml:space="preserve"> </w:t>
      </w:r>
      <w:r w:rsidRPr="00702720">
        <w:rPr>
          <w:rFonts w:eastAsia="Calibri" w:cs="Tahoma"/>
        </w:rPr>
        <w:t>χ</w:t>
      </w:r>
      <w:r w:rsidRPr="00702720">
        <w:rPr>
          <w:rFonts w:eastAsia="Calibri" w:cs="Tahoma"/>
          <w:spacing w:val="-2"/>
        </w:rPr>
        <w:t>ω</w:t>
      </w:r>
      <w:r w:rsidRPr="00702720">
        <w:rPr>
          <w:rFonts w:eastAsia="Calibri" w:cs="Tahoma"/>
          <w:spacing w:val="1"/>
        </w:rPr>
        <w:t>ρ</w:t>
      </w:r>
      <w:r w:rsidRPr="00702720">
        <w:rPr>
          <w:rFonts w:eastAsia="Calibri" w:cs="Tahoma"/>
          <w:spacing w:val="-1"/>
        </w:rPr>
        <w:t>ί</w:t>
      </w:r>
      <w:r w:rsidRPr="00702720">
        <w:rPr>
          <w:rFonts w:eastAsia="Calibri" w:cs="Tahoma"/>
        </w:rPr>
        <w:t>ς</w:t>
      </w:r>
      <w:r w:rsidRPr="00702720">
        <w:rPr>
          <w:rFonts w:cs="Tahoma"/>
          <w:spacing w:val="3"/>
        </w:rPr>
        <w:t xml:space="preserve"> </w:t>
      </w:r>
      <w:r w:rsidRPr="00702720">
        <w:rPr>
          <w:rFonts w:eastAsia="Calibri" w:cs="Tahoma"/>
          <w:spacing w:val="-1"/>
        </w:rPr>
        <w:t>ν</w:t>
      </w:r>
      <w:r w:rsidRPr="00702720">
        <w:rPr>
          <w:rFonts w:eastAsia="Calibri" w:cs="Tahoma"/>
        </w:rPr>
        <w:t>α</w:t>
      </w:r>
      <w:r w:rsidRPr="00702720">
        <w:rPr>
          <w:rFonts w:cs="Tahoma"/>
        </w:rPr>
        <w:t xml:space="preserve"> </w:t>
      </w:r>
      <w:r w:rsidRPr="00702720">
        <w:rPr>
          <w:rFonts w:eastAsia="Calibri" w:cs="Tahoma"/>
        </w:rPr>
        <w:t>απα</w:t>
      </w:r>
      <w:r w:rsidRPr="00702720">
        <w:rPr>
          <w:rFonts w:eastAsia="Calibri" w:cs="Tahoma"/>
          <w:spacing w:val="-1"/>
        </w:rPr>
        <w:t>ι</w:t>
      </w:r>
      <w:r w:rsidRPr="00702720">
        <w:rPr>
          <w:rFonts w:eastAsia="Calibri" w:cs="Tahoma"/>
          <w:spacing w:val="1"/>
        </w:rPr>
        <w:t>τ</w:t>
      </w:r>
      <w:r w:rsidRPr="00702720">
        <w:rPr>
          <w:rFonts w:eastAsia="Calibri" w:cs="Tahoma"/>
        </w:rPr>
        <w:t>ε</w:t>
      </w:r>
      <w:r w:rsidRPr="00702720">
        <w:rPr>
          <w:rFonts w:eastAsia="Calibri" w:cs="Tahoma"/>
          <w:spacing w:val="-1"/>
        </w:rPr>
        <w:t>ί</w:t>
      </w:r>
      <w:r w:rsidRPr="00702720">
        <w:rPr>
          <w:rFonts w:eastAsia="Calibri" w:cs="Tahoma"/>
          <w:spacing w:val="1"/>
        </w:rPr>
        <w:t>τ</w:t>
      </w:r>
      <w:r w:rsidRPr="00702720">
        <w:rPr>
          <w:rFonts w:eastAsia="Calibri" w:cs="Tahoma"/>
        </w:rPr>
        <w:t>αι</w:t>
      </w:r>
      <w:r w:rsidRPr="00702720">
        <w:rPr>
          <w:rFonts w:cs="Tahoma"/>
          <w:spacing w:val="3"/>
        </w:rPr>
        <w:t xml:space="preserve"> </w:t>
      </w:r>
      <w:r w:rsidRPr="00702720">
        <w:rPr>
          <w:rFonts w:eastAsia="Calibri" w:cs="Tahoma"/>
          <w:spacing w:val="-3"/>
        </w:rPr>
        <w:t>α</w:t>
      </w:r>
      <w:r w:rsidRPr="00702720">
        <w:rPr>
          <w:rFonts w:eastAsia="Calibri" w:cs="Tahoma"/>
        </w:rPr>
        <w:t>π</w:t>
      </w:r>
      <w:r w:rsidRPr="00702720">
        <w:rPr>
          <w:rFonts w:eastAsia="Calibri" w:cs="Tahoma"/>
          <w:spacing w:val="-1"/>
        </w:rPr>
        <w:t>ό</w:t>
      </w:r>
      <w:r w:rsidRPr="00702720">
        <w:rPr>
          <w:rFonts w:eastAsia="Calibri" w:cs="Tahoma"/>
        </w:rPr>
        <w:t>φαση</w:t>
      </w:r>
      <w:r w:rsidRPr="00702720">
        <w:rPr>
          <w:rFonts w:cs="Tahoma"/>
          <w:spacing w:val="2"/>
        </w:rPr>
        <w:t xml:space="preserve"> </w:t>
      </w:r>
      <w:r w:rsidRPr="00702720">
        <w:rPr>
          <w:rFonts w:eastAsia="Calibri" w:cs="Tahoma"/>
          <w:spacing w:val="1"/>
        </w:rPr>
        <w:t>τ</w:t>
      </w:r>
      <w:r w:rsidRPr="00702720">
        <w:rPr>
          <w:rFonts w:eastAsia="Calibri" w:cs="Tahoma"/>
          <w:spacing w:val="-3"/>
        </w:rPr>
        <w:t>η</w:t>
      </w:r>
      <w:r w:rsidRPr="00702720">
        <w:rPr>
          <w:rFonts w:eastAsia="Calibri" w:cs="Tahoma"/>
        </w:rPr>
        <w:t>ς</w:t>
      </w:r>
      <w:r w:rsidRPr="00702720">
        <w:rPr>
          <w:rFonts w:cs="Tahoma"/>
          <w:spacing w:val="4"/>
        </w:rPr>
        <w:t xml:space="preserve"> </w:t>
      </w:r>
      <w:r w:rsidRPr="00702720">
        <w:rPr>
          <w:rFonts w:eastAsia="Calibri" w:cs="Tahoma"/>
          <w:spacing w:val="-3"/>
        </w:rPr>
        <w:t>α</w:t>
      </w:r>
      <w:r w:rsidRPr="00702720">
        <w:rPr>
          <w:rFonts w:eastAsia="Calibri" w:cs="Tahoma"/>
          <w:spacing w:val="-1"/>
        </w:rPr>
        <w:t>ν</w:t>
      </w:r>
      <w:r w:rsidRPr="00702720">
        <w:rPr>
          <w:rFonts w:eastAsia="Calibri" w:cs="Tahoma"/>
        </w:rPr>
        <w:t>αθέ</w:t>
      </w:r>
      <w:r w:rsidRPr="00702720">
        <w:rPr>
          <w:rFonts w:eastAsia="Calibri" w:cs="Tahoma"/>
          <w:spacing w:val="1"/>
        </w:rPr>
        <w:t>τ</w:t>
      </w:r>
      <w:r w:rsidRPr="00702720">
        <w:rPr>
          <w:rFonts w:eastAsia="Calibri" w:cs="Tahoma"/>
          <w:spacing w:val="-1"/>
        </w:rPr>
        <w:t>ο</w:t>
      </w:r>
      <w:r w:rsidRPr="00702720">
        <w:rPr>
          <w:rFonts w:eastAsia="Calibri" w:cs="Tahoma"/>
          <w:spacing w:val="1"/>
        </w:rPr>
        <w:t>υ</w:t>
      </w:r>
      <w:r w:rsidRPr="00702720">
        <w:rPr>
          <w:rFonts w:eastAsia="Calibri" w:cs="Tahoma"/>
        </w:rPr>
        <w:t>σας</w:t>
      </w:r>
      <w:r w:rsidRPr="00702720">
        <w:rPr>
          <w:rFonts w:cs="Tahoma"/>
          <w:spacing w:val="1"/>
        </w:rPr>
        <w:t xml:space="preserve"> </w:t>
      </w:r>
      <w:r w:rsidRPr="00702720">
        <w:rPr>
          <w:rFonts w:eastAsia="Calibri" w:cs="Tahoma"/>
        </w:rPr>
        <w:t>α</w:t>
      </w:r>
      <w:r w:rsidRPr="00702720">
        <w:rPr>
          <w:rFonts w:eastAsia="Calibri" w:cs="Tahoma"/>
          <w:spacing w:val="1"/>
        </w:rPr>
        <w:t>ρ</w:t>
      </w:r>
      <w:r w:rsidRPr="00702720">
        <w:rPr>
          <w:rFonts w:eastAsia="Calibri" w:cs="Tahoma"/>
        </w:rPr>
        <w:t>χ</w:t>
      </w:r>
      <w:r w:rsidRPr="00702720">
        <w:rPr>
          <w:rFonts w:eastAsia="Calibri" w:cs="Tahoma"/>
          <w:spacing w:val="-1"/>
        </w:rPr>
        <w:t>ή</w:t>
      </w:r>
      <w:r w:rsidRPr="00702720">
        <w:rPr>
          <w:rFonts w:eastAsia="Calibri" w:cs="Tahoma"/>
          <w:spacing w:val="1"/>
        </w:rPr>
        <w:t>ς</w:t>
      </w:r>
      <w:r w:rsidRPr="00702720">
        <w:rPr>
          <w:rFonts w:eastAsia="Calibri" w:cs="Tahoma"/>
        </w:rPr>
        <w:t>.</w:t>
      </w:r>
      <w:r w:rsidRPr="00702720">
        <w:rPr>
          <w:rFonts w:cs="Tahoma"/>
          <w:spacing w:val="3"/>
        </w:rPr>
        <w:t xml:space="preserve"> </w:t>
      </w:r>
      <w:r w:rsidRPr="00702720">
        <w:rPr>
          <w:rFonts w:eastAsia="Calibri" w:cs="Tahoma"/>
          <w:spacing w:val="-3"/>
        </w:rPr>
        <w:t>Σ</w:t>
      </w:r>
      <w:r w:rsidRPr="00702720">
        <w:rPr>
          <w:rFonts w:eastAsia="Calibri" w:cs="Tahoma"/>
          <w:spacing w:val="1"/>
        </w:rPr>
        <w:t>τ</w:t>
      </w:r>
      <w:r w:rsidRPr="00702720">
        <w:rPr>
          <w:rFonts w:eastAsia="Calibri" w:cs="Tahoma"/>
        </w:rPr>
        <w:t>η</w:t>
      </w:r>
      <w:r w:rsidRPr="00702720">
        <w:rPr>
          <w:rFonts w:cs="Tahoma"/>
          <w:spacing w:val="2"/>
        </w:rPr>
        <w:t xml:space="preserve"> </w:t>
      </w:r>
      <w:r w:rsidRPr="00702720">
        <w:rPr>
          <w:rFonts w:eastAsia="Calibri" w:cs="Tahoma"/>
        </w:rPr>
        <w:t>σ</w:t>
      </w:r>
      <w:r w:rsidRPr="00702720">
        <w:rPr>
          <w:rFonts w:eastAsia="Calibri" w:cs="Tahoma"/>
          <w:spacing w:val="-2"/>
        </w:rPr>
        <w:t>υ</w:t>
      </w:r>
      <w:r w:rsidRPr="00702720">
        <w:rPr>
          <w:rFonts w:eastAsia="Calibri" w:cs="Tahoma"/>
          <w:spacing w:val="-1"/>
        </w:rPr>
        <w:t>ν</w:t>
      </w:r>
      <w:r w:rsidRPr="00702720">
        <w:rPr>
          <w:rFonts w:eastAsia="Calibri" w:cs="Tahoma"/>
        </w:rPr>
        <w:t>έχε</w:t>
      </w:r>
      <w:r w:rsidRPr="00702720">
        <w:rPr>
          <w:rFonts w:eastAsia="Calibri" w:cs="Tahoma"/>
          <w:spacing w:val="-1"/>
        </w:rPr>
        <w:t>ι</w:t>
      </w:r>
      <w:r w:rsidRPr="00702720">
        <w:rPr>
          <w:rFonts w:eastAsia="Calibri" w:cs="Tahoma"/>
        </w:rPr>
        <w:t>α</w:t>
      </w:r>
      <w:r w:rsidRPr="00702720">
        <w:rPr>
          <w:rFonts w:cs="Tahoma"/>
          <w:spacing w:val="3"/>
        </w:rPr>
        <w:t xml:space="preserve"> </w:t>
      </w:r>
      <w:r w:rsidRPr="00702720">
        <w:rPr>
          <w:rFonts w:eastAsia="Calibri" w:cs="Tahoma"/>
          <w:spacing w:val="1"/>
        </w:rPr>
        <w:t>μ</w:t>
      </w:r>
      <w:r w:rsidRPr="00702720">
        <w:rPr>
          <w:rFonts w:eastAsia="Calibri" w:cs="Tahoma"/>
          <w:spacing w:val="-2"/>
        </w:rPr>
        <w:t>π</w:t>
      </w:r>
      <w:r w:rsidRPr="00702720">
        <w:rPr>
          <w:rFonts w:eastAsia="Calibri" w:cs="Tahoma"/>
          <w:spacing w:val="1"/>
        </w:rPr>
        <w:t>ο</w:t>
      </w:r>
      <w:r w:rsidRPr="00702720">
        <w:rPr>
          <w:rFonts w:eastAsia="Calibri" w:cs="Tahoma"/>
          <w:spacing w:val="-2"/>
        </w:rPr>
        <w:t>ρ</w:t>
      </w:r>
      <w:r w:rsidRPr="00702720">
        <w:rPr>
          <w:rFonts w:eastAsia="Calibri" w:cs="Tahoma"/>
        </w:rPr>
        <w:t>εί</w:t>
      </w:r>
      <w:r w:rsidRPr="00702720">
        <w:rPr>
          <w:rFonts w:cs="Tahoma"/>
          <w:spacing w:val="3"/>
        </w:rPr>
        <w:t xml:space="preserve"> </w:t>
      </w:r>
      <w:r w:rsidRPr="00702720">
        <w:rPr>
          <w:rFonts w:eastAsia="Calibri" w:cs="Tahoma"/>
          <w:spacing w:val="-1"/>
        </w:rPr>
        <w:t>ν</w:t>
      </w:r>
      <w:r w:rsidRPr="00702720">
        <w:rPr>
          <w:rFonts w:eastAsia="Calibri" w:cs="Tahoma"/>
        </w:rPr>
        <w:t>α</w:t>
      </w:r>
      <w:r w:rsidRPr="00702720">
        <w:rPr>
          <w:rFonts w:cs="Tahoma"/>
          <w:spacing w:val="3"/>
        </w:rPr>
        <w:t xml:space="preserve"> </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rPr>
        <w:t xml:space="preserve"> </w:t>
      </w:r>
      <w:r w:rsidRPr="00702720">
        <w:rPr>
          <w:rFonts w:eastAsia="Calibri" w:cs="Tahoma"/>
          <w:spacing w:val="1"/>
        </w:rPr>
        <w:t>υ</w:t>
      </w:r>
      <w:r w:rsidRPr="00702720">
        <w:rPr>
          <w:rFonts w:eastAsia="Calibri" w:cs="Tahoma"/>
          <w:spacing w:val="-2"/>
        </w:rPr>
        <w:t>π</w:t>
      </w:r>
      <w:r w:rsidRPr="00702720">
        <w:rPr>
          <w:rFonts w:eastAsia="Calibri" w:cs="Tahoma"/>
          <w:spacing w:val="-1"/>
        </w:rPr>
        <w:t>ο</w:t>
      </w:r>
      <w:r w:rsidRPr="00702720">
        <w:rPr>
          <w:rFonts w:eastAsia="Calibri" w:cs="Tahoma"/>
        </w:rPr>
        <w:t>βά</w:t>
      </w:r>
      <w:r w:rsidRPr="00702720">
        <w:rPr>
          <w:rFonts w:eastAsia="Calibri" w:cs="Tahoma"/>
          <w:spacing w:val="1"/>
        </w:rPr>
        <w:t>λ</w:t>
      </w:r>
      <w:r w:rsidRPr="00702720">
        <w:rPr>
          <w:rFonts w:eastAsia="Calibri" w:cs="Tahoma"/>
        </w:rPr>
        <w:t>ει</w:t>
      </w:r>
      <w:r w:rsidRPr="00702720">
        <w:rPr>
          <w:rFonts w:cs="Tahoma"/>
          <w:spacing w:val="3"/>
        </w:rPr>
        <w:t xml:space="preserve"> </w:t>
      </w:r>
      <w:r w:rsidRPr="00702720">
        <w:rPr>
          <w:rFonts w:eastAsia="Calibri" w:cs="Tahoma"/>
          <w:spacing w:val="-2"/>
        </w:rPr>
        <w:t>ε</w:t>
      </w:r>
      <w:r w:rsidRPr="00702720">
        <w:rPr>
          <w:rFonts w:eastAsia="Calibri" w:cs="Tahoma"/>
        </w:rPr>
        <w:t>κ</w:t>
      </w:r>
      <w:r w:rsidRPr="00702720">
        <w:rPr>
          <w:rFonts w:cs="Tahoma"/>
          <w:spacing w:val="4"/>
        </w:rPr>
        <w:t xml:space="preserve"> </w:t>
      </w:r>
      <w:r w:rsidRPr="00702720">
        <w:rPr>
          <w:rFonts w:eastAsia="Calibri" w:cs="Tahoma"/>
          <w:spacing w:val="-1"/>
        </w:rPr>
        <w:t>ν</w:t>
      </w:r>
      <w:r w:rsidRPr="00702720">
        <w:rPr>
          <w:rFonts w:eastAsia="Calibri" w:cs="Tahoma"/>
          <w:spacing w:val="-2"/>
        </w:rPr>
        <w:t>έ</w:t>
      </w:r>
      <w:r w:rsidRPr="00702720">
        <w:rPr>
          <w:rFonts w:eastAsia="Calibri" w:cs="Tahoma"/>
          <w:spacing w:val="1"/>
        </w:rPr>
        <w:t>ο</w:t>
      </w:r>
      <w:r w:rsidRPr="00702720">
        <w:rPr>
          <w:rFonts w:eastAsia="Calibri" w:cs="Tahoma"/>
        </w:rPr>
        <w:t>υ</w:t>
      </w:r>
      <w:r w:rsidRPr="00702720">
        <w:rPr>
          <w:rFonts w:cs="Tahoma"/>
          <w:spacing w:val="1"/>
        </w:rPr>
        <w:t xml:space="preserve"> </w:t>
      </w:r>
      <w:r w:rsidRPr="00702720">
        <w:rPr>
          <w:rFonts w:eastAsia="Calibri" w:cs="Tahoma"/>
          <w:spacing w:val="1"/>
        </w:rPr>
        <w:t>μ</w:t>
      </w:r>
      <w:r w:rsidRPr="00702720">
        <w:rPr>
          <w:rFonts w:eastAsia="Calibri" w:cs="Tahoma"/>
        </w:rPr>
        <w:t>ε</w:t>
      </w:r>
      <w:r w:rsidRPr="00702720">
        <w:rPr>
          <w:rFonts w:cs="Tahoma"/>
          <w:spacing w:val="1"/>
        </w:rPr>
        <w:t xml:space="preserve"> </w:t>
      </w:r>
      <w:r w:rsidRPr="00702720">
        <w:rPr>
          <w:rFonts w:eastAsia="Calibri" w:cs="Tahoma"/>
        </w:rPr>
        <w:t>επ</w:t>
      </w:r>
      <w:r w:rsidRPr="00702720">
        <w:rPr>
          <w:rFonts w:eastAsia="Calibri" w:cs="Tahoma"/>
          <w:spacing w:val="-1"/>
        </w:rPr>
        <w:t>ί</w:t>
      </w:r>
      <w:r w:rsidRPr="00702720">
        <w:rPr>
          <w:rFonts w:eastAsia="Calibri" w:cs="Tahoma"/>
        </w:rPr>
        <w:t>κα</w:t>
      </w:r>
      <w:r w:rsidRPr="00702720">
        <w:rPr>
          <w:rFonts w:eastAsia="Calibri" w:cs="Tahoma"/>
          <w:spacing w:val="-1"/>
        </w:rPr>
        <w:t>ι</w:t>
      </w:r>
      <w:r w:rsidRPr="00702720">
        <w:rPr>
          <w:rFonts w:eastAsia="Calibri" w:cs="Tahoma"/>
          <w:spacing w:val="-2"/>
        </w:rPr>
        <w:t>ρ</w:t>
      </w:r>
      <w:r w:rsidRPr="00702720">
        <w:rPr>
          <w:rFonts w:eastAsia="Calibri" w:cs="Tahoma"/>
        </w:rPr>
        <w:t>ο</w:t>
      </w:r>
      <w:r w:rsidRPr="00702720">
        <w:rPr>
          <w:rFonts w:cs="Tahoma"/>
        </w:rPr>
        <w:t xml:space="preserve"> </w:t>
      </w:r>
      <w:r w:rsidRPr="00702720">
        <w:rPr>
          <w:rFonts w:eastAsia="Calibri" w:cs="Tahoma"/>
        </w:rPr>
        <w:t>ΕΕΕΣ.</w:t>
      </w:r>
      <w:r w:rsidRPr="00702720">
        <w:rPr>
          <w:rFonts w:cs="Tahoma"/>
          <w:spacing w:val="2"/>
        </w:rPr>
        <w:t xml:space="preserve"> </w:t>
      </w:r>
      <w:r w:rsidRPr="00702720">
        <w:rPr>
          <w:rFonts w:eastAsia="Calibri" w:cs="Tahoma"/>
        </w:rPr>
        <w:t>Ο</w:t>
      </w:r>
      <w:r w:rsidRPr="00702720">
        <w:rPr>
          <w:rFonts w:cs="Tahoma"/>
          <w:spacing w:val="1"/>
        </w:rPr>
        <w:t xml:space="preserve"> </w:t>
      </w:r>
      <w:r w:rsidRPr="00702720">
        <w:rPr>
          <w:rFonts w:eastAsia="Calibri" w:cs="Tahoma"/>
          <w:spacing w:val="1"/>
        </w:rPr>
        <w:t>ο</w:t>
      </w:r>
      <w:r w:rsidRPr="00702720">
        <w:rPr>
          <w:rFonts w:eastAsia="Calibri" w:cs="Tahoma"/>
          <w:spacing w:val="-1"/>
        </w:rPr>
        <w:t>ι</w:t>
      </w:r>
      <w:r w:rsidRPr="00702720">
        <w:rPr>
          <w:rFonts w:eastAsia="Calibri" w:cs="Tahoma"/>
          <w:spacing w:val="-2"/>
        </w:rPr>
        <w:t>κ</w:t>
      </w:r>
      <w:r w:rsidRPr="00702720">
        <w:rPr>
          <w:rFonts w:eastAsia="Calibri" w:cs="Tahoma"/>
          <w:spacing w:val="1"/>
        </w:rPr>
        <w:t>ο</w:t>
      </w:r>
      <w:r w:rsidRPr="00702720">
        <w:rPr>
          <w:rFonts w:eastAsia="Calibri" w:cs="Tahoma"/>
          <w:spacing w:val="-1"/>
        </w:rPr>
        <w:t>νο</w:t>
      </w:r>
      <w:r w:rsidRPr="00702720">
        <w:rPr>
          <w:rFonts w:eastAsia="Calibri" w:cs="Tahoma"/>
          <w:spacing w:val="1"/>
        </w:rPr>
        <w:t>μ</w:t>
      </w:r>
      <w:r w:rsidRPr="00702720">
        <w:rPr>
          <w:rFonts w:eastAsia="Calibri" w:cs="Tahoma"/>
          <w:spacing w:val="-1"/>
        </w:rPr>
        <w:t>ι</w:t>
      </w:r>
      <w:r w:rsidRPr="00702720">
        <w:rPr>
          <w:rFonts w:eastAsia="Calibri" w:cs="Tahoma"/>
        </w:rPr>
        <w:t>κ</w:t>
      </w:r>
      <w:r w:rsidRPr="00702720">
        <w:rPr>
          <w:rFonts w:eastAsia="Calibri" w:cs="Tahoma"/>
          <w:spacing w:val="-1"/>
        </w:rPr>
        <w:t>ό</w:t>
      </w:r>
      <w:r w:rsidRPr="00702720">
        <w:rPr>
          <w:rFonts w:eastAsia="Calibri" w:cs="Tahoma"/>
        </w:rPr>
        <w:t>ς</w:t>
      </w:r>
      <w:r w:rsidRPr="00702720">
        <w:rPr>
          <w:rFonts w:cs="Tahoma"/>
          <w:spacing w:val="4"/>
        </w:rPr>
        <w:t xml:space="preserve"> </w:t>
      </w:r>
      <w:r w:rsidRPr="00702720">
        <w:rPr>
          <w:rFonts w:eastAsia="Calibri" w:cs="Tahoma"/>
          <w:spacing w:val="-2"/>
        </w:rPr>
        <w:t>φ</w:t>
      </w:r>
      <w:r w:rsidRPr="00702720">
        <w:rPr>
          <w:rFonts w:eastAsia="Calibri" w:cs="Tahoma"/>
          <w:spacing w:val="1"/>
        </w:rPr>
        <w:t>ορ</w:t>
      </w:r>
      <w:r w:rsidRPr="00702720">
        <w:rPr>
          <w:rFonts w:eastAsia="Calibri" w:cs="Tahoma"/>
          <w:spacing w:val="-2"/>
        </w:rPr>
        <w:t>έ</w:t>
      </w:r>
      <w:r w:rsidRPr="00702720">
        <w:rPr>
          <w:rFonts w:eastAsia="Calibri" w:cs="Tahoma"/>
        </w:rPr>
        <w:t>ας</w:t>
      </w:r>
      <w:r w:rsidRPr="00702720">
        <w:rPr>
          <w:rFonts w:cs="Tahoma"/>
          <w:spacing w:val="4"/>
        </w:rPr>
        <w:t xml:space="preserve"> </w:t>
      </w:r>
      <w:r w:rsidRPr="00702720">
        <w:rPr>
          <w:rFonts w:eastAsia="Calibri" w:cs="Tahoma"/>
        </w:rPr>
        <w:t>δ</w:t>
      </w:r>
      <w:r w:rsidRPr="00702720">
        <w:rPr>
          <w:rFonts w:eastAsia="Calibri" w:cs="Tahoma"/>
          <w:spacing w:val="1"/>
        </w:rPr>
        <w:t>ύ</w:t>
      </w:r>
      <w:r w:rsidRPr="00702720">
        <w:rPr>
          <w:rFonts w:eastAsia="Calibri" w:cs="Tahoma"/>
          <w:spacing w:val="-1"/>
        </w:rPr>
        <w:t>ν</w:t>
      </w:r>
      <w:r w:rsidRPr="00702720">
        <w:rPr>
          <w:rFonts w:eastAsia="Calibri" w:cs="Tahoma"/>
        </w:rPr>
        <w:t>α</w:t>
      </w:r>
      <w:r w:rsidRPr="00702720">
        <w:rPr>
          <w:rFonts w:eastAsia="Calibri" w:cs="Tahoma"/>
          <w:spacing w:val="1"/>
        </w:rPr>
        <w:t>τ</w:t>
      </w:r>
      <w:r w:rsidRPr="00702720">
        <w:rPr>
          <w:rFonts w:eastAsia="Calibri" w:cs="Tahoma"/>
        </w:rPr>
        <w:t>αι</w:t>
      </w:r>
      <w:r w:rsidRPr="00702720">
        <w:rPr>
          <w:rFonts w:cs="Tahoma"/>
          <w:spacing w:val="2"/>
        </w:rPr>
        <w:t xml:space="preserve"> </w:t>
      </w:r>
      <w:r w:rsidRPr="00702720">
        <w:rPr>
          <w:rFonts w:eastAsia="Calibri" w:cs="Tahoma"/>
          <w:spacing w:val="-1"/>
        </w:rPr>
        <w:t>ν</w:t>
      </w:r>
      <w:r w:rsidRPr="00702720">
        <w:rPr>
          <w:rFonts w:eastAsia="Calibri" w:cs="Tahoma"/>
        </w:rPr>
        <w:t>α</w:t>
      </w:r>
      <w:r w:rsidRPr="00702720">
        <w:rPr>
          <w:rFonts w:cs="Tahoma"/>
          <w:spacing w:val="3"/>
        </w:rPr>
        <w:t xml:space="preserve"> </w:t>
      </w:r>
      <w:r w:rsidRPr="00702720">
        <w:rPr>
          <w:rFonts w:eastAsia="Calibri" w:cs="Tahoma"/>
        </w:rPr>
        <w:t>δ</w:t>
      </w:r>
      <w:r w:rsidRPr="00702720">
        <w:rPr>
          <w:rFonts w:eastAsia="Calibri" w:cs="Tahoma"/>
          <w:spacing w:val="-1"/>
        </w:rPr>
        <w:t>ι</w:t>
      </w:r>
      <w:r w:rsidRPr="00702720">
        <w:rPr>
          <w:rFonts w:eastAsia="Calibri" w:cs="Tahoma"/>
        </w:rPr>
        <w:t>ε</w:t>
      </w:r>
      <w:r w:rsidRPr="00702720">
        <w:rPr>
          <w:rFonts w:eastAsia="Calibri" w:cs="Tahoma"/>
          <w:spacing w:val="-2"/>
        </w:rPr>
        <w:t>υ</w:t>
      </w:r>
      <w:r w:rsidRPr="00702720">
        <w:rPr>
          <w:rFonts w:eastAsia="Calibri" w:cs="Tahoma"/>
        </w:rPr>
        <w:t>κ</w:t>
      </w:r>
      <w:r w:rsidRPr="00702720">
        <w:rPr>
          <w:rFonts w:eastAsia="Calibri" w:cs="Tahoma"/>
          <w:spacing w:val="1"/>
        </w:rPr>
        <w:t>ρ</w:t>
      </w:r>
      <w:r w:rsidRPr="00702720">
        <w:rPr>
          <w:rFonts w:eastAsia="Calibri" w:cs="Tahoma"/>
          <w:spacing w:val="-1"/>
        </w:rPr>
        <w:t>ινί</w:t>
      </w:r>
      <w:r w:rsidRPr="00702720">
        <w:rPr>
          <w:rFonts w:eastAsia="Calibri" w:cs="Tahoma"/>
        </w:rPr>
        <w:t>ζει</w:t>
      </w:r>
      <w:r w:rsidRPr="00702720">
        <w:rPr>
          <w:rFonts w:cs="Tahoma"/>
        </w:rPr>
        <w:t xml:space="preserve"> </w:t>
      </w:r>
      <w:r w:rsidRPr="00702720">
        <w:rPr>
          <w:rFonts w:eastAsia="Calibri" w:cs="Tahoma"/>
          <w:spacing w:val="1"/>
        </w:rPr>
        <w:t>τ</w:t>
      </w:r>
      <w:r w:rsidRPr="00702720">
        <w:rPr>
          <w:rFonts w:eastAsia="Calibri" w:cs="Tahoma"/>
          <w:spacing w:val="-1"/>
        </w:rPr>
        <w:t>ι</w:t>
      </w:r>
      <w:r w:rsidRPr="00702720">
        <w:rPr>
          <w:rFonts w:eastAsia="Calibri" w:cs="Tahoma"/>
        </w:rPr>
        <w:t>ς</w:t>
      </w:r>
      <w:r w:rsidRPr="00702720">
        <w:rPr>
          <w:rFonts w:cs="Tahoma"/>
          <w:spacing w:val="4"/>
        </w:rPr>
        <w:t xml:space="preserve"> </w:t>
      </w:r>
      <w:r w:rsidRPr="00702720">
        <w:rPr>
          <w:rFonts w:eastAsia="Calibri" w:cs="Tahoma"/>
        </w:rPr>
        <w:t>δ</w:t>
      </w:r>
      <w:r w:rsidRPr="00702720">
        <w:rPr>
          <w:rFonts w:eastAsia="Calibri" w:cs="Tahoma"/>
          <w:spacing w:val="-1"/>
        </w:rPr>
        <w:t>η</w:t>
      </w:r>
      <w:r w:rsidRPr="00702720">
        <w:rPr>
          <w:rFonts w:eastAsia="Calibri" w:cs="Tahoma"/>
          <w:spacing w:val="1"/>
        </w:rPr>
        <w:t>λ</w:t>
      </w:r>
      <w:r w:rsidRPr="00702720">
        <w:rPr>
          <w:rFonts w:eastAsia="Calibri" w:cs="Tahoma"/>
          <w:spacing w:val="-2"/>
        </w:rPr>
        <w:t>ώ</w:t>
      </w:r>
      <w:r w:rsidRPr="00702720">
        <w:rPr>
          <w:rFonts w:eastAsia="Calibri" w:cs="Tahoma"/>
        </w:rPr>
        <w:t>σε</w:t>
      </w:r>
      <w:r w:rsidRPr="00702720">
        <w:rPr>
          <w:rFonts w:eastAsia="Calibri" w:cs="Tahoma"/>
          <w:spacing w:val="-1"/>
        </w:rPr>
        <w:t>ι</w:t>
      </w:r>
      <w:r w:rsidRPr="00702720">
        <w:rPr>
          <w:rFonts w:eastAsia="Calibri" w:cs="Tahoma"/>
        </w:rPr>
        <w:t>ς</w:t>
      </w:r>
      <w:r w:rsidRPr="00702720">
        <w:rPr>
          <w:rFonts w:cs="Tahoma"/>
          <w:spacing w:val="4"/>
        </w:rPr>
        <w:t xml:space="preserve"> </w:t>
      </w:r>
      <w:r w:rsidRPr="00702720">
        <w:rPr>
          <w:rFonts w:eastAsia="Calibri" w:cs="Tahoma"/>
        </w:rPr>
        <w:t>και</w:t>
      </w:r>
      <w:r w:rsidRPr="00702720">
        <w:rPr>
          <w:rFonts w:cs="Tahoma"/>
        </w:rPr>
        <w:t xml:space="preserve"> </w:t>
      </w:r>
      <w:r w:rsidRPr="00702720">
        <w:rPr>
          <w:rFonts w:eastAsia="Calibri" w:cs="Tahoma"/>
        </w:rPr>
        <w:t>π</w:t>
      </w:r>
      <w:r w:rsidRPr="00702720">
        <w:rPr>
          <w:rFonts w:eastAsia="Calibri" w:cs="Tahoma"/>
          <w:spacing w:val="1"/>
        </w:rPr>
        <w:t>λ</w:t>
      </w:r>
      <w:r w:rsidRPr="00702720">
        <w:rPr>
          <w:rFonts w:eastAsia="Calibri" w:cs="Tahoma"/>
          <w:spacing w:val="-1"/>
        </w:rPr>
        <w:t>η</w:t>
      </w:r>
      <w:r w:rsidRPr="00702720">
        <w:rPr>
          <w:rFonts w:eastAsia="Calibri" w:cs="Tahoma"/>
          <w:spacing w:val="-2"/>
        </w:rPr>
        <w:t>ρ</w:t>
      </w:r>
      <w:r w:rsidRPr="00702720">
        <w:rPr>
          <w:rFonts w:eastAsia="Calibri" w:cs="Tahoma"/>
          <w:spacing w:val="1"/>
        </w:rPr>
        <w:t>ο</w:t>
      </w:r>
      <w:r w:rsidRPr="00702720">
        <w:rPr>
          <w:rFonts w:eastAsia="Calibri" w:cs="Tahoma"/>
          <w:spacing w:val="-2"/>
        </w:rPr>
        <w:t>φ</w:t>
      </w:r>
      <w:r w:rsidRPr="00702720">
        <w:rPr>
          <w:rFonts w:eastAsia="Calibri" w:cs="Tahoma"/>
          <w:spacing w:val="-1"/>
        </w:rPr>
        <w:t>ο</w:t>
      </w:r>
      <w:r w:rsidRPr="00702720">
        <w:rPr>
          <w:rFonts w:eastAsia="Calibri" w:cs="Tahoma"/>
          <w:spacing w:val="1"/>
        </w:rPr>
        <w:t>ρ</w:t>
      </w:r>
      <w:r w:rsidRPr="00702720">
        <w:rPr>
          <w:rFonts w:eastAsia="Calibri" w:cs="Tahoma"/>
          <w:spacing w:val="-1"/>
        </w:rPr>
        <w:t>ί</w:t>
      </w:r>
      <w:r w:rsidRPr="00702720">
        <w:rPr>
          <w:rFonts w:eastAsia="Calibri" w:cs="Tahoma"/>
        </w:rPr>
        <w:t>ες</w:t>
      </w:r>
      <w:r w:rsidRPr="00702720">
        <w:rPr>
          <w:rFonts w:cs="Tahoma"/>
          <w:spacing w:val="4"/>
        </w:rPr>
        <w:t xml:space="preserve"> </w:t>
      </w:r>
      <w:r w:rsidRPr="00702720">
        <w:rPr>
          <w:rFonts w:eastAsia="Calibri" w:cs="Tahoma"/>
          <w:spacing w:val="-2"/>
        </w:rPr>
        <w:t>π</w:t>
      </w:r>
      <w:r w:rsidRPr="00702720">
        <w:rPr>
          <w:rFonts w:eastAsia="Calibri" w:cs="Tahoma"/>
          <w:spacing w:val="1"/>
        </w:rPr>
        <w:t>ο</w:t>
      </w:r>
      <w:r w:rsidRPr="00702720">
        <w:rPr>
          <w:rFonts w:eastAsia="Calibri" w:cs="Tahoma"/>
        </w:rPr>
        <w:t>υ</w:t>
      </w:r>
      <w:r w:rsidRPr="00702720">
        <w:rPr>
          <w:rFonts w:cs="Tahoma"/>
          <w:spacing w:val="1"/>
        </w:rPr>
        <w:t xml:space="preserve"> </w:t>
      </w:r>
      <w:r w:rsidRPr="00702720">
        <w:rPr>
          <w:rFonts w:eastAsia="Calibri" w:cs="Tahoma"/>
        </w:rPr>
        <w:t>πα</w:t>
      </w:r>
      <w:r w:rsidRPr="00702720">
        <w:rPr>
          <w:rFonts w:eastAsia="Calibri" w:cs="Tahoma"/>
          <w:spacing w:val="1"/>
        </w:rPr>
        <w:t>ρ</w:t>
      </w:r>
      <w:r w:rsidRPr="00702720">
        <w:rPr>
          <w:rFonts w:eastAsia="Calibri" w:cs="Tahoma"/>
        </w:rPr>
        <w:t>έχει</w:t>
      </w:r>
      <w:r w:rsidRPr="00702720">
        <w:rPr>
          <w:rFonts w:cs="Tahoma"/>
        </w:rPr>
        <w:t xml:space="preserve"> </w:t>
      </w:r>
      <w:r w:rsidRPr="00702720">
        <w:rPr>
          <w:rFonts w:eastAsia="Calibri" w:cs="Tahoma"/>
        </w:rPr>
        <w:t>σ</w:t>
      </w:r>
      <w:r w:rsidRPr="00702720">
        <w:rPr>
          <w:rFonts w:eastAsia="Calibri" w:cs="Tahoma"/>
          <w:spacing w:val="-1"/>
        </w:rPr>
        <w:t>τ</w:t>
      </w:r>
      <w:r w:rsidRPr="00702720">
        <w:rPr>
          <w:rFonts w:eastAsia="Calibri" w:cs="Tahoma"/>
        </w:rPr>
        <w:t>ο</w:t>
      </w:r>
      <w:r w:rsidRPr="00702720">
        <w:rPr>
          <w:rFonts w:cs="Tahoma"/>
          <w:spacing w:val="4"/>
        </w:rPr>
        <w:t xml:space="preserve"> </w:t>
      </w:r>
      <w:r w:rsidRPr="00702720">
        <w:rPr>
          <w:rFonts w:eastAsia="Calibri" w:cs="Tahoma"/>
        </w:rPr>
        <w:t>Ε</w:t>
      </w:r>
      <w:r w:rsidRPr="00702720">
        <w:rPr>
          <w:rFonts w:eastAsia="Calibri" w:cs="Tahoma"/>
          <w:spacing w:val="-2"/>
        </w:rPr>
        <w:t>Ε</w:t>
      </w:r>
      <w:r w:rsidRPr="00702720">
        <w:rPr>
          <w:rFonts w:eastAsia="Calibri" w:cs="Tahoma"/>
        </w:rPr>
        <w:t>ΕΣ</w:t>
      </w:r>
      <w:r w:rsidRPr="00702720">
        <w:rPr>
          <w:rFonts w:cs="Tahoma"/>
        </w:rPr>
        <w:t xml:space="preserve"> </w:t>
      </w:r>
      <w:r w:rsidRPr="00702720">
        <w:rPr>
          <w:rFonts w:eastAsia="Calibri" w:cs="Tahoma"/>
          <w:spacing w:val="1"/>
        </w:rPr>
        <w:t>μ</w:t>
      </w:r>
      <w:r w:rsidRPr="00702720">
        <w:rPr>
          <w:rFonts w:eastAsia="Calibri" w:cs="Tahoma"/>
        </w:rPr>
        <w:t>ε</w:t>
      </w:r>
      <w:r w:rsidRPr="00702720">
        <w:rPr>
          <w:rFonts w:cs="Tahoma"/>
          <w:spacing w:val="-4"/>
        </w:rPr>
        <w:t xml:space="preserve"> </w:t>
      </w:r>
      <w:r w:rsidRPr="00702720">
        <w:rPr>
          <w:rFonts w:eastAsia="Calibri" w:cs="Tahoma"/>
          <w:spacing w:val="-2"/>
        </w:rPr>
        <w:t>σ</w:t>
      </w:r>
      <w:r w:rsidRPr="00702720">
        <w:rPr>
          <w:rFonts w:eastAsia="Calibri" w:cs="Tahoma"/>
          <w:spacing w:val="1"/>
        </w:rPr>
        <w:t>υ</w:t>
      </w:r>
      <w:r w:rsidRPr="00702720">
        <w:rPr>
          <w:rFonts w:eastAsia="Calibri" w:cs="Tahoma"/>
          <w:spacing w:val="-1"/>
        </w:rPr>
        <w:t>ν</w:t>
      </w:r>
      <w:r w:rsidRPr="00702720">
        <w:rPr>
          <w:rFonts w:eastAsia="Calibri" w:cs="Tahoma"/>
          <w:spacing w:val="1"/>
        </w:rPr>
        <w:t>ο</w:t>
      </w:r>
      <w:r w:rsidRPr="00702720">
        <w:rPr>
          <w:rFonts w:eastAsia="Calibri" w:cs="Tahoma"/>
        </w:rPr>
        <w:t>δ</w:t>
      </w:r>
      <w:r w:rsidRPr="00702720">
        <w:rPr>
          <w:rFonts w:eastAsia="Calibri" w:cs="Tahoma"/>
          <w:spacing w:val="-2"/>
        </w:rPr>
        <w:t>ε</w:t>
      </w:r>
      <w:r w:rsidRPr="00702720">
        <w:rPr>
          <w:rFonts w:eastAsia="Calibri" w:cs="Tahoma"/>
          <w:spacing w:val="1"/>
        </w:rPr>
        <w:t>υτ</w:t>
      </w:r>
      <w:r w:rsidRPr="00702720">
        <w:rPr>
          <w:rFonts w:eastAsia="Calibri" w:cs="Tahoma"/>
          <w:spacing w:val="-3"/>
        </w:rPr>
        <w:t>ι</w:t>
      </w:r>
      <w:r w:rsidRPr="00702720">
        <w:rPr>
          <w:rFonts w:eastAsia="Calibri" w:cs="Tahoma"/>
        </w:rPr>
        <w:t>κή</w:t>
      </w:r>
      <w:r w:rsidRPr="00702720">
        <w:rPr>
          <w:rFonts w:cs="Tahoma"/>
          <w:spacing w:val="-6"/>
        </w:rPr>
        <w:t xml:space="preserve"> </w:t>
      </w:r>
      <w:r w:rsidRPr="00702720">
        <w:rPr>
          <w:rFonts w:eastAsia="Calibri" w:cs="Tahoma"/>
          <w:spacing w:val="1"/>
        </w:rPr>
        <w:t>υ</w:t>
      </w:r>
      <w:r w:rsidRPr="00702720">
        <w:rPr>
          <w:rFonts w:eastAsia="Calibri" w:cs="Tahoma"/>
        </w:rPr>
        <w:t>π</w:t>
      </w:r>
      <w:r w:rsidRPr="00702720">
        <w:rPr>
          <w:rFonts w:eastAsia="Calibri" w:cs="Tahoma"/>
          <w:spacing w:val="-2"/>
        </w:rPr>
        <w:t>ε</w:t>
      </w:r>
      <w:r w:rsidRPr="00702720">
        <w:rPr>
          <w:rFonts w:eastAsia="Calibri" w:cs="Tahoma"/>
          <w:spacing w:val="1"/>
        </w:rPr>
        <w:t>ύ</w:t>
      </w:r>
      <w:r w:rsidRPr="00702720">
        <w:rPr>
          <w:rFonts w:eastAsia="Calibri" w:cs="Tahoma"/>
        </w:rPr>
        <w:t>θ</w:t>
      </w:r>
      <w:r w:rsidRPr="00702720">
        <w:rPr>
          <w:rFonts w:eastAsia="Calibri" w:cs="Tahoma"/>
          <w:spacing w:val="1"/>
        </w:rPr>
        <w:t>υ</w:t>
      </w:r>
      <w:r w:rsidRPr="00702720">
        <w:rPr>
          <w:rFonts w:eastAsia="Calibri" w:cs="Tahoma"/>
          <w:spacing w:val="-1"/>
        </w:rPr>
        <w:t>ν</w:t>
      </w:r>
      <w:r w:rsidRPr="00702720">
        <w:rPr>
          <w:rFonts w:eastAsia="Calibri" w:cs="Tahoma"/>
        </w:rPr>
        <w:t>η</w:t>
      </w:r>
      <w:r w:rsidRPr="00702720">
        <w:rPr>
          <w:rFonts w:cs="Tahoma"/>
          <w:spacing w:val="-8"/>
        </w:rPr>
        <w:t xml:space="preserve"> </w:t>
      </w:r>
      <w:r w:rsidRPr="00702720">
        <w:rPr>
          <w:rFonts w:eastAsia="Calibri" w:cs="Tahoma"/>
        </w:rPr>
        <w:t>δ</w:t>
      </w:r>
      <w:r w:rsidRPr="00702720">
        <w:rPr>
          <w:rFonts w:eastAsia="Calibri" w:cs="Tahoma"/>
          <w:spacing w:val="-1"/>
        </w:rPr>
        <w:t>ή</w:t>
      </w:r>
      <w:r w:rsidRPr="00702720">
        <w:rPr>
          <w:rFonts w:eastAsia="Calibri" w:cs="Tahoma"/>
          <w:spacing w:val="1"/>
        </w:rPr>
        <w:t>λ</w:t>
      </w:r>
      <w:r w:rsidRPr="00702720">
        <w:rPr>
          <w:rFonts w:eastAsia="Calibri" w:cs="Tahoma"/>
        </w:rPr>
        <w:t>ωσ</w:t>
      </w:r>
      <w:r w:rsidRPr="00702720">
        <w:rPr>
          <w:rFonts w:eastAsia="Calibri" w:cs="Tahoma"/>
          <w:spacing w:val="-1"/>
        </w:rPr>
        <w:t>η</w:t>
      </w:r>
      <w:r w:rsidRPr="00702720">
        <w:rPr>
          <w:rFonts w:eastAsia="Calibri" w:cs="Tahoma"/>
        </w:rPr>
        <w:t>,</w:t>
      </w:r>
      <w:r w:rsidRPr="00702720">
        <w:rPr>
          <w:rFonts w:cs="Tahoma"/>
          <w:spacing w:val="-4"/>
        </w:rPr>
        <w:t xml:space="preserve"> </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8"/>
        </w:rPr>
        <w:t xml:space="preserve"> </w:t>
      </w:r>
      <w:r w:rsidRPr="00702720">
        <w:rPr>
          <w:rFonts w:eastAsia="Calibri" w:cs="Tahoma"/>
          <w:spacing w:val="1"/>
        </w:rPr>
        <w:t>ο</w:t>
      </w:r>
      <w:r w:rsidRPr="00702720">
        <w:rPr>
          <w:rFonts w:eastAsia="Calibri" w:cs="Tahoma"/>
          <w:spacing w:val="-2"/>
        </w:rPr>
        <w:t>π</w:t>
      </w:r>
      <w:r w:rsidRPr="00702720">
        <w:rPr>
          <w:rFonts w:eastAsia="Calibri" w:cs="Tahoma"/>
          <w:spacing w:val="1"/>
        </w:rPr>
        <w:t>ο</w:t>
      </w:r>
      <w:r w:rsidRPr="00702720">
        <w:rPr>
          <w:rFonts w:eastAsia="Calibri" w:cs="Tahoma"/>
          <w:spacing w:val="-1"/>
        </w:rPr>
        <w:t>ί</w:t>
      </w:r>
      <w:r w:rsidRPr="00702720">
        <w:rPr>
          <w:rFonts w:eastAsia="Calibri" w:cs="Tahoma"/>
        </w:rPr>
        <w:t>α</w:t>
      </w:r>
      <w:r w:rsidRPr="00702720">
        <w:rPr>
          <w:rFonts w:cs="Tahoma"/>
          <w:spacing w:val="-5"/>
        </w:rPr>
        <w:t xml:space="preserve"> </w:t>
      </w:r>
      <w:r w:rsidRPr="00702720">
        <w:rPr>
          <w:rFonts w:eastAsia="Calibri" w:cs="Tahoma"/>
          <w:spacing w:val="-2"/>
        </w:rPr>
        <w:t>υ</w:t>
      </w:r>
      <w:r w:rsidRPr="00702720">
        <w:rPr>
          <w:rFonts w:eastAsia="Calibri" w:cs="Tahoma"/>
        </w:rPr>
        <w:t>π</w:t>
      </w:r>
      <w:r w:rsidRPr="00702720">
        <w:rPr>
          <w:rFonts w:eastAsia="Calibri" w:cs="Tahoma"/>
          <w:spacing w:val="-1"/>
        </w:rPr>
        <w:t>ο</w:t>
      </w:r>
      <w:r w:rsidRPr="00702720">
        <w:rPr>
          <w:rFonts w:eastAsia="Calibri" w:cs="Tahoma"/>
        </w:rPr>
        <w:t>β</w:t>
      </w:r>
      <w:r w:rsidRPr="00702720">
        <w:rPr>
          <w:rFonts w:eastAsia="Calibri" w:cs="Tahoma"/>
          <w:spacing w:val="-3"/>
        </w:rPr>
        <w:t>ά</w:t>
      </w:r>
      <w:r w:rsidRPr="00702720">
        <w:rPr>
          <w:rFonts w:eastAsia="Calibri" w:cs="Tahoma"/>
          <w:spacing w:val="1"/>
        </w:rPr>
        <w:t>λλ</w:t>
      </w:r>
      <w:r w:rsidRPr="00702720">
        <w:rPr>
          <w:rFonts w:eastAsia="Calibri" w:cs="Tahoma"/>
        </w:rPr>
        <w:t>ει</w:t>
      </w:r>
      <w:r w:rsidRPr="00702720">
        <w:rPr>
          <w:rFonts w:cs="Tahoma"/>
          <w:spacing w:val="-8"/>
        </w:rPr>
        <w:t xml:space="preserve"> </w:t>
      </w:r>
      <w:r w:rsidRPr="00702720">
        <w:rPr>
          <w:rFonts w:eastAsia="Calibri" w:cs="Tahoma"/>
          <w:spacing w:val="1"/>
        </w:rPr>
        <w:t>μ</w:t>
      </w:r>
      <w:r w:rsidRPr="00702720">
        <w:rPr>
          <w:rFonts w:eastAsia="Calibri" w:cs="Tahoma"/>
        </w:rPr>
        <w:t>αζί</w:t>
      </w:r>
      <w:r w:rsidRPr="00702720">
        <w:rPr>
          <w:rFonts w:cs="Tahoma"/>
          <w:spacing w:val="-7"/>
        </w:rPr>
        <w:t xml:space="preserve"> </w:t>
      </w:r>
      <w:r w:rsidRPr="00702720">
        <w:rPr>
          <w:rFonts w:eastAsia="Calibri" w:cs="Tahoma"/>
          <w:spacing w:val="1"/>
        </w:rPr>
        <w:t>μ</w:t>
      </w:r>
      <w:r w:rsidRPr="00702720">
        <w:rPr>
          <w:rFonts w:eastAsia="Calibri" w:cs="Tahoma"/>
        </w:rPr>
        <w:t>ε</w:t>
      </w:r>
      <w:r w:rsidRPr="00702720">
        <w:rPr>
          <w:rFonts w:cs="Tahoma"/>
          <w:spacing w:val="-7"/>
        </w:rPr>
        <w:t xml:space="preserve"> </w:t>
      </w:r>
      <w:r w:rsidR="00D37F7C" w:rsidRPr="00702720">
        <w:rPr>
          <w:rFonts w:eastAsia="Calibri" w:cs="Tahoma"/>
        </w:rPr>
        <w:t>αυτό</w:t>
      </w:r>
      <w:r w:rsidRPr="00702720">
        <w:rPr>
          <w:rFonts w:eastAsia="Calibri" w:cs="Tahoma"/>
        </w:rPr>
        <w:t>.</w:t>
      </w:r>
    </w:p>
    <w:p w14:paraId="0237267D" w14:textId="77777777" w:rsidR="006A053E" w:rsidRPr="00702720" w:rsidRDefault="006A053E" w:rsidP="006A053E">
      <w:pPr>
        <w:spacing w:before="10" w:after="0" w:line="110" w:lineRule="exact"/>
        <w:rPr>
          <w:rFonts w:cs="Tahoma"/>
          <w:sz w:val="11"/>
          <w:szCs w:val="11"/>
        </w:rPr>
      </w:pPr>
    </w:p>
    <w:p w14:paraId="18CC2FC7" w14:textId="77777777" w:rsidR="006A053E" w:rsidRPr="00702720" w:rsidRDefault="006A053E" w:rsidP="006A053E">
      <w:pPr>
        <w:rPr>
          <w:rFonts w:eastAsia="Calibri" w:cs="Tahoma"/>
        </w:rPr>
      </w:pPr>
      <w:r w:rsidRPr="00702720">
        <w:rPr>
          <w:rFonts w:eastAsia="Calibri" w:cs="Tahoma"/>
          <w:spacing w:val="1"/>
        </w:rPr>
        <w:t>Κ</w:t>
      </w:r>
      <w:r w:rsidRPr="00702720">
        <w:rPr>
          <w:rFonts w:eastAsia="Calibri" w:cs="Tahoma"/>
        </w:rPr>
        <w:t>α</w:t>
      </w:r>
      <w:r w:rsidRPr="00702720">
        <w:rPr>
          <w:rFonts w:eastAsia="Calibri" w:cs="Tahoma"/>
          <w:spacing w:val="1"/>
        </w:rPr>
        <w:t>τ</w:t>
      </w:r>
      <w:r w:rsidRPr="00702720">
        <w:rPr>
          <w:rFonts w:eastAsia="Calibri" w:cs="Tahoma"/>
        </w:rPr>
        <w:t>ά</w:t>
      </w:r>
      <w:r w:rsidRPr="00702720">
        <w:rPr>
          <w:rFonts w:cs="Tahoma"/>
          <w:spacing w:val="2"/>
        </w:rPr>
        <w:t xml:space="preserve"> </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2"/>
        </w:rPr>
        <w:t xml:space="preserve"> </w:t>
      </w:r>
      <w:r w:rsidRPr="00702720">
        <w:rPr>
          <w:rFonts w:eastAsia="Calibri" w:cs="Tahoma"/>
          <w:spacing w:val="-2"/>
        </w:rPr>
        <w:t>υ</w:t>
      </w:r>
      <w:r w:rsidRPr="00702720">
        <w:rPr>
          <w:rFonts w:eastAsia="Calibri" w:cs="Tahoma"/>
        </w:rPr>
        <w:t>π</w:t>
      </w:r>
      <w:r w:rsidRPr="00702720">
        <w:rPr>
          <w:rFonts w:eastAsia="Calibri" w:cs="Tahoma"/>
          <w:spacing w:val="-1"/>
        </w:rPr>
        <w:t>ο</w:t>
      </w:r>
      <w:r w:rsidRPr="00702720">
        <w:rPr>
          <w:rFonts w:eastAsia="Calibri" w:cs="Tahoma"/>
        </w:rPr>
        <w:t>β</w:t>
      </w:r>
      <w:r w:rsidRPr="00702720">
        <w:rPr>
          <w:rFonts w:eastAsia="Calibri" w:cs="Tahoma"/>
          <w:spacing w:val="-1"/>
        </w:rPr>
        <w:t>ο</w:t>
      </w:r>
      <w:r w:rsidRPr="00702720">
        <w:rPr>
          <w:rFonts w:eastAsia="Calibri" w:cs="Tahoma"/>
          <w:spacing w:val="1"/>
        </w:rPr>
        <w:t>λ</w:t>
      </w:r>
      <w:r w:rsidRPr="00702720">
        <w:rPr>
          <w:rFonts w:eastAsia="Calibri" w:cs="Tahoma"/>
        </w:rPr>
        <w:t>ή</w:t>
      </w:r>
      <w:r w:rsidRPr="00702720">
        <w:rPr>
          <w:rFonts w:cs="Tahoma"/>
          <w:spacing w:val="2"/>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3"/>
        </w:rPr>
        <w:t xml:space="preserve"> </w:t>
      </w:r>
      <w:r w:rsidRPr="00702720">
        <w:rPr>
          <w:rFonts w:eastAsia="Calibri" w:cs="Tahoma"/>
        </w:rPr>
        <w:t>Ε</w:t>
      </w:r>
      <w:r w:rsidRPr="00702720">
        <w:rPr>
          <w:rFonts w:eastAsia="Calibri" w:cs="Tahoma"/>
          <w:spacing w:val="-2"/>
        </w:rPr>
        <w:t>ΕΕ</w:t>
      </w:r>
      <w:r w:rsidRPr="00702720">
        <w:rPr>
          <w:rFonts w:eastAsia="Calibri" w:cs="Tahoma"/>
        </w:rPr>
        <w:t>Σ,</w:t>
      </w:r>
      <w:r w:rsidRPr="00702720">
        <w:rPr>
          <w:rFonts w:cs="Tahoma"/>
          <w:spacing w:val="3"/>
        </w:rPr>
        <w:t xml:space="preserve"> </w:t>
      </w:r>
      <w:r w:rsidRPr="00702720">
        <w:rPr>
          <w:rFonts w:eastAsia="Calibri" w:cs="Tahoma"/>
        </w:rPr>
        <w:t>καθώς</w:t>
      </w:r>
      <w:r w:rsidRPr="00702720">
        <w:rPr>
          <w:rFonts w:cs="Tahoma"/>
          <w:spacing w:val="3"/>
        </w:rPr>
        <w:t xml:space="preserve"> </w:t>
      </w:r>
      <w:r w:rsidRPr="00702720">
        <w:rPr>
          <w:rFonts w:eastAsia="Calibri" w:cs="Tahoma"/>
        </w:rPr>
        <w:t>και</w:t>
      </w:r>
      <w:r w:rsidRPr="00702720">
        <w:rPr>
          <w:rFonts w:cs="Tahoma"/>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3"/>
        </w:rPr>
        <w:t xml:space="preserve"> </w:t>
      </w:r>
      <w:r w:rsidRPr="00702720">
        <w:rPr>
          <w:rFonts w:eastAsia="Calibri" w:cs="Tahoma"/>
        </w:rPr>
        <w:t>σ</w:t>
      </w:r>
      <w:r w:rsidRPr="00702720">
        <w:rPr>
          <w:rFonts w:eastAsia="Calibri" w:cs="Tahoma"/>
          <w:spacing w:val="1"/>
        </w:rPr>
        <w:t>υ</w:t>
      </w:r>
      <w:r w:rsidRPr="00702720">
        <w:rPr>
          <w:rFonts w:eastAsia="Calibri" w:cs="Tahoma"/>
          <w:spacing w:val="-3"/>
        </w:rPr>
        <w:t>ν</w:t>
      </w:r>
      <w:r w:rsidRPr="00702720">
        <w:rPr>
          <w:rFonts w:eastAsia="Calibri" w:cs="Tahoma"/>
          <w:spacing w:val="1"/>
        </w:rPr>
        <w:t>ο</w:t>
      </w:r>
      <w:r w:rsidRPr="00702720">
        <w:rPr>
          <w:rFonts w:eastAsia="Calibri" w:cs="Tahoma"/>
        </w:rPr>
        <w:t>δ</w:t>
      </w:r>
      <w:r w:rsidRPr="00702720">
        <w:rPr>
          <w:rFonts w:eastAsia="Calibri" w:cs="Tahoma"/>
          <w:spacing w:val="-2"/>
        </w:rPr>
        <w:t>ε</w:t>
      </w:r>
      <w:r w:rsidRPr="00702720">
        <w:rPr>
          <w:rFonts w:eastAsia="Calibri" w:cs="Tahoma"/>
          <w:spacing w:val="1"/>
        </w:rPr>
        <w:t>υ</w:t>
      </w:r>
      <w:r w:rsidRPr="00702720">
        <w:rPr>
          <w:rFonts w:eastAsia="Calibri" w:cs="Tahoma"/>
          <w:spacing w:val="-1"/>
        </w:rPr>
        <w:t>τι</w:t>
      </w:r>
      <w:r w:rsidRPr="00702720">
        <w:rPr>
          <w:rFonts w:eastAsia="Calibri" w:cs="Tahoma"/>
        </w:rPr>
        <w:t>κ</w:t>
      </w:r>
      <w:r w:rsidRPr="00702720">
        <w:rPr>
          <w:rFonts w:eastAsia="Calibri" w:cs="Tahoma"/>
          <w:spacing w:val="-1"/>
        </w:rPr>
        <w:t>ή</w:t>
      </w:r>
      <w:r w:rsidRPr="00702720">
        <w:rPr>
          <w:rFonts w:eastAsia="Calibri" w:cs="Tahoma"/>
        </w:rPr>
        <w:t>ς</w:t>
      </w:r>
      <w:r w:rsidRPr="00702720">
        <w:rPr>
          <w:rFonts w:cs="Tahoma"/>
          <w:spacing w:val="3"/>
        </w:rPr>
        <w:t xml:space="preserve"> </w:t>
      </w:r>
      <w:r w:rsidRPr="00702720">
        <w:rPr>
          <w:rFonts w:eastAsia="Calibri" w:cs="Tahoma"/>
          <w:spacing w:val="1"/>
        </w:rPr>
        <w:t>υ</w:t>
      </w:r>
      <w:r w:rsidRPr="00702720">
        <w:rPr>
          <w:rFonts w:eastAsia="Calibri" w:cs="Tahoma"/>
        </w:rPr>
        <w:t>π</w:t>
      </w:r>
      <w:r w:rsidRPr="00702720">
        <w:rPr>
          <w:rFonts w:eastAsia="Calibri" w:cs="Tahoma"/>
          <w:spacing w:val="-2"/>
        </w:rPr>
        <w:t>ε</w:t>
      </w:r>
      <w:r w:rsidRPr="00702720">
        <w:rPr>
          <w:rFonts w:eastAsia="Calibri" w:cs="Tahoma"/>
          <w:spacing w:val="1"/>
        </w:rPr>
        <w:t>ύ</w:t>
      </w:r>
      <w:r w:rsidRPr="00702720">
        <w:rPr>
          <w:rFonts w:eastAsia="Calibri" w:cs="Tahoma"/>
        </w:rPr>
        <w:t>θ</w:t>
      </w:r>
      <w:r w:rsidRPr="00702720">
        <w:rPr>
          <w:rFonts w:eastAsia="Calibri" w:cs="Tahoma"/>
          <w:spacing w:val="1"/>
        </w:rPr>
        <w:t>υ</w:t>
      </w:r>
      <w:r w:rsidRPr="00702720">
        <w:rPr>
          <w:rFonts w:eastAsia="Calibri" w:cs="Tahoma"/>
          <w:spacing w:val="-1"/>
        </w:rPr>
        <w:t>νη</w:t>
      </w:r>
      <w:r w:rsidRPr="00702720">
        <w:rPr>
          <w:rFonts w:eastAsia="Calibri" w:cs="Tahoma"/>
        </w:rPr>
        <w:t>ς</w:t>
      </w:r>
      <w:r w:rsidRPr="00702720">
        <w:rPr>
          <w:rFonts w:cs="Tahoma"/>
          <w:spacing w:val="3"/>
        </w:rPr>
        <w:t xml:space="preserve"> </w:t>
      </w:r>
      <w:r w:rsidRPr="00702720">
        <w:rPr>
          <w:rFonts w:eastAsia="Calibri" w:cs="Tahoma"/>
        </w:rPr>
        <w:t>δ</w:t>
      </w:r>
      <w:r w:rsidRPr="00702720">
        <w:rPr>
          <w:rFonts w:eastAsia="Calibri" w:cs="Tahoma"/>
          <w:spacing w:val="-1"/>
        </w:rPr>
        <w:t>ήλ</w:t>
      </w:r>
      <w:r w:rsidRPr="00702720">
        <w:rPr>
          <w:rFonts w:eastAsia="Calibri" w:cs="Tahoma"/>
        </w:rPr>
        <w:t>ωσ</w:t>
      </w:r>
      <w:r w:rsidRPr="00702720">
        <w:rPr>
          <w:rFonts w:eastAsia="Calibri" w:cs="Tahoma"/>
          <w:spacing w:val="-1"/>
        </w:rPr>
        <w:t>η</w:t>
      </w:r>
      <w:r w:rsidRPr="00702720">
        <w:rPr>
          <w:rFonts w:eastAsia="Calibri" w:cs="Tahoma"/>
          <w:spacing w:val="1"/>
        </w:rPr>
        <w:t>ς</w:t>
      </w:r>
      <w:r w:rsidRPr="00702720">
        <w:rPr>
          <w:rFonts w:eastAsia="Calibri" w:cs="Tahoma"/>
        </w:rPr>
        <w:t>,</w:t>
      </w:r>
      <w:r w:rsidRPr="00702720">
        <w:rPr>
          <w:rFonts w:cs="Tahoma"/>
        </w:rPr>
        <w:t xml:space="preserve"> </w:t>
      </w:r>
      <w:r w:rsidRPr="00702720">
        <w:rPr>
          <w:rFonts w:eastAsia="Calibri" w:cs="Tahoma"/>
        </w:rPr>
        <w:t>ε</w:t>
      </w:r>
      <w:r w:rsidRPr="00702720">
        <w:rPr>
          <w:rFonts w:eastAsia="Calibri" w:cs="Tahoma"/>
          <w:spacing w:val="-1"/>
        </w:rPr>
        <w:t>ίν</w:t>
      </w:r>
      <w:r w:rsidRPr="00702720">
        <w:rPr>
          <w:rFonts w:eastAsia="Calibri" w:cs="Tahoma"/>
        </w:rPr>
        <w:t>αι</w:t>
      </w:r>
      <w:r w:rsidRPr="00702720">
        <w:rPr>
          <w:rFonts w:cs="Tahoma"/>
          <w:spacing w:val="2"/>
        </w:rPr>
        <w:t xml:space="preserve"> </w:t>
      </w:r>
      <w:r w:rsidRPr="00702720">
        <w:rPr>
          <w:rFonts w:eastAsia="Calibri" w:cs="Tahoma"/>
        </w:rPr>
        <w:t>δ</w:t>
      </w:r>
      <w:r w:rsidRPr="00702720">
        <w:rPr>
          <w:rFonts w:eastAsia="Calibri" w:cs="Tahoma"/>
          <w:spacing w:val="1"/>
        </w:rPr>
        <w:t>υ</w:t>
      </w:r>
      <w:r w:rsidRPr="00702720">
        <w:rPr>
          <w:rFonts w:eastAsia="Calibri" w:cs="Tahoma"/>
          <w:spacing w:val="-1"/>
        </w:rPr>
        <w:t>ν</w:t>
      </w:r>
      <w:r w:rsidRPr="00702720">
        <w:rPr>
          <w:rFonts w:eastAsia="Calibri" w:cs="Tahoma"/>
        </w:rPr>
        <w:t>α</w:t>
      </w:r>
      <w:r w:rsidRPr="00702720">
        <w:rPr>
          <w:rFonts w:eastAsia="Calibri" w:cs="Tahoma"/>
          <w:spacing w:val="1"/>
        </w:rPr>
        <w:t>τ</w:t>
      </w:r>
      <w:r w:rsidRPr="00702720">
        <w:rPr>
          <w:rFonts w:eastAsia="Calibri" w:cs="Tahoma"/>
          <w:spacing w:val="-1"/>
        </w:rPr>
        <w:t>ή</w:t>
      </w:r>
      <w:r w:rsidRPr="00702720">
        <w:rPr>
          <w:rFonts w:eastAsia="Calibri" w:cs="Tahoma"/>
        </w:rPr>
        <w:t>,</w:t>
      </w:r>
      <w:r w:rsidRPr="00702720">
        <w:rPr>
          <w:rFonts w:cs="Tahoma"/>
          <w:spacing w:val="3"/>
        </w:rPr>
        <w:t xml:space="preserve"> </w:t>
      </w:r>
      <w:r w:rsidRPr="00702720">
        <w:rPr>
          <w:rFonts w:eastAsia="Calibri" w:cs="Tahoma"/>
          <w:spacing w:val="1"/>
        </w:rPr>
        <w:t>μ</w:t>
      </w:r>
      <w:r w:rsidRPr="00702720">
        <w:rPr>
          <w:rFonts w:eastAsia="Calibri" w:cs="Tahoma"/>
        </w:rPr>
        <w:t>ε</w:t>
      </w:r>
      <w:r w:rsidRPr="00702720">
        <w:rPr>
          <w:rFonts w:cs="Tahoma"/>
        </w:rPr>
        <w:t xml:space="preserve"> </w:t>
      </w:r>
      <w:r w:rsidRPr="00702720">
        <w:rPr>
          <w:rFonts w:eastAsia="Calibri" w:cs="Tahoma"/>
          <w:spacing w:val="1"/>
        </w:rPr>
        <w:t>μό</w:t>
      </w:r>
      <w:r w:rsidRPr="00702720">
        <w:rPr>
          <w:rFonts w:eastAsia="Calibri" w:cs="Tahoma"/>
          <w:spacing w:val="-1"/>
        </w:rPr>
        <w:t>ν</w:t>
      </w:r>
      <w:r w:rsidRPr="00702720">
        <w:rPr>
          <w:rFonts w:eastAsia="Calibri" w:cs="Tahoma"/>
        </w:rPr>
        <w:t>η</w:t>
      </w:r>
      <w:r w:rsidRPr="00702720">
        <w:rPr>
          <w:rFonts w:cs="Tahoma"/>
          <w:spacing w:val="2"/>
        </w:rPr>
        <w:t xml:space="preserve"> </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rPr>
        <w:t xml:space="preserve"> </w:t>
      </w:r>
      <w:r w:rsidRPr="00702720">
        <w:rPr>
          <w:rFonts w:eastAsia="Calibri" w:cs="Tahoma"/>
          <w:spacing w:val="1"/>
        </w:rPr>
        <w:t>υ</w:t>
      </w:r>
      <w:r w:rsidRPr="00702720">
        <w:rPr>
          <w:rFonts w:eastAsia="Calibri" w:cs="Tahoma"/>
        </w:rPr>
        <w:t>π</w:t>
      </w:r>
      <w:r w:rsidRPr="00702720">
        <w:rPr>
          <w:rFonts w:eastAsia="Calibri" w:cs="Tahoma"/>
          <w:spacing w:val="1"/>
        </w:rPr>
        <w:t>ο</w:t>
      </w:r>
      <w:r w:rsidRPr="00702720">
        <w:rPr>
          <w:rFonts w:eastAsia="Calibri" w:cs="Tahoma"/>
          <w:spacing w:val="-2"/>
        </w:rPr>
        <w:t>γ</w:t>
      </w:r>
      <w:r w:rsidRPr="00702720">
        <w:rPr>
          <w:rFonts w:eastAsia="Calibri" w:cs="Tahoma"/>
          <w:spacing w:val="1"/>
        </w:rPr>
        <w:t>ρ</w:t>
      </w:r>
      <w:r w:rsidRPr="00702720">
        <w:rPr>
          <w:rFonts w:eastAsia="Calibri" w:cs="Tahoma"/>
        </w:rPr>
        <w:t>αφή</w:t>
      </w:r>
      <w:r w:rsidRPr="00702720">
        <w:rPr>
          <w:rFonts w:cs="Tahoma"/>
          <w:spacing w:val="1"/>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3"/>
        </w:rPr>
        <w:t xml:space="preserve"> </w:t>
      </w:r>
      <w:r w:rsidRPr="00702720">
        <w:rPr>
          <w:rFonts w:eastAsia="Calibri" w:cs="Tahoma"/>
        </w:rPr>
        <w:t>κα</w:t>
      </w:r>
      <w:r w:rsidRPr="00702720">
        <w:rPr>
          <w:rFonts w:eastAsia="Calibri" w:cs="Tahoma"/>
          <w:spacing w:val="1"/>
        </w:rPr>
        <w:t>τ</w:t>
      </w:r>
      <w:r w:rsidRPr="00702720">
        <w:rPr>
          <w:rFonts w:eastAsia="Calibri" w:cs="Tahoma"/>
        </w:rPr>
        <w:t>ά</w:t>
      </w:r>
      <w:r w:rsidRPr="00702720">
        <w:rPr>
          <w:rFonts w:cs="Tahoma"/>
          <w:spacing w:val="2"/>
        </w:rPr>
        <w:t xml:space="preserve"> </w:t>
      </w:r>
      <w:r w:rsidRPr="00702720">
        <w:rPr>
          <w:rFonts w:eastAsia="Calibri" w:cs="Tahoma"/>
        </w:rPr>
        <w:t>π</w:t>
      </w:r>
      <w:r w:rsidRPr="00702720">
        <w:rPr>
          <w:rFonts w:eastAsia="Calibri" w:cs="Tahoma"/>
          <w:spacing w:val="-2"/>
        </w:rPr>
        <w:t>ε</w:t>
      </w:r>
      <w:r w:rsidRPr="00702720">
        <w:rPr>
          <w:rFonts w:eastAsia="Calibri" w:cs="Tahoma"/>
          <w:spacing w:val="1"/>
        </w:rPr>
        <w:t>ρ</w:t>
      </w:r>
      <w:r w:rsidRPr="00702720">
        <w:rPr>
          <w:rFonts w:eastAsia="Calibri" w:cs="Tahoma"/>
          <w:spacing w:val="-3"/>
        </w:rPr>
        <w:t>ί</w:t>
      </w:r>
      <w:r w:rsidRPr="00702720">
        <w:rPr>
          <w:rFonts w:eastAsia="Calibri" w:cs="Tahoma"/>
        </w:rPr>
        <w:t>π</w:t>
      </w:r>
      <w:r w:rsidRPr="00702720">
        <w:rPr>
          <w:rFonts w:eastAsia="Calibri" w:cs="Tahoma"/>
          <w:spacing w:val="1"/>
        </w:rPr>
        <w:t>τ</w:t>
      </w:r>
      <w:r w:rsidRPr="00702720">
        <w:rPr>
          <w:rFonts w:eastAsia="Calibri" w:cs="Tahoma"/>
        </w:rPr>
        <w:t>ωση</w:t>
      </w:r>
      <w:r w:rsidRPr="00702720">
        <w:rPr>
          <w:rFonts w:cs="Tahoma"/>
          <w:spacing w:val="1"/>
        </w:rPr>
        <w:t xml:space="preserve"> </w:t>
      </w:r>
      <w:r w:rsidRPr="00702720">
        <w:rPr>
          <w:rFonts w:eastAsia="Calibri" w:cs="Tahoma"/>
        </w:rPr>
        <w:t>εκ</w:t>
      </w:r>
      <w:r w:rsidRPr="00702720">
        <w:rPr>
          <w:rFonts w:eastAsia="Calibri" w:cs="Tahoma"/>
          <w:spacing w:val="-2"/>
        </w:rPr>
        <w:t>πρ</w:t>
      </w:r>
      <w:r w:rsidRPr="00702720">
        <w:rPr>
          <w:rFonts w:eastAsia="Calibri" w:cs="Tahoma"/>
          <w:spacing w:val="1"/>
        </w:rPr>
        <w:t>ο</w:t>
      </w:r>
      <w:r w:rsidRPr="00702720">
        <w:rPr>
          <w:rFonts w:eastAsia="Calibri" w:cs="Tahoma"/>
        </w:rPr>
        <w:t>σώ</w:t>
      </w:r>
      <w:r w:rsidRPr="00702720">
        <w:rPr>
          <w:rFonts w:eastAsia="Calibri" w:cs="Tahoma"/>
          <w:spacing w:val="-2"/>
        </w:rPr>
        <w:t>π</w:t>
      </w:r>
      <w:r w:rsidRPr="00702720">
        <w:rPr>
          <w:rFonts w:eastAsia="Calibri" w:cs="Tahoma"/>
          <w:spacing w:val="1"/>
        </w:rPr>
        <w:t>ο</w:t>
      </w:r>
      <w:r w:rsidRPr="00702720">
        <w:rPr>
          <w:rFonts w:eastAsia="Calibri" w:cs="Tahoma"/>
        </w:rPr>
        <w:t>υ</w:t>
      </w:r>
      <w:r w:rsidRPr="00702720">
        <w:rPr>
          <w:rFonts w:cs="Tahoma"/>
          <w:spacing w:val="3"/>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rPr>
        <w:t xml:space="preserve"> </w:t>
      </w:r>
      <w:r w:rsidRPr="00702720">
        <w:rPr>
          <w:rFonts w:eastAsia="Calibri" w:cs="Tahoma"/>
          <w:spacing w:val="1"/>
        </w:rPr>
        <w:t>ο</w:t>
      </w:r>
      <w:r w:rsidRPr="00702720">
        <w:rPr>
          <w:rFonts w:eastAsia="Calibri" w:cs="Tahoma"/>
          <w:spacing w:val="-1"/>
        </w:rPr>
        <w:t>ι</w:t>
      </w:r>
      <w:r w:rsidRPr="00702720">
        <w:rPr>
          <w:rFonts w:eastAsia="Calibri" w:cs="Tahoma"/>
        </w:rPr>
        <w:t>κ</w:t>
      </w:r>
      <w:r w:rsidRPr="00702720">
        <w:rPr>
          <w:rFonts w:eastAsia="Calibri" w:cs="Tahoma"/>
          <w:spacing w:val="1"/>
        </w:rPr>
        <w:t>ο</w:t>
      </w:r>
      <w:r w:rsidRPr="00702720">
        <w:rPr>
          <w:rFonts w:eastAsia="Calibri" w:cs="Tahoma"/>
          <w:spacing w:val="-3"/>
        </w:rPr>
        <w:t>ν</w:t>
      </w:r>
      <w:r w:rsidRPr="00702720">
        <w:rPr>
          <w:rFonts w:eastAsia="Calibri" w:cs="Tahoma"/>
          <w:spacing w:val="-1"/>
        </w:rPr>
        <w:t>ο</w:t>
      </w:r>
      <w:r w:rsidRPr="00702720">
        <w:rPr>
          <w:rFonts w:eastAsia="Calibri" w:cs="Tahoma"/>
          <w:spacing w:val="1"/>
        </w:rPr>
        <w:t>μ</w:t>
      </w:r>
      <w:r w:rsidRPr="00702720">
        <w:rPr>
          <w:rFonts w:eastAsia="Calibri" w:cs="Tahoma"/>
          <w:spacing w:val="-1"/>
        </w:rPr>
        <w:t>ι</w:t>
      </w:r>
      <w:r w:rsidRPr="00702720">
        <w:rPr>
          <w:rFonts w:eastAsia="Calibri" w:cs="Tahoma"/>
        </w:rPr>
        <w:t>κ</w:t>
      </w:r>
      <w:r w:rsidRPr="00702720">
        <w:rPr>
          <w:rFonts w:eastAsia="Calibri" w:cs="Tahoma"/>
          <w:spacing w:val="-1"/>
        </w:rPr>
        <w:t>ο</w:t>
      </w:r>
      <w:r w:rsidRPr="00702720">
        <w:rPr>
          <w:rFonts w:eastAsia="Calibri" w:cs="Tahoma"/>
        </w:rPr>
        <w:t>ύ</w:t>
      </w:r>
      <w:r w:rsidRPr="00702720">
        <w:rPr>
          <w:rFonts w:cs="Tahoma"/>
          <w:spacing w:val="3"/>
        </w:rPr>
        <w:t xml:space="preserve"> </w:t>
      </w:r>
      <w:r w:rsidRPr="00702720">
        <w:rPr>
          <w:rFonts w:eastAsia="Calibri" w:cs="Tahoma"/>
        </w:rPr>
        <w:t>φ</w:t>
      </w:r>
      <w:r w:rsidRPr="00702720">
        <w:rPr>
          <w:rFonts w:eastAsia="Calibri" w:cs="Tahoma"/>
          <w:spacing w:val="-1"/>
        </w:rPr>
        <w:t>ο</w:t>
      </w:r>
      <w:r w:rsidRPr="00702720">
        <w:rPr>
          <w:rFonts w:eastAsia="Calibri" w:cs="Tahoma"/>
          <w:spacing w:val="1"/>
        </w:rPr>
        <w:t>ρ</w:t>
      </w:r>
      <w:r w:rsidRPr="00702720">
        <w:rPr>
          <w:rFonts w:eastAsia="Calibri" w:cs="Tahoma"/>
        </w:rPr>
        <w:t>έα,</w:t>
      </w:r>
      <w:r w:rsidRPr="00702720">
        <w:rPr>
          <w:rFonts w:cs="Tahoma"/>
          <w:spacing w:val="2"/>
        </w:rPr>
        <w:t xml:space="preserve"> </w:t>
      </w:r>
      <w:r w:rsidRPr="00702720">
        <w:rPr>
          <w:rFonts w:eastAsia="Calibri" w:cs="Tahoma"/>
        </w:rPr>
        <w:t>η</w:t>
      </w:r>
      <w:r w:rsidRPr="00702720">
        <w:rPr>
          <w:rFonts w:cs="Tahoma"/>
          <w:spacing w:val="1"/>
        </w:rPr>
        <w:t xml:space="preserve"> </w:t>
      </w:r>
      <w:r w:rsidRPr="00702720">
        <w:rPr>
          <w:rFonts w:eastAsia="Calibri" w:cs="Tahoma"/>
        </w:rPr>
        <w:t>π</w:t>
      </w:r>
      <w:r w:rsidRPr="00702720">
        <w:rPr>
          <w:rFonts w:eastAsia="Calibri" w:cs="Tahoma"/>
          <w:spacing w:val="-2"/>
        </w:rPr>
        <w:t>ρ</w:t>
      </w:r>
      <w:r w:rsidRPr="00702720">
        <w:rPr>
          <w:rFonts w:eastAsia="Calibri" w:cs="Tahoma"/>
          <w:spacing w:val="1"/>
        </w:rPr>
        <w:t>ο</w:t>
      </w:r>
      <w:r w:rsidRPr="00702720">
        <w:rPr>
          <w:rFonts w:eastAsia="Calibri" w:cs="Tahoma"/>
        </w:rPr>
        <w:t>κα</w:t>
      </w:r>
      <w:r w:rsidRPr="00702720">
        <w:rPr>
          <w:rFonts w:eastAsia="Calibri" w:cs="Tahoma"/>
          <w:spacing w:val="1"/>
        </w:rPr>
        <w:t>τ</w:t>
      </w:r>
      <w:r w:rsidRPr="00702720">
        <w:rPr>
          <w:rFonts w:eastAsia="Calibri" w:cs="Tahoma"/>
          <w:spacing w:val="-3"/>
        </w:rPr>
        <w:t>α</w:t>
      </w:r>
      <w:r w:rsidRPr="00702720">
        <w:rPr>
          <w:rFonts w:eastAsia="Calibri" w:cs="Tahoma"/>
          <w:spacing w:val="1"/>
        </w:rPr>
        <w:t>ρ</w:t>
      </w:r>
      <w:r w:rsidRPr="00702720">
        <w:rPr>
          <w:rFonts w:eastAsia="Calibri" w:cs="Tahoma"/>
          <w:spacing w:val="-2"/>
        </w:rPr>
        <w:t>κ</w:t>
      </w:r>
      <w:r w:rsidRPr="00702720">
        <w:rPr>
          <w:rFonts w:eastAsia="Calibri" w:cs="Tahoma"/>
          <w:spacing w:val="1"/>
        </w:rPr>
        <w:t>τ</w:t>
      </w:r>
      <w:r w:rsidRPr="00702720">
        <w:rPr>
          <w:rFonts w:eastAsia="Calibri" w:cs="Tahoma"/>
          <w:spacing w:val="-1"/>
        </w:rPr>
        <w:t>ι</w:t>
      </w:r>
      <w:r w:rsidRPr="00702720">
        <w:rPr>
          <w:rFonts w:eastAsia="Calibri" w:cs="Tahoma"/>
        </w:rPr>
        <w:t>κή</w:t>
      </w:r>
      <w:r w:rsidRPr="00702720">
        <w:rPr>
          <w:rFonts w:cs="Tahoma"/>
          <w:spacing w:val="1"/>
        </w:rPr>
        <w:t xml:space="preserve"> </w:t>
      </w:r>
      <w:r w:rsidRPr="00702720">
        <w:rPr>
          <w:rFonts w:eastAsia="Calibri" w:cs="Tahoma"/>
        </w:rPr>
        <w:t>απ</w:t>
      </w:r>
      <w:r w:rsidRPr="00702720">
        <w:rPr>
          <w:rFonts w:eastAsia="Calibri" w:cs="Tahoma"/>
          <w:spacing w:val="1"/>
        </w:rPr>
        <w:t>ό</w:t>
      </w:r>
      <w:r w:rsidRPr="00702720">
        <w:rPr>
          <w:rFonts w:eastAsia="Calibri" w:cs="Tahoma"/>
        </w:rPr>
        <w:t>δε</w:t>
      </w:r>
      <w:r w:rsidRPr="00702720">
        <w:rPr>
          <w:rFonts w:eastAsia="Calibri" w:cs="Tahoma"/>
          <w:spacing w:val="-3"/>
        </w:rPr>
        <w:t>ι</w:t>
      </w:r>
      <w:r w:rsidRPr="00702720">
        <w:rPr>
          <w:rFonts w:eastAsia="Calibri" w:cs="Tahoma"/>
          <w:spacing w:val="1"/>
        </w:rPr>
        <w:t>ξ</w:t>
      </w:r>
      <w:r w:rsidRPr="00702720">
        <w:rPr>
          <w:rFonts w:eastAsia="Calibri" w:cs="Tahoma"/>
        </w:rPr>
        <w:t>η</w:t>
      </w:r>
      <w:r w:rsidRPr="00702720">
        <w:rPr>
          <w:rFonts w:cs="Tahoma"/>
          <w:spacing w:val="1"/>
        </w:rPr>
        <w:t xml:space="preserve"> </w:t>
      </w:r>
      <w:r w:rsidRPr="00702720">
        <w:rPr>
          <w:rFonts w:eastAsia="Calibri" w:cs="Tahoma"/>
          <w:spacing w:val="1"/>
        </w:rPr>
        <w:t>τ</w:t>
      </w:r>
      <w:r w:rsidRPr="00702720">
        <w:rPr>
          <w:rFonts w:eastAsia="Calibri" w:cs="Tahoma"/>
          <w:spacing w:val="-2"/>
        </w:rPr>
        <w:t>ω</w:t>
      </w:r>
      <w:r w:rsidRPr="00702720">
        <w:rPr>
          <w:rFonts w:eastAsia="Calibri" w:cs="Tahoma"/>
        </w:rPr>
        <w:t>ν</w:t>
      </w:r>
      <w:r w:rsidRPr="00702720">
        <w:rPr>
          <w:rFonts w:cs="Tahoma"/>
        </w:rPr>
        <w:t xml:space="preserve"> </w:t>
      </w:r>
      <w:r w:rsidRPr="00702720">
        <w:rPr>
          <w:rFonts w:eastAsia="Calibri" w:cs="Tahoma"/>
          <w:spacing w:val="1"/>
        </w:rPr>
        <w:t>λό</w:t>
      </w:r>
      <w:r w:rsidRPr="00702720">
        <w:rPr>
          <w:rFonts w:eastAsia="Calibri" w:cs="Tahoma"/>
        </w:rPr>
        <w:t>γων</w:t>
      </w:r>
      <w:r w:rsidRPr="00702720">
        <w:rPr>
          <w:rFonts w:cs="Tahoma"/>
        </w:rPr>
        <w:t xml:space="preserve"> </w:t>
      </w:r>
      <w:r w:rsidRPr="00702720">
        <w:rPr>
          <w:rFonts w:eastAsia="Calibri" w:cs="Tahoma"/>
        </w:rPr>
        <w:t>α</w:t>
      </w:r>
      <w:r w:rsidRPr="00702720">
        <w:rPr>
          <w:rFonts w:eastAsia="Calibri" w:cs="Tahoma"/>
          <w:spacing w:val="-2"/>
        </w:rPr>
        <w:t>π</w:t>
      </w:r>
      <w:r w:rsidRPr="00702720">
        <w:rPr>
          <w:rFonts w:eastAsia="Calibri" w:cs="Tahoma"/>
          <w:spacing w:val="1"/>
        </w:rPr>
        <w:t>ο</w:t>
      </w:r>
      <w:r w:rsidRPr="00702720">
        <w:rPr>
          <w:rFonts w:eastAsia="Calibri" w:cs="Tahoma"/>
          <w:spacing w:val="-2"/>
        </w:rPr>
        <w:t>κ</w:t>
      </w:r>
      <w:r w:rsidRPr="00702720">
        <w:rPr>
          <w:rFonts w:eastAsia="Calibri" w:cs="Tahoma"/>
          <w:spacing w:val="1"/>
        </w:rPr>
        <w:t>λ</w:t>
      </w:r>
      <w:r w:rsidRPr="00702720">
        <w:rPr>
          <w:rFonts w:eastAsia="Calibri" w:cs="Tahoma"/>
        </w:rPr>
        <w:t>ε</w:t>
      </w:r>
      <w:r w:rsidRPr="00702720">
        <w:rPr>
          <w:rFonts w:eastAsia="Calibri" w:cs="Tahoma"/>
          <w:spacing w:val="-1"/>
        </w:rPr>
        <w:t>ι</w:t>
      </w:r>
      <w:r w:rsidRPr="00702720">
        <w:rPr>
          <w:rFonts w:eastAsia="Calibri" w:cs="Tahoma"/>
          <w:spacing w:val="-2"/>
        </w:rPr>
        <w:t>σ</w:t>
      </w:r>
      <w:r w:rsidRPr="00702720">
        <w:rPr>
          <w:rFonts w:eastAsia="Calibri" w:cs="Tahoma"/>
          <w:spacing w:val="1"/>
        </w:rPr>
        <w:t>μ</w:t>
      </w:r>
      <w:r w:rsidRPr="00702720">
        <w:rPr>
          <w:rFonts w:eastAsia="Calibri" w:cs="Tahoma"/>
          <w:spacing w:val="-1"/>
        </w:rPr>
        <w:t>ο</w:t>
      </w:r>
      <w:r w:rsidRPr="00702720">
        <w:rPr>
          <w:rFonts w:eastAsia="Calibri" w:cs="Tahoma"/>
        </w:rPr>
        <w:t>ύ</w:t>
      </w:r>
      <w:r w:rsidRPr="00702720">
        <w:rPr>
          <w:rFonts w:cs="Tahoma"/>
          <w:spacing w:val="3"/>
        </w:rPr>
        <w:t xml:space="preserve"> </w:t>
      </w:r>
      <w:r w:rsidRPr="00702720">
        <w:rPr>
          <w:rFonts w:eastAsia="Calibri" w:cs="Tahoma"/>
          <w:spacing w:val="-2"/>
        </w:rPr>
        <w:t>π</w:t>
      </w:r>
      <w:r w:rsidRPr="00702720">
        <w:rPr>
          <w:rFonts w:eastAsia="Calibri" w:cs="Tahoma"/>
          <w:spacing w:val="1"/>
        </w:rPr>
        <w:t>ο</w:t>
      </w:r>
      <w:r w:rsidRPr="00702720">
        <w:rPr>
          <w:rFonts w:eastAsia="Calibri" w:cs="Tahoma"/>
        </w:rPr>
        <w:t>υ</w:t>
      </w:r>
      <w:r w:rsidRPr="00702720">
        <w:rPr>
          <w:rFonts w:cs="Tahoma"/>
          <w:spacing w:val="1"/>
        </w:rPr>
        <w:t xml:space="preserve"> </w:t>
      </w:r>
      <w:r w:rsidRPr="00702720">
        <w:rPr>
          <w:rFonts w:eastAsia="Calibri" w:cs="Tahoma"/>
          <w:spacing w:val="-3"/>
        </w:rPr>
        <w:t>α</w:t>
      </w:r>
      <w:r w:rsidRPr="00702720">
        <w:rPr>
          <w:rFonts w:eastAsia="Calibri" w:cs="Tahoma"/>
          <w:spacing w:val="-1"/>
        </w:rPr>
        <w:t>ν</w:t>
      </w:r>
      <w:r w:rsidRPr="00702720">
        <w:rPr>
          <w:rFonts w:eastAsia="Calibri" w:cs="Tahoma"/>
        </w:rPr>
        <w:t>αφέ</w:t>
      </w:r>
      <w:r w:rsidRPr="00702720">
        <w:rPr>
          <w:rFonts w:eastAsia="Calibri" w:cs="Tahoma"/>
          <w:spacing w:val="1"/>
        </w:rPr>
        <w:t>ρο</w:t>
      </w:r>
      <w:r w:rsidRPr="00702720">
        <w:rPr>
          <w:rFonts w:eastAsia="Calibri" w:cs="Tahoma"/>
          <w:spacing w:val="-3"/>
        </w:rPr>
        <w:t>ν</w:t>
      </w:r>
      <w:r w:rsidRPr="00702720">
        <w:rPr>
          <w:rFonts w:eastAsia="Calibri" w:cs="Tahoma"/>
          <w:spacing w:val="1"/>
        </w:rPr>
        <w:t>τ</w:t>
      </w:r>
      <w:r w:rsidRPr="00702720">
        <w:rPr>
          <w:rFonts w:eastAsia="Calibri" w:cs="Tahoma"/>
        </w:rPr>
        <w:t>αι</w:t>
      </w:r>
      <w:r w:rsidRPr="00702720">
        <w:rPr>
          <w:rFonts w:cs="Tahoma"/>
          <w:spacing w:val="2"/>
        </w:rPr>
        <w:t xml:space="preserve"> </w:t>
      </w:r>
      <w:r w:rsidRPr="00702720">
        <w:rPr>
          <w:rFonts w:eastAsia="Calibri" w:cs="Tahoma"/>
          <w:spacing w:val="-2"/>
        </w:rPr>
        <w:t>σ</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2"/>
        </w:rPr>
        <w:t xml:space="preserve"> </w:t>
      </w:r>
      <w:r w:rsidRPr="00702720">
        <w:rPr>
          <w:rFonts w:eastAsia="Calibri" w:cs="Tahoma"/>
        </w:rPr>
        <w:t>π</w:t>
      </w:r>
      <w:r w:rsidRPr="00702720">
        <w:rPr>
          <w:rFonts w:eastAsia="Calibri" w:cs="Tahoma"/>
          <w:spacing w:val="-3"/>
        </w:rPr>
        <w:t>α</w:t>
      </w:r>
      <w:r w:rsidRPr="00702720">
        <w:rPr>
          <w:rFonts w:eastAsia="Calibri" w:cs="Tahoma"/>
          <w:spacing w:val="1"/>
        </w:rPr>
        <w:t>ρ</w:t>
      </w:r>
      <w:r w:rsidRPr="00702720">
        <w:rPr>
          <w:rFonts w:eastAsia="Calibri" w:cs="Tahoma"/>
        </w:rPr>
        <w:t>άγ</w:t>
      </w:r>
      <w:r w:rsidRPr="00702720">
        <w:rPr>
          <w:rFonts w:eastAsia="Calibri" w:cs="Tahoma"/>
          <w:spacing w:val="1"/>
        </w:rPr>
        <w:t>ρ</w:t>
      </w:r>
      <w:r w:rsidRPr="00702720">
        <w:rPr>
          <w:rFonts w:eastAsia="Calibri" w:cs="Tahoma"/>
          <w:spacing w:val="-3"/>
        </w:rPr>
        <w:t>α</w:t>
      </w:r>
      <w:r w:rsidRPr="00702720">
        <w:rPr>
          <w:rFonts w:eastAsia="Calibri" w:cs="Tahoma"/>
        </w:rPr>
        <w:t>φο</w:t>
      </w:r>
      <w:r w:rsidRPr="00702720">
        <w:rPr>
          <w:rFonts w:cs="Tahoma"/>
          <w:spacing w:val="2"/>
        </w:rPr>
        <w:t xml:space="preserve"> </w:t>
      </w:r>
      <w:r w:rsidRPr="00702720">
        <w:rPr>
          <w:rFonts w:eastAsia="Calibri" w:cs="Tahoma"/>
          <w:spacing w:val="1"/>
        </w:rPr>
        <w:t>2</w:t>
      </w:r>
      <w:r w:rsidRPr="00702720">
        <w:rPr>
          <w:rFonts w:eastAsia="Calibri" w:cs="Tahoma"/>
        </w:rPr>
        <w:t>.</w:t>
      </w:r>
      <w:r w:rsidRPr="00702720">
        <w:rPr>
          <w:rFonts w:eastAsia="Calibri" w:cs="Tahoma"/>
          <w:spacing w:val="1"/>
        </w:rPr>
        <w:t>2</w:t>
      </w:r>
      <w:r w:rsidRPr="00702720">
        <w:rPr>
          <w:rFonts w:eastAsia="Calibri" w:cs="Tahoma"/>
          <w:spacing w:val="-3"/>
        </w:rPr>
        <w:t>.</w:t>
      </w:r>
      <w:r w:rsidRPr="00702720">
        <w:rPr>
          <w:rFonts w:eastAsia="Calibri" w:cs="Tahoma"/>
        </w:rPr>
        <w:t>3</w:t>
      </w:r>
      <w:r w:rsidRPr="00702720">
        <w:rPr>
          <w:rFonts w:cs="Tahoma"/>
          <w:spacing w:val="1"/>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1"/>
        </w:rPr>
        <w:t xml:space="preserve"> </w:t>
      </w:r>
      <w:r w:rsidRPr="00702720">
        <w:rPr>
          <w:rFonts w:eastAsia="Calibri" w:cs="Tahoma"/>
        </w:rPr>
        <w:t>πα</w:t>
      </w:r>
      <w:r w:rsidRPr="00702720">
        <w:rPr>
          <w:rFonts w:eastAsia="Calibri" w:cs="Tahoma"/>
          <w:spacing w:val="-2"/>
        </w:rPr>
        <w:t>ρ</w:t>
      </w:r>
      <w:r w:rsidRPr="00702720">
        <w:rPr>
          <w:rFonts w:eastAsia="Calibri" w:cs="Tahoma"/>
          <w:spacing w:val="1"/>
        </w:rPr>
        <w:t>ού</w:t>
      </w:r>
      <w:r w:rsidRPr="00702720">
        <w:rPr>
          <w:rFonts w:eastAsia="Calibri" w:cs="Tahoma"/>
        </w:rPr>
        <w:t>σ</w:t>
      </w:r>
      <w:r w:rsidRPr="00702720">
        <w:rPr>
          <w:rFonts w:eastAsia="Calibri" w:cs="Tahoma"/>
          <w:spacing w:val="-3"/>
        </w:rPr>
        <w:t>α</w:t>
      </w:r>
      <w:r w:rsidRPr="00702720">
        <w:rPr>
          <w:rFonts w:eastAsia="Calibri" w:cs="Tahoma"/>
          <w:spacing w:val="1"/>
        </w:rPr>
        <w:t>ς</w:t>
      </w:r>
      <w:r w:rsidRPr="00702720">
        <w:rPr>
          <w:rFonts w:eastAsia="Calibri" w:cs="Tahoma"/>
        </w:rPr>
        <w:t>,</w:t>
      </w:r>
      <w:r w:rsidRPr="00702720">
        <w:rPr>
          <w:rFonts w:cs="Tahoma"/>
          <w:spacing w:val="3"/>
        </w:rPr>
        <w:t xml:space="preserve"> </w:t>
      </w:r>
      <w:r w:rsidRPr="00702720">
        <w:rPr>
          <w:rFonts w:eastAsia="Calibri" w:cs="Tahoma"/>
        </w:rPr>
        <w:t>γ</w:t>
      </w:r>
      <w:r w:rsidRPr="00702720">
        <w:rPr>
          <w:rFonts w:eastAsia="Calibri" w:cs="Tahoma"/>
          <w:spacing w:val="-3"/>
        </w:rPr>
        <w:t>ι</w:t>
      </w:r>
      <w:r w:rsidRPr="00702720">
        <w:rPr>
          <w:rFonts w:eastAsia="Calibri" w:cs="Tahoma"/>
        </w:rPr>
        <w:t>α</w:t>
      </w:r>
      <w:r w:rsidRPr="00702720">
        <w:rPr>
          <w:rFonts w:cs="Tahoma"/>
          <w:spacing w:val="2"/>
        </w:rPr>
        <w:t xml:space="preserve"> </w:t>
      </w:r>
      <w:r w:rsidRPr="00702720">
        <w:rPr>
          <w:rFonts w:eastAsia="Calibri" w:cs="Tahoma"/>
          <w:spacing w:val="-1"/>
        </w:rPr>
        <w:t>τ</w:t>
      </w:r>
      <w:r w:rsidRPr="00702720">
        <w:rPr>
          <w:rFonts w:eastAsia="Calibri" w:cs="Tahoma"/>
        </w:rPr>
        <w:t>ο</w:t>
      </w:r>
      <w:r w:rsidRPr="00702720">
        <w:rPr>
          <w:rFonts w:cs="Tahoma"/>
          <w:spacing w:val="4"/>
        </w:rPr>
        <w:t xml:space="preserve"> </w:t>
      </w:r>
      <w:r w:rsidRPr="00702720">
        <w:rPr>
          <w:rFonts w:eastAsia="Calibri" w:cs="Tahoma"/>
          <w:spacing w:val="-2"/>
        </w:rPr>
        <w:t>σ</w:t>
      </w:r>
      <w:r w:rsidRPr="00702720">
        <w:rPr>
          <w:rFonts w:eastAsia="Calibri" w:cs="Tahoma"/>
          <w:spacing w:val="1"/>
        </w:rPr>
        <w:t>ύ</w:t>
      </w:r>
      <w:r w:rsidRPr="00702720">
        <w:rPr>
          <w:rFonts w:eastAsia="Calibri" w:cs="Tahoma"/>
          <w:spacing w:val="-1"/>
        </w:rPr>
        <w:t>νο</w:t>
      </w:r>
      <w:r w:rsidRPr="00702720">
        <w:rPr>
          <w:rFonts w:eastAsia="Calibri" w:cs="Tahoma"/>
          <w:spacing w:val="1"/>
        </w:rPr>
        <w:t>λ</w:t>
      </w:r>
      <w:r w:rsidRPr="00702720">
        <w:rPr>
          <w:rFonts w:eastAsia="Calibri" w:cs="Tahoma"/>
        </w:rPr>
        <w:t>ο</w:t>
      </w:r>
      <w:r w:rsidRPr="00702720">
        <w:rPr>
          <w:rFonts w:cs="Tahoma"/>
          <w:spacing w:val="2"/>
        </w:rPr>
        <w:t xml:space="preserve"> </w:t>
      </w:r>
      <w:r w:rsidRPr="00702720">
        <w:rPr>
          <w:rFonts w:eastAsia="Calibri" w:cs="Tahoma"/>
          <w:spacing w:val="-1"/>
        </w:rPr>
        <w:t>τ</w:t>
      </w:r>
      <w:r w:rsidRPr="00702720">
        <w:rPr>
          <w:rFonts w:eastAsia="Calibri" w:cs="Tahoma"/>
        </w:rPr>
        <w:t>ων</w:t>
      </w:r>
      <w:r w:rsidRPr="00702720">
        <w:rPr>
          <w:rFonts w:cs="Tahoma"/>
          <w:spacing w:val="2"/>
        </w:rPr>
        <w:t xml:space="preserve"> </w:t>
      </w:r>
      <w:r w:rsidRPr="00702720">
        <w:rPr>
          <w:rFonts w:eastAsia="Calibri" w:cs="Tahoma"/>
          <w:spacing w:val="-2"/>
        </w:rPr>
        <w:t>φ</w:t>
      </w:r>
      <w:r w:rsidRPr="00702720">
        <w:rPr>
          <w:rFonts w:eastAsia="Calibri" w:cs="Tahoma"/>
          <w:spacing w:val="1"/>
        </w:rPr>
        <w:t>υ</w:t>
      </w:r>
      <w:r w:rsidRPr="00702720">
        <w:rPr>
          <w:rFonts w:eastAsia="Calibri" w:cs="Tahoma"/>
        </w:rPr>
        <w:t>σ</w:t>
      </w:r>
      <w:r w:rsidRPr="00702720">
        <w:rPr>
          <w:rFonts w:eastAsia="Calibri" w:cs="Tahoma"/>
          <w:spacing w:val="-1"/>
        </w:rPr>
        <w:t>ι</w:t>
      </w:r>
      <w:r w:rsidRPr="00702720">
        <w:rPr>
          <w:rFonts w:eastAsia="Calibri" w:cs="Tahoma"/>
        </w:rPr>
        <w:t>κών</w:t>
      </w:r>
      <w:r w:rsidRPr="00702720">
        <w:rPr>
          <w:rFonts w:cs="Tahoma"/>
        </w:rPr>
        <w:t xml:space="preserve"> </w:t>
      </w:r>
      <w:r w:rsidRPr="00702720">
        <w:rPr>
          <w:rFonts w:eastAsia="Calibri" w:cs="Tahoma"/>
        </w:rPr>
        <w:t>π</w:t>
      </w:r>
      <w:r w:rsidRPr="00702720">
        <w:rPr>
          <w:rFonts w:eastAsia="Calibri" w:cs="Tahoma"/>
          <w:spacing w:val="1"/>
        </w:rPr>
        <w:t>ρ</w:t>
      </w:r>
      <w:r w:rsidRPr="00702720">
        <w:rPr>
          <w:rFonts w:eastAsia="Calibri" w:cs="Tahoma"/>
          <w:spacing w:val="-1"/>
        </w:rPr>
        <w:t>ο</w:t>
      </w:r>
      <w:r w:rsidRPr="00702720">
        <w:rPr>
          <w:rFonts w:eastAsia="Calibri" w:cs="Tahoma"/>
        </w:rPr>
        <w:t>σώπων</w:t>
      </w:r>
      <w:r w:rsidRPr="00702720">
        <w:rPr>
          <w:rFonts w:cs="Tahoma"/>
        </w:rPr>
        <w:t xml:space="preserve"> </w:t>
      </w:r>
      <w:r w:rsidRPr="00702720">
        <w:rPr>
          <w:rFonts w:eastAsia="Calibri" w:cs="Tahoma"/>
        </w:rPr>
        <w:t>π</w:t>
      </w:r>
      <w:r w:rsidRPr="00702720">
        <w:rPr>
          <w:rFonts w:eastAsia="Calibri" w:cs="Tahoma"/>
          <w:spacing w:val="-1"/>
        </w:rPr>
        <w:t>ο</w:t>
      </w:r>
      <w:r w:rsidRPr="00702720">
        <w:rPr>
          <w:rFonts w:eastAsia="Calibri" w:cs="Tahoma"/>
        </w:rPr>
        <w:t>υ</w:t>
      </w:r>
      <w:r w:rsidRPr="00702720">
        <w:rPr>
          <w:rFonts w:cs="Tahoma"/>
          <w:spacing w:val="4"/>
        </w:rPr>
        <w:t xml:space="preserve"> </w:t>
      </w:r>
      <w:r w:rsidRPr="00702720">
        <w:rPr>
          <w:rFonts w:eastAsia="Calibri" w:cs="Tahoma"/>
        </w:rPr>
        <w:t>ε</w:t>
      </w:r>
      <w:r w:rsidRPr="00702720">
        <w:rPr>
          <w:rFonts w:eastAsia="Calibri" w:cs="Tahoma"/>
          <w:spacing w:val="-1"/>
        </w:rPr>
        <w:t>ίν</w:t>
      </w:r>
      <w:r w:rsidRPr="00702720">
        <w:rPr>
          <w:rFonts w:eastAsia="Calibri" w:cs="Tahoma"/>
        </w:rPr>
        <w:t>αι</w:t>
      </w:r>
      <w:r w:rsidRPr="00702720">
        <w:rPr>
          <w:rFonts w:cs="Tahoma"/>
        </w:rPr>
        <w:t xml:space="preserve"> </w:t>
      </w:r>
      <w:r w:rsidRPr="00702720">
        <w:rPr>
          <w:rFonts w:eastAsia="Calibri" w:cs="Tahoma"/>
          <w:spacing w:val="1"/>
        </w:rPr>
        <w:t>μ</w:t>
      </w:r>
      <w:r w:rsidRPr="00702720">
        <w:rPr>
          <w:rFonts w:eastAsia="Calibri" w:cs="Tahoma"/>
          <w:spacing w:val="-2"/>
        </w:rPr>
        <w:t>έ</w:t>
      </w:r>
      <w:r w:rsidRPr="00702720">
        <w:rPr>
          <w:rFonts w:eastAsia="Calibri" w:cs="Tahoma"/>
          <w:spacing w:val="-1"/>
        </w:rPr>
        <w:t>λ</w:t>
      </w:r>
      <w:r w:rsidRPr="00702720">
        <w:rPr>
          <w:rFonts w:eastAsia="Calibri" w:cs="Tahoma"/>
        </w:rPr>
        <w:t>η</w:t>
      </w:r>
      <w:r w:rsidRPr="00702720">
        <w:rPr>
          <w:rFonts w:cs="Tahoma"/>
          <w:spacing w:val="2"/>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4"/>
        </w:rPr>
        <w:t xml:space="preserve"> </w:t>
      </w:r>
      <w:r w:rsidRPr="00702720">
        <w:rPr>
          <w:rFonts w:eastAsia="Calibri" w:cs="Tahoma"/>
        </w:rPr>
        <w:t>δ</w:t>
      </w:r>
      <w:r w:rsidRPr="00702720">
        <w:rPr>
          <w:rFonts w:eastAsia="Calibri" w:cs="Tahoma"/>
          <w:spacing w:val="-3"/>
        </w:rPr>
        <w:t>ι</w:t>
      </w:r>
      <w:r w:rsidRPr="00702720">
        <w:rPr>
          <w:rFonts w:eastAsia="Calibri" w:cs="Tahoma"/>
          <w:spacing w:val="1"/>
        </w:rPr>
        <w:t>ο</w:t>
      </w:r>
      <w:r w:rsidRPr="00702720">
        <w:rPr>
          <w:rFonts w:eastAsia="Calibri" w:cs="Tahoma"/>
          <w:spacing w:val="-1"/>
        </w:rPr>
        <w:t>ι</w:t>
      </w:r>
      <w:r w:rsidRPr="00702720">
        <w:rPr>
          <w:rFonts w:eastAsia="Calibri" w:cs="Tahoma"/>
        </w:rPr>
        <w:t>κ</w:t>
      </w:r>
      <w:r w:rsidRPr="00702720">
        <w:rPr>
          <w:rFonts w:eastAsia="Calibri" w:cs="Tahoma"/>
          <w:spacing w:val="-1"/>
        </w:rPr>
        <w:t>η</w:t>
      </w:r>
      <w:r w:rsidRPr="00702720">
        <w:rPr>
          <w:rFonts w:eastAsia="Calibri" w:cs="Tahoma"/>
          <w:spacing w:val="1"/>
        </w:rPr>
        <w:t>τ</w:t>
      </w:r>
      <w:r w:rsidRPr="00702720">
        <w:rPr>
          <w:rFonts w:eastAsia="Calibri" w:cs="Tahoma"/>
          <w:spacing w:val="-1"/>
        </w:rPr>
        <w:t>ι</w:t>
      </w:r>
      <w:r w:rsidRPr="00702720">
        <w:rPr>
          <w:rFonts w:eastAsia="Calibri" w:cs="Tahoma"/>
          <w:spacing w:val="-2"/>
        </w:rPr>
        <w:t>κ</w:t>
      </w:r>
      <w:r w:rsidRPr="00702720">
        <w:rPr>
          <w:rFonts w:eastAsia="Calibri" w:cs="Tahoma"/>
          <w:spacing w:val="1"/>
        </w:rPr>
        <w:t>ού</w:t>
      </w:r>
      <w:r w:rsidRPr="00702720">
        <w:rPr>
          <w:rFonts w:eastAsia="Calibri" w:cs="Tahoma"/>
        </w:rPr>
        <w:t>,</w:t>
      </w:r>
      <w:r w:rsidRPr="00702720">
        <w:rPr>
          <w:rFonts w:cs="Tahoma"/>
          <w:spacing w:val="1"/>
        </w:rPr>
        <w:t xml:space="preserve"> </w:t>
      </w:r>
      <w:r w:rsidRPr="00702720">
        <w:rPr>
          <w:rFonts w:eastAsia="Calibri" w:cs="Tahoma"/>
        </w:rPr>
        <w:t>δ</w:t>
      </w:r>
      <w:r w:rsidRPr="00702720">
        <w:rPr>
          <w:rFonts w:eastAsia="Calibri" w:cs="Tahoma"/>
          <w:spacing w:val="-1"/>
        </w:rPr>
        <w:t>ι</w:t>
      </w:r>
      <w:r w:rsidRPr="00702720">
        <w:rPr>
          <w:rFonts w:eastAsia="Calibri" w:cs="Tahoma"/>
        </w:rPr>
        <w:t>ε</w:t>
      </w:r>
      <w:r w:rsidRPr="00702720">
        <w:rPr>
          <w:rFonts w:eastAsia="Calibri" w:cs="Tahoma"/>
          <w:spacing w:val="1"/>
        </w:rPr>
        <w:t>υ</w:t>
      </w:r>
      <w:r w:rsidRPr="00702720">
        <w:rPr>
          <w:rFonts w:eastAsia="Calibri" w:cs="Tahoma"/>
          <w:spacing w:val="-2"/>
        </w:rPr>
        <w:t>θ</w:t>
      </w:r>
      <w:r w:rsidRPr="00702720">
        <w:rPr>
          <w:rFonts w:eastAsia="Calibri" w:cs="Tahoma"/>
          <w:spacing w:val="1"/>
        </w:rPr>
        <w:t>υ</w:t>
      </w:r>
      <w:r w:rsidRPr="00702720">
        <w:rPr>
          <w:rFonts w:eastAsia="Calibri" w:cs="Tahoma"/>
          <w:spacing w:val="-1"/>
        </w:rPr>
        <w:t>ν</w:t>
      </w:r>
      <w:r w:rsidRPr="00702720">
        <w:rPr>
          <w:rFonts w:eastAsia="Calibri" w:cs="Tahoma"/>
          <w:spacing w:val="1"/>
        </w:rPr>
        <w:t>τ</w:t>
      </w:r>
      <w:r w:rsidRPr="00702720">
        <w:rPr>
          <w:rFonts w:eastAsia="Calibri" w:cs="Tahoma"/>
          <w:spacing w:val="-1"/>
        </w:rPr>
        <w:t>ι</w:t>
      </w:r>
      <w:r w:rsidRPr="00702720">
        <w:rPr>
          <w:rFonts w:eastAsia="Calibri" w:cs="Tahoma"/>
          <w:spacing w:val="-2"/>
        </w:rPr>
        <w:t>κ</w:t>
      </w:r>
      <w:r w:rsidRPr="00702720">
        <w:rPr>
          <w:rFonts w:eastAsia="Calibri" w:cs="Tahoma"/>
          <w:spacing w:val="1"/>
        </w:rPr>
        <w:t>ο</w:t>
      </w:r>
      <w:r w:rsidRPr="00702720">
        <w:rPr>
          <w:rFonts w:eastAsia="Calibri" w:cs="Tahoma"/>
        </w:rPr>
        <w:t>ύ</w:t>
      </w:r>
      <w:r w:rsidRPr="00702720">
        <w:rPr>
          <w:rFonts w:cs="Tahoma"/>
          <w:spacing w:val="4"/>
        </w:rPr>
        <w:t xml:space="preserve"> </w:t>
      </w:r>
      <w:r w:rsidRPr="00702720">
        <w:rPr>
          <w:rFonts w:eastAsia="Calibri" w:cs="Tahoma"/>
        </w:rPr>
        <w:t>ή</w:t>
      </w:r>
      <w:r w:rsidRPr="00702720">
        <w:rPr>
          <w:rFonts w:cs="Tahoma"/>
        </w:rPr>
        <w:t xml:space="preserve"> </w:t>
      </w:r>
      <w:r w:rsidRPr="00702720">
        <w:rPr>
          <w:rFonts w:eastAsia="Calibri" w:cs="Tahoma"/>
        </w:rPr>
        <w:t>ε</w:t>
      </w:r>
      <w:r w:rsidRPr="00702720">
        <w:rPr>
          <w:rFonts w:eastAsia="Calibri" w:cs="Tahoma"/>
          <w:spacing w:val="-2"/>
        </w:rPr>
        <w:t>π</w:t>
      </w:r>
      <w:r w:rsidRPr="00702720">
        <w:rPr>
          <w:rFonts w:eastAsia="Calibri" w:cs="Tahoma"/>
          <w:spacing w:val="1"/>
        </w:rPr>
        <w:t>ο</w:t>
      </w:r>
      <w:r w:rsidRPr="00702720">
        <w:rPr>
          <w:rFonts w:eastAsia="Calibri" w:cs="Tahoma"/>
        </w:rPr>
        <w:t>π</w:t>
      </w:r>
      <w:r w:rsidRPr="00702720">
        <w:rPr>
          <w:rFonts w:eastAsia="Calibri" w:cs="Tahoma"/>
          <w:spacing w:val="1"/>
        </w:rPr>
        <w:t>τ</w:t>
      </w:r>
      <w:r w:rsidRPr="00702720">
        <w:rPr>
          <w:rFonts w:eastAsia="Calibri" w:cs="Tahoma"/>
          <w:spacing w:val="-3"/>
        </w:rPr>
        <w:t>ι</w:t>
      </w:r>
      <w:r w:rsidRPr="00702720">
        <w:rPr>
          <w:rFonts w:eastAsia="Calibri" w:cs="Tahoma"/>
        </w:rPr>
        <w:t>κ</w:t>
      </w:r>
      <w:r w:rsidRPr="00702720">
        <w:rPr>
          <w:rFonts w:eastAsia="Calibri" w:cs="Tahoma"/>
          <w:spacing w:val="-1"/>
        </w:rPr>
        <w:t>ο</w:t>
      </w:r>
      <w:r w:rsidRPr="00702720">
        <w:rPr>
          <w:rFonts w:eastAsia="Calibri" w:cs="Tahoma"/>
        </w:rPr>
        <w:t>ύ</w:t>
      </w:r>
      <w:r w:rsidRPr="00702720">
        <w:rPr>
          <w:rFonts w:cs="Tahoma"/>
          <w:spacing w:val="1"/>
        </w:rPr>
        <w:t xml:space="preserve"> </w:t>
      </w:r>
      <w:r w:rsidRPr="00702720">
        <w:rPr>
          <w:rFonts w:eastAsia="Calibri" w:cs="Tahoma"/>
          <w:spacing w:val="1"/>
        </w:rPr>
        <w:t>ορ</w:t>
      </w:r>
      <w:r w:rsidRPr="00702720">
        <w:rPr>
          <w:rFonts w:eastAsia="Calibri" w:cs="Tahoma"/>
          <w:spacing w:val="-2"/>
        </w:rPr>
        <w:t>γ</w:t>
      </w:r>
      <w:r w:rsidRPr="00702720">
        <w:rPr>
          <w:rFonts w:eastAsia="Calibri" w:cs="Tahoma"/>
        </w:rPr>
        <w:t>ά</w:t>
      </w:r>
      <w:r w:rsidRPr="00702720">
        <w:rPr>
          <w:rFonts w:eastAsia="Calibri" w:cs="Tahoma"/>
          <w:spacing w:val="-1"/>
        </w:rPr>
        <w:t>ν</w:t>
      </w:r>
      <w:r w:rsidRPr="00702720">
        <w:rPr>
          <w:rFonts w:eastAsia="Calibri" w:cs="Tahoma"/>
          <w:spacing w:val="1"/>
        </w:rPr>
        <w:t>ο</w:t>
      </w:r>
      <w:r w:rsidRPr="00702720">
        <w:rPr>
          <w:rFonts w:eastAsia="Calibri" w:cs="Tahoma"/>
        </w:rPr>
        <w:t>υ</w:t>
      </w:r>
      <w:r w:rsidRPr="00702720">
        <w:rPr>
          <w:rFonts w:cs="Tahoma"/>
          <w:spacing w:val="1"/>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4"/>
        </w:rPr>
        <w:t xml:space="preserve"> </w:t>
      </w:r>
      <w:r w:rsidRPr="00702720">
        <w:rPr>
          <w:rFonts w:eastAsia="Calibri" w:cs="Tahoma"/>
        </w:rPr>
        <w:t>ή</w:t>
      </w:r>
      <w:r w:rsidRPr="00702720">
        <w:rPr>
          <w:rFonts w:cs="Tahoma"/>
        </w:rPr>
        <w:t xml:space="preserve"> </w:t>
      </w:r>
      <w:r w:rsidRPr="00702720">
        <w:rPr>
          <w:rFonts w:eastAsia="Calibri" w:cs="Tahoma"/>
        </w:rPr>
        <w:t>έχ</w:t>
      </w:r>
      <w:r w:rsidRPr="00702720">
        <w:rPr>
          <w:rFonts w:eastAsia="Calibri" w:cs="Tahoma"/>
          <w:spacing w:val="1"/>
        </w:rPr>
        <w:t>ου</w:t>
      </w:r>
      <w:r w:rsidRPr="00702720">
        <w:rPr>
          <w:rFonts w:eastAsia="Calibri" w:cs="Tahoma"/>
        </w:rPr>
        <w:t>ν</w:t>
      </w:r>
      <w:r w:rsidRPr="00702720">
        <w:rPr>
          <w:rFonts w:cs="Tahoma"/>
        </w:rPr>
        <w:t xml:space="preserve"> </w:t>
      </w:r>
      <w:r w:rsidRPr="00702720">
        <w:rPr>
          <w:rFonts w:eastAsia="Calibri" w:cs="Tahoma"/>
        </w:rPr>
        <w:t>ε</w:t>
      </w:r>
      <w:r w:rsidRPr="00702720">
        <w:rPr>
          <w:rFonts w:eastAsia="Calibri" w:cs="Tahoma"/>
          <w:spacing w:val="-1"/>
        </w:rPr>
        <w:t>ξ</w:t>
      </w:r>
      <w:r w:rsidRPr="00702720">
        <w:rPr>
          <w:rFonts w:eastAsia="Calibri" w:cs="Tahoma"/>
          <w:spacing w:val="1"/>
        </w:rPr>
        <w:t>ο</w:t>
      </w:r>
      <w:r w:rsidRPr="00702720">
        <w:rPr>
          <w:rFonts w:eastAsia="Calibri" w:cs="Tahoma"/>
          <w:spacing w:val="-2"/>
        </w:rPr>
        <w:t>υ</w:t>
      </w:r>
      <w:r w:rsidRPr="00702720">
        <w:rPr>
          <w:rFonts w:eastAsia="Calibri" w:cs="Tahoma"/>
        </w:rPr>
        <w:t>σ</w:t>
      </w:r>
      <w:r w:rsidRPr="00702720">
        <w:rPr>
          <w:rFonts w:eastAsia="Calibri" w:cs="Tahoma"/>
          <w:spacing w:val="-3"/>
        </w:rPr>
        <w:t>ί</w:t>
      </w:r>
      <w:r w:rsidRPr="00702720">
        <w:rPr>
          <w:rFonts w:eastAsia="Calibri" w:cs="Tahoma"/>
        </w:rPr>
        <w:t>α</w:t>
      </w:r>
      <w:r w:rsidRPr="00702720">
        <w:rPr>
          <w:rFonts w:cs="Tahoma"/>
        </w:rPr>
        <w:t xml:space="preserve"> </w:t>
      </w:r>
      <w:r w:rsidRPr="00702720">
        <w:rPr>
          <w:rFonts w:eastAsia="Calibri" w:cs="Tahoma"/>
        </w:rPr>
        <w:t>εκπ</w:t>
      </w:r>
      <w:r w:rsidRPr="00702720">
        <w:rPr>
          <w:rFonts w:eastAsia="Calibri" w:cs="Tahoma"/>
          <w:spacing w:val="-2"/>
        </w:rPr>
        <w:t>ρ</w:t>
      </w:r>
      <w:r w:rsidRPr="00702720">
        <w:rPr>
          <w:rFonts w:eastAsia="Calibri" w:cs="Tahoma"/>
          <w:spacing w:val="1"/>
        </w:rPr>
        <w:t>ο</w:t>
      </w:r>
      <w:r w:rsidRPr="00702720">
        <w:rPr>
          <w:rFonts w:eastAsia="Calibri" w:cs="Tahoma"/>
        </w:rPr>
        <w:t>σ</w:t>
      </w:r>
      <w:r w:rsidRPr="00702720">
        <w:rPr>
          <w:rFonts w:eastAsia="Calibri" w:cs="Tahoma"/>
          <w:spacing w:val="-2"/>
        </w:rPr>
        <w:t>ώ</w:t>
      </w:r>
      <w:r w:rsidRPr="00702720">
        <w:rPr>
          <w:rFonts w:eastAsia="Calibri" w:cs="Tahoma"/>
        </w:rPr>
        <w:t>π</w:t>
      </w:r>
      <w:r w:rsidRPr="00702720">
        <w:rPr>
          <w:rFonts w:eastAsia="Calibri" w:cs="Tahoma"/>
          <w:spacing w:val="-1"/>
        </w:rPr>
        <w:t>η</w:t>
      </w:r>
      <w:r w:rsidRPr="00702720">
        <w:rPr>
          <w:rFonts w:eastAsia="Calibri" w:cs="Tahoma"/>
        </w:rPr>
        <w:t>σ</w:t>
      </w:r>
      <w:r w:rsidRPr="00702720">
        <w:rPr>
          <w:rFonts w:eastAsia="Calibri" w:cs="Tahoma"/>
          <w:spacing w:val="-1"/>
        </w:rPr>
        <w:t>η</w:t>
      </w:r>
      <w:r w:rsidRPr="00702720">
        <w:rPr>
          <w:rFonts w:eastAsia="Calibri" w:cs="Tahoma"/>
          <w:spacing w:val="1"/>
        </w:rPr>
        <w:t>ς</w:t>
      </w:r>
      <w:r w:rsidRPr="00702720">
        <w:rPr>
          <w:rFonts w:eastAsia="Calibri" w:cs="Tahoma"/>
        </w:rPr>
        <w:t>,</w:t>
      </w:r>
      <w:r w:rsidRPr="00702720">
        <w:rPr>
          <w:rFonts w:cs="Tahoma"/>
          <w:spacing w:val="-7"/>
        </w:rPr>
        <w:t xml:space="preserve"> </w:t>
      </w:r>
      <w:r w:rsidRPr="00702720">
        <w:rPr>
          <w:rFonts w:eastAsia="Calibri" w:cs="Tahoma"/>
          <w:spacing w:val="1"/>
        </w:rPr>
        <w:t>λ</w:t>
      </w:r>
      <w:r w:rsidRPr="00702720">
        <w:rPr>
          <w:rFonts w:eastAsia="Calibri" w:cs="Tahoma"/>
          <w:spacing w:val="-1"/>
        </w:rPr>
        <w:t>ή</w:t>
      </w:r>
      <w:r w:rsidRPr="00702720">
        <w:rPr>
          <w:rFonts w:eastAsia="Calibri" w:cs="Tahoma"/>
        </w:rPr>
        <w:t>ψ</w:t>
      </w:r>
      <w:r w:rsidRPr="00702720">
        <w:rPr>
          <w:rFonts w:eastAsia="Calibri" w:cs="Tahoma"/>
          <w:spacing w:val="-1"/>
        </w:rPr>
        <w:t>η</w:t>
      </w:r>
      <w:r w:rsidRPr="00702720">
        <w:rPr>
          <w:rFonts w:eastAsia="Calibri" w:cs="Tahoma"/>
        </w:rPr>
        <w:t>ς</w:t>
      </w:r>
      <w:r w:rsidRPr="00702720">
        <w:rPr>
          <w:rFonts w:cs="Tahoma"/>
          <w:spacing w:val="-4"/>
        </w:rPr>
        <w:t xml:space="preserve"> </w:t>
      </w:r>
      <w:r w:rsidRPr="00702720">
        <w:rPr>
          <w:rFonts w:eastAsia="Calibri" w:cs="Tahoma"/>
        </w:rPr>
        <w:t>α</w:t>
      </w:r>
      <w:r w:rsidRPr="00702720">
        <w:rPr>
          <w:rFonts w:eastAsia="Calibri" w:cs="Tahoma"/>
          <w:spacing w:val="-2"/>
        </w:rPr>
        <w:t>π</w:t>
      </w:r>
      <w:r w:rsidRPr="00702720">
        <w:rPr>
          <w:rFonts w:eastAsia="Calibri" w:cs="Tahoma"/>
          <w:spacing w:val="1"/>
        </w:rPr>
        <w:t>ο</w:t>
      </w:r>
      <w:r w:rsidRPr="00702720">
        <w:rPr>
          <w:rFonts w:eastAsia="Calibri" w:cs="Tahoma"/>
        </w:rPr>
        <w:t>φάσ</w:t>
      </w:r>
      <w:r w:rsidRPr="00702720">
        <w:rPr>
          <w:rFonts w:eastAsia="Calibri" w:cs="Tahoma"/>
          <w:spacing w:val="-2"/>
        </w:rPr>
        <w:t>ε</w:t>
      </w:r>
      <w:r w:rsidRPr="00702720">
        <w:rPr>
          <w:rFonts w:eastAsia="Calibri" w:cs="Tahoma"/>
        </w:rPr>
        <w:t>ων</w:t>
      </w:r>
      <w:r w:rsidRPr="00702720">
        <w:rPr>
          <w:rFonts w:cs="Tahoma"/>
          <w:spacing w:val="-5"/>
        </w:rPr>
        <w:t xml:space="preserve"> </w:t>
      </w:r>
      <w:r w:rsidRPr="00702720">
        <w:rPr>
          <w:rFonts w:eastAsia="Calibri" w:cs="Tahoma"/>
        </w:rPr>
        <w:t>ή</w:t>
      </w:r>
      <w:r w:rsidRPr="00702720">
        <w:rPr>
          <w:rFonts w:cs="Tahoma"/>
          <w:spacing w:val="-6"/>
        </w:rPr>
        <w:t xml:space="preserve"> </w:t>
      </w:r>
      <w:r w:rsidRPr="00702720">
        <w:rPr>
          <w:rFonts w:eastAsia="Calibri" w:cs="Tahoma"/>
          <w:spacing w:val="-2"/>
        </w:rPr>
        <w:t>ε</w:t>
      </w:r>
      <w:r w:rsidRPr="00702720">
        <w:rPr>
          <w:rFonts w:eastAsia="Calibri" w:cs="Tahoma"/>
          <w:spacing w:val="1"/>
        </w:rPr>
        <w:t>λ</w:t>
      </w:r>
      <w:r w:rsidRPr="00702720">
        <w:rPr>
          <w:rFonts w:eastAsia="Calibri" w:cs="Tahoma"/>
        </w:rPr>
        <w:t>έγχ</w:t>
      </w:r>
      <w:r w:rsidRPr="00702720">
        <w:rPr>
          <w:rFonts w:eastAsia="Calibri" w:cs="Tahoma"/>
          <w:spacing w:val="-1"/>
        </w:rPr>
        <w:t>ο</w:t>
      </w:r>
      <w:r w:rsidRPr="00702720">
        <w:rPr>
          <w:rFonts w:eastAsia="Calibri" w:cs="Tahoma"/>
        </w:rPr>
        <w:t>υ</w:t>
      </w:r>
      <w:r w:rsidRPr="00702720">
        <w:rPr>
          <w:rFonts w:cs="Tahoma"/>
          <w:spacing w:val="-4"/>
        </w:rPr>
        <w:t xml:space="preserve"> </w:t>
      </w:r>
      <w:r w:rsidRPr="00702720">
        <w:rPr>
          <w:rFonts w:eastAsia="Calibri" w:cs="Tahoma"/>
          <w:spacing w:val="-2"/>
        </w:rPr>
        <w:t>σ</w:t>
      </w:r>
      <w:r w:rsidRPr="00702720">
        <w:rPr>
          <w:rFonts w:eastAsia="Calibri" w:cs="Tahoma"/>
        </w:rPr>
        <w:t>ε</w:t>
      </w:r>
      <w:r w:rsidRPr="00702720">
        <w:rPr>
          <w:rFonts w:cs="Tahoma"/>
          <w:spacing w:val="-4"/>
        </w:rPr>
        <w:t xml:space="preserve"> </w:t>
      </w:r>
      <w:r w:rsidRPr="00702720">
        <w:rPr>
          <w:rFonts w:eastAsia="Calibri" w:cs="Tahoma"/>
        </w:rPr>
        <w:t>α</w:t>
      </w:r>
      <w:r w:rsidRPr="00702720">
        <w:rPr>
          <w:rFonts w:eastAsia="Calibri" w:cs="Tahoma"/>
          <w:spacing w:val="-2"/>
        </w:rPr>
        <w:t>υ</w:t>
      </w:r>
      <w:r w:rsidRPr="00702720">
        <w:rPr>
          <w:rFonts w:eastAsia="Calibri" w:cs="Tahoma"/>
          <w:spacing w:val="-1"/>
        </w:rPr>
        <w:t>τ</w:t>
      </w:r>
      <w:r w:rsidRPr="00702720">
        <w:rPr>
          <w:rFonts w:eastAsia="Calibri" w:cs="Tahoma"/>
          <w:spacing w:val="1"/>
        </w:rPr>
        <w:t>ό</w:t>
      </w:r>
      <w:r w:rsidRPr="00702720">
        <w:rPr>
          <w:rFonts w:eastAsia="Calibri" w:cs="Tahoma"/>
          <w:spacing w:val="-1"/>
        </w:rPr>
        <w:t>ν</w:t>
      </w:r>
      <w:r w:rsidRPr="00702720">
        <w:rPr>
          <w:rFonts w:eastAsia="Calibri" w:cs="Tahoma"/>
        </w:rPr>
        <w:t>.</w:t>
      </w:r>
    </w:p>
    <w:p w14:paraId="115EA63F" w14:textId="047718BB" w:rsidR="006A053E" w:rsidRPr="00702720" w:rsidRDefault="006A053E" w:rsidP="006A053E">
      <w:pPr>
        <w:rPr>
          <w:rFonts w:eastAsia="Calibri" w:cs="Tahoma"/>
        </w:rPr>
      </w:pPr>
      <w:r w:rsidRPr="00702720">
        <w:rPr>
          <w:rFonts w:eastAsia="Calibri" w:cs="Tahoma"/>
        </w:rPr>
        <w:t>Ως</w:t>
      </w:r>
      <w:r w:rsidRPr="00702720">
        <w:rPr>
          <w:rFonts w:cs="Tahoma"/>
          <w:spacing w:val="1"/>
        </w:rPr>
        <w:t xml:space="preserve"> </w:t>
      </w:r>
      <w:r w:rsidRPr="00702720">
        <w:rPr>
          <w:rFonts w:eastAsia="Calibri" w:cs="Tahoma"/>
        </w:rPr>
        <w:t>εκπ</w:t>
      </w:r>
      <w:r w:rsidRPr="00702720">
        <w:rPr>
          <w:rFonts w:eastAsia="Calibri" w:cs="Tahoma"/>
          <w:spacing w:val="-2"/>
        </w:rPr>
        <w:t>ρ</w:t>
      </w:r>
      <w:r w:rsidRPr="00702720">
        <w:rPr>
          <w:rFonts w:eastAsia="Calibri" w:cs="Tahoma"/>
          <w:spacing w:val="1"/>
        </w:rPr>
        <w:t>ό</w:t>
      </w:r>
      <w:r w:rsidRPr="00702720">
        <w:rPr>
          <w:rFonts w:eastAsia="Calibri" w:cs="Tahoma"/>
        </w:rPr>
        <w:t>σ</w:t>
      </w:r>
      <w:r w:rsidRPr="00702720">
        <w:rPr>
          <w:rFonts w:eastAsia="Calibri" w:cs="Tahoma"/>
          <w:spacing w:val="-2"/>
        </w:rPr>
        <w:t>ω</w:t>
      </w:r>
      <w:r w:rsidRPr="00702720">
        <w:rPr>
          <w:rFonts w:eastAsia="Calibri" w:cs="Tahoma"/>
        </w:rPr>
        <w:t>π</w:t>
      </w:r>
      <w:r w:rsidRPr="00702720">
        <w:rPr>
          <w:rFonts w:eastAsia="Calibri" w:cs="Tahoma"/>
          <w:spacing w:val="-1"/>
        </w:rPr>
        <w:t>ο</w:t>
      </w:r>
      <w:r w:rsidRPr="00702720">
        <w:rPr>
          <w:rFonts w:eastAsia="Calibri" w:cs="Tahoma"/>
        </w:rPr>
        <w:t>ς</w:t>
      </w:r>
      <w:r w:rsidRPr="00702720">
        <w:rPr>
          <w:rFonts w:cs="Tahoma"/>
          <w:spacing w:val="1"/>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1"/>
        </w:rPr>
        <w:t xml:space="preserve"> </w:t>
      </w:r>
      <w:r w:rsidRPr="00702720">
        <w:rPr>
          <w:rFonts w:eastAsia="Calibri" w:cs="Tahoma"/>
        </w:rPr>
        <w:t>οικονομικού</w:t>
      </w:r>
      <w:r w:rsidRPr="00702720">
        <w:rPr>
          <w:rFonts w:cs="Tahoma"/>
          <w:spacing w:val="1"/>
        </w:rPr>
        <w:t xml:space="preserve"> </w:t>
      </w:r>
      <w:r w:rsidRPr="00702720">
        <w:rPr>
          <w:rFonts w:eastAsia="Calibri" w:cs="Tahoma"/>
          <w:spacing w:val="-2"/>
        </w:rPr>
        <w:t>φ</w:t>
      </w:r>
      <w:r w:rsidRPr="00702720">
        <w:rPr>
          <w:rFonts w:eastAsia="Calibri" w:cs="Tahoma"/>
          <w:spacing w:val="1"/>
        </w:rPr>
        <w:t>ο</w:t>
      </w:r>
      <w:r w:rsidRPr="00702720">
        <w:rPr>
          <w:rFonts w:eastAsia="Calibri" w:cs="Tahoma"/>
          <w:spacing w:val="-2"/>
        </w:rPr>
        <w:t>ρ</w:t>
      </w:r>
      <w:r w:rsidRPr="00702720">
        <w:rPr>
          <w:rFonts w:eastAsia="Calibri" w:cs="Tahoma"/>
        </w:rPr>
        <w:t>έα</w:t>
      </w:r>
      <w:r w:rsidRPr="00702720">
        <w:rPr>
          <w:rFonts w:cs="Tahoma"/>
        </w:rPr>
        <w:t xml:space="preserve"> </w:t>
      </w:r>
      <w:r w:rsidRPr="00702720">
        <w:rPr>
          <w:rFonts w:eastAsia="Calibri" w:cs="Tahoma"/>
          <w:spacing w:val="-1"/>
        </w:rPr>
        <w:t>ν</w:t>
      </w:r>
      <w:r w:rsidRPr="00702720">
        <w:rPr>
          <w:rFonts w:eastAsia="Calibri" w:cs="Tahoma"/>
          <w:spacing w:val="1"/>
        </w:rPr>
        <w:t>ο</w:t>
      </w:r>
      <w:r w:rsidRPr="00702720">
        <w:rPr>
          <w:rFonts w:eastAsia="Calibri" w:cs="Tahoma"/>
        </w:rPr>
        <w:t>ε</w:t>
      </w:r>
      <w:r w:rsidRPr="00702720">
        <w:rPr>
          <w:rFonts w:eastAsia="Calibri" w:cs="Tahoma"/>
          <w:spacing w:val="-1"/>
        </w:rPr>
        <w:t>ί</w:t>
      </w:r>
      <w:r w:rsidRPr="00702720">
        <w:rPr>
          <w:rFonts w:eastAsia="Calibri" w:cs="Tahoma"/>
          <w:spacing w:val="1"/>
        </w:rPr>
        <w:t>τ</w:t>
      </w:r>
      <w:r w:rsidRPr="00702720">
        <w:rPr>
          <w:rFonts w:eastAsia="Calibri" w:cs="Tahoma"/>
        </w:rPr>
        <w:t>αι</w:t>
      </w:r>
      <w:r w:rsidRPr="00702720">
        <w:rPr>
          <w:rFonts w:cs="Tahoma"/>
        </w:rPr>
        <w:t xml:space="preserve"> </w:t>
      </w:r>
      <w:r w:rsidRPr="00702720">
        <w:rPr>
          <w:rFonts w:eastAsia="Calibri" w:cs="Tahoma"/>
        </w:rPr>
        <w:t>ο</w:t>
      </w:r>
      <w:r w:rsidRPr="00702720">
        <w:rPr>
          <w:rFonts w:cs="Tahoma"/>
          <w:spacing w:val="2"/>
        </w:rPr>
        <w:t xml:space="preserve"> </w:t>
      </w:r>
      <w:r w:rsidRPr="00702720">
        <w:rPr>
          <w:rFonts w:eastAsia="Calibri" w:cs="Tahoma"/>
          <w:spacing w:val="-3"/>
        </w:rPr>
        <w:t>ν</w:t>
      </w:r>
      <w:r w:rsidRPr="00702720">
        <w:rPr>
          <w:rFonts w:eastAsia="Calibri" w:cs="Tahoma"/>
          <w:spacing w:val="1"/>
        </w:rPr>
        <w:t>όμ</w:t>
      </w:r>
      <w:r w:rsidRPr="00702720">
        <w:rPr>
          <w:rFonts w:eastAsia="Calibri" w:cs="Tahoma"/>
          <w:spacing w:val="-3"/>
        </w:rPr>
        <w:t>ι</w:t>
      </w:r>
      <w:r w:rsidRPr="00702720">
        <w:rPr>
          <w:rFonts w:eastAsia="Calibri" w:cs="Tahoma"/>
          <w:spacing w:val="1"/>
        </w:rPr>
        <w:t>μ</w:t>
      </w:r>
      <w:r w:rsidRPr="00702720">
        <w:rPr>
          <w:rFonts w:eastAsia="Calibri" w:cs="Tahoma"/>
          <w:spacing w:val="-1"/>
        </w:rPr>
        <w:t>ο</w:t>
      </w:r>
      <w:r w:rsidRPr="00702720">
        <w:rPr>
          <w:rFonts w:eastAsia="Calibri" w:cs="Tahoma"/>
        </w:rPr>
        <w:t>ς</w:t>
      </w:r>
      <w:r w:rsidRPr="00702720">
        <w:rPr>
          <w:rFonts w:cs="Tahoma"/>
          <w:spacing w:val="1"/>
        </w:rPr>
        <w:t xml:space="preserve"> </w:t>
      </w:r>
      <w:r w:rsidRPr="00702720">
        <w:rPr>
          <w:rFonts w:eastAsia="Calibri" w:cs="Tahoma"/>
        </w:rPr>
        <w:t>εκ</w:t>
      </w:r>
      <w:r w:rsidRPr="00702720">
        <w:rPr>
          <w:rFonts w:eastAsia="Calibri" w:cs="Tahoma"/>
          <w:spacing w:val="-2"/>
        </w:rPr>
        <w:t>π</w:t>
      </w:r>
      <w:r w:rsidRPr="00702720">
        <w:rPr>
          <w:rFonts w:eastAsia="Calibri" w:cs="Tahoma"/>
          <w:spacing w:val="1"/>
        </w:rPr>
        <w:t>ρό</w:t>
      </w:r>
      <w:r w:rsidRPr="00702720">
        <w:rPr>
          <w:rFonts w:eastAsia="Calibri" w:cs="Tahoma"/>
          <w:spacing w:val="-2"/>
        </w:rPr>
        <w:t>σ</w:t>
      </w:r>
      <w:r w:rsidRPr="00702720">
        <w:rPr>
          <w:rFonts w:eastAsia="Calibri" w:cs="Tahoma"/>
        </w:rPr>
        <w:t>ω</w:t>
      </w:r>
      <w:r w:rsidRPr="00702720">
        <w:rPr>
          <w:rFonts w:eastAsia="Calibri" w:cs="Tahoma"/>
          <w:spacing w:val="-2"/>
        </w:rPr>
        <w:t>π</w:t>
      </w:r>
      <w:r w:rsidRPr="00702720">
        <w:rPr>
          <w:rFonts w:eastAsia="Calibri" w:cs="Tahoma"/>
          <w:spacing w:val="1"/>
        </w:rPr>
        <w:t>ο</w:t>
      </w:r>
      <w:r w:rsidRPr="00702720">
        <w:rPr>
          <w:rFonts w:eastAsia="Calibri" w:cs="Tahoma"/>
        </w:rPr>
        <w:t>ς</w:t>
      </w:r>
      <w:r w:rsidRPr="00702720">
        <w:rPr>
          <w:rFonts w:cs="Tahoma"/>
          <w:spacing w:val="1"/>
        </w:rPr>
        <w:t xml:space="preserve"> </w:t>
      </w:r>
      <w:r w:rsidRPr="00702720">
        <w:rPr>
          <w:rFonts w:eastAsia="Calibri" w:cs="Tahoma"/>
        </w:rPr>
        <w:t>α</w:t>
      </w:r>
      <w:r w:rsidRPr="00702720">
        <w:rPr>
          <w:rFonts w:eastAsia="Calibri" w:cs="Tahoma"/>
          <w:spacing w:val="1"/>
        </w:rPr>
        <w:t>υ</w:t>
      </w:r>
      <w:r w:rsidRPr="00702720">
        <w:rPr>
          <w:rFonts w:eastAsia="Calibri" w:cs="Tahoma"/>
          <w:spacing w:val="-1"/>
        </w:rPr>
        <w:t>το</w:t>
      </w:r>
      <w:r w:rsidRPr="00702720">
        <w:rPr>
          <w:rFonts w:eastAsia="Calibri" w:cs="Tahoma"/>
          <w:spacing w:val="1"/>
        </w:rPr>
        <w:t>ύ</w:t>
      </w:r>
      <w:r w:rsidRPr="00702720">
        <w:rPr>
          <w:rFonts w:eastAsia="Calibri" w:cs="Tahoma"/>
        </w:rPr>
        <w:t>,</w:t>
      </w:r>
      <w:r w:rsidRPr="00702720">
        <w:rPr>
          <w:rFonts w:cs="Tahoma"/>
          <w:spacing w:val="1"/>
        </w:rPr>
        <w:t xml:space="preserve"> </w:t>
      </w:r>
      <w:r w:rsidRPr="00702720">
        <w:rPr>
          <w:rFonts w:eastAsia="Calibri" w:cs="Tahoma"/>
          <w:spacing w:val="1"/>
        </w:rPr>
        <w:t>ό</w:t>
      </w:r>
      <w:r w:rsidRPr="00702720">
        <w:rPr>
          <w:rFonts w:eastAsia="Calibri" w:cs="Tahoma"/>
        </w:rPr>
        <w:t>π</w:t>
      </w:r>
      <w:r w:rsidRPr="00702720">
        <w:rPr>
          <w:rFonts w:eastAsia="Calibri" w:cs="Tahoma"/>
          <w:spacing w:val="-2"/>
        </w:rPr>
        <w:t>ω</w:t>
      </w:r>
      <w:r w:rsidRPr="00702720">
        <w:rPr>
          <w:rFonts w:eastAsia="Calibri" w:cs="Tahoma"/>
        </w:rPr>
        <w:t>ς</w:t>
      </w:r>
      <w:r w:rsidRPr="00702720">
        <w:rPr>
          <w:rFonts w:cs="Tahoma"/>
          <w:spacing w:val="1"/>
        </w:rPr>
        <w:t xml:space="preserve"> </w:t>
      </w:r>
      <w:r w:rsidRPr="00702720">
        <w:rPr>
          <w:rFonts w:eastAsia="Calibri" w:cs="Tahoma"/>
        </w:rPr>
        <w:t>π</w:t>
      </w:r>
      <w:r w:rsidRPr="00702720">
        <w:rPr>
          <w:rFonts w:eastAsia="Calibri" w:cs="Tahoma"/>
          <w:spacing w:val="1"/>
        </w:rPr>
        <w:t>ρ</w:t>
      </w:r>
      <w:r w:rsidRPr="00702720">
        <w:rPr>
          <w:rFonts w:eastAsia="Calibri" w:cs="Tahoma"/>
          <w:spacing w:val="-1"/>
        </w:rPr>
        <w:t>ο</w:t>
      </w:r>
      <w:r w:rsidRPr="00702720">
        <w:rPr>
          <w:rFonts w:eastAsia="Calibri" w:cs="Tahoma"/>
        </w:rPr>
        <w:t>κ</w:t>
      </w:r>
      <w:r w:rsidRPr="00702720">
        <w:rPr>
          <w:rFonts w:eastAsia="Calibri" w:cs="Tahoma"/>
          <w:spacing w:val="-2"/>
        </w:rPr>
        <w:t>ύ</w:t>
      </w:r>
      <w:r w:rsidRPr="00702720">
        <w:rPr>
          <w:rFonts w:eastAsia="Calibri" w:cs="Tahoma"/>
        </w:rPr>
        <w:t>π</w:t>
      </w:r>
      <w:r w:rsidRPr="00702720">
        <w:rPr>
          <w:rFonts w:eastAsia="Calibri" w:cs="Tahoma"/>
          <w:spacing w:val="1"/>
        </w:rPr>
        <w:t>τ</w:t>
      </w:r>
      <w:r w:rsidRPr="00702720">
        <w:rPr>
          <w:rFonts w:eastAsia="Calibri" w:cs="Tahoma"/>
        </w:rPr>
        <w:t>ει</w:t>
      </w:r>
      <w:r w:rsidRPr="00702720">
        <w:rPr>
          <w:rFonts w:cs="Tahoma"/>
        </w:rPr>
        <w:t xml:space="preserve"> </w:t>
      </w:r>
      <w:r w:rsidRPr="00702720">
        <w:rPr>
          <w:rFonts w:eastAsia="Calibri" w:cs="Tahoma"/>
        </w:rPr>
        <w:t>α</w:t>
      </w:r>
      <w:r w:rsidRPr="00702720">
        <w:rPr>
          <w:rFonts w:eastAsia="Calibri" w:cs="Tahoma"/>
          <w:spacing w:val="-2"/>
        </w:rPr>
        <w:t>π</w:t>
      </w:r>
      <w:r w:rsidRPr="00702720">
        <w:rPr>
          <w:rFonts w:eastAsia="Calibri" w:cs="Tahoma"/>
        </w:rPr>
        <w:t>ό</w:t>
      </w:r>
      <w:r w:rsidRPr="00702720">
        <w:rPr>
          <w:rFonts w:cs="Tahoma"/>
          <w:spacing w:val="2"/>
        </w:rPr>
        <w:t xml:space="preserve"> </w:t>
      </w:r>
      <w:r w:rsidRPr="00702720">
        <w:rPr>
          <w:rFonts w:eastAsia="Calibri" w:cs="Tahoma"/>
          <w:spacing w:val="-1"/>
        </w:rPr>
        <w:t>τ</w:t>
      </w:r>
      <w:r w:rsidRPr="00702720">
        <w:rPr>
          <w:rFonts w:eastAsia="Calibri" w:cs="Tahoma"/>
        </w:rPr>
        <w:t>ο</w:t>
      </w:r>
      <w:r w:rsidRPr="00702720">
        <w:rPr>
          <w:rFonts w:cs="Tahoma"/>
        </w:rPr>
        <w:t xml:space="preserve"> </w:t>
      </w:r>
      <w:r w:rsidRPr="00702720">
        <w:rPr>
          <w:rFonts w:eastAsia="Calibri" w:cs="Tahoma"/>
          <w:spacing w:val="-1"/>
        </w:rPr>
        <w:t>ι</w:t>
      </w:r>
      <w:r w:rsidRPr="00702720">
        <w:rPr>
          <w:rFonts w:eastAsia="Calibri" w:cs="Tahoma"/>
        </w:rPr>
        <w:t>σχ</w:t>
      </w:r>
      <w:r w:rsidRPr="00702720">
        <w:rPr>
          <w:rFonts w:eastAsia="Calibri" w:cs="Tahoma"/>
          <w:spacing w:val="1"/>
        </w:rPr>
        <w:t>ύο</w:t>
      </w:r>
      <w:r w:rsidRPr="00702720">
        <w:rPr>
          <w:rFonts w:eastAsia="Calibri" w:cs="Tahoma"/>
        </w:rPr>
        <w:t>ν</w:t>
      </w:r>
      <w:r w:rsidRPr="00702720">
        <w:rPr>
          <w:rFonts w:cs="Tahoma"/>
          <w:spacing w:val="1"/>
        </w:rPr>
        <w:t xml:space="preserve"> </w:t>
      </w:r>
      <w:r w:rsidRPr="00702720">
        <w:rPr>
          <w:rFonts w:eastAsia="Calibri" w:cs="Tahoma"/>
        </w:rPr>
        <w:t>κα</w:t>
      </w:r>
      <w:r w:rsidRPr="00702720">
        <w:rPr>
          <w:rFonts w:eastAsia="Calibri" w:cs="Tahoma"/>
          <w:spacing w:val="1"/>
        </w:rPr>
        <w:t>τ</w:t>
      </w:r>
      <w:r w:rsidRPr="00702720">
        <w:rPr>
          <w:rFonts w:eastAsia="Calibri" w:cs="Tahoma"/>
        </w:rPr>
        <w:t>α</w:t>
      </w:r>
      <w:r w:rsidRPr="00702720">
        <w:rPr>
          <w:rFonts w:eastAsia="Calibri" w:cs="Tahoma"/>
          <w:spacing w:val="-2"/>
        </w:rPr>
        <w:t>σ</w:t>
      </w:r>
      <w:r w:rsidRPr="00702720">
        <w:rPr>
          <w:rFonts w:eastAsia="Calibri" w:cs="Tahoma"/>
          <w:spacing w:val="1"/>
        </w:rPr>
        <w:t>τ</w:t>
      </w:r>
      <w:r w:rsidRPr="00702720">
        <w:rPr>
          <w:rFonts w:eastAsia="Calibri" w:cs="Tahoma"/>
        </w:rPr>
        <w:t>α</w:t>
      </w:r>
      <w:r w:rsidRPr="00702720">
        <w:rPr>
          <w:rFonts w:eastAsia="Calibri" w:cs="Tahoma"/>
          <w:spacing w:val="1"/>
        </w:rPr>
        <w:t>τ</w:t>
      </w:r>
      <w:r w:rsidRPr="00702720">
        <w:rPr>
          <w:rFonts w:eastAsia="Calibri" w:cs="Tahoma"/>
          <w:spacing w:val="-3"/>
        </w:rPr>
        <w:t>ι</w:t>
      </w:r>
      <w:r w:rsidRPr="00702720">
        <w:rPr>
          <w:rFonts w:eastAsia="Calibri" w:cs="Tahoma"/>
        </w:rPr>
        <w:t>κό</w:t>
      </w:r>
      <w:r w:rsidRPr="00702720">
        <w:rPr>
          <w:rFonts w:cs="Tahoma"/>
          <w:spacing w:val="3"/>
        </w:rPr>
        <w:t xml:space="preserve"> </w:t>
      </w:r>
      <w:r w:rsidRPr="00702720">
        <w:rPr>
          <w:rFonts w:eastAsia="Calibri" w:cs="Tahoma"/>
        </w:rPr>
        <w:t>ή</w:t>
      </w:r>
      <w:r w:rsidRPr="00702720">
        <w:rPr>
          <w:rFonts w:cs="Tahoma"/>
          <w:spacing w:val="1"/>
        </w:rPr>
        <w:t xml:space="preserve"> </w:t>
      </w:r>
      <w:r w:rsidRPr="00702720">
        <w:rPr>
          <w:rFonts w:eastAsia="Calibri" w:cs="Tahoma"/>
          <w:spacing w:val="1"/>
        </w:rPr>
        <w:t>τ</w:t>
      </w:r>
      <w:r w:rsidRPr="00702720">
        <w:rPr>
          <w:rFonts w:eastAsia="Calibri" w:cs="Tahoma"/>
        </w:rPr>
        <w:t>ο</w:t>
      </w:r>
      <w:r w:rsidRPr="00702720">
        <w:rPr>
          <w:rFonts w:cs="Tahoma"/>
        </w:rPr>
        <w:t xml:space="preserve"> </w:t>
      </w:r>
      <w:r w:rsidRPr="00702720">
        <w:rPr>
          <w:rFonts w:eastAsia="Calibri" w:cs="Tahoma"/>
        </w:rPr>
        <w:t>π</w:t>
      </w:r>
      <w:r w:rsidRPr="00702720">
        <w:rPr>
          <w:rFonts w:eastAsia="Calibri" w:cs="Tahoma"/>
          <w:spacing w:val="1"/>
        </w:rPr>
        <w:t>ρ</w:t>
      </w:r>
      <w:r w:rsidRPr="00702720">
        <w:rPr>
          <w:rFonts w:eastAsia="Calibri" w:cs="Tahoma"/>
        </w:rPr>
        <w:t>α</w:t>
      </w:r>
      <w:r w:rsidRPr="00702720">
        <w:rPr>
          <w:rFonts w:eastAsia="Calibri" w:cs="Tahoma"/>
          <w:spacing w:val="-2"/>
        </w:rPr>
        <w:t>κ</w:t>
      </w:r>
      <w:r w:rsidRPr="00702720">
        <w:rPr>
          <w:rFonts w:eastAsia="Calibri" w:cs="Tahoma"/>
          <w:spacing w:val="1"/>
        </w:rPr>
        <w:t>τ</w:t>
      </w:r>
      <w:r w:rsidRPr="00702720">
        <w:rPr>
          <w:rFonts w:eastAsia="Calibri" w:cs="Tahoma"/>
          <w:spacing w:val="-1"/>
        </w:rPr>
        <w:t>ι</w:t>
      </w:r>
      <w:r w:rsidRPr="00702720">
        <w:rPr>
          <w:rFonts w:eastAsia="Calibri" w:cs="Tahoma"/>
        </w:rPr>
        <w:t>κό</w:t>
      </w:r>
      <w:r w:rsidRPr="00702720">
        <w:rPr>
          <w:rFonts w:cs="Tahoma"/>
          <w:spacing w:val="3"/>
        </w:rPr>
        <w:t xml:space="preserve"> </w:t>
      </w:r>
      <w:r w:rsidRPr="00702720">
        <w:rPr>
          <w:rFonts w:eastAsia="Calibri" w:cs="Tahoma"/>
        </w:rPr>
        <w:t>ε</w:t>
      </w:r>
      <w:r w:rsidRPr="00702720">
        <w:rPr>
          <w:rFonts w:eastAsia="Calibri" w:cs="Tahoma"/>
          <w:spacing w:val="-2"/>
        </w:rPr>
        <w:t>κ</w:t>
      </w:r>
      <w:r w:rsidRPr="00702720">
        <w:rPr>
          <w:rFonts w:eastAsia="Calibri" w:cs="Tahoma"/>
        </w:rPr>
        <w:t>π</w:t>
      </w:r>
      <w:r w:rsidRPr="00702720">
        <w:rPr>
          <w:rFonts w:eastAsia="Calibri" w:cs="Tahoma"/>
          <w:spacing w:val="-2"/>
        </w:rPr>
        <w:t>ρ</w:t>
      </w:r>
      <w:r w:rsidRPr="00702720">
        <w:rPr>
          <w:rFonts w:eastAsia="Calibri" w:cs="Tahoma"/>
          <w:spacing w:val="1"/>
        </w:rPr>
        <w:t>ο</w:t>
      </w:r>
      <w:r w:rsidRPr="00702720">
        <w:rPr>
          <w:rFonts w:eastAsia="Calibri" w:cs="Tahoma"/>
        </w:rPr>
        <w:t>σ</w:t>
      </w:r>
      <w:r w:rsidRPr="00702720">
        <w:rPr>
          <w:rFonts w:eastAsia="Calibri" w:cs="Tahoma"/>
          <w:spacing w:val="-2"/>
        </w:rPr>
        <w:t>ώ</w:t>
      </w:r>
      <w:r w:rsidRPr="00702720">
        <w:rPr>
          <w:rFonts w:eastAsia="Calibri" w:cs="Tahoma"/>
        </w:rPr>
        <w:t>π</w:t>
      </w:r>
      <w:r w:rsidRPr="00702720">
        <w:rPr>
          <w:rFonts w:eastAsia="Calibri" w:cs="Tahoma"/>
          <w:spacing w:val="-1"/>
        </w:rPr>
        <w:t>η</w:t>
      </w:r>
      <w:r w:rsidRPr="00702720">
        <w:rPr>
          <w:rFonts w:eastAsia="Calibri" w:cs="Tahoma"/>
        </w:rPr>
        <w:t>σ</w:t>
      </w:r>
      <w:r w:rsidRPr="00702720">
        <w:rPr>
          <w:rFonts w:eastAsia="Calibri" w:cs="Tahoma"/>
          <w:spacing w:val="-1"/>
        </w:rPr>
        <w:t>ή</w:t>
      </w:r>
      <w:r w:rsidRPr="00702720">
        <w:rPr>
          <w:rFonts w:eastAsia="Calibri" w:cs="Tahoma"/>
        </w:rPr>
        <w:t>ς</w:t>
      </w:r>
      <w:r w:rsidRPr="00702720">
        <w:rPr>
          <w:rFonts w:cs="Tahoma"/>
          <w:spacing w:val="2"/>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2"/>
        </w:rPr>
        <w:t xml:space="preserve"> </w:t>
      </w:r>
      <w:r w:rsidRPr="00702720">
        <w:rPr>
          <w:rFonts w:eastAsia="Calibri" w:cs="Tahoma"/>
        </w:rPr>
        <w:t>κα</w:t>
      </w:r>
      <w:r w:rsidRPr="00702720">
        <w:rPr>
          <w:rFonts w:eastAsia="Calibri" w:cs="Tahoma"/>
          <w:spacing w:val="1"/>
        </w:rPr>
        <w:t>τ</w:t>
      </w:r>
      <w:r w:rsidRPr="00702720">
        <w:rPr>
          <w:rFonts w:eastAsia="Calibri" w:cs="Tahoma"/>
        </w:rPr>
        <w:t>ά</w:t>
      </w:r>
      <w:r w:rsidRPr="00702720">
        <w:rPr>
          <w:rFonts w:cs="Tahoma"/>
          <w:spacing w:val="1"/>
        </w:rPr>
        <w:t xml:space="preserve"> </w:t>
      </w:r>
      <w:r w:rsidRPr="00702720">
        <w:rPr>
          <w:rFonts w:eastAsia="Calibri" w:cs="Tahoma"/>
          <w:spacing w:val="-1"/>
        </w:rPr>
        <w:t>τ</w:t>
      </w:r>
      <w:r w:rsidRPr="00702720">
        <w:rPr>
          <w:rFonts w:eastAsia="Calibri" w:cs="Tahoma"/>
        </w:rPr>
        <w:t>ο</w:t>
      </w:r>
      <w:r w:rsidRPr="00702720">
        <w:rPr>
          <w:rFonts w:cs="Tahoma"/>
          <w:spacing w:val="3"/>
        </w:rPr>
        <w:t xml:space="preserve"> </w:t>
      </w:r>
      <w:r w:rsidRPr="00702720">
        <w:rPr>
          <w:rFonts w:eastAsia="Calibri" w:cs="Tahoma"/>
        </w:rPr>
        <w:t>χ</w:t>
      </w:r>
      <w:r w:rsidRPr="00702720">
        <w:rPr>
          <w:rFonts w:eastAsia="Calibri" w:cs="Tahoma"/>
          <w:spacing w:val="1"/>
        </w:rPr>
        <w:t>ρό</w:t>
      </w:r>
      <w:r w:rsidRPr="00702720">
        <w:rPr>
          <w:rFonts w:eastAsia="Calibri" w:cs="Tahoma"/>
          <w:spacing w:val="-3"/>
        </w:rPr>
        <w:t>ν</w:t>
      </w:r>
      <w:r w:rsidRPr="00702720">
        <w:rPr>
          <w:rFonts w:eastAsia="Calibri" w:cs="Tahoma"/>
        </w:rPr>
        <w:t>ο</w:t>
      </w:r>
      <w:r w:rsidRPr="00702720">
        <w:rPr>
          <w:rFonts w:cs="Tahoma"/>
          <w:spacing w:val="3"/>
        </w:rPr>
        <w:t xml:space="preserve"> </w:t>
      </w:r>
      <w:r w:rsidRPr="00702720">
        <w:rPr>
          <w:rFonts w:eastAsia="Calibri" w:cs="Tahoma"/>
          <w:spacing w:val="1"/>
        </w:rPr>
        <w:t>υ</w:t>
      </w:r>
      <w:r w:rsidRPr="00702720">
        <w:rPr>
          <w:rFonts w:eastAsia="Calibri" w:cs="Tahoma"/>
        </w:rPr>
        <w:t>π</w:t>
      </w:r>
      <w:r w:rsidRPr="00702720">
        <w:rPr>
          <w:rFonts w:eastAsia="Calibri" w:cs="Tahoma"/>
          <w:spacing w:val="-1"/>
        </w:rPr>
        <w:t>ο</w:t>
      </w:r>
      <w:r w:rsidRPr="00702720">
        <w:rPr>
          <w:rFonts w:eastAsia="Calibri" w:cs="Tahoma"/>
          <w:spacing w:val="-2"/>
        </w:rPr>
        <w:t>β</w:t>
      </w:r>
      <w:r w:rsidRPr="00702720">
        <w:rPr>
          <w:rFonts w:eastAsia="Calibri" w:cs="Tahoma"/>
          <w:spacing w:val="1"/>
        </w:rPr>
        <w:t>ολ</w:t>
      </w:r>
      <w:r w:rsidRPr="00702720">
        <w:rPr>
          <w:rFonts w:eastAsia="Calibri" w:cs="Tahoma"/>
          <w:spacing w:val="-1"/>
        </w:rPr>
        <w:t>ή</w:t>
      </w:r>
      <w:r w:rsidRPr="00702720">
        <w:rPr>
          <w:rFonts w:eastAsia="Calibri" w:cs="Tahoma"/>
        </w:rPr>
        <w:t>ς</w:t>
      </w:r>
      <w:r w:rsidRPr="00702720">
        <w:rPr>
          <w:rFonts w:cs="Tahoma"/>
          <w:spacing w:val="2"/>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2"/>
        </w:rPr>
        <w:t xml:space="preserve"> </w:t>
      </w:r>
      <w:r w:rsidRPr="00702720">
        <w:rPr>
          <w:rFonts w:eastAsia="Calibri" w:cs="Tahoma"/>
          <w:spacing w:val="-2"/>
        </w:rPr>
        <w:t>π</w:t>
      </w:r>
      <w:r w:rsidRPr="00702720">
        <w:rPr>
          <w:rFonts w:eastAsia="Calibri" w:cs="Tahoma"/>
          <w:spacing w:val="1"/>
        </w:rPr>
        <w:t>ρ</w:t>
      </w:r>
      <w:r w:rsidRPr="00702720">
        <w:rPr>
          <w:rFonts w:eastAsia="Calibri" w:cs="Tahoma"/>
          <w:spacing w:val="-1"/>
        </w:rPr>
        <w:t>ο</w:t>
      </w:r>
      <w:r w:rsidRPr="00702720">
        <w:rPr>
          <w:rFonts w:eastAsia="Calibri" w:cs="Tahoma"/>
        </w:rPr>
        <w:t>σ</w:t>
      </w:r>
      <w:r w:rsidRPr="00702720">
        <w:rPr>
          <w:rFonts w:eastAsia="Calibri" w:cs="Tahoma"/>
          <w:spacing w:val="-2"/>
        </w:rPr>
        <w:t>φ</w:t>
      </w:r>
      <w:r w:rsidRPr="00702720">
        <w:rPr>
          <w:rFonts w:eastAsia="Calibri" w:cs="Tahoma"/>
          <w:spacing w:val="1"/>
        </w:rPr>
        <w:t>ορ</w:t>
      </w:r>
      <w:r w:rsidRPr="00702720">
        <w:rPr>
          <w:rFonts w:eastAsia="Calibri" w:cs="Tahoma"/>
        </w:rPr>
        <w:t>άς</w:t>
      </w:r>
      <w:r w:rsidRPr="00702720">
        <w:rPr>
          <w:rFonts w:cs="Tahoma"/>
          <w:spacing w:val="2"/>
        </w:rPr>
        <w:t xml:space="preserve"> </w:t>
      </w:r>
      <w:r w:rsidRPr="00702720">
        <w:rPr>
          <w:rFonts w:eastAsia="Calibri" w:cs="Tahoma"/>
        </w:rPr>
        <w:t>ή</w:t>
      </w:r>
      <w:r w:rsidRPr="00702720">
        <w:rPr>
          <w:rFonts w:cs="Tahoma"/>
          <w:spacing w:val="1"/>
        </w:rPr>
        <w:t xml:space="preserve"> </w:t>
      </w:r>
      <w:r w:rsidRPr="00702720">
        <w:rPr>
          <w:rFonts w:eastAsia="Calibri" w:cs="Tahoma"/>
          <w:spacing w:val="-1"/>
        </w:rPr>
        <w:t>τ</w:t>
      </w:r>
      <w:r w:rsidRPr="00702720">
        <w:rPr>
          <w:rFonts w:eastAsia="Calibri" w:cs="Tahoma"/>
        </w:rPr>
        <w:t>ο</w:t>
      </w:r>
      <w:r w:rsidRPr="00702720">
        <w:rPr>
          <w:rFonts w:cs="Tahoma"/>
        </w:rPr>
        <w:t xml:space="preserve"> </w:t>
      </w:r>
      <w:r w:rsidRPr="00702720">
        <w:rPr>
          <w:rFonts w:eastAsia="Calibri" w:cs="Tahoma"/>
        </w:rPr>
        <w:t>α</w:t>
      </w:r>
      <w:r w:rsidRPr="00702720">
        <w:rPr>
          <w:rFonts w:eastAsia="Calibri" w:cs="Tahoma"/>
          <w:spacing w:val="1"/>
        </w:rPr>
        <w:t>ρ</w:t>
      </w:r>
      <w:r w:rsidRPr="00702720">
        <w:rPr>
          <w:rFonts w:eastAsia="Calibri" w:cs="Tahoma"/>
          <w:spacing w:val="-1"/>
        </w:rPr>
        <w:t>μ</w:t>
      </w:r>
      <w:r w:rsidRPr="00702720">
        <w:rPr>
          <w:rFonts w:eastAsia="Calibri" w:cs="Tahoma"/>
          <w:spacing w:val="1"/>
        </w:rPr>
        <w:t>ο</w:t>
      </w:r>
      <w:r w:rsidRPr="00702720">
        <w:rPr>
          <w:rFonts w:eastAsia="Calibri" w:cs="Tahoma"/>
        </w:rPr>
        <w:t>δ</w:t>
      </w:r>
      <w:r w:rsidRPr="00702720">
        <w:rPr>
          <w:rFonts w:eastAsia="Calibri" w:cs="Tahoma"/>
          <w:spacing w:val="-1"/>
        </w:rPr>
        <w:t>ί</w:t>
      </w:r>
      <w:r w:rsidRPr="00702720">
        <w:rPr>
          <w:rFonts w:eastAsia="Calibri" w:cs="Tahoma"/>
        </w:rPr>
        <w:t>ως</w:t>
      </w:r>
      <w:r w:rsidRPr="00702720">
        <w:rPr>
          <w:rFonts w:cs="Tahoma"/>
          <w:spacing w:val="1"/>
        </w:rPr>
        <w:t xml:space="preserve"> </w:t>
      </w:r>
      <w:r w:rsidRPr="00702720">
        <w:rPr>
          <w:rFonts w:eastAsia="Calibri" w:cs="Tahoma"/>
        </w:rPr>
        <w:t>ε</w:t>
      </w:r>
      <w:r w:rsidRPr="00702720">
        <w:rPr>
          <w:rFonts w:eastAsia="Calibri" w:cs="Tahoma"/>
          <w:spacing w:val="-1"/>
        </w:rPr>
        <w:t>ξ</w:t>
      </w:r>
      <w:r w:rsidRPr="00702720">
        <w:rPr>
          <w:rFonts w:eastAsia="Calibri" w:cs="Tahoma"/>
          <w:spacing w:val="1"/>
        </w:rPr>
        <w:t>ου</w:t>
      </w:r>
      <w:r w:rsidRPr="00702720">
        <w:rPr>
          <w:rFonts w:eastAsia="Calibri" w:cs="Tahoma"/>
        </w:rPr>
        <w:t>σ</w:t>
      </w:r>
      <w:r w:rsidRPr="00702720">
        <w:rPr>
          <w:rFonts w:eastAsia="Calibri" w:cs="Tahoma"/>
          <w:spacing w:val="-3"/>
        </w:rPr>
        <w:t>ι</w:t>
      </w:r>
      <w:r w:rsidRPr="00702720">
        <w:rPr>
          <w:rFonts w:eastAsia="Calibri" w:cs="Tahoma"/>
          <w:spacing w:val="1"/>
        </w:rPr>
        <w:t>ο</w:t>
      </w:r>
      <w:r w:rsidRPr="00702720">
        <w:rPr>
          <w:rFonts w:eastAsia="Calibri" w:cs="Tahoma"/>
          <w:spacing w:val="-3"/>
        </w:rPr>
        <w:t>δ</w:t>
      </w:r>
      <w:r w:rsidRPr="00702720">
        <w:rPr>
          <w:rFonts w:eastAsia="Calibri" w:cs="Tahoma"/>
          <w:spacing w:val="1"/>
        </w:rPr>
        <w:t>οτ</w:t>
      </w:r>
      <w:r w:rsidRPr="00702720">
        <w:rPr>
          <w:rFonts w:eastAsia="Calibri" w:cs="Tahoma"/>
          <w:spacing w:val="-1"/>
        </w:rPr>
        <w:t>ημ</w:t>
      </w:r>
      <w:r w:rsidRPr="00702720">
        <w:rPr>
          <w:rFonts w:eastAsia="Calibri" w:cs="Tahoma"/>
          <w:spacing w:val="-2"/>
        </w:rPr>
        <w:t>έ</w:t>
      </w:r>
      <w:r w:rsidRPr="00702720">
        <w:rPr>
          <w:rFonts w:eastAsia="Calibri" w:cs="Tahoma"/>
          <w:spacing w:val="-1"/>
        </w:rPr>
        <w:t>ν</w:t>
      </w:r>
      <w:r w:rsidRPr="00702720">
        <w:rPr>
          <w:rFonts w:eastAsia="Calibri" w:cs="Tahoma"/>
        </w:rPr>
        <w:t>ο</w:t>
      </w:r>
      <w:r w:rsidRPr="00702720">
        <w:rPr>
          <w:rFonts w:cs="Tahoma"/>
          <w:spacing w:val="4"/>
        </w:rPr>
        <w:t xml:space="preserve"> </w:t>
      </w:r>
      <w:r w:rsidRPr="00702720">
        <w:rPr>
          <w:rFonts w:eastAsia="Calibri" w:cs="Tahoma"/>
          <w:spacing w:val="-2"/>
        </w:rPr>
        <w:t>φ</w:t>
      </w:r>
      <w:r w:rsidRPr="00702720">
        <w:rPr>
          <w:rFonts w:eastAsia="Calibri" w:cs="Tahoma"/>
          <w:spacing w:val="1"/>
        </w:rPr>
        <w:t>υ</w:t>
      </w:r>
      <w:r w:rsidRPr="00702720">
        <w:rPr>
          <w:rFonts w:eastAsia="Calibri" w:cs="Tahoma"/>
        </w:rPr>
        <w:t>σ</w:t>
      </w:r>
      <w:r w:rsidRPr="00702720">
        <w:rPr>
          <w:rFonts w:eastAsia="Calibri" w:cs="Tahoma"/>
          <w:spacing w:val="-1"/>
        </w:rPr>
        <w:t>ι</w:t>
      </w:r>
      <w:r w:rsidRPr="00702720">
        <w:rPr>
          <w:rFonts w:eastAsia="Calibri" w:cs="Tahoma"/>
          <w:spacing w:val="-2"/>
        </w:rPr>
        <w:t>κ</w:t>
      </w:r>
      <w:r w:rsidRPr="00702720">
        <w:rPr>
          <w:rFonts w:eastAsia="Calibri" w:cs="Tahoma"/>
        </w:rPr>
        <w:t>ό</w:t>
      </w:r>
      <w:r w:rsidRPr="00702720">
        <w:rPr>
          <w:rFonts w:cs="Tahoma"/>
          <w:spacing w:val="4"/>
        </w:rPr>
        <w:t xml:space="preserve"> </w:t>
      </w:r>
      <w:r w:rsidRPr="00702720">
        <w:rPr>
          <w:rFonts w:eastAsia="Calibri" w:cs="Tahoma"/>
          <w:spacing w:val="-2"/>
        </w:rPr>
        <w:t>π</w:t>
      </w:r>
      <w:r w:rsidRPr="00702720">
        <w:rPr>
          <w:rFonts w:eastAsia="Calibri" w:cs="Tahoma"/>
          <w:spacing w:val="1"/>
        </w:rPr>
        <w:t>ρ</w:t>
      </w:r>
      <w:r w:rsidRPr="00702720">
        <w:rPr>
          <w:rFonts w:eastAsia="Calibri" w:cs="Tahoma"/>
          <w:spacing w:val="-1"/>
        </w:rPr>
        <w:t>ό</w:t>
      </w:r>
      <w:r w:rsidRPr="00702720">
        <w:rPr>
          <w:rFonts w:eastAsia="Calibri" w:cs="Tahoma"/>
        </w:rPr>
        <w:t>σω</w:t>
      </w:r>
      <w:r w:rsidRPr="00702720">
        <w:rPr>
          <w:rFonts w:eastAsia="Calibri" w:cs="Tahoma"/>
          <w:spacing w:val="-2"/>
        </w:rPr>
        <w:t>π</w:t>
      </w:r>
      <w:r w:rsidRPr="00702720">
        <w:rPr>
          <w:rFonts w:eastAsia="Calibri" w:cs="Tahoma"/>
        </w:rPr>
        <w:t>ο</w:t>
      </w:r>
      <w:r w:rsidRPr="00702720">
        <w:rPr>
          <w:rFonts w:cs="Tahoma"/>
          <w:spacing w:val="4"/>
        </w:rPr>
        <w:t xml:space="preserve"> </w:t>
      </w:r>
      <w:r w:rsidRPr="00702720">
        <w:rPr>
          <w:rFonts w:eastAsia="Calibri" w:cs="Tahoma"/>
          <w:spacing w:val="-1"/>
        </w:rPr>
        <w:t>ν</w:t>
      </w:r>
      <w:r w:rsidRPr="00702720">
        <w:rPr>
          <w:rFonts w:eastAsia="Calibri" w:cs="Tahoma"/>
        </w:rPr>
        <w:t>α</w:t>
      </w:r>
      <w:r w:rsidRPr="00702720">
        <w:rPr>
          <w:rFonts w:cs="Tahoma"/>
        </w:rPr>
        <w:t xml:space="preserve"> </w:t>
      </w:r>
      <w:r w:rsidRPr="00702720">
        <w:rPr>
          <w:rFonts w:eastAsia="Calibri" w:cs="Tahoma"/>
        </w:rPr>
        <w:t>εκπ</w:t>
      </w:r>
      <w:r w:rsidRPr="00702720">
        <w:rPr>
          <w:rFonts w:eastAsia="Calibri" w:cs="Tahoma"/>
          <w:spacing w:val="-2"/>
        </w:rPr>
        <w:t>ρ</w:t>
      </w:r>
      <w:r w:rsidRPr="00702720">
        <w:rPr>
          <w:rFonts w:eastAsia="Calibri" w:cs="Tahoma"/>
          <w:spacing w:val="1"/>
        </w:rPr>
        <w:t>ο</w:t>
      </w:r>
      <w:r w:rsidRPr="00702720">
        <w:rPr>
          <w:rFonts w:eastAsia="Calibri" w:cs="Tahoma"/>
        </w:rPr>
        <w:t>σ</w:t>
      </w:r>
      <w:r w:rsidRPr="00702720">
        <w:rPr>
          <w:rFonts w:eastAsia="Calibri" w:cs="Tahoma"/>
          <w:spacing w:val="-2"/>
        </w:rPr>
        <w:t>ω</w:t>
      </w:r>
      <w:r w:rsidRPr="00702720">
        <w:rPr>
          <w:rFonts w:eastAsia="Calibri" w:cs="Tahoma"/>
        </w:rPr>
        <w:t>πεί</w:t>
      </w:r>
      <w:r w:rsidRPr="00702720">
        <w:rPr>
          <w:rFonts w:cs="Tahoma"/>
        </w:rPr>
        <w:t xml:space="preserve"> </w:t>
      </w:r>
      <w:r w:rsidRPr="00702720">
        <w:rPr>
          <w:rFonts w:eastAsia="Calibri" w:cs="Tahoma"/>
          <w:spacing w:val="1"/>
        </w:rPr>
        <w:t>το</w:t>
      </w:r>
      <w:r w:rsidRPr="00702720">
        <w:rPr>
          <w:rFonts w:eastAsia="Calibri" w:cs="Tahoma"/>
        </w:rPr>
        <w:t>ν</w:t>
      </w:r>
      <w:r w:rsidRPr="00702720">
        <w:rPr>
          <w:rFonts w:cs="Tahoma"/>
        </w:rPr>
        <w:t xml:space="preserve"> </w:t>
      </w:r>
      <w:r w:rsidRPr="00702720">
        <w:rPr>
          <w:rFonts w:eastAsia="Calibri" w:cs="Tahoma"/>
          <w:spacing w:val="1"/>
        </w:rPr>
        <w:t>ο</w:t>
      </w:r>
      <w:r w:rsidRPr="00702720">
        <w:rPr>
          <w:rFonts w:eastAsia="Calibri" w:cs="Tahoma"/>
          <w:spacing w:val="-1"/>
        </w:rPr>
        <w:t>ι</w:t>
      </w:r>
      <w:r w:rsidRPr="00702720">
        <w:rPr>
          <w:rFonts w:eastAsia="Calibri" w:cs="Tahoma"/>
          <w:spacing w:val="-2"/>
        </w:rPr>
        <w:t>κ</w:t>
      </w:r>
      <w:r w:rsidRPr="00702720">
        <w:rPr>
          <w:rFonts w:eastAsia="Calibri" w:cs="Tahoma"/>
          <w:spacing w:val="1"/>
        </w:rPr>
        <w:t>ο</w:t>
      </w:r>
      <w:r w:rsidRPr="00702720">
        <w:rPr>
          <w:rFonts w:eastAsia="Calibri" w:cs="Tahoma"/>
          <w:spacing w:val="-1"/>
        </w:rPr>
        <w:t>νο</w:t>
      </w:r>
      <w:r w:rsidRPr="00702720">
        <w:rPr>
          <w:rFonts w:eastAsia="Calibri" w:cs="Tahoma"/>
          <w:spacing w:val="1"/>
        </w:rPr>
        <w:t>μ</w:t>
      </w:r>
      <w:r w:rsidRPr="00702720">
        <w:rPr>
          <w:rFonts w:eastAsia="Calibri" w:cs="Tahoma"/>
          <w:spacing w:val="-3"/>
        </w:rPr>
        <w:t>ι</w:t>
      </w:r>
      <w:r w:rsidRPr="00702720">
        <w:rPr>
          <w:rFonts w:eastAsia="Calibri" w:cs="Tahoma"/>
        </w:rPr>
        <w:t>κό</w:t>
      </w:r>
      <w:r w:rsidRPr="00702720">
        <w:rPr>
          <w:rFonts w:cs="Tahoma"/>
          <w:spacing w:val="2"/>
        </w:rPr>
        <w:t xml:space="preserve"> </w:t>
      </w:r>
      <w:r w:rsidRPr="00702720">
        <w:rPr>
          <w:rFonts w:eastAsia="Calibri" w:cs="Tahoma"/>
        </w:rPr>
        <w:t>φ</w:t>
      </w:r>
      <w:r w:rsidRPr="00702720">
        <w:rPr>
          <w:rFonts w:eastAsia="Calibri" w:cs="Tahoma"/>
          <w:spacing w:val="-1"/>
        </w:rPr>
        <w:t>ο</w:t>
      </w:r>
      <w:r w:rsidRPr="00702720">
        <w:rPr>
          <w:rFonts w:eastAsia="Calibri" w:cs="Tahoma"/>
          <w:spacing w:val="1"/>
        </w:rPr>
        <w:t>ρ</w:t>
      </w:r>
      <w:r w:rsidRPr="00702720">
        <w:rPr>
          <w:rFonts w:eastAsia="Calibri" w:cs="Tahoma"/>
        </w:rPr>
        <w:t>έα</w:t>
      </w:r>
      <w:r w:rsidRPr="00702720">
        <w:rPr>
          <w:rFonts w:cs="Tahoma"/>
          <w:spacing w:val="3"/>
        </w:rPr>
        <w:t xml:space="preserve"> </w:t>
      </w:r>
      <w:r w:rsidRPr="00702720">
        <w:rPr>
          <w:rFonts w:eastAsia="Calibri" w:cs="Tahoma"/>
        </w:rPr>
        <w:t>γ</w:t>
      </w:r>
      <w:r w:rsidRPr="00702720">
        <w:rPr>
          <w:rFonts w:eastAsia="Calibri" w:cs="Tahoma"/>
          <w:spacing w:val="-1"/>
        </w:rPr>
        <w:t>ι</w:t>
      </w:r>
      <w:r w:rsidRPr="00702720">
        <w:rPr>
          <w:rFonts w:eastAsia="Calibri" w:cs="Tahoma"/>
        </w:rPr>
        <w:t>α</w:t>
      </w:r>
      <w:r w:rsidRPr="00702720">
        <w:rPr>
          <w:rFonts w:cs="Tahoma"/>
          <w:spacing w:val="3"/>
        </w:rPr>
        <w:t xml:space="preserve"> </w:t>
      </w:r>
      <w:r w:rsidRPr="00702720">
        <w:rPr>
          <w:rFonts w:eastAsia="Calibri" w:cs="Tahoma"/>
        </w:rPr>
        <w:t>δ</w:t>
      </w:r>
      <w:r w:rsidRPr="00702720">
        <w:rPr>
          <w:rFonts w:eastAsia="Calibri" w:cs="Tahoma"/>
          <w:spacing w:val="-1"/>
        </w:rPr>
        <w:t>ι</w:t>
      </w:r>
      <w:r w:rsidRPr="00702720">
        <w:rPr>
          <w:rFonts w:eastAsia="Calibri" w:cs="Tahoma"/>
        </w:rPr>
        <w:t>αδ</w:t>
      </w:r>
      <w:r w:rsidRPr="00702720">
        <w:rPr>
          <w:rFonts w:eastAsia="Calibri" w:cs="Tahoma"/>
          <w:spacing w:val="-1"/>
        </w:rPr>
        <w:t>ι</w:t>
      </w:r>
      <w:r w:rsidRPr="00702720">
        <w:rPr>
          <w:rFonts w:eastAsia="Calibri" w:cs="Tahoma"/>
        </w:rPr>
        <w:t>κ</w:t>
      </w:r>
      <w:r w:rsidRPr="00702720">
        <w:rPr>
          <w:rFonts w:eastAsia="Calibri" w:cs="Tahoma"/>
          <w:spacing w:val="-3"/>
        </w:rPr>
        <w:t>α</w:t>
      </w:r>
      <w:r w:rsidRPr="00702720">
        <w:rPr>
          <w:rFonts w:eastAsia="Calibri" w:cs="Tahoma"/>
        </w:rPr>
        <w:t>σ</w:t>
      </w:r>
      <w:r w:rsidRPr="00702720">
        <w:rPr>
          <w:rFonts w:eastAsia="Calibri" w:cs="Tahoma"/>
          <w:spacing w:val="-1"/>
        </w:rPr>
        <w:t>ί</w:t>
      </w:r>
      <w:r w:rsidRPr="00702720">
        <w:rPr>
          <w:rFonts w:eastAsia="Calibri" w:cs="Tahoma"/>
          <w:spacing w:val="-2"/>
        </w:rPr>
        <w:t>ε</w:t>
      </w:r>
      <w:r w:rsidRPr="00702720">
        <w:rPr>
          <w:rFonts w:eastAsia="Calibri" w:cs="Tahoma"/>
        </w:rPr>
        <w:t>ς</w:t>
      </w:r>
      <w:r w:rsidRPr="00702720">
        <w:rPr>
          <w:rFonts w:cs="Tahoma"/>
        </w:rPr>
        <w:t xml:space="preserve"> </w:t>
      </w:r>
      <w:r w:rsidRPr="00702720">
        <w:rPr>
          <w:rFonts w:eastAsia="Calibri" w:cs="Tahoma"/>
        </w:rPr>
        <w:t>σ</w:t>
      </w:r>
      <w:r w:rsidRPr="00702720">
        <w:rPr>
          <w:rFonts w:eastAsia="Calibri" w:cs="Tahoma"/>
          <w:spacing w:val="1"/>
        </w:rPr>
        <w:t>ύ</w:t>
      </w:r>
      <w:r w:rsidRPr="00702720">
        <w:rPr>
          <w:rFonts w:eastAsia="Calibri" w:cs="Tahoma"/>
          <w:spacing w:val="-1"/>
        </w:rPr>
        <w:t>ν</w:t>
      </w:r>
      <w:r w:rsidRPr="00702720">
        <w:rPr>
          <w:rFonts w:eastAsia="Calibri" w:cs="Tahoma"/>
        </w:rPr>
        <w:t>αψ</w:t>
      </w:r>
      <w:r w:rsidRPr="00702720">
        <w:rPr>
          <w:rFonts w:eastAsia="Calibri" w:cs="Tahoma"/>
          <w:spacing w:val="-1"/>
        </w:rPr>
        <w:t>η</w:t>
      </w:r>
      <w:r w:rsidRPr="00702720">
        <w:rPr>
          <w:rFonts w:eastAsia="Calibri" w:cs="Tahoma"/>
        </w:rPr>
        <w:t>ς</w:t>
      </w:r>
      <w:r w:rsidRPr="00702720">
        <w:rPr>
          <w:rFonts w:cs="Tahoma"/>
          <w:spacing w:val="-4"/>
        </w:rPr>
        <w:t xml:space="preserve"> </w:t>
      </w:r>
      <w:r w:rsidRPr="00702720">
        <w:rPr>
          <w:rFonts w:eastAsia="Calibri" w:cs="Tahoma"/>
          <w:spacing w:val="-2"/>
        </w:rPr>
        <w:t>σ</w:t>
      </w:r>
      <w:r w:rsidRPr="00702720">
        <w:rPr>
          <w:rFonts w:eastAsia="Calibri" w:cs="Tahoma"/>
          <w:spacing w:val="1"/>
        </w:rPr>
        <w:t>υμ</w:t>
      </w:r>
      <w:r w:rsidRPr="00702720">
        <w:rPr>
          <w:rFonts w:eastAsia="Calibri" w:cs="Tahoma"/>
        </w:rPr>
        <w:t>β</w:t>
      </w:r>
      <w:r w:rsidRPr="00702720">
        <w:rPr>
          <w:rFonts w:eastAsia="Calibri" w:cs="Tahoma"/>
          <w:spacing w:val="-3"/>
        </w:rPr>
        <w:t>ά</w:t>
      </w:r>
      <w:r w:rsidRPr="00702720">
        <w:rPr>
          <w:rFonts w:eastAsia="Calibri" w:cs="Tahoma"/>
        </w:rPr>
        <w:t>σεων</w:t>
      </w:r>
      <w:r w:rsidRPr="00702720">
        <w:rPr>
          <w:rFonts w:cs="Tahoma"/>
          <w:spacing w:val="-5"/>
        </w:rPr>
        <w:t xml:space="preserve"> </w:t>
      </w:r>
      <w:r w:rsidRPr="00702720">
        <w:rPr>
          <w:rFonts w:eastAsia="Calibri" w:cs="Tahoma"/>
        </w:rPr>
        <w:t>ή</w:t>
      </w:r>
      <w:r w:rsidRPr="00702720">
        <w:rPr>
          <w:rFonts w:cs="Tahoma"/>
          <w:spacing w:val="-6"/>
        </w:rPr>
        <w:t xml:space="preserve"> </w:t>
      </w:r>
      <w:r w:rsidRPr="00702720">
        <w:rPr>
          <w:rFonts w:eastAsia="Calibri" w:cs="Tahoma"/>
        </w:rPr>
        <w:t>γ</w:t>
      </w:r>
      <w:r w:rsidRPr="00702720">
        <w:rPr>
          <w:rFonts w:eastAsia="Calibri" w:cs="Tahoma"/>
          <w:spacing w:val="-1"/>
        </w:rPr>
        <w:t>ι</w:t>
      </w:r>
      <w:r w:rsidRPr="00702720">
        <w:rPr>
          <w:rFonts w:eastAsia="Calibri" w:cs="Tahoma"/>
        </w:rPr>
        <w:t>α</w:t>
      </w:r>
      <w:r w:rsidRPr="00702720">
        <w:rPr>
          <w:rFonts w:cs="Tahoma"/>
          <w:spacing w:val="-7"/>
        </w:rPr>
        <w:t xml:space="preserve"> </w:t>
      </w:r>
      <w:r w:rsidRPr="00702720">
        <w:rPr>
          <w:rFonts w:eastAsia="Calibri" w:cs="Tahoma"/>
        </w:rPr>
        <w:t>σ</w:t>
      </w:r>
      <w:r w:rsidRPr="00702720">
        <w:rPr>
          <w:rFonts w:eastAsia="Calibri" w:cs="Tahoma"/>
          <w:spacing w:val="1"/>
        </w:rPr>
        <w:t>υ</w:t>
      </w:r>
      <w:r w:rsidRPr="00702720">
        <w:rPr>
          <w:rFonts w:eastAsia="Calibri" w:cs="Tahoma"/>
        </w:rPr>
        <w:t>γ</w:t>
      </w:r>
      <w:r w:rsidRPr="00702720">
        <w:rPr>
          <w:rFonts w:eastAsia="Calibri" w:cs="Tahoma"/>
          <w:spacing w:val="-2"/>
        </w:rPr>
        <w:t>κ</w:t>
      </w:r>
      <w:r w:rsidRPr="00702720">
        <w:rPr>
          <w:rFonts w:eastAsia="Calibri" w:cs="Tahoma"/>
        </w:rPr>
        <w:t>εκ</w:t>
      </w:r>
      <w:r w:rsidRPr="00702720">
        <w:rPr>
          <w:rFonts w:eastAsia="Calibri" w:cs="Tahoma"/>
          <w:spacing w:val="1"/>
        </w:rPr>
        <w:t>ρ</w:t>
      </w:r>
      <w:r w:rsidRPr="00702720">
        <w:rPr>
          <w:rFonts w:eastAsia="Calibri" w:cs="Tahoma"/>
          <w:spacing w:val="-3"/>
        </w:rPr>
        <w:t>ι</w:t>
      </w:r>
      <w:r w:rsidRPr="00702720">
        <w:rPr>
          <w:rFonts w:eastAsia="Calibri" w:cs="Tahoma"/>
          <w:spacing w:val="1"/>
        </w:rPr>
        <w:t>μ</w:t>
      </w:r>
      <w:r w:rsidRPr="00702720">
        <w:rPr>
          <w:rFonts w:eastAsia="Calibri" w:cs="Tahoma"/>
        </w:rPr>
        <w:t>έ</w:t>
      </w:r>
      <w:r w:rsidRPr="00702720">
        <w:rPr>
          <w:rFonts w:eastAsia="Calibri" w:cs="Tahoma"/>
          <w:spacing w:val="-1"/>
        </w:rPr>
        <w:t>ν</w:t>
      </w:r>
      <w:r w:rsidRPr="00702720">
        <w:rPr>
          <w:rFonts w:eastAsia="Calibri" w:cs="Tahoma"/>
        </w:rPr>
        <w:t>η</w:t>
      </w:r>
      <w:r w:rsidRPr="00702720">
        <w:rPr>
          <w:rFonts w:cs="Tahoma"/>
          <w:spacing w:val="-6"/>
        </w:rPr>
        <w:t xml:space="preserve"> </w:t>
      </w:r>
      <w:r w:rsidRPr="00702720">
        <w:rPr>
          <w:rFonts w:eastAsia="Calibri" w:cs="Tahoma"/>
        </w:rPr>
        <w:t>δ</w:t>
      </w:r>
      <w:r w:rsidRPr="00702720">
        <w:rPr>
          <w:rFonts w:eastAsia="Calibri" w:cs="Tahoma"/>
          <w:spacing w:val="-1"/>
        </w:rPr>
        <w:t>ι</w:t>
      </w:r>
      <w:r w:rsidRPr="00702720">
        <w:rPr>
          <w:rFonts w:eastAsia="Calibri" w:cs="Tahoma"/>
        </w:rPr>
        <w:t>αδ</w:t>
      </w:r>
      <w:r w:rsidRPr="00702720">
        <w:rPr>
          <w:rFonts w:eastAsia="Calibri" w:cs="Tahoma"/>
          <w:spacing w:val="-1"/>
        </w:rPr>
        <w:t>ι</w:t>
      </w:r>
      <w:r w:rsidRPr="00702720">
        <w:rPr>
          <w:rFonts w:eastAsia="Calibri" w:cs="Tahoma"/>
        </w:rPr>
        <w:t>κασ</w:t>
      </w:r>
      <w:r w:rsidRPr="00702720">
        <w:rPr>
          <w:rFonts w:eastAsia="Calibri" w:cs="Tahoma"/>
          <w:spacing w:val="-1"/>
        </w:rPr>
        <w:t>ί</w:t>
      </w:r>
      <w:r w:rsidRPr="00702720">
        <w:rPr>
          <w:rFonts w:eastAsia="Calibri" w:cs="Tahoma"/>
        </w:rPr>
        <w:t>α</w:t>
      </w:r>
      <w:r w:rsidRPr="00702720">
        <w:rPr>
          <w:rFonts w:cs="Tahoma"/>
          <w:spacing w:val="-7"/>
        </w:rPr>
        <w:t xml:space="preserve"> </w:t>
      </w:r>
      <w:r w:rsidRPr="00702720">
        <w:rPr>
          <w:rFonts w:eastAsia="Calibri" w:cs="Tahoma"/>
        </w:rPr>
        <w:t>σ</w:t>
      </w:r>
      <w:r w:rsidRPr="00702720">
        <w:rPr>
          <w:rFonts w:eastAsia="Calibri" w:cs="Tahoma"/>
          <w:spacing w:val="1"/>
        </w:rPr>
        <w:t>ύ</w:t>
      </w:r>
      <w:r w:rsidRPr="00702720">
        <w:rPr>
          <w:rFonts w:eastAsia="Calibri" w:cs="Tahoma"/>
          <w:spacing w:val="-1"/>
        </w:rPr>
        <w:t>ν</w:t>
      </w:r>
      <w:r w:rsidRPr="00702720">
        <w:rPr>
          <w:rFonts w:eastAsia="Calibri" w:cs="Tahoma"/>
        </w:rPr>
        <w:t>αψ</w:t>
      </w:r>
      <w:r w:rsidRPr="00702720">
        <w:rPr>
          <w:rFonts w:eastAsia="Calibri" w:cs="Tahoma"/>
          <w:spacing w:val="-1"/>
        </w:rPr>
        <w:t>η</w:t>
      </w:r>
      <w:r w:rsidRPr="00702720">
        <w:rPr>
          <w:rFonts w:eastAsia="Calibri" w:cs="Tahoma"/>
        </w:rPr>
        <w:t>ς</w:t>
      </w:r>
      <w:r w:rsidRPr="00702720">
        <w:rPr>
          <w:rFonts w:cs="Tahoma"/>
          <w:spacing w:val="-4"/>
        </w:rPr>
        <w:t xml:space="preserve"> </w:t>
      </w:r>
      <w:r w:rsidR="00972E9E" w:rsidRPr="00702720">
        <w:rPr>
          <w:rFonts w:eastAsia="Calibri" w:cs="Tahoma"/>
          <w:spacing w:val="-2"/>
        </w:rPr>
        <w:t>σύμβασης</w:t>
      </w:r>
      <w:r w:rsidRPr="00702720">
        <w:rPr>
          <w:rFonts w:eastAsia="Calibri" w:cs="Tahoma"/>
        </w:rPr>
        <w:t>.</w:t>
      </w:r>
    </w:p>
    <w:p w14:paraId="17F1FBC1" w14:textId="2B6D1115" w:rsidR="006A053E" w:rsidRPr="00702720" w:rsidRDefault="006A053E" w:rsidP="006A053E">
      <w:pPr>
        <w:rPr>
          <w:rFonts w:eastAsia="Calibri" w:cs="Tahoma"/>
        </w:rPr>
      </w:pPr>
      <w:r w:rsidRPr="00702720">
        <w:rPr>
          <w:rFonts w:eastAsia="Calibri" w:cs="Tahoma"/>
        </w:rPr>
        <w:t>Σ</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3"/>
        </w:rPr>
        <w:t xml:space="preserve"> </w:t>
      </w:r>
      <w:r w:rsidRPr="00702720">
        <w:rPr>
          <w:rFonts w:eastAsia="Calibri" w:cs="Tahoma"/>
        </w:rPr>
        <w:t>πε</w:t>
      </w:r>
      <w:r w:rsidRPr="00702720">
        <w:rPr>
          <w:rFonts w:eastAsia="Calibri" w:cs="Tahoma"/>
          <w:spacing w:val="1"/>
        </w:rPr>
        <w:t>ρ</w:t>
      </w:r>
      <w:r w:rsidRPr="00702720">
        <w:rPr>
          <w:rFonts w:eastAsia="Calibri" w:cs="Tahoma"/>
          <w:spacing w:val="-1"/>
        </w:rPr>
        <w:t>ί</w:t>
      </w:r>
      <w:r w:rsidRPr="00702720">
        <w:rPr>
          <w:rFonts w:eastAsia="Calibri" w:cs="Tahoma"/>
          <w:spacing w:val="-2"/>
        </w:rPr>
        <w:t>π</w:t>
      </w:r>
      <w:r w:rsidRPr="00702720">
        <w:rPr>
          <w:rFonts w:eastAsia="Calibri" w:cs="Tahoma"/>
          <w:spacing w:val="1"/>
        </w:rPr>
        <w:t>τ</w:t>
      </w:r>
      <w:r w:rsidRPr="00702720">
        <w:rPr>
          <w:rFonts w:eastAsia="Calibri" w:cs="Tahoma"/>
        </w:rPr>
        <w:t>ωση</w:t>
      </w:r>
      <w:r w:rsidRPr="00702720">
        <w:rPr>
          <w:rFonts w:cs="Tahoma"/>
        </w:rPr>
        <w:t xml:space="preserve"> </w:t>
      </w:r>
      <w:r w:rsidRPr="00702720">
        <w:rPr>
          <w:rFonts w:eastAsia="Calibri" w:cs="Tahoma"/>
          <w:spacing w:val="1"/>
        </w:rPr>
        <w:t>υ</w:t>
      </w:r>
      <w:r w:rsidRPr="00702720">
        <w:rPr>
          <w:rFonts w:eastAsia="Calibri" w:cs="Tahoma"/>
        </w:rPr>
        <w:t>π</w:t>
      </w:r>
      <w:r w:rsidRPr="00702720">
        <w:rPr>
          <w:rFonts w:eastAsia="Calibri" w:cs="Tahoma"/>
          <w:spacing w:val="-1"/>
        </w:rPr>
        <w:t>ο</w:t>
      </w:r>
      <w:r w:rsidRPr="00702720">
        <w:rPr>
          <w:rFonts w:eastAsia="Calibri" w:cs="Tahoma"/>
        </w:rPr>
        <w:t>β</w:t>
      </w:r>
      <w:r w:rsidRPr="00702720">
        <w:rPr>
          <w:rFonts w:eastAsia="Calibri" w:cs="Tahoma"/>
          <w:spacing w:val="-1"/>
        </w:rPr>
        <w:t>ο</w:t>
      </w:r>
      <w:r w:rsidRPr="00702720">
        <w:rPr>
          <w:rFonts w:eastAsia="Calibri" w:cs="Tahoma"/>
          <w:spacing w:val="1"/>
        </w:rPr>
        <w:t>λ</w:t>
      </w:r>
      <w:r w:rsidRPr="00702720">
        <w:rPr>
          <w:rFonts w:eastAsia="Calibri" w:cs="Tahoma"/>
          <w:spacing w:val="-1"/>
        </w:rPr>
        <w:t>ή</w:t>
      </w:r>
      <w:r w:rsidRPr="00702720">
        <w:rPr>
          <w:rFonts w:eastAsia="Calibri" w:cs="Tahoma"/>
        </w:rPr>
        <w:t>ς</w:t>
      </w:r>
      <w:r w:rsidRPr="00702720">
        <w:rPr>
          <w:rFonts w:cs="Tahoma"/>
          <w:spacing w:val="2"/>
        </w:rPr>
        <w:t xml:space="preserve"> </w:t>
      </w:r>
      <w:r w:rsidRPr="00702720">
        <w:rPr>
          <w:rFonts w:eastAsia="Calibri" w:cs="Tahoma"/>
        </w:rPr>
        <w:t>π</w:t>
      </w:r>
      <w:r w:rsidRPr="00702720">
        <w:rPr>
          <w:rFonts w:eastAsia="Calibri" w:cs="Tahoma"/>
          <w:spacing w:val="1"/>
        </w:rPr>
        <w:t>ρ</w:t>
      </w:r>
      <w:r w:rsidRPr="00702720">
        <w:rPr>
          <w:rFonts w:eastAsia="Calibri" w:cs="Tahoma"/>
          <w:spacing w:val="-1"/>
        </w:rPr>
        <w:t>ο</w:t>
      </w:r>
      <w:r w:rsidRPr="00702720">
        <w:rPr>
          <w:rFonts w:eastAsia="Calibri" w:cs="Tahoma"/>
        </w:rPr>
        <w:t>σ</w:t>
      </w:r>
      <w:r w:rsidRPr="00702720">
        <w:rPr>
          <w:rFonts w:eastAsia="Calibri" w:cs="Tahoma"/>
          <w:spacing w:val="-2"/>
        </w:rPr>
        <w:t>φ</w:t>
      </w:r>
      <w:r w:rsidRPr="00702720">
        <w:rPr>
          <w:rFonts w:eastAsia="Calibri" w:cs="Tahoma"/>
          <w:spacing w:val="1"/>
        </w:rPr>
        <w:t>ορ</w:t>
      </w:r>
      <w:r w:rsidRPr="00702720">
        <w:rPr>
          <w:rFonts w:eastAsia="Calibri" w:cs="Tahoma"/>
        </w:rPr>
        <w:t>άς</w:t>
      </w:r>
      <w:r w:rsidRPr="00702720">
        <w:rPr>
          <w:rFonts w:cs="Tahoma"/>
          <w:spacing w:val="2"/>
        </w:rPr>
        <w:t xml:space="preserve"> </w:t>
      </w:r>
      <w:r w:rsidRPr="00702720">
        <w:rPr>
          <w:rFonts w:eastAsia="Calibri" w:cs="Tahoma"/>
        </w:rPr>
        <w:t>από</w:t>
      </w:r>
      <w:r w:rsidRPr="00702720">
        <w:rPr>
          <w:rFonts w:cs="Tahoma"/>
          <w:spacing w:val="3"/>
        </w:rPr>
        <w:t xml:space="preserve"> </w:t>
      </w:r>
      <w:r w:rsidRPr="00702720">
        <w:rPr>
          <w:rFonts w:eastAsia="Calibri" w:cs="Tahoma"/>
        </w:rPr>
        <w:t>έ</w:t>
      </w:r>
      <w:r w:rsidRPr="00702720">
        <w:rPr>
          <w:rFonts w:eastAsia="Calibri" w:cs="Tahoma"/>
          <w:spacing w:val="-1"/>
        </w:rPr>
        <w:t>ν</w:t>
      </w:r>
      <w:r w:rsidRPr="00702720">
        <w:rPr>
          <w:rFonts w:eastAsia="Calibri" w:cs="Tahoma"/>
        </w:rPr>
        <w:t>ωση</w:t>
      </w:r>
      <w:r w:rsidRPr="00702720">
        <w:rPr>
          <w:rFonts w:cs="Tahoma"/>
        </w:rPr>
        <w:t xml:space="preserve"> </w:t>
      </w:r>
      <w:r w:rsidRPr="00702720">
        <w:rPr>
          <w:rFonts w:eastAsia="Calibri" w:cs="Tahoma"/>
          <w:spacing w:val="-1"/>
        </w:rPr>
        <w:t>οι</w:t>
      </w:r>
      <w:r w:rsidRPr="00702720">
        <w:rPr>
          <w:rFonts w:eastAsia="Calibri" w:cs="Tahoma"/>
        </w:rPr>
        <w:t>κ</w:t>
      </w:r>
      <w:r w:rsidRPr="00702720">
        <w:rPr>
          <w:rFonts w:eastAsia="Calibri" w:cs="Tahoma"/>
          <w:spacing w:val="1"/>
        </w:rPr>
        <w:t>ο</w:t>
      </w:r>
      <w:r w:rsidRPr="00702720">
        <w:rPr>
          <w:rFonts w:eastAsia="Calibri" w:cs="Tahoma"/>
          <w:spacing w:val="-1"/>
        </w:rPr>
        <w:t>νο</w:t>
      </w:r>
      <w:r w:rsidRPr="00702720">
        <w:rPr>
          <w:rFonts w:eastAsia="Calibri" w:cs="Tahoma"/>
          <w:spacing w:val="1"/>
        </w:rPr>
        <w:t>μ</w:t>
      </w:r>
      <w:r w:rsidRPr="00702720">
        <w:rPr>
          <w:rFonts w:eastAsia="Calibri" w:cs="Tahoma"/>
          <w:spacing w:val="-1"/>
        </w:rPr>
        <w:t>ι</w:t>
      </w:r>
      <w:r w:rsidRPr="00702720">
        <w:rPr>
          <w:rFonts w:eastAsia="Calibri" w:cs="Tahoma"/>
        </w:rPr>
        <w:t>κών</w:t>
      </w:r>
      <w:r w:rsidRPr="00702720">
        <w:rPr>
          <w:rFonts w:cs="Tahoma"/>
          <w:spacing w:val="1"/>
        </w:rPr>
        <w:t xml:space="preserve"> </w:t>
      </w:r>
      <w:r w:rsidRPr="00702720">
        <w:rPr>
          <w:rFonts w:eastAsia="Calibri" w:cs="Tahoma"/>
        </w:rPr>
        <w:t>φ</w:t>
      </w:r>
      <w:r w:rsidRPr="00702720">
        <w:rPr>
          <w:rFonts w:eastAsia="Calibri" w:cs="Tahoma"/>
          <w:spacing w:val="-1"/>
        </w:rPr>
        <w:t>ο</w:t>
      </w:r>
      <w:r w:rsidRPr="00702720">
        <w:rPr>
          <w:rFonts w:eastAsia="Calibri" w:cs="Tahoma"/>
          <w:spacing w:val="1"/>
        </w:rPr>
        <w:t>ρ</w:t>
      </w:r>
      <w:r w:rsidRPr="00702720">
        <w:rPr>
          <w:rFonts w:eastAsia="Calibri" w:cs="Tahoma"/>
        </w:rPr>
        <w:t>έω</w:t>
      </w:r>
      <w:r w:rsidRPr="00702720">
        <w:rPr>
          <w:rFonts w:eastAsia="Calibri" w:cs="Tahoma"/>
          <w:spacing w:val="-1"/>
        </w:rPr>
        <w:t>ν</w:t>
      </w:r>
      <w:r w:rsidRPr="00702720">
        <w:rPr>
          <w:rFonts w:eastAsia="Calibri" w:cs="Tahoma"/>
        </w:rPr>
        <w:t>,</w:t>
      </w:r>
      <w:r w:rsidRPr="00702720">
        <w:rPr>
          <w:rFonts w:cs="Tahoma"/>
          <w:spacing w:val="2"/>
        </w:rPr>
        <w:t xml:space="preserve"> </w:t>
      </w:r>
      <w:r w:rsidRPr="00702720">
        <w:rPr>
          <w:rFonts w:eastAsia="Calibri" w:cs="Tahoma"/>
          <w:spacing w:val="1"/>
        </w:rPr>
        <w:t>τ</w:t>
      </w:r>
      <w:r w:rsidRPr="00702720">
        <w:rPr>
          <w:rFonts w:eastAsia="Calibri" w:cs="Tahoma"/>
        </w:rPr>
        <w:t>ο</w:t>
      </w:r>
      <w:r w:rsidRPr="00702720">
        <w:rPr>
          <w:rFonts w:cs="Tahoma"/>
          <w:spacing w:val="3"/>
        </w:rPr>
        <w:t xml:space="preserve"> </w:t>
      </w:r>
      <w:r w:rsidRPr="00702720">
        <w:rPr>
          <w:rFonts w:eastAsia="Calibri" w:cs="Tahoma"/>
          <w:spacing w:val="-2"/>
        </w:rPr>
        <w:t>Ε</w:t>
      </w:r>
      <w:r w:rsidRPr="00702720">
        <w:rPr>
          <w:rFonts w:eastAsia="Calibri" w:cs="Tahoma"/>
          <w:spacing w:val="1"/>
        </w:rPr>
        <w:t>υρ</w:t>
      </w:r>
      <w:r w:rsidRPr="00702720">
        <w:rPr>
          <w:rFonts w:eastAsia="Calibri" w:cs="Tahoma"/>
        </w:rPr>
        <w:t>ωπα</w:t>
      </w:r>
      <w:r w:rsidRPr="00702720">
        <w:rPr>
          <w:rFonts w:eastAsia="Calibri" w:cs="Tahoma"/>
          <w:spacing w:val="-1"/>
        </w:rPr>
        <w:t>ϊ</w:t>
      </w:r>
      <w:r w:rsidRPr="00702720">
        <w:rPr>
          <w:rFonts w:eastAsia="Calibri" w:cs="Tahoma"/>
          <w:spacing w:val="-2"/>
        </w:rPr>
        <w:t>κ</w:t>
      </w:r>
      <w:r w:rsidRPr="00702720">
        <w:rPr>
          <w:rFonts w:eastAsia="Calibri" w:cs="Tahoma"/>
        </w:rPr>
        <w:t>ό</w:t>
      </w:r>
      <w:r w:rsidRPr="00702720">
        <w:rPr>
          <w:rFonts w:cs="Tahoma"/>
          <w:spacing w:val="5"/>
        </w:rPr>
        <w:t xml:space="preserve"> </w:t>
      </w:r>
      <w:r w:rsidRPr="00702720">
        <w:rPr>
          <w:rFonts w:eastAsia="Calibri" w:cs="Tahoma"/>
        </w:rPr>
        <w:t>Ε</w:t>
      </w:r>
      <w:r w:rsidRPr="00702720">
        <w:rPr>
          <w:rFonts w:eastAsia="Calibri" w:cs="Tahoma"/>
          <w:spacing w:val="-1"/>
        </w:rPr>
        <w:t>νι</w:t>
      </w:r>
      <w:r w:rsidRPr="00702720">
        <w:rPr>
          <w:rFonts w:eastAsia="Calibri" w:cs="Tahoma"/>
        </w:rPr>
        <w:t>α</w:t>
      </w:r>
      <w:r w:rsidRPr="00702720">
        <w:rPr>
          <w:rFonts w:eastAsia="Calibri" w:cs="Tahoma"/>
          <w:spacing w:val="-3"/>
        </w:rPr>
        <w:t>ί</w:t>
      </w:r>
      <w:r w:rsidRPr="00702720">
        <w:rPr>
          <w:rFonts w:eastAsia="Calibri" w:cs="Tahoma"/>
        </w:rPr>
        <w:t>ο</w:t>
      </w:r>
      <w:r w:rsidRPr="00702720">
        <w:rPr>
          <w:rFonts w:cs="Tahoma"/>
          <w:spacing w:val="5"/>
        </w:rPr>
        <w:t xml:space="preserve"> </w:t>
      </w:r>
      <w:r w:rsidRPr="00702720">
        <w:rPr>
          <w:rFonts w:eastAsia="Calibri" w:cs="Tahoma"/>
        </w:rPr>
        <w:t>Έγγ</w:t>
      </w:r>
      <w:r w:rsidRPr="00702720">
        <w:rPr>
          <w:rFonts w:eastAsia="Calibri" w:cs="Tahoma"/>
          <w:spacing w:val="1"/>
        </w:rPr>
        <w:t>ρ</w:t>
      </w:r>
      <w:r w:rsidRPr="00702720">
        <w:rPr>
          <w:rFonts w:eastAsia="Calibri" w:cs="Tahoma"/>
          <w:spacing w:val="-3"/>
        </w:rPr>
        <w:t>α</w:t>
      </w:r>
      <w:r w:rsidRPr="00702720">
        <w:rPr>
          <w:rFonts w:eastAsia="Calibri" w:cs="Tahoma"/>
        </w:rPr>
        <w:t>φο</w:t>
      </w:r>
      <w:r w:rsidRPr="00702720">
        <w:rPr>
          <w:rFonts w:cs="Tahoma"/>
        </w:rPr>
        <w:t xml:space="preserve"> </w:t>
      </w:r>
      <w:r w:rsidRPr="00702720">
        <w:rPr>
          <w:rFonts w:eastAsia="Calibri" w:cs="Tahoma"/>
        </w:rPr>
        <w:t>Σ</w:t>
      </w:r>
      <w:r w:rsidRPr="00702720">
        <w:rPr>
          <w:rFonts w:eastAsia="Calibri" w:cs="Tahoma"/>
          <w:spacing w:val="1"/>
        </w:rPr>
        <w:t>ύμ</w:t>
      </w:r>
      <w:r w:rsidRPr="00702720">
        <w:rPr>
          <w:rFonts w:eastAsia="Calibri" w:cs="Tahoma"/>
        </w:rPr>
        <w:t>βασ</w:t>
      </w:r>
      <w:r w:rsidRPr="00702720">
        <w:rPr>
          <w:rFonts w:eastAsia="Calibri" w:cs="Tahoma"/>
          <w:spacing w:val="-3"/>
        </w:rPr>
        <w:t>η</w:t>
      </w:r>
      <w:r w:rsidRPr="00702720">
        <w:rPr>
          <w:rFonts w:eastAsia="Calibri" w:cs="Tahoma"/>
        </w:rPr>
        <w:t>ς</w:t>
      </w:r>
      <w:r w:rsidRPr="00702720">
        <w:rPr>
          <w:rFonts w:cs="Tahoma"/>
          <w:spacing w:val="27"/>
        </w:rPr>
        <w:t xml:space="preserve"> </w:t>
      </w:r>
      <w:r w:rsidRPr="00702720">
        <w:rPr>
          <w:rFonts w:eastAsia="Calibri" w:cs="Tahoma"/>
        </w:rPr>
        <w:t>(ΕΕΕΣ),</w:t>
      </w:r>
      <w:r w:rsidRPr="00702720">
        <w:rPr>
          <w:rFonts w:cs="Tahoma"/>
          <w:spacing w:val="27"/>
        </w:rPr>
        <w:t xml:space="preserve"> </w:t>
      </w:r>
      <w:r w:rsidRPr="00702720">
        <w:rPr>
          <w:rFonts w:eastAsia="Calibri" w:cs="Tahoma"/>
          <w:spacing w:val="-2"/>
        </w:rPr>
        <w:t>υ</w:t>
      </w:r>
      <w:r w:rsidRPr="00702720">
        <w:rPr>
          <w:rFonts w:eastAsia="Calibri" w:cs="Tahoma"/>
        </w:rPr>
        <w:t>π</w:t>
      </w:r>
      <w:r w:rsidRPr="00702720">
        <w:rPr>
          <w:rFonts w:eastAsia="Calibri" w:cs="Tahoma"/>
          <w:spacing w:val="-1"/>
        </w:rPr>
        <w:t>ο</w:t>
      </w:r>
      <w:r w:rsidRPr="00702720">
        <w:rPr>
          <w:rFonts w:eastAsia="Calibri" w:cs="Tahoma"/>
        </w:rPr>
        <w:t>βά</w:t>
      </w:r>
      <w:r w:rsidRPr="00702720">
        <w:rPr>
          <w:rFonts w:eastAsia="Calibri" w:cs="Tahoma"/>
          <w:spacing w:val="-1"/>
        </w:rPr>
        <w:t>λ</w:t>
      </w:r>
      <w:r w:rsidRPr="00702720">
        <w:rPr>
          <w:rFonts w:eastAsia="Calibri" w:cs="Tahoma"/>
          <w:spacing w:val="1"/>
        </w:rPr>
        <w:t>λ</w:t>
      </w:r>
      <w:r w:rsidRPr="00702720">
        <w:rPr>
          <w:rFonts w:eastAsia="Calibri" w:cs="Tahoma"/>
        </w:rPr>
        <w:t>ε</w:t>
      </w:r>
      <w:r w:rsidRPr="00702720">
        <w:rPr>
          <w:rFonts w:eastAsia="Calibri" w:cs="Tahoma"/>
          <w:spacing w:val="1"/>
        </w:rPr>
        <w:t>τ</w:t>
      </w:r>
      <w:r w:rsidRPr="00702720">
        <w:rPr>
          <w:rFonts w:eastAsia="Calibri" w:cs="Tahoma"/>
        </w:rPr>
        <w:t>αι</w:t>
      </w:r>
      <w:r w:rsidRPr="00702720">
        <w:rPr>
          <w:rFonts w:cs="Tahoma"/>
          <w:spacing w:val="26"/>
        </w:rPr>
        <w:t xml:space="preserve"> </w:t>
      </w:r>
      <w:r w:rsidRPr="00702720">
        <w:rPr>
          <w:rFonts w:eastAsia="Calibri" w:cs="Tahoma"/>
        </w:rPr>
        <w:t>χω</w:t>
      </w:r>
      <w:r w:rsidRPr="00702720">
        <w:rPr>
          <w:rFonts w:eastAsia="Calibri" w:cs="Tahoma"/>
          <w:spacing w:val="1"/>
        </w:rPr>
        <w:t>ρ</w:t>
      </w:r>
      <w:r w:rsidRPr="00702720">
        <w:rPr>
          <w:rFonts w:eastAsia="Calibri" w:cs="Tahoma"/>
          <w:spacing w:val="-1"/>
        </w:rPr>
        <w:t>ι</w:t>
      </w:r>
      <w:r w:rsidRPr="00702720">
        <w:rPr>
          <w:rFonts w:eastAsia="Calibri" w:cs="Tahoma"/>
          <w:spacing w:val="-2"/>
        </w:rPr>
        <w:t>σ</w:t>
      </w:r>
      <w:r w:rsidRPr="00702720">
        <w:rPr>
          <w:rFonts w:eastAsia="Calibri" w:cs="Tahoma"/>
          <w:spacing w:val="1"/>
        </w:rPr>
        <w:t>τ</w:t>
      </w:r>
      <w:r w:rsidRPr="00702720">
        <w:rPr>
          <w:rFonts w:eastAsia="Calibri" w:cs="Tahoma"/>
        </w:rPr>
        <w:t>ά</w:t>
      </w:r>
      <w:r w:rsidRPr="00702720">
        <w:rPr>
          <w:rFonts w:cs="Tahoma"/>
          <w:spacing w:val="26"/>
        </w:rPr>
        <w:t xml:space="preserve"> </w:t>
      </w:r>
      <w:r w:rsidRPr="00702720">
        <w:rPr>
          <w:rFonts w:eastAsia="Calibri" w:cs="Tahoma"/>
        </w:rPr>
        <w:t>από</w:t>
      </w:r>
      <w:r w:rsidRPr="00702720">
        <w:rPr>
          <w:rFonts w:cs="Tahoma"/>
          <w:spacing w:val="28"/>
        </w:rPr>
        <w:t xml:space="preserve"> </w:t>
      </w:r>
      <w:r w:rsidRPr="00702720">
        <w:rPr>
          <w:rFonts w:eastAsia="Calibri" w:cs="Tahoma"/>
        </w:rPr>
        <w:t>κά</w:t>
      </w:r>
      <w:r w:rsidRPr="00702720">
        <w:rPr>
          <w:rFonts w:eastAsia="Calibri" w:cs="Tahoma"/>
          <w:spacing w:val="-2"/>
        </w:rPr>
        <w:t>θ</w:t>
      </w:r>
      <w:r w:rsidRPr="00702720">
        <w:rPr>
          <w:rFonts w:eastAsia="Calibri" w:cs="Tahoma"/>
        </w:rPr>
        <w:t>ε</w:t>
      </w:r>
      <w:r w:rsidRPr="00702720">
        <w:rPr>
          <w:rFonts w:cs="Tahoma"/>
          <w:spacing w:val="27"/>
        </w:rPr>
        <w:t xml:space="preserve"> </w:t>
      </w:r>
      <w:r w:rsidRPr="00702720">
        <w:rPr>
          <w:rFonts w:eastAsia="Calibri" w:cs="Tahoma"/>
          <w:spacing w:val="1"/>
        </w:rPr>
        <w:t>μ</w:t>
      </w:r>
      <w:r w:rsidRPr="00702720">
        <w:rPr>
          <w:rFonts w:eastAsia="Calibri" w:cs="Tahoma"/>
        </w:rPr>
        <w:t>έ</w:t>
      </w:r>
      <w:r w:rsidRPr="00702720">
        <w:rPr>
          <w:rFonts w:eastAsia="Calibri" w:cs="Tahoma"/>
          <w:spacing w:val="-1"/>
        </w:rPr>
        <w:t>λ</w:t>
      </w:r>
      <w:r w:rsidRPr="00702720">
        <w:rPr>
          <w:rFonts w:eastAsia="Calibri" w:cs="Tahoma"/>
          <w:spacing w:val="1"/>
        </w:rPr>
        <w:t>ο</w:t>
      </w:r>
      <w:r w:rsidRPr="00702720">
        <w:rPr>
          <w:rFonts w:eastAsia="Calibri" w:cs="Tahoma"/>
        </w:rPr>
        <w:t>ς</w:t>
      </w:r>
      <w:r w:rsidRPr="00702720">
        <w:rPr>
          <w:rFonts w:cs="Tahoma"/>
          <w:spacing w:val="25"/>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27"/>
        </w:rPr>
        <w:t xml:space="preserve"> </w:t>
      </w:r>
      <w:r w:rsidRPr="00702720">
        <w:rPr>
          <w:rFonts w:eastAsia="Calibri" w:cs="Tahoma"/>
        </w:rPr>
        <w:t>έ</w:t>
      </w:r>
      <w:r w:rsidRPr="00702720">
        <w:rPr>
          <w:rFonts w:eastAsia="Calibri" w:cs="Tahoma"/>
          <w:spacing w:val="-1"/>
        </w:rPr>
        <w:t>ν</w:t>
      </w:r>
      <w:r w:rsidRPr="00702720">
        <w:rPr>
          <w:rFonts w:eastAsia="Calibri" w:cs="Tahoma"/>
        </w:rPr>
        <w:t>ωσ</w:t>
      </w:r>
      <w:r w:rsidRPr="00702720">
        <w:rPr>
          <w:rFonts w:eastAsia="Calibri" w:cs="Tahoma"/>
          <w:spacing w:val="-1"/>
        </w:rPr>
        <w:t>η</w:t>
      </w:r>
      <w:r w:rsidRPr="00702720">
        <w:rPr>
          <w:rFonts w:eastAsia="Calibri" w:cs="Tahoma"/>
          <w:spacing w:val="1"/>
        </w:rPr>
        <w:t>ς</w:t>
      </w:r>
      <w:r w:rsidRPr="00702720">
        <w:rPr>
          <w:rFonts w:eastAsia="Calibri" w:cs="Tahoma"/>
        </w:rPr>
        <w:t>.</w:t>
      </w:r>
      <w:r w:rsidRPr="00702720">
        <w:rPr>
          <w:rFonts w:cs="Tahoma"/>
          <w:spacing w:val="26"/>
        </w:rPr>
        <w:t xml:space="preserve"> </w:t>
      </w:r>
    </w:p>
    <w:p w14:paraId="622BA5DE" w14:textId="77777777" w:rsidR="006A053E" w:rsidRPr="00702720" w:rsidRDefault="006A053E" w:rsidP="006A053E">
      <w:pPr>
        <w:rPr>
          <w:rFonts w:eastAsia="Calibri" w:cs="Tahoma"/>
        </w:rPr>
      </w:pPr>
      <w:r w:rsidRPr="00702720">
        <w:rPr>
          <w:rFonts w:eastAsia="Calibri" w:cs="Tahoma"/>
        </w:rPr>
        <w:t>Ο</w:t>
      </w:r>
      <w:r w:rsidRPr="00702720">
        <w:rPr>
          <w:rFonts w:cs="Tahoma"/>
          <w:spacing w:val="3"/>
        </w:rPr>
        <w:t xml:space="preserve"> </w:t>
      </w:r>
      <w:r w:rsidRPr="00702720">
        <w:rPr>
          <w:rFonts w:eastAsia="Calibri" w:cs="Tahoma"/>
          <w:spacing w:val="1"/>
        </w:rPr>
        <w:t>ο</w:t>
      </w:r>
      <w:r w:rsidRPr="00702720">
        <w:rPr>
          <w:rFonts w:eastAsia="Calibri" w:cs="Tahoma"/>
          <w:spacing w:val="-1"/>
        </w:rPr>
        <w:t>ι</w:t>
      </w:r>
      <w:r w:rsidRPr="00702720">
        <w:rPr>
          <w:rFonts w:eastAsia="Calibri" w:cs="Tahoma"/>
        </w:rPr>
        <w:t>κ</w:t>
      </w:r>
      <w:r w:rsidRPr="00702720">
        <w:rPr>
          <w:rFonts w:eastAsia="Calibri" w:cs="Tahoma"/>
          <w:spacing w:val="1"/>
        </w:rPr>
        <w:t>ο</w:t>
      </w:r>
      <w:r w:rsidRPr="00702720">
        <w:rPr>
          <w:rFonts w:eastAsia="Calibri" w:cs="Tahoma"/>
          <w:spacing w:val="-3"/>
        </w:rPr>
        <w:t>ν</w:t>
      </w:r>
      <w:r w:rsidRPr="00702720">
        <w:rPr>
          <w:rFonts w:eastAsia="Calibri" w:cs="Tahoma"/>
          <w:spacing w:val="1"/>
        </w:rPr>
        <w:t>ομ</w:t>
      </w:r>
      <w:r w:rsidRPr="00702720">
        <w:rPr>
          <w:rFonts w:eastAsia="Calibri" w:cs="Tahoma"/>
          <w:spacing w:val="-3"/>
        </w:rPr>
        <w:t>ι</w:t>
      </w:r>
      <w:r w:rsidRPr="00702720">
        <w:rPr>
          <w:rFonts w:eastAsia="Calibri" w:cs="Tahoma"/>
        </w:rPr>
        <w:t>κ</w:t>
      </w:r>
      <w:r w:rsidRPr="00702720">
        <w:rPr>
          <w:rFonts w:eastAsia="Calibri" w:cs="Tahoma"/>
          <w:spacing w:val="-1"/>
        </w:rPr>
        <w:t>ό</w:t>
      </w:r>
      <w:r w:rsidRPr="00702720">
        <w:rPr>
          <w:rFonts w:eastAsia="Calibri" w:cs="Tahoma"/>
        </w:rPr>
        <w:t>ς</w:t>
      </w:r>
      <w:r w:rsidRPr="00702720">
        <w:rPr>
          <w:rFonts w:cs="Tahoma"/>
          <w:spacing w:val="3"/>
        </w:rPr>
        <w:t xml:space="preserve"> </w:t>
      </w:r>
      <w:r w:rsidRPr="00702720">
        <w:rPr>
          <w:rFonts w:eastAsia="Calibri" w:cs="Tahoma"/>
        </w:rPr>
        <w:t>φ</w:t>
      </w:r>
      <w:r w:rsidRPr="00702720">
        <w:rPr>
          <w:rFonts w:eastAsia="Calibri" w:cs="Tahoma"/>
          <w:spacing w:val="1"/>
        </w:rPr>
        <w:t>ο</w:t>
      </w:r>
      <w:r w:rsidRPr="00702720">
        <w:rPr>
          <w:rFonts w:eastAsia="Calibri" w:cs="Tahoma"/>
          <w:spacing w:val="-2"/>
        </w:rPr>
        <w:t>ρ</w:t>
      </w:r>
      <w:r w:rsidRPr="00702720">
        <w:rPr>
          <w:rFonts w:eastAsia="Calibri" w:cs="Tahoma"/>
        </w:rPr>
        <w:t>έας</w:t>
      </w:r>
      <w:r w:rsidRPr="00702720">
        <w:rPr>
          <w:rFonts w:cs="Tahoma"/>
          <w:spacing w:val="3"/>
        </w:rPr>
        <w:t xml:space="preserve"> </w:t>
      </w:r>
      <w:r w:rsidRPr="00702720">
        <w:rPr>
          <w:rFonts w:eastAsia="Calibri" w:cs="Tahoma"/>
        </w:rPr>
        <w:t>φ</w:t>
      </w:r>
      <w:r w:rsidRPr="00702720">
        <w:rPr>
          <w:rFonts w:eastAsia="Calibri" w:cs="Tahoma"/>
          <w:spacing w:val="-2"/>
        </w:rPr>
        <w:t>έ</w:t>
      </w:r>
      <w:r w:rsidRPr="00702720">
        <w:rPr>
          <w:rFonts w:eastAsia="Calibri" w:cs="Tahoma"/>
          <w:spacing w:val="1"/>
        </w:rPr>
        <w:t>ρ</w:t>
      </w:r>
      <w:r w:rsidRPr="00702720">
        <w:rPr>
          <w:rFonts w:eastAsia="Calibri" w:cs="Tahoma"/>
        </w:rPr>
        <w:t>ει</w:t>
      </w:r>
      <w:r w:rsidRPr="00702720">
        <w:rPr>
          <w:rFonts w:cs="Tahoma"/>
          <w:spacing w:val="2"/>
        </w:rPr>
        <w:t xml:space="preserve"> </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2"/>
        </w:rPr>
        <w:t xml:space="preserve"> </w:t>
      </w:r>
      <w:r w:rsidRPr="00702720">
        <w:rPr>
          <w:rFonts w:eastAsia="Calibri" w:cs="Tahoma"/>
        </w:rPr>
        <w:t>ε</w:t>
      </w:r>
      <w:r w:rsidRPr="00702720">
        <w:rPr>
          <w:rFonts w:eastAsia="Calibri" w:cs="Tahoma"/>
          <w:spacing w:val="-1"/>
        </w:rPr>
        <w:t>ι</w:t>
      </w:r>
      <w:r w:rsidRPr="00702720">
        <w:rPr>
          <w:rFonts w:eastAsia="Calibri" w:cs="Tahoma"/>
        </w:rPr>
        <w:t>δ</w:t>
      </w:r>
      <w:r w:rsidRPr="00702720">
        <w:rPr>
          <w:rFonts w:eastAsia="Calibri" w:cs="Tahoma"/>
          <w:spacing w:val="-1"/>
        </w:rPr>
        <w:t>ι</w:t>
      </w:r>
      <w:r w:rsidRPr="00702720">
        <w:rPr>
          <w:rFonts w:eastAsia="Calibri" w:cs="Tahoma"/>
        </w:rPr>
        <w:t>κή</w:t>
      </w:r>
      <w:r w:rsidRPr="00702720">
        <w:rPr>
          <w:rFonts w:cs="Tahoma"/>
          <w:spacing w:val="2"/>
        </w:rPr>
        <w:t xml:space="preserve"> </w:t>
      </w:r>
      <w:r w:rsidRPr="00702720">
        <w:rPr>
          <w:rFonts w:eastAsia="Calibri" w:cs="Tahoma"/>
          <w:spacing w:val="1"/>
        </w:rPr>
        <w:t>υ</w:t>
      </w:r>
      <w:r w:rsidRPr="00702720">
        <w:rPr>
          <w:rFonts w:eastAsia="Calibri" w:cs="Tahoma"/>
        </w:rPr>
        <w:t>π</w:t>
      </w:r>
      <w:r w:rsidRPr="00702720">
        <w:rPr>
          <w:rFonts w:eastAsia="Calibri" w:cs="Tahoma"/>
          <w:spacing w:val="1"/>
        </w:rPr>
        <w:t>ο</w:t>
      </w:r>
      <w:r w:rsidRPr="00702720">
        <w:rPr>
          <w:rFonts w:eastAsia="Calibri" w:cs="Tahoma"/>
        </w:rPr>
        <w:t>χ</w:t>
      </w:r>
      <w:r w:rsidRPr="00702720">
        <w:rPr>
          <w:rFonts w:eastAsia="Calibri" w:cs="Tahoma"/>
          <w:spacing w:val="1"/>
        </w:rPr>
        <w:t>ρ</w:t>
      </w:r>
      <w:r w:rsidRPr="00702720">
        <w:rPr>
          <w:rFonts w:eastAsia="Calibri" w:cs="Tahoma"/>
        </w:rPr>
        <w:t>έωσ</w:t>
      </w:r>
      <w:r w:rsidRPr="00702720">
        <w:rPr>
          <w:rFonts w:eastAsia="Calibri" w:cs="Tahoma"/>
          <w:spacing w:val="-1"/>
        </w:rPr>
        <w:t>η</w:t>
      </w:r>
      <w:r w:rsidRPr="00702720">
        <w:rPr>
          <w:rFonts w:eastAsia="Calibri" w:cs="Tahoma"/>
        </w:rPr>
        <w:t>,</w:t>
      </w:r>
      <w:r w:rsidRPr="00702720">
        <w:rPr>
          <w:rFonts w:cs="Tahoma"/>
        </w:rPr>
        <w:t xml:space="preserve"> </w:t>
      </w:r>
      <w:r w:rsidRPr="00702720">
        <w:rPr>
          <w:rFonts w:eastAsia="Calibri" w:cs="Tahoma"/>
          <w:spacing w:val="-1"/>
        </w:rPr>
        <w:t>ν</w:t>
      </w:r>
      <w:r w:rsidRPr="00702720">
        <w:rPr>
          <w:rFonts w:eastAsia="Calibri" w:cs="Tahoma"/>
        </w:rPr>
        <w:t>α</w:t>
      </w:r>
      <w:r w:rsidRPr="00702720">
        <w:rPr>
          <w:rFonts w:cs="Tahoma"/>
          <w:spacing w:val="2"/>
        </w:rPr>
        <w:t xml:space="preserve"> </w:t>
      </w:r>
      <w:r w:rsidRPr="00702720">
        <w:rPr>
          <w:rFonts w:eastAsia="Calibri" w:cs="Tahoma"/>
        </w:rPr>
        <w:t>δ</w:t>
      </w:r>
      <w:r w:rsidRPr="00702720">
        <w:rPr>
          <w:rFonts w:eastAsia="Calibri" w:cs="Tahoma"/>
          <w:spacing w:val="-1"/>
        </w:rPr>
        <w:t>η</w:t>
      </w:r>
      <w:r w:rsidRPr="00702720">
        <w:rPr>
          <w:rFonts w:eastAsia="Calibri" w:cs="Tahoma"/>
          <w:spacing w:val="1"/>
        </w:rPr>
        <w:t>λ</w:t>
      </w:r>
      <w:r w:rsidRPr="00702720">
        <w:rPr>
          <w:rFonts w:eastAsia="Calibri" w:cs="Tahoma"/>
        </w:rPr>
        <w:t>ώσε</w:t>
      </w:r>
      <w:r w:rsidRPr="00702720">
        <w:rPr>
          <w:rFonts w:eastAsia="Calibri" w:cs="Tahoma"/>
          <w:spacing w:val="-1"/>
        </w:rPr>
        <w:t>ι</w:t>
      </w:r>
      <w:r w:rsidRPr="00702720">
        <w:rPr>
          <w:rFonts w:eastAsia="Calibri" w:cs="Tahoma"/>
        </w:rPr>
        <w:t>,</w:t>
      </w:r>
      <w:r w:rsidRPr="00702720">
        <w:rPr>
          <w:rFonts w:cs="Tahoma"/>
          <w:spacing w:val="3"/>
        </w:rPr>
        <w:t xml:space="preserve"> </w:t>
      </w:r>
      <w:r w:rsidRPr="00702720">
        <w:rPr>
          <w:rFonts w:eastAsia="Calibri" w:cs="Tahoma"/>
          <w:spacing w:val="1"/>
        </w:rPr>
        <w:t>μ</w:t>
      </w:r>
      <w:r w:rsidRPr="00702720">
        <w:rPr>
          <w:rFonts w:eastAsia="Calibri" w:cs="Tahoma"/>
        </w:rPr>
        <w:t>έσω</w:t>
      </w:r>
      <w:r w:rsidRPr="00702720">
        <w:rPr>
          <w:rFonts w:cs="Tahoma"/>
          <w:spacing w:val="3"/>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3"/>
        </w:rPr>
        <w:t xml:space="preserve"> </w:t>
      </w:r>
      <w:r w:rsidRPr="00702720">
        <w:rPr>
          <w:rFonts w:eastAsia="Calibri" w:cs="Tahoma"/>
        </w:rPr>
        <w:t>Ε</w:t>
      </w:r>
      <w:r w:rsidRPr="00702720">
        <w:rPr>
          <w:rFonts w:eastAsia="Calibri" w:cs="Tahoma"/>
          <w:spacing w:val="-2"/>
        </w:rPr>
        <w:t>Ε</w:t>
      </w:r>
      <w:r w:rsidRPr="00702720">
        <w:rPr>
          <w:rFonts w:eastAsia="Calibri" w:cs="Tahoma"/>
        </w:rPr>
        <w:t>ΕΣ,</w:t>
      </w:r>
      <w:r w:rsidRPr="00702720">
        <w:rPr>
          <w:rFonts w:cs="Tahoma"/>
          <w:spacing w:val="3"/>
        </w:rPr>
        <w:t xml:space="preserve"> </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2"/>
        </w:rPr>
        <w:t xml:space="preserve"> </w:t>
      </w:r>
      <w:r w:rsidRPr="00702720">
        <w:rPr>
          <w:rFonts w:eastAsia="Calibri" w:cs="Tahoma"/>
        </w:rPr>
        <w:t>κα</w:t>
      </w:r>
      <w:r w:rsidRPr="00702720">
        <w:rPr>
          <w:rFonts w:eastAsia="Calibri" w:cs="Tahoma"/>
          <w:spacing w:val="1"/>
        </w:rPr>
        <w:t>τ</w:t>
      </w:r>
      <w:r w:rsidRPr="00702720">
        <w:rPr>
          <w:rFonts w:eastAsia="Calibri" w:cs="Tahoma"/>
        </w:rPr>
        <w:t>άσ</w:t>
      </w:r>
      <w:r w:rsidRPr="00702720">
        <w:rPr>
          <w:rFonts w:eastAsia="Calibri" w:cs="Tahoma"/>
          <w:spacing w:val="1"/>
        </w:rPr>
        <w:t>τ</w:t>
      </w:r>
      <w:r w:rsidRPr="00702720">
        <w:rPr>
          <w:rFonts w:eastAsia="Calibri" w:cs="Tahoma"/>
        </w:rPr>
        <w:t>ασή</w:t>
      </w:r>
      <w:r w:rsidRPr="00702720">
        <w:rPr>
          <w:rFonts w:cs="Tahoma"/>
          <w:spacing w:val="2"/>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3"/>
        </w:rPr>
        <w:t xml:space="preserve"> </w:t>
      </w:r>
      <w:r w:rsidRPr="00702720">
        <w:rPr>
          <w:rFonts w:eastAsia="Calibri" w:cs="Tahoma"/>
        </w:rPr>
        <w:t>σε</w:t>
      </w:r>
      <w:r w:rsidRPr="00702720">
        <w:rPr>
          <w:rFonts w:cs="Tahoma"/>
        </w:rPr>
        <w:t xml:space="preserve"> </w:t>
      </w:r>
      <w:r w:rsidRPr="00702720">
        <w:rPr>
          <w:rFonts w:eastAsia="Calibri" w:cs="Tahoma"/>
        </w:rPr>
        <w:t>σχέση</w:t>
      </w:r>
      <w:r w:rsidRPr="00702720">
        <w:rPr>
          <w:rFonts w:cs="Tahoma"/>
          <w:spacing w:val="1"/>
        </w:rPr>
        <w:t xml:space="preserve"> </w:t>
      </w:r>
      <w:r w:rsidRPr="00702720">
        <w:rPr>
          <w:rFonts w:eastAsia="Calibri" w:cs="Tahoma"/>
          <w:spacing w:val="-1"/>
        </w:rPr>
        <w:t>μ</w:t>
      </w:r>
      <w:r w:rsidRPr="00702720">
        <w:rPr>
          <w:rFonts w:eastAsia="Calibri" w:cs="Tahoma"/>
        </w:rPr>
        <w:t>ε</w:t>
      </w:r>
      <w:r w:rsidRPr="00702720">
        <w:rPr>
          <w:rFonts w:cs="Tahoma"/>
          <w:spacing w:val="2"/>
        </w:rPr>
        <w:t xml:space="preserve"> </w:t>
      </w:r>
      <w:r w:rsidRPr="00702720">
        <w:rPr>
          <w:rFonts w:eastAsia="Calibri" w:cs="Tahoma"/>
          <w:spacing w:val="-1"/>
        </w:rPr>
        <w:t>τ</w:t>
      </w:r>
      <w:r w:rsidRPr="00702720">
        <w:rPr>
          <w:rFonts w:eastAsia="Calibri" w:cs="Tahoma"/>
          <w:spacing w:val="1"/>
        </w:rPr>
        <w:t>ο</w:t>
      </w:r>
      <w:r w:rsidRPr="00702720">
        <w:rPr>
          <w:rFonts w:eastAsia="Calibri" w:cs="Tahoma"/>
          <w:spacing w:val="-2"/>
        </w:rPr>
        <w:t>υ</w:t>
      </w:r>
      <w:r w:rsidRPr="00702720">
        <w:rPr>
          <w:rFonts w:eastAsia="Calibri" w:cs="Tahoma"/>
        </w:rPr>
        <w:t>ς</w:t>
      </w:r>
      <w:r w:rsidRPr="00702720">
        <w:rPr>
          <w:rFonts w:cs="Tahoma"/>
        </w:rPr>
        <w:t xml:space="preserve"> </w:t>
      </w:r>
      <w:r w:rsidRPr="00702720">
        <w:rPr>
          <w:rFonts w:eastAsia="Calibri" w:cs="Tahoma"/>
          <w:spacing w:val="1"/>
        </w:rPr>
        <w:t>λ</w:t>
      </w:r>
      <w:r w:rsidRPr="00702720">
        <w:rPr>
          <w:rFonts w:eastAsia="Calibri" w:cs="Tahoma"/>
          <w:spacing w:val="-1"/>
        </w:rPr>
        <w:t>ό</w:t>
      </w:r>
      <w:r w:rsidRPr="00702720">
        <w:rPr>
          <w:rFonts w:eastAsia="Calibri" w:cs="Tahoma"/>
        </w:rPr>
        <w:t>γ</w:t>
      </w:r>
      <w:r w:rsidRPr="00702720">
        <w:rPr>
          <w:rFonts w:eastAsia="Calibri" w:cs="Tahoma"/>
          <w:spacing w:val="-1"/>
        </w:rPr>
        <w:t>ο</w:t>
      </w:r>
      <w:r w:rsidRPr="00702720">
        <w:rPr>
          <w:rFonts w:eastAsia="Calibri" w:cs="Tahoma"/>
          <w:spacing w:val="1"/>
        </w:rPr>
        <w:t>υ</w:t>
      </w:r>
      <w:r w:rsidRPr="00702720">
        <w:rPr>
          <w:rFonts w:eastAsia="Calibri" w:cs="Tahoma"/>
        </w:rPr>
        <w:t>ς</w:t>
      </w:r>
      <w:r w:rsidRPr="00702720">
        <w:rPr>
          <w:rFonts w:cs="Tahoma"/>
        </w:rPr>
        <w:t xml:space="preserve"> </w:t>
      </w:r>
      <w:r w:rsidRPr="00702720">
        <w:rPr>
          <w:rFonts w:eastAsia="Calibri" w:cs="Tahoma"/>
        </w:rPr>
        <w:t>π</w:t>
      </w:r>
      <w:r w:rsidRPr="00702720">
        <w:rPr>
          <w:rFonts w:eastAsia="Calibri" w:cs="Tahoma"/>
          <w:spacing w:val="-1"/>
        </w:rPr>
        <w:t>ο</w:t>
      </w:r>
      <w:r w:rsidRPr="00702720">
        <w:rPr>
          <w:rFonts w:eastAsia="Calibri" w:cs="Tahoma"/>
        </w:rPr>
        <w:t>υ</w:t>
      </w:r>
      <w:r w:rsidRPr="00702720">
        <w:rPr>
          <w:rFonts w:cs="Tahoma"/>
          <w:spacing w:val="2"/>
        </w:rPr>
        <w:t xml:space="preserve"> </w:t>
      </w:r>
      <w:r w:rsidRPr="00702720">
        <w:rPr>
          <w:rFonts w:eastAsia="Calibri" w:cs="Tahoma"/>
        </w:rPr>
        <w:t>π</w:t>
      </w:r>
      <w:r w:rsidRPr="00702720">
        <w:rPr>
          <w:rFonts w:eastAsia="Calibri" w:cs="Tahoma"/>
          <w:spacing w:val="-2"/>
        </w:rPr>
        <w:t>ρ</w:t>
      </w:r>
      <w:r w:rsidRPr="00702720">
        <w:rPr>
          <w:rFonts w:eastAsia="Calibri" w:cs="Tahoma"/>
          <w:spacing w:val="1"/>
        </w:rPr>
        <w:t>ο</w:t>
      </w:r>
      <w:r w:rsidRPr="00702720">
        <w:rPr>
          <w:rFonts w:eastAsia="Calibri" w:cs="Tahoma"/>
          <w:spacing w:val="-2"/>
        </w:rPr>
        <w:t>β</w:t>
      </w:r>
      <w:r w:rsidRPr="00702720">
        <w:rPr>
          <w:rFonts w:eastAsia="Calibri" w:cs="Tahoma"/>
          <w:spacing w:val="1"/>
        </w:rPr>
        <w:t>λ</w:t>
      </w:r>
      <w:r w:rsidRPr="00702720">
        <w:rPr>
          <w:rFonts w:eastAsia="Calibri" w:cs="Tahoma"/>
        </w:rPr>
        <w:t>έ</w:t>
      </w:r>
      <w:r w:rsidRPr="00702720">
        <w:rPr>
          <w:rFonts w:eastAsia="Calibri" w:cs="Tahoma"/>
          <w:spacing w:val="-2"/>
        </w:rPr>
        <w:t>π</w:t>
      </w:r>
      <w:r w:rsidRPr="00702720">
        <w:rPr>
          <w:rFonts w:eastAsia="Calibri" w:cs="Tahoma"/>
          <w:spacing w:val="1"/>
        </w:rPr>
        <w:t>ο</w:t>
      </w:r>
      <w:r w:rsidRPr="00702720">
        <w:rPr>
          <w:rFonts w:eastAsia="Calibri" w:cs="Tahoma"/>
          <w:spacing w:val="-3"/>
        </w:rPr>
        <w:t>ν</w:t>
      </w:r>
      <w:r w:rsidRPr="00702720">
        <w:rPr>
          <w:rFonts w:eastAsia="Calibri" w:cs="Tahoma"/>
          <w:spacing w:val="1"/>
        </w:rPr>
        <w:t>τ</w:t>
      </w:r>
      <w:r w:rsidRPr="00702720">
        <w:rPr>
          <w:rFonts w:eastAsia="Calibri" w:cs="Tahoma"/>
        </w:rPr>
        <w:t>αι</w:t>
      </w:r>
      <w:r w:rsidRPr="00702720">
        <w:rPr>
          <w:rFonts w:cs="Tahoma"/>
          <w:spacing w:val="1"/>
        </w:rPr>
        <w:t xml:space="preserve"> </w:t>
      </w:r>
      <w:r w:rsidRPr="00702720">
        <w:rPr>
          <w:rFonts w:eastAsia="Calibri" w:cs="Tahoma"/>
        </w:rPr>
        <w:t>σ</w:t>
      </w:r>
      <w:r w:rsidRPr="00702720">
        <w:rPr>
          <w:rFonts w:eastAsia="Calibri" w:cs="Tahoma"/>
          <w:spacing w:val="-1"/>
        </w:rPr>
        <w:t>τ</w:t>
      </w:r>
      <w:r w:rsidRPr="00702720">
        <w:rPr>
          <w:rFonts w:eastAsia="Calibri" w:cs="Tahoma"/>
        </w:rPr>
        <w:t>ο</w:t>
      </w:r>
      <w:r w:rsidRPr="00702720">
        <w:rPr>
          <w:rFonts w:cs="Tahoma"/>
          <w:spacing w:val="3"/>
        </w:rPr>
        <w:t xml:space="preserve"> </w:t>
      </w:r>
      <w:r w:rsidRPr="00702720">
        <w:rPr>
          <w:rFonts w:eastAsia="Calibri" w:cs="Tahoma"/>
          <w:spacing w:val="-3"/>
        </w:rPr>
        <w:t>ά</w:t>
      </w:r>
      <w:r w:rsidRPr="00702720">
        <w:rPr>
          <w:rFonts w:eastAsia="Calibri" w:cs="Tahoma"/>
          <w:spacing w:val="1"/>
        </w:rPr>
        <w:t>ρ</w:t>
      </w:r>
      <w:r w:rsidRPr="00702720">
        <w:rPr>
          <w:rFonts w:eastAsia="Calibri" w:cs="Tahoma"/>
          <w:spacing w:val="-2"/>
        </w:rPr>
        <w:t>θ</w:t>
      </w:r>
      <w:r w:rsidRPr="00702720">
        <w:rPr>
          <w:rFonts w:eastAsia="Calibri" w:cs="Tahoma"/>
          <w:spacing w:val="1"/>
        </w:rPr>
        <w:t>ρ</w:t>
      </w:r>
      <w:r w:rsidRPr="00702720">
        <w:rPr>
          <w:rFonts w:eastAsia="Calibri" w:cs="Tahoma"/>
        </w:rPr>
        <w:t>ο</w:t>
      </w:r>
      <w:r w:rsidRPr="00702720">
        <w:rPr>
          <w:rFonts w:cs="Tahoma"/>
        </w:rPr>
        <w:t xml:space="preserve"> </w:t>
      </w:r>
      <w:r w:rsidRPr="00702720">
        <w:rPr>
          <w:rFonts w:eastAsia="Calibri" w:cs="Tahoma"/>
          <w:spacing w:val="1"/>
        </w:rPr>
        <w:t>7</w:t>
      </w:r>
      <w:r w:rsidRPr="00702720">
        <w:rPr>
          <w:rFonts w:eastAsia="Calibri" w:cs="Tahoma"/>
        </w:rPr>
        <w:t>3</w:t>
      </w:r>
      <w:r w:rsidRPr="00702720">
        <w:rPr>
          <w:rFonts w:cs="Tahoma"/>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rPr>
        <w:t xml:space="preserve"> </w:t>
      </w:r>
      <w:r w:rsidRPr="00702720">
        <w:rPr>
          <w:rFonts w:eastAsia="Calibri" w:cs="Tahoma"/>
          <w:spacing w:val="-1"/>
        </w:rPr>
        <w:t>ν</w:t>
      </w:r>
      <w:r w:rsidRPr="00702720">
        <w:rPr>
          <w:rFonts w:eastAsia="Calibri" w:cs="Tahoma"/>
        </w:rPr>
        <w:t>.</w:t>
      </w:r>
      <w:r w:rsidRPr="00702720">
        <w:rPr>
          <w:rFonts w:cs="Tahoma"/>
          <w:spacing w:val="1"/>
        </w:rPr>
        <w:t xml:space="preserve"> </w:t>
      </w:r>
      <w:r w:rsidRPr="00702720">
        <w:rPr>
          <w:rFonts w:eastAsia="Calibri" w:cs="Tahoma"/>
          <w:spacing w:val="-1"/>
        </w:rPr>
        <w:t>4</w:t>
      </w:r>
      <w:r w:rsidRPr="00702720">
        <w:rPr>
          <w:rFonts w:eastAsia="Calibri" w:cs="Tahoma"/>
          <w:spacing w:val="1"/>
        </w:rPr>
        <w:t>4</w:t>
      </w:r>
      <w:r w:rsidRPr="00702720">
        <w:rPr>
          <w:rFonts w:eastAsia="Calibri" w:cs="Tahoma"/>
          <w:spacing w:val="-1"/>
        </w:rPr>
        <w:t>1</w:t>
      </w:r>
      <w:r w:rsidRPr="00702720">
        <w:rPr>
          <w:rFonts w:eastAsia="Calibri" w:cs="Tahoma"/>
          <w:spacing w:val="1"/>
        </w:rPr>
        <w:t>2</w:t>
      </w:r>
      <w:r w:rsidRPr="00702720">
        <w:rPr>
          <w:rFonts w:eastAsia="Calibri" w:cs="Tahoma"/>
          <w:spacing w:val="-1"/>
        </w:rPr>
        <w:t>/2</w:t>
      </w:r>
      <w:r w:rsidRPr="00702720">
        <w:rPr>
          <w:rFonts w:eastAsia="Calibri" w:cs="Tahoma"/>
          <w:spacing w:val="1"/>
        </w:rPr>
        <w:t>0</w:t>
      </w:r>
      <w:r w:rsidRPr="00702720">
        <w:rPr>
          <w:rFonts w:eastAsia="Calibri" w:cs="Tahoma"/>
          <w:spacing w:val="-1"/>
        </w:rPr>
        <w:t>1</w:t>
      </w:r>
      <w:r w:rsidRPr="00702720">
        <w:rPr>
          <w:rFonts w:eastAsia="Calibri" w:cs="Tahoma"/>
        </w:rPr>
        <w:t>6</w:t>
      </w:r>
      <w:r w:rsidRPr="00702720">
        <w:rPr>
          <w:rFonts w:cs="Tahoma"/>
        </w:rPr>
        <w:t xml:space="preserve"> </w:t>
      </w:r>
      <w:r w:rsidRPr="00702720">
        <w:rPr>
          <w:rFonts w:eastAsia="Calibri" w:cs="Tahoma"/>
        </w:rPr>
        <w:t>και</w:t>
      </w:r>
      <w:r w:rsidRPr="00702720">
        <w:rPr>
          <w:rFonts w:cs="Tahoma"/>
          <w:spacing w:val="1"/>
        </w:rPr>
        <w:t xml:space="preserve"> </w:t>
      </w:r>
      <w:r w:rsidRPr="00702720">
        <w:rPr>
          <w:rFonts w:eastAsia="Calibri" w:cs="Tahoma"/>
        </w:rPr>
        <w:t>πα</w:t>
      </w:r>
      <w:r w:rsidRPr="00702720">
        <w:rPr>
          <w:rFonts w:eastAsia="Calibri" w:cs="Tahoma"/>
          <w:spacing w:val="1"/>
        </w:rPr>
        <w:t>ρ</w:t>
      </w:r>
      <w:r w:rsidRPr="00702720">
        <w:rPr>
          <w:rFonts w:eastAsia="Calibri" w:cs="Tahoma"/>
        </w:rPr>
        <w:t>α</w:t>
      </w:r>
      <w:r w:rsidRPr="00702720">
        <w:rPr>
          <w:rFonts w:eastAsia="Calibri" w:cs="Tahoma"/>
          <w:spacing w:val="-2"/>
        </w:rPr>
        <w:t>γ</w:t>
      </w:r>
      <w:r w:rsidRPr="00702720">
        <w:rPr>
          <w:rFonts w:eastAsia="Calibri" w:cs="Tahoma"/>
          <w:spacing w:val="1"/>
        </w:rPr>
        <w:t>ρ</w:t>
      </w:r>
      <w:r w:rsidRPr="00702720">
        <w:rPr>
          <w:rFonts w:eastAsia="Calibri" w:cs="Tahoma"/>
        </w:rPr>
        <w:t>ά</w:t>
      </w:r>
      <w:r w:rsidRPr="00702720">
        <w:rPr>
          <w:rFonts w:eastAsia="Calibri" w:cs="Tahoma"/>
          <w:spacing w:val="-2"/>
        </w:rPr>
        <w:t>φ</w:t>
      </w:r>
      <w:r w:rsidRPr="00702720">
        <w:rPr>
          <w:rFonts w:eastAsia="Calibri" w:cs="Tahoma"/>
          <w:spacing w:val="1"/>
        </w:rPr>
        <w:t>ο</w:t>
      </w:r>
      <w:r w:rsidRPr="00702720">
        <w:rPr>
          <w:rFonts w:eastAsia="Calibri" w:cs="Tahoma"/>
        </w:rPr>
        <w:t>υ</w:t>
      </w:r>
      <w:r w:rsidRPr="00702720">
        <w:rPr>
          <w:rFonts w:cs="Tahoma"/>
        </w:rPr>
        <w:t xml:space="preserve"> </w:t>
      </w:r>
      <w:r w:rsidRPr="00702720">
        <w:rPr>
          <w:rFonts w:eastAsia="Calibri" w:cs="Tahoma"/>
          <w:spacing w:val="1"/>
        </w:rPr>
        <w:t>2</w:t>
      </w:r>
      <w:r w:rsidRPr="00702720">
        <w:rPr>
          <w:rFonts w:eastAsia="Calibri" w:cs="Tahoma"/>
          <w:spacing w:val="-1"/>
        </w:rPr>
        <w:t>.</w:t>
      </w:r>
      <w:r w:rsidRPr="00702720">
        <w:rPr>
          <w:rFonts w:eastAsia="Calibri" w:cs="Tahoma"/>
          <w:spacing w:val="1"/>
        </w:rPr>
        <w:t>2</w:t>
      </w:r>
      <w:r w:rsidRPr="00702720">
        <w:rPr>
          <w:rFonts w:eastAsia="Calibri" w:cs="Tahoma"/>
          <w:spacing w:val="-3"/>
        </w:rPr>
        <w:t>.</w:t>
      </w:r>
      <w:r w:rsidRPr="00702720">
        <w:rPr>
          <w:rFonts w:eastAsia="Calibri" w:cs="Tahoma"/>
        </w:rPr>
        <w:t>3</w:t>
      </w:r>
      <w:r w:rsidRPr="00702720">
        <w:rPr>
          <w:rFonts w:cs="Tahoma"/>
          <w:spacing w:val="3"/>
        </w:rPr>
        <w:t xml:space="preserve"> </w:t>
      </w:r>
      <w:r w:rsidRPr="00702720">
        <w:rPr>
          <w:rFonts w:eastAsia="Calibri" w:cs="Tahoma"/>
          <w:spacing w:val="1"/>
        </w:rPr>
        <w:t>τ</w:t>
      </w:r>
      <w:r w:rsidRPr="00702720">
        <w:rPr>
          <w:rFonts w:eastAsia="Calibri" w:cs="Tahoma"/>
          <w:spacing w:val="-3"/>
        </w:rPr>
        <w:t>η</w:t>
      </w:r>
      <w:r w:rsidRPr="00702720">
        <w:rPr>
          <w:rFonts w:eastAsia="Calibri" w:cs="Tahoma"/>
        </w:rPr>
        <w:t>ς</w:t>
      </w:r>
      <w:r w:rsidRPr="00702720">
        <w:rPr>
          <w:rFonts w:cs="Tahoma"/>
        </w:rPr>
        <w:t xml:space="preserve"> </w:t>
      </w:r>
      <w:r w:rsidRPr="00702720">
        <w:rPr>
          <w:rFonts w:eastAsia="Calibri" w:cs="Tahoma"/>
        </w:rPr>
        <w:t>πα</w:t>
      </w:r>
      <w:r w:rsidRPr="00702720">
        <w:rPr>
          <w:rFonts w:eastAsia="Calibri" w:cs="Tahoma"/>
          <w:spacing w:val="1"/>
        </w:rPr>
        <w:t>ρ</w:t>
      </w:r>
      <w:r w:rsidRPr="00702720">
        <w:rPr>
          <w:rFonts w:eastAsia="Calibri" w:cs="Tahoma"/>
          <w:spacing w:val="-1"/>
        </w:rPr>
        <w:t>ο</w:t>
      </w:r>
      <w:r w:rsidRPr="00702720">
        <w:rPr>
          <w:rFonts w:eastAsia="Calibri" w:cs="Tahoma"/>
          <w:spacing w:val="1"/>
        </w:rPr>
        <w:t>ύ</w:t>
      </w:r>
      <w:r w:rsidRPr="00702720">
        <w:rPr>
          <w:rFonts w:eastAsia="Calibri" w:cs="Tahoma"/>
        </w:rPr>
        <w:t>σ</w:t>
      </w:r>
      <w:r w:rsidRPr="00702720">
        <w:rPr>
          <w:rFonts w:eastAsia="Calibri" w:cs="Tahoma"/>
          <w:spacing w:val="-1"/>
        </w:rPr>
        <w:t>η</w:t>
      </w:r>
      <w:r w:rsidRPr="00702720">
        <w:rPr>
          <w:rFonts w:eastAsia="Calibri" w:cs="Tahoma"/>
        </w:rPr>
        <w:t>ς</w:t>
      </w:r>
      <w:r w:rsidRPr="00702720">
        <w:rPr>
          <w:rFonts w:cs="Tahoma"/>
          <w:spacing w:val="1"/>
        </w:rPr>
        <w:t xml:space="preserve"> </w:t>
      </w:r>
      <w:r w:rsidRPr="00702720">
        <w:rPr>
          <w:rFonts w:eastAsia="Calibri" w:cs="Tahoma"/>
        </w:rPr>
        <w:t>και</w:t>
      </w:r>
      <w:r w:rsidRPr="00702720">
        <w:rPr>
          <w:rFonts w:cs="Tahoma"/>
          <w:spacing w:val="-3"/>
        </w:rPr>
        <w:t xml:space="preserve"> </w:t>
      </w:r>
      <w:r w:rsidRPr="00702720">
        <w:rPr>
          <w:rFonts w:eastAsia="Calibri" w:cs="Tahoma"/>
          <w:spacing w:val="1"/>
        </w:rPr>
        <w:t>τ</w:t>
      </w:r>
      <w:r w:rsidRPr="00702720">
        <w:rPr>
          <w:rFonts w:eastAsia="Calibri" w:cs="Tahoma"/>
        </w:rPr>
        <w:t>α</w:t>
      </w:r>
      <w:r w:rsidRPr="00702720">
        <w:rPr>
          <w:rFonts w:eastAsia="Calibri" w:cs="Tahoma"/>
          <w:spacing w:val="1"/>
        </w:rPr>
        <w:t>υ</w:t>
      </w:r>
      <w:r w:rsidRPr="00702720">
        <w:rPr>
          <w:rFonts w:eastAsia="Calibri" w:cs="Tahoma"/>
          <w:spacing w:val="-1"/>
        </w:rPr>
        <w:t>τ</w:t>
      </w:r>
      <w:r w:rsidRPr="00702720">
        <w:rPr>
          <w:rFonts w:eastAsia="Calibri" w:cs="Tahoma"/>
          <w:spacing w:val="1"/>
        </w:rPr>
        <w:t>ό</w:t>
      </w:r>
      <w:r w:rsidRPr="00702720">
        <w:rPr>
          <w:rFonts w:eastAsia="Calibri" w:cs="Tahoma"/>
        </w:rPr>
        <w:t>χ</w:t>
      </w:r>
      <w:r w:rsidRPr="00702720">
        <w:rPr>
          <w:rFonts w:eastAsia="Calibri" w:cs="Tahoma"/>
          <w:spacing w:val="-2"/>
        </w:rPr>
        <w:t>ρ</w:t>
      </w:r>
      <w:r w:rsidRPr="00702720">
        <w:rPr>
          <w:rFonts w:eastAsia="Calibri" w:cs="Tahoma"/>
          <w:spacing w:val="1"/>
        </w:rPr>
        <w:t>ο</w:t>
      </w:r>
      <w:r w:rsidRPr="00702720">
        <w:rPr>
          <w:rFonts w:eastAsia="Calibri" w:cs="Tahoma"/>
          <w:spacing w:val="-1"/>
        </w:rPr>
        <w:t>ν</w:t>
      </w:r>
      <w:r w:rsidRPr="00702720">
        <w:rPr>
          <w:rFonts w:eastAsia="Calibri" w:cs="Tahoma"/>
        </w:rPr>
        <w:t>α</w:t>
      </w:r>
      <w:r w:rsidRPr="00702720">
        <w:rPr>
          <w:rFonts w:cs="Tahoma"/>
          <w:spacing w:val="-3"/>
        </w:rPr>
        <w:t xml:space="preserve"> </w:t>
      </w:r>
      <w:r w:rsidRPr="00702720">
        <w:rPr>
          <w:rFonts w:eastAsia="Calibri" w:cs="Tahoma"/>
          <w:spacing w:val="-1"/>
        </w:rPr>
        <w:t>ν</w:t>
      </w:r>
      <w:r w:rsidRPr="00702720">
        <w:rPr>
          <w:rFonts w:eastAsia="Calibri" w:cs="Tahoma"/>
        </w:rPr>
        <w:t>α</w:t>
      </w:r>
      <w:r w:rsidRPr="00702720">
        <w:rPr>
          <w:rFonts w:cs="Tahoma"/>
        </w:rPr>
        <w:t xml:space="preserve"> </w:t>
      </w:r>
      <w:r w:rsidRPr="00702720">
        <w:rPr>
          <w:rFonts w:eastAsia="Calibri" w:cs="Tahoma"/>
        </w:rPr>
        <w:t>επ</w:t>
      </w:r>
      <w:r w:rsidRPr="00702720">
        <w:rPr>
          <w:rFonts w:eastAsia="Calibri" w:cs="Tahoma"/>
          <w:spacing w:val="-1"/>
        </w:rPr>
        <w:t>ι</w:t>
      </w:r>
      <w:r w:rsidRPr="00702720">
        <w:rPr>
          <w:rFonts w:eastAsia="Calibri" w:cs="Tahoma"/>
        </w:rPr>
        <w:t>κα</w:t>
      </w:r>
      <w:r w:rsidRPr="00702720">
        <w:rPr>
          <w:rFonts w:eastAsia="Calibri" w:cs="Tahoma"/>
          <w:spacing w:val="1"/>
        </w:rPr>
        <w:t>λ</w:t>
      </w:r>
      <w:r w:rsidRPr="00702720">
        <w:rPr>
          <w:rFonts w:eastAsia="Calibri" w:cs="Tahoma"/>
          <w:spacing w:val="-2"/>
        </w:rPr>
        <w:t>ε</w:t>
      </w:r>
      <w:r w:rsidRPr="00702720">
        <w:rPr>
          <w:rFonts w:eastAsia="Calibri" w:cs="Tahoma"/>
        </w:rPr>
        <w:t>σθεί</w:t>
      </w:r>
      <w:r w:rsidRPr="00702720">
        <w:rPr>
          <w:rFonts w:cs="Tahoma"/>
        </w:rPr>
        <w:t xml:space="preserve"> </w:t>
      </w:r>
      <w:r w:rsidRPr="00702720">
        <w:rPr>
          <w:rFonts w:eastAsia="Calibri" w:cs="Tahoma"/>
        </w:rPr>
        <w:t>και</w:t>
      </w:r>
      <w:r w:rsidRPr="00702720">
        <w:rPr>
          <w:rFonts w:cs="Tahoma"/>
        </w:rPr>
        <w:t xml:space="preserve"> </w:t>
      </w:r>
      <w:r w:rsidRPr="00702720">
        <w:rPr>
          <w:rFonts w:eastAsia="Calibri" w:cs="Tahoma"/>
          <w:spacing w:val="-1"/>
        </w:rPr>
        <w:t>τ</w:t>
      </w:r>
      <w:r w:rsidRPr="00702720">
        <w:rPr>
          <w:rFonts w:eastAsia="Calibri" w:cs="Tahoma"/>
          <w:spacing w:val="1"/>
        </w:rPr>
        <w:t>υ</w:t>
      </w:r>
      <w:r w:rsidRPr="00702720">
        <w:rPr>
          <w:rFonts w:eastAsia="Calibri" w:cs="Tahoma"/>
        </w:rPr>
        <w:t>χ</w:t>
      </w:r>
      <w:r w:rsidRPr="00702720">
        <w:rPr>
          <w:rFonts w:eastAsia="Calibri" w:cs="Tahoma"/>
          <w:spacing w:val="1"/>
        </w:rPr>
        <w:t>ό</w:t>
      </w:r>
      <w:r w:rsidRPr="00702720">
        <w:rPr>
          <w:rFonts w:eastAsia="Calibri" w:cs="Tahoma"/>
        </w:rPr>
        <w:t>ν</w:t>
      </w:r>
      <w:r w:rsidRPr="00702720">
        <w:rPr>
          <w:rFonts w:cs="Tahoma"/>
          <w:spacing w:val="-3"/>
        </w:rPr>
        <w:t xml:space="preserve"> </w:t>
      </w:r>
      <w:proofErr w:type="spellStart"/>
      <w:r w:rsidRPr="00702720">
        <w:rPr>
          <w:rFonts w:eastAsia="Calibri" w:cs="Tahoma"/>
          <w:spacing w:val="-1"/>
        </w:rPr>
        <w:t>λη</w:t>
      </w:r>
      <w:r w:rsidRPr="00702720">
        <w:rPr>
          <w:rFonts w:eastAsia="Calibri" w:cs="Tahoma"/>
        </w:rPr>
        <w:t>φθέ</w:t>
      </w:r>
      <w:r w:rsidRPr="00702720">
        <w:rPr>
          <w:rFonts w:eastAsia="Calibri" w:cs="Tahoma"/>
          <w:spacing w:val="-1"/>
        </w:rPr>
        <w:t>ν</w:t>
      </w:r>
      <w:r w:rsidRPr="00702720">
        <w:rPr>
          <w:rFonts w:eastAsia="Calibri" w:cs="Tahoma"/>
          <w:spacing w:val="1"/>
        </w:rPr>
        <w:t>τ</w:t>
      </w:r>
      <w:r w:rsidRPr="00702720">
        <w:rPr>
          <w:rFonts w:eastAsia="Calibri" w:cs="Tahoma"/>
        </w:rPr>
        <w:t>α</w:t>
      </w:r>
      <w:proofErr w:type="spellEnd"/>
      <w:r w:rsidRPr="00702720">
        <w:rPr>
          <w:rFonts w:cs="Tahoma"/>
        </w:rPr>
        <w:t xml:space="preserve"> </w:t>
      </w:r>
      <w:r w:rsidRPr="00702720">
        <w:rPr>
          <w:rFonts w:eastAsia="Calibri" w:cs="Tahoma"/>
          <w:spacing w:val="-1"/>
        </w:rPr>
        <w:t>μ</w:t>
      </w:r>
      <w:r w:rsidRPr="00702720">
        <w:rPr>
          <w:rFonts w:eastAsia="Calibri" w:cs="Tahoma"/>
        </w:rPr>
        <w:t>έ</w:t>
      </w:r>
      <w:r w:rsidRPr="00702720">
        <w:rPr>
          <w:rFonts w:eastAsia="Calibri" w:cs="Tahoma"/>
          <w:spacing w:val="-1"/>
        </w:rPr>
        <w:t>τ</w:t>
      </w:r>
      <w:r w:rsidRPr="00702720">
        <w:rPr>
          <w:rFonts w:eastAsia="Calibri" w:cs="Tahoma"/>
          <w:spacing w:val="1"/>
        </w:rPr>
        <w:t>ρ</w:t>
      </w:r>
      <w:r w:rsidRPr="00702720">
        <w:rPr>
          <w:rFonts w:eastAsia="Calibri" w:cs="Tahoma"/>
        </w:rPr>
        <w:t>α</w:t>
      </w:r>
      <w:r w:rsidRPr="00702720">
        <w:rPr>
          <w:rFonts w:cs="Tahoma"/>
        </w:rPr>
        <w:t xml:space="preserve"> </w:t>
      </w:r>
      <w:r w:rsidRPr="00702720">
        <w:rPr>
          <w:rFonts w:eastAsia="Calibri" w:cs="Tahoma"/>
        </w:rPr>
        <w:t>π</w:t>
      </w:r>
      <w:r w:rsidRPr="00702720">
        <w:rPr>
          <w:rFonts w:eastAsia="Calibri" w:cs="Tahoma"/>
          <w:spacing w:val="-2"/>
        </w:rPr>
        <w:t>ρ</w:t>
      </w:r>
      <w:r w:rsidRPr="00702720">
        <w:rPr>
          <w:rFonts w:eastAsia="Calibri" w:cs="Tahoma"/>
          <w:spacing w:val="1"/>
        </w:rPr>
        <w:t>ο</w:t>
      </w:r>
      <w:r w:rsidRPr="00702720">
        <w:rPr>
          <w:rFonts w:eastAsia="Calibri" w:cs="Tahoma"/>
        </w:rPr>
        <w:t>ς</w:t>
      </w:r>
      <w:r w:rsidRPr="00702720">
        <w:rPr>
          <w:rFonts w:cs="Tahoma"/>
          <w:spacing w:val="1"/>
        </w:rPr>
        <w:t xml:space="preserve"> </w:t>
      </w:r>
      <w:r w:rsidRPr="00702720">
        <w:rPr>
          <w:rFonts w:eastAsia="Calibri" w:cs="Tahoma"/>
        </w:rPr>
        <w:t>α</w:t>
      </w:r>
      <w:r w:rsidRPr="00702720">
        <w:rPr>
          <w:rFonts w:eastAsia="Calibri" w:cs="Tahoma"/>
          <w:spacing w:val="-2"/>
        </w:rPr>
        <w:t>π</w:t>
      </w:r>
      <w:r w:rsidRPr="00702720">
        <w:rPr>
          <w:rFonts w:eastAsia="Calibri" w:cs="Tahoma"/>
          <w:spacing w:val="1"/>
        </w:rPr>
        <w:t>ο</w:t>
      </w:r>
      <w:r w:rsidRPr="00702720">
        <w:rPr>
          <w:rFonts w:eastAsia="Calibri" w:cs="Tahoma"/>
          <w:spacing w:val="-2"/>
        </w:rPr>
        <w:t>κ</w:t>
      </w:r>
      <w:r w:rsidRPr="00702720">
        <w:rPr>
          <w:rFonts w:eastAsia="Calibri" w:cs="Tahoma"/>
        </w:rPr>
        <w:t>α</w:t>
      </w:r>
      <w:r w:rsidRPr="00702720">
        <w:rPr>
          <w:rFonts w:eastAsia="Calibri" w:cs="Tahoma"/>
          <w:spacing w:val="1"/>
        </w:rPr>
        <w:t>τ</w:t>
      </w:r>
      <w:r w:rsidRPr="00702720">
        <w:rPr>
          <w:rFonts w:eastAsia="Calibri" w:cs="Tahoma"/>
        </w:rPr>
        <w:t>άσ</w:t>
      </w:r>
      <w:r w:rsidRPr="00702720">
        <w:rPr>
          <w:rFonts w:eastAsia="Calibri" w:cs="Tahoma"/>
          <w:spacing w:val="1"/>
        </w:rPr>
        <w:t>τ</w:t>
      </w:r>
      <w:r w:rsidRPr="00702720">
        <w:rPr>
          <w:rFonts w:eastAsia="Calibri" w:cs="Tahoma"/>
        </w:rPr>
        <w:t>αση</w:t>
      </w:r>
      <w:r w:rsidRPr="00702720">
        <w:rPr>
          <w:rFonts w:cs="Tahoma"/>
          <w:spacing w:val="-3"/>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1"/>
        </w:rPr>
        <w:t xml:space="preserve"> </w:t>
      </w:r>
      <w:r w:rsidRPr="00702720">
        <w:rPr>
          <w:rFonts w:eastAsia="Calibri" w:cs="Tahoma"/>
        </w:rPr>
        <w:t>α</w:t>
      </w:r>
      <w:r w:rsidRPr="00702720">
        <w:rPr>
          <w:rFonts w:eastAsia="Calibri" w:cs="Tahoma"/>
          <w:spacing w:val="1"/>
        </w:rPr>
        <w:t>ξ</w:t>
      </w:r>
      <w:r w:rsidRPr="00702720">
        <w:rPr>
          <w:rFonts w:eastAsia="Calibri" w:cs="Tahoma"/>
          <w:spacing w:val="-3"/>
        </w:rPr>
        <w:t>ι</w:t>
      </w:r>
      <w:r w:rsidRPr="00702720">
        <w:rPr>
          <w:rFonts w:eastAsia="Calibri" w:cs="Tahoma"/>
          <w:spacing w:val="1"/>
        </w:rPr>
        <w:t>ο</w:t>
      </w:r>
      <w:r w:rsidRPr="00702720">
        <w:rPr>
          <w:rFonts w:eastAsia="Calibri" w:cs="Tahoma"/>
        </w:rPr>
        <w:t>π</w:t>
      </w:r>
      <w:r w:rsidRPr="00702720">
        <w:rPr>
          <w:rFonts w:eastAsia="Calibri" w:cs="Tahoma"/>
          <w:spacing w:val="-1"/>
        </w:rPr>
        <w:t>ι</w:t>
      </w:r>
      <w:r w:rsidRPr="00702720">
        <w:rPr>
          <w:rFonts w:eastAsia="Calibri" w:cs="Tahoma"/>
          <w:spacing w:val="-2"/>
        </w:rPr>
        <w:t>σ</w:t>
      </w:r>
      <w:r w:rsidRPr="00702720">
        <w:rPr>
          <w:rFonts w:eastAsia="Calibri" w:cs="Tahoma"/>
          <w:spacing w:val="1"/>
        </w:rPr>
        <w:t>τ</w:t>
      </w:r>
      <w:r w:rsidRPr="00702720">
        <w:rPr>
          <w:rFonts w:eastAsia="Calibri" w:cs="Tahoma"/>
          <w:spacing w:val="-1"/>
        </w:rPr>
        <w:t>ί</w:t>
      </w:r>
      <w:r w:rsidRPr="00702720">
        <w:rPr>
          <w:rFonts w:eastAsia="Calibri" w:cs="Tahoma"/>
        </w:rPr>
        <w:t>ας</w:t>
      </w:r>
      <w:r w:rsidRPr="00702720">
        <w:rPr>
          <w:rFonts w:cs="Tahoma"/>
        </w:rPr>
        <w:t xml:space="preserve"> </w:t>
      </w:r>
      <w:r w:rsidRPr="00702720">
        <w:rPr>
          <w:rFonts w:eastAsia="Calibri" w:cs="Tahoma"/>
          <w:spacing w:val="1"/>
        </w:rPr>
        <w:t>τ</w:t>
      </w:r>
      <w:r w:rsidRPr="00702720">
        <w:rPr>
          <w:rFonts w:eastAsia="Calibri" w:cs="Tahoma"/>
          <w:spacing w:val="-1"/>
        </w:rPr>
        <w:t>ο</w:t>
      </w:r>
      <w:r w:rsidRPr="00702720">
        <w:rPr>
          <w:rFonts w:eastAsia="Calibri" w:cs="Tahoma"/>
          <w:spacing w:val="1"/>
        </w:rPr>
        <w:t>υ</w:t>
      </w:r>
      <w:r w:rsidRPr="00702720">
        <w:rPr>
          <w:rFonts w:eastAsia="Calibri" w:cs="Tahoma"/>
        </w:rPr>
        <w:t>.</w:t>
      </w:r>
    </w:p>
    <w:p w14:paraId="5CA02FDD" w14:textId="67BD3415" w:rsidR="006A053E" w:rsidRPr="00702720" w:rsidRDefault="006A053E" w:rsidP="006A053E">
      <w:pPr>
        <w:rPr>
          <w:rFonts w:eastAsia="Calibri" w:cs="Tahoma"/>
        </w:rPr>
      </w:pPr>
      <w:r w:rsidRPr="00702720">
        <w:rPr>
          <w:rFonts w:eastAsia="Calibri" w:cs="Tahoma"/>
        </w:rPr>
        <w:t>Ιδ</w:t>
      </w:r>
      <w:r w:rsidRPr="00702720">
        <w:rPr>
          <w:rFonts w:eastAsia="Calibri" w:cs="Tahoma"/>
          <w:spacing w:val="-1"/>
        </w:rPr>
        <w:t>ί</w:t>
      </w:r>
      <w:r w:rsidRPr="00702720">
        <w:rPr>
          <w:rFonts w:eastAsia="Calibri" w:cs="Tahoma"/>
        </w:rPr>
        <w:t>ως</w:t>
      </w:r>
      <w:r w:rsidRPr="00702720">
        <w:rPr>
          <w:rFonts w:cs="Tahoma"/>
          <w:spacing w:val="27"/>
        </w:rPr>
        <w:t xml:space="preserve"> </w:t>
      </w:r>
      <w:r w:rsidRPr="00702720">
        <w:rPr>
          <w:rFonts w:eastAsia="Calibri" w:cs="Tahoma"/>
        </w:rPr>
        <w:t>επ</w:t>
      </w:r>
      <w:r w:rsidRPr="00702720">
        <w:rPr>
          <w:rFonts w:eastAsia="Calibri" w:cs="Tahoma"/>
          <w:spacing w:val="-1"/>
        </w:rPr>
        <w:t>ι</w:t>
      </w:r>
      <w:r w:rsidRPr="00702720">
        <w:rPr>
          <w:rFonts w:eastAsia="Calibri" w:cs="Tahoma"/>
        </w:rPr>
        <w:t>σ</w:t>
      </w:r>
      <w:r w:rsidRPr="00702720">
        <w:rPr>
          <w:rFonts w:eastAsia="Calibri" w:cs="Tahoma"/>
          <w:spacing w:val="-1"/>
        </w:rPr>
        <w:t>η</w:t>
      </w:r>
      <w:r w:rsidRPr="00702720">
        <w:rPr>
          <w:rFonts w:eastAsia="Calibri" w:cs="Tahoma"/>
          <w:spacing w:val="1"/>
        </w:rPr>
        <w:t>μ</w:t>
      </w:r>
      <w:r w:rsidRPr="00702720">
        <w:rPr>
          <w:rFonts w:eastAsia="Calibri" w:cs="Tahoma"/>
        </w:rPr>
        <w:t>α</w:t>
      </w:r>
      <w:r w:rsidRPr="00702720">
        <w:rPr>
          <w:rFonts w:eastAsia="Calibri" w:cs="Tahoma"/>
          <w:spacing w:val="-1"/>
        </w:rPr>
        <w:t>ίν</w:t>
      </w:r>
      <w:r w:rsidRPr="00702720">
        <w:rPr>
          <w:rFonts w:eastAsia="Calibri" w:cs="Tahoma"/>
          <w:spacing w:val="-2"/>
        </w:rPr>
        <w:t>ε</w:t>
      </w:r>
      <w:r w:rsidRPr="00702720">
        <w:rPr>
          <w:rFonts w:eastAsia="Calibri" w:cs="Tahoma"/>
          <w:spacing w:val="1"/>
        </w:rPr>
        <w:t>τ</w:t>
      </w:r>
      <w:r w:rsidRPr="00702720">
        <w:rPr>
          <w:rFonts w:eastAsia="Calibri" w:cs="Tahoma"/>
        </w:rPr>
        <w:t>αι</w:t>
      </w:r>
      <w:r w:rsidRPr="00702720">
        <w:rPr>
          <w:rFonts w:cs="Tahoma"/>
          <w:spacing w:val="26"/>
        </w:rPr>
        <w:t xml:space="preserve"> </w:t>
      </w:r>
      <w:r w:rsidRPr="00702720">
        <w:rPr>
          <w:rFonts w:eastAsia="Calibri" w:cs="Tahoma"/>
          <w:spacing w:val="-1"/>
        </w:rPr>
        <w:t>ό</w:t>
      </w:r>
      <w:r w:rsidRPr="00702720">
        <w:rPr>
          <w:rFonts w:eastAsia="Calibri" w:cs="Tahoma"/>
          <w:spacing w:val="1"/>
        </w:rPr>
        <w:t>τ</w:t>
      </w:r>
      <w:r w:rsidRPr="00702720">
        <w:rPr>
          <w:rFonts w:eastAsia="Calibri" w:cs="Tahoma"/>
          <w:spacing w:val="-1"/>
        </w:rPr>
        <w:t>ι</w:t>
      </w:r>
      <w:r w:rsidRPr="00702720">
        <w:rPr>
          <w:rFonts w:eastAsia="Calibri" w:cs="Tahoma"/>
        </w:rPr>
        <w:t>,</w:t>
      </w:r>
      <w:r w:rsidRPr="00702720">
        <w:rPr>
          <w:rFonts w:cs="Tahoma"/>
          <w:spacing w:val="27"/>
        </w:rPr>
        <w:t xml:space="preserve"> </w:t>
      </w:r>
      <w:r w:rsidRPr="00702720">
        <w:rPr>
          <w:rFonts w:eastAsia="Calibri" w:cs="Tahoma"/>
          <w:spacing w:val="-2"/>
        </w:rPr>
        <w:t>κ</w:t>
      </w:r>
      <w:r w:rsidRPr="00702720">
        <w:rPr>
          <w:rFonts w:eastAsia="Calibri" w:cs="Tahoma"/>
        </w:rPr>
        <w:t>α</w:t>
      </w:r>
      <w:r w:rsidRPr="00702720">
        <w:rPr>
          <w:rFonts w:eastAsia="Calibri" w:cs="Tahoma"/>
          <w:spacing w:val="1"/>
        </w:rPr>
        <w:t>τ</w:t>
      </w:r>
      <w:r w:rsidRPr="00702720">
        <w:rPr>
          <w:rFonts w:eastAsia="Calibri" w:cs="Tahoma"/>
        </w:rPr>
        <w:t>ά</w:t>
      </w:r>
      <w:r w:rsidRPr="00702720">
        <w:rPr>
          <w:rFonts w:cs="Tahoma"/>
          <w:spacing w:val="26"/>
        </w:rPr>
        <w:t xml:space="preserve"> </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26"/>
        </w:rPr>
        <w:t xml:space="preserve"> </w:t>
      </w:r>
      <w:r w:rsidRPr="00702720">
        <w:rPr>
          <w:rFonts w:eastAsia="Calibri" w:cs="Tahoma"/>
        </w:rPr>
        <w:t>απά</w:t>
      </w:r>
      <w:r w:rsidRPr="00702720">
        <w:rPr>
          <w:rFonts w:eastAsia="Calibri" w:cs="Tahoma"/>
          <w:spacing w:val="-1"/>
        </w:rPr>
        <w:t>ν</w:t>
      </w:r>
      <w:r w:rsidRPr="00702720">
        <w:rPr>
          <w:rFonts w:eastAsia="Calibri" w:cs="Tahoma"/>
          <w:spacing w:val="1"/>
        </w:rPr>
        <w:t>τ</w:t>
      </w:r>
      <w:r w:rsidRPr="00702720">
        <w:rPr>
          <w:rFonts w:eastAsia="Calibri" w:cs="Tahoma"/>
          <w:spacing w:val="-1"/>
        </w:rPr>
        <w:t>η</w:t>
      </w:r>
      <w:r w:rsidRPr="00702720">
        <w:rPr>
          <w:rFonts w:eastAsia="Calibri" w:cs="Tahoma"/>
        </w:rPr>
        <w:t>ση</w:t>
      </w:r>
      <w:r w:rsidRPr="00702720">
        <w:rPr>
          <w:rFonts w:cs="Tahoma"/>
          <w:spacing w:val="26"/>
        </w:rPr>
        <w:t xml:space="preserve"> </w:t>
      </w:r>
      <w:r w:rsidRPr="00702720">
        <w:rPr>
          <w:rFonts w:eastAsia="Calibri" w:cs="Tahoma"/>
          <w:spacing w:val="1"/>
        </w:rPr>
        <w:t>ο</w:t>
      </w:r>
      <w:r w:rsidRPr="00702720">
        <w:rPr>
          <w:rFonts w:eastAsia="Calibri" w:cs="Tahoma"/>
          <w:spacing w:val="-3"/>
        </w:rPr>
        <w:t>ι</w:t>
      </w:r>
      <w:r w:rsidRPr="00702720">
        <w:rPr>
          <w:rFonts w:eastAsia="Calibri" w:cs="Tahoma"/>
        </w:rPr>
        <w:t>κ</w:t>
      </w:r>
      <w:r w:rsidRPr="00702720">
        <w:rPr>
          <w:rFonts w:eastAsia="Calibri" w:cs="Tahoma"/>
          <w:spacing w:val="1"/>
        </w:rPr>
        <w:t>ο</w:t>
      </w:r>
      <w:r w:rsidRPr="00702720">
        <w:rPr>
          <w:rFonts w:eastAsia="Calibri" w:cs="Tahoma"/>
          <w:spacing w:val="-3"/>
        </w:rPr>
        <w:t>ν</w:t>
      </w:r>
      <w:r w:rsidRPr="00702720">
        <w:rPr>
          <w:rFonts w:eastAsia="Calibri" w:cs="Tahoma"/>
          <w:spacing w:val="-1"/>
        </w:rPr>
        <w:t>ο</w:t>
      </w:r>
      <w:r w:rsidRPr="00702720">
        <w:rPr>
          <w:rFonts w:eastAsia="Calibri" w:cs="Tahoma"/>
          <w:spacing w:val="1"/>
        </w:rPr>
        <w:t>μ</w:t>
      </w:r>
      <w:r w:rsidRPr="00702720">
        <w:rPr>
          <w:rFonts w:eastAsia="Calibri" w:cs="Tahoma"/>
          <w:spacing w:val="-1"/>
        </w:rPr>
        <w:t>ι</w:t>
      </w:r>
      <w:r w:rsidRPr="00702720">
        <w:rPr>
          <w:rFonts w:eastAsia="Calibri" w:cs="Tahoma"/>
        </w:rPr>
        <w:t>κ</w:t>
      </w:r>
      <w:r w:rsidRPr="00702720">
        <w:rPr>
          <w:rFonts w:eastAsia="Calibri" w:cs="Tahoma"/>
          <w:spacing w:val="-1"/>
        </w:rPr>
        <w:t>ο</w:t>
      </w:r>
      <w:r w:rsidRPr="00702720">
        <w:rPr>
          <w:rFonts w:eastAsia="Calibri" w:cs="Tahoma"/>
        </w:rPr>
        <w:t>ύ</w:t>
      </w:r>
      <w:r w:rsidRPr="00702720">
        <w:rPr>
          <w:rFonts w:cs="Tahoma"/>
          <w:spacing w:val="27"/>
        </w:rPr>
        <w:t xml:space="preserve"> </w:t>
      </w:r>
      <w:r w:rsidRPr="00702720">
        <w:rPr>
          <w:rFonts w:eastAsia="Calibri" w:cs="Tahoma"/>
          <w:spacing w:val="-2"/>
        </w:rPr>
        <w:t>φ</w:t>
      </w:r>
      <w:r w:rsidRPr="00702720">
        <w:rPr>
          <w:rFonts w:eastAsia="Calibri" w:cs="Tahoma"/>
          <w:spacing w:val="1"/>
        </w:rPr>
        <w:t>ορ</w:t>
      </w:r>
      <w:r w:rsidRPr="00702720">
        <w:rPr>
          <w:rFonts w:eastAsia="Calibri" w:cs="Tahoma"/>
        </w:rPr>
        <w:t>έα</w:t>
      </w:r>
      <w:r w:rsidRPr="00702720">
        <w:rPr>
          <w:rFonts w:cs="Tahoma"/>
          <w:spacing w:val="26"/>
        </w:rPr>
        <w:t xml:space="preserve"> </w:t>
      </w:r>
      <w:r w:rsidRPr="00702720">
        <w:rPr>
          <w:rFonts w:eastAsia="Calibri" w:cs="Tahoma"/>
          <w:spacing w:val="-2"/>
        </w:rPr>
        <w:t>σ</w:t>
      </w:r>
      <w:r w:rsidRPr="00702720">
        <w:rPr>
          <w:rFonts w:eastAsia="Calibri" w:cs="Tahoma"/>
          <w:spacing w:val="-1"/>
        </w:rPr>
        <w:t>τ</w:t>
      </w:r>
      <w:r w:rsidRPr="00702720">
        <w:rPr>
          <w:rFonts w:eastAsia="Calibri" w:cs="Tahoma"/>
        </w:rPr>
        <w:t>ο</w:t>
      </w:r>
      <w:r w:rsidRPr="00702720">
        <w:rPr>
          <w:rFonts w:cs="Tahoma"/>
          <w:spacing w:val="28"/>
        </w:rPr>
        <w:t xml:space="preserve"> </w:t>
      </w:r>
      <w:r w:rsidRPr="00702720">
        <w:rPr>
          <w:rFonts w:eastAsia="Calibri" w:cs="Tahoma"/>
        </w:rPr>
        <w:t>σχε</w:t>
      </w:r>
      <w:r w:rsidRPr="00702720">
        <w:rPr>
          <w:rFonts w:eastAsia="Calibri" w:cs="Tahoma"/>
          <w:spacing w:val="1"/>
        </w:rPr>
        <w:t>τ</w:t>
      </w:r>
      <w:r w:rsidRPr="00702720">
        <w:rPr>
          <w:rFonts w:eastAsia="Calibri" w:cs="Tahoma"/>
          <w:spacing w:val="-3"/>
        </w:rPr>
        <w:t>ι</w:t>
      </w:r>
      <w:r w:rsidRPr="00702720">
        <w:rPr>
          <w:rFonts w:eastAsia="Calibri" w:cs="Tahoma"/>
        </w:rPr>
        <w:t>κό</w:t>
      </w:r>
      <w:r w:rsidRPr="00702720">
        <w:rPr>
          <w:rFonts w:cs="Tahoma"/>
          <w:spacing w:val="25"/>
        </w:rPr>
        <w:t xml:space="preserve"> </w:t>
      </w:r>
      <w:r w:rsidRPr="00702720">
        <w:rPr>
          <w:rFonts w:eastAsia="Calibri" w:cs="Tahoma"/>
        </w:rPr>
        <w:t>πεδ</w:t>
      </w:r>
      <w:r w:rsidRPr="00702720">
        <w:rPr>
          <w:rFonts w:eastAsia="Calibri" w:cs="Tahoma"/>
          <w:spacing w:val="-1"/>
        </w:rPr>
        <w:t>ί</w:t>
      </w:r>
      <w:r w:rsidRPr="00702720">
        <w:rPr>
          <w:rFonts w:eastAsia="Calibri" w:cs="Tahoma"/>
        </w:rPr>
        <w:t>ο</w:t>
      </w:r>
      <w:r w:rsidRPr="00702720">
        <w:rPr>
          <w:rFonts w:cs="Tahoma"/>
          <w:spacing w:val="25"/>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27"/>
        </w:rPr>
        <w:t xml:space="preserve"> </w:t>
      </w:r>
      <w:r w:rsidRPr="00702720">
        <w:rPr>
          <w:rFonts w:eastAsia="Calibri" w:cs="Tahoma"/>
        </w:rPr>
        <w:t>ΕΕΕΣ</w:t>
      </w:r>
      <w:r w:rsidRPr="00702720">
        <w:rPr>
          <w:rFonts w:cs="Tahoma"/>
          <w:spacing w:val="26"/>
        </w:rPr>
        <w:t xml:space="preserve"> </w:t>
      </w:r>
      <w:r w:rsidRPr="00702720">
        <w:rPr>
          <w:rFonts w:eastAsia="Calibri" w:cs="Tahoma"/>
        </w:rPr>
        <w:t>γ</w:t>
      </w:r>
      <w:r w:rsidRPr="00702720">
        <w:rPr>
          <w:rFonts w:eastAsia="Calibri" w:cs="Tahoma"/>
          <w:spacing w:val="-1"/>
        </w:rPr>
        <w:t>ι</w:t>
      </w:r>
      <w:r w:rsidRPr="00702720">
        <w:rPr>
          <w:rFonts w:eastAsia="Calibri" w:cs="Tahoma"/>
        </w:rPr>
        <w:t>α</w:t>
      </w:r>
      <w:r w:rsidRPr="00702720">
        <w:rPr>
          <w:rFonts w:cs="Tahoma"/>
          <w:spacing w:val="26"/>
        </w:rPr>
        <w:t xml:space="preserve"> </w:t>
      </w:r>
      <w:r w:rsidRPr="00702720">
        <w:rPr>
          <w:rFonts w:eastAsia="Calibri" w:cs="Tahoma"/>
          <w:spacing w:val="-1"/>
        </w:rPr>
        <w:t>τ</w:t>
      </w:r>
      <w:r w:rsidRPr="00702720">
        <w:rPr>
          <w:rFonts w:eastAsia="Calibri" w:cs="Tahoma"/>
          <w:spacing w:val="1"/>
        </w:rPr>
        <w:t>υ</w:t>
      </w:r>
      <w:r w:rsidRPr="00702720">
        <w:rPr>
          <w:rFonts w:eastAsia="Calibri" w:cs="Tahoma"/>
        </w:rPr>
        <w:t>χ</w:t>
      </w:r>
      <w:r w:rsidRPr="00702720">
        <w:rPr>
          <w:rFonts w:eastAsia="Calibri" w:cs="Tahoma"/>
          <w:spacing w:val="1"/>
        </w:rPr>
        <w:t>ό</w:t>
      </w:r>
      <w:r w:rsidRPr="00702720">
        <w:rPr>
          <w:rFonts w:eastAsia="Calibri" w:cs="Tahoma"/>
        </w:rPr>
        <w:t>ν</w:t>
      </w:r>
      <w:r w:rsidRPr="00702720">
        <w:rPr>
          <w:rFonts w:cs="Tahoma"/>
        </w:rPr>
        <w:t xml:space="preserve"> </w:t>
      </w:r>
      <w:r w:rsidRPr="00702720">
        <w:rPr>
          <w:rFonts w:eastAsia="Calibri" w:cs="Tahoma"/>
        </w:rPr>
        <w:t>σ</w:t>
      </w:r>
      <w:r w:rsidRPr="00702720">
        <w:rPr>
          <w:rFonts w:eastAsia="Calibri" w:cs="Tahoma"/>
          <w:spacing w:val="1"/>
        </w:rPr>
        <w:t>ύ</w:t>
      </w:r>
      <w:r w:rsidRPr="00702720">
        <w:rPr>
          <w:rFonts w:eastAsia="Calibri" w:cs="Tahoma"/>
          <w:spacing w:val="-1"/>
        </w:rPr>
        <w:t>ν</w:t>
      </w:r>
      <w:r w:rsidRPr="00702720">
        <w:rPr>
          <w:rFonts w:eastAsia="Calibri" w:cs="Tahoma"/>
        </w:rPr>
        <w:t>αψη</w:t>
      </w:r>
      <w:r w:rsidRPr="00702720">
        <w:rPr>
          <w:rFonts w:cs="Tahoma"/>
          <w:spacing w:val="4"/>
        </w:rPr>
        <w:t xml:space="preserve"> </w:t>
      </w:r>
      <w:r w:rsidRPr="00702720">
        <w:rPr>
          <w:rFonts w:eastAsia="Calibri" w:cs="Tahoma"/>
        </w:rPr>
        <w:t>σ</w:t>
      </w:r>
      <w:r w:rsidRPr="00702720">
        <w:rPr>
          <w:rFonts w:eastAsia="Calibri" w:cs="Tahoma"/>
          <w:spacing w:val="-2"/>
        </w:rPr>
        <w:t>υ</w:t>
      </w:r>
      <w:r w:rsidRPr="00702720">
        <w:rPr>
          <w:rFonts w:eastAsia="Calibri" w:cs="Tahoma"/>
          <w:spacing w:val="1"/>
        </w:rPr>
        <w:t>μ</w:t>
      </w:r>
      <w:r w:rsidRPr="00702720">
        <w:rPr>
          <w:rFonts w:eastAsia="Calibri" w:cs="Tahoma"/>
        </w:rPr>
        <w:t>φω</w:t>
      </w:r>
      <w:r w:rsidRPr="00702720">
        <w:rPr>
          <w:rFonts w:eastAsia="Calibri" w:cs="Tahoma"/>
          <w:spacing w:val="-1"/>
        </w:rPr>
        <w:t>νι</w:t>
      </w:r>
      <w:r w:rsidRPr="00702720">
        <w:rPr>
          <w:rFonts w:eastAsia="Calibri" w:cs="Tahoma"/>
        </w:rPr>
        <w:t>ών</w:t>
      </w:r>
      <w:r w:rsidRPr="00702720">
        <w:rPr>
          <w:rFonts w:cs="Tahoma"/>
          <w:spacing w:val="2"/>
        </w:rPr>
        <w:t xml:space="preserve"> </w:t>
      </w:r>
      <w:r w:rsidRPr="00702720">
        <w:rPr>
          <w:rFonts w:eastAsia="Calibri" w:cs="Tahoma"/>
          <w:spacing w:val="1"/>
        </w:rPr>
        <w:t>μ</w:t>
      </w:r>
      <w:r w:rsidRPr="00702720">
        <w:rPr>
          <w:rFonts w:eastAsia="Calibri" w:cs="Tahoma"/>
        </w:rPr>
        <w:t>ε</w:t>
      </w:r>
      <w:r w:rsidRPr="00702720">
        <w:rPr>
          <w:rFonts w:cs="Tahoma"/>
        </w:rPr>
        <w:t xml:space="preserve"> </w:t>
      </w:r>
      <w:r w:rsidRPr="00702720">
        <w:rPr>
          <w:rFonts w:eastAsia="Calibri" w:cs="Tahoma"/>
        </w:rPr>
        <w:t>ά</w:t>
      </w:r>
      <w:r w:rsidRPr="00702720">
        <w:rPr>
          <w:rFonts w:eastAsia="Calibri" w:cs="Tahoma"/>
          <w:spacing w:val="1"/>
        </w:rPr>
        <w:t>λ</w:t>
      </w:r>
      <w:r w:rsidRPr="00702720">
        <w:rPr>
          <w:rFonts w:eastAsia="Calibri" w:cs="Tahoma"/>
          <w:spacing w:val="-1"/>
        </w:rPr>
        <w:t>λ</w:t>
      </w:r>
      <w:r w:rsidRPr="00702720">
        <w:rPr>
          <w:rFonts w:eastAsia="Calibri" w:cs="Tahoma"/>
          <w:spacing w:val="1"/>
        </w:rPr>
        <w:t>ου</w:t>
      </w:r>
      <w:r w:rsidRPr="00702720">
        <w:rPr>
          <w:rFonts w:eastAsia="Calibri" w:cs="Tahoma"/>
        </w:rPr>
        <w:t>ς</w:t>
      </w:r>
      <w:r w:rsidRPr="00702720">
        <w:rPr>
          <w:rFonts w:cs="Tahoma"/>
          <w:spacing w:val="3"/>
        </w:rPr>
        <w:t xml:space="preserve"> </w:t>
      </w:r>
      <w:r w:rsidRPr="00702720">
        <w:rPr>
          <w:rFonts w:eastAsia="Calibri" w:cs="Tahoma"/>
          <w:spacing w:val="1"/>
        </w:rPr>
        <w:t>ο</w:t>
      </w:r>
      <w:r w:rsidRPr="00702720">
        <w:rPr>
          <w:rFonts w:eastAsia="Calibri" w:cs="Tahoma"/>
          <w:spacing w:val="-3"/>
        </w:rPr>
        <w:t>ι</w:t>
      </w:r>
      <w:r w:rsidRPr="00702720">
        <w:rPr>
          <w:rFonts w:eastAsia="Calibri" w:cs="Tahoma"/>
        </w:rPr>
        <w:t>κ</w:t>
      </w:r>
      <w:r w:rsidRPr="00702720">
        <w:rPr>
          <w:rFonts w:eastAsia="Calibri" w:cs="Tahoma"/>
          <w:spacing w:val="1"/>
        </w:rPr>
        <w:t>ο</w:t>
      </w:r>
      <w:r w:rsidRPr="00702720">
        <w:rPr>
          <w:rFonts w:eastAsia="Calibri" w:cs="Tahoma"/>
          <w:spacing w:val="-3"/>
        </w:rPr>
        <w:t>ν</w:t>
      </w:r>
      <w:r w:rsidRPr="00702720">
        <w:rPr>
          <w:rFonts w:eastAsia="Calibri" w:cs="Tahoma"/>
          <w:spacing w:val="1"/>
        </w:rPr>
        <w:t>ομ</w:t>
      </w:r>
      <w:r w:rsidRPr="00702720">
        <w:rPr>
          <w:rFonts w:eastAsia="Calibri" w:cs="Tahoma"/>
          <w:spacing w:val="-3"/>
        </w:rPr>
        <w:t>ι</w:t>
      </w:r>
      <w:r w:rsidRPr="00702720">
        <w:rPr>
          <w:rFonts w:eastAsia="Calibri" w:cs="Tahoma"/>
        </w:rPr>
        <w:t>κ</w:t>
      </w:r>
      <w:r w:rsidRPr="00702720">
        <w:rPr>
          <w:rFonts w:eastAsia="Calibri" w:cs="Tahoma"/>
          <w:spacing w:val="-1"/>
        </w:rPr>
        <w:t>ο</w:t>
      </w:r>
      <w:r w:rsidRPr="00702720">
        <w:rPr>
          <w:rFonts w:eastAsia="Calibri" w:cs="Tahoma"/>
          <w:spacing w:val="1"/>
        </w:rPr>
        <w:t>ύ</w:t>
      </w:r>
      <w:r w:rsidRPr="00702720">
        <w:rPr>
          <w:rFonts w:eastAsia="Calibri" w:cs="Tahoma"/>
        </w:rPr>
        <w:t>ς</w:t>
      </w:r>
      <w:r w:rsidRPr="00702720">
        <w:rPr>
          <w:rFonts w:cs="Tahoma"/>
          <w:spacing w:val="3"/>
        </w:rPr>
        <w:t xml:space="preserve"> </w:t>
      </w:r>
      <w:r w:rsidRPr="00702720">
        <w:rPr>
          <w:rFonts w:eastAsia="Calibri" w:cs="Tahoma"/>
        </w:rPr>
        <w:t>φ</w:t>
      </w:r>
      <w:r w:rsidRPr="00702720">
        <w:rPr>
          <w:rFonts w:eastAsia="Calibri" w:cs="Tahoma"/>
          <w:spacing w:val="-1"/>
        </w:rPr>
        <w:t>ο</w:t>
      </w:r>
      <w:r w:rsidRPr="00702720">
        <w:rPr>
          <w:rFonts w:eastAsia="Calibri" w:cs="Tahoma"/>
          <w:spacing w:val="1"/>
        </w:rPr>
        <w:t>ρ</w:t>
      </w:r>
      <w:r w:rsidRPr="00702720">
        <w:rPr>
          <w:rFonts w:eastAsia="Calibri" w:cs="Tahoma"/>
        </w:rPr>
        <w:t>ε</w:t>
      </w:r>
      <w:r w:rsidRPr="00702720">
        <w:rPr>
          <w:rFonts w:eastAsia="Calibri" w:cs="Tahoma"/>
          <w:spacing w:val="-1"/>
        </w:rPr>
        <w:t>ί</w:t>
      </w:r>
      <w:r w:rsidRPr="00702720">
        <w:rPr>
          <w:rFonts w:eastAsia="Calibri" w:cs="Tahoma"/>
        </w:rPr>
        <w:t>ς</w:t>
      </w:r>
      <w:r w:rsidRPr="00702720">
        <w:rPr>
          <w:rFonts w:cs="Tahoma"/>
          <w:spacing w:val="3"/>
        </w:rPr>
        <w:t xml:space="preserve"> </w:t>
      </w:r>
      <w:r w:rsidRPr="00702720">
        <w:rPr>
          <w:rFonts w:eastAsia="Calibri" w:cs="Tahoma"/>
          <w:spacing w:val="1"/>
        </w:rPr>
        <w:t>μ</w:t>
      </w:r>
      <w:r w:rsidRPr="00702720">
        <w:rPr>
          <w:rFonts w:eastAsia="Calibri" w:cs="Tahoma"/>
        </w:rPr>
        <w:t>ε</w:t>
      </w:r>
      <w:r w:rsidRPr="00702720">
        <w:rPr>
          <w:rFonts w:cs="Tahoma"/>
          <w:spacing w:val="3"/>
        </w:rPr>
        <w:t xml:space="preserve"> </w:t>
      </w:r>
      <w:r w:rsidRPr="00702720">
        <w:rPr>
          <w:rFonts w:eastAsia="Calibri" w:cs="Tahoma"/>
        </w:rPr>
        <w:t>σ</w:t>
      </w:r>
      <w:r w:rsidRPr="00702720">
        <w:rPr>
          <w:rFonts w:eastAsia="Calibri" w:cs="Tahoma"/>
          <w:spacing w:val="-1"/>
        </w:rPr>
        <w:t>τ</w:t>
      </w:r>
      <w:r w:rsidRPr="00702720">
        <w:rPr>
          <w:rFonts w:eastAsia="Calibri" w:cs="Tahoma"/>
          <w:spacing w:val="1"/>
        </w:rPr>
        <w:t>ό</w:t>
      </w:r>
      <w:r w:rsidRPr="00702720">
        <w:rPr>
          <w:rFonts w:eastAsia="Calibri" w:cs="Tahoma"/>
        </w:rPr>
        <w:t>χο</w:t>
      </w:r>
      <w:r w:rsidRPr="00702720">
        <w:rPr>
          <w:rFonts w:cs="Tahoma"/>
          <w:spacing w:val="4"/>
        </w:rPr>
        <w:t xml:space="preserve"> </w:t>
      </w:r>
      <w:r w:rsidRPr="00702720">
        <w:rPr>
          <w:rFonts w:eastAsia="Calibri" w:cs="Tahoma"/>
          <w:spacing w:val="1"/>
        </w:rPr>
        <w:t>τ</w:t>
      </w:r>
      <w:r w:rsidRPr="00702720">
        <w:rPr>
          <w:rFonts w:eastAsia="Calibri" w:cs="Tahoma"/>
        </w:rPr>
        <w:t>η</w:t>
      </w:r>
      <w:r w:rsidRPr="00702720">
        <w:rPr>
          <w:rFonts w:cs="Tahoma"/>
          <w:spacing w:val="4"/>
        </w:rPr>
        <w:t xml:space="preserve"> </w:t>
      </w:r>
      <w:r w:rsidRPr="00702720">
        <w:rPr>
          <w:rFonts w:eastAsia="Calibri" w:cs="Tahoma"/>
          <w:spacing w:val="-2"/>
        </w:rPr>
        <w:t>σ</w:t>
      </w:r>
      <w:r w:rsidRPr="00702720">
        <w:rPr>
          <w:rFonts w:eastAsia="Calibri" w:cs="Tahoma"/>
          <w:spacing w:val="1"/>
        </w:rPr>
        <w:t>τ</w:t>
      </w:r>
      <w:r w:rsidRPr="00702720">
        <w:rPr>
          <w:rFonts w:eastAsia="Calibri" w:cs="Tahoma"/>
          <w:spacing w:val="-2"/>
        </w:rPr>
        <w:t>ρ</w:t>
      </w:r>
      <w:r w:rsidRPr="00702720">
        <w:rPr>
          <w:rFonts w:eastAsia="Calibri" w:cs="Tahoma"/>
        </w:rPr>
        <w:t>έβ</w:t>
      </w:r>
      <w:r w:rsidRPr="00702720">
        <w:rPr>
          <w:rFonts w:eastAsia="Calibri" w:cs="Tahoma"/>
          <w:spacing w:val="-1"/>
        </w:rPr>
        <w:t>λ</w:t>
      </w:r>
      <w:r w:rsidRPr="00702720">
        <w:rPr>
          <w:rFonts w:eastAsia="Calibri" w:cs="Tahoma"/>
        </w:rPr>
        <w:t>ωση</w:t>
      </w:r>
      <w:r w:rsidRPr="00702720">
        <w:rPr>
          <w:rFonts w:cs="Tahoma"/>
          <w:spacing w:val="4"/>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5"/>
        </w:rPr>
        <w:t xml:space="preserve"> </w:t>
      </w:r>
      <w:r w:rsidRPr="00702720">
        <w:rPr>
          <w:rFonts w:eastAsia="Calibri" w:cs="Tahoma"/>
        </w:rPr>
        <w:lastRenderedPageBreak/>
        <w:t>α</w:t>
      </w:r>
      <w:r w:rsidRPr="00702720">
        <w:rPr>
          <w:rFonts w:eastAsia="Calibri" w:cs="Tahoma"/>
          <w:spacing w:val="-3"/>
        </w:rPr>
        <w:t>ν</w:t>
      </w:r>
      <w:r w:rsidRPr="00702720">
        <w:rPr>
          <w:rFonts w:eastAsia="Calibri" w:cs="Tahoma"/>
          <w:spacing w:val="1"/>
        </w:rPr>
        <w:t>τ</w:t>
      </w:r>
      <w:r w:rsidRPr="00702720">
        <w:rPr>
          <w:rFonts w:eastAsia="Calibri" w:cs="Tahoma"/>
        </w:rPr>
        <w:t>αγω</w:t>
      </w:r>
      <w:r w:rsidRPr="00702720">
        <w:rPr>
          <w:rFonts w:eastAsia="Calibri" w:cs="Tahoma"/>
          <w:spacing w:val="-1"/>
        </w:rPr>
        <w:t>νι</w:t>
      </w:r>
      <w:r w:rsidRPr="00702720">
        <w:rPr>
          <w:rFonts w:eastAsia="Calibri" w:cs="Tahoma"/>
        </w:rPr>
        <w:t>σ</w:t>
      </w:r>
      <w:r w:rsidRPr="00702720">
        <w:rPr>
          <w:rFonts w:eastAsia="Calibri" w:cs="Tahoma"/>
          <w:spacing w:val="-1"/>
        </w:rPr>
        <w:t>μο</w:t>
      </w:r>
      <w:r w:rsidRPr="00702720">
        <w:rPr>
          <w:rFonts w:eastAsia="Calibri" w:cs="Tahoma"/>
          <w:spacing w:val="1"/>
        </w:rPr>
        <w:t>ύ</w:t>
      </w:r>
      <w:r w:rsidRPr="00702720">
        <w:rPr>
          <w:rFonts w:eastAsia="Calibri" w:cs="Tahoma"/>
        </w:rPr>
        <w:t>,</w:t>
      </w:r>
      <w:r w:rsidRPr="00702720">
        <w:rPr>
          <w:rFonts w:cs="Tahoma"/>
          <w:spacing w:val="2"/>
        </w:rPr>
        <w:t xml:space="preserve"> </w:t>
      </w:r>
      <w:r w:rsidRPr="00702720">
        <w:rPr>
          <w:rFonts w:eastAsia="Calibri" w:cs="Tahoma"/>
        </w:rPr>
        <w:t>η</w:t>
      </w:r>
      <w:r w:rsidRPr="00702720">
        <w:rPr>
          <w:rFonts w:cs="Tahoma"/>
        </w:rPr>
        <w:t xml:space="preserve"> </w:t>
      </w:r>
      <w:r w:rsidRPr="00702720">
        <w:rPr>
          <w:rFonts w:eastAsia="Calibri" w:cs="Tahoma"/>
        </w:rPr>
        <w:t>σ</w:t>
      </w:r>
      <w:r w:rsidRPr="00702720">
        <w:rPr>
          <w:rFonts w:eastAsia="Calibri" w:cs="Tahoma"/>
          <w:spacing w:val="1"/>
        </w:rPr>
        <w:t>υ</w:t>
      </w:r>
      <w:r w:rsidRPr="00702720">
        <w:rPr>
          <w:rFonts w:eastAsia="Calibri" w:cs="Tahoma"/>
          <w:spacing w:val="-1"/>
        </w:rPr>
        <w:t>ν</w:t>
      </w:r>
      <w:r w:rsidRPr="00702720">
        <w:rPr>
          <w:rFonts w:eastAsia="Calibri" w:cs="Tahoma"/>
        </w:rPr>
        <w:t>δ</w:t>
      </w:r>
      <w:r w:rsidRPr="00702720">
        <w:rPr>
          <w:rFonts w:eastAsia="Calibri" w:cs="Tahoma"/>
          <w:spacing w:val="-2"/>
        </w:rPr>
        <w:t>ρ</w:t>
      </w:r>
      <w:r w:rsidRPr="00702720">
        <w:rPr>
          <w:rFonts w:eastAsia="Calibri" w:cs="Tahoma"/>
          <w:spacing w:val="1"/>
        </w:rPr>
        <w:t>ομ</w:t>
      </w:r>
      <w:r w:rsidRPr="00702720">
        <w:rPr>
          <w:rFonts w:eastAsia="Calibri" w:cs="Tahoma"/>
        </w:rPr>
        <w:t>ή</w:t>
      </w:r>
      <w:r w:rsidRPr="00702720">
        <w:rPr>
          <w:rFonts w:cs="Tahoma"/>
          <w:spacing w:val="1"/>
        </w:rPr>
        <w:t xml:space="preserve"> </w:t>
      </w:r>
      <w:r w:rsidRPr="00702720">
        <w:rPr>
          <w:rFonts w:eastAsia="Calibri" w:cs="Tahoma"/>
        </w:rPr>
        <w:t>πε</w:t>
      </w:r>
      <w:r w:rsidRPr="00702720">
        <w:rPr>
          <w:rFonts w:eastAsia="Calibri" w:cs="Tahoma"/>
          <w:spacing w:val="1"/>
        </w:rPr>
        <w:t>ρ</w:t>
      </w:r>
      <w:r w:rsidRPr="00702720">
        <w:rPr>
          <w:rFonts w:eastAsia="Calibri" w:cs="Tahoma"/>
          <w:spacing w:val="-1"/>
        </w:rPr>
        <w:t>ι</w:t>
      </w:r>
      <w:r w:rsidRPr="00702720">
        <w:rPr>
          <w:rFonts w:eastAsia="Calibri" w:cs="Tahoma"/>
          <w:spacing w:val="-2"/>
        </w:rPr>
        <w:t>σ</w:t>
      </w:r>
      <w:r w:rsidRPr="00702720">
        <w:rPr>
          <w:rFonts w:eastAsia="Calibri" w:cs="Tahoma"/>
          <w:spacing w:val="1"/>
        </w:rPr>
        <w:t>τ</w:t>
      </w:r>
      <w:r w:rsidRPr="00702720">
        <w:rPr>
          <w:rFonts w:eastAsia="Calibri" w:cs="Tahoma"/>
        </w:rPr>
        <w:t>άσεω</w:t>
      </w:r>
      <w:r w:rsidRPr="00702720">
        <w:rPr>
          <w:rFonts w:eastAsia="Calibri" w:cs="Tahoma"/>
          <w:spacing w:val="-1"/>
        </w:rPr>
        <w:t>ν</w:t>
      </w:r>
      <w:r w:rsidRPr="00702720">
        <w:rPr>
          <w:rFonts w:eastAsia="Calibri" w:cs="Tahoma"/>
        </w:rPr>
        <w:t>,</w:t>
      </w:r>
      <w:r w:rsidRPr="00702720">
        <w:rPr>
          <w:rFonts w:cs="Tahoma"/>
        </w:rPr>
        <w:t xml:space="preserve"> </w:t>
      </w:r>
      <w:r w:rsidRPr="00702720">
        <w:rPr>
          <w:rFonts w:eastAsia="Calibri" w:cs="Tahoma"/>
          <w:spacing w:val="1"/>
        </w:rPr>
        <w:t>ό</w:t>
      </w:r>
      <w:r w:rsidRPr="00702720">
        <w:rPr>
          <w:rFonts w:eastAsia="Calibri" w:cs="Tahoma"/>
        </w:rPr>
        <w:t>π</w:t>
      </w:r>
      <w:r w:rsidRPr="00702720">
        <w:rPr>
          <w:rFonts w:eastAsia="Calibri" w:cs="Tahoma"/>
          <w:spacing w:val="-2"/>
        </w:rPr>
        <w:t>ω</w:t>
      </w:r>
      <w:r w:rsidRPr="00702720">
        <w:rPr>
          <w:rFonts w:eastAsia="Calibri" w:cs="Tahoma"/>
        </w:rPr>
        <w:t>ς</w:t>
      </w:r>
      <w:r w:rsidRPr="00702720">
        <w:rPr>
          <w:rFonts w:cs="Tahoma"/>
          <w:spacing w:val="5"/>
        </w:rPr>
        <w:t xml:space="preserve"> </w:t>
      </w:r>
      <w:r w:rsidRPr="00702720">
        <w:rPr>
          <w:rFonts w:eastAsia="Calibri" w:cs="Tahoma"/>
        </w:rPr>
        <w:t>η</w:t>
      </w:r>
      <w:r w:rsidRPr="00702720">
        <w:rPr>
          <w:rFonts w:cs="Tahoma"/>
          <w:spacing w:val="4"/>
        </w:rPr>
        <w:t xml:space="preserve"> </w:t>
      </w:r>
      <w:r w:rsidRPr="00702720">
        <w:rPr>
          <w:rFonts w:eastAsia="Calibri" w:cs="Tahoma"/>
        </w:rPr>
        <w:t>π</w:t>
      </w:r>
      <w:r w:rsidRPr="00702720">
        <w:rPr>
          <w:rFonts w:eastAsia="Calibri" w:cs="Tahoma"/>
          <w:spacing w:val="-3"/>
        </w:rPr>
        <w:t>ά</w:t>
      </w:r>
      <w:r w:rsidRPr="00702720">
        <w:rPr>
          <w:rFonts w:eastAsia="Calibri" w:cs="Tahoma"/>
          <w:spacing w:val="1"/>
        </w:rPr>
        <w:t>ρο</w:t>
      </w:r>
      <w:r w:rsidRPr="00702720">
        <w:rPr>
          <w:rFonts w:eastAsia="Calibri" w:cs="Tahoma"/>
          <w:spacing w:val="-3"/>
        </w:rPr>
        <w:t>δ</w:t>
      </w:r>
      <w:r w:rsidRPr="00702720">
        <w:rPr>
          <w:rFonts w:eastAsia="Calibri" w:cs="Tahoma"/>
          <w:spacing w:val="1"/>
        </w:rPr>
        <w:t>ο</w:t>
      </w:r>
      <w:r w:rsidRPr="00702720">
        <w:rPr>
          <w:rFonts w:eastAsia="Calibri" w:cs="Tahoma"/>
        </w:rPr>
        <w:t>ς</w:t>
      </w:r>
      <w:r w:rsidRPr="00702720">
        <w:rPr>
          <w:rFonts w:cs="Tahoma"/>
          <w:spacing w:val="3"/>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3"/>
        </w:rPr>
        <w:t xml:space="preserve"> </w:t>
      </w:r>
      <w:r w:rsidRPr="00702720">
        <w:rPr>
          <w:rFonts w:eastAsia="Calibri" w:cs="Tahoma"/>
          <w:spacing w:val="-1"/>
        </w:rPr>
        <w:t>τ</w:t>
      </w:r>
      <w:r w:rsidRPr="00702720">
        <w:rPr>
          <w:rFonts w:eastAsia="Calibri" w:cs="Tahoma"/>
          <w:spacing w:val="1"/>
        </w:rPr>
        <w:t>ρ</w:t>
      </w:r>
      <w:r w:rsidRPr="00702720">
        <w:rPr>
          <w:rFonts w:eastAsia="Calibri" w:cs="Tahoma"/>
          <w:spacing w:val="-1"/>
        </w:rPr>
        <w:t>ι</w:t>
      </w:r>
      <w:r w:rsidRPr="00702720">
        <w:rPr>
          <w:rFonts w:eastAsia="Calibri" w:cs="Tahoma"/>
          <w:spacing w:val="-2"/>
        </w:rPr>
        <w:t>ε</w:t>
      </w:r>
      <w:r w:rsidRPr="00702720">
        <w:rPr>
          <w:rFonts w:eastAsia="Calibri" w:cs="Tahoma"/>
          <w:spacing w:val="1"/>
        </w:rPr>
        <w:t>τ</w:t>
      </w:r>
      <w:r w:rsidRPr="00702720">
        <w:rPr>
          <w:rFonts w:eastAsia="Calibri" w:cs="Tahoma"/>
          <w:spacing w:val="-1"/>
        </w:rPr>
        <w:t>ο</w:t>
      </w:r>
      <w:r w:rsidRPr="00702720">
        <w:rPr>
          <w:rFonts w:eastAsia="Calibri" w:cs="Tahoma"/>
          <w:spacing w:val="1"/>
        </w:rPr>
        <w:t>ύ</w:t>
      </w:r>
      <w:r w:rsidRPr="00702720">
        <w:rPr>
          <w:rFonts w:eastAsia="Calibri" w:cs="Tahoma"/>
        </w:rPr>
        <w:t>ς</w:t>
      </w:r>
      <w:r w:rsidRPr="00702720">
        <w:rPr>
          <w:rFonts w:cs="Tahoma"/>
          <w:spacing w:val="3"/>
        </w:rPr>
        <w:t xml:space="preserve"> </w:t>
      </w:r>
      <w:r w:rsidRPr="00702720">
        <w:rPr>
          <w:rFonts w:eastAsia="Calibri" w:cs="Tahoma"/>
        </w:rPr>
        <w:t>πε</w:t>
      </w:r>
      <w:r w:rsidRPr="00702720">
        <w:rPr>
          <w:rFonts w:eastAsia="Calibri" w:cs="Tahoma"/>
          <w:spacing w:val="1"/>
        </w:rPr>
        <w:t>ρ</w:t>
      </w:r>
      <w:r w:rsidRPr="00702720">
        <w:rPr>
          <w:rFonts w:eastAsia="Calibri" w:cs="Tahoma"/>
          <w:spacing w:val="-3"/>
        </w:rPr>
        <w:t>ι</w:t>
      </w:r>
      <w:r w:rsidRPr="00702720">
        <w:rPr>
          <w:rFonts w:eastAsia="Calibri" w:cs="Tahoma"/>
          <w:spacing w:val="1"/>
        </w:rPr>
        <w:t>ό</w:t>
      </w:r>
      <w:r w:rsidRPr="00702720">
        <w:rPr>
          <w:rFonts w:eastAsia="Calibri" w:cs="Tahoma"/>
        </w:rPr>
        <w:t>δ</w:t>
      </w:r>
      <w:r w:rsidRPr="00702720">
        <w:rPr>
          <w:rFonts w:eastAsia="Calibri" w:cs="Tahoma"/>
          <w:spacing w:val="-1"/>
        </w:rPr>
        <w:t>ο</w:t>
      </w:r>
      <w:r w:rsidRPr="00702720">
        <w:rPr>
          <w:rFonts w:eastAsia="Calibri" w:cs="Tahoma"/>
        </w:rPr>
        <w:t>υ</w:t>
      </w:r>
      <w:r w:rsidRPr="00702720">
        <w:rPr>
          <w:rFonts w:cs="Tahoma"/>
          <w:spacing w:val="3"/>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5"/>
        </w:rPr>
        <w:t xml:space="preserve"> </w:t>
      </w:r>
      <w:r w:rsidRPr="00702720">
        <w:rPr>
          <w:rFonts w:eastAsia="Calibri" w:cs="Tahoma"/>
          <w:spacing w:val="-1"/>
        </w:rPr>
        <w:t>ι</w:t>
      </w:r>
      <w:r w:rsidRPr="00702720">
        <w:rPr>
          <w:rFonts w:eastAsia="Calibri" w:cs="Tahoma"/>
        </w:rPr>
        <w:t>σχ</w:t>
      </w:r>
      <w:r w:rsidRPr="00702720">
        <w:rPr>
          <w:rFonts w:eastAsia="Calibri" w:cs="Tahoma"/>
          <w:spacing w:val="-2"/>
        </w:rPr>
        <w:t>ύ</w:t>
      </w:r>
      <w:r w:rsidRPr="00702720">
        <w:rPr>
          <w:rFonts w:eastAsia="Calibri" w:cs="Tahoma"/>
          <w:spacing w:val="-1"/>
        </w:rPr>
        <w:t>ο</w:t>
      </w:r>
      <w:r w:rsidRPr="00702720">
        <w:rPr>
          <w:rFonts w:eastAsia="Calibri" w:cs="Tahoma"/>
        </w:rPr>
        <w:t>ς</w:t>
      </w:r>
      <w:r w:rsidRPr="00702720">
        <w:rPr>
          <w:rFonts w:cs="Tahoma"/>
          <w:spacing w:val="5"/>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3"/>
        </w:rPr>
        <w:t xml:space="preserve"> </w:t>
      </w:r>
      <w:r w:rsidRPr="00702720">
        <w:rPr>
          <w:rFonts w:eastAsia="Calibri" w:cs="Tahoma"/>
          <w:spacing w:val="-1"/>
        </w:rPr>
        <w:t>λ</w:t>
      </w:r>
      <w:r w:rsidRPr="00702720">
        <w:rPr>
          <w:rFonts w:eastAsia="Calibri" w:cs="Tahoma"/>
          <w:spacing w:val="1"/>
        </w:rPr>
        <w:t>ό</w:t>
      </w:r>
      <w:r w:rsidRPr="00702720">
        <w:rPr>
          <w:rFonts w:eastAsia="Calibri" w:cs="Tahoma"/>
          <w:spacing w:val="-2"/>
        </w:rPr>
        <w:t>γ</w:t>
      </w:r>
      <w:r w:rsidRPr="00702720">
        <w:rPr>
          <w:rFonts w:eastAsia="Calibri" w:cs="Tahoma"/>
          <w:spacing w:val="1"/>
        </w:rPr>
        <w:t>ο</w:t>
      </w:r>
      <w:r w:rsidRPr="00702720">
        <w:rPr>
          <w:rFonts w:eastAsia="Calibri" w:cs="Tahoma"/>
        </w:rPr>
        <w:t>υ</w:t>
      </w:r>
      <w:r w:rsidRPr="00702720">
        <w:rPr>
          <w:rFonts w:cs="Tahoma"/>
          <w:spacing w:val="5"/>
        </w:rPr>
        <w:t xml:space="preserve"> </w:t>
      </w:r>
      <w:r w:rsidRPr="00702720">
        <w:rPr>
          <w:rFonts w:eastAsia="Calibri" w:cs="Tahoma"/>
          <w:spacing w:val="-3"/>
        </w:rPr>
        <w:t>α</w:t>
      </w:r>
      <w:r w:rsidRPr="00702720">
        <w:rPr>
          <w:rFonts w:eastAsia="Calibri" w:cs="Tahoma"/>
        </w:rPr>
        <w:t>π</w:t>
      </w:r>
      <w:r w:rsidRPr="00702720">
        <w:rPr>
          <w:rFonts w:eastAsia="Calibri" w:cs="Tahoma"/>
          <w:spacing w:val="-1"/>
        </w:rPr>
        <w:t>ο</w:t>
      </w:r>
      <w:r w:rsidRPr="00702720">
        <w:rPr>
          <w:rFonts w:eastAsia="Calibri" w:cs="Tahoma"/>
        </w:rPr>
        <w:t>κ</w:t>
      </w:r>
      <w:r w:rsidRPr="00702720">
        <w:rPr>
          <w:rFonts w:eastAsia="Calibri" w:cs="Tahoma"/>
          <w:spacing w:val="1"/>
        </w:rPr>
        <w:t>λ</w:t>
      </w:r>
      <w:r w:rsidRPr="00702720">
        <w:rPr>
          <w:rFonts w:eastAsia="Calibri" w:cs="Tahoma"/>
        </w:rPr>
        <w:t>ε</w:t>
      </w:r>
      <w:r w:rsidRPr="00702720">
        <w:rPr>
          <w:rFonts w:eastAsia="Calibri" w:cs="Tahoma"/>
          <w:spacing w:val="-3"/>
        </w:rPr>
        <w:t>ι</w:t>
      </w:r>
      <w:r w:rsidRPr="00702720">
        <w:rPr>
          <w:rFonts w:eastAsia="Calibri" w:cs="Tahoma"/>
        </w:rPr>
        <w:t>σ</w:t>
      </w:r>
      <w:r w:rsidRPr="00702720">
        <w:rPr>
          <w:rFonts w:eastAsia="Calibri" w:cs="Tahoma"/>
          <w:spacing w:val="-1"/>
        </w:rPr>
        <w:t>μο</w:t>
      </w:r>
      <w:r w:rsidRPr="00702720">
        <w:rPr>
          <w:rFonts w:eastAsia="Calibri" w:cs="Tahoma"/>
        </w:rPr>
        <w:t>ύ</w:t>
      </w:r>
      <w:r w:rsidRPr="00702720">
        <w:rPr>
          <w:rFonts w:cs="Tahoma"/>
        </w:rPr>
        <w:t xml:space="preserve"> </w:t>
      </w:r>
      <w:r w:rsidRPr="00702720">
        <w:rPr>
          <w:rFonts w:eastAsia="Calibri" w:cs="Tahoma"/>
        </w:rPr>
        <w:t>(πα</w:t>
      </w:r>
      <w:r w:rsidRPr="00702720">
        <w:rPr>
          <w:rFonts w:eastAsia="Calibri" w:cs="Tahoma"/>
          <w:spacing w:val="1"/>
        </w:rPr>
        <w:t>ρ</w:t>
      </w:r>
      <w:r w:rsidRPr="00702720">
        <w:rPr>
          <w:rFonts w:eastAsia="Calibri" w:cs="Tahoma"/>
        </w:rPr>
        <w:t>αγ</w:t>
      </w:r>
      <w:r w:rsidRPr="00702720">
        <w:rPr>
          <w:rFonts w:eastAsia="Calibri" w:cs="Tahoma"/>
          <w:spacing w:val="1"/>
        </w:rPr>
        <w:t>ρ</w:t>
      </w:r>
      <w:r w:rsidRPr="00702720">
        <w:rPr>
          <w:rFonts w:eastAsia="Calibri" w:cs="Tahoma"/>
          <w:spacing w:val="-3"/>
        </w:rPr>
        <w:t>ά</w:t>
      </w:r>
      <w:r w:rsidRPr="00702720">
        <w:rPr>
          <w:rFonts w:eastAsia="Calibri" w:cs="Tahoma"/>
        </w:rPr>
        <w:t>φ</w:t>
      </w:r>
      <w:r w:rsidRPr="00702720">
        <w:rPr>
          <w:rFonts w:eastAsia="Calibri" w:cs="Tahoma"/>
          <w:spacing w:val="-1"/>
        </w:rPr>
        <w:t>ο</w:t>
      </w:r>
      <w:r w:rsidRPr="00702720">
        <w:rPr>
          <w:rFonts w:eastAsia="Calibri" w:cs="Tahoma"/>
        </w:rPr>
        <w:t>υ</w:t>
      </w:r>
      <w:r w:rsidRPr="00702720">
        <w:rPr>
          <w:rFonts w:cs="Tahoma"/>
          <w:spacing w:val="13"/>
        </w:rPr>
        <w:t xml:space="preserve"> </w:t>
      </w:r>
      <w:r w:rsidRPr="00702720">
        <w:rPr>
          <w:rFonts w:eastAsia="Calibri" w:cs="Tahoma"/>
          <w:spacing w:val="-1"/>
        </w:rPr>
        <w:t>1</w:t>
      </w:r>
      <w:r w:rsidRPr="00702720">
        <w:rPr>
          <w:rFonts w:eastAsia="Calibri" w:cs="Tahoma"/>
        </w:rPr>
        <w:t>0</w:t>
      </w:r>
      <w:r w:rsidRPr="00702720">
        <w:rPr>
          <w:rFonts w:cs="Tahoma"/>
          <w:spacing w:val="13"/>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13"/>
        </w:rPr>
        <w:t xml:space="preserve"> </w:t>
      </w:r>
      <w:r w:rsidRPr="00702720">
        <w:rPr>
          <w:rFonts w:eastAsia="Calibri" w:cs="Tahoma"/>
          <w:spacing w:val="-3"/>
        </w:rPr>
        <w:t>ά</w:t>
      </w:r>
      <w:r w:rsidRPr="00702720">
        <w:rPr>
          <w:rFonts w:eastAsia="Calibri" w:cs="Tahoma"/>
          <w:spacing w:val="1"/>
        </w:rPr>
        <w:t>ρ</w:t>
      </w:r>
      <w:r w:rsidRPr="00702720">
        <w:rPr>
          <w:rFonts w:eastAsia="Calibri" w:cs="Tahoma"/>
          <w:spacing w:val="-2"/>
        </w:rPr>
        <w:t>θ</w:t>
      </w:r>
      <w:r w:rsidRPr="00702720">
        <w:rPr>
          <w:rFonts w:eastAsia="Calibri" w:cs="Tahoma"/>
          <w:spacing w:val="1"/>
        </w:rPr>
        <w:t>ρο</w:t>
      </w:r>
      <w:r w:rsidRPr="00702720">
        <w:rPr>
          <w:rFonts w:eastAsia="Calibri" w:cs="Tahoma"/>
        </w:rPr>
        <w:t>υ</w:t>
      </w:r>
      <w:r w:rsidRPr="00702720">
        <w:rPr>
          <w:rFonts w:cs="Tahoma"/>
          <w:spacing w:val="10"/>
        </w:rPr>
        <w:t xml:space="preserve"> </w:t>
      </w:r>
      <w:r w:rsidRPr="00702720">
        <w:rPr>
          <w:rFonts w:eastAsia="Calibri" w:cs="Tahoma"/>
          <w:spacing w:val="-1"/>
        </w:rPr>
        <w:t>7</w:t>
      </w:r>
      <w:r w:rsidRPr="00702720">
        <w:rPr>
          <w:rFonts w:eastAsia="Calibri" w:cs="Tahoma"/>
          <w:spacing w:val="1"/>
        </w:rPr>
        <w:t>3</w:t>
      </w:r>
      <w:r w:rsidRPr="00702720">
        <w:rPr>
          <w:rFonts w:eastAsia="Calibri" w:cs="Tahoma"/>
        </w:rPr>
        <w:t>)</w:t>
      </w:r>
      <w:r w:rsidRPr="00702720">
        <w:rPr>
          <w:rFonts w:cs="Tahoma"/>
          <w:spacing w:val="12"/>
        </w:rPr>
        <w:t xml:space="preserve"> </w:t>
      </w:r>
      <w:r w:rsidRPr="00702720">
        <w:rPr>
          <w:rFonts w:eastAsia="Calibri" w:cs="Tahoma"/>
        </w:rPr>
        <w:t>ή</w:t>
      </w:r>
      <w:r w:rsidRPr="00702720">
        <w:rPr>
          <w:rFonts w:cs="Tahoma"/>
          <w:spacing w:val="11"/>
        </w:rPr>
        <w:t xml:space="preserve"> </w:t>
      </w:r>
      <w:r w:rsidRPr="00702720">
        <w:rPr>
          <w:rFonts w:eastAsia="Calibri" w:cs="Tahoma"/>
        </w:rPr>
        <w:t>η</w:t>
      </w:r>
      <w:r w:rsidRPr="00702720">
        <w:rPr>
          <w:rFonts w:cs="Tahoma"/>
          <w:spacing w:val="11"/>
        </w:rPr>
        <w:t xml:space="preserve"> </w:t>
      </w:r>
      <w:r w:rsidRPr="00702720">
        <w:rPr>
          <w:rFonts w:eastAsia="Calibri" w:cs="Tahoma"/>
        </w:rPr>
        <w:t>εφα</w:t>
      </w:r>
      <w:r w:rsidRPr="00702720">
        <w:rPr>
          <w:rFonts w:eastAsia="Calibri" w:cs="Tahoma"/>
          <w:spacing w:val="-2"/>
        </w:rPr>
        <w:t>ρ</w:t>
      </w:r>
      <w:r w:rsidRPr="00702720">
        <w:rPr>
          <w:rFonts w:eastAsia="Calibri" w:cs="Tahoma"/>
          <w:spacing w:val="-1"/>
        </w:rPr>
        <w:t>μ</w:t>
      </w:r>
      <w:r w:rsidRPr="00702720">
        <w:rPr>
          <w:rFonts w:eastAsia="Calibri" w:cs="Tahoma"/>
          <w:spacing w:val="1"/>
        </w:rPr>
        <w:t>ο</w:t>
      </w:r>
      <w:r w:rsidRPr="00702720">
        <w:rPr>
          <w:rFonts w:eastAsia="Calibri" w:cs="Tahoma"/>
        </w:rPr>
        <w:t>γή</w:t>
      </w:r>
      <w:r w:rsidRPr="00702720">
        <w:rPr>
          <w:rFonts w:cs="Tahoma"/>
          <w:spacing w:val="11"/>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10"/>
        </w:rPr>
        <w:t xml:space="preserve"> </w:t>
      </w:r>
      <w:r w:rsidRPr="00702720">
        <w:rPr>
          <w:rFonts w:eastAsia="Calibri" w:cs="Tahoma"/>
        </w:rPr>
        <w:t>δ</w:t>
      </w:r>
      <w:r w:rsidRPr="00702720">
        <w:rPr>
          <w:rFonts w:eastAsia="Calibri" w:cs="Tahoma"/>
          <w:spacing w:val="-1"/>
        </w:rPr>
        <w:t>ι</w:t>
      </w:r>
      <w:r w:rsidRPr="00702720">
        <w:rPr>
          <w:rFonts w:eastAsia="Calibri" w:cs="Tahoma"/>
        </w:rPr>
        <w:t>ά</w:t>
      </w:r>
      <w:r w:rsidRPr="00702720">
        <w:rPr>
          <w:rFonts w:eastAsia="Calibri" w:cs="Tahoma"/>
          <w:spacing w:val="1"/>
        </w:rPr>
        <w:t>τ</w:t>
      </w:r>
      <w:r w:rsidRPr="00702720">
        <w:rPr>
          <w:rFonts w:eastAsia="Calibri" w:cs="Tahoma"/>
        </w:rPr>
        <w:t>α</w:t>
      </w:r>
      <w:r w:rsidRPr="00702720">
        <w:rPr>
          <w:rFonts w:eastAsia="Calibri" w:cs="Tahoma"/>
          <w:spacing w:val="1"/>
        </w:rPr>
        <w:t>ξ</w:t>
      </w:r>
      <w:r w:rsidRPr="00702720">
        <w:rPr>
          <w:rFonts w:eastAsia="Calibri" w:cs="Tahoma"/>
          <w:spacing w:val="-1"/>
        </w:rPr>
        <w:t>η</w:t>
      </w:r>
      <w:r w:rsidRPr="00702720">
        <w:rPr>
          <w:rFonts w:eastAsia="Calibri" w:cs="Tahoma"/>
        </w:rPr>
        <w:t>ς</w:t>
      </w:r>
      <w:r w:rsidRPr="00702720">
        <w:rPr>
          <w:rFonts w:cs="Tahoma"/>
          <w:spacing w:val="10"/>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13"/>
        </w:rPr>
        <w:t xml:space="preserve"> </w:t>
      </w:r>
      <w:r w:rsidRPr="00702720">
        <w:rPr>
          <w:rFonts w:eastAsia="Calibri" w:cs="Tahoma"/>
        </w:rPr>
        <w:t>π</w:t>
      </w:r>
      <w:r w:rsidRPr="00702720">
        <w:rPr>
          <w:rFonts w:eastAsia="Calibri" w:cs="Tahoma"/>
          <w:spacing w:val="-3"/>
        </w:rPr>
        <w:t>α</w:t>
      </w:r>
      <w:r w:rsidRPr="00702720">
        <w:rPr>
          <w:rFonts w:eastAsia="Calibri" w:cs="Tahoma"/>
          <w:spacing w:val="1"/>
        </w:rPr>
        <w:t>ρ</w:t>
      </w:r>
      <w:r w:rsidRPr="00702720">
        <w:rPr>
          <w:rFonts w:eastAsia="Calibri" w:cs="Tahoma"/>
        </w:rPr>
        <w:t>αγ</w:t>
      </w:r>
      <w:r w:rsidRPr="00702720">
        <w:rPr>
          <w:rFonts w:eastAsia="Calibri" w:cs="Tahoma"/>
          <w:spacing w:val="1"/>
        </w:rPr>
        <w:t>ρ</w:t>
      </w:r>
      <w:r w:rsidRPr="00702720">
        <w:rPr>
          <w:rFonts w:eastAsia="Calibri" w:cs="Tahoma"/>
        </w:rPr>
        <w:t>ά</w:t>
      </w:r>
      <w:r w:rsidRPr="00702720">
        <w:rPr>
          <w:rFonts w:eastAsia="Calibri" w:cs="Tahoma"/>
          <w:spacing w:val="-2"/>
        </w:rPr>
        <w:t>φ</w:t>
      </w:r>
      <w:r w:rsidRPr="00702720">
        <w:rPr>
          <w:rFonts w:eastAsia="Calibri" w:cs="Tahoma"/>
          <w:spacing w:val="-1"/>
        </w:rPr>
        <w:t>ο</w:t>
      </w:r>
      <w:r w:rsidRPr="00702720">
        <w:rPr>
          <w:rFonts w:eastAsia="Calibri" w:cs="Tahoma"/>
        </w:rPr>
        <w:t>υ</w:t>
      </w:r>
      <w:r w:rsidRPr="00702720">
        <w:rPr>
          <w:rFonts w:cs="Tahoma"/>
          <w:spacing w:val="13"/>
        </w:rPr>
        <w:t xml:space="preserve"> </w:t>
      </w:r>
      <w:r w:rsidRPr="00702720">
        <w:rPr>
          <w:rFonts w:eastAsia="Calibri" w:cs="Tahoma"/>
          <w:spacing w:val="1"/>
        </w:rPr>
        <w:t>3</w:t>
      </w:r>
      <w:r w:rsidRPr="00702720">
        <w:rPr>
          <w:rFonts w:eastAsia="Calibri" w:cs="Tahoma"/>
        </w:rPr>
        <w:t>β</w:t>
      </w:r>
      <w:r w:rsidRPr="00702720">
        <w:rPr>
          <w:rFonts w:cs="Tahoma"/>
          <w:spacing w:val="10"/>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13"/>
        </w:rPr>
        <w:t xml:space="preserve"> </w:t>
      </w:r>
      <w:r w:rsidRPr="00702720">
        <w:rPr>
          <w:rFonts w:eastAsia="Calibri" w:cs="Tahoma"/>
        </w:rPr>
        <w:t>ά</w:t>
      </w:r>
      <w:r w:rsidRPr="00702720">
        <w:rPr>
          <w:rFonts w:eastAsia="Calibri" w:cs="Tahoma"/>
          <w:spacing w:val="-2"/>
        </w:rPr>
        <w:t>ρ</w:t>
      </w:r>
      <w:r w:rsidRPr="00702720">
        <w:rPr>
          <w:rFonts w:eastAsia="Calibri" w:cs="Tahoma"/>
        </w:rPr>
        <w:t>θ</w:t>
      </w:r>
      <w:r w:rsidRPr="00702720">
        <w:rPr>
          <w:rFonts w:eastAsia="Calibri" w:cs="Tahoma"/>
          <w:spacing w:val="-2"/>
        </w:rPr>
        <w:t>ρ</w:t>
      </w:r>
      <w:r w:rsidRPr="00702720">
        <w:rPr>
          <w:rFonts w:eastAsia="Calibri" w:cs="Tahoma"/>
          <w:spacing w:val="1"/>
        </w:rPr>
        <w:t>ο</w:t>
      </w:r>
      <w:r w:rsidRPr="00702720">
        <w:rPr>
          <w:rFonts w:eastAsia="Calibri" w:cs="Tahoma"/>
        </w:rPr>
        <w:t>υ</w:t>
      </w:r>
      <w:r w:rsidRPr="00702720">
        <w:rPr>
          <w:rFonts w:cs="Tahoma"/>
          <w:spacing w:val="10"/>
        </w:rPr>
        <w:t xml:space="preserve"> </w:t>
      </w:r>
      <w:r w:rsidRPr="00702720">
        <w:rPr>
          <w:rFonts w:eastAsia="Calibri" w:cs="Tahoma"/>
          <w:spacing w:val="1"/>
        </w:rPr>
        <w:t>4</w:t>
      </w:r>
      <w:r w:rsidRPr="00702720">
        <w:rPr>
          <w:rFonts w:eastAsia="Calibri" w:cs="Tahoma"/>
        </w:rPr>
        <w:t>4</w:t>
      </w:r>
      <w:r w:rsidRPr="00702720">
        <w:rPr>
          <w:rFonts w:cs="Tahoma"/>
          <w:spacing w:val="11"/>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13"/>
        </w:rPr>
        <w:t xml:space="preserve"> </w:t>
      </w:r>
      <w:r w:rsidRPr="00702720">
        <w:rPr>
          <w:rFonts w:eastAsia="Calibri" w:cs="Tahoma"/>
          <w:spacing w:val="-3"/>
        </w:rPr>
        <w:t>ν</w:t>
      </w:r>
      <w:r w:rsidRPr="00702720">
        <w:rPr>
          <w:rFonts w:eastAsia="Calibri" w:cs="Tahoma"/>
        </w:rPr>
        <w:t xml:space="preserve">. </w:t>
      </w:r>
      <w:r w:rsidRPr="00702720">
        <w:rPr>
          <w:rFonts w:eastAsia="Calibri" w:cs="Tahoma"/>
          <w:spacing w:val="1"/>
        </w:rPr>
        <w:t>3</w:t>
      </w:r>
      <w:r w:rsidRPr="00702720">
        <w:rPr>
          <w:rFonts w:eastAsia="Calibri" w:cs="Tahoma"/>
          <w:spacing w:val="-1"/>
        </w:rPr>
        <w:t>9</w:t>
      </w:r>
      <w:r w:rsidRPr="00702720">
        <w:rPr>
          <w:rFonts w:eastAsia="Calibri" w:cs="Tahoma"/>
          <w:spacing w:val="1"/>
        </w:rPr>
        <w:t>5</w:t>
      </w:r>
      <w:r w:rsidRPr="00702720">
        <w:rPr>
          <w:rFonts w:eastAsia="Calibri" w:cs="Tahoma"/>
          <w:spacing w:val="-1"/>
        </w:rPr>
        <w:t>9</w:t>
      </w:r>
      <w:r w:rsidRPr="00702720">
        <w:rPr>
          <w:rFonts w:eastAsia="Calibri" w:cs="Tahoma"/>
          <w:spacing w:val="1"/>
        </w:rPr>
        <w:t>/</w:t>
      </w:r>
      <w:r w:rsidRPr="00702720">
        <w:rPr>
          <w:rFonts w:eastAsia="Calibri" w:cs="Tahoma"/>
          <w:spacing w:val="-1"/>
        </w:rPr>
        <w:t>2</w:t>
      </w:r>
      <w:r w:rsidRPr="00702720">
        <w:rPr>
          <w:rFonts w:eastAsia="Calibri" w:cs="Tahoma"/>
          <w:spacing w:val="1"/>
        </w:rPr>
        <w:t>0</w:t>
      </w:r>
      <w:r w:rsidRPr="00702720">
        <w:rPr>
          <w:rFonts w:eastAsia="Calibri" w:cs="Tahoma"/>
          <w:spacing w:val="-1"/>
        </w:rPr>
        <w:t>1</w:t>
      </w:r>
      <w:r w:rsidRPr="00702720">
        <w:rPr>
          <w:rFonts w:eastAsia="Calibri" w:cs="Tahoma"/>
          <w:spacing w:val="1"/>
        </w:rPr>
        <w:t>1</w:t>
      </w:r>
      <w:r w:rsidRPr="00702720">
        <w:rPr>
          <w:rFonts w:eastAsia="Calibri" w:cs="Tahoma"/>
        </w:rPr>
        <w:t>,</w:t>
      </w:r>
      <w:r w:rsidRPr="00702720">
        <w:rPr>
          <w:rFonts w:cs="Tahoma"/>
          <w:spacing w:val="2"/>
        </w:rPr>
        <w:t xml:space="preserve"> </w:t>
      </w:r>
      <w:r w:rsidRPr="00702720">
        <w:rPr>
          <w:rFonts w:eastAsia="Calibri" w:cs="Tahoma"/>
          <w:spacing w:val="-2"/>
        </w:rPr>
        <w:t>σ</w:t>
      </w:r>
      <w:r w:rsidRPr="00702720">
        <w:rPr>
          <w:rFonts w:eastAsia="Calibri" w:cs="Tahoma"/>
          <w:spacing w:val="1"/>
        </w:rPr>
        <w:t>ύ</w:t>
      </w:r>
      <w:r w:rsidRPr="00702720">
        <w:rPr>
          <w:rFonts w:eastAsia="Calibri" w:cs="Tahoma"/>
          <w:spacing w:val="-1"/>
        </w:rPr>
        <w:t>μ</w:t>
      </w:r>
      <w:r w:rsidRPr="00702720">
        <w:rPr>
          <w:rFonts w:eastAsia="Calibri" w:cs="Tahoma"/>
        </w:rPr>
        <w:t>φω</w:t>
      </w:r>
      <w:r w:rsidRPr="00702720">
        <w:rPr>
          <w:rFonts w:eastAsia="Calibri" w:cs="Tahoma"/>
          <w:spacing w:val="-1"/>
        </w:rPr>
        <w:t>ν</w:t>
      </w:r>
      <w:r w:rsidRPr="00702720">
        <w:rPr>
          <w:rFonts w:eastAsia="Calibri" w:cs="Tahoma"/>
        </w:rPr>
        <w:t>α</w:t>
      </w:r>
      <w:r w:rsidRPr="00702720">
        <w:rPr>
          <w:rFonts w:cs="Tahoma"/>
          <w:spacing w:val="1"/>
        </w:rPr>
        <w:t xml:space="preserve"> </w:t>
      </w:r>
      <w:r w:rsidRPr="00702720">
        <w:rPr>
          <w:rFonts w:eastAsia="Calibri" w:cs="Tahoma"/>
          <w:spacing w:val="-1"/>
        </w:rPr>
        <w:t>μ</w:t>
      </w:r>
      <w:r w:rsidRPr="00702720">
        <w:rPr>
          <w:rFonts w:eastAsia="Calibri" w:cs="Tahoma"/>
        </w:rPr>
        <w:t>ε</w:t>
      </w:r>
      <w:r w:rsidRPr="00702720">
        <w:rPr>
          <w:rFonts w:cs="Tahoma"/>
          <w:spacing w:val="2"/>
        </w:rPr>
        <w:t xml:space="preserve"> </w:t>
      </w:r>
      <w:r w:rsidRPr="00702720">
        <w:rPr>
          <w:rFonts w:eastAsia="Calibri" w:cs="Tahoma"/>
          <w:spacing w:val="-1"/>
        </w:rPr>
        <w:t>τη</w:t>
      </w:r>
      <w:r w:rsidRPr="00702720">
        <w:rPr>
          <w:rFonts w:eastAsia="Calibri" w:cs="Tahoma"/>
        </w:rPr>
        <w:t>ν</w:t>
      </w:r>
      <w:r w:rsidRPr="00702720">
        <w:rPr>
          <w:rFonts w:cs="Tahoma"/>
          <w:spacing w:val="1"/>
        </w:rPr>
        <w:t xml:space="preserve"> </w:t>
      </w:r>
      <w:r w:rsidRPr="00702720">
        <w:rPr>
          <w:rFonts w:eastAsia="Calibri" w:cs="Tahoma"/>
        </w:rPr>
        <w:t>πε</w:t>
      </w:r>
      <w:r w:rsidRPr="00702720">
        <w:rPr>
          <w:rFonts w:eastAsia="Calibri" w:cs="Tahoma"/>
          <w:spacing w:val="1"/>
        </w:rPr>
        <w:t>ρ</w:t>
      </w:r>
      <w:r w:rsidRPr="00702720">
        <w:rPr>
          <w:rFonts w:eastAsia="Calibri" w:cs="Tahoma"/>
        </w:rPr>
        <w:t>.</w:t>
      </w:r>
      <w:r w:rsidRPr="00702720">
        <w:rPr>
          <w:rFonts w:cs="Tahoma"/>
          <w:spacing w:val="1"/>
        </w:rPr>
        <w:t xml:space="preserve"> </w:t>
      </w:r>
      <w:r w:rsidRPr="00702720">
        <w:rPr>
          <w:rFonts w:eastAsia="Calibri" w:cs="Tahoma"/>
        </w:rPr>
        <w:t>γ</w:t>
      </w:r>
      <w:r w:rsidRPr="00702720">
        <w:rPr>
          <w:rFonts w:cs="Tahoma"/>
          <w:spacing w:val="2"/>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rPr>
        <w:t xml:space="preserve"> </w:t>
      </w:r>
      <w:r w:rsidRPr="00702720">
        <w:rPr>
          <w:rFonts w:eastAsia="Calibri" w:cs="Tahoma"/>
        </w:rPr>
        <w:t>πα</w:t>
      </w:r>
      <w:r w:rsidRPr="00702720">
        <w:rPr>
          <w:rFonts w:eastAsia="Calibri" w:cs="Tahoma"/>
          <w:spacing w:val="1"/>
        </w:rPr>
        <w:t>ρ</w:t>
      </w:r>
      <w:r w:rsidRPr="00702720">
        <w:rPr>
          <w:rFonts w:eastAsia="Calibri" w:cs="Tahoma"/>
        </w:rPr>
        <w:t>α</w:t>
      </w:r>
      <w:r w:rsidRPr="00702720">
        <w:rPr>
          <w:rFonts w:eastAsia="Calibri" w:cs="Tahoma"/>
          <w:spacing w:val="-2"/>
        </w:rPr>
        <w:t>γ</w:t>
      </w:r>
      <w:r w:rsidRPr="00702720">
        <w:rPr>
          <w:rFonts w:eastAsia="Calibri" w:cs="Tahoma"/>
          <w:spacing w:val="1"/>
        </w:rPr>
        <w:t>ρ</w:t>
      </w:r>
      <w:r w:rsidRPr="00702720">
        <w:rPr>
          <w:rFonts w:eastAsia="Calibri" w:cs="Tahoma"/>
        </w:rPr>
        <w:t>ά</w:t>
      </w:r>
      <w:r w:rsidRPr="00702720">
        <w:rPr>
          <w:rFonts w:eastAsia="Calibri" w:cs="Tahoma"/>
          <w:spacing w:val="-2"/>
        </w:rPr>
        <w:t>φ</w:t>
      </w:r>
      <w:r w:rsidRPr="00702720">
        <w:rPr>
          <w:rFonts w:eastAsia="Calibri" w:cs="Tahoma"/>
          <w:spacing w:val="1"/>
        </w:rPr>
        <w:t>ο</w:t>
      </w:r>
      <w:r w:rsidRPr="00702720">
        <w:rPr>
          <w:rFonts w:eastAsia="Calibri" w:cs="Tahoma"/>
        </w:rPr>
        <w:t>υ</w:t>
      </w:r>
      <w:r w:rsidRPr="00702720">
        <w:rPr>
          <w:rFonts w:cs="Tahoma"/>
        </w:rPr>
        <w:t xml:space="preserve"> </w:t>
      </w:r>
      <w:r w:rsidRPr="00702720">
        <w:rPr>
          <w:rFonts w:eastAsia="Calibri" w:cs="Tahoma"/>
          <w:spacing w:val="1"/>
        </w:rPr>
        <w:t>2</w:t>
      </w:r>
      <w:r w:rsidRPr="00702720">
        <w:rPr>
          <w:rFonts w:eastAsia="Calibri" w:cs="Tahoma"/>
          <w:spacing w:val="-1"/>
        </w:rPr>
        <w:t>.</w:t>
      </w:r>
      <w:r w:rsidRPr="00702720">
        <w:rPr>
          <w:rFonts w:eastAsia="Calibri" w:cs="Tahoma"/>
          <w:spacing w:val="1"/>
        </w:rPr>
        <w:t>2</w:t>
      </w:r>
      <w:r w:rsidRPr="00702720">
        <w:rPr>
          <w:rFonts w:eastAsia="Calibri" w:cs="Tahoma"/>
          <w:spacing w:val="-1"/>
        </w:rPr>
        <w:t>.</w:t>
      </w:r>
      <w:r w:rsidRPr="00702720">
        <w:rPr>
          <w:rFonts w:eastAsia="Calibri" w:cs="Tahoma"/>
          <w:spacing w:val="1"/>
        </w:rPr>
        <w:t>3</w:t>
      </w:r>
      <w:r w:rsidRPr="00702720">
        <w:rPr>
          <w:rFonts w:eastAsia="Calibri" w:cs="Tahoma"/>
          <w:spacing w:val="-3"/>
        </w:rPr>
        <w:t>.</w:t>
      </w:r>
      <w:r w:rsidRPr="00702720">
        <w:rPr>
          <w:rFonts w:eastAsia="Calibri" w:cs="Tahoma"/>
        </w:rPr>
        <w:t>4</w:t>
      </w:r>
      <w:r w:rsidRPr="00702720">
        <w:rPr>
          <w:rFonts w:cs="Tahoma"/>
          <w:spacing w:val="3"/>
        </w:rPr>
        <w:t xml:space="preserve"> </w:t>
      </w:r>
      <w:r w:rsidRPr="00702720">
        <w:rPr>
          <w:rFonts w:eastAsia="Calibri" w:cs="Tahoma"/>
          <w:spacing w:val="1"/>
        </w:rPr>
        <w:t>τ</w:t>
      </w:r>
      <w:r w:rsidRPr="00702720">
        <w:rPr>
          <w:rFonts w:eastAsia="Calibri" w:cs="Tahoma"/>
          <w:spacing w:val="-3"/>
        </w:rPr>
        <w:t>η</w:t>
      </w:r>
      <w:r w:rsidRPr="00702720">
        <w:rPr>
          <w:rFonts w:eastAsia="Calibri" w:cs="Tahoma"/>
        </w:rPr>
        <w:t>ς</w:t>
      </w:r>
      <w:r w:rsidRPr="00702720">
        <w:rPr>
          <w:rFonts w:cs="Tahoma"/>
          <w:spacing w:val="2"/>
        </w:rPr>
        <w:t xml:space="preserve"> </w:t>
      </w:r>
      <w:r w:rsidRPr="00702720">
        <w:rPr>
          <w:rFonts w:eastAsia="Calibri" w:cs="Tahoma"/>
        </w:rPr>
        <w:t>πα</w:t>
      </w:r>
      <w:r w:rsidRPr="00702720">
        <w:rPr>
          <w:rFonts w:eastAsia="Calibri" w:cs="Tahoma"/>
          <w:spacing w:val="-2"/>
        </w:rPr>
        <w:t>ρ</w:t>
      </w:r>
      <w:r w:rsidRPr="00702720">
        <w:rPr>
          <w:rFonts w:eastAsia="Calibri" w:cs="Tahoma"/>
          <w:spacing w:val="1"/>
        </w:rPr>
        <w:t>ο</w:t>
      </w:r>
      <w:r w:rsidRPr="00702720">
        <w:rPr>
          <w:rFonts w:eastAsia="Calibri" w:cs="Tahoma"/>
          <w:spacing w:val="-2"/>
        </w:rPr>
        <w:t>ύ</w:t>
      </w:r>
      <w:r w:rsidRPr="00702720">
        <w:rPr>
          <w:rFonts w:eastAsia="Calibri" w:cs="Tahoma"/>
        </w:rPr>
        <w:t>σ</w:t>
      </w:r>
      <w:r w:rsidRPr="00702720">
        <w:rPr>
          <w:rFonts w:eastAsia="Calibri" w:cs="Tahoma"/>
          <w:spacing w:val="-1"/>
        </w:rPr>
        <w:t>η</w:t>
      </w:r>
      <w:r w:rsidRPr="00702720">
        <w:rPr>
          <w:rFonts w:eastAsia="Calibri" w:cs="Tahoma"/>
          <w:spacing w:val="1"/>
        </w:rPr>
        <w:t>ς</w:t>
      </w:r>
      <w:r w:rsidRPr="00702720">
        <w:rPr>
          <w:rFonts w:eastAsia="Calibri" w:cs="Tahoma"/>
        </w:rPr>
        <w:t>,</w:t>
      </w:r>
      <w:r w:rsidRPr="00702720">
        <w:rPr>
          <w:rFonts w:cs="Tahoma"/>
          <w:spacing w:val="2"/>
        </w:rPr>
        <w:t xml:space="preserve"> </w:t>
      </w:r>
      <w:r w:rsidRPr="00702720">
        <w:rPr>
          <w:rFonts w:eastAsia="Calibri" w:cs="Tahoma"/>
        </w:rPr>
        <w:t>α</w:t>
      </w:r>
      <w:r w:rsidRPr="00702720">
        <w:rPr>
          <w:rFonts w:eastAsia="Calibri" w:cs="Tahoma"/>
          <w:spacing w:val="-3"/>
        </w:rPr>
        <w:t>ν</w:t>
      </w:r>
      <w:r w:rsidRPr="00702720">
        <w:rPr>
          <w:rFonts w:eastAsia="Calibri" w:cs="Tahoma"/>
        </w:rPr>
        <w:t>α</w:t>
      </w:r>
      <w:r w:rsidRPr="00702720">
        <w:rPr>
          <w:rFonts w:eastAsia="Calibri" w:cs="Tahoma"/>
          <w:spacing w:val="1"/>
        </w:rPr>
        <w:t>λύ</w:t>
      </w:r>
      <w:r w:rsidRPr="00702720">
        <w:rPr>
          <w:rFonts w:eastAsia="Calibri" w:cs="Tahoma"/>
          <w:spacing w:val="-2"/>
        </w:rPr>
        <w:t>ε</w:t>
      </w:r>
      <w:r w:rsidRPr="00702720">
        <w:rPr>
          <w:rFonts w:eastAsia="Calibri" w:cs="Tahoma"/>
          <w:spacing w:val="1"/>
        </w:rPr>
        <w:t>τ</w:t>
      </w:r>
      <w:r w:rsidRPr="00702720">
        <w:rPr>
          <w:rFonts w:eastAsia="Calibri" w:cs="Tahoma"/>
        </w:rPr>
        <w:t>αι</w:t>
      </w:r>
      <w:r w:rsidRPr="00702720">
        <w:rPr>
          <w:rFonts w:cs="Tahoma"/>
          <w:spacing w:val="1"/>
        </w:rPr>
        <w:t xml:space="preserve"> </w:t>
      </w:r>
      <w:r w:rsidRPr="00702720">
        <w:rPr>
          <w:rFonts w:eastAsia="Calibri" w:cs="Tahoma"/>
        </w:rPr>
        <w:t>σ</w:t>
      </w:r>
      <w:r w:rsidRPr="00702720">
        <w:rPr>
          <w:rFonts w:eastAsia="Calibri" w:cs="Tahoma"/>
          <w:spacing w:val="-1"/>
        </w:rPr>
        <w:t>τ</w:t>
      </w:r>
      <w:r w:rsidRPr="00702720">
        <w:rPr>
          <w:rFonts w:eastAsia="Calibri" w:cs="Tahoma"/>
        </w:rPr>
        <w:t>ο</w:t>
      </w:r>
      <w:r w:rsidRPr="00702720">
        <w:rPr>
          <w:rFonts w:cs="Tahoma"/>
          <w:spacing w:val="3"/>
        </w:rPr>
        <w:t xml:space="preserve"> </w:t>
      </w:r>
      <w:r w:rsidRPr="00702720">
        <w:rPr>
          <w:rFonts w:eastAsia="Calibri" w:cs="Tahoma"/>
        </w:rPr>
        <w:t>σ</w:t>
      </w:r>
      <w:r w:rsidRPr="00702720">
        <w:rPr>
          <w:rFonts w:eastAsia="Calibri" w:cs="Tahoma"/>
          <w:spacing w:val="-3"/>
        </w:rPr>
        <w:t>χ</w:t>
      </w:r>
      <w:r w:rsidRPr="00702720">
        <w:rPr>
          <w:rFonts w:eastAsia="Calibri" w:cs="Tahoma"/>
        </w:rPr>
        <w:t>ε</w:t>
      </w:r>
      <w:r w:rsidRPr="00702720">
        <w:rPr>
          <w:rFonts w:eastAsia="Calibri" w:cs="Tahoma"/>
          <w:spacing w:val="1"/>
        </w:rPr>
        <w:t>τ</w:t>
      </w:r>
      <w:r w:rsidRPr="00702720">
        <w:rPr>
          <w:rFonts w:eastAsia="Calibri" w:cs="Tahoma"/>
          <w:spacing w:val="-1"/>
        </w:rPr>
        <w:t>ι</w:t>
      </w:r>
      <w:r w:rsidRPr="00702720">
        <w:rPr>
          <w:rFonts w:eastAsia="Calibri" w:cs="Tahoma"/>
          <w:spacing w:val="-2"/>
        </w:rPr>
        <w:t>κ</w:t>
      </w:r>
      <w:r w:rsidRPr="00702720">
        <w:rPr>
          <w:rFonts w:eastAsia="Calibri" w:cs="Tahoma"/>
        </w:rPr>
        <w:t>ό</w:t>
      </w:r>
      <w:r w:rsidRPr="00702720">
        <w:rPr>
          <w:rFonts w:cs="Tahoma"/>
          <w:spacing w:val="3"/>
        </w:rPr>
        <w:t xml:space="preserve"> </w:t>
      </w:r>
      <w:r w:rsidRPr="00702720">
        <w:rPr>
          <w:rFonts w:eastAsia="Calibri" w:cs="Tahoma"/>
          <w:spacing w:val="-2"/>
        </w:rPr>
        <w:t>π</w:t>
      </w:r>
      <w:r w:rsidRPr="00702720">
        <w:rPr>
          <w:rFonts w:eastAsia="Calibri" w:cs="Tahoma"/>
        </w:rPr>
        <w:t>εδ</w:t>
      </w:r>
      <w:r w:rsidRPr="00702720">
        <w:rPr>
          <w:rFonts w:eastAsia="Calibri" w:cs="Tahoma"/>
          <w:spacing w:val="-1"/>
        </w:rPr>
        <w:t>ί</w:t>
      </w:r>
      <w:r w:rsidRPr="00702720">
        <w:rPr>
          <w:rFonts w:eastAsia="Calibri" w:cs="Tahoma"/>
        </w:rPr>
        <w:t>ο</w:t>
      </w:r>
      <w:r w:rsidRPr="00702720">
        <w:rPr>
          <w:rFonts w:cs="Tahoma"/>
        </w:rPr>
        <w:t xml:space="preserve"> </w:t>
      </w:r>
      <w:r w:rsidRPr="00702720">
        <w:rPr>
          <w:rFonts w:eastAsia="Calibri" w:cs="Tahoma"/>
        </w:rPr>
        <w:t>π</w:t>
      </w:r>
      <w:r w:rsidRPr="00702720">
        <w:rPr>
          <w:rFonts w:eastAsia="Calibri" w:cs="Tahoma"/>
          <w:spacing w:val="1"/>
        </w:rPr>
        <w:t>ο</w:t>
      </w:r>
      <w:r w:rsidRPr="00702720">
        <w:rPr>
          <w:rFonts w:eastAsia="Calibri" w:cs="Tahoma"/>
        </w:rPr>
        <w:t>υ</w:t>
      </w:r>
      <w:r w:rsidRPr="00702720">
        <w:rPr>
          <w:rFonts w:cs="Tahoma"/>
          <w:spacing w:val="-6"/>
        </w:rPr>
        <w:t xml:space="preserve"> </w:t>
      </w:r>
      <w:r w:rsidRPr="00702720">
        <w:rPr>
          <w:rFonts w:eastAsia="Calibri" w:cs="Tahoma"/>
        </w:rPr>
        <w:t>π</w:t>
      </w:r>
      <w:r w:rsidRPr="00702720">
        <w:rPr>
          <w:rFonts w:eastAsia="Calibri" w:cs="Tahoma"/>
          <w:spacing w:val="-2"/>
        </w:rPr>
        <w:t>ρ</w:t>
      </w:r>
      <w:r w:rsidRPr="00702720">
        <w:rPr>
          <w:rFonts w:eastAsia="Calibri" w:cs="Tahoma"/>
          <w:spacing w:val="1"/>
        </w:rPr>
        <w:t>ο</w:t>
      </w:r>
      <w:r w:rsidRPr="00702720">
        <w:rPr>
          <w:rFonts w:eastAsia="Calibri" w:cs="Tahoma"/>
        </w:rPr>
        <w:t>β</w:t>
      </w:r>
      <w:r w:rsidRPr="00702720">
        <w:rPr>
          <w:rFonts w:eastAsia="Calibri" w:cs="Tahoma"/>
          <w:spacing w:val="-3"/>
        </w:rPr>
        <w:t>ά</w:t>
      </w:r>
      <w:r w:rsidRPr="00702720">
        <w:rPr>
          <w:rFonts w:eastAsia="Calibri" w:cs="Tahoma"/>
          <w:spacing w:val="1"/>
        </w:rPr>
        <w:t>λ</w:t>
      </w:r>
      <w:r w:rsidRPr="00702720">
        <w:rPr>
          <w:rFonts w:eastAsia="Calibri" w:cs="Tahoma"/>
          <w:spacing w:val="-1"/>
        </w:rPr>
        <w:t>λ</w:t>
      </w:r>
      <w:r w:rsidRPr="00702720">
        <w:rPr>
          <w:rFonts w:eastAsia="Calibri" w:cs="Tahoma"/>
        </w:rPr>
        <w:t>ει</w:t>
      </w:r>
      <w:r w:rsidRPr="00702720">
        <w:rPr>
          <w:rFonts w:cs="Tahoma"/>
          <w:spacing w:val="-5"/>
        </w:rPr>
        <w:t xml:space="preserve"> </w:t>
      </w:r>
      <w:r w:rsidRPr="00702720">
        <w:rPr>
          <w:rFonts w:eastAsia="Calibri" w:cs="Tahoma"/>
        </w:rPr>
        <w:t>κ</w:t>
      </w:r>
      <w:r w:rsidRPr="00702720">
        <w:rPr>
          <w:rFonts w:eastAsia="Calibri" w:cs="Tahoma"/>
          <w:spacing w:val="-3"/>
        </w:rPr>
        <w:t>α</w:t>
      </w:r>
      <w:r w:rsidRPr="00702720">
        <w:rPr>
          <w:rFonts w:eastAsia="Calibri" w:cs="Tahoma"/>
          <w:spacing w:val="1"/>
        </w:rPr>
        <w:t>τ</w:t>
      </w:r>
      <w:r w:rsidRPr="00702720">
        <w:rPr>
          <w:rFonts w:eastAsia="Calibri" w:cs="Tahoma"/>
          <w:spacing w:val="-1"/>
        </w:rPr>
        <w:t>ό</w:t>
      </w:r>
      <w:r w:rsidRPr="00702720">
        <w:rPr>
          <w:rFonts w:eastAsia="Calibri" w:cs="Tahoma"/>
        </w:rPr>
        <w:t>π</w:t>
      </w:r>
      <w:r w:rsidRPr="00702720">
        <w:rPr>
          <w:rFonts w:eastAsia="Calibri" w:cs="Tahoma"/>
          <w:spacing w:val="-1"/>
        </w:rPr>
        <w:t>ι</w:t>
      </w:r>
      <w:r w:rsidRPr="00702720">
        <w:rPr>
          <w:rFonts w:eastAsia="Calibri" w:cs="Tahoma"/>
        </w:rPr>
        <w:t>ν</w:t>
      </w:r>
      <w:r w:rsidRPr="00702720">
        <w:rPr>
          <w:rFonts w:cs="Tahoma"/>
          <w:spacing w:val="-5"/>
        </w:rPr>
        <w:t xml:space="preserve"> </w:t>
      </w:r>
      <w:r w:rsidRPr="00702720">
        <w:rPr>
          <w:rFonts w:eastAsia="Calibri" w:cs="Tahoma"/>
        </w:rPr>
        <w:t>θ</w:t>
      </w:r>
      <w:r w:rsidRPr="00702720">
        <w:rPr>
          <w:rFonts w:eastAsia="Calibri" w:cs="Tahoma"/>
          <w:spacing w:val="-2"/>
        </w:rPr>
        <w:t>ε</w:t>
      </w:r>
      <w:r w:rsidRPr="00702720">
        <w:rPr>
          <w:rFonts w:eastAsia="Calibri" w:cs="Tahoma"/>
          <w:spacing w:val="1"/>
        </w:rPr>
        <w:t>τ</w:t>
      </w:r>
      <w:r w:rsidRPr="00702720">
        <w:rPr>
          <w:rFonts w:eastAsia="Calibri" w:cs="Tahoma"/>
          <w:spacing w:val="-1"/>
        </w:rPr>
        <w:t>ι</w:t>
      </w:r>
      <w:r w:rsidRPr="00702720">
        <w:rPr>
          <w:rFonts w:eastAsia="Calibri" w:cs="Tahoma"/>
        </w:rPr>
        <w:t>κ</w:t>
      </w:r>
      <w:r w:rsidRPr="00702720">
        <w:rPr>
          <w:rFonts w:eastAsia="Calibri" w:cs="Tahoma"/>
          <w:spacing w:val="-1"/>
        </w:rPr>
        <w:t>ή</w:t>
      </w:r>
      <w:r w:rsidRPr="00702720">
        <w:rPr>
          <w:rFonts w:eastAsia="Calibri" w:cs="Tahoma"/>
        </w:rPr>
        <w:t>ς</w:t>
      </w:r>
      <w:r w:rsidRPr="00702720">
        <w:rPr>
          <w:rFonts w:cs="Tahoma"/>
          <w:spacing w:val="-4"/>
        </w:rPr>
        <w:t xml:space="preserve"> </w:t>
      </w:r>
      <w:r w:rsidRPr="00702720">
        <w:rPr>
          <w:rFonts w:eastAsia="Calibri" w:cs="Tahoma"/>
        </w:rPr>
        <w:t>απά</w:t>
      </w:r>
      <w:r w:rsidRPr="00702720">
        <w:rPr>
          <w:rFonts w:eastAsia="Calibri" w:cs="Tahoma"/>
          <w:spacing w:val="-3"/>
        </w:rPr>
        <w:t>ν</w:t>
      </w:r>
      <w:r w:rsidRPr="00702720">
        <w:rPr>
          <w:rFonts w:eastAsia="Calibri" w:cs="Tahoma"/>
          <w:spacing w:val="1"/>
        </w:rPr>
        <w:t>τ</w:t>
      </w:r>
      <w:r w:rsidRPr="00702720">
        <w:rPr>
          <w:rFonts w:eastAsia="Calibri" w:cs="Tahoma"/>
          <w:spacing w:val="-1"/>
        </w:rPr>
        <w:t>η</w:t>
      </w:r>
      <w:r w:rsidRPr="00702720">
        <w:rPr>
          <w:rFonts w:eastAsia="Calibri" w:cs="Tahoma"/>
        </w:rPr>
        <w:t>σ</w:t>
      </w:r>
      <w:r w:rsidRPr="00702720">
        <w:rPr>
          <w:rFonts w:eastAsia="Calibri" w:cs="Tahoma"/>
          <w:spacing w:val="-1"/>
        </w:rPr>
        <w:t>η</w:t>
      </w:r>
      <w:r w:rsidRPr="00702720">
        <w:rPr>
          <w:rFonts w:eastAsia="Calibri" w:cs="Tahoma"/>
          <w:spacing w:val="1"/>
        </w:rPr>
        <w:t>ς</w:t>
      </w:r>
      <w:r w:rsidRPr="00702720">
        <w:rPr>
          <w:rFonts w:eastAsia="Calibri" w:cs="Tahoma"/>
        </w:rPr>
        <w:t>.</w:t>
      </w:r>
    </w:p>
    <w:p w14:paraId="0CC6BA7A" w14:textId="41FB2500" w:rsidR="00C55223" w:rsidRPr="00702720" w:rsidRDefault="006A053E" w:rsidP="006A053E">
      <w:pPr>
        <w:rPr>
          <w:rFonts w:eastAsia="Calibri" w:cs="Tahoma"/>
        </w:rPr>
      </w:pPr>
      <w:r w:rsidRPr="00702720">
        <w:rPr>
          <w:rFonts w:eastAsia="Calibri" w:cs="Tahoma"/>
        </w:rPr>
        <w:t>Όσ</w:t>
      </w:r>
      <w:r w:rsidRPr="00702720">
        <w:rPr>
          <w:rFonts w:eastAsia="Calibri" w:cs="Tahoma"/>
          <w:spacing w:val="1"/>
        </w:rPr>
        <w:t>ο</w:t>
      </w:r>
      <w:r w:rsidRPr="00702720">
        <w:rPr>
          <w:rFonts w:eastAsia="Calibri" w:cs="Tahoma"/>
        </w:rPr>
        <w:t>ν</w:t>
      </w:r>
      <w:r w:rsidRPr="00702720">
        <w:rPr>
          <w:rFonts w:cs="Tahoma"/>
          <w:spacing w:val="-5"/>
        </w:rPr>
        <w:t xml:space="preserve"> </w:t>
      </w:r>
      <w:r w:rsidRPr="00702720">
        <w:rPr>
          <w:rFonts w:eastAsia="Calibri" w:cs="Tahoma"/>
        </w:rPr>
        <w:t>αφ</w:t>
      </w:r>
      <w:r w:rsidRPr="00702720">
        <w:rPr>
          <w:rFonts w:eastAsia="Calibri" w:cs="Tahoma"/>
          <w:spacing w:val="-1"/>
        </w:rPr>
        <w:t>ο</w:t>
      </w:r>
      <w:r w:rsidRPr="00702720">
        <w:rPr>
          <w:rFonts w:eastAsia="Calibri" w:cs="Tahoma"/>
          <w:spacing w:val="1"/>
        </w:rPr>
        <w:t>ρ</w:t>
      </w:r>
      <w:r w:rsidRPr="00702720">
        <w:rPr>
          <w:rFonts w:eastAsia="Calibri" w:cs="Tahoma"/>
        </w:rPr>
        <w:t>ά</w:t>
      </w:r>
      <w:r w:rsidRPr="00702720">
        <w:rPr>
          <w:rFonts w:cs="Tahoma"/>
          <w:spacing w:val="-5"/>
        </w:rPr>
        <w:t xml:space="preserve"> </w:t>
      </w:r>
      <w:r w:rsidRPr="00702720">
        <w:rPr>
          <w:rFonts w:eastAsia="Calibri" w:cs="Tahoma"/>
        </w:rPr>
        <w:t>σ</w:t>
      </w:r>
      <w:r w:rsidRPr="00702720">
        <w:rPr>
          <w:rFonts w:eastAsia="Calibri" w:cs="Tahoma"/>
          <w:spacing w:val="1"/>
        </w:rPr>
        <w:t>τ</w:t>
      </w:r>
      <w:r w:rsidRPr="00702720">
        <w:rPr>
          <w:rFonts w:eastAsia="Calibri" w:cs="Tahoma"/>
          <w:spacing w:val="-1"/>
        </w:rPr>
        <w:t>ι</w:t>
      </w:r>
      <w:r w:rsidRPr="00702720">
        <w:rPr>
          <w:rFonts w:eastAsia="Calibri" w:cs="Tahoma"/>
        </w:rPr>
        <w:t>ς</w:t>
      </w:r>
      <w:r w:rsidRPr="00702720">
        <w:rPr>
          <w:rFonts w:cs="Tahoma"/>
          <w:spacing w:val="-4"/>
        </w:rPr>
        <w:t xml:space="preserve"> </w:t>
      </w:r>
      <w:r w:rsidRPr="00702720">
        <w:rPr>
          <w:rFonts w:eastAsia="Calibri" w:cs="Tahoma"/>
          <w:spacing w:val="1"/>
        </w:rPr>
        <w:t>υ</w:t>
      </w:r>
      <w:r w:rsidRPr="00702720">
        <w:rPr>
          <w:rFonts w:eastAsia="Calibri" w:cs="Tahoma"/>
          <w:spacing w:val="-2"/>
        </w:rPr>
        <w:t>π</w:t>
      </w:r>
      <w:r w:rsidRPr="00702720">
        <w:rPr>
          <w:rFonts w:eastAsia="Calibri" w:cs="Tahoma"/>
          <w:spacing w:val="1"/>
        </w:rPr>
        <w:t>ο</w:t>
      </w:r>
      <w:r w:rsidRPr="00702720">
        <w:rPr>
          <w:rFonts w:eastAsia="Calibri" w:cs="Tahoma"/>
        </w:rPr>
        <w:t>χ</w:t>
      </w:r>
      <w:r w:rsidRPr="00702720">
        <w:rPr>
          <w:rFonts w:eastAsia="Calibri" w:cs="Tahoma"/>
          <w:spacing w:val="-2"/>
        </w:rPr>
        <w:t>ρ</w:t>
      </w:r>
      <w:r w:rsidRPr="00702720">
        <w:rPr>
          <w:rFonts w:eastAsia="Calibri" w:cs="Tahoma"/>
        </w:rPr>
        <w:t>ε</w:t>
      </w:r>
      <w:r w:rsidRPr="00702720">
        <w:rPr>
          <w:rFonts w:eastAsia="Calibri" w:cs="Tahoma"/>
          <w:spacing w:val="-2"/>
        </w:rPr>
        <w:t>ώ</w:t>
      </w:r>
      <w:r w:rsidRPr="00702720">
        <w:rPr>
          <w:rFonts w:eastAsia="Calibri" w:cs="Tahoma"/>
        </w:rPr>
        <w:t>σε</w:t>
      </w:r>
      <w:r w:rsidRPr="00702720">
        <w:rPr>
          <w:rFonts w:eastAsia="Calibri" w:cs="Tahoma"/>
          <w:spacing w:val="-1"/>
        </w:rPr>
        <w:t>ι</w:t>
      </w:r>
      <w:r w:rsidRPr="00702720">
        <w:rPr>
          <w:rFonts w:eastAsia="Calibri" w:cs="Tahoma"/>
        </w:rPr>
        <w:t>ς</w:t>
      </w:r>
      <w:r w:rsidRPr="00702720">
        <w:rPr>
          <w:rFonts w:cs="Tahoma"/>
          <w:spacing w:val="-4"/>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4"/>
        </w:rPr>
        <w:t xml:space="preserve"> </w:t>
      </w:r>
      <w:r w:rsidRPr="00702720">
        <w:rPr>
          <w:rFonts w:eastAsia="Calibri" w:cs="Tahoma"/>
          <w:spacing w:val="-2"/>
        </w:rPr>
        <w:t>σ</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5"/>
        </w:rPr>
        <w:t xml:space="preserve"> </w:t>
      </w:r>
      <w:r w:rsidRPr="00702720">
        <w:rPr>
          <w:rFonts w:eastAsia="Calibri" w:cs="Tahoma"/>
        </w:rPr>
        <w:t>κα</w:t>
      </w:r>
      <w:r w:rsidRPr="00702720">
        <w:rPr>
          <w:rFonts w:eastAsia="Calibri" w:cs="Tahoma"/>
          <w:spacing w:val="1"/>
        </w:rPr>
        <w:t>τ</w:t>
      </w:r>
      <w:r w:rsidRPr="00702720">
        <w:rPr>
          <w:rFonts w:eastAsia="Calibri" w:cs="Tahoma"/>
        </w:rPr>
        <w:t>α</w:t>
      </w:r>
      <w:r w:rsidRPr="00702720">
        <w:rPr>
          <w:rFonts w:eastAsia="Calibri" w:cs="Tahoma"/>
          <w:spacing w:val="-2"/>
        </w:rPr>
        <w:t>β</w:t>
      </w:r>
      <w:r w:rsidRPr="00702720">
        <w:rPr>
          <w:rFonts w:eastAsia="Calibri" w:cs="Tahoma"/>
          <w:spacing w:val="1"/>
        </w:rPr>
        <w:t>ολ</w:t>
      </w:r>
      <w:r w:rsidRPr="00702720">
        <w:rPr>
          <w:rFonts w:eastAsia="Calibri" w:cs="Tahoma"/>
        </w:rPr>
        <w:t>ή</w:t>
      </w:r>
      <w:r w:rsidRPr="00702720">
        <w:rPr>
          <w:rFonts w:cs="Tahoma"/>
          <w:spacing w:val="-6"/>
        </w:rPr>
        <w:t xml:space="preserve"> </w:t>
      </w:r>
      <w:r w:rsidRPr="00702720">
        <w:rPr>
          <w:rFonts w:eastAsia="Calibri" w:cs="Tahoma"/>
        </w:rPr>
        <w:t>φ</w:t>
      </w:r>
      <w:r w:rsidRPr="00702720">
        <w:rPr>
          <w:rFonts w:eastAsia="Calibri" w:cs="Tahoma"/>
          <w:spacing w:val="-1"/>
        </w:rPr>
        <w:t>ό</w:t>
      </w:r>
      <w:r w:rsidRPr="00702720">
        <w:rPr>
          <w:rFonts w:eastAsia="Calibri" w:cs="Tahoma"/>
          <w:spacing w:val="1"/>
        </w:rPr>
        <w:t>ρ</w:t>
      </w:r>
      <w:r w:rsidRPr="00702720">
        <w:rPr>
          <w:rFonts w:eastAsia="Calibri" w:cs="Tahoma"/>
        </w:rPr>
        <w:t>ων</w:t>
      </w:r>
      <w:r w:rsidRPr="00702720">
        <w:rPr>
          <w:rFonts w:cs="Tahoma"/>
          <w:spacing w:val="-3"/>
        </w:rPr>
        <w:t xml:space="preserve"> </w:t>
      </w:r>
      <w:r w:rsidRPr="00702720">
        <w:rPr>
          <w:rFonts w:eastAsia="Calibri" w:cs="Tahoma"/>
        </w:rPr>
        <w:t>ή</w:t>
      </w:r>
      <w:r w:rsidRPr="00702720">
        <w:rPr>
          <w:rFonts w:cs="Tahoma"/>
          <w:spacing w:val="-6"/>
        </w:rPr>
        <w:t xml:space="preserve"> </w:t>
      </w:r>
      <w:r w:rsidRPr="00702720">
        <w:rPr>
          <w:rFonts w:eastAsia="Calibri" w:cs="Tahoma"/>
        </w:rPr>
        <w:t>ε</w:t>
      </w:r>
      <w:r w:rsidRPr="00702720">
        <w:rPr>
          <w:rFonts w:eastAsia="Calibri" w:cs="Tahoma"/>
          <w:spacing w:val="-1"/>
        </w:rPr>
        <w:t>ι</w:t>
      </w:r>
      <w:r w:rsidRPr="00702720">
        <w:rPr>
          <w:rFonts w:eastAsia="Calibri" w:cs="Tahoma"/>
        </w:rPr>
        <w:t>σ</w:t>
      </w:r>
      <w:r w:rsidRPr="00702720">
        <w:rPr>
          <w:rFonts w:eastAsia="Calibri" w:cs="Tahoma"/>
          <w:spacing w:val="-2"/>
        </w:rPr>
        <w:t>φ</w:t>
      </w:r>
      <w:r w:rsidRPr="00702720">
        <w:rPr>
          <w:rFonts w:eastAsia="Calibri" w:cs="Tahoma"/>
          <w:spacing w:val="1"/>
        </w:rPr>
        <w:t>ο</w:t>
      </w:r>
      <w:r w:rsidRPr="00702720">
        <w:rPr>
          <w:rFonts w:eastAsia="Calibri" w:cs="Tahoma"/>
          <w:spacing w:val="-2"/>
        </w:rPr>
        <w:t>ρ</w:t>
      </w:r>
      <w:r w:rsidRPr="00702720">
        <w:rPr>
          <w:rFonts w:eastAsia="Calibri" w:cs="Tahoma"/>
        </w:rPr>
        <w:t>ών</w:t>
      </w:r>
      <w:r w:rsidRPr="00702720">
        <w:rPr>
          <w:rFonts w:cs="Tahoma"/>
          <w:spacing w:val="-3"/>
        </w:rPr>
        <w:t xml:space="preserve"> </w:t>
      </w:r>
      <w:r w:rsidRPr="00702720">
        <w:rPr>
          <w:rFonts w:eastAsia="Calibri" w:cs="Tahoma"/>
        </w:rPr>
        <w:t>κ</w:t>
      </w:r>
      <w:r w:rsidRPr="00702720">
        <w:rPr>
          <w:rFonts w:eastAsia="Calibri" w:cs="Tahoma"/>
          <w:spacing w:val="1"/>
        </w:rPr>
        <w:t>ο</w:t>
      </w:r>
      <w:r w:rsidRPr="00702720">
        <w:rPr>
          <w:rFonts w:eastAsia="Calibri" w:cs="Tahoma"/>
          <w:spacing w:val="-1"/>
        </w:rPr>
        <w:t>ιν</w:t>
      </w:r>
      <w:r w:rsidRPr="00702720">
        <w:rPr>
          <w:rFonts w:eastAsia="Calibri" w:cs="Tahoma"/>
        </w:rPr>
        <w:t>ω</w:t>
      </w:r>
      <w:r w:rsidRPr="00702720">
        <w:rPr>
          <w:rFonts w:eastAsia="Calibri" w:cs="Tahoma"/>
          <w:spacing w:val="-1"/>
        </w:rPr>
        <w:t>νι</w:t>
      </w:r>
      <w:r w:rsidRPr="00702720">
        <w:rPr>
          <w:rFonts w:eastAsia="Calibri" w:cs="Tahoma"/>
        </w:rPr>
        <w:t>κ</w:t>
      </w:r>
      <w:r w:rsidRPr="00702720">
        <w:rPr>
          <w:rFonts w:eastAsia="Calibri" w:cs="Tahoma"/>
          <w:spacing w:val="-3"/>
        </w:rPr>
        <w:t>ή</w:t>
      </w:r>
      <w:r w:rsidRPr="00702720">
        <w:rPr>
          <w:rFonts w:eastAsia="Calibri" w:cs="Tahoma"/>
        </w:rPr>
        <w:t>ς</w:t>
      </w:r>
      <w:r w:rsidRPr="00702720">
        <w:rPr>
          <w:rFonts w:cs="Tahoma"/>
          <w:spacing w:val="-2"/>
        </w:rPr>
        <w:t xml:space="preserve"> </w:t>
      </w:r>
      <w:r w:rsidRPr="00702720">
        <w:rPr>
          <w:rFonts w:eastAsia="Calibri" w:cs="Tahoma"/>
        </w:rPr>
        <w:t>α</w:t>
      </w:r>
      <w:r w:rsidRPr="00702720">
        <w:rPr>
          <w:rFonts w:eastAsia="Calibri" w:cs="Tahoma"/>
          <w:spacing w:val="-2"/>
        </w:rPr>
        <w:t>σ</w:t>
      </w:r>
      <w:r w:rsidRPr="00702720">
        <w:rPr>
          <w:rFonts w:eastAsia="Calibri" w:cs="Tahoma"/>
        </w:rPr>
        <w:t>φά</w:t>
      </w:r>
      <w:r w:rsidRPr="00702720">
        <w:rPr>
          <w:rFonts w:eastAsia="Calibri" w:cs="Tahoma"/>
          <w:spacing w:val="1"/>
        </w:rPr>
        <w:t>λ</w:t>
      </w:r>
      <w:r w:rsidRPr="00702720">
        <w:rPr>
          <w:rFonts w:eastAsia="Calibri" w:cs="Tahoma"/>
          <w:spacing w:val="-1"/>
        </w:rPr>
        <w:t>ι</w:t>
      </w:r>
      <w:r w:rsidRPr="00702720">
        <w:rPr>
          <w:rFonts w:eastAsia="Calibri" w:cs="Tahoma"/>
        </w:rPr>
        <w:t>σ</w:t>
      </w:r>
      <w:r w:rsidRPr="00702720">
        <w:rPr>
          <w:rFonts w:eastAsia="Calibri" w:cs="Tahoma"/>
          <w:spacing w:val="-1"/>
        </w:rPr>
        <w:t>η</w:t>
      </w:r>
      <w:r w:rsidRPr="00702720">
        <w:rPr>
          <w:rFonts w:eastAsia="Calibri" w:cs="Tahoma"/>
        </w:rPr>
        <w:t>ς</w:t>
      </w:r>
      <w:r w:rsidRPr="00702720">
        <w:rPr>
          <w:rFonts w:cs="Tahoma"/>
        </w:rPr>
        <w:t xml:space="preserve"> </w:t>
      </w:r>
      <w:r w:rsidRPr="00702720">
        <w:rPr>
          <w:rFonts w:eastAsia="Calibri" w:cs="Tahoma"/>
        </w:rPr>
        <w:t>(πε</w:t>
      </w:r>
      <w:r w:rsidRPr="00702720">
        <w:rPr>
          <w:rFonts w:eastAsia="Calibri" w:cs="Tahoma"/>
          <w:spacing w:val="1"/>
        </w:rPr>
        <w:t>ρ</w:t>
      </w:r>
      <w:r w:rsidRPr="00702720">
        <w:rPr>
          <w:rFonts w:eastAsia="Calibri" w:cs="Tahoma"/>
        </w:rPr>
        <w:t>.</w:t>
      </w:r>
      <w:r w:rsidRPr="00702720">
        <w:rPr>
          <w:rFonts w:cs="Tahoma"/>
          <w:spacing w:val="2"/>
        </w:rPr>
        <w:t xml:space="preserve"> </w:t>
      </w:r>
      <w:r w:rsidRPr="00702720">
        <w:rPr>
          <w:rFonts w:eastAsia="Calibri" w:cs="Tahoma"/>
        </w:rPr>
        <w:t>α’</w:t>
      </w:r>
      <w:r w:rsidRPr="00702720">
        <w:rPr>
          <w:rFonts w:cs="Tahoma"/>
          <w:spacing w:val="3"/>
        </w:rPr>
        <w:t xml:space="preserve"> </w:t>
      </w:r>
      <w:r w:rsidRPr="00702720">
        <w:rPr>
          <w:rFonts w:eastAsia="Calibri" w:cs="Tahoma"/>
        </w:rPr>
        <w:t>και</w:t>
      </w:r>
      <w:r w:rsidRPr="00702720">
        <w:rPr>
          <w:rFonts w:cs="Tahoma"/>
          <w:spacing w:val="2"/>
        </w:rPr>
        <w:t xml:space="preserve"> </w:t>
      </w:r>
      <w:r w:rsidRPr="00702720">
        <w:rPr>
          <w:rFonts w:eastAsia="Calibri" w:cs="Tahoma"/>
        </w:rPr>
        <w:t>β’</w:t>
      </w:r>
      <w:r w:rsidRPr="00702720">
        <w:rPr>
          <w:rFonts w:cs="Tahoma"/>
          <w:spacing w:val="1"/>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3"/>
        </w:rPr>
        <w:t xml:space="preserve"> </w:t>
      </w:r>
      <w:r w:rsidRPr="00702720">
        <w:rPr>
          <w:rFonts w:eastAsia="Calibri" w:cs="Tahoma"/>
        </w:rPr>
        <w:t>πα</w:t>
      </w:r>
      <w:r w:rsidRPr="00702720">
        <w:rPr>
          <w:rFonts w:eastAsia="Calibri" w:cs="Tahoma"/>
          <w:spacing w:val="1"/>
        </w:rPr>
        <w:t>ρ</w:t>
      </w:r>
      <w:r w:rsidRPr="00702720">
        <w:rPr>
          <w:rFonts w:eastAsia="Calibri" w:cs="Tahoma"/>
        </w:rPr>
        <w:t>.</w:t>
      </w:r>
      <w:r w:rsidRPr="00702720">
        <w:rPr>
          <w:rFonts w:cs="Tahoma"/>
        </w:rPr>
        <w:t xml:space="preserve"> </w:t>
      </w:r>
      <w:r w:rsidRPr="00702720">
        <w:rPr>
          <w:rFonts w:eastAsia="Calibri" w:cs="Tahoma"/>
        </w:rPr>
        <w:t>2</w:t>
      </w:r>
      <w:r w:rsidRPr="00702720">
        <w:rPr>
          <w:rFonts w:cs="Tahoma"/>
          <w:spacing w:val="1"/>
        </w:rPr>
        <w:t xml:space="preserve"> </w:t>
      </w:r>
      <w:r w:rsidRPr="00702720">
        <w:rPr>
          <w:rFonts w:eastAsia="Calibri" w:cs="Tahoma"/>
          <w:spacing w:val="1"/>
        </w:rPr>
        <w:t>το</w:t>
      </w:r>
      <w:r w:rsidRPr="00702720">
        <w:rPr>
          <w:rFonts w:eastAsia="Calibri" w:cs="Tahoma"/>
        </w:rPr>
        <w:t>υ</w:t>
      </w:r>
      <w:r w:rsidRPr="00702720">
        <w:rPr>
          <w:rFonts w:cs="Tahoma"/>
          <w:spacing w:val="3"/>
        </w:rPr>
        <w:t xml:space="preserve"> </w:t>
      </w:r>
      <w:r w:rsidRPr="00702720">
        <w:rPr>
          <w:rFonts w:eastAsia="Calibri" w:cs="Tahoma"/>
          <w:spacing w:val="-3"/>
        </w:rPr>
        <w:t>ά</w:t>
      </w:r>
      <w:r w:rsidRPr="00702720">
        <w:rPr>
          <w:rFonts w:eastAsia="Calibri" w:cs="Tahoma"/>
          <w:spacing w:val="1"/>
        </w:rPr>
        <w:t>ρ</w:t>
      </w:r>
      <w:r w:rsidRPr="00702720">
        <w:rPr>
          <w:rFonts w:eastAsia="Calibri" w:cs="Tahoma"/>
        </w:rPr>
        <w:t>θ</w:t>
      </w:r>
      <w:r w:rsidRPr="00702720">
        <w:rPr>
          <w:rFonts w:eastAsia="Calibri" w:cs="Tahoma"/>
          <w:spacing w:val="-2"/>
        </w:rPr>
        <w:t>ρ</w:t>
      </w:r>
      <w:r w:rsidRPr="00702720">
        <w:rPr>
          <w:rFonts w:eastAsia="Calibri" w:cs="Tahoma"/>
          <w:spacing w:val="1"/>
        </w:rPr>
        <w:t>ο</w:t>
      </w:r>
      <w:r w:rsidRPr="00702720">
        <w:rPr>
          <w:rFonts w:eastAsia="Calibri" w:cs="Tahoma"/>
        </w:rPr>
        <w:t>υ</w:t>
      </w:r>
      <w:r w:rsidRPr="00702720">
        <w:rPr>
          <w:rFonts w:cs="Tahoma"/>
          <w:spacing w:val="1"/>
        </w:rPr>
        <w:t xml:space="preserve"> </w:t>
      </w:r>
      <w:r w:rsidRPr="00702720">
        <w:rPr>
          <w:rFonts w:eastAsia="Calibri" w:cs="Tahoma"/>
          <w:spacing w:val="1"/>
        </w:rPr>
        <w:t>7</w:t>
      </w:r>
      <w:r w:rsidRPr="00702720">
        <w:rPr>
          <w:rFonts w:eastAsia="Calibri" w:cs="Tahoma"/>
        </w:rPr>
        <w:t>3</w:t>
      </w:r>
      <w:r w:rsidRPr="00702720">
        <w:rPr>
          <w:rFonts w:cs="Tahoma"/>
          <w:spacing w:val="1"/>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3"/>
        </w:rPr>
        <w:t xml:space="preserve"> </w:t>
      </w:r>
      <w:r w:rsidRPr="00702720">
        <w:rPr>
          <w:rFonts w:eastAsia="Calibri" w:cs="Tahoma"/>
          <w:spacing w:val="-1"/>
        </w:rPr>
        <w:t>ν</w:t>
      </w:r>
      <w:r w:rsidRPr="00702720">
        <w:rPr>
          <w:rFonts w:eastAsia="Calibri" w:cs="Tahoma"/>
        </w:rPr>
        <w:t>.</w:t>
      </w:r>
      <w:r w:rsidRPr="00702720">
        <w:rPr>
          <w:rFonts w:cs="Tahoma"/>
          <w:spacing w:val="2"/>
        </w:rPr>
        <w:t xml:space="preserve"> </w:t>
      </w:r>
      <w:r w:rsidRPr="00702720">
        <w:rPr>
          <w:rFonts w:eastAsia="Calibri" w:cs="Tahoma"/>
          <w:spacing w:val="-1"/>
        </w:rPr>
        <w:t>4</w:t>
      </w:r>
      <w:r w:rsidRPr="00702720">
        <w:rPr>
          <w:rFonts w:eastAsia="Calibri" w:cs="Tahoma"/>
          <w:spacing w:val="1"/>
        </w:rPr>
        <w:t>4</w:t>
      </w:r>
      <w:r w:rsidRPr="00702720">
        <w:rPr>
          <w:rFonts w:eastAsia="Calibri" w:cs="Tahoma"/>
          <w:spacing w:val="-1"/>
        </w:rPr>
        <w:t>1</w:t>
      </w:r>
      <w:r w:rsidRPr="00702720">
        <w:rPr>
          <w:rFonts w:eastAsia="Calibri" w:cs="Tahoma"/>
          <w:spacing w:val="1"/>
        </w:rPr>
        <w:t>2</w:t>
      </w:r>
      <w:r w:rsidRPr="00702720">
        <w:rPr>
          <w:rFonts w:eastAsia="Calibri" w:cs="Tahoma"/>
          <w:spacing w:val="-1"/>
        </w:rPr>
        <w:t>/</w:t>
      </w:r>
      <w:r w:rsidRPr="00702720">
        <w:rPr>
          <w:rFonts w:eastAsia="Calibri" w:cs="Tahoma"/>
          <w:spacing w:val="1"/>
        </w:rPr>
        <w:t>2</w:t>
      </w:r>
      <w:r w:rsidRPr="00702720">
        <w:rPr>
          <w:rFonts w:eastAsia="Calibri" w:cs="Tahoma"/>
          <w:spacing w:val="-1"/>
        </w:rPr>
        <w:t>0</w:t>
      </w:r>
      <w:r w:rsidRPr="00702720">
        <w:rPr>
          <w:rFonts w:eastAsia="Calibri" w:cs="Tahoma"/>
          <w:spacing w:val="1"/>
        </w:rPr>
        <w:t>1</w:t>
      </w:r>
      <w:r w:rsidRPr="00702720">
        <w:rPr>
          <w:rFonts w:eastAsia="Calibri" w:cs="Tahoma"/>
          <w:spacing w:val="-1"/>
        </w:rPr>
        <w:t>6</w:t>
      </w:r>
      <w:r w:rsidRPr="00702720">
        <w:rPr>
          <w:rFonts w:eastAsia="Calibri" w:cs="Tahoma"/>
        </w:rPr>
        <w:t>)</w:t>
      </w:r>
      <w:r w:rsidRPr="00702720">
        <w:rPr>
          <w:rFonts w:cs="Tahoma"/>
          <w:spacing w:val="3"/>
        </w:rPr>
        <w:t xml:space="preserve"> </w:t>
      </w:r>
      <w:r w:rsidRPr="00702720">
        <w:rPr>
          <w:rFonts w:eastAsia="Calibri" w:cs="Tahoma"/>
        </w:rPr>
        <w:t>α</w:t>
      </w:r>
      <w:r w:rsidRPr="00702720">
        <w:rPr>
          <w:rFonts w:eastAsia="Calibri" w:cs="Tahoma"/>
          <w:spacing w:val="1"/>
        </w:rPr>
        <w:t>υτ</w:t>
      </w:r>
      <w:r w:rsidRPr="00702720">
        <w:rPr>
          <w:rFonts w:eastAsia="Calibri" w:cs="Tahoma"/>
          <w:spacing w:val="-2"/>
        </w:rPr>
        <w:t>έ</w:t>
      </w:r>
      <w:r w:rsidRPr="00702720">
        <w:rPr>
          <w:rFonts w:eastAsia="Calibri" w:cs="Tahoma"/>
        </w:rPr>
        <w:t>ς</w:t>
      </w:r>
      <w:r w:rsidRPr="00702720">
        <w:rPr>
          <w:rFonts w:cs="Tahoma"/>
          <w:spacing w:val="3"/>
        </w:rPr>
        <w:t xml:space="preserve"> </w:t>
      </w:r>
      <w:r w:rsidRPr="00702720">
        <w:rPr>
          <w:rFonts w:eastAsia="Calibri" w:cs="Tahoma"/>
        </w:rPr>
        <w:t>θε</w:t>
      </w:r>
      <w:r w:rsidRPr="00702720">
        <w:rPr>
          <w:rFonts w:eastAsia="Calibri" w:cs="Tahoma"/>
          <w:spacing w:val="-2"/>
        </w:rPr>
        <w:t>ω</w:t>
      </w:r>
      <w:r w:rsidRPr="00702720">
        <w:rPr>
          <w:rFonts w:eastAsia="Calibri" w:cs="Tahoma"/>
          <w:spacing w:val="1"/>
        </w:rPr>
        <w:t>ρ</w:t>
      </w:r>
      <w:r w:rsidRPr="00702720">
        <w:rPr>
          <w:rFonts w:eastAsia="Calibri" w:cs="Tahoma"/>
        </w:rPr>
        <w:t>ε</w:t>
      </w:r>
      <w:r w:rsidRPr="00702720">
        <w:rPr>
          <w:rFonts w:eastAsia="Calibri" w:cs="Tahoma"/>
          <w:spacing w:val="-1"/>
        </w:rPr>
        <w:t>ίτ</w:t>
      </w:r>
      <w:r w:rsidRPr="00702720">
        <w:rPr>
          <w:rFonts w:eastAsia="Calibri" w:cs="Tahoma"/>
        </w:rPr>
        <w:t>αι</w:t>
      </w:r>
      <w:r w:rsidRPr="00702720">
        <w:rPr>
          <w:rFonts w:cs="Tahoma"/>
          <w:spacing w:val="2"/>
        </w:rPr>
        <w:t xml:space="preserve"> </w:t>
      </w:r>
      <w:r w:rsidRPr="00702720">
        <w:rPr>
          <w:rFonts w:eastAsia="Calibri" w:cs="Tahoma"/>
          <w:spacing w:val="1"/>
        </w:rPr>
        <w:t>ότ</w:t>
      </w:r>
      <w:r w:rsidRPr="00702720">
        <w:rPr>
          <w:rFonts w:eastAsia="Calibri" w:cs="Tahoma"/>
        </w:rPr>
        <w:t>ι</w:t>
      </w:r>
      <w:r w:rsidRPr="00702720">
        <w:rPr>
          <w:rFonts w:cs="Tahoma"/>
          <w:spacing w:val="2"/>
        </w:rPr>
        <w:t xml:space="preserve"> </w:t>
      </w:r>
      <w:r w:rsidRPr="00702720">
        <w:rPr>
          <w:rFonts w:eastAsia="Calibri" w:cs="Tahoma"/>
        </w:rPr>
        <w:t>δεν</w:t>
      </w:r>
      <w:r w:rsidRPr="00702720">
        <w:rPr>
          <w:rFonts w:cs="Tahoma"/>
          <w:spacing w:val="2"/>
        </w:rPr>
        <w:t xml:space="preserve"> </w:t>
      </w:r>
      <w:r w:rsidRPr="00702720">
        <w:rPr>
          <w:rFonts w:eastAsia="Calibri" w:cs="Tahoma"/>
        </w:rPr>
        <w:t>έχ</w:t>
      </w:r>
      <w:r w:rsidRPr="00702720">
        <w:rPr>
          <w:rFonts w:eastAsia="Calibri" w:cs="Tahoma"/>
          <w:spacing w:val="-1"/>
        </w:rPr>
        <w:t>ο</w:t>
      </w:r>
      <w:r w:rsidRPr="00702720">
        <w:rPr>
          <w:rFonts w:eastAsia="Calibri" w:cs="Tahoma"/>
          <w:spacing w:val="1"/>
        </w:rPr>
        <w:t>υ</w:t>
      </w:r>
      <w:r w:rsidRPr="00702720">
        <w:rPr>
          <w:rFonts w:eastAsia="Calibri" w:cs="Tahoma"/>
        </w:rPr>
        <w:t>ν</w:t>
      </w:r>
      <w:r w:rsidRPr="00702720">
        <w:rPr>
          <w:rFonts w:cs="Tahoma"/>
          <w:spacing w:val="2"/>
        </w:rPr>
        <w:t xml:space="preserve"> </w:t>
      </w:r>
      <w:r w:rsidRPr="00702720">
        <w:rPr>
          <w:rFonts w:eastAsia="Calibri" w:cs="Tahoma"/>
        </w:rPr>
        <w:t>αθε</w:t>
      </w:r>
      <w:r w:rsidRPr="00702720">
        <w:rPr>
          <w:rFonts w:eastAsia="Calibri" w:cs="Tahoma"/>
          <w:spacing w:val="1"/>
        </w:rPr>
        <w:t>τ</w:t>
      </w:r>
      <w:r w:rsidRPr="00702720">
        <w:rPr>
          <w:rFonts w:eastAsia="Calibri" w:cs="Tahoma"/>
          <w:spacing w:val="-1"/>
        </w:rPr>
        <w:t>η</w:t>
      </w:r>
      <w:r w:rsidRPr="00702720">
        <w:rPr>
          <w:rFonts w:eastAsia="Calibri" w:cs="Tahoma"/>
          <w:spacing w:val="-2"/>
        </w:rPr>
        <w:t>θε</w:t>
      </w:r>
      <w:r w:rsidRPr="00702720">
        <w:rPr>
          <w:rFonts w:eastAsia="Calibri" w:cs="Tahoma"/>
        </w:rPr>
        <w:t>ί</w:t>
      </w:r>
      <w:r w:rsidRPr="00702720">
        <w:rPr>
          <w:rFonts w:cs="Tahoma"/>
        </w:rPr>
        <w:t xml:space="preserve"> </w:t>
      </w:r>
      <w:r w:rsidRPr="00702720">
        <w:rPr>
          <w:rFonts w:eastAsia="Calibri" w:cs="Tahoma"/>
        </w:rPr>
        <w:t>εφ</w:t>
      </w:r>
      <w:r w:rsidRPr="00702720">
        <w:rPr>
          <w:rFonts w:eastAsia="Calibri" w:cs="Tahoma"/>
          <w:spacing w:val="1"/>
        </w:rPr>
        <w:t>ό</w:t>
      </w:r>
      <w:r w:rsidRPr="00702720">
        <w:rPr>
          <w:rFonts w:eastAsia="Calibri" w:cs="Tahoma"/>
          <w:spacing w:val="-2"/>
        </w:rPr>
        <w:t>σ</w:t>
      </w:r>
      <w:r w:rsidRPr="00702720">
        <w:rPr>
          <w:rFonts w:eastAsia="Calibri" w:cs="Tahoma"/>
          <w:spacing w:val="1"/>
        </w:rPr>
        <w:t>ο</w:t>
      </w:r>
      <w:r w:rsidRPr="00702720">
        <w:rPr>
          <w:rFonts w:eastAsia="Calibri" w:cs="Tahoma"/>
        </w:rPr>
        <w:t>ν</w:t>
      </w:r>
      <w:r w:rsidRPr="00702720">
        <w:rPr>
          <w:rFonts w:cs="Tahoma"/>
        </w:rPr>
        <w:t xml:space="preserve"> </w:t>
      </w:r>
      <w:r w:rsidRPr="00702720">
        <w:rPr>
          <w:rFonts w:eastAsia="Calibri" w:cs="Tahoma"/>
        </w:rPr>
        <w:t>δεν</w:t>
      </w:r>
      <w:r w:rsidRPr="00702720">
        <w:rPr>
          <w:rFonts w:cs="Tahoma"/>
        </w:rPr>
        <w:t xml:space="preserve"> </w:t>
      </w:r>
      <w:r w:rsidRPr="00702720">
        <w:rPr>
          <w:rFonts w:eastAsia="Calibri" w:cs="Tahoma"/>
        </w:rPr>
        <w:t>έχ</w:t>
      </w:r>
      <w:r w:rsidRPr="00702720">
        <w:rPr>
          <w:rFonts w:eastAsia="Calibri" w:cs="Tahoma"/>
          <w:spacing w:val="-1"/>
        </w:rPr>
        <w:t>ο</w:t>
      </w:r>
      <w:r w:rsidRPr="00702720">
        <w:rPr>
          <w:rFonts w:eastAsia="Calibri" w:cs="Tahoma"/>
          <w:spacing w:val="1"/>
        </w:rPr>
        <w:t>υ</w:t>
      </w:r>
      <w:r w:rsidRPr="00702720">
        <w:rPr>
          <w:rFonts w:eastAsia="Calibri" w:cs="Tahoma"/>
        </w:rPr>
        <w:t>ν</w:t>
      </w:r>
      <w:r w:rsidRPr="00702720">
        <w:rPr>
          <w:rFonts w:cs="Tahoma"/>
        </w:rPr>
        <w:t xml:space="preserve"> </w:t>
      </w:r>
      <w:r w:rsidRPr="00702720">
        <w:rPr>
          <w:rFonts w:eastAsia="Calibri" w:cs="Tahoma"/>
        </w:rPr>
        <w:t>κα</w:t>
      </w:r>
      <w:r w:rsidRPr="00702720">
        <w:rPr>
          <w:rFonts w:eastAsia="Calibri" w:cs="Tahoma"/>
          <w:spacing w:val="1"/>
        </w:rPr>
        <w:t>τ</w:t>
      </w:r>
      <w:r w:rsidRPr="00702720">
        <w:rPr>
          <w:rFonts w:eastAsia="Calibri" w:cs="Tahoma"/>
          <w:spacing w:val="-3"/>
        </w:rPr>
        <w:t>α</w:t>
      </w:r>
      <w:r w:rsidRPr="00702720">
        <w:rPr>
          <w:rFonts w:eastAsia="Calibri" w:cs="Tahoma"/>
        </w:rPr>
        <w:t>σ</w:t>
      </w:r>
      <w:r w:rsidRPr="00702720">
        <w:rPr>
          <w:rFonts w:eastAsia="Calibri" w:cs="Tahoma"/>
          <w:spacing w:val="-1"/>
        </w:rPr>
        <w:t>τ</w:t>
      </w:r>
      <w:r w:rsidRPr="00702720">
        <w:rPr>
          <w:rFonts w:eastAsia="Calibri" w:cs="Tahoma"/>
        </w:rPr>
        <w:t>εί</w:t>
      </w:r>
      <w:r w:rsidRPr="00702720">
        <w:rPr>
          <w:rFonts w:cs="Tahoma"/>
        </w:rPr>
        <w:t xml:space="preserve"> </w:t>
      </w:r>
      <w:r w:rsidRPr="00702720">
        <w:rPr>
          <w:rFonts w:eastAsia="Calibri" w:cs="Tahoma"/>
          <w:spacing w:val="1"/>
        </w:rPr>
        <w:t>λ</w:t>
      </w:r>
      <w:r w:rsidRPr="00702720">
        <w:rPr>
          <w:rFonts w:eastAsia="Calibri" w:cs="Tahoma"/>
          <w:spacing w:val="-1"/>
        </w:rPr>
        <w:t>η</w:t>
      </w:r>
      <w:r w:rsidRPr="00702720">
        <w:rPr>
          <w:rFonts w:eastAsia="Calibri" w:cs="Tahoma"/>
          <w:spacing w:val="1"/>
        </w:rPr>
        <w:t>ξ</w:t>
      </w:r>
      <w:r w:rsidRPr="00702720">
        <w:rPr>
          <w:rFonts w:eastAsia="Calibri" w:cs="Tahoma"/>
          <w:spacing w:val="-1"/>
        </w:rPr>
        <w:t>ι</w:t>
      </w:r>
      <w:r w:rsidRPr="00702720">
        <w:rPr>
          <w:rFonts w:eastAsia="Calibri" w:cs="Tahoma"/>
        </w:rPr>
        <w:t>π</w:t>
      </w:r>
      <w:r w:rsidRPr="00702720">
        <w:rPr>
          <w:rFonts w:eastAsia="Calibri" w:cs="Tahoma"/>
          <w:spacing w:val="-2"/>
        </w:rPr>
        <w:t>ρ</w:t>
      </w:r>
      <w:r w:rsidRPr="00702720">
        <w:rPr>
          <w:rFonts w:eastAsia="Calibri" w:cs="Tahoma"/>
          <w:spacing w:val="1"/>
        </w:rPr>
        <w:t>ό</w:t>
      </w:r>
      <w:r w:rsidRPr="00702720">
        <w:rPr>
          <w:rFonts w:eastAsia="Calibri" w:cs="Tahoma"/>
        </w:rPr>
        <w:t>θ</w:t>
      </w:r>
      <w:r w:rsidRPr="00702720">
        <w:rPr>
          <w:rFonts w:eastAsia="Calibri" w:cs="Tahoma"/>
          <w:spacing w:val="-2"/>
        </w:rPr>
        <w:t>ε</w:t>
      </w:r>
      <w:r w:rsidRPr="00702720">
        <w:rPr>
          <w:rFonts w:eastAsia="Calibri" w:cs="Tahoma"/>
        </w:rPr>
        <w:t>σ</w:t>
      </w:r>
      <w:r w:rsidRPr="00702720">
        <w:rPr>
          <w:rFonts w:eastAsia="Calibri" w:cs="Tahoma"/>
          <w:spacing w:val="-1"/>
        </w:rPr>
        <w:t>μ</w:t>
      </w:r>
      <w:r w:rsidRPr="00702720">
        <w:rPr>
          <w:rFonts w:eastAsia="Calibri" w:cs="Tahoma"/>
        </w:rPr>
        <w:t>ες</w:t>
      </w:r>
      <w:r w:rsidRPr="00702720">
        <w:rPr>
          <w:rFonts w:cs="Tahoma"/>
          <w:spacing w:val="2"/>
        </w:rPr>
        <w:t xml:space="preserve"> </w:t>
      </w:r>
      <w:r w:rsidRPr="00702720">
        <w:rPr>
          <w:rFonts w:eastAsia="Calibri" w:cs="Tahoma"/>
        </w:rPr>
        <w:t>ή</w:t>
      </w:r>
      <w:r w:rsidRPr="00702720">
        <w:rPr>
          <w:rFonts w:cs="Tahoma"/>
        </w:rPr>
        <w:t xml:space="preserve"> </w:t>
      </w:r>
      <w:r w:rsidRPr="00702720">
        <w:rPr>
          <w:rFonts w:eastAsia="Calibri" w:cs="Tahoma"/>
        </w:rPr>
        <w:t>εφ</w:t>
      </w:r>
      <w:r w:rsidRPr="00702720">
        <w:rPr>
          <w:rFonts w:eastAsia="Calibri" w:cs="Tahoma"/>
          <w:spacing w:val="-1"/>
        </w:rPr>
        <w:t>ό</w:t>
      </w:r>
      <w:r w:rsidRPr="00702720">
        <w:rPr>
          <w:rFonts w:eastAsia="Calibri" w:cs="Tahoma"/>
          <w:spacing w:val="-2"/>
        </w:rPr>
        <w:t>σ</w:t>
      </w:r>
      <w:r w:rsidRPr="00702720">
        <w:rPr>
          <w:rFonts w:eastAsia="Calibri" w:cs="Tahoma"/>
          <w:spacing w:val="1"/>
        </w:rPr>
        <w:t>ο</w:t>
      </w:r>
      <w:r w:rsidRPr="00702720">
        <w:rPr>
          <w:rFonts w:eastAsia="Calibri" w:cs="Tahoma"/>
        </w:rPr>
        <w:t>ν</w:t>
      </w:r>
      <w:r w:rsidRPr="00702720">
        <w:rPr>
          <w:rFonts w:cs="Tahoma"/>
        </w:rPr>
        <w:t xml:space="preserve"> </w:t>
      </w:r>
      <w:r w:rsidRPr="00702720">
        <w:rPr>
          <w:rFonts w:eastAsia="Calibri" w:cs="Tahoma"/>
        </w:rPr>
        <w:t>έχ</w:t>
      </w:r>
      <w:r w:rsidRPr="00702720">
        <w:rPr>
          <w:rFonts w:eastAsia="Calibri" w:cs="Tahoma"/>
          <w:spacing w:val="-1"/>
        </w:rPr>
        <w:t>ο</w:t>
      </w:r>
      <w:r w:rsidRPr="00702720">
        <w:rPr>
          <w:rFonts w:eastAsia="Calibri" w:cs="Tahoma"/>
          <w:spacing w:val="1"/>
        </w:rPr>
        <w:t>υ</w:t>
      </w:r>
      <w:r w:rsidRPr="00702720">
        <w:rPr>
          <w:rFonts w:eastAsia="Calibri" w:cs="Tahoma"/>
        </w:rPr>
        <w:t>ν</w:t>
      </w:r>
      <w:r w:rsidRPr="00702720">
        <w:rPr>
          <w:rFonts w:cs="Tahoma"/>
        </w:rPr>
        <w:t xml:space="preserve"> </w:t>
      </w:r>
      <w:r w:rsidRPr="00702720">
        <w:rPr>
          <w:rFonts w:eastAsia="Calibri" w:cs="Tahoma"/>
          <w:spacing w:val="1"/>
        </w:rPr>
        <w:t>υ</w:t>
      </w:r>
      <w:r w:rsidRPr="00702720">
        <w:rPr>
          <w:rFonts w:eastAsia="Calibri" w:cs="Tahoma"/>
        </w:rPr>
        <w:t>παχθεί</w:t>
      </w:r>
      <w:r w:rsidRPr="00702720">
        <w:rPr>
          <w:rFonts w:cs="Tahoma"/>
        </w:rPr>
        <w:t xml:space="preserve"> </w:t>
      </w:r>
      <w:r w:rsidRPr="00702720">
        <w:rPr>
          <w:rFonts w:eastAsia="Calibri" w:cs="Tahoma"/>
        </w:rPr>
        <w:t>σε</w:t>
      </w:r>
      <w:r w:rsidRPr="00702720">
        <w:rPr>
          <w:rFonts w:cs="Tahoma"/>
          <w:spacing w:val="1"/>
        </w:rPr>
        <w:t xml:space="preserve"> </w:t>
      </w:r>
      <w:r w:rsidRPr="00702720">
        <w:rPr>
          <w:rFonts w:eastAsia="Calibri" w:cs="Tahoma"/>
        </w:rPr>
        <w:t>δ</w:t>
      </w:r>
      <w:r w:rsidRPr="00702720">
        <w:rPr>
          <w:rFonts w:eastAsia="Calibri" w:cs="Tahoma"/>
          <w:spacing w:val="-2"/>
        </w:rPr>
        <w:t>εσ</w:t>
      </w:r>
      <w:r w:rsidRPr="00702720">
        <w:rPr>
          <w:rFonts w:eastAsia="Calibri" w:cs="Tahoma"/>
          <w:spacing w:val="1"/>
        </w:rPr>
        <w:t>μ</w:t>
      </w:r>
      <w:r w:rsidRPr="00702720">
        <w:rPr>
          <w:rFonts w:eastAsia="Calibri" w:cs="Tahoma"/>
        </w:rPr>
        <w:t>ε</w:t>
      </w:r>
      <w:r w:rsidRPr="00702720">
        <w:rPr>
          <w:rFonts w:eastAsia="Calibri" w:cs="Tahoma"/>
          <w:spacing w:val="-2"/>
        </w:rPr>
        <w:t>υ</w:t>
      </w:r>
      <w:r w:rsidRPr="00702720">
        <w:rPr>
          <w:rFonts w:eastAsia="Calibri" w:cs="Tahoma"/>
          <w:spacing w:val="1"/>
        </w:rPr>
        <w:t>τ</w:t>
      </w:r>
      <w:r w:rsidRPr="00702720">
        <w:rPr>
          <w:rFonts w:eastAsia="Calibri" w:cs="Tahoma"/>
          <w:spacing w:val="-1"/>
        </w:rPr>
        <w:t>ι</w:t>
      </w:r>
      <w:r w:rsidRPr="00702720">
        <w:rPr>
          <w:rFonts w:eastAsia="Calibri" w:cs="Tahoma"/>
          <w:spacing w:val="-2"/>
        </w:rPr>
        <w:t>κ</w:t>
      </w:r>
      <w:r w:rsidRPr="00702720">
        <w:rPr>
          <w:rFonts w:eastAsia="Calibri" w:cs="Tahoma"/>
        </w:rPr>
        <w:t>ό</w:t>
      </w:r>
      <w:r w:rsidRPr="00702720">
        <w:rPr>
          <w:rFonts w:cs="Tahoma"/>
          <w:spacing w:val="2"/>
        </w:rPr>
        <w:t xml:space="preserve"> </w:t>
      </w:r>
      <w:r w:rsidRPr="00702720">
        <w:rPr>
          <w:rFonts w:eastAsia="Calibri" w:cs="Tahoma"/>
        </w:rPr>
        <w:t>δ</w:t>
      </w:r>
      <w:r w:rsidRPr="00702720">
        <w:rPr>
          <w:rFonts w:eastAsia="Calibri" w:cs="Tahoma"/>
          <w:spacing w:val="-1"/>
        </w:rPr>
        <w:t>ι</w:t>
      </w:r>
      <w:r w:rsidRPr="00702720">
        <w:rPr>
          <w:rFonts w:eastAsia="Calibri" w:cs="Tahoma"/>
        </w:rPr>
        <w:t>ακα</w:t>
      </w:r>
      <w:r w:rsidRPr="00702720">
        <w:rPr>
          <w:rFonts w:eastAsia="Calibri" w:cs="Tahoma"/>
          <w:spacing w:val="-1"/>
        </w:rPr>
        <w:t>ν</w:t>
      </w:r>
      <w:r w:rsidRPr="00702720">
        <w:rPr>
          <w:rFonts w:eastAsia="Calibri" w:cs="Tahoma"/>
          <w:spacing w:val="1"/>
        </w:rPr>
        <w:t>ο</w:t>
      </w:r>
      <w:r w:rsidRPr="00702720">
        <w:rPr>
          <w:rFonts w:eastAsia="Calibri" w:cs="Tahoma"/>
          <w:spacing w:val="-1"/>
        </w:rPr>
        <w:t>νι</w:t>
      </w:r>
      <w:r w:rsidRPr="00702720">
        <w:rPr>
          <w:rFonts w:eastAsia="Calibri" w:cs="Tahoma"/>
          <w:spacing w:val="-2"/>
        </w:rPr>
        <w:t>σ</w:t>
      </w:r>
      <w:r w:rsidRPr="00702720">
        <w:rPr>
          <w:rFonts w:eastAsia="Calibri" w:cs="Tahoma"/>
          <w:spacing w:val="1"/>
        </w:rPr>
        <w:t>μ</w:t>
      </w:r>
      <w:r w:rsidRPr="00702720">
        <w:rPr>
          <w:rFonts w:eastAsia="Calibri" w:cs="Tahoma"/>
        </w:rPr>
        <w:t>ό</w:t>
      </w:r>
      <w:r w:rsidRPr="00702720">
        <w:rPr>
          <w:rFonts w:cs="Tahoma"/>
          <w:spacing w:val="2"/>
        </w:rPr>
        <w:t xml:space="preserve"> </w:t>
      </w:r>
      <w:r w:rsidRPr="00702720">
        <w:rPr>
          <w:rFonts w:eastAsia="Calibri" w:cs="Tahoma"/>
          <w:spacing w:val="-2"/>
        </w:rPr>
        <w:t>π</w:t>
      </w:r>
      <w:r w:rsidRPr="00702720">
        <w:rPr>
          <w:rFonts w:eastAsia="Calibri" w:cs="Tahoma"/>
          <w:spacing w:val="-1"/>
        </w:rPr>
        <w:t>ο</w:t>
      </w:r>
      <w:r w:rsidRPr="00702720">
        <w:rPr>
          <w:rFonts w:eastAsia="Calibri" w:cs="Tahoma"/>
        </w:rPr>
        <w:t>υ</w:t>
      </w:r>
      <w:r w:rsidRPr="00702720">
        <w:rPr>
          <w:rFonts w:cs="Tahoma"/>
        </w:rPr>
        <w:t xml:space="preserve"> </w:t>
      </w:r>
      <w:r w:rsidRPr="00702720">
        <w:rPr>
          <w:rFonts w:eastAsia="Calibri" w:cs="Tahoma"/>
          <w:spacing w:val="1"/>
        </w:rPr>
        <w:t>τ</w:t>
      </w:r>
      <w:r w:rsidRPr="00702720">
        <w:rPr>
          <w:rFonts w:eastAsia="Calibri" w:cs="Tahoma"/>
          <w:spacing w:val="-1"/>
        </w:rPr>
        <w:t>η</w:t>
      </w:r>
      <w:r w:rsidRPr="00702720">
        <w:rPr>
          <w:rFonts w:eastAsia="Calibri" w:cs="Tahoma"/>
          <w:spacing w:val="1"/>
        </w:rPr>
        <w:t>ρ</w:t>
      </w:r>
      <w:r w:rsidRPr="00702720">
        <w:rPr>
          <w:rFonts w:eastAsia="Calibri" w:cs="Tahoma"/>
        </w:rPr>
        <w:t>ε</w:t>
      </w:r>
      <w:r w:rsidRPr="00702720">
        <w:rPr>
          <w:rFonts w:eastAsia="Calibri" w:cs="Tahoma"/>
          <w:spacing w:val="-1"/>
        </w:rPr>
        <w:t>ί</w:t>
      </w:r>
      <w:r w:rsidRPr="00702720">
        <w:rPr>
          <w:rFonts w:eastAsia="Calibri" w:cs="Tahoma"/>
          <w:spacing w:val="1"/>
        </w:rPr>
        <w:t>τ</w:t>
      </w:r>
      <w:r w:rsidRPr="00702720">
        <w:rPr>
          <w:rFonts w:eastAsia="Calibri" w:cs="Tahoma"/>
        </w:rPr>
        <w:t>α</w:t>
      </w:r>
      <w:r w:rsidRPr="00702720">
        <w:rPr>
          <w:rFonts w:eastAsia="Calibri" w:cs="Tahoma"/>
          <w:spacing w:val="-1"/>
        </w:rPr>
        <w:t>ι</w:t>
      </w:r>
      <w:r w:rsidRPr="00702720">
        <w:rPr>
          <w:rFonts w:eastAsia="Calibri" w:cs="Tahoma"/>
        </w:rPr>
        <w:t>.</w:t>
      </w:r>
      <w:r w:rsidRPr="00702720">
        <w:rPr>
          <w:rFonts w:cs="Tahoma"/>
          <w:spacing w:val="28"/>
        </w:rPr>
        <w:t xml:space="preserve"> </w:t>
      </w:r>
      <w:r w:rsidRPr="00702720">
        <w:rPr>
          <w:rFonts w:eastAsia="Calibri" w:cs="Tahoma"/>
          <w:spacing w:val="-3"/>
        </w:rPr>
        <w:t>Σ</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28"/>
        </w:rPr>
        <w:t xml:space="preserve"> </w:t>
      </w:r>
      <w:r w:rsidRPr="00702720">
        <w:rPr>
          <w:rFonts w:eastAsia="Calibri" w:cs="Tahoma"/>
        </w:rPr>
        <w:t>π</w:t>
      </w:r>
      <w:r w:rsidRPr="00702720">
        <w:rPr>
          <w:rFonts w:eastAsia="Calibri" w:cs="Tahoma"/>
          <w:spacing w:val="-2"/>
        </w:rPr>
        <w:t>ε</w:t>
      </w:r>
      <w:r w:rsidRPr="00702720">
        <w:rPr>
          <w:rFonts w:eastAsia="Calibri" w:cs="Tahoma"/>
          <w:spacing w:val="1"/>
        </w:rPr>
        <w:t>ρ</w:t>
      </w:r>
      <w:r w:rsidRPr="00702720">
        <w:rPr>
          <w:rFonts w:eastAsia="Calibri" w:cs="Tahoma"/>
          <w:spacing w:val="-1"/>
        </w:rPr>
        <w:t>ί</w:t>
      </w:r>
      <w:r w:rsidRPr="00702720">
        <w:rPr>
          <w:rFonts w:eastAsia="Calibri" w:cs="Tahoma"/>
        </w:rPr>
        <w:t>π</w:t>
      </w:r>
      <w:r w:rsidRPr="00702720">
        <w:rPr>
          <w:rFonts w:eastAsia="Calibri" w:cs="Tahoma"/>
          <w:spacing w:val="-1"/>
        </w:rPr>
        <w:t>τ</w:t>
      </w:r>
      <w:r w:rsidRPr="00702720">
        <w:rPr>
          <w:rFonts w:eastAsia="Calibri" w:cs="Tahoma"/>
        </w:rPr>
        <w:t>ωση</w:t>
      </w:r>
      <w:r w:rsidRPr="00702720">
        <w:rPr>
          <w:rFonts w:cs="Tahoma"/>
          <w:spacing w:val="26"/>
        </w:rPr>
        <w:t xml:space="preserve"> </w:t>
      </w:r>
      <w:r w:rsidRPr="00702720">
        <w:rPr>
          <w:rFonts w:eastAsia="Calibri" w:cs="Tahoma"/>
        </w:rPr>
        <w:t>α</w:t>
      </w:r>
      <w:r w:rsidRPr="00702720">
        <w:rPr>
          <w:rFonts w:eastAsia="Calibri" w:cs="Tahoma"/>
          <w:spacing w:val="1"/>
        </w:rPr>
        <w:t>υτ</w:t>
      </w:r>
      <w:r w:rsidRPr="00702720">
        <w:rPr>
          <w:rFonts w:eastAsia="Calibri" w:cs="Tahoma"/>
          <w:spacing w:val="-1"/>
        </w:rPr>
        <w:t>ή</w:t>
      </w:r>
      <w:r w:rsidRPr="00702720">
        <w:rPr>
          <w:rFonts w:eastAsia="Calibri" w:cs="Tahoma"/>
        </w:rPr>
        <w:t>,</w:t>
      </w:r>
      <w:r w:rsidRPr="00702720">
        <w:rPr>
          <w:rFonts w:cs="Tahoma"/>
          <w:spacing w:val="27"/>
        </w:rPr>
        <w:t xml:space="preserve"> </w:t>
      </w:r>
      <w:r w:rsidRPr="00702720">
        <w:rPr>
          <w:rFonts w:eastAsia="Calibri" w:cs="Tahoma"/>
        </w:rPr>
        <w:t>ο</w:t>
      </w:r>
      <w:r w:rsidRPr="00702720">
        <w:rPr>
          <w:rFonts w:cs="Tahoma"/>
          <w:spacing w:val="28"/>
        </w:rPr>
        <w:t xml:space="preserve"> </w:t>
      </w:r>
      <w:r w:rsidRPr="00702720">
        <w:rPr>
          <w:rFonts w:eastAsia="Calibri" w:cs="Tahoma"/>
          <w:spacing w:val="1"/>
        </w:rPr>
        <w:t>ο</w:t>
      </w:r>
      <w:r w:rsidRPr="00702720">
        <w:rPr>
          <w:rFonts w:eastAsia="Calibri" w:cs="Tahoma"/>
          <w:spacing w:val="-1"/>
        </w:rPr>
        <w:t>ι</w:t>
      </w:r>
      <w:r w:rsidRPr="00702720">
        <w:rPr>
          <w:rFonts w:eastAsia="Calibri" w:cs="Tahoma"/>
          <w:spacing w:val="-2"/>
        </w:rPr>
        <w:t>κ</w:t>
      </w:r>
      <w:r w:rsidRPr="00702720">
        <w:rPr>
          <w:rFonts w:eastAsia="Calibri" w:cs="Tahoma"/>
          <w:spacing w:val="1"/>
        </w:rPr>
        <w:t>ο</w:t>
      </w:r>
      <w:r w:rsidRPr="00702720">
        <w:rPr>
          <w:rFonts w:eastAsia="Calibri" w:cs="Tahoma"/>
          <w:spacing w:val="-1"/>
        </w:rPr>
        <w:t>νο</w:t>
      </w:r>
      <w:r w:rsidRPr="00702720">
        <w:rPr>
          <w:rFonts w:eastAsia="Calibri" w:cs="Tahoma"/>
          <w:spacing w:val="1"/>
        </w:rPr>
        <w:t>μ</w:t>
      </w:r>
      <w:r w:rsidRPr="00702720">
        <w:rPr>
          <w:rFonts w:eastAsia="Calibri" w:cs="Tahoma"/>
          <w:spacing w:val="-1"/>
        </w:rPr>
        <w:t>ι</w:t>
      </w:r>
      <w:r w:rsidRPr="00702720">
        <w:rPr>
          <w:rFonts w:eastAsia="Calibri" w:cs="Tahoma"/>
          <w:spacing w:val="-2"/>
        </w:rPr>
        <w:t>κ</w:t>
      </w:r>
      <w:r w:rsidRPr="00702720">
        <w:rPr>
          <w:rFonts w:eastAsia="Calibri" w:cs="Tahoma"/>
          <w:spacing w:val="1"/>
        </w:rPr>
        <w:t>ό</w:t>
      </w:r>
      <w:r w:rsidRPr="00702720">
        <w:rPr>
          <w:rFonts w:eastAsia="Calibri" w:cs="Tahoma"/>
        </w:rPr>
        <w:t>ς</w:t>
      </w:r>
      <w:r w:rsidRPr="00702720">
        <w:rPr>
          <w:rFonts w:cs="Tahoma"/>
          <w:spacing w:val="27"/>
        </w:rPr>
        <w:t xml:space="preserve"> </w:t>
      </w:r>
      <w:r w:rsidRPr="00702720">
        <w:rPr>
          <w:rFonts w:eastAsia="Calibri" w:cs="Tahoma"/>
        </w:rPr>
        <w:t>φ</w:t>
      </w:r>
      <w:r w:rsidRPr="00702720">
        <w:rPr>
          <w:rFonts w:eastAsia="Calibri" w:cs="Tahoma"/>
          <w:spacing w:val="-1"/>
        </w:rPr>
        <w:t>ο</w:t>
      </w:r>
      <w:r w:rsidRPr="00702720">
        <w:rPr>
          <w:rFonts w:eastAsia="Calibri" w:cs="Tahoma"/>
          <w:spacing w:val="1"/>
        </w:rPr>
        <w:t>ρ</w:t>
      </w:r>
      <w:r w:rsidRPr="00702720">
        <w:rPr>
          <w:rFonts w:eastAsia="Calibri" w:cs="Tahoma"/>
          <w:spacing w:val="-2"/>
        </w:rPr>
        <w:t>έ</w:t>
      </w:r>
      <w:r w:rsidRPr="00702720">
        <w:rPr>
          <w:rFonts w:eastAsia="Calibri" w:cs="Tahoma"/>
        </w:rPr>
        <w:t>ας</w:t>
      </w:r>
      <w:r w:rsidRPr="00702720">
        <w:rPr>
          <w:rFonts w:cs="Tahoma"/>
          <w:spacing w:val="30"/>
        </w:rPr>
        <w:t xml:space="preserve"> </w:t>
      </w:r>
      <w:r w:rsidRPr="00702720">
        <w:rPr>
          <w:rFonts w:eastAsia="Calibri" w:cs="Tahoma"/>
        </w:rPr>
        <w:t>δεν</w:t>
      </w:r>
      <w:r w:rsidRPr="00702720">
        <w:rPr>
          <w:rFonts w:cs="Tahoma"/>
          <w:spacing w:val="26"/>
        </w:rPr>
        <w:t xml:space="preserve"> </w:t>
      </w:r>
      <w:r w:rsidRPr="00702720">
        <w:rPr>
          <w:rFonts w:eastAsia="Calibri" w:cs="Tahoma"/>
          <w:spacing w:val="1"/>
        </w:rPr>
        <w:t>υ</w:t>
      </w:r>
      <w:r w:rsidRPr="00702720">
        <w:rPr>
          <w:rFonts w:eastAsia="Calibri" w:cs="Tahoma"/>
          <w:spacing w:val="-2"/>
        </w:rPr>
        <w:t>π</w:t>
      </w:r>
      <w:r w:rsidRPr="00702720">
        <w:rPr>
          <w:rFonts w:eastAsia="Calibri" w:cs="Tahoma"/>
          <w:spacing w:val="1"/>
        </w:rPr>
        <w:t>ο</w:t>
      </w:r>
      <w:r w:rsidRPr="00702720">
        <w:rPr>
          <w:rFonts w:eastAsia="Calibri" w:cs="Tahoma"/>
        </w:rPr>
        <w:t>χ</w:t>
      </w:r>
      <w:r w:rsidRPr="00702720">
        <w:rPr>
          <w:rFonts w:eastAsia="Calibri" w:cs="Tahoma"/>
          <w:spacing w:val="1"/>
        </w:rPr>
        <w:t>ρ</w:t>
      </w:r>
      <w:r w:rsidRPr="00702720">
        <w:rPr>
          <w:rFonts w:eastAsia="Calibri" w:cs="Tahoma"/>
          <w:spacing w:val="-2"/>
        </w:rPr>
        <w:t>ε</w:t>
      </w:r>
      <w:r w:rsidRPr="00702720">
        <w:rPr>
          <w:rFonts w:eastAsia="Calibri" w:cs="Tahoma"/>
          <w:spacing w:val="1"/>
        </w:rPr>
        <w:t>ο</w:t>
      </w:r>
      <w:r w:rsidRPr="00702720">
        <w:rPr>
          <w:rFonts w:eastAsia="Calibri" w:cs="Tahoma"/>
          <w:spacing w:val="-2"/>
        </w:rPr>
        <w:t>ύ</w:t>
      </w:r>
      <w:r w:rsidRPr="00702720">
        <w:rPr>
          <w:rFonts w:eastAsia="Calibri" w:cs="Tahoma"/>
          <w:spacing w:val="1"/>
        </w:rPr>
        <w:t>τ</w:t>
      </w:r>
      <w:r w:rsidRPr="00702720">
        <w:rPr>
          <w:rFonts w:eastAsia="Calibri" w:cs="Tahoma"/>
        </w:rPr>
        <w:t>αι</w:t>
      </w:r>
      <w:r w:rsidRPr="00702720">
        <w:rPr>
          <w:rFonts w:cs="Tahoma"/>
          <w:spacing w:val="28"/>
        </w:rPr>
        <w:t xml:space="preserve"> </w:t>
      </w:r>
      <w:r w:rsidRPr="00702720">
        <w:rPr>
          <w:rFonts w:eastAsia="Calibri" w:cs="Tahoma"/>
          <w:spacing w:val="-1"/>
        </w:rPr>
        <w:t>ν</w:t>
      </w:r>
      <w:r w:rsidRPr="00702720">
        <w:rPr>
          <w:rFonts w:eastAsia="Calibri" w:cs="Tahoma"/>
        </w:rPr>
        <w:t>α</w:t>
      </w:r>
      <w:r w:rsidRPr="00702720">
        <w:rPr>
          <w:rFonts w:cs="Tahoma"/>
          <w:spacing w:val="29"/>
        </w:rPr>
        <w:t xml:space="preserve"> </w:t>
      </w:r>
      <w:r w:rsidRPr="00702720">
        <w:rPr>
          <w:rFonts w:eastAsia="Calibri" w:cs="Tahoma"/>
          <w:spacing w:val="-3"/>
        </w:rPr>
        <w:t>α</w:t>
      </w:r>
      <w:r w:rsidRPr="00702720">
        <w:rPr>
          <w:rFonts w:eastAsia="Calibri" w:cs="Tahoma"/>
        </w:rPr>
        <w:t>πα</w:t>
      </w:r>
      <w:r w:rsidRPr="00702720">
        <w:rPr>
          <w:rFonts w:eastAsia="Calibri" w:cs="Tahoma"/>
          <w:spacing w:val="-1"/>
        </w:rPr>
        <w:t>ν</w:t>
      </w:r>
      <w:r w:rsidRPr="00702720">
        <w:rPr>
          <w:rFonts w:eastAsia="Calibri" w:cs="Tahoma"/>
          <w:spacing w:val="1"/>
        </w:rPr>
        <w:t>τ</w:t>
      </w:r>
      <w:r w:rsidRPr="00702720">
        <w:rPr>
          <w:rFonts w:eastAsia="Calibri" w:cs="Tahoma"/>
          <w:spacing w:val="-1"/>
        </w:rPr>
        <w:t>ή</w:t>
      </w:r>
      <w:r w:rsidRPr="00702720">
        <w:rPr>
          <w:rFonts w:eastAsia="Calibri" w:cs="Tahoma"/>
        </w:rPr>
        <w:t>σει</w:t>
      </w:r>
      <w:r w:rsidRPr="00702720">
        <w:rPr>
          <w:rFonts w:cs="Tahoma"/>
          <w:spacing w:val="26"/>
        </w:rPr>
        <w:t xml:space="preserve"> </w:t>
      </w:r>
      <w:r w:rsidRPr="00702720">
        <w:rPr>
          <w:rFonts w:eastAsia="Calibri" w:cs="Tahoma"/>
        </w:rPr>
        <w:t>κα</w:t>
      </w:r>
      <w:r w:rsidRPr="00702720">
        <w:rPr>
          <w:rFonts w:eastAsia="Calibri" w:cs="Tahoma"/>
          <w:spacing w:val="1"/>
        </w:rPr>
        <w:t>τ</w:t>
      </w:r>
      <w:r w:rsidRPr="00702720">
        <w:rPr>
          <w:rFonts w:eastAsia="Calibri" w:cs="Tahoma"/>
        </w:rPr>
        <w:t>αφ</w:t>
      </w:r>
      <w:r w:rsidRPr="00702720">
        <w:rPr>
          <w:rFonts w:eastAsia="Calibri" w:cs="Tahoma"/>
          <w:spacing w:val="-3"/>
        </w:rPr>
        <w:t>α</w:t>
      </w:r>
      <w:r w:rsidRPr="00702720">
        <w:rPr>
          <w:rFonts w:eastAsia="Calibri" w:cs="Tahoma"/>
          <w:spacing w:val="1"/>
        </w:rPr>
        <w:t>τ</w:t>
      </w:r>
      <w:r w:rsidRPr="00702720">
        <w:rPr>
          <w:rFonts w:eastAsia="Calibri" w:cs="Tahoma"/>
          <w:spacing w:val="-1"/>
        </w:rPr>
        <w:t>ι</w:t>
      </w:r>
      <w:r w:rsidRPr="00702720">
        <w:rPr>
          <w:rFonts w:eastAsia="Calibri" w:cs="Tahoma"/>
        </w:rPr>
        <w:t>κά</w:t>
      </w:r>
      <w:r w:rsidRPr="00702720">
        <w:rPr>
          <w:rFonts w:cs="Tahoma"/>
          <w:spacing w:val="26"/>
        </w:rPr>
        <w:t xml:space="preserve"> </w:t>
      </w:r>
      <w:r w:rsidRPr="00702720">
        <w:rPr>
          <w:rFonts w:eastAsia="Calibri" w:cs="Tahoma"/>
        </w:rPr>
        <w:t>σ</w:t>
      </w:r>
      <w:r w:rsidRPr="00702720">
        <w:rPr>
          <w:rFonts w:eastAsia="Calibri" w:cs="Tahoma"/>
          <w:spacing w:val="-1"/>
        </w:rPr>
        <w:t>τ</w:t>
      </w:r>
      <w:r w:rsidRPr="00702720">
        <w:rPr>
          <w:rFonts w:eastAsia="Calibri" w:cs="Tahoma"/>
        </w:rPr>
        <w:t>ο</w:t>
      </w:r>
      <w:r w:rsidRPr="00702720">
        <w:rPr>
          <w:rFonts w:cs="Tahoma"/>
        </w:rPr>
        <w:t xml:space="preserve"> </w:t>
      </w:r>
      <w:r w:rsidRPr="00702720">
        <w:rPr>
          <w:rFonts w:eastAsia="Calibri" w:cs="Tahoma"/>
        </w:rPr>
        <w:t>σχε</w:t>
      </w:r>
      <w:r w:rsidRPr="00702720">
        <w:rPr>
          <w:rFonts w:eastAsia="Calibri" w:cs="Tahoma"/>
          <w:spacing w:val="1"/>
        </w:rPr>
        <w:t>τ</w:t>
      </w:r>
      <w:r w:rsidRPr="00702720">
        <w:rPr>
          <w:rFonts w:eastAsia="Calibri" w:cs="Tahoma"/>
          <w:spacing w:val="-1"/>
        </w:rPr>
        <w:t>ι</w:t>
      </w:r>
      <w:r w:rsidRPr="00702720">
        <w:rPr>
          <w:rFonts w:eastAsia="Calibri" w:cs="Tahoma"/>
          <w:spacing w:val="-2"/>
        </w:rPr>
        <w:t>κ</w:t>
      </w:r>
      <w:r w:rsidRPr="00702720">
        <w:rPr>
          <w:rFonts w:eastAsia="Calibri" w:cs="Tahoma"/>
        </w:rPr>
        <w:t>ό</w:t>
      </w:r>
      <w:r w:rsidRPr="00702720">
        <w:rPr>
          <w:rFonts w:cs="Tahoma"/>
          <w:spacing w:val="3"/>
        </w:rPr>
        <w:t xml:space="preserve"> </w:t>
      </w:r>
      <w:r w:rsidRPr="00702720">
        <w:rPr>
          <w:rFonts w:eastAsia="Calibri" w:cs="Tahoma"/>
        </w:rPr>
        <w:t>πεδ</w:t>
      </w:r>
      <w:r w:rsidRPr="00702720">
        <w:rPr>
          <w:rFonts w:eastAsia="Calibri" w:cs="Tahoma"/>
          <w:spacing w:val="-3"/>
        </w:rPr>
        <w:t>ί</w:t>
      </w:r>
      <w:r w:rsidRPr="00702720">
        <w:rPr>
          <w:rFonts w:eastAsia="Calibri" w:cs="Tahoma"/>
        </w:rPr>
        <w:t>ο</w:t>
      </w:r>
      <w:r w:rsidRPr="00702720">
        <w:rPr>
          <w:rFonts w:cs="Tahoma"/>
          <w:spacing w:val="3"/>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3"/>
        </w:rPr>
        <w:t xml:space="preserve"> </w:t>
      </w:r>
      <w:r w:rsidRPr="00702720">
        <w:rPr>
          <w:rFonts w:eastAsia="Calibri" w:cs="Tahoma"/>
        </w:rPr>
        <w:t>Ε</w:t>
      </w:r>
      <w:r w:rsidRPr="00702720">
        <w:rPr>
          <w:rFonts w:eastAsia="Calibri" w:cs="Tahoma"/>
          <w:spacing w:val="-2"/>
        </w:rPr>
        <w:t>Ε</w:t>
      </w:r>
      <w:r w:rsidRPr="00702720">
        <w:rPr>
          <w:rFonts w:eastAsia="Calibri" w:cs="Tahoma"/>
        </w:rPr>
        <w:t>ΕΣ</w:t>
      </w:r>
      <w:r w:rsidRPr="00702720">
        <w:rPr>
          <w:rFonts w:cs="Tahoma"/>
          <w:spacing w:val="2"/>
        </w:rPr>
        <w:t xml:space="preserve"> </w:t>
      </w:r>
      <w:r w:rsidRPr="00702720">
        <w:rPr>
          <w:rFonts w:eastAsia="Calibri" w:cs="Tahoma"/>
          <w:spacing w:val="1"/>
        </w:rPr>
        <w:t>μ</w:t>
      </w:r>
      <w:r w:rsidRPr="00702720">
        <w:rPr>
          <w:rFonts w:eastAsia="Calibri" w:cs="Tahoma"/>
        </w:rPr>
        <w:t>ε</w:t>
      </w:r>
      <w:r w:rsidRPr="00702720">
        <w:rPr>
          <w:rFonts w:cs="Tahoma"/>
        </w:rPr>
        <w:t xml:space="preserve"> </w:t>
      </w:r>
      <w:r w:rsidRPr="00702720">
        <w:rPr>
          <w:rFonts w:eastAsia="Calibri" w:cs="Tahoma"/>
          <w:spacing w:val="1"/>
        </w:rPr>
        <w:t>τ</w:t>
      </w:r>
      <w:r w:rsidRPr="00702720">
        <w:rPr>
          <w:rFonts w:eastAsia="Calibri" w:cs="Tahoma"/>
        </w:rPr>
        <w:t>ο</w:t>
      </w:r>
      <w:r w:rsidRPr="00702720">
        <w:rPr>
          <w:rFonts w:cs="Tahoma"/>
          <w:spacing w:val="1"/>
        </w:rPr>
        <w:t xml:space="preserve"> </w:t>
      </w:r>
      <w:r w:rsidRPr="00702720">
        <w:rPr>
          <w:rFonts w:eastAsia="Calibri" w:cs="Tahoma"/>
          <w:spacing w:val="1"/>
        </w:rPr>
        <w:t>ο</w:t>
      </w:r>
      <w:r w:rsidRPr="00702720">
        <w:rPr>
          <w:rFonts w:eastAsia="Calibri" w:cs="Tahoma"/>
          <w:spacing w:val="-2"/>
        </w:rPr>
        <w:t>π</w:t>
      </w:r>
      <w:r w:rsidRPr="00702720">
        <w:rPr>
          <w:rFonts w:eastAsia="Calibri" w:cs="Tahoma"/>
          <w:spacing w:val="1"/>
        </w:rPr>
        <w:t>ο</w:t>
      </w:r>
      <w:r w:rsidRPr="00702720">
        <w:rPr>
          <w:rFonts w:eastAsia="Calibri" w:cs="Tahoma"/>
          <w:spacing w:val="-1"/>
        </w:rPr>
        <w:t>ί</w:t>
      </w:r>
      <w:r w:rsidRPr="00702720">
        <w:rPr>
          <w:rFonts w:eastAsia="Calibri" w:cs="Tahoma"/>
        </w:rPr>
        <w:t>ο</w:t>
      </w:r>
      <w:r w:rsidRPr="00702720">
        <w:rPr>
          <w:rFonts w:cs="Tahoma"/>
          <w:spacing w:val="3"/>
        </w:rPr>
        <w:t xml:space="preserve"> </w:t>
      </w:r>
      <w:r w:rsidRPr="00702720">
        <w:rPr>
          <w:rFonts w:eastAsia="Calibri" w:cs="Tahoma"/>
          <w:spacing w:val="-2"/>
        </w:rPr>
        <w:t>ε</w:t>
      </w:r>
      <w:r w:rsidRPr="00702720">
        <w:rPr>
          <w:rFonts w:eastAsia="Calibri" w:cs="Tahoma"/>
          <w:spacing w:val="1"/>
        </w:rPr>
        <w:t>ρ</w:t>
      </w:r>
      <w:r w:rsidRPr="00702720">
        <w:rPr>
          <w:rFonts w:eastAsia="Calibri" w:cs="Tahoma"/>
        </w:rPr>
        <w:t>ω</w:t>
      </w:r>
      <w:r w:rsidRPr="00702720">
        <w:rPr>
          <w:rFonts w:eastAsia="Calibri" w:cs="Tahoma"/>
          <w:spacing w:val="1"/>
        </w:rPr>
        <w:t>τ</w:t>
      </w:r>
      <w:r w:rsidRPr="00702720">
        <w:rPr>
          <w:rFonts w:eastAsia="Calibri" w:cs="Tahoma"/>
          <w:spacing w:val="-3"/>
        </w:rPr>
        <w:t>ά</w:t>
      </w:r>
      <w:r w:rsidRPr="00702720">
        <w:rPr>
          <w:rFonts w:eastAsia="Calibri" w:cs="Tahoma"/>
          <w:spacing w:val="1"/>
        </w:rPr>
        <w:t>τ</w:t>
      </w:r>
      <w:r w:rsidRPr="00702720">
        <w:rPr>
          <w:rFonts w:eastAsia="Calibri" w:cs="Tahoma"/>
        </w:rPr>
        <w:t>αι</w:t>
      </w:r>
      <w:r w:rsidRPr="00702720">
        <w:rPr>
          <w:rFonts w:cs="Tahoma"/>
          <w:spacing w:val="1"/>
        </w:rPr>
        <w:t xml:space="preserve"> </w:t>
      </w:r>
      <w:r w:rsidRPr="00702720">
        <w:rPr>
          <w:rFonts w:eastAsia="Calibri" w:cs="Tahoma"/>
        </w:rPr>
        <w:t>εάν</w:t>
      </w:r>
      <w:r w:rsidRPr="00702720">
        <w:rPr>
          <w:rFonts w:cs="Tahoma"/>
          <w:spacing w:val="1"/>
        </w:rPr>
        <w:t xml:space="preserve"> </w:t>
      </w:r>
      <w:r w:rsidRPr="00702720">
        <w:rPr>
          <w:rFonts w:eastAsia="Calibri" w:cs="Tahoma"/>
        </w:rPr>
        <w:t>ο</w:t>
      </w:r>
      <w:r w:rsidRPr="00702720">
        <w:rPr>
          <w:rFonts w:cs="Tahoma"/>
          <w:spacing w:val="1"/>
        </w:rPr>
        <w:t xml:space="preserve"> </w:t>
      </w:r>
      <w:r w:rsidRPr="00702720">
        <w:rPr>
          <w:rFonts w:eastAsia="Calibri" w:cs="Tahoma"/>
          <w:spacing w:val="-1"/>
        </w:rPr>
        <w:t>οι</w:t>
      </w:r>
      <w:r w:rsidRPr="00702720">
        <w:rPr>
          <w:rFonts w:eastAsia="Calibri" w:cs="Tahoma"/>
        </w:rPr>
        <w:t>κ</w:t>
      </w:r>
      <w:r w:rsidRPr="00702720">
        <w:rPr>
          <w:rFonts w:eastAsia="Calibri" w:cs="Tahoma"/>
          <w:spacing w:val="1"/>
        </w:rPr>
        <w:t>ο</w:t>
      </w:r>
      <w:r w:rsidRPr="00702720">
        <w:rPr>
          <w:rFonts w:eastAsia="Calibri" w:cs="Tahoma"/>
          <w:spacing w:val="-1"/>
        </w:rPr>
        <w:t>νο</w:t>
      </w:r>
      <w:r w:rsidRPr="00702720">
        <w:rPr>
          <w:rFonts w:eastAsia="Calibri" w:cs="Tahoma"/>
          <w:spacing w:val="1"/>
        </w:rPr>
        <w:t>μ</w:t>
      </w:r>
      <w:r w:rsidRPr="00702720">
        <w:rPr>
          <w:rFonts w:eastAsia="Calibri" w:cs="Tahoma"/>
          <w:spacing w:val="-1"/>
        </w:rPr>
        <w:t>ι</w:t>
      </w:r>
      <w:r w:rsidRPr="00702720">
        <w:rPr>
          <w:rFonts w:eastAsia="Calibri" w:cs="Tahoma"/>
          <w:spacing w:val="-2"/>
        </w:rPr>
        <w:t>κ</w:t>
      </w:r>
      <w:r w:rsidRPr="00702720">
        <w:rPr>
          <w:rFonts w:eastAsia="Calibri" w:cs="Tahoma"/>
          <w:spacing w:val="1"/>
        </w:rPr>
        <w:t>ό</w:t>
      </w:r>
      <w:r w:rsidRPr="00702720">
        <w:rPr>
          <w:rFonts w:eastAsia="Calibri" w:cs="Tahoma"/>
        </w:rPr>
        <w:t>ς</w:t>
      </w:r>
      <w:r w:rsidRPr="00702720">
        <w:rPr>
          <w:rFonts w:cs="Tahoma"/>
          <w:spacing w:val="3"/>
        </w:rPr>
        <w:t xml:space="preserve"> </w:t>
      </w:r>
      <w:r w:rsidRPr="00702720">
        <w:rPr>
          <w:rFonts w:eastAsia="Calibri" w:cs="Tahoma"/>
          <w:spacing w:val="-2"/>
        </w:rPr>
        <w:t>φ</w:t>
      </w:r>
      <w:r w:rsidRPr="00702720">
        <w:rPr>
          <w:rFonts w:eastAsia="Calibri" w:cs="Tahoma"/>
          <w:spacing w:val="1"/>
        </w:rPr>
        <w:t>ο</w:t>
      </w:r>
      <w:r w:rsidRPr="00702720">
        <w:rPr>
          <w:rFonts w:eastAsia="Calibri" w:cs="Tahoma"/>
          <w:spacing w:val="-2"/>
        </w:rPr>
        <w:t>ρ</w:t>
      </w:r>
      <w:r w:rsidRPr="00702720">
        <w:rPr>
          <w:rFonts w:eastAsia="Calibri" w:cs="Tahoma"/>
        </w:rPr>
        <w:t>έας</w:t>
      </w:r>
      <w:r w:rsidRPr="00702720">
        <w:rPr>
          <w:rFonts w:cs="Tahoma"/>
          <w:spacing w:val="3"/>
        </w:rPr>
        <w:t xml:space="preserve"> </w:t>
      </w:r>
      <w:r w:rsidRPr="00702720">
        <w:rPr>
          <w:rFonts w:eastAsia="Calibri" w:cs="Tahoma"/>
        </w:rPr>
        <w:t>έχει</w:t>
      </w:r>
      <w:r w:rsidRPr="00702720">
        <w:rPr>
          <w:rFonts w:cs="Tahoma"/>
          <w:spacing w:val="1"/>
        </w:rPr>
        <w:t xml:space="preserve"> </w:t>
      </w:r>
      <w:r w:rsidRPr="00702720">
        <w:rPr>
          <w:rFonts w:eastAsia="Calibri" w:cs="Tahoma"/>
        </w:rPr>
        <w:t>α</w:t>
      </w:r>
      <w:r w:rsidRPr="00702720">
        <w:rPr>
          <w:rFonts w:eastAsia="Calibri" w:cs="Tahoma"/>
          <w:spacing w:val="-3"/>
        </w:rPr>
        <w:t>ν</w:t>
      </w:r>
      <w:r w:rsidRPr="00702720">
        <w:rPr>
          <w:rFonts w:eastAsia="Calibri" w:cs="Tahoma"/>
        </w:rPr>
        <w:t>εκπ</w:t>
      </w:r>
      <w:r w:rsidRPr="00702720">
        <w:rPr>
          <w:rFonts w:eastAsia="Calibri" w:cs="Tahoma"/>
          <w:spacing w:val="1"/>
        </w:rPr>
        <w:t>λ</w:t>
      </w:r>
      <w:r w:rsidRPr="00702720">
        <w:rPr>
          <w:rFonts w:eastAsia="Calibri" w:cs="Tahoma"/>
          <w:spacing w:val="-3"/>
        </w:rPr>
        <w:t>ή</w:t>
      </w:r>
      <w:r w:rsidRPr="00702720">
        <w:rPr>
          <w:rFonts w:eastAsia="Calibri" w:cs="Tahoma"/>
          <w:spacing w:val="1"/>
        </w:rPr>
        <w:t>ρ</w:t>
      </w:r>
      <w:r w:rsidRPr="00702720">
        <w:rPr>
          <w:rFonts w:eastAsia="Calibri" w:cs="Tahoma"/>
        </w:rPr>
        <w:t>ω</w:t>
      </w:r>
      <w:r w:rsidRPr="00702720">
        <w:rPr>
          <w:rFonts w:eastAsia="Calibri" w:cs="Tahoma"/>
          <w:spacing w:val="1"/>
        </w:rPr>
        <w:t>τ</w:t>
      </w:r>
      <w:r w:rsidRPr="00702720">
        <w:rPr>
          <w:rFonts w:eastAsia="Calibri" w:cs="Tahoma"/>
          <w:spacing w:val="-2"/>
        </w:rPr>
        <w:t>ε</w:t>
      </w:r>
      <w:r w:rsidRPr="00702720">
        <w:rPr>
          <w:rFonts w:eastAsia="Calibri" w:cs="Tahoma"/>
        </w:rPr>
        <w:t>ς</w:t>
      </w:r>
      <w:r w:rsidRPr="00702720">
        <w:rPr>
          <w:rFonts w:cs="Tahoma"/>
          <w:spacing w:val="3"/>
        </w:rPr>
        <w:t xml:space="preserve"> </w:t>
      </w:r>
      <w:r w:rsidRPr="00702720">
        <w:rPr>
          <w:rFonts w:eastAsia="Calibri" w:cs="Tahoma"/>
          <w:spacing w:val="1"/>
        </w:rPr>
        <w:t>υ</w:t>
      </w:r>
      <w:r w:rsidRPr="00702720">
        <w:rPr>
          <w:rFonts w:eastAsia="Calibri" w:cs="Tahoma"/>
          <w:spacing w:val="-2"/>
        </w:rPr>
        <w:t>π</w:t>
      </w:r>
      <w:r w:rsidRPr="00702720">
        <w:rPr>
          <w:rFonts w:eastAsia="Calibri" w:cs="Tahoma"/>
          <w:spacing w:val="1"/>
        </w:rPr>
        <w:t>ο</w:t>
      </w:r>
      <w:r w:rsidRPr="00702720">
        <w:rPr>
          <w:rFonts w:eastAsia="Calibri" w:cs="Tahoma"/>
        </w:rPr>
        <w:t>χ</w:t>
      </w:r>
      <w:r w:rsidRPr="00702720">
        <w:rPr>
          <w:rFonts w:eastAsia="Calibri" w:cs="Tahoma"/>
          <w:spacing w:val="-2"/>
        </w:rPr>
        <w:t>ρ</w:t>
      </w:r>
      <w:r w:rsidRPr="00702720">
        <w:rPr>
          <w:rFonts w:eastAsia="Calibri" w:cs="Tahoma"/>
        </w:rPr>
        <w:t>εώσε</w:t>
      </w:r>
      <w:r w:rsidRPr="00702720">
        <w:rPr>
          <w:rFonts w:eastAsia="Calibri" w:cs="Tahoma"/>
          <w:spacing w:val="-1"/>
        </w:rPr>
        <w:t>ι</w:t>
      </w:r>
      <w:r w:rsidRPr="00702720">
        <w:rPr>
          <w:rFonts w:eastAsia="Calibri" w:cs="Tahoma"/>
        </w:rPr>
        <w:t>ς</w:t>
      </w:r>
      <w:r w:rsidRPr="00702720">
        <w:rPr>
          <w:rFonts w:cs="Tahoma"/>
        </w:rPr>
        <w:t xml:space="preserve"> </w:t>
      </w:r>
      <w:r w:rsidRPr="00702720">
        <w:rPr>
          <w:rFonts w:eastAsia="Calibri" w:cs="Tahoma"/>
          <w:spacing w:val="1"/>
        </w:rPr>
        <w:t>ό</w:t>
      </w:r>
      <w:r w:rsidRPr="00702720">
        <w:rPr>
          <w:rFonts w:eastAsia="Calibri" w:cs="Tahoma"/>
          <w:spacing w:val="-2"/>
        </w:rPr>
        <w:t>σ</w:t>
      </w:r>
      <w:r w:rsidRPr="00702720">
        <w:rPr>
          <w:rFonts w:eastAsia="Calibri" w:cs="Tahoma"/>
          <w:spacing w:val="1"/>
        </w:rPr>
        <w:t>ο</w:t>
      </w:r>
      <w:r w:rsidRPr="00702720">
        <w:rPr>
          <w:rFonts w:eastAsia="Calibri" w:cs="Tahoma"/>
        </w:rPr>
        <w:t>ν</w:t>
      </w:r>
      <w:r w:rsidRPr="00702720">
        <w:rPr>
          <w:rFonts w:cs="Tahoma"/>
          <w:spacing w:val="2"/>
        </w:rPr>
        <w:t xml:space="preserve"> </w:t>
      </w:r>
      <w:r w:rsidRPr="00702720">
        <w:rPr>
          <w:rFonts w:eastAsia="Calibri" w:cs="Tahoma"/>
        </w:rPr>
        <w:t>α</w:t>
      </w:r>
      <w:r w:rsidRPr="00702720">
        <w:rPr>
          <w:rFonts w:eastAsia="Calibri" w:cs="Tahoma"/>
          <w:spacing w:val="-2"/>
        </w:rPr>
        <w:t>φ</w:t>
      </w:r>
      <w:r w:rsidRPr="00702720">
        <w:rPr>
          <w:rFonts w:eastAsia="Calibri" w:cs="Tahoma"/>
          <w:spacing w:val="1"/>
        </w:rPr>
        <w:t>ορ</w:t>
      </w:r>
      <w:r w:rsidRPr="00702720">
        <w:rPr>
          <w:rFonts w:eastAsia="Calibri" w:cs="Tahoma"/>
        </w:rPr>
        <w:t>ά</w:t>
      </w:r>
      <w:r w:rsidRPr="00702720">
        <w:rPr>
          <w:rFonts w:cs="Tahoma"/>
        </w:rPr>
        <w:t xml:space="preserve"> </w:t>
      </w:r>
      <w:r w:rsidRPr="00702720">
        <w:rPr>
          <w:rFonts w:eastAsia="Calibri" w:cs="Tahoma"/>
        </w:rPr>
        <w:t>σ</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rPr>
        <w:t xml:space="preserve"> </w:t>
      </w:r>
      <w:r w:rsidRPr="00702720">
        <w:rPr>
          <w:rFonts w:eastAsia="Calibri" w:cs="Tahoma"/>
        </w:rPr>
        <w:t>κα</w:t>
      </w:r>
      <w:r w:rsidRPr="00702720">
        <w:rPr>
          <w:rFonts w:eastAsia="Calibri" w:cs="Tahoma"/>
          <w:spacing w:val="1"/>
        </w:rPr>
        <w:t>τ</w:t>
      </w:r>
      <w:r w:rsidRPr="00702720">
        <w:rPr>
          <w:rFonts w:eastAsia="Calibri" w:cs="Tahoma"/>
        </w:rPr>
        <w:t>α</w:t>
      </w:r>
      <w:r w:rsidRPr="00702720">
        <w:rPr>
          <w:rFonts w:eastAsia="Calibri" w:cs="Tahoma"/>
          <w:spacing w:val="-2"/>
        </w:rPr>
        <w:t>β</w:t>
      </w:r>
      <w:r w:rsidRPr="00702720">
        <w:rPr>
          <w:rFonts w:eastAsia="Calibri" w:cs="Tahoma"/>
          <w:spacing w:val="-1"/>
        </w:rPr>
        <w:t>ο</w:t>
      </w:r>
      <w:r w:rsidRPr="00702720">
        <w:rPr>
          <w:rFonts w:eastAsia="Calibri" w:cs="Tahoma"/>
          <w:spacing w:val="1"/>
        </w:rPr>
        <w:t>λ</w:t>
      </w:r>
      <w:r w:rsidRPr="00702720">
        <w:rPr>
          <w:rFonts w:eastAsia="Calibri" w:cs="Tahoma"/>
        </w:rPr>
        <w:t>ή</w:t>
      </w:r>
      <w:r w:rsidRPr="00702720">
        <w:rPr>
          <w:rFonts w:cs="Tahoma"/>
          <w:spacing w:val="2"/>
        </w:rPr>
        <w:t xml:space="preserve"> </w:t>
      </w:r>
      <w:r w:rsidRPr="00702720">
        <w:rPr>
          <w:rFonts w:eastAsia="Calibri" w:cs="Tahoma"/>
          <w:spacing w:val="-2"/>
        </w:rPr>
        <w:t>φ</w:t>
      </w:r>
      <w:r w:rsidRPr="00702720">
        <w:rPr>
          <w:rFonts w:eastAsia="Calibri" w:cs="Tahoma"/>
          <w:spacing w:val="1"/>
        </w:rPr>
        <w:t>όρ</w:t>
      </w:r>
      <w:r w:rsidRPr="00702720">
        <w:rPr>
          <w:rFonts w:eastAsia="Calibri" w:cs="Tahoma"/>
        </w:rPr>
        <w:t>ων</w:t>
      </w:r>
      <w:r w:rsidRPr="00702720">
        <w:rPr>
          <w:rFonts w:cs="Tahoma"/>
        </w:rPr>
        <w:t xml:space="preserve"> </w:t>
      </w:r>
      <w:r w:rsidRPr="00702720">
        <w:rPr>
          <w:rFonts w:eastAsia="Calibri" w:cs="Tahoma"/>
        </w:rPr>
        <w:t>ή</w:t>
      </w:r>
      <w:r w:rsidRPr="00702720">
        <w:rPr>
          <w:rFonts w:cs="Tahoma"/>
          <w:spacing w:val="2"/>
        </w:rPr>
        <w:t xml:space="preserve"> </w:t>
      </w:r>
      <w:r w:rsidRPr="00702720">
        <w:rPr>
          <w:rFonts w:eastAsia="Calibri" w:cs="Tahoma"/>
        </w:rPr>
        <w:t>ε</w:t>
      </w:r>
      <w:r w:rsidRPr="00702720">
        <w:rPr>
          <w:rFonts w:eastAsia="Calibri" w:cs="Tahoma"/>
          <w:spacing w:val="-1"/>
        </w:rPr>
        <w:t>ι</w:t>
      </w:r>
      <w:r w:rsidRPr="00702720">
        <w:rPr>
          <w:rFonts w:eastAsia="Calibri" w:cs="Tahoma"/>
        </w:rPr>
        <w:t>σ</w:t>
      </w:r>
      <w:r w:rsidRPr="00702720">
        <w:rPr>
          <w:rFonts w:eastAsia="Calibri" w:cs="Tahoma"/>
          <w:spacing w:val="-2"/>
        </w:rPr>
        <w:t>φ</w:t>
      </w:r>
      <w:r w:rsidRPr="00702720">
        <w:rPr>
          <w:rFonts w:eastAsia="Calibri" w:cs="Tahoma"/>
          <w:spacing w:val="1"/>
        </w:rPr>
        <w:t>ο</w:t>
      </w:r>
      <w:r w:rsidRPr="00702720">
        <w:rPr>
          <w:rFonts w:eastAsia="Calibri" w:cs="Tahoma"/>
          <w:spacing w:val="-2"/>
        </w:rPr>
        <w:t>ρ</w:t>
      </w:r>
      <w:r w:rsidRPr="00702720">
        <w:rPr>
          <w:rFonts w:eastAsia="Calibri" w:cs="Tahoma"/>
        </w:rPr>
        <w:t>ών</w:t>
      </w:r>
      <w:r w:rsidRPr="00702720">
        <w:rPr>
          <w:rFonts w:cs="Tahoma"/>
          <w:spacing w:val="2"/>
        </w:rPr>
        <w:t xml:space="preserve"> </w:t>
      </w:r>
      <w:r w:rsidRPr="00702720">
        <w:rPr>
          <w:rFonts w:eastAsia="Calibri" w:cs="Tahoma"/>
          <w:spacing w:val="-2"/>
        </w:rPr>
        <w:t>κ</w:t>
      </w:r>
      <w:r w:rsidRPr="00702720">
        <w:rPr>
          <w:rFonts w:eastAsia="Calibri" w:cs="Tahoma"/>
          <w:spacing w:val="1"/>
        </w:rPr>
        <w:t>ο</w:t>
      </w:r>
      <w:r w:rsidRPr="00702720">
        <w:rPr>
          <w:rFonts w:eastAsia="Calibri" w:cs="Tahoma"/>
          <w:spacing w:val="-1"/>
        </w:rPr>
        <w:t>ιν</w:t>
      </w:r>
      <w:r w:rsidRPr="00702720">
        <w:rPr>
          <w:rFonts w:eastAsia="Calibri" w:cs="Tahoma"/>
        </w:rPr>
        <w:t>ω</w:t>
      </w:r>
      <w:r w:rsidRPr="00702720">
        <w:rPr>
          <w:rFonts w:eastAsia="Calibri" w:cs="Tahoma"/>
          <w:spacing w:val="-1"/>
        </w:rPr>
        <w:t>νι</w:t>
      </w:r>
      <w:r w:rsidRPr="00702720">
        <w:rPr>
          <w:rFonts w:eastAsia="Calibri" w:cs="Tahoma"/>
        </w:rPr>
        <w:t>κ</w:t>
      </w:r>
      <w:r w:rsidRPr="00702720">
        <w:rPr>
          <w:rFonts w:eastAsia="Calibri" w:cs="Tahoma"/>
          <w:spacing w:val="-1"/>
        </w:rPr>
        <w:t>ή</w:t>
      </w:r>
      <w:r w:rsidRPr="00702720">
        <w:rPr>
          <w:rFonts w:eastAsia="Calibri" w:cs="Tahoma"/>
        </w:rPr>
        <w:t>ς</w:t>
      </w:r>
      <w:r w:rsidRPr="00702720">
        <w:rPr>
          <w:rFonts w:cs="Tahoma"/>
          <w:spacing w:val="3"/>
        </w:rPr>
        <w:t xml:space="preserve"> </w:t>
      </w:r>
      <w:r w:rsidRPr="00702720">
        <w:rPr>
          <w:rFonts w:eastAsia="Calibri" w:cs="Tahoma"/>
        </w:rPr>
        <w:t>α</w:t>
      </w:r>
      <w:r w:rsidRPr="00702720">
        <w:rPr>
          <w:rFonts w:eastAsia="Calibri" w:cs="Tahoma"/>
          <w:spacing w:val="-2"/>
        </w:rPr>
        <w:t>σ</w:t>
      </w:r>
      <w:r w:rsidRPr="00702720">
        <w:rPr>
          <w:rFonts w:eastAsia="Calibri" w:cs="Tahoma"/>
        </w:rPr>
        <w:t>φά</w:t>
      </w:r>
      <w:r w:rsidRPr="00702720">
        <w:rPr>
          <w:rFonts w:eastAsia="Calibri" w:cs="Tahoma"/>
          <w:spacing w:val="1"/>
        </w:rPr>
        <w:t>λ</w:t>
      </w:r>
      <w:r w:rsidRPr="00702720">
        <w:rPr>
          <w:rFonts w:eastAsia="Calibri" w:cs="Tahoma"/>
          <w:spacing w:val="-1"/>
        </w:rPr>
        <w:t>ι</w:t>
      </w:r>
      <w:r w:rsidRPr="00702720">
        <w:rPr>
          <w:rFonts w:eastAsia="Calibri" w:cs="Tahoma"/>
        </w:rPr>
        <w:t>σ</w:t>
      </w:r>
      <w:r w:rsidRPr="00702720">
        <w:rPr>
          <w:rFonts w:eastAsia="Calibri" w:cs="Tahoma"/>
          <w:spacing w:val="-1"/>
        </w:rPr>
        <w:t>η</w:t>
      </w:r>
      <w:r w:rsidRPr="00702720">
        <w:rPr>
          <w:rFonts w:eastAsia="Calibri" w:cs="Tahoma"/>
        </w:rPr>
        <w:t>ς</w:t>
      </w:r>
      <w:r w:rsidRPr="00702720">
        <w:rPr>
          <w:rFonts w:cs="Tahoma"/>
          <w:spacing w:val="1"/>
        </w:rPr>
        <w:t xml:space="preserve"> </w:t>
      </w:r>
      <w:r w:rsidRPr="00702720">
        <w:rPr>
          <w:rFonts w:eastAsia="Calibri" w:cs="Tahoma"/>
          <w:spacing w:val="-1"/>
        </w:rPr>
        <w:t>ή</w:t>
      </w:r>
      <w:r w:rsidRPr="00702720">
        <w:rPr>
          <w:rFonts w:eastAsia="Calibri" w:cs="Tahoma"/>
        </w:rPr>
        <w:t>,</w:t>
      </w:r>
      <w:r w:rsidRPr="00702720">
        <w:rPr>
          <w:rFonts w:cs="Tahoma"/>
          <w:spacing w:val="1"/>
        </w:rPr>
        <w:t xml:space="preserve"> </w:t>
      </w:r>
      <w:r w:rsidRPr="00702720">
        <w:rPr>
          <w:rFonts w:eastAsia="Calibri" w:cs="Tahoma"/>
        </w:rPr>
        <w:t>κα</w:t>
      </w:r>
      <w:r w:rsidRPr="00702720">
        <w:rPr>
          <w:rFonts w:eastAsia="Calibri" w:cs="Tahoma"/>
          <w:spacing w:val="1"/>
        </w:rPr>
        <w:t>τ</w:t>
      </w:r>
      <w:r w:rsidRPr="00702720">
        <w:rPr>
          <w:rFonts w:eastAsia="Calibri" w:cs="Tahoma"/>
        </w:rPr>
        <w:t>ά</w:t>
      </w:r>
      <w:r w:rsidRPr="00702720">
        <w:rPr>
          <w:rFonts w:cs="Tahoma"/>
        </w:rPr>
        <w:t xml:space="preserve"> </w:t>
      </w:r>
      <w:r w:rsidRPr="00702720">
        <w:rPr>
          <w:rFonts w:eastAsia="Calibri" w:cs="Tahoma"/>
        </w:rPr>
        <w:t>πε</w:t>
      </w:r>
      <w:r w:rsidRPr="00702720">
        <w:rPr>
          <w:rFonts w:eastAsia="Calibri" w:cs="Tahoma"/>
          <w:spacing w:val="1"/>
        </w:rPr>
        <w:t>ρ</w:t>
      </w:r>
      <w:r w:rsidRPr="00702720">
        <w:rPr>
          <w:rFonts w:eastAsia="Calibri" w:cs="Tahoma"/>
          <w:spacing w:val="-1"/>
        </w:rPr>
        <w:t>ί</w:t>
      </w:r>
      <w:r w:rsidRPr="00702720">
        <w:rPr>
          <w:rFonts w:eastAsia="Calibri" w:cs="Tahoma"/>
          <w:spacing w:val="-2"/>
        </w:rPr>
        <w:t>π</w:t>
      </w:r>
      <w:r w:rsidRPr="00702720">
        <w:rPr>
          <w:rFonts w:eastAsia="Calibri" w:cs="Tahoma"/>
          <w:spacing w:val="1"/>
        </w:rPr>
        <w:t>τ</w:t>
      </w:r>
      <w:r w:rsidRPr="00702720">
        <w:rPr>
          <w:rFonts w:eastAsia="Calibri" w:cs="Tahoma"/>
        </w:rPr>
        <w:t>ωσ</w:t>
      </w:r>
      <w:r w:rsidRPr="00702720">
        <w:rPr>
          <w:rFonts w:eastAsia="Calibri" w:cs="Tahoma"/>
          <w:spacing w:val="-1"/>
        </w:rPr>
        <w:t>η</w:t>
      </w:r>
      <w:r w:rsidRPr="00702720">
        <w:rPr>
          <w:rFonts w:eastAsia="Calibri" w:cs="Tahoma"/>
        </w:rPr>
        <w:t>,</w:t>
      </w:r>
      <w:r w:rsidRPr="00702720">
        <w:rPr>
          <w:rFonts w:cs="Tahoma"/>
          <w:spacing w:val="1"/>
        </w:rPr>
        <w:t xml:space="preserve"> </w:t>
      </w:r>
      <w:r w:rsidRPr="00702720">
        <w:rPr>
          <w:rFonts w:eastAsia="Calibri" w:cs="Tahoma"/>
        </w:rPr>
        <w:t>εάν</w:t>
      </w:r>
      <w:r w:rsidRPr="00702720">
        <w:rPr>
          <w:rFonts w:cs="Tahoma"/>
          <w:spacing w:val="2"/>
        </w:rPr>
        <w:t xml:space="preserve"> </w:t>
      </w:r>
      <w:r w:rsidRPr="00702720">
        <w:rPr>
          <w:rFonts w:eastAsia="Calibri" w:cs="Tahoma"/>
        </w:rPr>
        <w:t>έ</w:t>
      </w:r>
      <w:r w:rsidRPr="00702720">
        <w:rPr>
          <w:rFonts w:eastAsia="Calibri" w:cs="Tahoma"/>
          <w:spacing w:val="-3"/>
        </w:rPr>
        <w:t>χ</w:t>
      </w:r>
      <w:r w:rsidRPr="00702720">
        <w:rPr>
          <w:rFonts w:eastAsia="Calibri" w:cs="Tahoma"/>
          <w:spacing w:val="-2"/>
        </w:rPr>
        <w:t>ε</w:t>
      </w:r>
      <w:r w:rsidRPr="00702720">
        <w:rPr>
          <w:rFonts w:eastAsia="Calibri" w:cs="Tahoma"/>
        </w:rPr>
        <w:t>ι</w:t>
      </w:r>
      <w:r w:rsidRPr="00702720">
        <w:rPr>
          <w:rFonts w:cs="Tahoma"/>
        </w:rPr>
        <w:t xml:space="preserve"> </w:t>
      </w:r>
      <w:r w:rsidRPr="00702720">
        <w:rPr>
          <w:rFonts w:eastAsia="Calibri" w:cs="Tahoma"/>
        </w:rPr>
        <w:t>αθε</w:t>
      </w:r>
      <w:r w:rsidRPr="00702720">
        <w:rPr>
          <w:rFonts w:eastAsia="Calibri" w:cs="Tahoma"/>
          <w:spacing w:val="1"/>
        </w:rPr>
        <w:t>τ</w:t>
      </w:r>
      <w:r w:rsidRPr="00702720">
        <w:rPr>
          <w:rFonts w:eastAsia="Calibri" w:cs="Tahoma"/>
          <w:spacing w:val="-1"/>
        </w:rPr>
        <w:t>ή</w:t>
      </w:r>
      <w:r w:rsidRPr="00702720">
        <w:rPr>
          <w:rFonts w:eastAsia="Calibri" w:cs="Tahoma"/>
        </w:rPr>
        <w:t>σει</w:t>
      </w:r>
      <w:r w:rsidRPr="00702720">
        <w:rPr>
          <w:rFonts w:cs="Tahoma"/>
          <w:spacing w:val="-8"/>
        </w:rPr>
        <w:t xml:space="preserve"> </w:t>
      </w:r>
      <w:r w:rsidRPr="00702720">
        <w:rPr>
          <w:rFonts w:eastAsia="Calibri" w:cs="Tahoma"/>
          <w:spacing w:val="1"/>
        </w:rPr>
        <w:t>τ</w:t>
      </w:r>
      <w:r w:rsidRPr="00702720">
        <w:rPr>
          <w:rFonts w:eastAsia="Calibri" w:cs="Tahoma"/>
          <w:spacing w:val="-1"/>
        </w:rPr>
        <w:t>ι</w:t>
      </w:r>
      <w:r w:rsidRPr="00702720">
        <w:rPr>
          <w:rFonts w:eastAsia="Calibri" w:cs="Tahoma"/>
        </w:rPr>
        <w:t>ς</w:t>
      </w:r>
      <w:r w:rsidRPr="00702720">
        <w:rPr>
          <w:rFonts w:cs="Tahoma"/>
          <w:spacing w:val="-6"/>
        </w:rPr>
        <w:t xml:space="preserve"> </w:t>
      </w:r>
      <w:r w:rsidRPr="00702720">
        <w:rPr>
          <w:rFonts w:eastAsia="Calibri" w:cs="Tahoma"/>
        </w:rPr>
        <w:t>πα</w:t>
      </w:r>
      <w:r w:rsidRPr="00702720">
        <w:rPr>
          <w:rFonts w:eastAsia="Calibri" w:cs="Tahoma"/>
          <w:spacing w:val="1"/>
        </w:rPr>
        <w:t>ρ</w:t>
      </w:r>
      <w:r w:rsidRPr="00702720">
        <w:rPr>
          <w:rFonts w:eastAsia="Calibri" w:cs="Tahoma"/>
        </w:rPr>
        <w:t>απά</w:t>
      </w:r>
      <w:r w:rsidRPr="00702720">
        <w:rPr>
          <w:rFonts w:eastAsia="Calibri" w:cs="Tahoma"/>
          <w:spacing w:val="-1"/>
        </w:rPr>
        <w:t>ν</w:t>
      </w:r>
      <w:r w:rsidRPr="00702720">
        <w:rPr>
          <w:rFonts w:eastAsia="Calibri" w:cs="Tahoma"/>
        </w:rPr>
        <w:t>ω</w:t>
      </w:r>
      <w:r w:rsidRPr="00702720">
        <w:rPr>
          <w:rFonts w:cs="Tahoma"/>
          <w:spacing w:val="-7"/>
        </w:rPr>
        <w:t xml:space="preserve"> </w:t>
      </w:r>
      <w:r w:rsidRPr="00702720">
        <w:rPr>
          <w:rFonts w:eastAsia="Calibri" w:cs="Tahoma"/>
          <w:spacing w:val="1"/>
        </w:rPr>
        <w:t>υ</w:t>
      </w:r>
      <w:r w:rsidRPr="00702720">
        <w:rPr>
          <w:rFonts w:eastAsia="Calibri" w:cs="Tahoma"/>
          <w:spacing w:val="-2"/>
        </w:rPr>
        <w:t>π</w:t>
      </w:r>
      <w:r w:rsidRPr="00702720">
        <w:rPr>
          <w:rFonts w:eastAsia="Calibri" w:cs="Tahoma"/>
          <w:spacing w:val="1"/>
        </w:rPr>
        <w:t>ο</w:t>
      </w:r>
      <w:r w:rsidRPr="00702720">
        <w:rPr>
          <w:rFonts w:eastAsia="Calibri" w:cs="Tahoma"/>
        </w:rPr>
        <w:t>χ</w:t>
      </w:r>
      <w:r w:rsidRPr="00702720">
        <w:rPr>
          <w:rFonts w:eastAsia="Calibri" w:cs="Tahoma"/>
          <w:spacing w:val="1"/>
        </w:rPr>
        <w:t>ρ</w:t>
      </w:r>
      <w:r w:rsidRPr="00702720">
        <w:rPr>
          <w:rFonts w:eastAsia="Calibri" w:cs="Tahoma"/>
        </w:rPr>
        <w:t>ε</w:t>
      </w:r>
      <w:r w:rsidRPr="00702720">
        <w:rPr>
          <w:rFonts w:eastAsia="Calibri" w:cs="Tahoma"/>
          <w:spacing w:val="-2"/>
        </w:rPr>
        <w:t>ώ</w:t>
      </w:r>
      <w:r w:rsidRPr="00702720">
        <w:rPr>
          <w:rFonts w:eastAsia="Calibri" w:cs="Tahoma"/>
        </w:rPr>
        <w:t>σε</w:t>
      </w:r>
      <w:r w:rsidRPr="00702720">
        <w:rPr>
          <w:rFonts w:eastAsia="Calibri" w:cs="Tahoma"/>
          <w:spacing w:val="-1"/>
        </w:rPr>
        <w:t>ι</w:t>
      </w:r>
      <w:r w:rsidRPr="00702720">
        <w:rPr>
          <w:rFonts w:eastAsia="Calibri" w:cs="Tahoma"/>
        </w:rPr>
        <w:t>ς</w:t>
      </w:r>
      <w:r w:rsidRPr="00702720">
        <w:rPr>
          <w:rFonts w:cs="Tahoma"/>
          <w:spacing w:val="-6"/>
        </w:rPr>
        <w:t xml:space="preserve"> </w:t>
      </w:r>
      <w:r w:rsidRPr="00702720">
        <w:rPr>
          <w:rFonts w:eastAsia="Calibri" w:cs="Tahoma"/>
          <w:spacing w:val="1"/>
        </w:rPr>
        <w:t>τ</w:t>
      </w:r>
      <w:r w:rsidRPr="00702720">
        <w:rPr>
          <w:rFonts w:eastAsia="Calibri" w:cs="Tahoma"/>
          <w:spacing w:val="-1"/>
        </w:rPr>
        <w:t>ο</w:t>
      </w:r>
      <w:r w:rsidRPr="00702720">
        <w:rPr>
          <w:rFonts w:eastAsia="Calibri" w:cs="Tahoma"/>
          <w:spacing w:val="1"/>
        </w:rPr>
        <w:t>υ</w:t>
      </w:r>
      <w:r w:rsidRPr="00702720">
        <w:rPr>
          <w:rFonts w:eastAsia="Calibri" w:cs="Tahoma"/>
        </w:rPr>
        <w:t>.</w:t>
      </w:r>
    </w:p>
    <w:p w14:paraId="2DC1379F" w14:textId="6E09AF15" w:rsidR="00D37F7C" w:rsidRPr="00D37F7C" w:rsidRDefault="00D37F7C" w:rsidP="00D37F7C">
      <w:pPr>
        <w:rPr>
          <w:rFonts w:cs="Tahoma"/>
        </w:rPr>
      </w:pPr>
      <w:r w:rsidRPr="00D37F7C">
        <w:rPr>
          <w:rFonts w:cs="Tahoma"/>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687F99D6" w14:textId="77777777" w:rsidR="00D37F7C" w:rsidRPr="00D37F7C" w:rsidRDefault="00D37F7C" w:rsidP="00D37F7C">
      <w:pPr>
        <w:rPr>
          <w:rFonts w:cs="Tahoma"/>
        </w:rPr>
      </w:pPr>
    </w:p>
    <w:p w14:paraId="023DA719" w14:textId="77777777" w:rsidR="00D37F7C" w:rsidRPr="00D37F7C" w:rsidRDefault="00D37F7C" w:rsidP="00D37F7C">
      <w:pPr>
        <w:rPr>
          <w:rFonts w:cs="Tahoma"/>
        </w:rPr>
      </w:pPr>
      <w:r w:rsidRPr="00D37F7C">
        <w:rPr>
          <w:rFonts w:cs="Tahoma"/>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41981EAA" w14:textId="77777777" w:rsidR="00D37F7C" w:rsidRPr="00D37F7C" w:rsidRDefault="00D37F7C" w:rsidP="00D37F7C">
      <w:pPr>
        <w:rPr>
          <w:rFonts w:cs="Tahoma"/>
        </w:rPr>
      </w:pPr>
      <w:r w:rsidRPr="00D37F7C">
        <w:rPr>
          <w:rFonts w:cs="Tahoma"/>
        </w:rPr>
        <w:t xml:space="preserve">β. εάν τα μέτρα κρίθηκαν ως επαρκή ή μη επαρκή, επισυνάπτοντας την απόφαση της περ. α με βάση την 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5AC91F4D" w14:textId="77777777" w:rsidR="00D37F7C" w:rsidRPr="00D37F7C" w:rsidRDefault="00D37F7C" w:rsidP="00D37F7C">
      <w:pPr>
        <w:rPr>
          <w:rFonts w:cs="Tahoma"/>
        </w:rPr>
      </w:pPr>
      <w:r w:rsidRPr="00D37F7C">
        <w:rPr>
          <w:rFonts w:cs="Tahoma"/>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70C2BD4A" w14:textId="77777777" w:rsidR="00D37F7C" w:rsidRPr="00D37F7C" w:rsidRDefault="00D37F7C" w:rsidP="00D37F7C">
      <w:pPr>
        <w:rPr>
          <w:rFonts w:cs="Tahoma"/>
        </w:rPr>
      </w:pPr>
    </w:p>
    <w:p w14:paraId="79E4A46F" w14:textId="77777777" w:rsidR="00D37F7C" w:rsidRPr="00D37F7C" w:rsidRDefault="00D37F7C" w:rsidP="00D37F7C">
      <w:pPr>
        <w:rPr>
          <w:rFonts w:cs="Tahoma"/>
        </w:rPr>
      </w:pPr>
      <w:r w:rsidRPr="00D37F7C">
        <w:rPr>
          <w:rFonts w:cs="Tahoma"/>
        </w:rPr>
        <w:t>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παρ. 9, του άρθρου 79 του ν. 4412/2016.</w:t>
      </w:r>
    </w:p>
    <w:p w14:paraId="53852D89" w14:textId="77777777" w:rsidR="00D37F7C" w:rsidRPr="00D37F7C" w:rsidRDefault="00D37F7C" w:rsidP="00D37F7C">
      <w:pPr>
        <w:rPr>
          <w:rFonts w:cs="Tahoma"/>
        </w:rPr>
      </w:pPr>
    </w:p>
    <w:p w14:paraId="3730BA4F" w14:textId="01C9D5FE" w:rsidR="00D37F7C" w:rsidRPr="00D37F7C" w:rsidRDefault="00D37F7C" w:rsidP="00D37F7C">
      <w:pPr>
        <w:rPr>
          <w:rFonts w:cs="Tahoma"/>
        </w:rPr>
      </w:pPr>
      <w:r w:rsidRPr="00D37F7C">
        <w:rPr>
          <w:rFonts w:cs="Tahoma"/>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w:t>
      </w:r>
      <w:r w:rsidR="00A96512" w:rsidRPr="00A96512">
        <w:rPr>
          <w:rFonts w:cs="Tahoma"/>
        </w:rPr>
        <w:t>που δύναται να υποβάλλεται μαζί με το ΕΕΕΣ. Το περιεχόμενο της  δήλωσης προβλέπεται στο ΠΑΡΑΡΤΗΜΑ VIΙ – Άλλες Δηλώσεις της παρούσας.</w:t>
      </w:r>
    </w:p>
    <w:p w14:paraId="080648C4" w14:textId="77777777" w:rsidR="00D37F7C" w:rsidRPr="00702720" w:rsidRDefault="00D37F7C" w:rsidP="006A053E">
      <w:pPr>
        <w:rPr>
          <w:rFonts w:cs="Tahoma"/>
        </w:rPr>
      </w:pPr>
    </w:p>
    <w:p w14:paraId="4120B2CE" w14:textId="77777777" w:rsidR="00F661A1" w:rsidRPr="00702720" w:rsidRDefault="00F661A1" w:rsidP="00BF6B20">
      <w:pPr>
        <w:pStyle w:val="4"/>
        <w:rPr>
          <w:rFonts w:cs="Tahoma"/>
        </w:rPr>
      </w:pPr>
      <w:bookmarkStart w:id="232" w:name="_Ref496624989"/>
      <w:bookmarkStart w:id="233" w:name="_Ref496625024"/>
      <w:bookmarkStart w:id="234" w:name="_Ref496625274"/>
      <w:bookmarkStart w:id="235" w:name="_Ref503525682"/>
      <w:bookmarkStart w:id="236" w:name="_Toc83928539"/>
      <w:bookmarkStart w:id="237" w:name="_Toc105346392"/>
      <w:r w:rsidRPr="00702720">
        <w:rPr>
          <w:rFonts w:cs="Tahoma"/>
        </w:rPr>
        <w:t xml:space="preserve">Αποδεικτικά μέσα–Δικαιολογητικά </w:t>
      </w:r>
      <w:bookmarkEnd w:id="232"/>
      <w:bookmarkEnd w:id="233"/>
      <w:bookmarkEnd w:id="234"/>
      <w:r w:rsidRPr="00702720">
        <w:rPr>
          <w:rFonts w:cs="Tahoma"/>
        </w:rPr>
        <w:t>προσωρινού αναδόχου</w:t>
      </w:r>
      <w:bookmarkEnd w:id="235"/>
      <w:bookmarkEnd w:id="236"/>
      <w:bookmarkEnd w:id="237"/>
    </w:p>
    <w:p w14:paraId="6990F759" w14:textId="77777777" w:rsidR="009E79E8" w:rsidRPr="00702720" w:rsidRDefault="009E79E8" w:rsidP="009E79E8">
      <w:pPr>
        <w:rPr>
          <w:rFonts w:cs="Tahoma"/>
        </w:rPr>
      </w:pPr>
      <w:r w:rsidRPr="00702720">
        <w:rPr>
          <w:rFonts w:cs="Tahoma"/>
          <w:b/>
          <w:bCs/>
        </w:rPr>
        <w:t>Α.</w:t>
      </w:r>
      <w:r w:rsidRPr="00702720">
        <w:rPr>
          <w:rFonts w:cs="Tahoma"/>
        </w:rPr>
        <w:t xml:space="preserve"> 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w:t>
      </w:r>
      <w:r w:rsidRPr="00702720">
        <w:rPr>
          <w:rFonts w:cs="Tahoma"/>
        </w:rPr>
        <w:lastRenderedPageBreak/>
        <w:t>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A8EF66D" w14:textId="2D4BD139" w:rsidR="001C2B28" w:rsidRPr="00702720" w:rsidRDefault="009E79E8" w:rsidP="009E79E8">
      <w:pPr>
        <w:rPr>
          <w:rFonts w:cs="Tahoma"/>
        </w:rPr>
      </w:pPr>
      <w:r w:rsidRPr="00702720">
        <w:rPr>
          <w:rFonts w:cs="Tahoma"/>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w:t>
      </w:r>
      <w:r w:rsidR="001B1E17" w:rsidRPr="00702720">
        <w:rPr>
          <w:rFonts w:cs="Tahoma"/>
        </w:rPr>
        <w:t xml:space="preserve"> </w:t>
      </w:r>
      <w:r w:rsidR="001B1E17" w:rsidRPr="00702720">
        <w:rPr>
          <w:rFonts w:eastAsia="Calibri" w:cs="Tahoma"/>
        </w:rPr>
        <w:t>δ</w:t>
      </w:r>
      <w:r w:rsidR="001B1E17" w:rsidRPr="00702720">
        <w:rPr>
          <w:rFonts w:eastAsia="Calibri" w:cs="Tahoma"/>
          <w:spacing w:val="-1"/>
        </w:rPr>
        <w:t>ι</w:t>
      </w:r>
      <w:r w:rsidR="001B1E17" w:rsidRPr="00702720">
        <w:rPr>
          <w:rFonts w:eastAsia="Calibri" w:cs="Tahoma"/>
        </w:rPr>
        <w:t>ε</w:t>
      </w:r>
      <w:r w:rsidR="001B1E17" w:rsidRPr="00702720">
        <w:rPr>
          <w:rFonts w:eastAsia="Calibri" w:cs="Tahoma"/>
          <w:spacing w:val="1"/>
        </w:rPr>
        <w:t>ύ</w:t>
      </w:r>
      <w:r w:rsidR="001B1E17" w:rsidRPr="00702720">
        <w:rPr>
          <w:rFonts w:eastAsia="Calibri" w:cs="Tahoma"/>
        </w:rPr>
        <w:t>θ</w:t>
      </w:r>
      <w:r w:rsidR="001B1E17" w:rsidRPr="00702720">
        <w:rPr>
          <w:rFonts w:eastAsia="Calibri" w:cs="Tahoma"/>
          <w:spacing w:val="1"/>
        </w:rPr>
        <w:t>υ</w:t>
      </w:r>
      <w:r w:rsidR="001B1E17" w:rsidRPr="00702720">
        <w:rPr>
          <w:rFonts w:eastAsia="Calibri" w:cs="Tahoma"/>
          <w:spacing w:val="-1"/>
        </w:rPr>
        <w:t>ν</w:t>
      </w:r>
      <w:r w:rsidR="001B1E17" w:rsidRPr="00702720">
        <w:rPr>
          <w:rFonts w:eastAsia="Calibri" w:cs="Tahoma"/>
        </w:rPr>
        <w:t>ση</w:t>
      </w:r>
      <w:r w:rsidR="001B1E17" w:rsidRPr="00702720">
        <w:rPr>
          <w:rFonts w:cs="Tahoma"/>
        </w:rPr>
        <w:t xml:space="preserve"> </w:t>
      </w:r>
      <w:r w:rsidR="001B1E17" w:rsidRPr="00702720">
        <w:rPr>
          <w:rFonts w:eastAsia="Calibri" w:cs="Tahoma"/>
          <w:spacing w:val="1"/>
        </w:rPr>
        <w:t>τ</w:t>
      </w:r>
      <w:r w:rsidR="001B1E17" w:rsidRPr="00702720">
        <w:rPr>
          <w:rFonts w:eastAsia="Calibri" w:cs="Tahoma"/>
          <w:spacing w:val="-1"/>
        </w:rPr>
        <w:t>η</w:t>
      </w:r>
      <w:r w:rsidR="001B1E17" w:rsidRPr="00702720">
        <w:rPr>
          <w:rFonts w:eastAsia="Calibri" w:cs="Tahoma"/>
        </w:rPr>
        <w:t>ς</w:t>
      </w:r>
      <w:r w:rsidR="001B1E17" w:rsidRPr="00702720">
        <w:rPr>
          <w:rFonts w:cs="Tahoma"/>
          <w:spacing w:val="1"/>
        </w:rPr>
        <w:t xml:space="preserve"> </w:t>
      </w:r>
      <w:r w:rsidR="001B1E17" w:rsidRPr="00702720">
        <w:rPr>
          <w:rFonts w:eastAsia="Calibri" w:cs="Tahoma"/>
        </w:rPr>
        <w:t>βάσ</w:t>
      </w:r>
      <w:r w:rsidR="001B1E17" w:rsidRPr="00702720">
        <w:rPr>
          <w:rFonts w:eastAsia="Calibri" w:cs="Tahoma"/>
          <w:spacing w:val="-1"/>
        </w:rPr>
        <w:t>η</w:t>
      </w:r>
      <w:r w:rsidR="001B1E17" w:rsidRPr="00702720">
        <w:rPr>
          <w:rFonts w:eastAsia="Calibri" w:cs="Tahoma"/>
        </w:rPr>
        <w:t>ς</w:t>
      </w:r>
      <w:r w:rsidR="001B1E17" w:rsidRPr="00702720">
        <w:rPr>
          <w:rFonts w:cs="Tahoma"/>
          <w:spacing w:val="4"/>
        </w:rPr>
        <w:t xml:space="preserve"> </w:t>
      </w:r>
      <w:r w:rsidR="001B1E17" w:rsidRPr="00702720">
        <w:rPr>
          <w:rFonts w:eastAsia="Calibri" w:cs="Tahoma"/>
        </w:rPr>
        <w:t>δ</w:t>
      </w:r>
      <w:r w:rsidR="001B1E17" w:rsidRPr="00702720">
        <w:rPr>
          <w:rFonts w:eastAsia="Calibri" w:cs="Tahoma"/>
          <w:spacing w:val="-2"/>
        </w:rPr>
        <w:t>ε</w:t>
      </w:r>
      <w:r w:rsidR="001B1E17" w:rsidRPr="00702720">
        <w:rPr>
          <w:rFonts w:eastAsia="Calibri" w:cs="Tahoma"/>
        </w:rPr>
        <w:t>δ</w:t>
      </w:r>
      <w:r w:rsidR="001B1E17" w:rsidRPr="00702720">
        <w:rPr>
          <w:rFonts w:eastAsia="Calibri" w:cs="Tahoma"/>
          <w:spacing w:val="1"/>
        </w:rPr>
        <w:t>ο</w:t>
      </w:r>
      <w:r w:rsidR="001B1E17" w:rsidRPr="00702720">
        <w:rPr>
          <w:rFonts w:eastAsia="Calibri" w:cs="Tahoma"/>
          <w:spacing w:val="-1"/>
        </w:rPr>
        <w:t>μ</w:t>
      </w:r>
      <w:r w:rsidR="001B1E17" w:rsidRPr="00702720">
        <w:rPr>
          <w:rFonts w:eastAsia="Calibri" w:cs="Tahoma"/>
        </w:rPr>
        <w:t>έ</w:t>
      </w:r>
      <w:r w:rsidR="001B1E17" w:rsidRPr="00702720">
        <w:rPr>
          <w:rFonts w:eastAsia="Calibri" w:cs="Tahoma"/>
          <w:spacing w:val="-1"/>
        </w:rPr>
        <w:t>ν</w:t>
      </w:r>
      <w:r w:rsidR="001B1E17" w:rsidRPr="00702720">
        <w:rPr>
          <w:rFonts w:eastAsia="Calibri" w:cs="Tahoma"/>
        </w:rPr>
        <w:t>ω</w:t>
      </w:r>
      <w:r w:rsidR="001B1E17" w:rsidRPr="00702720">
        <w:rPr>
          <w:rFonts w:eastAsia="Calibri" w:cs="Tahoma"/>
          <w:spacing w:val="-1"/>
        </w:rPr>
        <w:t>ν</w:t>
      </w:r>
      <w:r w:rsidR="001B1E17" w:rsidRPr="00702720">
        <w:rPr>
          <w:rFonts w:eastAsia="Calibri" w:cs="Tahoma"/>
        </w:rPr>
        <w:t>,</w:t>
      </w:r>
      <w:r w:rsidR="001B1E17" w:rsidRPr="00702720">
        <w:rPr>
          <w:rFonts w:cs="Tahoma"/>
          <w:spacing w:val="3"/>
        </w:rPr>
        <w:t xml:space="preserve"> </w:t>
      </w:r>
      <w:r w:rsidR="001B1E17" w:rsidRPr="00702720">
        <w:rPr>
          <w:rFonts w:eastAsia="Calibri" w:cs="Tahoma"/>
          <w:spacing w:val="-1"/>
        </w:rPr>
        <w:t>τ</w:t>
      </w:r>
      <w:r w:rsidR="001B1E17" w:rsidRPr="00702720">
        <w:rPr>
          <w:rFonts w:eastAsia="Calibri" w:cs="Tahoma"/>
          <w:spacing w:val="1"/>
        </w:rPr>
        <w:t>υ</w:t>
      </w:r>
      <w:r w:rsidR="001B1E17" w:rsidRPr="00702720">
        <w:rPr>
          <w:rFonts w:eastAsia="Calibri" w:cs="Tahoma"/>
        </w:rPr>
        <w:t>χ</w:t>
      </w:r>
      <w:r w:rsidR="001B1E17" w:rsidRPr="00702720">
        <w:rPr>
          <w:rFonts w:eastAsia="Calibri" w:cs="Tahoma"/>
          <w:spacing w:val="1"/>
        </w:rPr>
        <w:t>ό</w:t>
      </w:r>
      <w:r w:rsidR="001B1E17" w:rsidRPr="00702720">
        <w:rPr>
          <w:rFonts w:eastAsia="Calibri" w:cs="Tahoma"/>
        </w:rPr>
        <w:t>ν</w:t>
      </w:r>
      <w:r w:rsidR="001B1E17" w:rsidRPr="00702720">
        <w:rPr>
          <w:rFonts w:cs="Tahoma"/>
        </w:rPr>
        <w:t xml:space="preserve"> </w:t>
      </w:r>
      <w:r w:rsidR="001B1E17" w:rsidRPr="00702720">
        <w:rPr>
          <w:rFonts w:eastAsia="Calibri" w:cs="Tahoma"/>
        </w:rPr>
        <w:t>δεδ</w:t>
      </w:r>
      <w:r w:rsidR="001B1E17" w:rsidRPr="00702720">
        <w:rPr>
          <w:rFonts w:eastAsia="Calibri" w:cs="Tahoma"/>
          <w:spacing w:val="-1"/>
        </w:rPr>
        <w:t>ο</w:t>
      </w:r>
      <w:r w:rsidR="001B1E17" w:rsidRPr="00702720">
        <w:rPr>
          <w:rFonts w:eastAsia="Calibri" w:cs="Tahoma"/>
          <w:spacing w:val="1"/>
        </w:rPr>
        <w:t>μ</w:t>
      </w:r>
      <w:r w:rsidR="001B1E17" w:rsidRPr="00702720">
        <w:rPr>
          <w:rFonts w:eastAsia="Calibri" w:cs="Tahoma"/>
        </w:rPr>
        <w:t>έ</w:t>
      </w:r>
      <w:r w:rsidR="001B1E17" w:rsidRPr="00702720">
        <w:rPr>
          <w:rFonts w:eastAsia="Calibri" w:cs="Tahoma"/>
          <w:spacing w:val="-3"/>
        </w:rPr>
        <w:t>ν</w:t>
      </w:r>
      <w:r w:rsidR="001B1E17" w:rsidRPr="00702720">
        <w:rPr>
          <w:rFonts w:eastAsia="Calibri" w:cs="Tahoma"/>
        </w:rPr>
        <w:t>α</w:t>
      </w:r>
      <w:r w:rsidR="001B1E17" w:rsidRPr="00702720">
        <w:rPr>
          <w:rFonts w:cs="Tahoma"/>
          <w:spacing w:val="3"/>
        </w:rPr>
        <w:t xml:space="preserve"> </w:t>
      </w:r>
      <w:r w:rsidR="001B1E17" w:rsidRPr="00702720">
        <w:rPr>
          <w:rFonts w:eastAsia="Calibri" w:cs="Tahoma"/>
        </w:rPr>
        <w:t>α</w:t>
      </w:r>
      <w:r w:rsidR="001B1E17" w:rsidRPr="00702720">
        <w:rPr>
          <w:rFonts w:eastAsia="Calibri" w:cs="Tahoma"/>
          <w:spacing w:val="-1"/>
        </w:rPr>
        <w:t>ν</w:t>
      </w:r>
      <w:r w:rsidR="001B1E17" w:rsidRPr="00702720">
        <w:rPr>
          <w:rFonts w:eastAsia="Calibri" w:cs="Tahoma"/>
        </w:rPr>
        <w:t>αγ</w:t>
      </w:r>
      <w:r w:rsidR="001B1E17" w:rsidRPr="00702720">
        <w:rPr>
          <w:rFonts w:eastAsia="Calibri" w:cs="Tahoma"/>
          <w:spacing w:val="-1"/>
        </w:rPr>
        <w:t>ν</w:t>
      </w:r>
      <w:r w:rsidR="001B1E17" w:rsidRPr="00702720">
        <w:rPr>
          <w:rFonts w:eastAsia="Calibri" w:cs="Tahoma"/>
        </w:rPr>
        <w:t>ώ</w:t>
      </w:r>
      <w:r w:rsidR="001B1E17" w:rsidRPr="00702720">
        <w:rPr>
          <w:rFonts w:eastAsia="Calibri" w:cs="Tahoma"/>
          <w:spacing w:val="1"/>
        </w:rPr>
        <w:t>ρ</w:t>
      </w:r>
      <w:r w:rsidR="001B1E17" w:rsidRPr="00702720">
        <w:rPr>
          <w:rFonts w:eastAsia="Calibri" w:cs="Tahoma"/>
          <w:spacing w:val="-1"/>
        </w:rPr>
        <w:t>ι</w:t>
      </w:r>
      <w:r w:rsidR="001B1E17" w:rsidRPr="00702720">
        <w:rPr>
          <w:rFonts w:eastAsia="Calibri" w:cs="Tahoma"/>
        </w:rPr>
        <w:t>σ</w:t>
      </w:r>
      <w:r w:rsidR="001B1E17" w:rsidRPr="00702720">
        <w:rPr>
          <w:rFonts w:eastAsia="Calibri" w:cs="Tahoma"/>
          <w:spacing w:val="-1"/>
        </w:rPr>
        <w:t>η</w:t>
      </w:r>
      <w:r w:rsidR="001B1E17" w:rsidRPr="00702720">
        <w:rPr>
          <w:rFonts w:eastAsia="Calibri" w:cs="Tahoma"/>
        </w:rPr>
        <w:t>ς</w:t>
      </w:r>
      <w:r w:rsidR="001B1E17" w:rsidRPr="00702720">
        <w:rPr>
          <w:rFonts w:cs="Tahoma"/>
          <w:spacing w:val="1"/>
        </w:rPr>
        <w:t xml:space="preserve"> </w:t>
      </w:r>
      <w:r w:rsidR="001B1E17" w:rsidRPr="00702720">
        <w:rPr>
          <w:rFonts w:eastAsia="Calibri" w:cs="Tahoma"/>
        </w:rPr>
        <w:t>κα</w:t>
      </w:r>
      <w:r w:rsidR="001B1E17" w:rsidRPr="00702720">
        <w:rPr>
          <w:rFonts w:eastAsia="Calibri" w:cs="Tahoma"/>
          <w:spacing w:val="-1"/>
        </w:rPr>
        <w:t>ι</w:t>
      </w:r>
      <w:r w:rsidR="001B1E17" w:rsidRPr="00702720">
        <w:rPr>
          <w:rFonts w:eastAsia="Calibri" w:cs="Tahoma"/>
        </w:rPr>
        <w:t>,</w:t>
      </w:r>
      <w:r w:rsidR="001B1E17" w:rsidRPr="00702720">
        <w:rPr>
          <w:rFonts w:cs="Tahoma"/>
          <w:spacing w:val="3"/>
        </w:rPr>
        <w:t xml:space="preserve"> </w:t>
      </w:r>
      <w:r w:rsidR="001B1E17" w:rsidRPr="00702720">
        <w:rPr>
          <w:rFonts w:eastAsia="Calibri" w:cs="Tahoma"/>
        </w:rPr>
        <w:t>κ</w:t>
      </w:r>
      <w:r w:rsidR="001B1E17" w:rsidRPr="00702720">
        <w:rPr>
          <w:rFonts w:eastAsia="Calibri" w:cs="Tahoma"/>
          <w:spacing w:val="-3"/>
        </w:rPr>
        <w:t>α</w:t>
      </w:r>
      <w:r w:rsidR="001B1E17" w:rsidRPr="00702720">
        <w:rPr>
          <w:rFonts w:eastAsia="Calibri" w:cs="Tahoma"/>
          <w:spacing w:val="1"/>
        </w:rPr>
        <w:t>τ</w:t>
      </w:r>
      <w:r w:rsidR="001B1E17" w:rsidRPr="00702720">
        <w:rPr>
          <w:rFonts w:eastAsia="Calibri" w:cs="Tahoma"/>
        </w:rPr>
        <w:t>ά</w:t>
      </w:r>
      <w:r w:rsidR="001B1E17" w:rsidRPr="00702720">
        <w:rPr>
          <w:rFonts w:cs="Tahoma"/>
        </w:rPr>
        <w:t xml:space="preserve"> </w:t>
      </w:r>
      <w:r w:rsidR="001B1E17" w:rsidRPr="00702720">
        <w:rPr>
          <w:rFonts w:eastAsia="Calibri" w:cs="Tahoma"/>
        </w:rPr>
        <w:t>πε</w:t>
      </w:r>
      <w:r w:rsidR="001B1E17" w:rsidRPr="00702720">
        <w:rPr>
          <w:rFonts w:eastAsia="Calibri" w:cs="Tahoma"/>
          <w:spacing w:val="1"/>
        </w:rPr>
        <w:t>ρ</w:t>
      </w:r>
      <w:r w:rsidR="001B1E17" w:rsidRPr="00702720">
        <w:rPr>
          <w:rFonts w:eastAsia="Calibri" w:cs="Tahoma"/>
          <w:spacing w:val="-1"/>
        </w:rPr>
        <w:t>ί</w:t>
      </w:r>
      <w:r w:rsidR="001B1E17" w:rsidRPr="00702720">
        <w:rPr>
          <w:rFonts w:eastAsia="Calibri" w:cs="Tahoma"/>
          <w:spacing w:val="-2"/>
        </w:rPr>
        <w:t>π</w:t>
      </w:r>
      <w:r w:rsidR="001B1E17" w:rsidRPr="00702720">
        <w:rPr>
          <w:rFonts w:eastAsia="Calibri" w:cs="Tahoma"/>
          <w:spacing w:val="1"/>
        </w:rPr>
        <w:t>τ</w:t>
      </w:r>
      <w:r w:rsidR="001B1E17" w:rsidRPr="00702720">
        <w:rPr>
          <w:rFonts w:eastAsia="Calibri" w:cs="Tahoma"/>
        </w:rPr>
        <w:t>ωσ</w:t>
      </w:r>
      <w:r w:rsidR="001B1E17" w:rsidRPr="00702720">
        <w:rPr>
          <w:rFonts w:eastAsia="Calibri" w:cs="Tahoma"/>
          <w:spacing w:val="-1"/>
        </w:rPr>
        <w:t>η</w:t>
      </w:r>
      <w:r w:rsidR="001B1E17" w:rsidRPr="00702720">
        <w:rPr>
          <w:rFonts w:eastAsia="Calibri" w:cs="Tahoma"/>
        </w:rPr>
        <w:t>,</w:t>
      </w:r>
      <w:r w:rsidR="001B1E17" w:rsidRPr="00702720">
        <w:rPr>
          <w:rFonts w:cs="Tahoma"/>
          <w:spacing w:val="1"/>
        </w:rPr>
        <w:t xml:space="preserve"> </w:t>
      </w:r>
      <w:r w:rsidR="001B1E17" w:rsidRPr="00702720">
        <w:rPr>
          <w:rFonts w:eastAsia="Calibri" w:cs="Tahoma"/>
        </w:rPr>
        <w:t>η</w:t>
      </w:r>
      <w:r w:rsidR="001B1E17" w:rsidRPr="00702720">
        <w:rPr>
          <w:rFonts w:cs="Tahoma"/>
          <w:spacing w:val="2"/>
        </w:rPr>
        <w:t xml:space="preserve"> </w:t>
      </w:r>
      <w:r w:rsidR="001B1E17" w:rsidRPr="00702720">
        <w:rPr>
          <w:rFonts w:eastAsia="Calibri" w:cs="Tahoma"/>
        </w:rPr>
        <w:t>απα</w:t>
      </w:r>
      <w:r w:rsidR="001B1E17" w:rsidRPr="00702720">
        <w:rPr>
          <w:rFonts w:eastAsia="Calibri" w:cs="Tahoma"/>
          <w:spacing w:val="1"/>
        </w:rPr>
        <w:t>ρ</w:t>
      </w:r>
      <w:r w:rsidR="001B1E17" w:rsidRPr="00702720">
        <w:rPr>
          <w:rFonts w:eastAsia="Calibri" w:cs="Tahoma"/>
        </w:rPr>
        <w:t>α</w:t>
      </w:r>
      <w:r w:rsidR="001B1E17" w:rsidRPr="00702720">
        <w:rPr>
          <w:rFonts w:eastAsia="Calibri" w:cs="Tahoma"/>
          <w:spacing w:val="-3"/>
        </w:rPr>
        <w:t>ί</w:t>
      </w:r>
      <w:r w:rsidR="001B1E17" w:rsidRPr="00702720">
        <w:rPr>
          <w:rFonts w:eastAsia="Calibri" w:cs="Tahoma"/>
          <w:spacing w:val="1"/>
        </w:rPr>
        <w:t>τ</w:t>
      </w:r>
      <w:r w:rsidR="001B1E17" w:rsidRPr="00702720">
        <w:rPr>
          <w:rFonts w:eastAsia="Calibri" w:cs="Tahoma"/>
          <w:spacing w:val="-1"/>
        </w:rPr>
        <w:t>ητ</w:t>
      </w:r>
      <w:r w:rsidR="001B1E17" w:rsidRPr="00702720">
        <w:rPr>
          <w:rFonts w:eastAsia="Calibri" w:cs="Tahoma"/>
        </w:rPr>
        <w:t>η</w:t>
      </w:r>
      <w:r w:rsidR="001B1E17" w:rsidRPr="00702720">
        <w:rPr>
          <w:rFonts w:cs="Tahoma"/>
        </w:rPr>
        <w:t xml:space="preserve"> </w:t>
      </w:r>
      <w:r w:rsidR="001B1E17" w:rsidRPr="00702720">
        <w:rPr>
          <w:rFonts w:eastAsia="Calibri" w:cs="Tahoma"/>
        </w:rPr>
        <w:t>δ</w:t>
      </w:r>
      <w:r w:rsidR="001B1E17" w:rsidRPr="00702720">
        <w:rPr>
          <w:rFonts w:eastAsia="Calibri" w:cs="Tahoma"/>
          <w:spacing w:val="-1"/>
        </w:rPr>
        <w:t>ή</w:t>
      </w:r>
      <w:r w:rsidR="001B1E17" w:rsidRPr="00702720">
        <w:rPr>
          <w:rFonts w:eastAsia="Calibri" w:cs="Tahoma"/>
          <w:spacing w:val="1"/>
        </w:rPr>
        <w:t>λ</w:t>
      </w:r>
      <w:r w:rsidR="001B1E17" w:rsidRPr="00702720">
        <w:rPr>
          <w:rFonts w:eastAsia="Calibri" w:cs="Tahoma"/>
        </w:rPr>
        <w:t>ωση</w:t>
      </w:r>
      <w:r w:rsidR="001B1E17" w:rsidRPr="00702720">
        <w:rPr>
          <w:rFonts w:cs="Tahoma"/>
          <w:spacing w:val="-6"/>
        </w:rPr>
        <w:t xml:space="preserve"> </w:t>
      </w:r>
      <w:r w:rsidR="001B1E17" w:rsidRPr="00702720">
        <w:rPr>
          <w:rFonts w:eastAsia="Calibri" w:cs="Tahoma"/>
        </w:rPr>
        <w:t>σ</w:t>
      </w:r>
      <w:r w:rsidR="001B1E17" w:rsidRPr="00702720">
        <w:rPr>
          <w:rFonts w:eastAsia="Calibri" w:cs="Tahoma"/>
          <w:spacing w:val="1"/>
        </w:rPr>
        <w:t>υ</w:t>
      </w:r>
      <w:r w:rsidR="001B1E17" w:rsidRPr="00702720">
        <w:rPr>
          <w:rFonts w:eastAsia="Calibri" w:cs="Tahoma"/>
          <w:spacing w:val="-1"/>
        </w:rPr>
        <w:t>ν</w:t>
      </w:r>
      <w:r w:rsidR="001B1E17" w:rsidRPr="00702720">
        <w:rPr>
          <w:rFonts w:eastAsia="Calibri" w:cs="Tahoma"/>
        </w:rPr>
        <w:t>α</w:t>
      </w:r>
      <w:r w:rsidR="001B1E17" w:rsidRPr="00702720">
        <w:rPr>
          <w:rFonts w:eastAsia="Calibri" w:cs="Tahoma"/>
          <w:spacing w:val="-1"/>
        </w:rPr>
        <w:t>ίν</w:t>
      </w:r>
      <w:r w:rsidR="001B1E17" w:rsidRPr="00702720">
        <w:rPr>
          <w:rFonts w:eastAsia="Calibri" w:cs="Tahoma"/>
        </w:rPr>
        <w:t>εσ</w:t>
      </w:r>
      <w:r w:rsidR="001B1E17" w:rsidRPr="00702720">
        <w:rPr>
          <w:rFonts w:eastAsia="Calibri" w:cs="Tahoma"/>
          <w:spacing w:val="-3"/>
        </w:rPr>
        <w:t>η</w:t>
      </w:r>
      <w:r w:rsidR="001B1E17" w:rsidRPr="00702720">
        <w:rPr>
          <w:rFonts w:eastAsia="Calibri" w:cs="Tahoma"/>
          <w:spacing w:val="1"/>
        </w:rPr>
        <w:t>ς</w:t>
      </w:r>
      <w:r w:rsidR="001C2B28" w:rsidRPr="00702720">
        <w:rPr>
          <w:rFonts w:cs="Tahoma"/>
        </w:rPr>
        <w:t>.</w:t>
      </w:r>
    </w:p>
    <w:p w14:paraId="1C19BD6E" w14:textId="77777777" w:rsidR="00490AE7" w:rsidRPr="00702720" w:rsidRDefault="00490AE7" w:rsidP="00490AE7">
      <w:pPr>
        <w:rPr>
          <w:rFonts w:eastAsia="Calibri" w:cs="Tahoma"/>
        </w:rPr>
      </w:pPr>
      <w:r w:rsidRPr="00702720">
        <w:rPr>
          <w:rFonts w:eastAsia="Calibri" w:cs="Tahoma"/>
        </w:rPr>
        <w:t>Οι</w:t>
      </w:r>
      <w:r w:rsidRPr="00702720">
        <w:rPr>
          <w:rFonts w:cs="Tahoma"/>
          <w:spacing w:val="28"/>
        </w:rPr>
        <w:t xml:space="preserve"> </w:t>
      </w:r>
      <w:r w:rsidRPr="00702720">
        <w:rPr>
          <w:rFonts w:eastAsia="Calibri" w:cs="Tahoma"/>
          <w:spacing w:val="1"/>
        </w:rPr>
        <w:t>ο</w:t>
      </w:r>
      <w:r w:rsidRPr="00702720">
        <w:rPr>
          <w:rFonts w:eastAsia="Calibri" w:cs="Tahoma"/>
          <w:spacing w:val="-1"/>
        </w:rPr>
        <w:t>ι</w:t>
      </w:r>
      <w:r w:rsidRPr="00702720">
        <w:rPr>
          <w:rFonts w:eastAsia="Calibri" w:cs="Tahoma"/>
          <w:spacing w:val="-2"/>
        </w:rPr>
        <w:t>κ</w:t>
      </w:r>
      <w:r w:rsidRPr="00702720">
        <w:rPr>
          <w:rFonts w:eastAsia="Calibri" w:cs="Tahoma"/>
          <w:spacing w:val="1"/>
        </w:rPr>
        <w:t>ο</w:t>
      </w:r>
      <w:r w:rsidRPr="00702720">
        <w:rPr>
          <w:rFonts w:eastAsia="Calibri" w:cs="Tahoma"/>
          <w:spacing w:val="-3"/>
        </w:rPr>
        <w:t>ν</w:t>
      </w:r>
      <w:r w:rsidRPr="00702720">
        <w:rPr>
          <w:rFonts w:eastAsia="Calibri" w:cs="Tahoma"/>
          <w:spacing w:val="1"/>
        </w:rPr>
        <w:t>ομ</w:t>
      </w:r>
      <w:r w:rsidRPr="00702720">
        <w:rPr>
          <w:rFonts w:eastAsia="Calibri" w:cs="Tahoma"/>
          <w:spacing w:val="-1"/>
        </w:rPr>
        <w:t>ι</w:t>
      </w:r>
      <w:r w:rsidRPr="00702720">
        <w:rPr>
          <w:rFonts w:eastAsia="Calibri" w:cs="Tahoma"/>
          <w:spacing w:val="-2"/>
        </w:rPr>
        <w:t>κ</w:t>
      </w:r>
      <w:r w:rsidRPr="00702720">
        <w:rPr>
          <w:rFonts w:eastAsia="Calibri" w:cs="Tahoma"/>
          <w:spacing w:val="1"/>
        </w:rPr>
        <w:t>ο</w:t>
      </w:r>
      <w:r w:rsidRPr="00702720">
        <w:rPr>
          <w:rFonts w:eastAsia="Calibri" w:cs="Tahoma"/>
        </w:rPr>
        <w:t>ί</w:t>
      </w:r>
      <w:r w:rsidRPr="00702720">
        <w:rPr>
          <w:rFonts w:cs="Tahoma"/>
          <w:spacing w:val="26"/>
        </w:rPr>
        <w:t xml:space="preserve"> </w:t>
      </w:r>
      <w:r w:rsidRPr="00702720">
        <w:rPr>
          <w:rFonts w:eastAsia="Calibri" w:cs="Tahoma"/>
        </w:rPr>
        <w:t>φ</w:t>
      </w:r>
      <w:r w:rsidRPr="00702720">
        <w:rPr>
          <w:rFonts w:eastAsia="Calibri" w:cs="Tahoma"/>
          <w:spacing w:val="-1"/>
        </w:rPr>
        <w:t>ο</w:t>
      </w:r>
      <w:r w:rsidRPr="00702720">
        <w:rPr>
          <w:rFonts w:eastAsia="Calibri" w:cs="Tahoma"/>
          <w:spacing w:val="1"/>
        </w:rPr>
        <w:t>ρ</w:t>
      </w:r>
      <w:r w:rsidRPr="00702720">
        <w:rPr>
          <w:rFonts w:eastAsia="Calibri" w:cs="Tahoma"/>
        </w:rPr>
        <w:t>ε</w:t>
      </w:r>
      <w:r w:rsidRPr="00702720">
        <w:rPr>
          <w:rFonts w:eastAsia="Calibri" w:cs="Tahoma"/>
          <w:spacing w:val="-1"/>
        </w:rPr>
        <w:t>ί</w:t>
      </w:r>
      <w:r w:rsidRPr="00702720">
        <w:rPr>
          <w:rFonts w:eastAsia="Calibri" w:cs="Tahoma"/>
        </w:rPr>
        <w:t>ς</w:t>
      </w:r>
      <w:r w:rsidRPr="00702720">
        <w:rPr>
          <w:rFonts w:cs="Tahoma"/>
          <w:spacing w:val="27"/>
        </w:rPr>
        <w:t xml:space="preserve"> </w:t>
      </w:r>
      <w:r w:rsidRPr="00702720">
        <w:rPr>
          <w:rFonts w:eastAsia="Calibri" w:cs="Tahoma"/>
        </w:rPr>
        <w:t>δεν</w:t>
      </w:r>
      <w:r w:rsidRPr="00702720">
        <w:rPr>
          <w:rFonts w:cs="Tahoma"/>
          <w:spacing w:val="26"/>
        </w:rPr>
        <w:t xml:space="preserve"> </w:t>
      </w:r>
      <w:r w:rsidRPr="00702720">
        <w:rPr>
          <w:rFonts w:eastAsia="Calibri" w:cs="Tahoma"/>
          <w:spacing w:val="1"/>
        </w:rPr>
        <w:t>υ</w:t>
      </w:r>
      <w:r w:rsidRPr="00702720">
        <w:rPr>
          <w:rFonts w:eastAsia="Calibri" w:cs="Tahoma"/>
          <w:spacing w:val="-2"/>
        </w:rPr>
        <w:t>π</w:t>
      </w:r>
      <w:r w:rsidRPr="00702720">
        <w:rPr>
          <w:rFonts w:eastAsia="Calibri" w:cs="Tahoma"/>
          <w:spacing w:val="1"/>
        </w:rPr>
        <w:t>ο</w:t>
      </w:r>
      <w:r w:rsidRPr="00702720">
        <w:rPr>
          <w:rFonts w:eastAsia="Calibri" w:cs="Tahoma"/>
        </w:rPr>
        <w:t>χ</w:t>
      </w:r>
      <w:r w:rsidRPr="00702720">
        <w:rPr>
          <w:rFonts w:eastAsia="Calibri" w:cs="Tahoma"/>
          <w:spacing w:val="1"/>
        </w:rPr>
        <w:t>ρ</w:t>
      </w:r>
      <w:r w:rsidRPr="00702720">
        <w:rPr>
          <w:rFonts w:eastAsia="Calibri" w:cs="Tahoma"/>
          <w:spacing w:val="-2"/>
        </w:rPr>
        <w:t>ε</w:t>
      </w:r>
      <w:r w:rsidRPr="00702720">
        <w:rPr>
          <w:rFonts w:eastAsia="Calibri" w:cs="Tahoma"/>
          <w:spacing w:val="1"/>
        </w:rPr>
        <w:t>ού</w:t>
      </w:r>
      <w:r w:rsidRPr="00702720">
        <w:rPr>
          <w:rFonts w:eastAsia="Calibri" w:cs="Tahoma"/>
          <w:spacing w:val="-3"/>
        </w:rPr>
        <w:t>ν</w:t>
      </w:r>
      <w:r w:rsidRPr="00702720">
        <w:rPr>
          <w:rFonts w:eastAsia="Calibri" w:cs="Tahoma"/>
          <w:spacing w:val="1"/>
        </w:rPr>
        <w:t>τ</w:t>
      </w:r>
      <w:r w:rsidRPr="00702720">
        <w:rPr>
          <w:rFonts w:eastAsia="Calibri" w:cs="Tahoma"/>
        </w:rPr>
        <w:t>αι</w:t>
      </w:r>
      <w:r w:rsidRPr="00702720">
        <w:rPr>
          <w:rFonts w:cs="Tahoma"/>
          <w:spacing w:val="28"/>
        </w:rPr>
        <w:t xml:space="preserve"> </w:t>
      </w:r>
      <w:r w:rsidRPr="00702720">
        <w:rPr>
          <w:rFonts w:eastAsia="Calibri" w:cs="Tahoma"/>
          <w:spacing w:val="-1"/>
        </w:rPr>
        <w:t>ν</w:t>
      </w:r>
      <w:r w:rsidRPr="00702720">
        <w:rPr>
          <w:rFonts w:eastAsia="Calibri" w:cs="Tahoma"/>
        </w:rPr>
        <w:t>α</w:t>
      </w:r>
      <w:r w:rsidRPr="00702720">
        <w:rPr>
          <w:rFonts w:cs="Tahoma"/>
          <w:spacing w:val="26"/>
        </w:rPr>
        <w:t xml:space="preserve"> </w:t>
      </w:r>
      <w:r w:rsidRPr="00702720">
        <w:rPr>
          <w:rFonts w:eastAsia="Calibri" w:cs="Tahoma"/>
          <w:spacing w:val="1"/>
        </w:rPr>
        <w:t>υ</w:t>
      </w:r>
      <w:r w:rsidRPr="00702720">
        <w:rPr>
          <w:rFonts w:eastAsia="Calibri" w:cs="Tahoma"/>
          <w:spacing w:val="-2"/>
        </w:rPr>
        <w:t>π</w:t>
      </w:r>
      <w:r w:rsidRPr="00702720">
        <w:rPr>
          <w:rFonts w:eastAsia="Calibri" w:cs="Tahoma"/>
          <w:spacing w:val="1"/>
        </w:rPr>
        <w:t>ο</w:t>
      </w:r>
      <w:r w:rsidRPr="00702720">
        <w:rPr>
          <w:rFonts w:eastAsia="Calibri" w:cs="Tahoma"/>
        </w:rPr>
        <w:t>β</w:t>
      </w:r>
      <w:r w:rsidRPr="00702720">
        <w:rPr>
          <w:rFonts w:eastAsia="Calibri" w:cs="Tahoma"/>
          <w:spacing w:val="-3"/>
        </w:rPr>
        <w:t>ά</w:t>
      </w:r>
      <w:r w:rsidRPr="00702720">
        <w:rPr>
          <w:rFonts w:eastAsia="Calibri" w:cs="Tahoma"/>
          <w:spacing w:val="-1"/>
        </w:rPr>
        <w:t>λ</w:t>
      </w:r>
      <w:r w:rsidRPr="00702720">
        <w:rPr>
          <w:rFonts w:eastAsia="Calibri" w:cs="Tahoma"/>
          <w:spacing w:val="1"/>
        </w:rPr>
        <w:t>ου</w:t>
      </w:r>
      <w:r w:rsidRPr="00702720">
        <w:rPr>
          <w:rFonts w:eastAsia="Calibri" w:cs="Tahoma"/>
        </w:rPr>
        <w:t>ν</w:t>
      </w:r>
      <w:r w:rsidRPr="00702720">
        <w:rPr>
          <w:rFonts w:cs="Tahoma"/>
          <w:spacing w:val="28"/>
        </w:rPr>
        <w:t xml:space="preserve"> </w:t>
      </w:r>
      <w:r w:rsidRPr="00702720">
        <w:rPr>
          <w:rFonts w:eastAsia="Calibri" w:cs="Tahoma"/>
        </w:rPr>
        <w:t>δ</w:t>
      </w:r>
      <w:r w:rsidRPr="00702720">
        <w:rPr>
          <w:rFonts w:eastAsia="Calibri" w:cs="Tahoma"/>
          <w:spacing w:val="-3"/>
        </w:rPr>
        <w:t>ι</w:t>
      </w:r>
      <w:r w:rsidRPr="00702720">
        <w:rPr>
          <w:rFonts w:eastAsia="Calibri" w:cs="Tahoma"/>
        </w:rPr>
        <w:t>κα</w:t>
      </w:r>
      <w:r w:rsidRPr="00702720">
        <w:rPr>
          <w:rFonts w:eastAsia="Calibri" w:cs="Tahoma"/>
          <w:spacing w:val="-1"/>
        </w:rPr>
        <w:t>ιο</w:t>
      </w:r>
      <w:r w:rsidRPr="00702720">
        <w:rPr>
          <w:rFonts w:eastAsia="Calibri" w:cs="Tahoma"/>
          <w:spacing w:val="1"/>
        </w:rPr>
        <w:t>λο</w:t>
      </w:r>
      <w:r w:rsidRPr="00702720">
        <w:rPr>
          <w:rFonts w:eastAsia="Calibri" w:cs="Tahoma"/>
        </w:rPr>
        <w:t>γ</w:t>
      </w:r>
      <w:r w:rsidRPr="00702720">
        <w:rPr>
          <w:rFonts w:eastAsia="Calibri" w:cs="Tahoma"/>
          <w:spacing w:val="-3"/>
        </w:rPr>
        <w:t>η</w:t>
      </w:r>
      <w:r w:rsidRPr="00702720">
        <w:rPr>
          <w:rFonts w:eastAsia="Calibri" w:cs="Tahoma"/>
          <w:spacing w:val="1"/>
        </w:rPr>
        <w:t>τ</w:t>
      </w:r>
      <w:r w:rsidRPr="00702720">
        <w:rPr>
          <w:rFonts w:eastAsia="Calibri" w:cs="Tahoma"/>
          <w:spacing w:val="-1"/>
        </w:rPr>
        <w:t>ι</w:t>
      </w:r>
      <w:r w:rsidRPr="00702720">
        <w:rPr>
          <w:rFonts w:eastAsia="Calibri" w:cs="Tahoma"/>
        </w:rPr>
        <w:t>κά,</w:t>
      </w:r>
      <w:r w:rsidRPr="00702720">
        <w:rPr>
          <w:rFonts w:cs="Tahoma"/>
          <w:spacing w:val="27"/>
        </w:rPr>
        <w:t xml:space="preserve"> </w:t>
      </w:r>
      <w:r w:rsidRPr="00702720">
        <w:rPr>
          <w:rFonts w:eastAsia="Calibri" w:cs="Tahoma"/>
          <w:spacing w:val="-1"/>
        </w:rPr>
        <w:t>ό</w:t>
      </w:r>
      <w:r w:rsidRPr="00702720">
        <w:rPr>
          <w:rFonts w:eastAsia="Calibri" w:cs="Tahoma"/>
          <w:spacing w:val="1"/>
        </w:rPr>
        <w:t>τ</w:t>
      </w:r>
      <w:r w:rsidRPr="00702720">
        <w:rPr>
          <w:rFonts w:eastAsia="Calibri" w:cs="Tahoma"/>
        </w:rPr>
        <w:t>αν</w:t>
      </w:r>
      <w:r w:rsidRPr="00702720">
        <w:rPr>
          <w:rFonts w:cs="Tahoma"/>
          <w:spacing w:val="26"/>
        </w:rPr>
        <w:t xml:space="preserve"> </w:t>
      </w:r>
      <w:r w:rsidRPr="00702720">
        <w:rPr>
          <w:rFonts w:eastAsia="Calibri" w:cs="Tahoma"/>
        </w:rPr>
        <w:t>η</w:t>
      </w:r>
      <w:r w:rsidRPr="00702720">
        <w:rPr>
          <w:rFonts w:cs="Tahoma"/>
          <w:spacing w:val="28"/>
        </w:rPr>
        <w:t xml:space="preserve"> </w:t>
      </w:r>
      <w:r w:rsidRPr="00702720">
        <w:rPr>
          <w:rFonts w:eastAsia="Calibri" w:cs="Tahoma"/>
        </w:rPr>
        <w:t>α</w:t>
      </w:r>
      <w:r w:rsidRPr="00702720">
        <w:rPr>
          <w:rFonts w:eastAsia="Calibri" w:cs="Tahoma"/>
          <w:spacing w:val="-1"/>
        </w:rPr>
        <w:t>ν</w:t>
      </w:r>
      <w:r w:rsidRPr="00702720">
        <w:rPr>
          <w:rFonts w:eastAsia="Calibri" w:cs="Tahoma"/>
        </w:rPr>
        <w:t>αθέ</w:t>
      </w:r>
      <w:r w:rsidRPr="00702720">
        <w:rPr>
          <w:rFonts w:eastAsia="Calibri" w:cs="Tahoma"/>
          <w:spacing w:val="-1"/>
        </w:rPr>
        <w:t>τ</w:t>
      </w:r>
      <w:r w:rsidRPr="00702720">
        <w:rPr>
          <w:rFonts w:eastAsia="Calibri" w:cs="Tahoma"/>
          <w:spacing w:val="1"/>
        </w:rPr>
        <w:t>ου</w:t>
      </w:r>
      <w:r w:rsidRPr="00702720">
        <w:rPr>
          <w:rFonts w:eastAsia="Calibri" w:cs="Tahoma"/>
        </w:rPr>
        <w:t>σα</w:t>
      </w:r>
      <w:r w:rsidRPr="00702720">
        <w:rPr>
          <w:rFonts w:cs="Tahoma"/>
          <w:spacing w:val="26"/>
        </w:rPr>
        <w:t xml:space="preserve"> </w:t>
      </w:r>
      <w:r w:rsidRPr="00702720">
        <w:rPr>
          <w:rFonts w:eastAsia="Calibri" w:cs="Tahoma"/>
        </w:rPr>
        <w:t>α</w:t>
      </w:r>
      <w:r w:rsidRPr="00702720">
        <w:rPr>
          <w:rFonts w:eastAsia="Calibri" w:cs="Tahoma"/>
          <w:spacing w:val="1"/>
        </w:rPr>
        <w:t>ρ</w:t>
      </w:r>
      <w:r w:rsidRPr="00702720">
        <w:rPr>
          <w:rFonts w:eastAsia="Calibri" w:cs="Tahoma"/>
        </w:rPr>
        <w:t>χή</w:t>
      </w:r>
      <w:r w:rsidRPr="00702720">
        <w:rPr>
          <w:rFonts w:cs="Tahoma"/>
          <w:spacing w:val="26"/>
        </w:rPr>
        <w:t xml:space="preserve"> </w:t>
      </w:r>
      <w:r w:rsidRPr="00702720">
        <w:rPr>
          <w:rFonts w:eastAsia="Calibri" w:cs="Tahoma"/>
        </w:rPr>
        <w:t>π</w:t>
      </w:r>
      <w:r w:rsidRPr="00702720">
        <w:rPr>
          <w:rFonts w:eastAsia="Calibri" w:cs="Tahoma"/>
          <w:spacing w:val="-1"/>
        </w:rPr>
        <w:t>ο</w:t>
      </w:r>
      <w:r w:rsidRPr="00702720">
        <w:rPr>
          <w:rFonts w:eastAsia="Calibri" w:cs="Tahoma"/>
        </w:rPr>
        <w:t>υ</w:t>
      </w:r>
      <w:r w:rsidRPr="00702720">
        <w:rPr>
          <w:rFonts w:cs="Tahoma"/>
        </w:rPr>
        <w:t xml:space="preserve"> </w:t>
      </w:r>
      <w:r w:rsidRPr="00702720">
        <w:rPr>
          <w:rFonts w:eastAsia="Calibri" w:cs="Tahoma"/>
        </w:rPr>
        <w:t>έχει</w:t>
      </w:r>
      <w:r w:rsidRPr="00702720">
        <w:rPr>
          <w:rFonts w:cs="Tahoma"/>
          <w:spacing w:val="-5"/>
        </w:rPr>
        <w:t xml:space="preserve"> </w:t>
      </w:r>
      <w:r w:rsidRPr="00702720">
        <w:rPr>
          <w:rFonts w:eastAsia="Calibri" w:cs="Tahoma"/>
        </w:rPr>
        <w:t>α</w:t>
      </w:r>
      <w:r w:rsidRPr="00702720">
        <w:rPr>
          <w:rFonts w:eastAsia="Calibri" w:cs="Tahoma"/>
          <w:spacing w:val="-1"/>
        </w:rPr>
        <w:t>ν</w:t>
      </w:r>
      <w:r w:rsidRPr="00702720">
        <w:rPr>
          <w:rFonts w:eastAsia="Calibri" w:cs="Tahoma"/>
        </w:rPr>
        <w:t>αθέσει</w:t>
      </w:r>
      <w:r w:rsidRPr="00702720">
        <w:rPr>
          <w:rFonts w:cs="Tahoma"/>
          <w:spacing w:val="-8"/>
        </w:rPr>
        <w:t xml:space="preserve"> </w:t>
      </w:r>
      <w:r w:rsidRPr="00702720">
        <w:rPr>
          <w:rFonts w:eastAsia="Calibri" w:cs="Tahoma"/>
          <w:spacing w:val="1"/>
        </w:rPr>
        <w:t>τ</w:t>
      </w:r>
      <w:r w:rsidRPr="00702720">
        <w:rPr>
          <w:rFonts w:eastAsia="Calibri" w:cs="Tahoma"/>
        </w:rPr>
        <w:t>η</w:t>
      </w:r>
      <w:r w:rsidRPr="00702720">
        <w:rPr>
          <w:rFonts w:cs="Tahoma"/>
          <w:spacing w:val="-6"/>
        </w:rPr>
        <w:t xml:space="preserve"> </w:t>
      </w:r>
      <w:r w:rsidRPr="00702720">
        <w:rPr>
          <w:rFonts w:eastAsia="Calibri" w:cs="Tahoma"/>
          <w:spacing w:val="-2"/>
        </w:rPr>
        <w:t>σ</w:t>
      </w:r>
      <w:r w:rsidRPr="00702720">
        <w:rPr>
          <w:rFonts w:eastAsia="Calibri" w:cs="Tahoma"/>
          <w:spacing w:val="1"/>
        </w:rPr>
        <w:t>ύμ</w:t>
      </w:r>
      <w:r w:rsidRPr="00702720">
        <w:rPr>
          <w:rFonts w:eastAsia="Calibri" w:cs="Tahoma"/>
        </w:rPr>
        <w:t>β</w:t>
      </w:r>
      <w:r w:rsidRPr="00702720">
        <w:rPr>
          <w:rFonts w:eastAsia="Calibri" w:cs="Tahoma"/>
          <w:spacing w:val="-3"/>
        </w:rPr>
        <w:t>α</w:t>
      </w:r>
      <w:r w:rsidRPr="00702720">
        <w:rPr>
          <w:rFonts w:eastAsia="Calibri" w:cs="Tahoma"/>
        </w:rPr>
        <w:t>ση</w:t>
      </w:r>
      <w:r w:rsidRPr="00702720">
        <w:rPr>
          <w:rFonts w:cs="Tahoma"/>
          <w:spacing w:val="-8"/>
        </w:rPr>
        <w:t xml:space="preserve"> </w:t>
      </w:r>
      <w:r w:rsidRPr="00702720">
        <w:rPr>
          <w:rFonts w:cs="Tahoma"/>
        </w:rPr>
        <w:t>διαθέτει</w:t>
      </w:r>
      <w:r w:rsidRPr="00702720">
        <w:rPr>
          <w:rFonts w:cs="Tahoma"/>
          <w:spacing w:val="-5"/>
        </w:rPr>
        <w:t xml:space="preserve"> </w:t>
      </w:r>
      <w:r w:rsidRPr="00702720">
        <w:rPr>
          <w:rFonts w:eastAsia="Calibri" w:cs="Tahoma"/>
          <w:spacing w:val="-1"/>
        </w:rPr>
        <w:t>ή</w:t>
      </w:r>
      <w:r w:rsidRPr="00702720">
        <w:rPr>
          <w:rFonts w:eastAsia="Calibri" w:cs="Tahoma"/>
        </w:rPr>
        <w:t>δη</w:t>
      </w:r>
      <w:r w:rsidRPr="00702720">
        <w:rPr>
          <w:rFonts w:cs="Tahoma"/>
          <w:spacing w:val="-8"/>
        </w:rPr>
        <w:t xml:space="preserve"> </w:t>
      </w:r>
      <w:r w:rsidRPr="00702720">
        <w:rPr>
          <w:rFonts w:eastAsia="Calibri" w:cs="Tahoma"/>
          <w:spacing w:val="1"/>
        </w:rPr>
        <w:t>τ</w:t>
      </w:r>
      <w:r w:rsidRPr="00702720">
        <w:rPr>
          <w:rFonts w:eastAsia="Calibri" w:cs="Tahoma"/>
        </w:rPr>
        <w:t>α</w:t>
      </w:r>
      <w:r w:rsidRPr="00702720">
        <w:rPr>
          <w:rFonts w:cs="Tahoma"/>
          <w:spacing w:val="-5"/>
        </w:rPr>
        <w:t xml:space="preserve"> </w:t>
      </w:r>
      <w:r w:rsidRPr="00702720">
        <w:rPr>
          <w:rFonts w:eastAsia="Calibri" w:cs="Tahoma"/>
        </w:rPr>
        <w:t>ως</w:t>
      </w:r>
      <w:r w:rsidRPr="00702720">
        <w:rPr>
          <w:rFonts w:cs="Tahoma"/>
          <w:spacing w:val="-6"/>
        </w:rPr>
        <w:t xml:space="preserve"> </w:t>
      </w:r>
      <w:r w:rsidRPr="00702720">
        <w:rPr>
          <w:rFonts w:eastAsia="Calibri" w:cs="Tahoma"/>
        </w:rPr>
        <w:t>ά</w:t>
      </w:r>
      <w:r w:rsidRPr="00702720">
        <w:rPr>
          <w:rFonts w:eastAsia="Calibri" w:cs="Tahoma"/>
          <w:spacing w:val="-1"/>
        </w:rPr>
        <w:t>ν</w:t>
      </w:r>
      <w:r w:rsidRPr="00702720">
        <w:rPr>
          <w:rFonts w:eastAsia="Calibri" w:cs="Tahoma"/>
        </w:rPr>
        <w:t>ω</w:t>
      </w:r>
      <w:r w:rsidRPr="00702720">
        <w:rPr>
          <w:rFonts w:cs="Tahoma"/>
          <w:spacing w:val="-5"/>
        </w:rPr>
        <w:t xml:space="preserve"> </w:t>
      </w:r>
      <w:r w:rsidRPr="00702720">
        <w:rPr>
          <w:rFonts w:eastAsia="Calibri" w:cs="Tahoma"/>
        </w:rPr>
        <w:t>δ</w:t>
      </w:r>
      <w:r w:rsidRPr="00702720">
        <w:rPr>
          <w:rFonts w:eastAsia="Calibri" w:cs="Tahoma"/>
          <w:spacing w:val="-3"/>
        </w:rPr>
        <w:t>ι</w:t>
      </w:r>
      <w:r w:rsidRPr="00702720">
        <w:rPr>
          <w:rFonts w:eastAsia="Calibri" w:cs="Tahoma"/>
          <w:spacing w:val="1"/>
        </w:rPr>
        <w:t>κ</w:t>
      </w:r>
      <w:r w:rsidRPr="00702720">
        <w:rPr>
          <w:rFonts w:eastAsia="Calibri" w:cs="Tahoma"/>
        </w:rPr>
        <w:t>α</w:t>
      </w:r>
      <w:r w:rsidRPr="00702720">
        <w:rPr>
          <w:rFonts w:eastAsia="Calibri" w:cs="Tahoma"/>
          <w:spacing w:val="-1"/>
        </w:rPr>
        <w:t>ι</w:t>
      </w:r>
      <w:r w:rsidRPr="00702720">
        <w:rPr>
          <w:rFonts w:eastAsia="Calibri" w:cs="Tahoma"/>
          <w:spacing w:val="1"/>
        </w:rPr>
        <w:t>ο</w:t>
      </w:r>
      <w:r w:rsidRPr="00702720">
        <w:rPr>
          <w:rFonts w:eastAsia="Calibri" w:cs="Tahoma"/>
          <w:spacing w:val="-1"/>
        </w:rPr>
        <w:t>λ</w:t>
      </w:r>
      <w:r w:rsidRPr="00702720">
        <w:rPr>
          <w:rFonts w:eastAsia="Calibri" w:cs="Tahoma"/>
          <w:spacing w:val="1"/>
        </w:rPr>
        <w:t>ο</w:t>
      </w:r>
      <w:r w:rsidRPr="00702720">
        <w:rPr>
          <w:rFonts w:eastAsia="Calibri" w:cs="Tahoma"/>
        </w:rPr>
        <w:t>γ</w:t>
      </w:r>
      <w:r w:rsidRPr="00702720">
        <w:rPr>
          <w:rFonts w:eastAsia="Calibri" w:cs="Tahoma"/>
          <w:spacing w:val="-1"/>
        </w:rPr>
        <w:t>η</w:t>
      </w:r>
      <w:r w:rsidRPr="00702720">
        <w:rPr>
          <w:rFonts w:eastAsia="Calibri" w:cs="Tahoma"/>
          <w:spacing w:val="1"/>
        </w:rPr>
        <w:t>τ</w:t>
      </w:r>
      <w:r w:rsidRPr="00702720">
        <w:rPr>
          <w:rFonts w:eastAsia="Calibri" w:cs="Tahoma"/>
          <w:spacing w:val="-3"/>
        </w:rPr>
        <w:t>ι</w:t>
      </w:r>
      <w:r w:rsidRPr="00702720">
        <w:rPr>
          <w:rFonts w:eastAsia="Calibri" w:cs="Tahoma"/>
        </w:rPr>
        <w:t>κά</w:t>
      </w:r>
      <w:r w:rsidRPr="00702720">
        <w:rPr>
          <w:rFonts w:cs="Tahoma"/>
          <w:spacing w:val="-5"/>
        </w:rPr>
        <w:t xml:space="preserve"> </w:t>
      </w:r>
      <w:r w:rsidRPr="00702720">
        <w:rPr>
          <w:rFonts w:eastAsia="Calibri" w:cs="Tahoma"/>
        </w:rPr>
        <w:t>και</w:t>
      </w:r>
      <w:r w:rsidRPr="00702720">
        <w:rPr>
          <w:rFonts w:cs="Tahoma"/>
          <w:spacing w:val="-5"/>
        </w:rPr>
        <w:t xml:space="preserve"> </w:t>
      </w:r>
      <w:r w:rsidRPr="00702720">
        <w:rPr>
          <w:rFonts w:eastAsia="Calibri" w:cs="Tahoma"/>
          <w:spacing w:val="-3"/>
        </w:rPr>
        <w:t>α</w:t>
      </w:r>
      <w:r w:rsidRPr="00702720">
        <w:rPr>
          <w:rFonts w:eastAsia="Calibri" w:cs="Tahoma"/>
          <w:spacing w:val="1"/>
        </w:rPr>
        <w:t>υτ</w:t>
      </w:r>
      <w:r w:rsidRPr="00702720">
        <w:rPr>
          <w:rFonts w:eastAsia="Calibri" w:cs="Tahoma"/>
        </w:rPr>
        <w:t>ά</w:t>
      </w:r>
      <w:r w:rsidRPr="00702720">
        <w:rPr>
          <w:rFonts w:cs="Tahoma"/>
          <w:spacing w:val="-7"/>
        </w:rPr>
        <w:t xml:space="preserve"> </w:t>
      </w:r>
      <w:r w:rsidRPr="00702720">
        <w:rPr>
          <w:rFonts w:eastAsia="Calibri" w:cs="Tahoma"/>
        </w:rPr>
        <w:t>ε</w:t>
      </w:r>
      <w:r w:rsidRPr="00702720">
        <w:rPr>
          <w:rFonts w:eastAsia="Calibri" w:cs="Tahoma"/>
          <w:spacing w:val="1"/>
        </w:rPr>
        <w:t>ξ</w:t>
      </w:r>
      <w:r w:rsidRPr="00702720">
        <w:rPr>
          <w:rFonts w:eastAsia="Calibri" w:cs="Tahoma"/>
          <w:spacing w:val="-3"/>
        </w:rPr>
        <w:t>α</w:t>
      </w:r>
      <w:r w:rsidRPr="00702720">
        <w:rPr>
          <w:rFonts w:eastAsia="Calibri" w:cs="Tahoma"/>
        </w:rPr>
        <w:t>κ</w:t>
      </w:r>
      <w:r w:rsidRPr="00702720">
        <w:rPr>
          <w:rFonts w:eastAsia="Calibri" w:cs="Tahoma"/>
          <w:spacing w:val="-1"/>
        </w:rPr>
        <w:t>ο</w:t>
      </w:r>
      <w:r w:rsidRPr="00702720">
        <w:rPr>
          <w:rFonts w:eastAsia="Calibri" w:cs="Tahoma"/>
          <w:spacing w:val="1"/>
        </w:rPr>
        <w:t>λ</w:t>
      </w:r>
      <w:r w:rsidRPr="00702720">
        <w:rPr>
          <w:rFonts w:eastAsia="Calibri" w:cs="Tahoma"/>
          <w:spacing w:val="-1"/>
        </w:rPr>
        <w:t>ο</w:t>
      </w:r>
      <w:r w:rsidRPr="00702720">
        <w:rPr>
          <w:rFonts w:eastAsia="Calibri" w:cs="Tahoma"/>
          <w:spacing w:val="1"/>
        </w:rPr>
        <w:t>υ</w:t>
      </w:r>
      <w:r w:rsidRPr="00702720">
        <w:rPr>
          <w:rFonts w:eastAsia="Calibri" w:cs="Tahoma"/>
        </w:rPr>
        <w:t>θ</w:t>
      </w:r>
      <w:r w:rsidRPr="00702720">
        <w:rPr>
          <w:rFonts w:eastAsia="Calibri" w:cs="Tahoma"/>
          <w:spacing w:val="-1"/>
        </w:rPr>
        <w:t>ο</w:t>
      </w:r>
      <w:r w:rsidRPr="00702720">
        <w:rPr>
          <w:rFonts w:eastAsia="Calibri" w:cs="Tahoma"/>
          <w:spacing w:val="1"/>
        </w:rPr>
        <w:t>ύ</w:t>
      </w:r>
      <w:r w:rsidRPr="00702720">
        <w:rPr>
          <w:rFonts w:eastAsia="Calibri" w:cs="Tahoma"/>
        </w:rPr>
        <w:t>ν</w:t>
      </w:r>
      <w:r w:rsidRPr="00702720">
        <w:rPr>
          <w:rFonts w:cs="Tahoma"/>
          <w:spacing w:val="-5"/>
        </w:rPr>
        <w:t xml:space="preserve"> </w:t>
      </w:r>
      <w:r w:rsidRPr="00702720">
        <w:rPr>
          <w:rFonts w:eastAsia="Calibri" w:cs="Tahoma"/>
          <w:spacing w:val="-1"/>
        </w:rPr>
        <w:t>ν</w:t>
      </w:r>
      <w:r w:rsidRPr="00702720">
        <w:rPr>
          <w:rFonts w:eastAsia="Calibri" w:cs="Tahoma"/>
        </w:rPr>
        <w:t>α</w:t>
      </w:r>
      <w:r w:rsidRPr="00702720">
        <w:rPr>
          <w:rFonts w:cs="Tahoma"/>
          <w:spacing w:val="-5"/>
        </w:rPr>
        <w:t xml:space="preserve"> </w:t>
      </w:r>
      <w:r w:rsidRPr="00702720">
        <w:rPr>
          <w:rFonts w:eastAsia="Calibri" w:cs="Tahoma"/>
          <w:spacing w:val="-1"/>
        </w:rPr>
        <w:t>ι</w:t>
      </w:r>
      <w:r w:rsidRPr="00702720">
        <w:rPr>
          <w:rFonts w:eastAsia="Calibri" w:cs="Tahoma"/>
        </w:rPr>
        <w:t>σχ</w:t>
      </w:r>
      <w:r w:rsidRPr="00702720">
        <w:rPr>
          <w:rFonts w:eastAsia="Calibri" w:cs="Tahoma"/>
          <w:spacing w:val="-2"/>
        </w:rPr>
        <w:t>ύ</w:t>
      </w:r>
      <w:r w:rsidRPr="00702720">
        <w:rPr>
          <w:rFonts w:eastAsia="Calibri" w:cs="Tahoma"/>
          <w:spacing w:val="1"/>
        </w:rPr>
        <w:t>ου</w:t>
      </w:r>
      <w:r w:rsidRPr="00702720">
        <w:rPr>
          <w:rFonts w:eastAsia="Calibri" w:cs="Tahoma"/>
          <w:spacing w:val="-1"/>
        </w:rPr>
        <w:t>ν</w:t>
      </w:r>
      <w:r w:rsidRPr="00702720">
        <w:rPr>
          <w:rFonts w:eastAsia="Calibri" w:cs="Tahoma"/>
        </w:rPr>
        <w:t>.</w:t>
      </w:r>
    </w:p>
    <w:p w14:paraId="1EEFCC20" w14:textId="0E5DD98C" w:rsidR="00490AE7" w:rsidRPr="00702720" w:rsidRDefault="00490AE7" w:rsidP="00490AE7">
      <w:pPr>
        <w:rPr>
          <w:rFonts w:eastAsia="Calibri" w:cs="Tahoma"/>
        </w:rPr>
      </w:pPr>
      <w:r w:rsidRPr="00702720">
        <w:rPr>
          <w:rFonts w:eastAsia="Calibri" w:cs="Tahoma"/>
        </w:rPr>
        <w:t>Τα</w:t>
      </w:r>
      <w:r w:rsidRPr="00702720">
        <w:rPr>
          <w:rFonts w:cs="Tahoma"/>
          <w:spacing w:val="50"/>
        </w:rPr>
        <w:t xml:space="preserve"> </w:t>
      </w:r>
      <w:r w:rsidRPr="00702720">
        <w:rPr>
          <w:rFonts w:eastAsia="Calibri" w:cs="Tahoma"/>
        </w:rPr>
        <w:t>δ</w:t>
      </w:r>
      <w:r w:rsidRPr="00702720">
        <w:rPr>
          <w:rFonts w:eastAsia="Calibri" w:cs="Tahoma"/>
          <w:spacing w:val="-1"/>
        </w:rPr>
        <w:t>ι</w:t>
      </w:r>
      <w:r w:rsidRPr="00702720">
        <w:rPr>
          <w:rFonts w:eastAsia="Calibri" w:cs="Tahoma"/>
        </w:rPr>
        <w:t>κα</w:t>
      </w:r>
      <w:r w:rsidRPr="00702720">
        <w:rPr>
          <w:rFonts w:eastAsia="Calibri" w:cs="Tahoma"/>
          <w:spacing w:val="-1"/>
        </w:rPr>
        <w:t>ιο</w:t>
      </w:r>
      <w:r w:rsidRPr="00702720">
        <w:rPr>
          <w:rFonts w:eastAsia="Calibri" w:cs="Tahoma"/>
          <w:spacing w:val="1"/>
        </w:rPr>
        <w:t>λο</w:t>
      </w:r>
      <w:r w:rsidRPr="00702720">
        <w:rPr>
          <w:rFonts w:eastAsia="Calibri" w:cs="Tahoma"/>
        </w:rPr>
        <w:t>γ</w:t>
      </w:r>
      <w:r w:rsidRPr="00702720">
        <w:rPr>
          <w:rFonts w:eastAsia="Calibri" w:cs="Tahoma"/>
          <w:spacing w:val="-3"/>
        </w:rPr>
        <w:t>η</w:t>
      </w:r>
      <w:r w:rsidRPr="00702720">
        <w:rPr>
          <w:rFonts w:eastAsia="Calibri" w:cs="Tahoma"/>
          <w:spacing w:val="1"/>
        </w:rPr>
        <w:t>τ</w:t>
      </w:r>
      <w:r w:rsidRPr="00702720">
        <w:rPr>
          <w:rFonts w:eastAsia="Calibri" w:cs="Tahoma"/>
          <w:spacing w:val="-1"/>
        </w:rPr>
        <w:t>ι</w:t>
      </w:r>
      <w:r w:rsidRPr="00702720">
        <w:rPr>
          <w:rFonts w:eastAsia="Calibri" w:cs="Tahoma"/>
        </w:rPr>
        <w:t>κά</w:t>
      </w:r>
      <w:r w:rsidRPr="00702720">
        <w:rPr>
          <w:rFonts w:cs="Tahoma"/>
          <w:spacing w:val="50"/>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49"/>
        </w:rPr>
        <w:t xml:space="preserve"> </w:t>
      </w:r>
      <w:r w:rsidRPr="00702720">
        <w:rPr>
          <w:rFonts w:eastAsia="Calibri" w:cs="Tahoma"/>
        </w:rPr>
        <w:t>παρόντος</w:t>
      </w:r>
      <w:r w:rsidRPr="00702720">
        <w:rPr>
          <w:rFonts w:cs="Tahoma"/>
          <w:spacing w:val="49"/>
        </w:rPr>
        <w:t xml:space="preserve"> </w:t>
      </w:r>
      <w:r w:rsidRPr="00702720">
        <w:rPr>
          <w:rFonts w:eastAsia="Calibri" w:cs="Tahoma"/>
          <w:spacing w:val="1"/>
        </w:rPr>
        <w:t>υ</w:t>
      </w:r>
      <w:r w:rsidRPr="00702720">
        <w:rPr>
          <w:rFonts w:eastAsia="Calibri" w:cs="Tahoma"/>
          <w:spacing w:val="-2"/>
        </w:rPr>
        <w:t>π</w:t>
      </w:r>
      <w:r w:rsidRPr="00702720">
        <w:rPr>
          <w:rFonts w:eastAsia="Calibri" w:cs="Tahoma"/>
          <w:spacing w:val="1"/>
        </w:rPr>
        <w:t>ο</w:t>
      </w:r>
      <w:r w:rsidRPr="00702720">
        <w:rPr>
          <w:rFonts w:eastAsia="Calibri" w:cs="Tahoma"/>
        </w:rPr>
        <w:t>β</w:t>
      </w:r>
      <w:r w:rsidRPr="00702720">
        <w:rPr>
          <w:rFonts w:eastAsia="Calibri" w:cs="Tahoma"/>
          <w:spacing w:val="-3"/>
        </w:rPr>
        <w:t>ά</w:t>
      </w:r>
      <w:r w:rsidRPr="00702720">
        <w:rPr>
          <w:rFonts w:eastAsia="Calibri" w:cs="Tahoma"/>
          <w:spacing w:val="1"/>
        </w:rPr>
        <w:t>λ</w:t>
      </w:r>
      <w:r w:rsidRPr="00702720">
        <w:rPr>
          <w:rFonts w:eastAsia="Calibri" w:cs="Tahoma"/>
          <w:spacing w:val="-1"/>
        </w:rPr>
        <w:t>λ</w:t>
      </w:r>
      <w:r w:rsidRPr="00702720">
        <w:rPr>
          <w:rFonts w:eastAsia="Calibri" w:cs="Tahoma"/>
          <w:spacing w:val="1"/>
        </w:rPr>
        <w:t>ο</w:t>
      </w:r>
      <w:r w:rsidRPr="00702720">
        <w:rPr>
          <w:rFonts w:eastAsia="Calibri" w:cs="Tahoma"/>
          <w:spacing w:val="-1"/>
        </w:rPr>
        <w:t>ν</w:t>
      </w:r>
      <w:r w:rsidRPr="00702720">
        <w:rPr>
          <w:rFonts w:eastAsia="Calibri" w:cs="Tahoma"/>
          <w:spacing w:val="1"/>
        </w:rPr>
        <w:t>τ</w:t>
      </w:r>
      <w:r w:rsidRPr="00702720">
        <w:rPr>
          <w:rFonts w:eastAsia="Calibri" w:cs="Tahoma"/>
        </w:rPr>
        <w:t>αι</w:t>
      </w:r>
      <w:r w:rsidRPr="00702720">
        <w:rPr>
          <w:rFonts w:cs="Tahoma"/>
          <w:spacing w:val="50"/>
        </w:rPr>
        <w:t xml:space="preserve"> </w:t>
      </w:r>
      <w:r w:rsidRPr="00702720">
        <w:rPr>
          <w:rFonts w:eastAsia="Calibri" w:cs="Tahoma"/>
          <w:spacing w:val="-2"/>
        </w:rPr>
        <w:t>κ</w:t>
      </w:r>
      <w:r w:rsidRPr="00702720">
        <w:rPr>
          <w:rFonts w:eastAsia="Calibri" w:cs="Tahoma"/>
        </w:rPr>
        <w:t>αι</w:t>
      </w:r>
      <w:r w:rsidRPr="00702720">
        <w:rPr>
          <w:rFonts w:cs="Tahoma"/>
          <w:spacing w:val="50"/>
        </w:rPr>
        <w:t xml:space="preserve"> </w:t>
      </w:r>
      <w:r w:rsidRPr="00702720">
        <w:rPr>
          <w:rFonts w:eastAsia="Calibri" w:cs="Tahoma"/>
        </w:rPr>
        <w:t>γ</w:t>
      </w:r>
      <w:r w:rsidRPr="00702720">
        <w:rPr>
          <w:rFonts w:eastAsia="Calibri" w:cs="Tahoma"/>
          <w:spacing w:val="-1"/>
        </w:rPr>
        <w:t>ίν</w:t>
      </w:r>
      <w:r w:rsidRPr="00702720">
        <w:rPr>
          <w:rFonts w:eastAsia="Calibri" w:cs="Tahoma"/>
          <w:spacing w:val="1"/>
        </w:rPr>
        <w:t>ο</w:t>
      </w:r>
      <w:r w:rsidRPr="00702720">
        <w:rPr>
          <w:rFonts w:eastAsia="Calibri" w:cs="Tahoma"/>
          <w:spacing w:val="-1"/>
        </w:rPr>
        <w:t>ν</w:t>
      </w:r>
      <w:r w:rsidRPr="00702720">
        <w:rPr>
          <w:rFonts w:eastAsia="Calibri" w:cs="Tahoma"/>
          <w:spacing w:val="1"/>
        </w:rPr>
        <w:t>τ</w:t>
      </w:r>
      <w:r w:rsidRPr="00702720">
        <w:rPr>
          <w:rFonts w:eastAsia="Calibri" w:cs="Tahoma"/>
        </w:rPr>
        <w:t>αι</w:t>
      </w:r>
      <w:r w:rsidRPr="00702720">
        <w:rPr>
          <w:rFonts w:cs="Tahoma"/>
          <w:spacing w:val="50"/>
        </w:rPr>
        <w:t xml:space="preserve"> </w:t>
      </w:r>
      <w:r w:rsidRPr="00702720">
        <w:rPr>
          <w:rFonts w:eastAsia="Calibri" w:cs="Tahoma"/>
        </w:rPr>
        <w:t>α</w:t>
      </w:r>
      <w:r w:rsidRPr="00702720">
        <w:rPr>
          <w:rFonts w:eastAsia="Calibri" w:cs="Tahoma"/>
          <w:spacing w:val="-2"/>
        </w:rPr>
        <w:t>π</w:t>
      </w:r>
      <w:r w:rsidRPr="00702720">
        <w:rPr>
          <w:rFonts w:eastAsia="Calibri" w:cs="Tahoma"/>
          <w:spacing w:val="1"/>
        </w:rPr>
        <w:t>ο</w:t>
      </w:r>
      <w:r w:rsidRPr="00702720">
        <w:rPr>
          <w:rFonts w:eastAsia="Calibri" w:cs="Tahoma"/>
        </w:rPr>
        <w:t>δε</w:t>
      </w:r>
      <w:r w:rsidRPr="00702720">
        <w:rPr>
          <w:rFonts w:eastAsia="Calibri" w:cs="Tahoma"/>
          <w:spacing w:val="-2"/>
        </w:rPr>
        <w:t>κ</w:t>
      </w:r>
      <w:r w:rsidRPr="00702720">
        <w:rPr>
          <w:rFonts w:eastAsia="Calibri" w:cs="Tahoma"/>
          <w:spacing w:val="1"/>
        </w:rPr>
        <w:t>τ</w:t>
      </w:r>
      <w:r w:rsidRPr="00702720">
        <w:rPr>
          <w:rFonts w:eastAsia="Calibri" w:cs="Tahoma"/>
        </w:rPr>
        <w:t>ά</w:t>
      </w:r>
      <w:r w:rsidRPr="00702720">
        <w:rPr>
          <w:rFonts w:cs="Tahoma"/>
          <w:spacing w:val="50"/>
        </w:rPr>
        <w:t xml:space="preserve"> </w:t>
      </w:r>
      <w:r w:rsidRPr="00702720">
        <w:rPr>
          <w:rFonts w:eastAsia="Calibri" w:cs="Tahoma"/>
        </w:rPr>
        <w:t>σ</w:t>
      </w:r>
      <w:r w:rsidRPr="00702720">
        <w:rPr>
          <w:rFonts w:eastAsia="Calibri" w:cs="Tahoma"/>
          <w:spacing w:val="-2"/>
        </w:rPr>
        <w:t>ύ</w:t>
      </w:r>
      <w:r w:rsidRPr="00702720">
        <w:rPr>
          <w:rFonts w:eastAsia="Calibri" w:cs="Tahoma"/>
          <w:spacing w:val="1"/>
        </w:rPr>
        <w:t>μ</w:t>
      </w:r>
      <w:r w:rsidRPr="00702720">
        <w:rPr>
          <w:rFonts w:eastAsia="Calibri" w:cs="Tahoma"/>
        </w:rPr>
        <w:t>φω</w:t>
      </w:r>
      <w:r w:rsidRPr="00702720">
        <w:rPr>
          <w:rFonts w:eastAsia="Calibri" w:cs="Tahoma"/>
          <w:spacing w:val="-1"/>
        </w:rPr>
        <w:t>ν</w:t>
      </w:r>
      <w:r w:rsidRPr="00702720">
        <w:rPr>
          <w:rFonts w:eastAsia="Calibri" w:cs="Tahoma"/>
        </w:rPr>
        <w:t>α</w:t>
      </w:r>
      <w:r w:rsidRPr="00702720">
        <w:rPr>
          <w:rFonts w:cs="Tahoma"/>
          <w:spacing w:val="48"/>
        </w:rPr>
        <w:t xml:space="preserve"> </w:t>
      </w:r>
      <w:r w:rsidRPr="00702720">
        <w:rPr>
          <w:rFonts w:eastAsia="Calibri" w:cs="Tahoma"/>
          <w:spacing w:val="1"/>
        </w:rPr>
        <w:t>μ</w:t>
      </w:r>
      <w:r w:rsidRPr="00702720">
        <w:rPr>
          <w:rFonts w:eastAsia="Calibri" w:cs="Tahoma"/>
        </w:rPr>
        <w:t>ε</w:t>
      </w:r>
      <w:r w:rsidRPr="00702720">
        <w:rPr>
          <w:rFonts w:cs="Tahoma"/>
          <w:spacing w:val="51"/>
        </w:rPr>
        <w:t xml:space="preserve"> </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50"/>
        </w:rPr>
        <w:t xml:space="preserve"> </w:t>
      </w:r>
      <w:r w:rsidRPr="00702720">
        <w:rPr>
          <w:rFonts w:eastAsia="Calibri" w:cs="Tahoma"/>
        </w:rPr>
        <w:t>π</w:t>
      </w:r>
      <w:r w:rsidRPr="00702720">
        <w:rPr>
          <w:rFonts w:eastAsia="Calibri" w:cs="Tahoma"/>
          <w:spacing w:val="-3"/>
        </w:rPr>
        <w:t>α</w:t>
      </w:r>
      <w:r w:rsidRPr="00702720">
        <w:rPr>
          <w:rFonts w:eastAsia="Calibri" w:cs="Tahoma"/>
          <w:spacing w:val="1"/>
        </w:rPr>
        <w:t>ρ</w:t>
      </w:r>
      <w:r w:rsidRPr="00702720">
        <w:rPr>
          <w:rFonts w:eastAsia="Calibri" w:cs="Tahoma"/>
        </w:rPr>
        <w:t>άγ</w:t>
      </w:r>
      <w:r w:rsidRPr="00702720">
        <w:rPr>
          <w:rFonts w:eastAsia="Calibri" w:cs="Tahoma"/>
          <w:spacing w:val="1"/>
        </w:rPr>
        <w:t>ρ</w:t>
      </w:r>
      <w:r w:rsidRPr="00702720">
        <w:rPr>
          <w:rFonts w:eastAsia="Calibri" w:cs="Tahoma"/>
          <w:spacing w:val="-3"/>
        </w:rPr>
        <w:t>α</w:t>
      </w:r>
      <w:r w:rsidRPr="00702720">
        <w:rPr>
          <w:rFonts w:eastAsia="Calibri" w:cs="Tahoma"/>
          <w:spacing w:val="-2"/>
        </w:rPr>
        <w:t>φ</w:t>
      </w:r>
      <w:r w:rsidRPr="00702720">
        <w:rPr>
          <w:rFonts w:eastAsia="Calibri" w:cs="Tahoma"/>
        </w:rPr>
        <w:t xml:space="preserve">ο </w:t>
      </w:r>
      <w:r w:rsidRPr="00702720">
        <w:rPr>
          <w:rFonts w:eastAsia="Calibri" w:cs="Tahoma"/>
          <w:spacing w:val="1"/>
        </w:rPr>
        <w:t>2</w:t>
      </w:r>
      <w:r w:rsidRPr="00702720">
        <w:rPr>
          <w:rFonts w:eastAsia="Calibri" w:cs="Tahoma"/>
          <w:spacing w:val="-1"/>
        </w:rPr>
        <w:t>.</w:t>
      </w:r>
      <w:r w:rsidRPr="00702720">
        <w:rPr>
          <w:rFonts w:eastAsia="Calibri" w:cs="Tahoma"/>
          <w:spacing w:val="1"/>
        </w:rPr>
        <w:t>4</w:t>
      </w:r>
      <w:r w:rsidRPr="00702720">
        <w:rPr>
          <w:rFonts w:eastAsia="Calibri" w:cs="Tahoma"/>
          <w:spacing w:val="-1"/>
        </w:rPr>
        <w:t>.</w:t>
      </w:r>
      <w:r w:rsidRPr="00702720">
        <w:rPr>
          <w:rFonts w:eastAsia="Calibri" w:cs="Tahoma"/>
          <w:spacing w:val="1"/>
        </w:rPr>
        <w:t>2</w:t>
      </w:r>
      <w:r w:rsidRPr="00702720">
        <w:rPr>
          <w:rFonts w:eastAsia="Calibri" w:cs="Tahoma"/>
          <w:spacing w:val="-3"/>
        </w:rPr>
        <w:t>.</w:t>
      </w:r>
      <w:r w:rsidRPr="00702720">
        <w:rPr>
          <w:rFonts w:eastAsia="Calibri" w:cs="Tahoma"/>
        </w:rPr>
        <w:t>5</w:t>
      </w:r>
      <w:r w:rsidRPr="00702720">
        <w:rPr>
          <w:rFonts w:cs="Tahoma"/>
          <w:spacing w:val="-4"/>
        </w:rPr>
        <w:t xml:space="preserve"> </w:t>
      </w:r>
      <w:r w:rsidRPr="00702720">
        <w:rPr>
          <w:rFonts w:eastAsia="Calibri" w:cs="Tahoma"/>
        </w:rPr>
        <w:t>και</w:t>
      </w:r>
      <w:r w:rsidRPr="00702720">
        <w:rPr>
          <w:rFonts w:cs="Tahoma"/>
          <w:spacing w:val="-8"/>
        </w:rPr>
        <w:t xml:space="preserve"> </w:t>
      </w:r>
      <w:r w:rsidRPr="00702720">
        <w:rPr>
          <w:rFonts w:eastAsia="Calibri" w:cs="Tahoma"/>
          <w:spacing w:val="1"/>
        </w:rPr>
        <w:t>3</w:t>
      </w:r>
      <w:r w:rsidRPr="00702720">
        <w:rPr>
          <w:rFonts w:eastAsia="Calibri" w:cs="Tahoma"/>
          <w:spacing w:val="-1"/>
        </w:rPr>
        <w:t>.</w:t>
      </w:r>
      <w:r w:rsidRPr="00702720">
        <w:rPr>
          <w:rFonts w:eastAsia="Calibri" w:cs="Tahoma"/>
        </w:rPr>
        <w:t>2</w:t>
      </w:r>
      <w:r w:rsidRPr="00702720">
        <w:rPr>
          <w:rFonts w:cs="Tahoma"/>
          <w:spacing w:val="-6"/>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6"/>
        </w:rPr>
        <w:t xml:space="preserve"> </w:t>
      </w:r>
      <w:r w:rsidRPr="00702720">
        <w:rPr>
          <w:rFonts w:eastAsia="Calibri" w:cs="Tahoma"/>
        </w:rPr>
        <w:t>πα</w:t>
      </w:r>
      <w:r w:rsidRPr="00702720">
        <w:rPr>
          <w:rFonts w:eastAsia="Calibri" w:cs="Tahoma"/>
          <w:spacing w:val="-2"/>
        </w:rPr>
        <w:t>ρ</w:t>
      </w:r>
      <w:r w:rsidRPr="00702720">
        <w:rPr>
          <w:rFonts w:eastAsia="Calibri" w:cs="Tahoma"/>
          <w:spacing w:val="1"/>
        </w:rPr>
        <w:t>ού</w:t>
      </w:r>
      <w:r w:rsidRPr="00702720">
        <w:rPr>
          <w:rFonts w:eastAsia="Calibri" w:cs="Tahoma"/>
          <w:spacing w:val="-2"/>
        </w:rPr>
        <w:t>σ</w:t>
      </w:r>
      <w:r w:rsidRPr="00702720">
        <w:rPr>
          <w:rFonts w:eastAsia="Calibri" w:cs="Tahoma"/>
        </w:rPr>
        <w:t>α</w:t>
      </w:r>
      <w:r w:rsidRPr="00702720">
        <w:rPr>
          <w:rFonts w:eastAsia="Calibri" w:cs="Tahoma"/>
          <w:spacing w:val="1"/>
        </w:rPr>
        <w:t>ς</w:t>
      </w:r>
      <w:r w:rsidRPr="00702720">
        <w:rPr>
          <w:rFonts w:eastAsia="Calibri" w:cs="Tahoma"/>
        </w:rPr>
        <w:t>.</w:t>
      </w:r>
    </w:p>
    <w:p w14:paraId="24C07BA3" w14:textId="16254CB3" w:rsidR="009E79E8" w:rsidRPr="00702720" w:rsidRDefault="00490AE7" w:rsidP="00490AE7">
      <w:pPr>
        <w:rPr>
          <w:rFonts w:cs="Tahoma"/>
        </w:rPr>
      </w:pPr>
      <w:r w:rsidRPr="00702720">
        <w:rPr>
          <w:rFonts w:eastAsia="Calibri" w:cs="Tahoma"/>
        </w:rPr>
        <w:t>Τα</w:t>
      </w:r>
      <w:r w:rsidRPr="00702720">
        <w:rPr>
          <w:rFonts w:cs="Tahoma"/>
          <w:spacing w:val="1"/>
        </w:rPr>
        <w:t xml:space="preserve"> </w:t>
      </w:r>
      <w:r w:rsidRPr="00702720">
        <w:rPr>
          <w:rFonts w:eastAsia="Calibri" w:cs="Tahoma"/>
        </w:rPr>
        <w:t>απ</w:t>
      </w:r>
      <w:r w:rsidRPr="00702720">
        <w:rPr>
          <w:rFonts w:eastAsia="Calibri" w:cs="Tahoma"/>
          <w:spacing w:val="1"/>
        </w:rPr>
        <w:t>ο</w:t>
      </w:r>
      <w:r w:rsidRPr="00702720">
        <w:rPr>
          <w:rFonts w:eastAsia="Calibri" w:cs="Tahoma"/>
        </w:rPr>
        <w:t>δε</w:t>
      </w:r>
      <w:r w:rsidRPr="00702720">
        <w:rPr>
          <w:rFonts w:eastAsia="Calibri" w:cs="Tahoma"/>
          <w:spacing w:val="-1"/>
        </w:rPr>
        <w:t>ι</w:t>
      </w:r>
      <w:r w:rsidRPr="00702720">
        <w:rPr>
          <w:rFonts w:eastAsia="Calibri" w:cs="Tahoma"/>
          <w:spacing w:val="-2"/>
        </w:rPr>
        <w:t>κ</w:t>
      </w:r>
      <w:r w:rsidRPr="00702720">
        <w:rPr>
          <w:rFonts w:eastAsia="Calibri" w:cs="Tahoma"/>
          <w:spacing w:val="1"/>
        </w:rPr>
        <w:t>τ</w:t>
      </w:r>
      <w:r w:rsidRPr="00702720">
        <w:rPr>
          <w:rFonts w:eastAsia="Calibri" w:cs="Tahoma"/>
          <w:spacing w:val="-1"/>
        </w:rPr>
        <w:t>ι</w:t>
      </w:r>
      <w:r w:rsidRPr="00702720">
        <w:rPr>
          <w:rFonts w:eastAsia="Calibri" w:cs="Tahoma"/>
        </w:rPr>
        <w:t>κά</w:t>
      </w:r>
      <w:r w:rsidRPr="00702720">
        <w:rPr>
          <w:rFonts w:cs="Tahoma"/>
          <w:spacing w:val="1"/>
        </w:rPr>
        <w:t xml:space="preserve"> </w:t>
      </w:r>
      <w:r w:rsidRPr="00702720">
        <w:rPr>
          <w:rFonts w:eastAsia="Calibri" w:cs="Tahoma"/>
        </w:rPr>
        <w:t>έγγ</w:t>
      </w:r>
      <w:r w:rsidRPr="00702720">
        <w:rPr>
          <w:rFonts w:eastAsia="Calibri" w:cs="Tahoma"/>
          <w:spacing w:val="1"/>
        </w:rPr>
        <w:t>ρ</w:t>
      </w:r>
      <w:r w:rsidRPr="00702720">
        <w:rPr>
          <w:rFonts w:eastAsia="Calibri" w:cs="Tahoma"/>
          <w:spacing w:val="-3"/>
        </w:rPr>
        <w:t>α</w:t>
      </w:r>
      <w:r w:rsidRPr="00702720">
        <w:rPr>
          <w:rFonts w:eastAsia="Calibri" w:cs="Tahoma"/>
        </w:rPr>
        <w:t>φα</w:t>
      </w:r>
      <w:r w:rsidRPr="00702720">
        <w:rPr>
          <w:rFonts w:cs="Tahoma"/>
          <w:spacing w:val="1"/>
        </w:rPr>
        <w:t xml:space="preserve"> </w:t>
      </w:r>
      <w:r w:rsidRPr="00702720">
        <w:rPr>
          <w:rFonts w:eastAsia="Calibri" w:cs="Tahoma"/>
        </w:rPr>
        <w:t>σ</w:t>
      </w:r>
      <w:r w:rsidRPr="00702720">
        <w:rPr>
          <w:rFonts w:eastAsia="Calibri" w:cs="Tahoma"/>
          <w:spacing w:val="1"/>
        </w:rPr>
        <w:t>υ</w:t>
      </w:r>
      <w:r w:rsidRPr="00702720">
        <w:rPr>
          <w:rFonts w:eastAsia="Calibri" w:cs="Tahoma"/>
          <w:spacing w:val="-1"/>
        </w:rPr>
        <w:t>ν</w:t>
      </w:r>
      <w:r w:rsidRPr="00702720">
        <w:rPr>
          <w:rFonts w:eastAsia="Calibri" w:cs="Tahoma"/>
          <w:spacing w:val="1"/>
        </w:rPr>
        <w:t>τ</w:t>
      </w:r>
      <w:r w:rsidRPr="00702720">
        <w:rPr>
          <w:rFonts w:eastAsia="Calibri" w:cs="Tahoma"/>
        </w:rPr>
        <w:t>άσ</w:t>
      </w:r>
      <w:r w:rsidRPr="00702720">
        <w:rPr>
          <w:rFonts w:eastAsia="Calibri" w:cs="Tahoma"/>
          <w:spacing w:val="-2"/>
        </w:rPr>
        <w:t>σ</w:t>
      </w:r>
      <w:r w:rsidRPr="00702720">
        <w:rPr>
          <w:rFonts w:eastAsia="Calibri" w:cs="Tahoma"/>
          <w:spacing w:val="1"/>
        </w:rPr>
        <w:t>ο</w:t>
      </w:r>
      <w:r w:rsidRPr="00702720">
        <w:rPr>
          <w:rFonts w:eastAsia="Calibri" w:cs="Tahoma"/>
          <w:spacing w:val="-1"/>
        </w:rPr>
        <w:t>ν</w:t>
      </w:r>
      <w:r w:rsidRPr="00702720">
        <w:rPr>
          <w:rFonts w:eastAsia="Calibri" w:cs="Tahoma"/>
          <w:spacing w:val="1"/>
        </w:rPr>
        <w:t>τ</w:t>
      </w:r>
      <w:r w:rsidRPr="00702720">
        <w:rPr>
          <w:rFonts w:eastAsia="Calibri" w:cs="Tahoma"/>
        </w:rPr>
        <w:t>αι</w:t>
      </w:r>
      <w:r w:rsidRPr="00702720">
        <w:rPr>
          <w:rFonts w:cs="Tahoma"/>
          <w:spacing w:val="1"/>
        </w:rPr>
        <w:t xml:space="preserve"> </w:t>
      </w:r>
      <w:r w:rsidRPr="00702720">
        <w:rPr>
          <w:rFonts w:eastAsia="Calibri" w:cs="Tahoma"/>
          <w:spacing w:val="-2"/>
        </w:rPr>
        <w:t>σ</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1"/>
        </w:rPr>
        <w:t xml:space="preserve"> </w:t>
      </w:r>
      <w:r w:rsidRPr="00702720">
        <w:rPr>
          <w:rFonts w:eastAsia="Calibri" w:cs="Tahoma"/>
        </w:rPr>
        <w:t>ε</w:t>
      </w:r>
      <w:r w:rsidRPr="00702720">
        <w:rPr>
          <w:rFonts w:eastAsia="Calibri" w:cs="Tahoma"/>
          <w:spacing w:val="1"/>
        </w:rPr>
        <w:t>λλ</w:t>
      </w:r>
      <w:r w:rsidRPr="00702720">
        <w:rPr>
          <w:rFonts w:eastAsia="Calibri" w:cs="Tahoma"/>
          <w:spacing w:val="-1"/>
        </w:rPr>
        <w:t>ην</w:t>
      </w:r>
      <w:r w:rsidRPr="00702720">
        <w:rPr>
          <w:rFonts w:eastAsia="Calibri" w:cs="Tahoma"/>
          <w:spacing w:val="-3"/>
        </w:rPr>
        <w:t>ι</w:t>
      </w:r>
      <w:r w:rsidRPr="00702720">
        <w:rPr>
          <w:rFonts w:eastAsia="Calibri" w:cs="Tahoma"/>
        </w:rPr>
        <w:t>κή</w:t>
      </w:r>
      <w:r w:rsidRPr="00702720">
        <w:rPr>
          <w:rFonts w:cs="Tahoma"/>
        </w:rPr>
        <w:t xml:space="preserve"> </w:t>
      </w:r>
      <w:r w:rsidRPr="00702720">
        <w:rPr>
          <w:rFonts w:eastAsia="Calibri" w:cs="Tahoma"/>
        </w:rPr>
        <w:t>γ</w:t>
      </w:r>
      <w:r w:rsidRPr="00702720">
        <w:rPr>
          <w:rFonts w:eastAsia="Calibri" w:cs="Tahoma"/>
          <w:spacing w:val="1"/>
        </w:rPr>
        <w:t>λ</w:t>
      </w:r>
      <w:r w:rsidRPr="00702720">
        <w:rPr>
          <w:rFonts w:eastAsia="Calibri" w:cs="Tahoma"/>
        </w:rPr>
        <w:t>ώσσα</w:t>
      </w:r>
      <w:r w:rsidRPr="00702720">
        <w:rPr>
          <w:rFonts w:cs="Tahoma"/>
          <w:spacing w:val="1"/>
        </w:rPr>
        <w:t xml:space="preserve"> </w:t>
      </w:r>
      <w:r w:rsidRPr="00702720">
        <w:rPr>
          <w:rFonts w:eastAsia="Calibri" w:cs="Tahoma"/>
        </w:rPr>
        <w:t>ή</w:t>
      </w:r>
      <w:r w:rsidRPr="00702720">
        <w:rPr>
          <w:rFonts w:cs="Tahoma"/>
        </w:rPr>
        <w:t xml:space="preserve"> </w:t>
      </w:r>
      <w:r w:rsidRPr="00702720">
        <w:rPr>
          <w:rFonts w:eastAsia="Calibri" w:cs="Tahoma"/>
        </w:rPr>
        <w:t>σ</w:t>
      </w:r>
      <w:r w:rsidRPr="00702720">
        <w:rPr>
          <w:rFonts w:eastAsia="Calibri" w:cs="Tahoma"/>
          <w:spacing w:val="1"/>
        </w:rPr>
        <w:t>υ</w:t>
      </w:r>
      <w:r w:rsidRPr="00702720">
        <w:rPr>
          <w:rFonts w:eastAsia="Calibri" w:cs="Tahoma"/>
          <w:spacing w:val="-1"/>
        </w:rPr>
        <w:t>ν</w:t>
      </w:r>
      <w:r w:rsidRPr="00702720">
        <w:rPr>
          <w:rFonts w:eastAsia="Calibri" w:cs="Tahoma"/>
          <w:spacing w:val="1"/>
        </w:rPr>
        <w:t>ο</w:t>
      </w:r>
      <w:r w:rsidRPr="00702720">
        <w:rPr>
          <w:rFonts w:eastAsia="Calibri" w:cs="Tahoma"/>
          <w:spacing w:val="-3"/>
        </w:rPr>
        <w:t>δ</w:t>
      </w:r>
      <w:r w:rsidRPr="00702720">
        <w:rPr>
          <w:rFonts w:eastAsia="Calibri" w:cs="Tahoma"/>
        </w:rPr>
        <w:t>ε</w:t>
      </w:r>
      <w:r w:rsidRPr="00702720">
        <w:rPr>
          <w:rFonts w:eastAsia="Calibri" w:cs="Tahoma"/>
          <w:spacing w:val="-2"/>
        </w:rPr>
        <w:t>ύ</w:t>
      </w:r>
      <w:r w:rsidRPr="00702720">
        <w:rPr>
          <w:rFonts w:eastAsia="Calibri" w:cs="Tahoma"/>
          <w:spacing w:val="1"/>
        </w:rPr>
        <w:t>ο</w:t>
      </w:r>
      <w:r w:rsidRPr="00702720">
        <w:rPr>
          <w:rFonts w:eastAsia="Calibri" w:cs="Tahoma"/>
          <w:spacing w:val="-1"/>
        </w:rPr>
        <w:t>ντ</w:t>
      </w:r>
      <w:r w:rsidRPr="00702720">
        <w:rPr>
          <w:rFonts w:eastAsia="Calibri" w:cs="Tahoma"/>
        </w:rPr>
        <w:t>αι</w:t>
      </w:r>
      <w:r w:rsidRPr="00702720">
        <w:rPr>
          <w:rFonts w:cs="Tahoma"/>
          <w:spacing w:val="1"/>
        </w:rPr>
        <w:t xml:space="preserve"> </w:t>
      </w:r>
      <w:r w:rsidRPr="00702720">
        <w:rPr>
          <w:rFonts w:eastAsia="Calibri" w:cs="Tahoma"/>
        </w:rPr>
        <w:t>από</w:t>
      </w:r>
      <w:r w:rsidRPr="00702720">
        <w:rPr>
          <w:rFonts w:cs="Tahoma"/>
          <w:spacing w:val="2"/>
        </w:rPr>
        <w:t xml:space="preserve"> </w:t>
      </w:r>
      <w:r w:rsidRPr="00702720">
        <w:rPr>
          <w:rFonts w:eastAsia="Calibri" w:cs="Tahoma"/>
        </w:rPr>
        <w:t>επ</w:t>
      </w:r>
      <w:r w:rsidRPr="00702720">
        <w:rPr>
          <w:rFonts w:eastAsia="Calibri" w:cs="Tahoma"/>
          <w:spacing w:val="-1"/>
        </w:rPr>
        <w:t>ί</w:t>
      </w:r>
      <w:r w:rsidRPr="00702720">
        <w:rPr>
          <w:rFonts w:eastAsia="Calibri" w:cs="Tahoma"/>
        </w:rPr>
        <w:t>σ</w:t>
      </w:r>
      <w:r w:rsidRPr="00702720">
        <w:rPr>
          <w:rFonts w:eastAsia="Calibri" w:cs="Tahoma"/>
          <w:spacing w:val="-1"/>
        </w:rPr>
        <w:t>η</w:t>
      </w:r>
      <w:r w:rsidRPr="00702720">
        <w:rPr>
          <w:rFonts w:eastAsia="Calibri" w:cs="Tahoma"/>
          <w:spacing w:val="1"/>
        </w:rPr>
        <w:t>μ</w:t>
      </w:r>
      <w:r w:rsidRPr="00702720">
        <w:rPr>
          <w:rFonts w:eastAsia="Calibri" w:cs="Tahoma"/>
        </w:rPr>
        <w:t>η</w:t>
      </w:r>
      <w:r w:rsidRPr="00702720">
        <w:rPr>
          <w:rFonts w:cs="Tahoma"/>
        </w:rPr>
        <w:t xml:space="preserve"> </w:t>
      </w:r>
      <w:r w:rsidRPr="00702720">
        <w:rPr>
          <w:rFonts w:eastAsia="Calibri" w:cs="Tahoma"/>
          <w:spacing w:val="1"/>
        </w:rPr>
        <w:t>μ</w:t>
      </w:r>
      <w:r w:rsidRPr="00702720">
        <w:rPr>
          <w:rFonts w:eastAsia="Calibri" w:cs="Tahoma"/>
          <w:spacing w:val="-2"/>
        </w:rPr>
        <w:t>ε</w:t>
      </w:r>
      <w:r w:rsidRPr="00702720">
        <w:rPr>
          <w:rFonts w:eastAsia="Calibri" w:cs="Tahoma"/>
          <w:spacing w:val="1"/>
        </w:rPr>
        <w:t>τ</w:t>
      </w:r>
      <w:r w:rsidRPr="00702720">
        <w:rPr>
          <w:rFonts w:eastAsia="Calibri" w:cs="Tahoma"/>
        </w:rPr>
        <w:t>ά</w:t>
      </w:r>
      <w:r w:rsidRPr="00702720">
        <w:rPr>
          <w:rFonts w:eastAsia="Calibri" w:cs="Tahoma"/>
          <w:spacing w:val="-2"/>
        </w:rPr>
        <w:t>φ</w:t>
      </w:r>
      <w:r w:rsidRPr="00702720">
        <w:rPr>
          <w:rFonts w:eastAsia="Calibri" w:cs="Tahoma"/>
          <w:spacing w:val="1"/>
        </w:rPr>
        <w:t>ρ</w:t>
      </w:r>
      <w:r w:rsidRPr="00702720">
        <w:rPr>
          <w:rFonts w:eastAsia="Calibri" w:cs="Tahoma"/>
        </w:rPr>
        <w:t>α</w:t>
      </w:r>
      <w:r w:rsidRPr="00702720">
        <w:rPr>
          <w:rFonts w:eastAsia="Calibri" w:cs="Tahoma"/>
          <w:spacing w:val="-2"/>
        </w:rPr>
        <w:t>σ</w:t>
      </w:r>
      <w:r w:rsidRPr="00702720">
        <w:rPr>
          <w:rFonts w:eastAsia="Calibri" w:cs="Tahoma"/>
        </w:rPr>
        <w:t>ή</w:t>
      </w:r>
      <w:r w:rsidRPr="00702720">
        <w:rPr>
          <w:rFonts w:cs="Tahoma"/>
        </w:rPr>
        <w:t xml:space="preserve"> </w:t>
      </w:r>
      <w:r w:rsidRPr="00702720">
        <w:rPr>
          <w:rFonts w:eastAsia="Calibri" w:cs="Tahoma"/>
          <w:spacing w:val="1"/>
        </w:rPr>
        <w:t>τ</w:t>
      </w:r>
      <w:r w:rsidRPr="00702720">
        <w:rPr>
          <w:rFonts w:eastAsia="Calibri" w:cs="Tahoma"/>
          <w:spacing w:val="-1"/>
        </w:rPr>
        <w:t>ο</w:t>
      </w:r>
      <w:r w:rsidRPr="00702720">
        <w:rPr>
          <w:rFonts w:eastAsia="Calibri" w:cs="Tahoma"/>
          <w:spacing w:val="1"/>
        </w:rPr>
        <w:t>υ</w:t>
      </w:r>
      <w:r w:rsidRPr="00702720">
        <w:rPr>
          <w:rFonts w:eastAsia="Calibri" w:cs="Tahoma"/>
        </w:rPr>
        <w:t>ς</w:t>
      </w:r>
      <w:r w:rsidRPr="00702720">
        <w:rPr>
          <w:rFonts w:cs="Tahoma"/>
          <w:spacing w:val="-4"/>
        </w:rPr>
        <w:t xml:space="preserve"> </w:t>
      </w:r>
      <w:r w:rsidRPr="00702720">
        <w:rPr>
          <w:rFonts w:eastAsia="Calibri" w:cs="Tahoma"/>
          <w:spacing w:val="-2"/>
        </w:rPr>
        <w:t>σ</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5"/>
        </w:rPr>
        <w:t xml:space="preserve"> </w:t>
      </w:r>
      <w:r w:rsidRPr="00702720">
        <w:rPr>
          <w:rFonts w:eastAsia="Calibri" w:cs="Tahoma"/>
          <w:spacing w:val="-2"/>
        </w:rPr>
        <w:t>ε</w:t>
      </w:r>
      <w:r w:rsidRPr="00702720">
        <w:rPr>
          <w:rFonts w:eastAsia="Calibri" w:cs="Tahoma"/>
          <w:spacing w:val="1"/>
        </w:rPr>
        <w:t>λλ</w:t>
      </w:r>
      <w:r w:rsidRPr="00702720">
        <w:rPr>
          <w:rFonts w:eastAsia="Calibri" w:cs="Tahoma"/>
          <w:spacing w:val="-1"/>
        </w:rPr>
        <w:t>ηνι</w:t>
      </w:r>
      <w:r w:rsidRPr="00702720">
        <w:rPr>
          <w:rFonts w:eastAsia="Calibri" w:cs="Tahoma"/>
        </w:rPr>
        <w:t>κή</w:t>
      </w:r>
      <w:r w:rsidRPr="00702720">
        <w:rPr>
          <w:rFonts w:cs="Tahoma"/>
          <w:spacing w:val="-6"/>
        </w:rPr>
        <w:t xml:space="preserve"> </w:t>
      </w:r>
      <w:r w:rsidRPr="00702720">
        <w:rPr>
          <w:rFonts w:eastAsia="Calibri" w:cs="Tahoma"/>
          <w:spacing w:val="-2"/>
        </w:rPr>
        <w:t>γ</w:t>
      </w:r>
      <w:r w:rsidRPr="00702720">
        <w:rPr>
          <w:rFonts w:eastAsia="Calibri" w:cs="Tahoma"/>
          <w:spacing w:val="1"/>
        </w:rPr>
        <w:t>λ</w:t>
      </w:r>
      <w:r w:rsidRPr="00702720">
        <w:rPr>
          <w:rFonts w:eastAsia="Calibri" w:cs="Tahoma"/>
        </w:rPr>
        <w:t>ώσ</w:t>
      </w:r>
      <w:r w:rsidRPr="00702720">
        <w:rPr>
          <w:rFonts w:eastAsia="Calibri" w:cs="Tahoma"/>
          <w:spacing w:val="-2"/>
        </w:rPr>
        <w:t>σ</w:t>
      </w:r>
      <w:r w:rsidRPr="00702720">
        <w:rPr>
          <w:rFonts w:eastAsia="Calibri" w:cs="Tahoma"/>
        </w:rPr>
        <w:t>α</w:t>
      </w:r>
      <w:r w:rsidRPr="00702720">
        <w:rPr>
          <w:rFonts w:cs="Tahoma"/>
          <w:spacing w:val="-5"/>
        </w:rPr>
        <w:t xml:space="preserve"> </w:t>
      </w:r>
      <w:r w:rsidRPr="00702720">
        <w:rPr>
          <w:rFonts w:eastAsia="Calibri" w:cs="Tahoma"/>
        </w:rPr>
        <w:t>σ</w:t>
      </w:r>
      <w:r w:rsidRPr="00702720">
        <w:rPr>
          <w:rFonts w:eastAsia="Calibri" w:cs="Tahoma"/>
          <w:spacing w:val="1"/>
        </w:rPr>
        <w:t>ύ</w:t>
      </w:r>
      <w:r w:rsidRPr="00702720">
        <w:rPr>
          <w:rFonts w:eastAsia="Calibri" w:cs="Tahoma"/>
          <w:spacing w:val="-1"/>
        </w:rPr>
        <w:t>μ</w:t>
      </w:r>
      <w:r w:rsidRPr="00702720">
        <w:rPr>
          <w:rFonts w:eastAsia="Calibri" w:cs="Tahoma"/>
        </w:rPr>
        <w:t>φω</w:t>
      </w:r>
      <w:r w:rsidRPr="00702720">
        <w:rPr>
          <w:rFonts w:eastAsia="Calibri" w:cs="Tahoma"/>
          <w:spacing w:val="-1"/>
        </w:rPr>
        <w:t>ν</w:t>
      </w:r>
      <w:r w:rsidRPr="00702720">
        <w:rPr>
          <w:rFonts w:eastAsia="Calibri" w:cs="Tahoma"/>
        </w:rPr>
        <w:t>α</w:t>
      </w:r>
      <w:r w:rsidRPr="00702720">
        <w:rPr>
          <w:rFonts w:cs="Tahoma"/>
          <w:spacing w:val="-7"/>
        </w:rPr>
        <w:t xml:space="preserve"> </w:t>
      </w:r>
      <w:r w:rsidRPr="00702720">
        <w:rPr>
          <w:rFonts w:eastAsia="Calibri" w:cs="Tahoma"/>
          <w:spacing w:val="1"/>
        </w:rPr>
        <w:t>μ</w:t>
      </w:r>
      <w:r w:rsidRPr="00702720">
        <w:rPr>
          <w:rFonts w:eastAsia="Calibri" w:cs="Tahoma"/>
        </w:rPr>
        <w:t>ε</w:t>
      </w:r>
      <w:r w:rsidRPr="00702720">
        <w:rPr>
          <w:rFonts w:cs="Tahoma"/>
          <w:spacing w:val="-7"/>
        </w:rPr>
        <w:t xml:space="preserve"> </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5"/>
        </w:rPr>
        <w:t xml:space="preserve"> </w:t>
      </w:r>
      <w:r w:rsidRPr="00702720">
        <w:rPr>
          <w:rFonts w:eastAsia="Calibri" w:cs="Tahoma"/>
        </w:rPr>
        <w:t>πα</w:t>
      </w:r>
      <w:r w:rsidRPr="00702720">
        <w:rPr>
          <w:rFonts w:eastAsia="Calibri" w:cs="Tahoma"/>
          <w:spacing w:val="1"/>
        </w:rPr>
        <w:t>ρ</w:t>
      </w:r>
      <w:r w:rsidRPr="00702720">
        <w:rPr>
          <w:rFonts w:eastAsia="Calibri" w:cs="Tahoma"/>
        </w:rPr>
        <w:t>ά</w:t>
      </w:r>
      <w:r w:rsidRPr="00702720">
        <w:rPr>
          <w:rFonts w:eastAsia="Calibri" w:cs="Tahoma"/>
          <w:spacing w:val="-2"/>
        </w:rPr>
        <w:t>γρ</w:t>
      </w:r>
      <w:r w:rsidRPr="00702720">
        <w:rPr>
          <w:rFonts w:eastAsia="Calibri" w:cs="Tahoma"/>
        </w:rPr>
        <w:t>αφο</w:t>
      </w:r>
      <w:r w:rsidRPr="00702720">
        <w:rPr>
          <w:rFonts w:cs="Tahoma"/>
          <w:spacing w:val="-6"/>
        </w:rPr>
        <w:t xml:space="preserve"> </w:t>
      </w:r>
      <w:r w:rsidRPr="00702720">
        <w:rPr>
          <w:rFonts w:eastAsia="Calibri" w:cs="Tahoma"/>
          <w:spacing w:val="1"/>
        </w:rPr>
        <w:t>2</w:t>
      </w:r>
      <w:r w:rsidRPr="00702720">
        <w:rPr>
          <w:rFonts w:eastAsia="Calibri" w:cs="Tahoma"/>
          <w:spacing w:val="-1"/>
        </w:rPr>
        <w:t>.</w:t>
      </w:r>
      <w:r w:rsidRPr="00702720">
        <w:rPr>
          <w:rFonts w:eastAsia="Calibri" w:cs="Tahoma"/>
          <w:spacing w:val="1"/>
        </w:rPr>
        <w:t>1</w:t>
      </w:r>
      <w:r w:rsidRPr="00702720">
        <w:rPr>
          <w:rFonts w:eastAsia="Calibri" w:cs="Tahoma"/>
          <w:spacing w:val="-3"/>
        </w:rPr>
        <w:t>.</w:t>
      </w:r>
      <w:r w:rsidRPr="00702720">
        <w:rPr>
          <w:rFonts w:eastAsia="Calibri" w:cs="Tahoma"/>
          <w:spacing w:val="1"/>
        </w:rPr>
        <w:t>4</w:t>
      </w:r>
    </w:p>
    <w:p w14:paraId="3090B7AE" w14:textId="330212A3" w:rsidR="00CA078F" w:rsidRPr="00702720" w:rsidRDefault="00CA078F" w:rsidP="00A935CF">
      <w:pPr>
        <w:rPr>
          <w:rFonts w:cs="Tahoma"/>
        </w:rPr>
      </w:pPr>
      <w:r w:rsidRPr="00702720">
        <w:rPr>
          <w:rFonts w:cs="Tahoma"/>
          <w:b/>
          <w:bCs/>
        </w:rPr>
        <w:t>Β.</w:t>
      </w:r>
      <w:r w:rsidRPr="00702720">
        <w:rPr>
          <w:rFonts w:cs="Tahoma"/>
          <w:b/>
        </w:rPr>
        <w:t>1.</w:t>
      </w:r>
      <w:r w:rsidRPr="00702720">
        <w:rPr>
          <w:rFonts w:cs="Tahoma"/>
        </w:rPr>
        <w:t xml:space="preserve"> Για την </w:t>
      </w:r>
      <w:r w:rsidRPr="00702720">
        <w:rPr>
          <w:rFonts w:cs="Tahoma"/>
          <w:b/>
          <w:bCs/>
        </w:rPr>
        <w:t>απόδειξη της μη συνδρομής των λόγων αποκλεισμού</w:t>
      </w:r>
      <w:r w:rsidRPr="00702720">
        <w:rPr>
          <w:rFonts w:cs="Tahoma"/>
        </w:rPr>
        <w:t xml:space="preserve"> της παραγράφου </w:t>
      </w:r>
      <w:r w:rsidRPr="00702720">
        <w:rPr>
          <w:rFonts w:cs="Tahoma"/>
        </w:rPr>
        <w:fldChar w:fldCharType="begin"/>
      </w:r>
      <w:r w:rsidRPr="00702720">
        <w:rPr>
          <w:rFonts w:cs="Tahoma"/>
        </w:rPr>
        <w:instrText xml:space="preserve"> REF _Ref496541356 \r \h </w:instrText>
      </w:r>
      <w:r w:rsidR="00702720" w:rsidRPr="00702720">
        <w:rPr>
          <w:rFonts w:cs="Tahoma"/>
        </w:rPr>
        <w:instrText xml:space="preserve"> \* MERGEFORMAT </w:instrText>
      </w:r>
      <w:r w:rsidRPr="00702720">
        <w:rPr>
          <w:rFonts w:cs="Tahoma"/>
        </w:rPr>
      </w:r>
      <w:r w:rsidRPr="00702720">
        <w:rPr>
          <w:rFonts w:cs="Tahoma"/>
        </w:rPr>
        <w:fldChar w:fldCharType="separate"/>
      </w:r>
      <w:r w:rsidR="00EA12ED">
        <w:rPr>
          <w:rFonts w:cs="Tahoma"/>
        </w:rPr>
        <w:t>2.2.3</w:t>
      </w:r>
      <w:r w:rsidRPr="00702720">
        <w:rPr>
          <w:rFonts w:cs="Tahoma"/>
        </w:rPr>
        <w:fldChar w:fldCharType="end"/>
      </w:r>
      <w:r w:rsidRPr="00702720">
        <w:rPr>
          <w:rFonts w:cs="Tahoma"/>
        </w:rPr>
        <w:t xml:space="preserve"> οι προσφέροντες οικονομικοί φορείς προσκομίζουν αντίστοιχα τα δικαιολογητικά που αναφέρονται παρακάτω:</w:t>
      </w:r>
    </w:p>
    <w:p w14:paraId="6D152593" w14:textId="29673C05" w:rsidR="00D37F7C" w:rsidRPr="00702720" w:rsidRDefault="00D37F7C" w:rsidP="00A935CF">
      <w:pPr>
        <w:rPr>
          <w:rFonts w:cs="Tahoma"/>
        </w:rPr>
      </w:pPr>
      <w:r w:rsidRPr="00D37F7C">
        <w:rPr>
          <w:rFonts w:cs="Tahoma"/>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6D3B566A" w14:textId="4543D2DF" w:rsidR="00107999" w:rsidRPr="00702720" w:rsidRDefault="00107999" w:rsidP="00013B2C">
      <w:pPr>
        <w:spacing w:line="276" w:lineRule="auto"/>
        <w:rPr>
          <w:rFonts w:eastAsia="Calibri" w:cs="Tahoma"/>
        </w:rPr>
      </w:pPr>
      <w:r w:rsidRPr="00702720">
        <w:rPr>
          <w:rFonts w:eastAsia="Calibri" w:cs="Tahoma"/>
        </w:rPr>
        <w:t>Αν</w:t>
      </w:r>
      <w:r w:rsidRPr="00702720">
        <w:rPr>
          <w:rFonts w:cs="Tahoma"/>
          <w:spacing w:val="2"/>
        </w:rPr>
        <w:t xml:space="preserve"> </w:t>
      </w:r>
      <w:r w:rsidRPr="00702720">
        <w:rPr>
          <w:rFonts w:eastAsia="Calibri" w:cs="Tahoma"/>
          <w:spacing w:val="1"/>
        </w:rPr>
        <w:t>τ</w:t>
      </w:r>
      <w:r w:rsidRPr="00702720">
        <w:rPr>
          <w:rFonts w:eastAsia="Calibri" w:cs="Tahoma"/>
        </w:rPr>
        <w:t>ο</w:t>
      </w:r>
      <w:r w:rsidRPr="00702720">
        <w:rPr>
          <w:rFonts w:cs="Tahoma"/>
          <w:spacing w:val="4"/>
        </w:rPr>
        <w:t xml:space="preserve"> </w:t>
      </w:r>
      <w:r w:rsidRPr="00702720">
        <w:rPr>
          <w:rFonts w:eastAsia="Calibri" w:cs="Tahoma"/>
        </w:rPr>
        <w:t>α</w:t>
      </w:r>
      <w:r w:rsidRPr="00702720">
        <w:rPr>
          <w:rFonts w:eastAsia="Calibri" w:cs="Tahoma"/>
          <w:spacing w:val="-2"/>
        </w:rPr>
        <w:t>ρ</w:t>
      </w:r>
      <w:r w:rsidRPr="00702720">
        <w:rPr>
          <w:rFonts w:eastAsia="Calibri" w:cs="Tahoma"/>
          <w:spacing w:val="-1"/>
        </w:rPr>
        <w:t>μ</w:t>
      </w:r>
      <w:r w:rsidRPr="00702720">
        <w:rPr>
          <w:rFonts w:eastAsia="Calibri" w:cs="Tahoma"/>
          <w:spacing w:val="1"/>
        </w:rPr>
        <w:t>ό</w:t>
      </w:r>
      <w:r w:rsidRPr="00702720">
        <w:rPr>
          <w:rFonts w:eastAsia="Calibri" w:cs="Tahoma"/>
        </w:rPr>
        <w:t>δ</w:t>
      </w:r>
      <w:r w:rsidRPr="00702720">
        <w:rPr>
          <w:rFonts w:eastAsia="Calibri" w:cs="Tahoma"/>
          <w:spacing w:val="-1"/>
        </w:rPr>
        <w:t>ι</w:t>
      </w:r>
      <w:r w:rsidRPr="00702720">
        <w:rPr>
          <w:rFonts w:eastAsia="Calibri" w:cs="Tahoma"/>
        </w:rPr>
        <w:t>ο</w:t>
      </w:r>
      <w:r w:rsidRPr="00702720">
        <w:rPr>
          <w:rFonts w:cs="Tahoma"/>
          <w:spacing w:val="4"/>
        </w:rPr>
        <w:t xml:space="preserve"> </w:t>
      </w:r>
      <w:r w:rsidRPr="00702720">
        <w:rPr>
          <w:rFonts w:eastAsia="Calibri" w:cs="Tahoma"/>
        </w:rPr>
        <w:t>γ</w:t>
      </w:r>
      <w:r w:rsidRPr="00702720">
        <w:rPr>
          <w:rFonts w:eastAsia="Calibri" w:cs="Tahoma"/>
          <w:spacing w:val="-1"/>
        </w:rPr>
        <w:t>ι</w:t>
      </w:r>
      <w:r w:rsidRPr="00702720">
        <w:rPr>
          <w:rFonts w:eastAsia="Calibri" w:cs="Tahoma"/>
        </w:rPr>
        <w:t>α</w:t>
      </w:r>
      <w:r w:rsidRPr="00702720">
        <w:rPr>
          <w:rFonts w:cs="Tahoma"/>
        </w:rPr>
        <w:t xml:space="preserve"> </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2"/>
        </w:rPr>
        <w:t xml:space="preserve"> </w:t>
      </w:r>
      <w:r w:rsidRPr="00702720">
        <w:rPr>
          <w:rFonts w:eastAsia="Calibri" w:cs="Tahoma"/>
        </w:rPr>
        <w:t>έκδοση</w:t>
      </w:r>
      <w:r w:rsidRPr="00702720">
        <w:rPr>
          <w:rFonts w:cs="Tahoma"/>
          <w:spacing w:val="2"/>
        </w:rPr>
        <w:t xml:space="preserve"> </w:t>
      </w:r>
      <w:r w:rsidRPr="00702720">
        <w:rPr>
          <w:rFonts w:eastAsia="Calibri" w:cs="Tahoma"/>
          <w:spacing w:val="1"/>
        </w:rPr>
        <w:t>τ</w:t>
      </w:r>
      <w:r w:rsidRPr="00702720">
        <w:rPr>
          <w:rFonts w:eastAsia="Calibri" w:cs="Tahoma"/>
        </w:rPr>
        <w:t>ων</w:t>
      </w:r>
      <w:r w:rsidRPr="00702720">
        <w:rPr>
          <w:rFonts w:cs="Tahoma"/>
          <w:spacing w:val="2"/>
        </w:rPr>
        <w:t xml:space="preserve"> </w:t>
      </w:r>
      <w:r w:rsidRPr="00702720">
        <w:rPr>
          <w:rFonts w:eastAsia="Calibri" w:cs="Tahoma"/>
        </w:rPr>
        <w:t>α</w:t>
      </w:r>
      <w:r w:rsidRPr="00702720">
        <w:rPr>
          <w:rFonts w:eastAsia="Calibri" w:cs="Tahoma"/>
          <w:spacing w:val="-1"/>
        </w:rPr>
        <w:t>ν</w:t>
      </w:r>
      <w:r w:rsidRPr="00702720">
        <w:rPr>
          <w:rFonts w:eastAsia="Calibri" w:cs="Tahoma"/>
          <w:spacing w:val="-2"/>
        </w:rPr>
        <w:t>ω</w:t>
      </w:r>
      <w:r w:rsidRPr="00702720">
        <w:rPr>
          <w:rFonts w:eastAsia="Calibri" w:cs="Tahoma"/>
          <w:spacing w:val="1"/>
        </w:rPr>
        <w:t>τ</w:t>
      </w:r>
      <w:r w:rsidRPr="00702720">
        <w:rPr>
          <w:rFonts w:eastAsia="Calibri" w:cs="Tahoma"/>
        </w:rPr>
        <w:t>έ</w:t>
      </w:r>
      <w:r w:rsidRPr="00702720">
        <w:rPr>
          <w:rFonts w:eastAsia="Calibri" w:cs="Tahoma"/>
          <w:spacing w:val="-2"/>
        </w:rPr>
        <w:t>ρ</w:t>
      </w:r>
      <w:r w:rsidRPr="00702720">
        <w:rPr>
          <w:rFonts w:eastAsia="Calibri" w:cs="Tahoma"/>
        </w:rPr>
        <w:t>ω</w:t>
      </w:r>
      <w:r w:rsidRPr="00702720">
        <w:rPr>
          <w:rFonts w:cs="Tahoma"/>
          <w:spacing w:val="3"/>
        </w:rPr>
        <w:t xml:space="preserve"> </w:t>
      </w:r>
      <w:r w:rsidRPr="00702720">
        <w:rPr>
          <w:rFonts w:eastAsia="Calibri" w:cs="Tahoma"/>
        </w:rPr>
        <w:t>κ</w:t>
      </w:r>
      <w:r w:rsidRPr="00702720">
        <w:rPr>
          <w:rFonts w:eastAsia="Calibri" w:cs="Tahoma"/>
          <w:spacing w:val="1"/>
        </w:rPr>
        <w:t>ρ</w:t>
      </w:r>
      <w:r w:rsidRPr="00702720">
        <w:rPr>
          <w:rFonts w:eastAsia="Calibri" w:cs="Tahoma"/>
          <w:spacing w:val="-3"/>
        </w:rPr>
        <w:t>ά</w:t>
      </w:r>
      <w:r w:rsidRPr="00702720">
        <w:rPr>
          <w:rFonts w:eastAsia="Calibri" w:cs="Tahoma"/>
          <w:spacing w:val="-1"/>
        </w:rPr>
        <w:t>τ</w:t>
      </w:r>
      <w:r w:rsidRPr="00702720">
        <w:rPr>
          <w:rFonts w:eastAsia="Calibri" w:cs="Tahoma"/>
          <w:spacing w:val="1"/>
        </w:rPr>
        <w:t>ος</w:t>
      </w:r>
      <w:r w:rsidRPr="00702720">
        <w:rPr>
          <w:rFonts w:eastAsia="Calibri" w:cs="Tahoma"/>
          <w:spacing w:val="-3"/>
        </w:rPr>
        <w:t>-</w:t>
      </w:r>
      <w:r w:rsidRPr="00702720">
        <w:rPr>
          <w:rFonts w:eastAsia="Calibri" w:cs="Tahoma"/>
          <w:spacing w:val="1"/>
        </w:rPr>
        <w:t>μ</w:t>
      </w:r>
      <w:r w:rsidRPr="00702720">
        <w:rPr>
          <w:rFonts w:eastAsia="Calibri" w:cs="Tahoma"/>
        </w:rPr>
        <w:t>έ</w:t>
      </w:r>
      <w:r w:rsidRPr="00702720">
        <w:rPr>
          <w:rFonts w:eastAsia="Calibri" w:cs="Tahoma"/>
          <w:spacing w:val="-1"/>
        </w:rPr>
        <w:t>λ</w:t>
      </w:r>
      <w:r w:rsidRPr="00702720">
        <w:rPr>
          <w:rFonts w:eastAsia="Calibri" w:cs="Tahoma"/>
          <w:spacing w:val="1"/>
        </w:rPr>
        <w:t>ο</w:t>
      </w:r>
      <w:r w:rsidRPr="00702720">
        <w:rPr>
          <w:rFonts w:eastAsia="Calibri" w:cs="Tahoma"/>
        </w:rPr>
        <w:t>ς</w:t>
      </w:r>
      <w:r w:rsidRPr="00702720">
        <w:rPr>
          <w:rFonts w:cs="Tahoma"/>
          <w:spacing w:val="3"/>
        </w:rPr>
        <w:t xml:space="preserve"> </w:t>
      </w:r>
      <w:r w:rsidRPr="00702720">
        <w:rPr>
          <w:rFonts w:eastAsia="Calibri" w:cs="Tahoma"/>
        </w:rPr>
        <w:t>ή</w:t>
      </w:r>
      <w:r w:rsidRPr="00702720">
        <w:rPr>
          <w:rFonts w:cs="Tahoma"/>
          <w:spacing w:val="2"/>
        </w:rPr>
        <w:t xml:space="preserve"> </w:t>
      </w:r>
      <w:r w:rsidRPr="00702720">
        <w:rPr>
          <w:rFonts w:eastAsia="Calibri" w:cs="Tahoma"/>
        </w:rPr>
        <w:t>χ</w:t>
      </w:r>
      <w:r w:rsidRPr="00702720">
        <w:rPr>
          <w:rFonts w:eastAsia="Calibri" w:cs="Tahoma"/>
          <w:spacing w:val="-2"/>
        </w:rPr>
        <w:t>ώ</w:t>
      </w:r>
      <w:r w:rsidRPr="00702720">
        <w:rPr>
          <w:rFonts w:eastAsia="Calibri" w:cs="Tahoma"/>
          <w:spacing w:val="1"/>
        </w:rPr>
        <w:t>ρ</w:t>
      </w:r>
      <w:r w:rsidRPr="00702720">
        <w:rPr>
          <w:rFonts w:eastAsia="Calibri" w:cs="Tahoma"/>
        </w:rPr>
        <w:t>α</w:t>
      </w:r>
      <w:r w:rsidRPr="00702720">
        <w:rPr>
          <w:rFonts w:cs="Tahoma"/>
          <w:spacing w:val="2"/>
        </w:rPr>
        <w:t xml:space="preserve"> </w:t>
      </w:r>
      <w:r w:rsidRPr="00702720">
        <w:rPr>
          <w:rFonts w:eastAsia="Calibri" w:cs="Tahoma"/>
        </w:rPr>
        <w:t>δεν</w:t>
      </w:r>
      <w:r w:rsidRPr="00702720">
        <w:rPr>
          <w:rFonts w:cs="Tahoma"/>
          <w:spacing w:val="2"/>
        </w:rPr>
        <w:t xml:space="preserve"> </w:t>
      </w:r>
      <w:r w:rsidRPr="00702720">
        <w:rPr>
          <w:rFonts w:eastAsia="Calibri" w:cs="Tahoma"/>
          <w:spacing w:val="-2"/>
        </w:rPr>
        <w:t>ε</w:t>
      </w:r>
      <w:r w:rsidRPr="00702720">
        <w:rPr>
          <w:rFonts w:eastAsia="Calibri" w:cs="Tahoma"/>
        </w:rPr>
        <w:t>κδ</w:t>
      </w:r>
      <w:r w:rsidRPr="00702720">
        <w:rPr>
          <w:rFonts w:eastAsia="Calibri" w:cs="Tahoma"/>
          <w:spacing w:val="-1"/>
        </w:rPr>
        <w:t>ί</w:t>
      </w:r>
      <w:r w:rsidRPr="00702720">
        <w:rPr>
          <w:rFonts w:eastAsia="Calibri" w:cs="Tahoma"/>
        </w:rPr>
        <w:t>δει</w:t>
      </w:r>
      <w:r w:rsidRPr="00702720">
        <w:rPr>
          <w:rFonts w:cs="Tahoma"/>
        </w:rPr>
        <w:t xml:space="preserve"> </w:t>
      </w:r>
      <w:r w:rsidRPr="00702720">
        <w:rPr>
          <w:rFonts w:eastAsia="Calibri" w:cs="Tahoma"/>
          <w:spacing w:val="1"/>
        </w:rPr>
        <w:t>τ</w:t>
      </w:r>
      <w:r w:rsidRPr="00702720">
        <w:rPr>
          <w:rFonts w:eastAsia="Calibri" w:cs="Tahoma"/>
        </w:rPr>
        <w:t>έ</w:t>
      </w:r>
      <w:r w:rsidRPr="00702720">
        <w:rPr>
          <w:rFonts w:eastAsia="Calibri" w:cs="Tahoma"/>
          <w:spacing w:val="-1"/>
        </w:rPr>
        <w:t>τ</w:t>
      </w:r>
      <w:r w:rsidRPr="00702720">
        <w:rPr>
          <w:rFonts w:eastAsia="Calibri" w:cs="Tahoma"/>
          <w:spacing w:val="1"/>
        </w:rPr>
        <w:t>ο</w:t>
      </w:r>
      <w:r w:rsidRPr="00702720">
        <w:rPr>
          <w:rFonts w:eastAsia="Calibri" w:cs="Tahoma"/>
          <w:spacing w:val="-1"/>
        </w:rPr>
        <w:t>ιο</w:t>
      </w:r>
      <w:r w:rsidRPr="00702720">
        <w:rPr>
          <w:rFonts w:eastAsia="Calibri" w:cs="Tahoma"/>
        </w:rPr>
        <w:t>υ</w:t>
      </w:r>
      <w:r w:rsidRPr="00702720">
        <w:rPr>
          <w:rFonts w:cs="Tahoma"/>
          <w:spacing w:val="3"/>
        </w:rPr>
        <w:t xml:space="preserve"> </w:t>
      </w:r>
      <w:r w:rsidRPr="00702720">
        <w:rPr>
          <w:rFonts w:eastAsia="Calibri" w:cs="Tahoma"/>
        </w:rPr>
        <w:t>ε</w:t>
      </w:r>
      <w:r w:rsidRPr="00702720">
        <w:rPr>
          <w:rFonts w:eastAsia="Calibri" w:cs="Tahoma"/>
          <w:spacing w:val="-1"/>
        </w:rPr>
        <w:t>ί</w:t>
      </w:r>
      <w:r w:rsidRPr="00702720">
        <w:rPr>
          <w:rFonts w:eastAsia="Calibri" w:cs="Tahoma"/>
          <w:spacing w:val="-3"/>
        </w:rPr>
        <w:t>δ</w:t>
      </w:r>
      <w:r w:rsidRPr="00702720">
        <w:rPr>
          <w:rFonts w:eastAsia="Calibri" w:cs="Tahoma"/>
          <w:spacing w:val="1"/>
        </w:rPr>
        <w:t>ου</w:t>
      </w:r>
      <w:r w:rsidRPr="00702720">
        <w:rPr>
          <w:rFonts w:eastAsia="Calibri" w:cs="Tahoma"/>
        </w:rPr>
        <w:t>ς</w:t>
      </w:r>
      <w:r w:rsidRPr="00702720">
        <w:rPr>
          <w:rFonts w:cs="Tahoma"/>
          <w:spacing w:val="1"/>
        </w:rPr>
        <w:t xml:space="preserve"> </w:t>
      </w:r>
      <w:r w:rsidRPr="00702720">
        <w:rPr>
          <w:rFonts w:eastAsia="Calibri" w:cs="Tahoma"/>
        </w:rPr>
        <w:t>έγγ</w:t>
      </w:r>
      <w:r w:rsidRPr="00702720">
        <w:rPr>
          <w:rFonts w:eastAsia="Calibri" w:cs="Tahoma"/>
          <w:spacing w:val="1"/>
        </w:rPr>
        <w:t>ρ</w:t>
      </w:r>
      <w:r w:rsidRPr="00702720">
        <w:rPr>
          <w:rFonts w:eastAsia="Calibri" w:cs="Tahoma"/>
        </w:rPr>
        <w:t>αφα</w:t>
      </w:r>
      <w:r w:rsidRPr="00702720">
        <w:rPr>
          <w:rFonts w:cs="Tahoma"/>
          <w:spacing w:val="2"/>
        </w:rPr>
        <w:t xml:space="preserve"> </w:t>
      </w:r>
      <w:r w:rsidRPr="00702720">
        <w:rPr>
          <w:rFonts w:eastAsia="Calibri" w:cs="Tahoma"/>
        </w:rPr>
        <w:t>ή</w:t>
      </w:r>
      <w:r w:rsidRPr="00702720">
        <w:rPr>
          <w:rFonts w:cs="Tahoma"/>
        </w:rPr>
        <w:t xml:space="preserve"> </w:t>
      </w:r>
      <w:r w:rsidRPr="00702720">
        <w:rPr>
          <w:rFonts w:eastAsia="Calibri" w:cs="Tahoma"/>
        </w:rPr>
        <w:t>π</w:t>
      </w:r>
      <w:r w:rsidRPr="00702720">
        <w:rPr>
          <w:rFonts w:eastAsia="Calibri" w:cs="Tahoma"/>
          <w:spacing w:val="-1"/>
        </w:rPr>
        <w:t>ι</w:t>
      </w:r>
      <w:r w:rsidRPr="00702720">
        <w:rPr>
          <w:rFonts w:eastAsia="Calibri" w:cs="Tahoma"/>
        </w:rPr>
        <w:t>σ</w:t>
      </w:r>
      <w:r w:rsidRPr="00702720">
        <w:rPr>
          <w:rFonts w:eastAsia="Calibri" w:cs="Tahoma"/>
          <w:spacing w:val="-1"/>
        </w:rPr>
        <w:t>τ</w:t>
      </w:r>
      <w:r w:rsidRPr="00702720">
        <w:rPr>
          <w:rFonts w:eastAsia="Calibri" w:cs="Tahoma"/>
          <w:spacing w:val="1"/>
        </w:rPr>
        <w:t>ο</w:t>
      </w:r>
      <w:r w:rsidRPr="00702720">
        <w:rPr>
          <w:rFonts w:eastAsia="Calibri" w:cs="Tahoma"/>
          <w:spacing w:val="-2"/>
        </w:rPr>
        <w:t>π</w:t>
      </w:r>
      <w:r w:rsidRPr="00702720">
        <w:rPr>
          <w:rFonts w:eastAsia="Calibri" w:cs="Tahoma"/>
          <w:spacing w:val="1"/>
        </w:rPr>
        <w:t>ο</w:t>
      </w:r>
      <w:r w:rsidRPr="00702720">
        <w:rPr>
          <w:rFonts w:eastAsia="Calibri" w:cs="Tahoma"/>
          <w:spacing w:val="-1"/>
        </w:rPr>
        <w:t>ιη</w:t>
      </w:r>
      <w:r w:rsidRPr="00702720">
        <w:rPr>
          <w:rFonts w:eastAsia="Calibri" w:cs="Tahoma"/>
          <w:spacing w:val="1"/>
        </w:rPr>
        <w:t>τ</w:t>
      </w:r>
      <w:r w:rsidRPr="00702720">
        <w:rPr>
          <w:rFonts w:eastAsia="Calibri" w:cs="Tahoma"/>
          <w:spacing w:val="-1"/>
        </w:rPr>
        <w:t>ι</w:t>
      </w:r>
      <w:r w:rsidRPr="00702720">
        <w:rPr>
          <w:rFonts w:eastAsia="Calibri" w:cs="Tahoma"/>
        </w:rPr>
        <w:t>κά</w:t>
      </w:r>
      <w:r w:rsidRPr="00702720">
        <w:rPr>
          <w:rFonts w:cs="Tahoma"/>
          <w:spacing w:val="3"/>
        </w:rPr>
        <w:t xml:space="preserve"> </w:t>
      </w:r>
      <w:r w:rsidRPr="00702720">
        <w:rPr>
          <w:rFonts w:eastAsia="Calibri" w:cs="Tahoma"/>
        </w:rPr>
        <w:t>ή</w:t>
      </w:r>
      <w:r w:rsidRPr="00702720">
        <w:rPr>
          <w:rFonts w:cs="Tahoma"/>
        </w:rPr>
        <w:t xml:space="preserve"> </w:t>
      </w:r>
      <w:r w:rsidRPr="00702720">
        <w:rPr>
          <w:rFonts w:eastAsia="Calibri" w:cs="Tahoma"/>
          <w:spacing w:val="1"/>
        </w:rPr>
        <w:t>ό</w:t>
      </w:r>
      <w:r w:rsidRPr="00702720">
        <w:rPr>
          <w:rFonts w:eastAsia="Calibri" w:cs="Tahoma"/>
          <w:spacing w:val="-2"/>
        </w:rPr>
        <w:t>π</w:t>
      </w:r>
      <w:r w:rsidRPr="00702720">
        <w:rPr>
          <w:rFonts w:eastAsia="Calibri" w:cs="Tahoma"/>
          <w:spacing w:val="1"/>
        </w:rPr>
        <w:t>ο</w:t>
      </w:r>
      <w:r w:rsidRPr="00702720">
        <w:rPr>
          <w:rFonts w:eastAsia="Calibri" w:cs="Tahoma"/>
        </w:rPr>
        <w:t>υ</w:t>
      </w:r>
      <w:r w:rsidRPr="00702720">
        <w:rPr>
          <w:rFonts w:cs="Tahoma"/>
          <w:spacing w:val="1"/>
        </w:rPr>
        <w:t xml:space="preserve"> </w:t>
      </w:r>
      <w:r w:rsidRPr="00702720">
        <w:rPr>
          <w:rFonts w:eastAsia="Calibri" w:cs="Tahoma"/>
          <w:spacing w:val="-1"/>
        </w:rPr>
        <w:t>τ</w:t>
      </w:r>
      <w:r w:rsidRPr="00702720">
        <w:rPr>
          <w:rFonts w:eastAsia="Calibri" w:cs="Tahoma"/>
        </w:rPr>
        <w:t>ο</w:t>
      </w:r>
      <w:r w:rsidRPr="00702720">
        <w:rPr>
          <w:rFonts w:cs="Tahoma"/>
          <w:spacing w:val="2"/>
        </w:rPr>
        <w:t xml:space="preserve"> </w:t>
      </w:r>
      <w:r w:rsidRPr="00702720">
        <w:rPr>
          <w:rFonts w:eastAsia="Calibri" w:cs="Tahoma"/>
        </w:rPr>
        <w:t>έγγ</w:t>
      </w:r>
      <w:r w:rsidRPr="00702720">
        <w:rPr>
          <w:rFonts w:eastAsia="Calibri" w:cs="Tahoma"/>
          <w:spacing w:val="1"/>
        </w:rPr>
        <w:t>ρ</w:t>
      </w:r>
      <w:r w:rsidRPr="00702720">
        <w:rPr>
          <w:rFonts w:eastAsia="Calibri" w:cs="Tahoma"/>
        </w:rPr>
        <w:t>αφα</w:t>
      </w:r>
      <w:r w:rsidRPr="00702720">
        <w:rPr>
          <w:rFonts w:cs="Tahoma"/>
          <w:spacing w:val="3"/>
        </w:rPr>
        <w:t xml:space="preserve"> </w:t>
      </w:r>
      <w:r w:rsidRPr="00702720">
        <w:rPr>
          <w:rFonts w:eastAsia="Calibri" w:cs="Tahoma"/>
        </w:rPr>
        <w:t>ή</w:t>
      </w:r>
      <w:r w:rsidRPr="00702720">
        <w:rPr>
          <w:rFonts w:cs="Tahoma"/>
        </w:rPr>
        <w:t xml:space="preserve"> </w:t>
      </w:r>
      <w:r w:rsidRPr="00702720">
        <w:rPr>
          <w:rFonts w:eastAsia="Calibri" w:cs="Tahoma"/>
          <w:spacing w:val="1"/>
        </w:rPr>
        <w:t>τ</w:t>
      </w:r>
      <w:r w:rsidRPr="00702720">
        <w:rPr>
          <w:rFonts w:eastAsia="Calibri" w:cs="Tahoma"/>
        </w:rPr>
        <w:t>α</w:t>
      </w:r>
      <w:r w:rsidRPr="00702720">
        <w:rPr>
          <w:rFonts w:cs="Tahoma"/>
        </w:rPr>
        <w:t xml:space="preserve"> </w:t>
      </w:r>
      <w:r w:rsidRPr="00702720">
        <w:rPr>
          <w:rFonts w:eastAsia="Calibri" w:cs="Tahoma"/>
        </w:rPr>
        <w:t>π</w:t>
      </w:r>
      <w:r w:rsidRPr="00702720">
        <w:rPr>
          <w:rFonts w:eastAsia="Calibri" w:cs="Tahoma"/>
          <w:spacing w:val="-1"/>
        </w:rPr>
        <w:t>ι</w:t>
      </w:r>
      <w:r w:rsidRPr="00702720">
        <w:rPr>
          <w:rFonts w:eastAsia="Calibri" w:cs="Tahoma"/>
        </w:rPr>
        <w:t>σ</w:t>
      </w:r>
      <w:r w:rsidRPr="00702720">
        <w:rPr>
          <w:rFonts w:eastAsia="Calibri" w:cs="Tahoma"/>
          <w:spacing w:val="-1"/>
        </w:rPr>
        <w:t>τ</w:t>
      </w:r>
      <w:r w:rsidRPr="00702720">
        <w:rPr>
          <w:rFonts w:eastAsia="Calibri" w:cs="Tahoma"/>
          <w:spacing w:val="1"/>
        </w:rPr>
        <w:t>ο</w:t>
      </w:r>
      <w:r w:rsidRPr="00702720">
        <w:rPr>
          <w:rFonts w:eastAsia="Calibri" w:cs="Tahoma"/>
          <w:spacing w:val="-2"/>
        </w:rPr>
        <w:t>π</w:t>
      </w:r>
      <w:r w:rsidRPr="00702720">
        <w:rPr>
          <w:rFonts w:eastAsia="Calibri" w:cs="Tahoma"/>
          <w:spacing w:val="1"/>
        </w:rPr>
        <w:t>ο</w:t>
      </w:r>
      <w:r w:rsidRPr="00702720">
        <w:rPr>
          <w:rFonts w:eastAsia="Calibri" w:cs="Tahoma"/>
          <w:spacing w:val="-1"/>
        </w:rPr>
        <w:t>ιητι</w:t>
      </w:r>
      <w:r w:rsidRPr="00702720">
        <w:rPr>
          <w:rFonts w:eastAsia="Calibri" w:cs="Tahoma"/>
        </w:rPr>
        <w:t>κά</w:t>
      </w:r>
      <w:r w:rsidRPr="00702720">
        <w:rPr>
          <w:rFonts w:cs="Tahoma"/>
          <w:spacing w:val="3"/>
        </w:rPr>
        <w:t xml:space="preserve"> </w:t>
      </w:r>
      <w:r w:rsidRPr="00702720">
        <w:rPr>
          <w:rFonts w:eastAsia="Calibri" w:cs="Tahoma"/>
        </w:rPr>
        <w:t>α</w:t>
      </w:r>
      <w:r w:rsidRPr="00702720">
        <w:rPr>
          <w:rFonts w:eastAsia="Calibri" w:cs="Tahoma"/>
          <w:spacing w:val="1"/>
        </w:rPr>
        <w:t>υτ</w:t>
      </w:r>
      <w:r w:rsidRPr="00702720">
        <w:rPr>
          <w:rFonts w:eastAsia="Calibri" w:cs="Tahoma"/>
        </w:rPr>
        <w:t>ά</w:t>
      </w:r>
      <w:r w:rsidRPr="00702720">
        <w:rPr>
          <w:rFonts w:cs="Tahoma"/>
        </w:rPr>
        <w:t xml:space="preserve"> </w:t>
      </w:r>
      <w:r w:rsidRPr="00702720">
        <w:rPr>
          <w:rFonts w:eastAsia="Calibri" w:cs="Tahoma"/>
        </w:rPr>
        <w:t>δεν</w:t>
      </w:r>
      <w:r w:rsidRPr="00702720">
        <w:rPr>
          <w:rFonts w:cs="Tahoma"/>
          <w:spacing w:val="3"/>
        </w:rPr>
        <w:t xml:space="preserve"> </w:t>
      </w:r>
      <w:r w:rsidRPr="00702720">
        <w:rPr>
          <w:rFonts w:eastAsia="Calibri" w:cs="Tahoma"/>
        </w:rPr>
        <w:t>κ</w:t>
      </w:r>
      <w:r w:rsidRPr="00702720">
        <w:rPr>
          <w:rFonts w:eastAsia="Calibri" w:cs="Tahoma"/>
          <w:spacing w:val="-3"/>
        </w:rPr>
        <w:t>α</w:t>
      </w:r>
      <w:r w:rsidRPr="00702720">
        <w:rPr>
          <w:rFonts w:eastAsia="Calibri" w:cs="Tahoma"/>
          <w:spacing w:val="1"/>
        </w:rPr>
        <w:t>λ</w:t>
      </w:r>
      <w:r w:rsidRPr="00702720">
        <w:rPr>
          <w:rFonts w:eastAsia="Calibri" w:cs="Tahoma"/>
          <w:spacing w:val="-2"/>
        </w:rPr>
        <w:t>ύ</w:t>
      </w:r>
      <w:r w:rsidRPr="00702720">
        <w:rPr>
          <w:rFonts w:eastAsia="Calibri" w:cs="Tahoma"/>
        </w:rPr>
        <w:t>π</w:t>
      </w:r>
      <w:r w:rsidRPr="00702720">
        <w:rPr>
          <w:rFonts w:eastAsia="Calibri" w:cs="Tahoma"/>
          <w:spacing w:val="-1"/>
        </w:rPr>
        <w:t>τ</w:t>
      </w:r>
      <w:r w:rsidRPr="00702720">
        <w:rPr>
          <w:rFonts w:eastAsia="Calibri" w:cs="Tahoma"/>
          <w:spacing w:val="1"/>
        </w:rPr>
        <w:t>ου</w:t>
      </w:r>
      <w:r w:rsidRPr="00702720">
        <w:rPr>
          <w:rFonts w:eastAsia="Calibri" w:cs="Tahoma"/>
        </w:rPr>
        <w:t>ν</w:t>
      </w:r>
      <w:r w:rsidRPr="00702720">
        <w:rPr>
          <w:rFonts w:cs="Tahoma"/>
        </w:rPr>
        <w:t xml:space="preserve"> </w:t>
      </w:r>
      <w:r w:rsidRPr="00702720">
        <w:rPr>
          <w:rFonts w:eastAsia="Calibri" w:cs="Tahoma"/>
          <w:spacing w:val="1"/>
        </w:rPr>
        <w:t>όλ</w:t>
      </w:r>
      <w:r w:rsidRPr="00702720">
        <w:rPr>
          <w:rFonts w:eastAsia="Calibri" w:cs="Tahoma"/>
          <w:spacing w:val="-2"/>
        </w:rPr>
        <w:t>ε</w:t>
      </w:r>
      <w:r w:rsidRPr="00702720">
        <w:rPr>
          <w:rFonts w:eastAsia="Calibri" w:cs="Tahoma"/>
        </w:rPr>
        <w:t>ς</w:t>
      </w:r>
      <w:r w:rsidRPr="00702720">
        <w:rPr>
          <w:rFonts w:cs="Tahoma"/>
          <w:spacing w:val="1"/>
        </w:rPr>
        <w:t xml:space="preserve"> </w:t>
      </w:r>
      <w:r w:rsidRPr="00702720">
        <w:rPr>
          <w:rFonts w:eastAsia="Calibri" w:cs="Tahoma"/>
          <w:spacing w:val="1"/>
        </w:rPr>
        <w:t>τ</w:t>
      </w:r>
      <w:r w:rsidRPr="00702720">
        <w:rPr>
          <w:rFonts w:eastAsia="Calibri" w:cs="Tahoma"/>
          <w:spacing w:val="-1"/>
        </w:rPr>
        <w:t>ι</w:t>
      </w:r>
      <w:r w:rsidRPr="00702720">
        <w:rPr>
          <w:rFonts w:eastAsia="Calibri" w:cs="Tahoma"/>
        </w:rPr>
        <w:t>ς</w:t>
      </w:r>
      <w:r w:rsidRPr="00702720">
        <w:rPr>
          <w:rFonts w:cs="Tahoma"/>
          <w:spacing w:val="1"/>
        </w:rPr>
        <w:t xml:space="preserve"> </w:t>
      </w:r>
      <w:r w:rsidRPr="00702720">
        <w:rPr>
          <w:rFonts w:eastAsia="Calibri" w:cs="Tahoma"/>
        </w:rPr>
        <w:t>πε</w:t>
      </w:r>
      <w:r w:rsidRPr="00702720">
        <w:rPr>
          <w:rFonts w:eastAsia="Calibri" w:cs="Tahoma"/>
          <w:spacing w:val="1"/>
        </w:rPr>
        <w:t>ρ</w:t>
      </w:r>
      <w:r w:rsidRPr="00702720">
        <w:rPr>
          <w:rFonts w:eastAsia="Calibri" w:cs="Tahoma"/>
          <w:spacing w:val="-1"/>
        </w:rPr>
        <w:t>ι</w:t>
      </w:r>
      <w:r w:rsidRPr="00702720">
        <w:rPr>
          <w:rFonts w:eastAsia="Calibri" w:cs="Tahoma"/>
          <w:spacing w:val="-2"/>
        </w:rPr>
        <w:t>π</w:t>
      </w:r>
      <w:r w:rsidRPr="00702720">
        <w:rPr>
          <w:rFonts w:eastAsia="Calibri" w:cs="Tahoma"/>
          <w:spacing w:val="1"/>
        </w:rPr>
        <w:t>τ</w:t>
      </w:r>
      <w:r w:rsidRPr="00702720">
        <w:rPr>
          <w:rFonts w:eastAsia="Calibri" w:cs="Tahoma"/>
        </w:rPr>
        <w:t>ώσε</w:t>
      </w:r>
      <w:r w:rsidRPr="00702720">
        <w:rPr>
          <w:rFonts w:eastAsia="Calibri" w:cs="Tahoma"/>
          <w:spacing w:val="-3"/>
        </w:rPr>
        <w:t>ι</w:t>
      </w:r>
      <w:r w:rsidRPr="00702720">
        <w:rPr>
          <w:rFonts w:eastAsia="Calibri" w:cs="Tahoma"/>
        </w:rPr>
        <w:t>ς</w:t>
      </w:r>
      <w:r w:rsidRPr="00702720">
        <w:rPr>
          <w:rFonts w:cs="Tahoma"/>
          <w:spacing w:val="4"/>
        </w:rPr>
        <w:t xml:space="preserve"> </w:t>
      </w:r>
      <w:r w:rsidRPr="00702720">
        <w:rPr>
          <w:rFonts w:eastAsia="Calibri" w:cs="Tahoma"/>
          <w:spacing w:val="-2"/>
        </w:rPr>
        <w:t>π</w:t>
      </w:r>
      <w:r w:rsidRPr="00702720">
        <w:rPr>
          <w:rFonts w:eastAsia="Calibri" w:cs="Tahoma"/>
          <w:spacing w:val="-1"/>
        </w:rPr>
        <w:t>ο</w:t>
      </w:r>
      <w:r w:rsidRPr="00702720">
        <w:rPr>
          <w:rFonts w:eastAsia="Calibri" w:cs="Tahoma"/>
        </w:rPr>
        <w:t>υ</w:t>
      </w:r>
      <w:r w:rsidRPr="00702720">
        <w:rPr>
          <w:rFonts w:cs="Tahoma"/>
        </w:rPr>
        <w:t xml:space="preserve"> </w:t>
      </w:r>
      <w:r w:rsidRPr="00702720">
        <w:rPr>
          <w:rFonts w:eastAsia="Calibri" w:cs="Tahoma"/>
        </w:rPr>
        <w:t>α</w:t>
      </w:r>
      <w:r w:rsidRPr="00702720">
        <w:rPr>
          <w:rFonts w:eastAsia="Calibri" w:cs="Tahoma"/>
          <w:spacing w:val="-1"/>
        </w:rPr>
        <w:t>ν</w:t>
      </w:r>
      <w:r w:rsidRPr="00702720">
        <w:rPr>
          <w:rFonts w:eastAsia="Calibri" w:cs="Tahoma"/>
        </w:rPr>
        <w:t>αφέ</w:t>
      </w:r>
      <w:r w:rsidRPr="00702720">
        <w:rPr>
          <w:rFonts w:eastAsia="Calibri" w:cs="Tahoma"/>
          <w:spacing w:val="1"/>
        </w:rPr>
        <w:t>ρο</w:t>
      </w:r>
      <w:r w:rsidRPr="00702720">
        <w:rPr>
          <w:rFonts w:eastAsia="Calibri" w:cs="Tahoma"/>
          <w:spacing w:val="-3"/>
        </w:rPr>
        <w:t>ν</w:t>
      </w:r>
      <w:r w:rsidRPr="00702720">
        <w:rPr>
          <w:rFonts w:eastAsia="Calibri" w:cs="Tahoma"/>
          <w:spacing w:val="1"/>
        </w:rPr>
        <w:t>τ</w:t>
      </w:r>
      <w:r w:rsidRPr="00702720">
        <w:rPr>
          <w:rFonts w:eastAsia="Calibri" w:cs="Tahoma"/>
        </w:rPr>
        <w:t>αι</w:t>
      </w:r>
      <w:r w:rsidRPr="00702720">
        <w:rPr>
          <w:rFonts w:cs="Tahoma"/>
          <w:spacing w:val="-3"/>
        </w:rPr>
        <w:t xml:space="preserve"> </w:t>
      </w:r>
      <w:r w:rsidRPr="00702720">
        <w:rPr>
          <w:rFonts w:eastAsia="Calibri" w:cs="Tahoma"/>
        </w:rPr>
        <w:t>σ</w:t>
      </w:r>
      <w:r w:rsidRPr="00702720">
        <w:rPr>
          <w:rFonts w:eastAsia="Calibri" w:cs="Tahoma"/>
          <w:spacing w:val="1"/>
        </w:rPr>
        <w:t>τ</w:t>
      </w:r>
      <w:r w:rsidRPr="00702720">
        <w:rPr>
          <w:rFonts w:eastAsia="Calibri" w:cs="Tahoma"/>
          <w:spacing w:val="-1"/>
        </w:rPr>
        <w:t>ι</w:t>
      </w:r>
      <w:r w:rsidRPr="00702720">
        <w:rPr>
          <w:rFonts w:eastAsia="Calibri" w:cs="Tahoma"/>
        </w:rPr>
        <w:t>ς</w:t>
      </w:r>
      <w:r w:rsidRPr="00702720">
        <w:rPr>
          <w:rFonts w:cs="Tahoma"/>
          <w:spacing w:val="-2"/>
        </w:rPr>
        <w:t xml:space="preserve"> </w:t>
      </w:r>
      <w:r w:rsidRPr="00702720">
        <w:rPr>
          <w:rFonts w:eastAsia="Calibri" w:cs="Tahoma"/>
        </w:rPr>
        <w:t>πα</w:t>
      </w:r>
      <w:r w:rsidRPr="00702720">
        <w:rPr>
          <w:rFonts w:eastAsia="Calibri" w:cs="Tahoma"/>
          <w:spacing w:val="1"/>
        </w:rPr>
        <w:t>ρ</w:t>
      </w:r>
      <w:r w:rsidRPr="00702720">
        <w:rPr>
          <w:rFonts w:eastAsia="Calibri" w:cs="Tahoma"/>
        </w:rPr>
        <w:t>α</w:t>
      </w:r>
      <w:r w:rsidRPr="00702720">
        <w:rPr>
          <w:rFonts w:eastAsia="Calibri" w:cs="Tahoma"/>
          <w:spacing w:val="-2"/>
        </w:rPr>
        <w:t>γρ</w:t>
      </w:r>
      <w:r w:rsidRPr="00702720">
        <w:rPr>
          <w:rFonts w:eastAsia="Calibri" w:cs="Tahoma"/>
        </w:rPr>
        <w:t>άφ</w:t>
      </w:r>
      <w:r w:rsidRPr="00702720">
        <w:rPr>
          <w:rFonts w:eastAsia="Calibri" w:cs="Tahoma"/>
          <w:spacing w:val="1"/>
        </w:rPr>
        <w:t>ο</w:t>
      </w:r>
      <w:r w:rsidRPr="00702720">
        <w:rPr>
          <w:rFonts w:eastAsia="Calibri" w:cs="Tahoma"/>
          <w:spacing w:val="-2"/>
        </w:rPr>
        <w:t>υ</w:t>
      </w:r>
      <w:r w:rsidRPr="00702720">
        <w:rPr>
          <w:rFonts w:eastAsia="Calibri" w:cs="Tahoma"/>
        </w:rPr>
        <w:t>ς</w:t>
      </w:r>
      <w:r w:rsidRPr="00702720">
        <w:rPr>
          <w:rFonts w:cs="Tahoma"/>
          <w:spacing w:val="-2"/>
        </w:rPr>
        <w:t xml:space="preserve"> </w:t>
      </w:r>
      <w:r w:rsidRPr="00702720">
        <w:rPr>
          <w:rFonts w:eastAsia="Calibri" w:cs="Tahoma"/>
          <w:spacing w:val="1"/>
        </w:rPr>
        <w:t>2</w:t>
      </w:r>
      <w:r w:rsidRPr="00702720">
        <w:rPr>
          <w:rFonts w:eastAsia="Calibri" w:cs="Tahoma"/>
          <w:spacing w:val="-1"/>
        </w:rPr>
        <w:t>.</w:t>
      </w:r>
      <w:r w:rsidRPr="00702720">
        <w:rPr>
          <w:rFonts w:eastAsia="Calibri" w:cs="Tahoma"/>
          <w:spacing w:val="1"/>
        </w:rPr>
        <w:t>2</w:t>
      </w:r>
      <w:r w:rsidRPr="00702720">
        <w:rPr>
          <w:rFonts w:eastAsia="Calibri" w:cs="Tahoma"/>
          <w:spacing w:val="-3"/>
        </w:rPr>
        <w:t>.</w:t>
      </w:r>
      <w:r w:rsidRPr="00702720">
        <w:rPr>
          <w:rFonts w:eastAsia="Calibri" w:cs="Tahoma"/>
          <w:spacing w:val="1"/>
        </w:rPr>
        <w:t>3</w:t>
      </w:r>
      <w:r w:rsidRPr="00702720">
        <w:rPr>
          <w:rFonts w:eastAsia="Calibri" w:cs="Tahoma"/>
          <w:spacing w:val="-1"/>
        </w:rPr>
        <w:t>.</w:t>
      </w:r>
      <w:r w:rsidRPr="00702720">
        <w:rPr>
          <w:rFonts w:eastAsia="Calibri" w:cs="Tahoma"/>
        </w:rPr>
        <w:t>1</w:t>
      </w:r>
      <w:r w:rsidRPr="00702720">
        <w:rPr>
          <w:rFonts w:cs="Tahoma"/>
          <w:spacing w:val="-1"/>
        </w:rPr>
        <w:t xml:space="preserve"> </w:t>
      </w:r>
      <w:r w:rsidRPr="00702720">
        <w:rPr>
          <w:rFonts w:eastAsia="Calibri" w:cs="Tahoma"/>
        </w:rPr>
        <w:t>και</w:t>
      </w:r>
      <w:r w:rsidRPr="00702720">
        <w:rPr>
          <w:rFonts w:cs="Tahoma"/>
          <w:spacing w:val="-3"/>
        </w:rPr>
        <w:t xml:space="preserve"> </w:t>
      </w:r>
      <w:r w:rsidRPr="00702720">
        <w:rPr>
          <w:rFonts w:eastAsia="Calibri" w:cs="Tahoma"/>
          <w:spacing w:val="1"/>
        </w:rPr>
        <w:t>2</w:t>
      </w:r>
      <w:r w:rsidRPr="00702720">
        <w:rPr>
          <w:rFonts w:eastAsia="Calibri" w:cs="Tahoma"/>
          <w:spacing w:val="-1"/>
        </w:rPr>
        <w:t>.</w:t>
      </w:r>
      <w:r w:rsidRPr="00702720">
        <w:rPr>
          <w:rFonts w:eastAsia="Calibri" w:cs="Tahoma"/>
          <w:spacing w:val="1"/>
        </w:rPr>
        <w:t>2</w:t>
      </w:r>
      <w:r w:rsidRPr="00702720">
        <w:rPr>
          <w:rFonts w:eastAsia="Calibri" w:cs="Tahoma"/>
          <w:spacing w:val="-1"/>
        </w:rPr>
        <w:t>.</w:t>
      </w:r>
      <w:r w:rsidRPr="00702720">
        <w:rPr>
          <w:rFonts w:eastAsia="Calibri" w:cs="Tahoma"/>
          <w:spacing w:val="1"/>
        </w:rPr>
        <w:t>3</w:t>
      </w:r>
      <w:r w:rsidRPr="00702720">
        <w:rPr>
          <w:rFonts w:eastAsia="Calibri" w:cs="Tahoma"/>
          <w:spacing w:val="-3"/>
        </w:rPr>
        <w:t>.</w:t>
      </w:r>
      <w:r w:rsidRPr="00702720">
        <w:rPr>
          <w:rFonts w:eastAsia="Calibri" w:cs="Tahoma"/>
        </w:rPr>
        <w:t>2</w:t>
      </w:r>
      <w:r w:rsidRPr="00702720">
        <w:rPr>
          <w:rFonts w:cs="Tahoma"/>
          <w:spacing w:val="-1"/>
        </w:rPr>
        <w:t xml:space="preserve"> </w:t>
      </w:r>
      <w:r w:rsidRPr="00702720">
        <w:rPr>
          <w:rFonts w:eastAsia="Calibri" w:cs="Tahoma"/>
          <w:spacing w:val="-2"/>
        </w:rPr>
        <w:t>π</w:t>
      </w:r>
      <w:r w:rsidRPr="00702720">
        <w:rPr>
          <w:rFonts w:eastAsia="Calibri" w:cs="Tahoma"/>
        </w:rPr>
        <w:t>ε</w:t>
      </w:r>
      <w:r w:rsidRPr="00702720">
        <w:rPr>
          <w:rFonts w:eastAsia="Calibri" w:cs="Tahoma"/>
          <w:spacing w:val="1"/>
        </w:rPr>
        <w:t>ρ</w:t>
      </w:r>
      <w:r w:rsidRPr="00702720">
        <w:rPr>
          <w:rFonts w:eastAsia="Calibri" w:cs="Tahoma"/>
        </w:rPr>
        <w:t>.</w:t>
      </w:r>
      <w:r w:rsidRPr="00702720">
        <w:rPr>
          <w:rFonts w:cs="Tahoma"/>
          <w:spacing w:val="-3"/>
        </w:rPr>
        <w:t xml:space="preserve"> </w:t>
      </w:r>
      <w:r w:rsidRPr="00702720">
        <w:rPr>
          <w:rFonts w:eastAsia="Calibri" w:cs="Tahoma"/>
        </w:rPr>
        <w:t>α’</w:t>
      </w:r>
      <w:r w:rsidRPr="00702720">
        <w:rPr>
          <w:rFonts w:cs="Tahoma"/>
          <w:spacing w:val="-2"/>
        </w:rPr>
        <w:t xml:space="preserve"> </w:t>
      </w:r>
      <w:r w:rsidRPr="00702720">
        <w:rPr>
          <w:rFonts w:eastAsia="Calibri" w:cs="Tahoma"/>
        </w:rPr>
        <w:t>και</w:t>
      </w:r>
      <w:r w:rsidRPr="00702720">
        <w:rPr>
          <w:rFonts w:cs="Tahoma"/>
          <w:spacing w:val="-3"/>
        </w:rPr>
        <w:t xml:space="preserve"> </w:t>
      </w:r>
      <w:r w:rsidRPr="00702720">
        <w:rPr>
          <w:rFonts w:eastAsia="Calibri" w:cs="Tahoma"/>
        </w:rPr>
        <w:t>β’,</w:t>
      </w:r>
      <w:r w:rsidRPr="00702720">
        <w:rPr>
          <w:rFonts w:cs="Tahoma"/>
          <w:spacing w:val="-2"/>
        </w:rPr>
        <w:t xml:space="preserve"> </w:t>
      </w:r>
      <w:r w:rsidRPr="00702720">
        <w:rPr>
          <w:rFonts w:eastAsia="Calibri" w:cs="Tahoma"/>
        </w:rPr>
        <w:t>καθώς</w:t>
      </w:r>
      <w:r w:rsidRPr="00702720">
        <w:rPr>
          <w:rFonts w:cs="Tahoma"/>
          <w:spacing w:val="-2"/>
        </w:rPr>
        <w:t xml:space="preserve"> </w:t>
      </w:r>
      <w:r w:rsidRPr="00702720">
        <w:rPr>
          <w:rFonts w:eastAsia="Calibri" w:cs="Tahoma"/>
        </w:rPr>
        <w:t>και</w:t>
      </w:r>
      <w:r w:rsidRPr="00702720">
        <w:rPr>
          <w:rFonts w:cs="Tahoma"/>
          <w:spacing w:val="-3"/>
        </w:rPr>
        <w:t xml:space="preserve"> </w:t>
      </w:r>
      <w:r w:rsidRPr="00702720">
        <w:rPr>
          <w:rFonts w:eastAsia="Calibri" w:cs="Tahoma"/>
        </w:rPr>
        <w:t>σ</w:t>
      </w:r>
      <w:r w:rsidRPr="00702720">
        <w:rPr>
          <w:rFonts w:eastAsia="Calibri" w:cs="Tahoma"/>
          <w:spacing w:val="-1"/>
        </w:rPr>
        <w:t>τη</w:t>
      </w:r>
      <w:r w:rsidRPr="00702720">
        <w:rPr>
          <w:rFonts w:eastAsia="Calibri" w:cs="Tahoma"/>
        </w:rPr>
        <w:t>ν</w:t>
      </w:r>
      <w:r w:rsidRPr="00702720">
        <w:rPr>
          <w:rFonts w:cs="Tahoma"/>
          <w:spacing w:val="-3"/>
        </w:rPr>
        <w:t xml:space="preserve"> </w:t>
      </w:r>
      <w:r w:rsidRPr="00702720">
        <w:rPr>
          <w:rFonts w:eastAsia="Calibri" w:cs="Tahoma"/>
        </w:rPr>
        <w:t>πε</w:t>
      </w:r>
      <w:r w:rsidRPr="00702720">
        <w:rPr>
          <w:rFonts w:eastAsia="Calibri" w:cs="Tahoma"/>
          <w:spacing w:val="1"/>
        </w:rPr>
        <w:t>ρ</w:t>
      </w:r>
      <w:r w:rsidRPr="00702720">
        <w:rPr>
          <w:rFonts w:eastAsia="Calibri" w:cs="Tahoma"/>
        </w:rPr>
        <w:t>.</w:t>
      </w:r>
      <w:r w:rsidRPr="00702720">
        <w:rPr>
          <w:rFonts w:cs="Tahoma"/>
          <w:spacing w:val="-3"/>
        </w:rPr>
        <w:t xml:space="preserve"> </w:t>
      </w:r>
      <w:r w:rsidRPr="00702720">
        <w:rPr>
          <w:rFonts w:eastAsia="Calibri" w:cs="Tahoma"/>
        </w:rPr>
        <w:t>β΄</w:t>
      </w:r>
      <w:r w:rsidRPr="00702720">
        <w:rPr>
          <w:rFonts w:cs="Tahoma"/>
          <w:spacing w:val="-3"/>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2"/>
        </w:rPr>
        <w:t xml:space="preserve"> </w:t>
      </w:r>
      <w:r w:rsidRPr="00702720">
        <w:rPr>
          <w:rFonts w:eastAsia="Calibri" w:cs="Tahoma"/>
        </w:rPr>
        <w:t>πα</w:t>
      </w:r>
      <w:r w:rsidRPr="00702720">
        <w:rPr>
          <w:rFonts w:eastAsia="Calibri" w:cs="Tahoma"/>
          <w:spacing w:val="1"/>
        </w:rPr>
        <w:t>ρ</w:t>
      </w:r>
      <w:r w:rsidRPr="00702720">
        <w:rPr>
          <w:rFonts w:eastAsia="Calibri" w:cs="Tahoma"/>
        </w:rPr>
        <w:t>αγ</w:t>
      </w:r>
      <w:r w:rsidRPr="00702720">
        <w:rPr>
          <w:rFonts w:eastAsia="Calibri" w:cs="Tahoma"/>
          <w:spacing w:val="1"/>
        </w:rPr>
        <w:t>ρ</w:t>
      </w:r>
      <w:r w:rsidRPr="00702720">
        <w:rPr>
          <w:rFonts w:eastAsia="Calibri" w:cs="Tahoma"/>
        </w:rPr>
        <w:t>άφ</w:t>
      </w:r>
      <w:r w:rsidRPr="00702720">
        <w:rPr>
          <w:rFonts w:eastAsia="Calibri" w:cs="Tahoma"/>
          <w:spacing w:val="-1"/>
        </w:rPr>
        <w:t>ο</w:t>
      </w:r>
      <w:r w:rsidRPr="00702720">
        <w:rPr>
          <w:rFonts w:eastAsia="Calibri" w:cs="Tahoma"/>
        </w:rPr>
        <w:t xml:space="preserve">υ </w:t>
      </w:r>
      <w:r w:rsidRPr="00702720">
        <w:rPr>
          <w:rFonts w:eastAsia="Calibri" w:cs="Tahoma"/>
          <w:spacing w:val="1"/>
        </w:rPr>
        <w:t>2</w:t>
      </w:r>
      <w:r w:rsidRPr="00702720">
        <w:rPr>
          <w:rFonts w:eastAsia="Calibri" w:cs="Tahoma"/>
          <w:spacing w:val="-1"/>
        </w:rPr>
        <w:t>.</w:t>
      </w:r>
      <w:r w:rsidRPr="00702720">
        <w:rPr>
          <w:rFonts w:eastAsia="Calibri" w:cs="Tahoma"/>
          <w:spacing w:val="1"/>
        </w:rPr>
        <w:t>2</w:t>
      </w:r>
      <w:r w:rsidRPr="00702720">
        <w:rPr>
          <w:rFonts w:eastAsia="Calibri" w:cs="Tahoma"/>
          <w:spacing w:val="-1"/>
        </w:rPr>
        <w:t>.</w:t>
      </w:r>
      <w:r w:rsidRPr="00702720">
        <w:rPr>
          <w:rFonts w:eastAsia="Calibri" w:cs="Tahoma"/>
          <w:spacing w:val="1"/>
        </w:rPr>
        <w:t>3</w:t>
      </w:r>
      <w:r w:rsidRPr="00702720">
        <w:rPr>
          <w:rFonts w:eastAsia="Calibri" w:cs="Tahoma"/>
          <w:spacing w:val="-3"/>
        </w:rPr>
        <w:t>.</w:t>
      </w:r>
      <w:r w:rsidRPr="00702720">
        <w:rPr>
          <w:rFonts w:eastAsia="Calibri" w:cs="Tahoma"/>
          <w:spacing w:val="1"/>
        </w:rPr>
        <w:t>3</w:t>
      </w:r>
      <w:r w:rsidRPr="00702720">
        <w:rPr>
          <w:rFonts w:eastAsia="Calibri" w:cs="Tahoma"/>
        </w:rPr>
        <w:t>,</w:t>
      </w:r>
      <w:r w:rsidRPr="00702720">
        <w:rPr>
          <w:rFonts w:cs="Tahoma"/>
          <w:spacing w:val="1"/>
        </w:rPr>
        <w:t xml:space="preserve"> </w:t>
      </w:r>
      <w:r w:rsidRPr="00702720">
        <w:rPr>
          <w:rFonts w:eastAsia="Calibri" w:cs="Tahoma"/>
          <w:spacing w:val="1"/>
        </w:rPr>
        <w:t>τ</w:t>
      </w:r>
      <w:r w:rsidRPr="00702720">
        <w:rPr>
          <w:rFonts w:eastAsia="Calibri" w:cs="Tahoma"/>
        </w:rPr>
        <w:t>α</w:t>
      </w:r>
      <w:r w:rsidRPr="00702720">
        <w:rPr>
          <w:rFonts w:cs="Tahoma"/>
          <w:spacing w:val="3"/>
        </w:rPr>
        <w:t xml:space="preserve"> </w:t>
      </w:r>
      <w:r w:rsidRPr="00702720">
        <w:rPr>
          <w:rFonts w:eastAsia="Calibri" w:cs="Tahoma"/>
        </w:rPr>
        <w:t>έγ</w:t>
      </w:r>
      <w:r w:rsidRPr="00702720">
        <w:rPr>
          <w:rFonts w:eastAsia="Calibri" w:cs="Tahoma"/>
          <w:spacing w:val="-2"/>
        </w:rPr>
        <w:t>γ</w:t>
      </w:r>
      <w:r w:rsidRPr="00702720">
        <w:rPr>
          <w:rFonts w:eastAsia="Calibri" w:cs="Tahoma"/>
          <w:spacing w:val="1"/>
        </w:rPr>
        <w:t>ρ</w:t>
      </w:r>
      <w:r w:rsidRPr="00702720">
        <w:rPr>
          <w:rFonts w:eastAsia="Calibri" w:cs="Tahoma"/>
        </w:rPr>
        <w:t>αφα</w:t>
      </w:r>
      <w:r w:rsidRPr="00702720">
        <w:rPr>
          <w:rFonts w:cs="Tahoma"/>
          <w:spacing w:val="3"/>
        </w:rPr>
        <w:t xml:space="preserve"> </w:t>
      </w:r>
      <w:r w:rsidRPr="00702720">
        <w:rPr>
          <w:rFonts w:eastAsia="Calibri" w:cs="Tahoma"/>
        </w:rPr>
        <w:t>ή</w:t>
      </w:r>
      <w:r w:rsidRPr="00702720">
        <w:rPr>
          <w:rFonts w:cs="Tahoma"/>
        </w:rPr>
        <w:t xml:space="preserve"> </w:t>
      </w:r>
      <w:r w:rsidRPr="00702720">
        <w:rPr>
          <w:rFonts w:eastAsia="Calibri" w:cs="Tahoma"/>
          <w:spacing w:val="1"/>
        </w:rPr>
        <w:t>τ</w:t>
      </w:r>
      <w:r w:rsidRPr="00702720">
        <w:rPr>
          <w:rFonts w:eastAsia="Calibri" w:cs="Tahoma"/>
        </w:rPr>
        <w:t>α</w:t>
      </w:r>
      <w:r w:rsidRPr="00702720">
        <w:rPr>
          <w:rFonts w:cs="Tahoma"/>
        </w:rPr>
        <w:t xml:space="preserve"> </w:t>
      </w:r>
      <w:r w:rsidRPr="00702720">
        <w:rPr>
          <w:rFonts w:eastAsia="Calibri" w:cs="Tahoma"/>
        </w:rPr>
        <w:t>π</w:t>
      </w:r>
      <w:r w:rsidRPr="00702720">
        <w:rPr>
          <w:rFonts w:eastAsia="Calibri" w:cs="Tahoma"/>
          <w:spacing w:val="-1"/>
        </w:rPr>
        <w:t>ι</w:t>
      </w:r>
      <w:r w:rsidRPr="00702720">
        <w:rPr>
          <w:rFonts w:eastAsia="Calibri" w:cs="Tahoma"/>
        </w:rPr>
        <w:t>σ</w:t>
      </w:r>
      <w:r w:rsidRPr="00702720">
        <w:rPr>
          <w:rFonts w:eastAsia="Calibri" w:cs="Tahoma"/>
          <w:spacing w:val="-1"/>
        </w:rPr>
        <w:t>τ</w:t>
      </w:r>
      <w:r w:rsidRPr="00702720">
        <w:rPr>
          <w:rFonts w:eastAsia="Calibri" w:cs="Tahoma"/>
          <w:spacing w:val="1"/>
        </w:rPr>
        <w:t>ο</w:t>
      </w:r>
      <w:r w:rsidRPr="00702720">
        <w:rPr>
          <w:rFonts w:eastAsia="Calibri" w:cs="Tahoma"/>
          <w:spacing w:val="-2"/>
        </w:rPr>
        <w:t>π</w:t>
      </w:r>
      <w:r w:rsidRPr="00702720">
        <w:rPr>
          <w:rFonts w:eastAsia="Calibri" w:cs="Tahoma"/>
          <w:spacing w:val="1"/>
        </w:rPr>
        <w:t>ο</w:t>
      </w:r>
      <w:r w:rsidRPr="00702720">
        <w:rPr>
          <w:rFonts w:eastAsia="Calibri" w:cs="Tahoma"/>
          <w:spacing w:val="-1"/>
        </w:rPr>
        <w:t>ιη</w:t>
      </w:r>
      <w:r w:rsidRPr="00702720">
        <w:rPr>
          <w:rFonts w:eastAsia="Calibri" w:cs="Tahoma"/>
          <w:spacing w:val="1"/>
        </w:rPr>
        <w:t>τ</w:t>
      </w:r>
      <w:r w:rsidRPr="00702720">
        <w:rPr>
          <w:rFonts w:eastAsia="Calibri" w:cs="Tahoma"/>
          <w:spacing w:val="-1"/>
        </w:rPr>
        <w:t>ι</w:t>
      </w:r>
      <w:r w:rsidRPr="00702720">
        <w:rPr>
          <w:rFonts w:eastAsia="Calibri" w:cs="Tahoma"/>
        </w:rPr>
        <w:t>κά</w:t>
      </w:r>
      <w:r w:rsidRPr="00702720">
        <w:rPr>
          <w:rFonts w:cs="Tahoma"/>
        </w:rPr>
        <w:t xml:space="preserve"> </w:t>
      </w:r>
      <w:r w:rsidRPr="00702720">
        <w:rPr>
          <w:rFonts w:eastAsia="Calibri" w:cs="Tahoma"/>
          <w:spacing w:val="1"/>
        </w:rPr>
        <w:t>μ</w:t>
      </w:r>
      <w:r w:rsidRPr="00702720">
        <w:rPr>
          <w:rFonts w:eastAsia="Calibri" w:cs="Tahoma"/>
          <w:spacing w:val="-2"/>
        </w:rPr>
        <w:t>π</w:t>
      </w:r>
      <w:r w:rsidRPr="00702720">
        <w:rPr>
          <w:rFonts w:eastAsia="Calibri" w:cs="Tahoma"/>
          <w:spacing w:val="1"/>
        </w:rPr>
        <w:t>ορ</w:t>
      </w:r>
      <w:r w:rsidRPr="00702720">
        <w:rPr>
          <w:rFonts w:eastAsia="Calibri" w:cs="Tahoma"/>
        </w:rPr>
        <w:t>εί</w:t>
      </w:r>
      <w:r w:rsidRPr="00702720">
        <w:rPr>
          <w:rFonts w:cs="Tahoma"/>
          <w:spacing w:val="3"/>
        </w:rPr>
        <w:t xml:space="preserve"> </w:t>
      </w:r>
      <w:r w:rsidRPr="00702720">
        <w:rPr>
          <w:rFonts w:eastAsia="Calibri" w:cs="Tahoma"/>
          <w:spacing w:val="-1"/>
        </w:rPr>
        <w:t>ν</w:t>
      </w:r>
      <w:r w:rsidRPr="00702720">
        <w:rPr>
          <w:rFonts w:eastAsia="Calibri" w:cs="Tahoma"/>
        </w:rPr>
        <w:t>α</w:t>
      </w:r>
      <w:r w:rsidRPr="00702720">
        <w:rPr>
          <w:rFonts w:cs="Tahoma"/>
        </w:rPr>
        <w:t xml:space="preserve"> </w:t>
      </w:r>
      <w:r w:rsidRPr="00702720">
        <w:rPr>
          <w:rFonts w:eastAsia="Calibri" w:cs="Tahoma"/>
        </w:rPr>
        <w:t>α</w:t>
      </w:r>
      <w:r w:rsidRPr="00702720">
        <w:rPr>
          <w:rFonts w:eastAsia="Calibri" w:cs="Tahoma"/>
          <w:spacing w:val="-1"/>
        </w:rPr>
        <w:t>ν</w:t>
      </w:r>
      <w:r w:rsidRPr="00702720">
        <w:rPr>
          <w:rFonts w:eastAsia="Calibri" w:cs="Tahoma"/>
          <w:spacing w:val="1"/>
        </w:rPr>
        <w:t>τ</w:t>
      </w:r>
      <w:r w:rsidRPr="00702720">
        <w:rPr>
          <w:rFonts w:eastAsia="Calibri" w:cs="Tahoma"/>
          <w:spacing w:val="-1"/>
        </w:rPr>
        <w:t>ι</w:t>
      </w:r>
      <w:r w:rsidRPr="00702720">
        <w:rPr>
          <w:rFonts w:eastAsia="Calibri" w:cs="Tahoma"/>
        </w:rPr>
        <w:t>καθ</w:t>
      </w:r>
      <w:r w:rsidRPr="00702720">
        <w:rPr>
          <w:rFonts w:eastAsia="Calibri" w:cs="Tahoma"/>
          <w:spacing w:val="-1"/>
        </w:rPr>
        <w:t>ί</w:t>
      </w:r>
      <w:r w:rsidRPr="00702720">
        <w:rPr>
          <w:rFonts w:eastAsia="Calibri" w:cs="Tahoma"/>
        </w:rPr>
        <w:t>σ</w:t>
      </w:r>
      <w:r w:rsidRPr="00702720">
        <w:rPr>
          <w:rFonts w:eastAsia="Calibri" w:cs="Tahoma"/>
          <w:spacing w:val="1"/>
        </w:rPr>
        <w:t>τ</w:t>
      </w:r>
      <w:r w:rsidRPr="00702720">
        <w:rPr>
          <w:rFonts w:eastAsia="Calibri" w:cs="Tahoma"/>
        </w:rPr>
        <w:t>α</w:t>
      </w:r>
      <w:r w:rsidRPr="00702720">
        <w:rPr>
          <w:rFonts w:eastAsia="Calibri" w:cs="Tahoma"/>
          <w:spacing w:val="-3"/>
        </w:rPr>
        <w:t>ν</w:t>
      </w:r>
      <w:r w:rsidRPr="00702720">
        <w:rPr>
          <w:rFonts w:eastAsia="Calibri" w:cs="Tahoma"/>
          <w:spacing w:val="1"/>
        </w:rPr>
        <w:t>τ</w:t>
      </w:r>
      <w:r w:rsidRPr="00702720">
        <w:rPr>
          <w:rFonts w:eastAsia="Calibri" w:cs="Tahoma"/>
        </w:rPr>
        <w:t>αι</w:t>
      </w:r>
      <w:r w:rsidRPr="00702720">
        <w:rPr>
          <w:rFonts w:cs="Tahoma"/>
          <w:spacing w:val="3"/>
        </w:rPr>
        <w:t xml:space="preserve"> </w:t>
      </w:r>
      <w:r w:rsidRPr="00702720">
        <w:rPr>
          <w:rFonts w:eastAsia="Calibri" w:cs="Tahoma"/>
        </w:rPr>
        <w:t>α</w:t>
      </w:r>
      <w:r w:rsidRPr="00702720">
        <w:rPr>
          <w:rFonts w:eastAsia="Calibri" w:cs="Tahoma"/>
          <w:spacing w:val="-2"/>
        </w:rPr>
        <w:t>π</w:t>
      </w:r>
      <w:r w:rsidRPr="00702720">
        <w:rPr>
          <w:rFonts w:eastAsia="Calibri" w:cs="Tahoma"/>
        </w:rPr>
        <w:t>ό</w:t>
      </w:r>
      <w:r w:rsidRPr="00702720">
        <w:rPr>
          <w:rFonts w:cs="Tahoma"/>
          <w:spacing w:val="4"/>
        </w:rPr>
        <w:t xml:space="preserve"> </w:t>
      </w:r>
      <w:r w:rsidRPr="00702720">
        <w:rPr>
          <w:rFonts w:eastAsia="Calibri" w:cs="Tahoma"/>
        </w:rPr>
        <w:t>έ</w:t>
      </w:r>
      <w:r w:rsidRPr="00702720">
        <w:rPr>
          <w:rFonts w:eastAsia="Calibri" w:cs="Tahoma"/>
          <w:spacing w:val="-3"/>
        </w:rPr>
        <w:t>ν</w:t>
      </w:r>
      <w:r w:rsidRPr="00702720">
        <w:rPr>
          <w:rFonts w:eastAsia="Calibri" w:cs="Tahoma"/>
          <w:spacing w:val="1"/>
        </w:rPr>
        <w:t>ο</w:t>
      </w:r>
      <w:r w:rsidRPr="00702720">
        <w:rPr>
          <w:rFonts w:eastAsia="Calibri" w:cs="Tahoma"/>
          <w:spacing w:val="-2"/>
        </w:rPr>
        <w:t>ρ</w:t>
      </w:r>
      <w:r w:rsidRPr="00702720">
        <w:rPr>
          <w:rFonts w:eastAsia="Calibri" w:cs="Tahoma"/>
        </w:rPr>
        <w:t>κη</w:t>
      </w:r>
      <w:r w:rsidRPr="00702720">
        <w:rPr>
          <w:rFonts w:cs="Tahoma"/>
          <w:spacing w:val="2"/>
        </w:rPr>
        <w:t xml:space="preserve"> </w:t>
      </w:r>
      <w:r w:rsidRPr="00702720">
        <w:rPr>
          <w:rFonts w:eastAsia="Calibri" w:cs="Tahoma"/>
        </w:rPr>
        <w:t>βεβα</w:t>
      </w:r>
      <w:r w:rsidRPr="00702720">
        <w:rPr>
          <w:rFonts w:eastAsia="Calibri" w:cs="Tahoma"/>
          <w:spacing w:val="-1"/>
        </w:rPr>
        <w:t>ί</w:t>
      </w:r>
      <w:r w:rsidRPr="00702720">
        <w:rPr>
          <w:rFonts w:eastAsia="Calibri" w:cs="Tahoma"/>
        </w:rPr>
        <w:t>ωση</w:t>
      </w:r>
      <w:r w:rsidRPr="00702720">
        <w:rPr>
          <w:rFonts w:cs="Tahoma"/>
          <w:spacing w:val="2"/>
        </w:rPr>
        <w:t xml:space="preserve"> </w:t>
      </w:r>
      <w:r w:rsidRPr="00702720">
        <w:rPr>
          <w:rFonts w:eastAsia="Calibri" w:cs="Tahoma"/>
          <w:spacing w:val="-1"/>
        </w:rPr>
        <w:t>ή</w:t>
      </w:r>
      <w:r w:rsidRPr="00702720">
        <w:rPr>
          <w:rFonts w:eastAsia="Calibri" w:cs="Tahoma"/>
        </w:rPr>
        <w:t>,</w:t>
      </w:r>
      <w:r w:rsidRPr="00702720">
        <w:rPr>
          <w:rFonts w:cs="Tahoma"/>
          <w:spacing w:val="1"/>
        </w:rPr>
        <w:t xml:space="preserve"> </w:t>
      </w:r>
      <w:r w:rsidRPr="00702720">
        <w:rPr>
          <w:rFonts w:eastAsia="Calibri" w:cs="Tahoma"/>
        </w:rPr>
        <w:t>σ</w:t>
      </w:r>
      <w:r w:rsidRPr="00702720">
        <w:rPr>
          <w:rFonts w:eastAsia="Calibri" w:cs="Tahoma"/>
          <w:spacing w:val="1"/>
        </w:rPr>
        <w:t>τ</w:t>
      </w:r>
      <w:r w:rsidRPr="00702720">
        <w:rPr>
          <w:rFonts w:eastAsia="Calibri" w:cs="Tahoma"/>
        </w:rPr>
        <w:t>α</w:t>
      </w:r>
      <w:r w:rsidRPr="00702720">
        <w:rPr>
          <w:rFonts w:cs="Tahoma"/>
        </w:rPr>
        <w:t xml:space="preserve"> </w:t>
      </w:r>
      <w:r w:rsidRPr="00702720">
        <w:rPr>
          <w:rFonts w:eastAsia="Calibri" w:cs="Tahoma"/>
        </w:rPr>
        <w:t>κ</w:t>
      </w:r>
      <w:r w:rsidRPr="00702720">
        <w:rPr>
          <w:rFonts w:eastAsia="Calibri" w:cs="Tahoma"/>
          <w:spacing w:val="1"/>
        </w:rPr>
        <w:t>ρ</w:t>
      </w:r>
      <w:r w:rsidRPr="00702720">
        <w:rPr>
          <w:rFonts w:eastAsia="Calibri" w:cs="Tahoma"/>
          <w:spacing w:val="-3"/>
        </w:rPr>
        <w:t>ά</w:t>
      </w:r>
      <w:r w:rsidRPr="00702720">
        <w:rPr>
          <w:rFonts w:eastAsia="Calibri" w:cs="Tahoma"/>
          <w:spacing w:val="1"/>
        </w:rPr>
        <w:t>τ</w:t>
      </w:r>
      <w:r w:rsidRPr="00702720">
        <w:rPr>
          <w:rFonts w:eastAsia="Calibri" w:cs="Tahoma"/>
        </w:rPr>
        <w:t>η</w:t>
      </w:r>
      <w:r w:rsidRPr="00702720">
        <w:rPr>
          <w:rFonts w:cs="Tahoma"/>
          <w:spacing w:val="2"/>
        </w:rPr>
        <w:t xml:space="preserve"> </w:t>
      </w:r>
      <w:r w:rsidRPr="00702720">
        <w:rPr>
          <w:rFonts w:eastAsia="Calibri" w:cs="Tahoma"/>
        </w:rPr>
        <w:t>-</w:t>
      </w:r>
      <w:r w:rsidRPr="00702720">
        <w:rPr>
          <w:rFonts w:cs="Tahoma"/>
        </w:rPr>
        <w:t xml:space="preserve"> </w:t>
      </w:r>
      <w:r w:rsidRPr="00702720">
        <w:rPr>
          <w:rFonts w:eastAsia="Calibri" w:cs="Tahoma"/>
          <w:spacing w:val="1"/>
        </w:rPr>
        <w:t>μ</w:t>
      </w:r>
      <w:r w:rsidRPr="00702720">
        <w:rPr>
          <w:rFonts w:eastAsia="Calibri" w:cs="Tahoma"/>
        </w:rPr>
        <w:t>έ</w:t>
      </w:r>
      <w:r w:rsidRPr="00702720">
        <w:rPr>
          <w:rFonts w:eastAsia="Calibri" w:cs="Tahoma"/>
          <w:spacing w:val="1"/>
        </w:rPr>
        <w:t>λ</w:t>
      </w:r>
      <w:r w:rsidRPr="00702720">
        <w:rPr>
          <w:rFonts w:eastAsia="Calibri" w:cs="Tahoma"/>
        </w:rPr>
        <w:t>η</w:t>
      </w:r>
      <w:r w:rsidRPr="00702720">
        <w:rPr>
          <w:rFonts w:cs="Tahoma"/>
          <w:spacing w:val="2"/>
        </w:rPr>
        <w:t xml:space="preserve"> </w:t>
      </w:r>
      <w:r w:rsidRPr="00702720">
        <w:rPr>
          <w:rFonts w:eastAsia="Calibri" w:cs="Tahoma"/>
        </w:rPr>
        <w:t>ή</w:t>
      </w:r>
      <w:r w:rsidRPr="00702720">
        <w:rPr>
          <w:rFonts w:cs="Tahoma"/>
          <w:spacing w:val="2"/>
        </w:rPr>
        <w:t xml:space="preserve"> </w:t>
      </w:r>
      <w:r w:rsidRPr="00702720">
        <w:rPr>
          <w:rFonts w:eastAsia="Calibri" w:cs="Tahoma"/>
          <w:spacing w:val="-2"/>
        </w:rPr>
        <w:t>σ</w:t>
      </w:r>
      <w:r w:rsidRPr="00702720">
        <w:rPr>
          <w:rFonts w:eastAsia="Calibri" w:cs="Tahoma"/>
          <w:spacing w:val="1"/>
        </w:rPr>
        <w:t>τ</w:t>
      </w:r>
      <w:r w:rsidRPr="00702720">
        <w:rPr>
          <w:rFonts w:eastAsia="Calibri" w:cs="Tahoma"/>
          <w:spacing w:val="-1"/>
        </w:rPr>
        <w:t>ι</w:t>
      </w:r>
      <w:r w:rsidRPr="00702720">
        <w:rPr>
          <w:rFonts w:eastAsia="Calibri" w:cs="Tahoma"/>
        </w:rPr>
        <w:t>ς</w:t>
      </w:r>
      <w:r w:rsidRPr="00702720">
        <w:rPr>
          <w:rFonts w:cs="Tahoma"/>
          <w:spacing w:val="4"/>
        </w:rPr>
        <w:t xml:space="preserve"> </w:t>
      </w:r>
      <w:r w:rsidRPr="00702720">
        <w:rPr>
          <w:rFonts w:eastAsia="Calibri" w:cs="Tahoma"/>
        </w:rPr>
        <w:t>χ</w:t>
      </w:r>
      <w:r w:rsidRPr="00702720">
        <w:rPr>
          <w:rFonts w:eastAsia="Calibri" w:cs="Tahoma"/>
          <w:spacing w:val="-2"/>
        </w:rPr>
        <w:t>ώ</w:t>
      </w:r>
      <w:r w:rsidRPr="00702720">
        <w:rPr>
          <w:rFonts w:eastAsia="Calibri" w:cs="Tahoma"/>
          <w:spacing w:val="1"/>
        </w:rPr>
        <w:t>ρ</w:t>
      </w:r>
      <w:r w:rsidRPr="00702720">
        <w:rPr>
          <w:rFonts w:eastAsia="Calibri" w:cs="Tahoma"/>
        </w:rPr>
        <w:t>ες</w:t>
      </w:r>
      <w:r w:rsidRPr="00702720">
        <w:rPr>
          <w:rFonts w:cs="Tahoma"/>
          <w:spacing w:val="1"/>
        </w:rPr>
        <w:t xml:space="preserve"> </w:t>
      </w:r>
      <w:r w:rsidRPr="00702720">
        <w:rPr>
          <w:rFonts w:eastAsia="Calibri" w:cs="Tahoma"/>
          <w:spacing w:val="1"/>
        </w:rPr>
        <w:t>ό</w:t>
      </w:r>
      <w:r w:rsidRPr="00702720">
        <w:rPr>
          <w:rFonts w:eastAsia="Calibri" w:cs="Tahoma"/>
          <w:spacing w:val="-2"/>
        </w:rPr>
        <w:t>π</w:t>
      </w:r>
      <w:r w:rsidRPr="00702720">
        <w:rPr>
          <w:rFonts w:eastAsia="Calibri" w:cs="Tahoma"/>
          <w:spacing w:val="1"/>
        </w:rPr>
        <w:t>ο</w:t>
      </w:r>
      <w:r w:rsidRPr="00702720">
        <w:rPr>
          <w:rFonts w:eastAsia="Calibri" w:cs="Tahoma"/>
        </w:rPr>
        <w:t>υ</w:t>
      </w:r>
      <w:r w:rsidRPr="00702720">
        <w:rPr>
          <w:rFonts w:cs="Tahoma"/>
          <w:spacing w:val="1"/>
        </w:rPr>
        <w:t xml:space="preserve"> </w:t>
      </w:r>
      <w:r w:rsidRPr="00702720">
        <w:rPr>
          <w:rFonts w:eastAsia="Calibri" w:cs="Tahoma"/>
        </w:rPr>
        <w:t>δ</w:t>
      </w:r>
      <w:r w:rsidRPr="00702720">
        <w:rPr>
          <w:rFonts w:eastAsia="Calibri" w:cs="Tahoma"/>
          <w:spacing w:val="-2"/>
        </w:rPr>
        <w:t>ε</w:t>
      </w:r>
      <w:r w:rsidRPr="00702720">
        <w:rPr>
          <w:rFonts w:eastAsia="Calibri" w:cs="Tahoma"/>
        </w:rPr>
        <w:t>ν</w:t>
      </w:r>
      <w:r w:rsidRPr="00702720">
        <w:rPr>
          <w:rFonts w:cs="Tahoma"/>
          <w:spacing w:val="2"/>
        </w:rPr>
        <w:t xml:space="preserve"> </w:t>
      </w:r>
      <w:r w:rsidRPr="00702720">
        <w:rPr>
          <w:rFonts w:eastAsia="Calibri" w:cs="Tahoma"/>
        </w:rPr>
        <w:t>π</w:t>
      </w:r>
      <w:r w:rsidRPr="00702720">
        <w:rPr>
          <w:rFonts w:eastAsia="Calibri" w:cs="Tahoma"/>
          <w:spacing w:val="1"/>
        </w:rPr>
        <w:t>ρ</w:t>
      </w:r>
      <w:r w:rsidRPr="00702720">
        <w:rPr>
          <w:rFonts w:eastAsia="Calibri" w:cs="Tahoma"/>
          <w:spacing w:val="-1"/>
        </w:rPr>
        <w:t>ο</w:t>
      </w:r>
      <w:r w:rsidRPr="00702720">
        <w:rPr>
          <w:rFonts w:eastAsia="Calibri" w:cs="Tahoma"/>
        </w:rPr>
        <w:t>β</w:t>
      </w:r>
      <w:r w:rsidRPr="00702720">
        <w:rPr>
          <w:rFonts w:eastAsia="Calibri" w:cs="Tahoma"/>
          <w:spacing w:val="1"/>
        </w:rPr>
        <w:t>λ</w:t>
      </w:r>
      <w:r w:rsidRPr="00702720">
        <w:rPr>
          <w:rFonts w:eastAsia="Calibri" w:cs="Tahoma"/>
          <w:spacing w:val="-2"/>
        </w:rPr>
        <w:t>έ</w:t>
      </w:r>
      <w:r w:rsidRPr="00702720">
        <w:rPr>
          <w:rFonts w:eastAsia="Calibri" w:cs="Tahoma"/>
        </w:rPr>
        <w:t>πε</w:t>
      </w:r>
      <w:r w:rsidRPr="00702720">
        <w:rPr>
          <w:rFonts w:eastAsia="Calibri" w:cs="Tahoma"/>
          <w:spacing w:val="1"/>
        </w:rPr>
        <w:t>τ</w:t>
      </w:r>
      <w:r w:rsidRPr="00702720">
        <w:rPr>
          <w:rFonts w:eastAsia="Calibri" w:cs="Tahoma"/>
        </w:rPr>
        <w:t>αι</w:t>
      </w:r>
      <w:r w:rsidRPr="00702720">
        <w:rPr>
          <w:rFonts w:cs="Tahoma"/>
        </w:rPr>
        <w:t xml:space="preserve"> </w:t>
      </w:r>
      <w:r w:rsidRPr="00702720">
        <w:rPr>
          <w:rFonts w:eastAsia="Calibri" w:cs="Tahoma"/>
        </w:rPr>
        <w:t>έ</w:t>
      </w:r>
      <w:r w:rsidRPr="00702720">
        <w:rPr>
          <w:rFonts w:eastAsia="Calibri" w:cs="Tahoma"/>
          <w:spacing w:val="-1"/>
        </w:rPr>
        <w:t>νο</w:t>
      </w:r>
      <w:r w:rsidRPr="00702720">
        <w:rPr>
          <w:rFonts w:eastAsia="Calibri" w:cs="Tahoma"/>
          <w:spacing w:val="1"/>
        </w:rPr>
        <w:t>ρ</w:t>
      </w:r>
      <w:r w:rsidRPr="00702720">
        <w:rPr>
          <w:rFonts w:eastAsia="Calibri" w:cs="Tahoma"/>
        </w:rPr>
        <w:t>κη</w:t>
      </w:r>
      <w:r w:rsidRPr="00702720">
        <w:rPr>
          <w:rFonts w:cs="Tahoma"/>
          <w:spacing w:val="2"/>
        </w:rPr>
        <w:t xml:space="preserve"> </w:t>
      </w:r>
      <w:r w:rsidRPr="00702720">
        <w:rPr>
          <w:rFonts w:eastAsia="Calibri" w:cs="Tahoma"/>
        </w:rPr>
        <w:t>β</w:t>
      </w:r>
      <w:r w:rsidRPr="00702720">
        <w:rPr>
          <w:rFonts w:eastAsia="Calibri" w:cs="Tahoma"/>
          <w:spacing w:val="-2"/>
        </w:rPr>
        <w:t>εβ</w:t>
      </w:r>
      <w:r w:rsidRPr="00702720">
        <w:rPr>
          <w:rFonts w:eastAsia="Calibri" w:cs="Tahoma"/>
        </w:rPr>
        <w:t>α</w:t>
      </w:r>
      <w:r w:rsidRPr="00702720">
        <w:rPr>
          <w:rFonts w:eastAsia="Calibri" w:cs="Tahoma"/>
          <w:spacing w:val="-1"/>
        </w:rPr>
        <w:t>ί</w:t>
      </w:r>
      <w:r w:rsidRPr="00702720">
        <w:rPr>
          <w:rFonts w:eastAsia="Calibri" w:cs="Tahoma"/>
        </w:rPr>
        <w:t>ωσ</w:t>
      </w:r>
      <w:r w:rsidRPr="00702720">
        <w:rPr>
          <w:rFonts w:eastAsia="Calibri" w:cs="Tahoma"/>
          <w:spacing w:val="-1"/>
        </w:rPr>
        <w:t>η</w:t>
      </w:r>
      <w:r w:rsidRPr="00702720">
        <w:rPr>
          <w:rFonts w:eastAsia="Calibri" w:cs="Tahoma"/>
        </w:rPr>
        <w:t>,</w:t>
      </w:r>
      <w:r w:rsidRPr="00702720">
        <w:rPr>
          <w:rFonts w:cs="Tahoma"/>
          <w:spacing w:val="3"/>
        </w:rPr>
        <w:t xml:space="preserve"> </w:t>
      </w:r>
      <w:r w:rsidRPr="00702720">
        <w:rPr>
          <w:rFonts w:eastAsia="Calibri" w:cs="Tahoma"/>
        </w:rPr>
        <w:t>από</w:t>
      </w:r>
      <w:r w:rsidRPr="00702720">
        <w:rPr>
          <w:rFonts w:cs="Tahoma"/>
          <w:spacing w:val="2"/>
        </w:rPr>
        <w:t xml:space="preserve"> </w:t>
      </w:r>
      <w:r w:rsidRPr="00702720">
        <w:rPr>
          <w:rFonts w:eastAsia="Calibri" w:cs="Tahoma"/>
          <w:spacing w:val="1"/>
        </w:rPr>
        <w:t>υ</w:t>
      </w:r>
      <w:r w:rsidRPr="00702720">
        <w:rPr>
          <w:rFonts w:eastAsia="Calibri" w:cs="Tahoma"/>
        </w:rPr>
        <w:t>π</w:t>
      </w:r>
      <w:r w:rsidRPr="00702720">
        <w:rPr>
          <w:rFonts w:eastAsia="Calibri" w:cs="Tahoma"/>
          <w:spacing w:val="-2"/>
        </w:rPr>
        <w:t>ε</w:t>
      </w:r>
      <w:r w:rsidRPr="00702720">
        <w:rPr>
          <w:rFonts w:eastAsia="Calibri" w:cs="Tahoma"/>
          <w:spacing w:val="1"/>
        </w:rPr>
        <w:t>ύ</w:t>
      </w:r>
      <w:r w:rsidRPr="00702720">
        <w:rPr>
          <w:rFonts w:eastAsia="Calibri" w:cs="Tahoma"/>
        </w:rPr>
        <w:t>θ</w:t>
      </w:r>
      <w:r w:rsidRPr="00702720">
        <w:rPr>
          <w:rFonts w:eastAsia="Calibri" w:cs="Tahoma"/>
          <w:spacing w:val="1"/>
        </w:rPr>
        <w:t>υ</w:t>
      </w:r>
      <w:r w:rsidRPr="00702720">
        <w:rPr>
          <w:rFonts w:eastAsia="Calibri" w:cs="Tahoma"/>
          <w:spacing w:val="-1"/>
        </w:rPr>
        <w:t>ν</w:t>
      </w:r>
      <w:r w:rsidRPr="00702720">
        <w:rPr>
          <w:rFonts w:eastAsia="Calibri" w:cs="Tahoma"/>
        </w:rPr>
        <w:t>η</w:t>
      </w:r>
      <w:r w:rsidRPr="00702720">
        <w:rPr>
          <w:rFonts w:cs="Tahoma"/>
          <w:spacing w:val="2"/>
        </w:rPr>
        <w:t xml:space="preserve"> </w:t>
      </w:r>
      <w:r w:rsidRPr="00702720">
        <w:rPr>
          <w:rFonts w:eastAsia="Calibri" w:cs="Tahoma"/>
        </w:rPr>
        <w:t>δ</w:t>
      </w:r>
      <w:r w:rsidRPr="00702720">
        <w:rPr>
          <w:rFonts w:eastAsia="Calibri" w:cs="Tahoma"/>
          <w:spacing w:val="-1"/>
        </w:rPr>
        <w:t>ήλ</w:t>
      </w:r>
      <w:r w:rsidRPr="00702720">
        <w:rPr>
          <w:rFonts w:eastAsia="Calibri" w:cs="Tahoma"/>
        </w:rPr>
        <w:t>ωση</w:t>
      </w:r>
      <w:r w:rsidRPr="00702720">
        <w:rPr>
          <w:rFonts w:cs="Tahoma"/>
          <w:spacing w:val="2"/>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4"/>
        </w:rPr>
        <w:t xml:space="preserve"> </w:t>
      </w:r>
      <w:r w:rsidRPr="00702720">
        <w:rPr>
          <w:rFonts w:eastAsia="Calibri" w:cs="Tahoma"/>
        </w:rPr>
        <w:t>ε</w:t>
      </w:r>
      <w:r w:rsidRPr="00702720">
        <w:rPr>
          <w:rFonts w:eastAsia="Calibri" w:cs="Tahoma"/>
          <w:spacing w:val="-1"/>
        </w:rPr>
        <w:t>ν</w:t>
      </w:r>
      <w:r w:rsidRPr="00702720">
        <w:rPr>
          <w:rFonts w:eastAsia="Calibri" w:cs="Tahoma"/>
        </w:rPr>
        <w:t>δ</w:t>
      </w:r>
      <w:r w:rsidRPr="00702720">
        <w:rPr>
          <w:rFonts w:eastAsia="Calibri" w:cs="Tahoma"/>
          <w:spacing w:val="-1"/>
        </w:rPr>
        <w:t>ι</w:t>
      </w:r>
      <w:r w:rsidRPr="00702720">
        <w:rPr>
          <w:rFonts w:eastAsia="Calibri" w:cs="Tahoma"/>
        </w:rPr>
        <w:t>αφ</w:t>
      </w:r>
      <w:r w:rsidRPr="00702720">
        <w:rPr>
          <w:rFonts w:eastAsia="Calibri" w:cs="Tahoma"/>
          <w:spacing w:val="-2"/>
        </w:rPr>
        <w:t>ε</w:t>
      </w:r>
      <w:r w:rsidRPr="00702720">
        <w:rPr>
          <w:rFonts w:eastAsia="Calibri" w:cs="Tahoma"/>
          <w:spacing w:val="1"/>
        </w:rPr>
        <w:t>ρ</w:t>
      </w:r>
      <w:r w:rsidRPr="00702720">
        <w:rPr>
          <w:rFonts w:eastAsia="Calibri" w:cs="Tahoma"/>
          <w:spacing w:val="-1"/>
        </w:rPr>
        <w:t>ο</w:t>
      </w:r>
      <w:r w:rsidRPr="00702720">
        <w:rPr>
          <w:rFonts w:eastAsia="Calibri" w:cs="Tahoma"/>
          <w:spacing w:val="1"/>
        </w:rPr>
        <w:t>μ</w:t>
      </w:r>
      <w:r w:rsidRPr="00702720">
        <w:rPr>
          <w:rFonts w:eastAsia="Calibri" w:cs="Tahoma"/>
        </w:rPr>
        <w:t>έ</w:t>
      </w:r>
      <w:r w:rsidRPr="00702720">
        <w:rPr>
          <w:rFonts w:eastAsia="Calibri" w:cs="Tahoma"/>
          <w:spacing w:val="-3"/>
        </w:rPr>
        <w:t>ν</w:t>
      </w:r>
      <w:r w:rsidRPr="00702720">
        <w:rPr>
          <w:rFonts w:eastAsia="Calibri" w:cs="Tahoma"/>
          <w:spacing w:val="1"/>
        </w:rPr>
        <w:t>ο</w:t>
      </w:r>
      <w:r w:rsidRPr="00702720">
        <w:rPr>
          <w:rFonts w:eastAsia="Calibri" w:cs="Tahoma"/>
        </w:rPr>
        <w:t>υ</w:t>
      </w:r>
      <w:r w:rsidRPr="00702720">
        <w:rPr>
          <w:rFonts w:cs="Tahoma"/>
        </w:rPr>
        <w:t xml:space="preserve"> </w:t>
      </w:r>
      <w:r w:rsidRPr="00702720">
        <w:rPr>
          <w:rFonts w:eastAsia="Calibri" w:cs="Tahoma"/>
        </w:rPr>
        <w:t>ε</w:t>
      </w:r>
      <w:r w:rsidRPr="00702720">
        <w:rPr>
          <w:rFonts w:eastAsia="Calibri" w:cs="Tahoma"/>
          <w:spacing w:val="-1"/>
        </w:rPr>
        <w:t>ν</w:t>
      </w:r>
      <w:r w:rsidRPr="00702720">
        <w:rPr>
          <w:rFonts w:eastAsia="Calibri" w:cs="Tahoma"/>
        </w:rPr>
        <w:t>ώπ</w:t>
      </w:r>
      <w:r w:rsidRPr="00702720">
        <w:rPr>
          <w:rFonts w:eastAsia="Calibri" w:cs="Tahoma"/>
          <w:spacing w:val="-1"/>
        </w:rPr>
        <w:t>ι</w:t>
      </w:r>
      <w:r w:rsidRPr="00702720">
        <w:rPr>
          <w:rFonts w:eastAsia="Calibri" w:cs="Tahoma"/>
          <w:spacing w:val="1"/>
        </w:rPr>
        <w:t>ο</w:t>
      </w:r>
      <w:r w:rsidRPr="00702720">
        <w:rPr>
          <w:rFonts w:eastAsia="Calibri" w:cs="Tahoma"/>
        </w:rPr>
        <w:t>ν</w:t>
      </w:r>
      <w:r w:rsidRPr="00702720">
        <w:rPr>
          <w:rFonts w:cs="Tahoma"/>
        </w:rPr>
        <w:t xml:space="preserve"> </w:t>
      </w:r>
      <w:r w:rsidRPr="00702720">
        <w:rPr>
          <w:rFonts w:eastAsia="Calibri" w:cs="Tahoma"/>
        </w:rPr>
        <w:t>α</w:t>
      </w:r>
      <w:r w:rsidRPr="00702720">
        <w:rPr>
          <w:rFonts w:eastAsia="Calibri" w:cs="Tahoma"/>
          <w:spacing w:val="1"/>
        </w:rPr>
        <w:t>ρ</w:t>
      </w:r>
      <w:r w:rsidRPr="00702720">
        <w:rPr>
          <w:rFonts w:eastAsia="Calibri" w:cs="Tahoma"/>
          <w:spacing w:val="-1"/>
        </w:rPr>
        <w:t>μ</w:t>
      </w:r>
      <w:r w:rsidRPr="00702720">
        <w:rPr>
          <w:rFonts w:eastAsia="Calibri" w:cs="Tahoma"/>
          <w:spacing w:val="1"/>
        </w:rPr>
        <w:t>ό</w:t>
      </w:r>
      <w:r w:rsidRPr="00702720">
        <w:rPr>
          <w:rFonts w:eastAsia="Calibri" w:cs="Tahoma"/>
        </w:rPr>
        <w:t>δ</w:t>
      </w:r>
      <w:r w:rsidRPr="00702720">
        <w:rPr>
          <w:rFonts w:eastAsia="Calibri" w:cs="Tahoma"/>
          <w:spacing w:val="-1"/>
        </w:rPr>
        <w:t>ι</w:t>
      </w:r>
      <w:r w:rsidRPr="00702720">
        <w:rPr>
          <w:rFonts w:eastAsia="Calibri" w:cs="Tahoma"/>
        </w:rPr>
        <w:t>ας</w:t>
      </w:r>
      <w:r w:rsidRPr="00702720">
        <w:rPr>
          <w:rFonts w:cs="Tahoma"/>
          <w:spacing w:val="1"/>
        </w:rPr>
        <w:t xml:space="preserve"> </w:t>
      </w:r>
      <w:r w:rsidRPr="00702720">
        <w:rPr>
          <w:rFonts w:eastAsia="Calibri" w:cs="Tahoma"/>
        </w:rPr>
        <w:t>δ</w:t>
      </w:r>
      <w:r w:rsidRPr="00702720">
        <w:rPr>
          <w:rFonts w:eastAsia="Calibri" w:cs="Tahoma"/>
          <w:spacing w:val="-1"/>
        </w:rPr>
        <w:t>ι</w:t>
      </w:r>
      <w:r w:rsidRPr="00702720">
        <w:rPr>
          <w:rFonts w:eastAsia="Calibri" w:cs="Tahoma"/>
        </w:rPr>
        <w:t>κα</w:t>
      </w:r>
      <w:r w:rsidRPr="00702720">
        <w:rPr>
          <w:rFonts w:eastAsia="Calibri" w:cs="Tahoma"/>
          <w:spacing w:val="-2"/>
        </w:rPr>
        <w:t>σ</w:t>
      </w:r>
      <w:r w:rsidRPr="00702720">
        <w:rPr>
          <w:rFonts w:eastAsia="Calibri" w:cs="Tahoma"/>
          <w:spacing w:val="-1"/>
        </w:rPr>
        <w:t>τι</w:t>
      </w:r>
      <w:r w:rsidRPr="00702720">
        <w:rPr>
          <w:rFonts w:eastAsia="Calibri" w:cs="Tahoma"/>
        </w:rPr>
        <w:t>κ</w:t>
      </w:r>
      <w:r w:rsidRPr="00702720">
        <w:rPr>
          <w:rFonts w:eastAsia="Calibri" w:cs="Tahoma"/>
          <w:spacing w:val="-1"/>
        </w:rPr>
        <w:t>ή</w:t>
      </w:r>
      <w:r w:rsidRPr="00702720">
        <w:rPr>
          <w:rFonts w:eastAsia="Calibri" w:cs="Tahoma"/>
        </w:rPr>
        <w:t>ς</w:t>
      </w:r>
      <w:r w:rsidRPr="00702720">
        <w:rPr>
          <w:rFonts w:cs="Tahoma"/>
          <w:spacing w:val="1"/>
        </w:rPr>
        <w:t xml:space="preserve"> </w:t>
      </w:r>
      <w:r w:rsidRPr="00702720">
        <w:rPr>
          <w:rFonts w:eastAsia="Calibri" w:cs="Tahoma"/>
        </w:rPr>
        <w:t>ή</w:t>
      </w:r>
      <w:r w:rsidRPr="00702720">
        <w:rPr>
          <w:rFonts w:cs="Tahoma"/>
        </w:rPr>
        <w:t xml:space="preserve"> </w:t>
      </w:r>
      <w:r w:rsidRPr="00702720">
        <w:rPr>
          <w:rFonts w:eastAsia="Calibri" w:cs="Tahoma"/>
        </w:rPr>
        <w:t>δ</w:t>
      </w:r>
      <w:r w:rsidRPr="00702720">
        <w:rPr>
          <w:rFonts w:eastAsia="Calibri" w:cs="Tahoma"/>
          <w:spacing w:val="-1"/>
        </w:rPr>
        <w:t>ι</w:t>
      </w:r>
      <w:r w:rsidRPr="00702720">
        <w:rPr>
          <w:rFonts w:eastAsia="Calibri" w:cs="Tahoma"/>
          <w:spacing w:val="1"/>
        </w:rPr>
        <w:t>ο</w:t>
      </w:r>
      <w:r w:rsidRPr="00702720">
        <w:rPr>
          <w:rFonts w:eastAsia="Calibri" w:cs="Tahoma"/>
          <w:spacing w:val="-1"/>
        </w:rPr>
        <w:t>ι</w:t>
      </w:r>
      <w:r w:rsidRPr="00702720">
        <w:rPr>
          <w:rFonts w:eastAsia="Calibri" w:cs="Tahoma"/>
        </w:rPr>
        <w:t>κ</w:t>
      </w:r>
      <w:r w:rsidRPr="00702720">
        <w:rPr>
          <w:rFonts w:eastAsia="Calibri" w:cs="Tahoma"/>
          <w:spacing w:val="-1"/>
        </w:rPr>
        <w:t>η</w:t>
      </w:r>
      <w:r w:rsidRPr="00702720">
        <w:rPr>
          <w:rFonts w:eastAsia="Calibri" w:cs="Tahoma"/>
          <w:spacing w:val="1"/>
        </w:rPr>
        <w:t>τ</w:t>
      </w:r>
      <w:r w:rsidRPr="00702720">
        <w:rPr>
          <w:rFonts w:eastAsia="Calibri" w:cs="Tahoma"/>
          <w:spacing w:val="-1"/>
        </w:rPr>
        <w:t>ι</w:t>
      </w:r>
      <w:r w:rsidRPr="00702720">
        <w:rPr>
          <w:rFonts w:eastAsia="Calibri" w:cs="Tahoma"/>
        </w:rPr>
        <w:t>κ</w:t>
      </w:r>
      <w:r w:rsidRPr="00702720">
        <w:rPr>
          <w:rFonts w:eastAsia="Calibri" w:cs="Tahoma"/>
          <w:spacing w:val="-1"/>
        </w:rPr>
        <w:t>ή</w:t>
      </w:r>
      <w:r w:rsidRPr="00702720">
        <w:rPr>
          <w:rFonts w:eastAsia="Calibri" w:cs="Tahoma"/>
        </w:rPr>
        <w:t>ς</w:t>
      </w:r>
      <w:r w:rsidRPr="00702720">
        <w:rPr>
          <w:rFonts w:cs="Tahoma"/>
          <w:spacing w:val="1"/>
        </w:rPr>
        <w:t xml:space="preserve"> </w:t>
      </w:r>
      <w:r w:rsidRPr="00702720">
        <w:rPr>
          <w:rFonts w:eastAsia="Calibri" w:cs="Tahoma"/>
        </w:rPr>
        <w:t>α</w:t>
      </w:r>
      <w:r w:rsidRPr="00702720">
        <w:rPr>
          <w:rFonts w:eastAsia="Calibri" w:cs="Tahoma"/>
          <w:spacing w:val="1"/>
        </w:rPr>
        <w:t>ρ</w:t>
      </w:r>
      <w:r w:rsidRPr="00702720">
        <w:rPr>
          <w:rFonts w:eastAsia="Calibri" w:cs="Tahoma"/>
        </w:rPr>
        <w:t>χ</w:t>
      </w:r>
      <w:r w:rsidRPr="00702720">
        <w:rPr>
          <w:rFonts w:eastAsia="Calibri" w:cs="Tahoma"/>
          <w:spacing w:val="-1"/>
        </w:rPr>
        <w:t>ή</w:t>
      </w:r>
      <w:r w:rsidRPr="00702720">
        <w:rPr>
          <w:rFonts w:eastAsia="Calibri" w:cs="Tahoma"/>
          <w:spacing w:val="1"/>
        </w:rPr>
        <w:t>ς</w:t>
      </w:r>
      <w:r w:rsidRPr="00702720">
        <w:rPr>
          <w:rFonts w:eastAsia="Calibri" w:cs="Tahoma"/>
        </w:rPr>
        <w:t>,</w:t>
      </w:r>
      <w:r w:rsidRPr="00702720">
        <w:rPr>
          <w:rFonts w:cs="Tahoma"/>
          <w:spacing w:val="1"/>
        </w:rPr>
        <w:t xml:space="preserve"> </w:t>
      </w:r>
      <w:r w:rsidRPr="00702720">
        <w:rPr>
          <w:rFonts w:eastAsia="Calibri" w:cs="Tahoma"/>
        </w:rPr>
        <w:t>σ</w:t>
      </w:r>
      <w:r w:rsidRPr="00702720">
        <w:rPr>
          <w:rFonts w:eastAsia="Calibri" w:cs="Tahoma"/>
          <w:spacing w:val="1"/>
        </w:rPr>
        <w:t>υμ</w:t>
      </w:r>
      <w:r w:rsidRPr="00702720">
        <w:rPr>
          <w:rFonts w:eastAsia="Calibri" w:cs="Tahoma"/>
          <w:spacing w:val="-2"/>
        </w:rPr>
        <w:t>β</w:t>
      </w:r>
      <w:r w:rsidRPr="00702720">
        <w:rPr>
          <w:rFonts w:eastAsia="Calibri" w:cs="Tahoma"/>
          <w:spacing w:val="1"/>
        </w:rPr>
        <w:t>ολ</w:t>
      </w:r>
      <w:r w:rsidRPr="00702720">
        <w:rPr>
          <w:rFonts w:eastAsia="Calibri" w:cs="Tahoma"/>
        </w:rPr>
        <w:t>α</w:t>
      </w:r>
      <w:r w:rsidRPr="00702720">
        <w:rPr>
          <w:rFonts w:eastAsia="Calibri" w:cs="Tahoma"/>
          <w:spacing w:val="-3"/>
        </w:rPr>
        <w:t>ι</w:t>
      </w:r>
      <w:r w:rsidRPr="00702720">
        <w:rPr>
          <w:rFonts w:eastAsia="Calibri" w:cs="Tahoma"/>
          <w:spacing w:val="1"/>
        </w:rPr>
        <w:t>ο</w:t>
      </w:r>
      <w:r w:rsidRPr="00702720">
        <w:rPr>
          <w:rFonts w:eastAsia="Calibri" w:cs="Tahoma"/>
        </w:rPr>
        <w:t>γ</w:t>
      </w:r>
      <w:r w:rsidRPr="00702720">
        <w:rPr>
          <w:rFonts w:eastAsia="Calibri" w:cs="Tahoma"/>
          <w:spacing w:val="1"/>
        </w:rPr>
        <w:t>ρ</w:t>
      </w:r>
      <w:r w:rsidRPr="00702720">
        <w:rPr>
          <w:rFonts w:eastAsia="Calibri" w:cs="Tahoma"/>
        </w:rPr>
        <w:t>ά</w:t>
      </w:r>
      <w:r w:rsidRPr="00702720">
        <w:rPr>
          <w:rFonts w:eastAsia="Calibri" w:cs="Tahoma"/>
          <w:spacing w:val="-2"/>
        </w:rPr>
        <w:t>φ</w:t>
      </w:r>
      <w:r w:rsidRPr="00702720">
        <w:rPr>
          <w:rFonts w:eastAsia="Calibri" w:cs="Tahoma"/>
          <w:spacing w:val="-1"/>
        </w:rPr>
        <w:t>ο</w:t>
      </w:r>
      <w:r w:rsidRPr="00702720">
        <w:rPr>
          <w:rFonts w:eastAsia="Calibri" w:cs="Tahoma"/>
        </w:rPr>
        <w:t>υ</w:t>
      </w:r>
      <w:r w:rsidRPr="00702720">
        <w:rPr>
          <w:rFonts w:cs="Tahoma"/>
          <w:spacing w:val="1"/>
        </w:rPr>
        <w:t xml:space="preserve"> </w:t>
      </w:r>
      <w:r w:rsidRPr="00702720">
        <w:rPr>
          <w:rFonts w:eastAsia="Calibri" w:cs="Tahoma"/>
        </w:rPr>
        <w:t>ή</w:t>
      </w:r>
      <w:r w:rsidRPr="00702720">
        <w:rPr>
          <w:rFonts w:cs="Tahoma"/>
        </w:rPr>
        <w:t xml:space="preserve"> </w:t>
      </w:r>
      <w:r w:rsidRPr="00702720">
        <w:rPr>
          <w:rFonts w:eastAsia="Calibri" w:cs="Tahoma"/>
        </w:rPr>
        <w:t>α</w:t>
      </w:r>
      <w:r w:rsidRPr="00702720">
        <w:rPr>
          <w:rFonts w:eastAsia="Calibri" w:cs="Tahoma"/>
          <w:spacing w:val="1"/>
        </w:rPr>
        <w:t>ρμό</w:t>
      </w:r>
      <w:r w:rsidRPr="00702720">
        <w:rPr>
          <w:rFonts w:eastAsia="Calibri" w:cs="Tahoma"/>
        </w:rPr>
        <w:t>δ</w:t>
      </w:r>
      <w:r w:rsidRPr="00702720">
        <w:rPr>
          <w:rFonts w:eastAsia="Calibri" w:cs="Tahoma"/>
          <w:spacing w:val="-3"/>
        </w:rPr>
        <w:t>ι</w:t>
      </w:r>
      <w:r w:rsidRPr="00702720">
        <w:rPr>
          <w:rFonts w:eastAsia="Calibri" w:cs="Tahoma"/>
          <w:spacing w:val="1"/>
        </w:rPr>
        <w:t>ο</w:t>
      </w:r>
      <w:r w:rsidRPr="00702720">
        <w:rPr>
          <w:rFonts w:eastAsia="Calibri" w:cs="Tahoma"/>
        </w:rPr>
        <w:t>υ</w:t>
      </w:r>
      <w:r w:rsidRPr="00702720">
        <w:rPr>
          <w:rFonts w:cs="Tahoma"/>
          <w:spacing w:val="1"/>
        </w:rPr>
        <w:t xml:space="preserve"> </w:t>
      </w:r>
      <w:r w:rsidRPr="00702720">
        <w:rPr>
          <w:rFonts w:eastAsia="Calibri" w:cs="Tahoma"/>
        </w:rPr>
        <w:t>επαγ</w:t>
      </w:r>
      <w:r w:rsidRPr="00702720">
        <w:rPr>
          <w:rFonts w:eastAsia="Calibri" w:cs="Tahoma"/>
          <w:spacing w:val="-2"/>
        </w:rPr>
        <w:t>γ</w:t>
      </w:r>
      <w:r w:rsidRPr="00702720">
        <w:rPr>
          <w:rFonts w:eastAsia="Calibri" w:cs="Tahoma"/>
        </w:rPr>
        <w:t>ε</w:t>
      </w:r>
      <w:r w:rsidRPr="00702720">
        <w:rPr>
          <w:rFonts w:eastAsia="Calibri" w:cs="Tahoma"/>
          <w:spacing w:val="-1"/>
        </w:rPr>
        <w:t>λ</w:t>
      </w:r>
      <w:r w:rsidRPr="00702720">
        <w:rPr>
          <w:rFonts w:eastAsia="Calibri" w:cs="Tahoma"/>
          <w:spacing w:val="1"/>
        </w:rPr>
        <w:t>μ</w:t>
      </w:r>
      <w:r w:rsidRPr="00702720">
        <w:rPr>
          <w:rFonts w:eastAsia="Calibri" w:cs="Tahoma"/>
        </w:rPr>
        <w:t>α</w:t>
      </w:r>
      <w:r w:rsidRPr="00702720">
        <w:rPr>
          <w:rFonts w:eastAsia="Calibri" w:cs="Tahoma"/>
          <w:spacing w:val="1"/>
        </w:rPr>
        <w:t>τ</w:t>
      </w:r>
      <w:r w:rsidRPr="00702720">
        <w:rPr>
          <w:rFonts w:eastAsia="Calibri" w:cs="Tahoma"/>
          <w:spacing w:val="-1"/>
        </w:rPr>
        <w:t>ι</w:t>
      </w:r>
      <w:r w:rsidRPr="00702720">
        <w:rPr>
          <w:rFonts w:eastAsia="Calibri" w:cs="Tahoma"/>
          <w:spacing w:val="-2"/>
        </w:rPr>
        <w:t>κ</w:t>
      </w:r>
      <w:r w:rsidRPr="00702720">
        <w:rPr>
          <w:rFonts w:eastAsia="Calibri" w:cs="Tahoma"/>
          <w:spacing w:val="1"/>
        </w:rPr>
        <w:t>ο</w:t>
      </w:r>
      <w:r w:rsidRPr="00702720">
        <w:rPr>
          <w:rFonts w:eastAsia="Calibri" w:cs="Tahoma"/>
        </w:rPr>
        <w:t>ύ</w:t>
      </w:r>
      <w:r w:rsidRPr="00702720">
        <w:rPr>
          <w:rFonts w:cs="Tahoma"/>
          <w:spacing w:val="1"/>
        </w:rPr>
        <w:t xml:space="preserve"> </w:t>
      </w:r>
      <w:r w:rsidRPr="00702720">
        <w:rPr>
          <w:rFonts w:eastAsia="Calibri" w:cs="Tahoma"/>
        </w:rPr>
        <w:t>ή</w:t>
      </w:r>
      <w:r w:rsidRPr="00702720">
        <w:rPr>
          <w:rFonts w:cs="Tahoma"/>
        </w:rPr>
        <w:t xml:space="preserve"> </w:t>
      </w:r>
      <w:r w:rsidRPr="00702720">
        <w:rPr>
          <w:rFonts w:eastAsia="Calibri" w:cs="Tahoma"/>
        </w:rPr>
        <w:t>ε</w:t>
      </w:r>
      <w:r w:rsidRPr="00702720">
        <w:rPr>
          <w:rFonts w:eastAsia="Calibri" w:cs="Tahoma"/>
          <w:spacing w:val="1"/>
        </w:rPr>
        <w:t>μ</w:t>
      </w:r>
      <w:r w:rsidRPr="00702720">
        <w:rPr>
          <w:rFonts w:eastAsia="Calibri" w:cs="Tahoma"/>
          <w:spacing w:val="-2"/>
        </w:rPr>
        <w:t>π</w:t>
      </w:r>
      <w:r w:rsidRPr="00702720">
        <w:rPr>
          <w:rFonts w:eastAsia="Calibri" w:cs="Tahoma"/>
          <w:spacing w:val="1"/>
        </w:rPr>
        <w:t>ορ</w:t>
      </w:r>
      <w:r w:rsidRPr="00702720">
        <w:rPr>
          <w:rFonts w:eastAsia="Calibri" w:cs="Tahoma"/>
          <w:spacing w:val="-1"/>
        </w:rPr>
        <w:t>ι</w:t>
      </w:r>
      <w:r w:rsidRPr="00702720">
        <w:rPr>
          <w:rFonts w:eastAsia="Calibri" w:cs="Tahoma"/>
          <w:spacing w:val="-2"/>
        </w:rPr>
        <w:t>κ</w:t>
      </w:r>
      <w:r w:rsidRPr="00702720">
        <w:rPr>
          <w:rFonts w:eastAsia="Calibri" w:cs="Tahoma"/>
          <w:spacing w:val="1"/>
        </w:rPr>
        <w:t>ο</w:t>
      </w:r>
      <w:r w:rsidRPr="00702720">
        <w:rPr>
          <w:rFonts w:eastAsia="Calibri" w:cs="Tahoma"/>
        </w:rPr>
        <w:t>ύ</w:t>
      </w:r>
      <w:r w:rsidRPr="00702720">
        <w:rPr>
          <w:rFonts w:cs="Tahoma"/>
        </w:rPr>
        <w:t xml:space="preserve"> </w:t>
      </w:r>
      <w:r w:rsidRPr="00702720">
        <w:rPr>
          <w:rFonts w:eastAsia="Calibri" w:cs="Tahoma"/>
          <w:spacing w:val="1"/>
        </w:rPr>
        <w:t>ορ</w:t>
      </w:r>
      <w:r w:rsidRPr="00702720">
        <w:rPr>
          <w:rFonts w:eastAsia="Calibri" w:cs="Tahoma"/>
        </w:rPr>
        <w:t>γα</w:t>
      </w:r>
      <w:r w:rsidRPr="00702720">
        <w:rPr>
          <w:rFonts w:eastAsia="Calibri" w:cs="Tahoma"/>
          <w:spacing w:val="-1"/>
        </w:rPr>
        <w:t>νι</w:t>
      </w:r>
      <w:r w:rsidRPr="00702720">
        <w:rPr>
          <w:rFonts w:eastAsia="Calibri" w:cs="Tahoma"/>
          <w:spacing w:val="-2"/>
        </w:rPr>
        <w:t>σ</w:t>
      </w:r>
      <w:r w:rsidRPr="00702720">
        <w:rPr>
          <w:rFonts w:eastAsia="Calibri" w:cs="Tahoma"/>
          <w:spacing w:val="1"/>
        </w:rPr>
        <w:t>μ</w:t>
      </w:r>
      <w:r w:rsidRPr="00702720">
        <w:rPr>
          <w:rFonts w:eastAsia="Calibri" w:cs="Tahoma"/>
          <w:spacing w:val="-1"/>
        </w:rPr>
        <w:t>ο</w:t>
      </w:r>
      <w:r w:rsidRPr="00702720">
        <w:rPr>
          <w:rFonts w:eastAsia="Calibri" w:cs="Tahoma"/>
        </w:rPr>
        <w:t>ύ</w:t>
      </w:r>
      <w:r w:rsidRPr="00702720">
        <w:rPr>
          <w:rFonts w:cs="Tahoma"/>
          <w:spacing w:val="2"/>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2"/>
        </w:rPr>
        <w:t xml:space="preserve"> </w:t>
      </w:r>
      <w:r w:rsidRPr="00702720">
        <w:rPr>
          <w:rFonts w:eastAsia="Calibri" w:cs="Tahoma"/>
        </w:rPr>
        <w:t>κ</w:t>
      </w:r>
      <w:r w:rsidRPr="00702720">
        <w:rPr>
          <w:rFonts w:eastAsia="Calibri" w:cs="Tahoma"/>
          <w:spacing w:val="1"/>
        </w:rPr>
        <w:t>ρ</w:t>
      </w:r>
      <w:r w:rsidRPr="00702720">
        <w:rPr>
          <w:rFonts w:eastAsia="Calibri" w:cs="Tahoma"/>
          <w:spacing w:val="-3"/>
        </w:rPr>
        <w:t>ά</w:t>
      </w:r>
      <w:r w:rsidRPr="00702720">
        <w:rPr>
          <w:rFonts w:eastAsia="Calibri" w:cs="Tahoma"/>
          <w:spacing w:val="-1"/>
        </w:rPr>
        <w:t>τ</w:t>
      </w:r>
      <w:r w:rsidRPr="00702720">
        <w:rPr>
          <w:rFonts w:eastAsia="Calibri" w:cs="Tahoma"/>
          <w:spacing w:val="1"/>
        </w:rPr>
        <w:t>ου</w:t>
      </w:r>
      <w:r w:rsidRPr="00702720">
        <w:rPr>
          <w:rFonts w:eastAsia="Calibri" w:cs="Tahoma"/>
        </w:rPr>
        <w:t>ς</w:t>
      </w:r>
      <w:r w:rsidRPr="00702720">
        <w:rPr>
          <w:rFonts w:cs="Tahoma"/>
          <w:spacing w:val="2"/>
        </w:rPr>
        <w:t xml:space="preserve"> </w:t>
      </w:r>
      <w:r w:rsidRPr="00702720">
        <w:rPr>
          <w:rFonts w:eastAsia="Calibri" w:cs="Tahoma"/>
        </w:rPr>
        <w:t>-</w:t>
      </w:r>
      <w:r w:rsidRPr="00702720">
        <w:rPr>
          <w:rFonts w:cs="Tahoma"/>
          <w:spacing w:val="1"/>
        </w:rPr>
        <w:t xml:space="preserve"> </w:t>
      </w:r>
      <w:r w:rsidRPr="00702720">
        <w:rPr>
          <w:rFonts w:eastAsia="Calibri" w:cs="Tahoma"/>
        </w:rPr>
        <w:t>μέλους</w:t>
      </w:r>
      <w:r w:rsidRPr="00702720">
        <w:rPr>
          <w:rFonts w:cs="Tahoma"/>
          <w:spacing w:val="2"/>
        </w:rPr>
        <w:t xml:space="preserve"> </w:t>
      </w:r>
      <w:r w:rsidRPr="00702720">
        <w:rPr>
          <w:rFonts w:eastAsia="Calibri" w:cs="Tahoma"/>
        </w:rPr>
        <w:t>ή</w:t>
      </w:r>
      <w:r w:rsidRPr="00702720">
        <w:rPr>
          <w:rFonts w:cs="Tahoma"/>
          <w:spacing w:val="1"/>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2"/>
        </w:rPr>
        <w:t xml:space="preserve"> </w:t>
      </w:r>
      <w:r w:rsidRPr="00702720">
        <w:rPr>
          <w:rFonts w:eastAsia="Calibri" w:cs="Tahoma"/>
        </w:rPr>
        <w:t>χώ</w:t>
      </w:r>
      <w:r w:rsidRPr="00702720">
        <w:rPr>
          <w:rFonts w:eastAsia="Calibri" w:cs="Tahoma"/>
          <w:spacing w:val="1"/>
        </w:rPr>
        <w:t>ρ</w:t>
      </w:r>
      <w:r w:rsidRPr="00702720">
        <w:rPr>
          <w:rFonts w:eastAsia="Calibri" w:cs="Tahoma"/>
        </w:rPr>
        <w:t>ας</w:t>
      </w:r>
      <w:r w:rsidRPr="00702720">
        <w:rPr>
          <w:rFonts w:cs="Tahoma"/>
          <w:spacing w:val="2"/>
        </w:rPr>
        <w:t xml:space="preserve"> </w:t>
      </w:r>
      <w:r w:rsidRPr="00702720">
        <w:rPr>
          <w:rFonts w:eastAsia="Calibri" w:cs="Tahoma"/>
        </w:rPr>
        <w:t>κ</w:t>
      </w:r>
      <w:r w:rsidRPr="00702720">
        <w:rPr>
          <w:rFonts w:eastAsia="Calibri" w:cs="Tahoma"/>
          <w:spacing w:val="-3"/>
        </w:rPr>
        <w:t>α</w:t>
      </w:r>
      <w:r w:rsidRPr="00702720">
        <w:rPr>
          <w:rFonts w:eastAsia="Calibri" w:cs="Tahoma"/>
          <w:spacing w:val="1"/>
        </w:rPr>
        <w:t>τ</w:t>
      </w:r>
      <w:r w:rsidRPr="00702720">
        <w:rPr>
          <w:rFonts w:eastAsia="Calibri" w:cs="Tahoma"/>
        </w:rPr>
        <w:t>αγωγ</w:t>
      </w:r>
      <w:r w:rsidRPr="00702720">
        <w:rPr>
          <w:rFonts w:eastAsia="Calibri" w:cs="Tahoma"/>
          <w:spacing w:val="-1"/>
        </w:rPr>
        <w:t>ή</w:t>
      </w:r>
      <w:r w:rsidRPr="00702720">
        <w:rPr>
          <w:rFonts w:eastAsia="Calibri" w:cs="Tahoma"/>
        </w:rPr>
        <w:t>ς</w:t>
      </w:r>
      <w:r w:rsidRPr="00702720">
        <w:rPr>
          <w:rFonts w:cs="Tahoma"/>
        </w:rPr>
        <w:t xml:space="preserve"> </w:t>
      </w:r>
      <w:r w:rsidRPr="00702720">
        <w:rPr>
          <w:rFonts w:eastAsia="Calibri" w:cs="Tahoma"/>
        </w:rPr>
        <w:t>ή</w:t>
      </w:r>
      <w:r w:rsidRPr="00702720">
        <w:rPr>
          <w:rFonts w:cs="Tahoma"/>
          <w:spacing w:val="1"/>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2"/>
        </w:rPr>
        <w:t xml:space="preserve"> </w:t>
      </w:r>
      <w:r w:rsidRPr="00702720">
        <w:rPr>
          <w:rFonts w:eastAsia="Calibri" w:cs="Tahoma"/>
        </w:rPr>
        <w:t>χώ</w:t>
      </w:r>
      <w:r w:rsidRPr="00702720">
        <w:rPr>
          <w:rFonts w:eastAsia="Calibri" w:cs="Tahoma"/>
          <w:spacing w:val="1"/>
        </w:rPr>
        <w:t>ρ</w:t>
      </w:r>
      <w:r w:rsidRPr="00702720">
        <w:rPr>
          <w:rFonts w:eastAsia="Calibri" w:cs="Tahoma"/>
        </w:rPr>
        <w:t>ας</w:t>
      </w:r>
      <w:r w:rsidRPr="00702720">
        <w:rPr>
          <w:rFonts w:cs="Tahoma"/>
          <w:spacing w:val="2"/>
        </w:rPr>
        <w:t xml:space="preserve"> </w:t>
      </w:r>
      <w:r w:rsidRPr="00702720">
        <w:rPr>
          <w:rFonts w:eastAsia="Calibri" w:cs="Tahoma"/>
          <w:spacing w:val="1"/>
        </w:rPr>
        <w:t>ό</w:t>
      </w:r>
      <w:r w:rsidRPr="00702720">
        <w:rPr>
          <w:rFonts w:eastAsia="Calibri" w:cs="Tahoma"/>
          <w:spacing w:val="-2"/>
        </w:rPr>
        <w:t>π</w:t>
      </w:r>
      <w:r w:rsidRPr="00702720">
        <w:rPr>
          <w:rFonts w:eastAsia="Calibri" w:cs="Tahoma"/>
          <w:spacing w:val="1"/>
        </w:rPr>
        <w:t>ο</w:t>
      </w:r>
      <w:r w:rsidRPr="00702720">
        <w:rPr>
          <w:rFonts w:eastAsia="Calibri" w:cs="Tahoma"/>
        </w:rPr>
        <w:t>υ</w:t>
      </w:r>
      <w:r w:rsidRPr="00702720">
        <w:rPr>
          <w:rFonts w:cs="Tahoma"/>
          <w:spacing w:val="2"/>
        </w:rPr>
        <w:t xml:space="preserve"> </w:t>
      </w:r>
      <w:r w:rsidRPr="00702720">
        <w:rPr>
          <w:rFonts w:eastAsia="Calibri" w:cs="Tahoma"/>
        </w:rPr>
        <w:t>ε</w:t>
      </w:r>
      <w:r w:rsidRPr="00702720">
        <w:rPr>
          <w:rFonts w:eastAsia="Calibri" w:cs="Tahoma"/>
          <w:spacing w:val="-1"/>
        </w:rPr>
        <w:t>ίν</w:t>
      </w:r>
      <w:r w:rsidRPr="00702720">
        <w:rPr>
          <w:rFonts w:eastAsia="Calibri" w:cs="Tahoma"/>
        </w:rPr>
        <w:t>αι</w:t>
      </w:r>
      <w:r w:rsidRPr="00702720">
        <w:rPr>
          <w:rFonts w:cs="Tahoma"/>
        </w:rPr>
        <w:t xml:space="preserve"> </w:t>
      </w:r>
      <w:r w:rsidRPr="00702720">
        <w:rPr>
          <w:rFonts w:eastAsia="Calibri" w:cs="Tahoma"/>
        </w:rPr>
        <w:t>εγκα</w:t>
      </w:r>
      <w:r w:rsidRPr="00702720">
        <w:rPr>
          <w:rFonts w:eastAsia="Calibri" w:cs="Tahoma"/>
          <w:spacing w:val="1"/>
        </w:rPr>
        <w:t>τ</w:t>
      </w:r>
      <w:r w:rsidRPr="00702720">
        <w:rPr>
          <w:rFonts w:eastAsia="Calibri" w:cs="Tahoma"/>
          <w:spacing w:val="-2"/>
        </w:rPr>
        <w:t>ε</w:t>
      </w:r>
      <w:r w:rsidRPr="00702720">
        <w:rPr>
          <w:rFonts w:eastAsia="Calibri" w:cs="Tahoma"/>
        </w:rPr>
        <w:t>σ</w:t>
      </w:r>
      <w:r w:rsidRPr="00702720">
        <w:rPr>
          <w:rFonts w:eastAsia="Calibri" w:cs="Tahoma"/>
          <w:spacing w:val="1"/>
        </w:rPr>
        <w:t>τ</w:t>
      </w:r>
      <w:r w:rsidRPr="00702720">
        <w:rPr>
          <w:rFonts w:eastAsia="Calibri" w:cs="Tahoma"/>
          <w:spacing w:val="-1"/>
        </w:rPr>
        <w:t>ημ</w:t>
      </w:r>
      <w:r w:rsidRPr="00702720">
        <w:rPr>
          <w:rFonts w:eastAsia="Calibri" w:cs="Tahoma"/>
        </w:rPr>
        <w:t>έ</w:t>
      </w:r>
      <w:r w:rsidRPr="00702720">
        <w:rPr>
          <w:rFonts w:eastAsia="Calibri" w:cs="Tahoma"/>
          <w:spacing w:val="-1"/>
        </w:rPr>
        <w:t>νο</w:t>
      </w:r>
      <w:r w:rsidRPr="00702720">
        <w:rPr>
          <w:rFonts w:eastAsia="Calibri" w:cs="Tahoma"/>
        </w:rPr>
        <w:t>ς</w:t>
      </w:r>
      <w:r w:rsidRPr="00702720">
        <w:rPr>
          <w:rFonts w:cs="Tahoma"/>
          <w:spacing w:val="3"/>
        </w:rPr>
        <w:t xml:space="preserve"> </w:t>
      </w:r>
      <w:r w:rsidRPr="00702720">
        <w:rPr>
          <w:rFonts w:eastAsia="Calibri" w:cs="Tahoma"/>
        </w:rPr>
        <w:t>ο</w:t>
      </w:r>
      <w:r w:rsidRPr="00702720">
        <w:rPr>
          <w:rFonts w:cs="Tahoma"/>
          <w:spacing w:val="1"/>
        </w:rPr>
        <w:t xml:space="preserve"> </w:t>
      </w:r>
      <w:r w:rsidRPr="00702720">
        <w:rPr>
          <w:rFonts w:eastAsia="Calibri" w:cs="Tahoma"/>
          <w:spacing w:val="1"/>
        </w:rPr>
        <w:t>ο</w:t>
      </w:r>
      <w:r w:rsidRPr="00702720">
        <w:rPr>
          <w:rFonts w:eastAsia="Calibri" w:cs="Tahoma"/>
          <w:spacing w:val="-1"/>
        </w:rPr>
        <w:t>ι</w:t>
      </w:r>
      <w:r w:rsidRPr="00702720">
        <w:rPr>
          <w:rFonts w:eastAsia="Calibri" w:cs="Tahoma"/>
          <w:spacing w:val="-2"/>
        </w:rPr>
        <w:t>κ</w:t>
      </w:r>
      <w:r w:rsidRPr="00702720">
        <w:rPr>
          <w:rFonts w:eastAsia="Calibri" w:cs="Tahoma"/>
          <w:spacing w:val="1"/>
        </w:rPr>
        <w:t>ο</w:t>
      </w:r>
      <w:r w:rsidRPr="00702720">
        <w:rPr>
          <w:rFonts w:eastAsia="Calibri" w:cs="Tahoma"/>
          <w:spacing w:val="-1"/>
        </w:rPr>
        <w:t>νομι</w:t>
      </w:r>
      <w:r w:rsidRPr="00702720">
        <w:rPr>
          <w:rFonts w:eastAsia="Calibri" w:cs="Tahoma"/>
        </w:rPr>
        <w:t>κ</w:t>
      </w:r>
      <w:r w:rsidRPr="00702720">
        <w:rPr>
          <w:rFonts w:eastAsia="Calibri" w:cs="Tahoma"/>
          <w:spacing w:val="1"/>
        </w:rPr>
        <w:t>ό</w:t>
      </w:r>
      <w:r w:rsidRPr="00702720">
        <w:rPr>
          <w:rFonts w:eastAsia="Calibri" w:cs="Tahoma"/>
        </w:rPr>
        <w:t>ς</w:t>
      </w:r>
      <w:r w:rsidRPr="00702720">
        <w:rPr>
          <w:rFonts w:cs="Tahoma"/>
          <w:spacing w:val="3"/>
        </w:rPr>
        <w:t xml:space="preserve"> </w:t>
      </w:r>
      <w:r w:rsidRPr="00702720">
        <w:rPr>
          <w:rFonts w:eastAsia="Calibri" w:cs="Tahoma"/>
          <w:spacing w:val="-2"/>
        </w:rPr>
        <w:t>φ</w:t>
      </w:r>
      <w:r w:rsidRPr="00702720">
        <w:rPr>
          <w:rFonts w:eastAsia="Calibri" w:cs="Tahoma"/>
          <w:spacing w:val="1"/>
        </w:rPr>
        <w:t>ο</w:t>
      </w:r>
      <w:r w:rsidRPr="00702720">
        <w:rPr>
          <w:rFonts w:eastAsia="Calibri" w:cs="Tahoma"/>
          <w:spacing w:val="-2"/>
        </w:rPr>
        <w:t>ρ</w:t>
      </w:r>
      <w:r w:rsidRPr="00702720">
        <w:rPr>
          <w:rFonts w:eastAsia="Calibri" w:cs="Tahoma"/>
        </w:rPr>
        <w:t>έα</w:t>
      </w:r>
      <w:r w:rsidRPr="00702720">
        <w:rPr>
          <w:rFonts w:eastAsia="Calibri" w:cs="Tahoma"/>
          <w:spacing w:val="1"/>
        </w:rPr>
        <w:t>ς</w:t>
      </w:r>
      <w:r w:rsidRPr="00702720">
        <w:rPr>
          <w:rFonts w:eastAsia="Calibri" w:cs="Tahoma"/>
        </w:rPr>
        <w:t>.</w:t>
      </w:r>
      <w:r w:rsidRPr="00702720">
        <w:rPr>
          <w:rFonts w:cs="Tahoma"/>
          <w:spacing w:val="2"/>
        </w:rPr>
        <w:t xml:space="preserve"> </w:t>
      </w:r>
      <w:r w:rsidRPr="00702720">
        <w:rPr>
          <w:rFonts w:eastAsia="Calibri" w:cs="Tahoma"/>
        </w:rPr>
        <w:t>Οι</w:t>
      </w:r>
      <w:r w:rsidRPr="00702720">
        <w:rPr>
          <w:rFonts w:cs="Tahoma"/>
          <w:spacing w:val="2"/>
        </w:rPr>
        <w:t xml:space="preserve"> </w:t>
      </w:r>
      <w:r w:rsidRPr="00702720">
        <w:rPr>
          <w:rFonts w:eastAsia="Calibri" w:cs="Tahoma"/>
        </w:rPr>
        <w:t>α</w:t>
      </w:r>
      <w:r w:rsidRPr="00702720">
        <w:rPr>
          <w:rFonts w:eastAsia="Calibri" w:cs="Tahoma"/>
          <w:spacing w:val="-2"/>
        </w:rPr>
        <w:t>ρ</w:t>
      </w:r>
      <w:r w:rsidRPr="00702720">
        <w:rPr>
          <w:rFonts w:eastAsia="Calibri" w:cs="Tahoma"/>
          <w:spacing w:val="-1"/>
        </w:rPr>
        <w:t>μ</w:t>
      </w:r>
      <w:r w:rsidRPr="00702720">
        <w:rPr>
          <w:rFonts w:eastAsia="Calibri" w:cs="Tahoma"/>
          <w:spacing w:val="1"/>
        </w:rPr>
        <w:t>ό</w:t>
      </w:r>
      <w:r w:rsidRPr="00702720">
        <w:rPr>
          <w:rFonts w:eastAsia="Calibri" w:cs="Tahoma"/>
        </w:rPr>
        <w:t>δ</w:t>
      </w:r>
      <w:r w:rsidRPr="00702720">
        <w:rPr>
          <w:rFonts w:eastAsia="Calibri" w:cs="Tahoma"/>
          <w:spacing w:val="-1"/>
        </w:rPr>
        <w:t>ι</w:t>
      </w:r>
      <w:r w:rsidRPr="00702720">
        <w:rPr>
          <w:rFonts w:eastAsia="Calibri" w:cs="Tahoma"/>
        </w:rPr>
        <w:t>ες</w:t>
      </w:r>
      <w:r w:rsidRPr="00702720">
        <w:rPr>
          <w:rFonts w:cs="Tahoma"/>
          <w:spacing w:val="1"/>
        </w:rPr>
        <w:t xml:space="preserve"> </w:t>
      </w:r>
      <w:r w:rsidRPr="00702720">
        <w:rPr>
          <w:rFonts w:eastAsia="Calibri" w:cs="Tahoma"/>
        </w:rPr>
        <w:t>δ</w:t>
      </w:r>
      <w:r w:rsidRPr="00702720">
        <w:rPr>
          <w:rFonts w:eastAsia="Calibri" w:cs="Tahoma"/>
          <w:spacing w:val="-1"/>
        </w:rPr>
        <w:t>η</w:t>
      </w:r>
      <w:r w:rsidRPr="00702720">
        <w:rPr>
          <w:rFonts w:eastAsia="Calibri" w:cs="Tahoma"/>
          <w:spacing w:val="1"/>
        </w:rPr>
        <w:t>μό</w:t>
      </w:r>
      <w:r w:rsidRPr="00702720">
        <w:rPr>
          <w:rFonts w:eastAsia="Calibri" w:cs="Tahoma"/>
        </w:rPr>
        <w:t>σ</w:t>
      </w:r>
      <w:r w:rsidRPr="00702720">
        <w:rPr>
          <w:rFonts w:eastAsia="Calibri" w:cs="Tahoma"/>
          <w:spacing w:val="-1"/>
        </w:rPr>
        <w:t>ι</w:t>
      </w:r>
      <w:r w:rsidRPr="00702720">
        <w:rPr>
          <w:rFonts w:eastAsia="Calibri" w:cs="Tahoma"/>
          <w:spacing w:val="-2"/>
        </w:rPr>
        <w:t>ε</w:t>
      </w:r>
      <w:r w:rsidRPr="00702720">
        <w:rPr>
          <w:rFonts w:eastAsia="Calibri" w:cs="Tahoma"/>
        </w:rPr>
        <w:t>ς</w:t>
      </w:r>
      <w:r w:rsidRPr="00702720">
        <w:rPr>
          <w:rFonts w:cs="Tahoma"/>
          <w:spacing w:val="3"/>
        </w:rPr>
        <w:t xml:space="preserve"> </w:t>
      </w:r>
      <w:r w:rsidRPr="00702720">
        <w:rPr>
          <w:rFonts w:eastAsia="Calibri" w:cs="Tahoma"/>
        </w:rPr>
        <w:t>α</w:t>
      </w:r>
      <w:r w:rsidRPr="00702720">
        <w:rPr>
          <w:rFonts w:eastAsia="Calibri" w:cs="Tahoma"/>
          <w:spacing w:val="1"/>
        </w:rPr>
        <w:t>ρ</w:t>
      </w:r>
      <w:r w:rsidRPr="00702720">
        <w:rPr>
          <w:rFonts w:eastAsia="Calibri" w:cs="Tahoma"/>
        </w:rPr>
        <w:t>χ</w:t>
      </w:r>
      <w:r w:rsidRPr="00702720">
        <w:rPr>
          <w:rFonts w:eastAsia="Calibri" w:cs="Tahoma"/>
          <w:spacing w:val="-2"/>
        </w:rPr>
        <w:t>έ</w:t>
      </w:r>
      <w:r w:rsidRPr="00702720">
        <w:rPr>
          <w:rFonts w:eastAsia="Calibri" w:cs="Tahoma"/>
        </w:rPr>
        <w:t>ς</w:t>
      </w:r>
      <w:r w:rsidRPr="00702720">
        <w:rPr>
          <w:rFonts w:cs="Tahoma"/>
          <w:spacing w:val="3"/>
        </w:rPr>
        <w:t xml:space="preserve"> </w:t>
      </w:r>
      <w:r w:rsidRPr="00702720">
        <w:rPr>
          <w:rFonts w:eastAsia="Calibri" w:cs="Tahoma"/>
        </w:rPr>
        <w:t>πα</w:t>
      </w:r>
      <w:r w:rsidRPr="00702720">
        <w:rPr>
          <w:rFonts w:eastAsia="Calibri" w:cs="Tahoma"/>
          <w:spacing w:val="1"/>
        </w:rPr>
        <w:t>ρ</w:t>
      </w:r>
      <w:r w:rsidRPr="00702720">
        <w:rPr>
          <w:rFonts w:eastAsia="Calibri" w:cs="Tahoma"/>
        </w:rPr>
        <w:t>έ</w:t>
      </w:r>
      <w:r w:rsidRPr="00702720">
        <w:rPr>
          <w:rFonts w:eastAsia="Calibri" w:cs="Tahoma"/>
          <w:spacing w:val="-3"/>
        </w:rPr>
        <w:t>χ</w:t>
      </w:r>
      <w:r w:rsidRPr="00702720">
        <w:rPr>
          <w:rFonts w:eastAsia="Calibri" w:cs="Tahoma"/>
          <w:spacing w:val="1"/>
        </w:rPr>
        <w:t>ου</w:t>
      </w:r>
      <w:r w:rsidRPr="00702720">
        <w:rPr>
          <w:rFonts w:eastAsia="Calibri" w:cs="Tahoma"/>
          <w:spacing w:val="-1"/>
        </w:rPr>
        <w:t>ν</w:t>
      </w:r>
      <w:r w:rsidRPr="00702720">
        <w:rPr>
          <w:rFonts w:eastAsia="Calibri" w:cs="Tahoma"/>
        </w:rPr>
        <w:t>,</w:t>
      </w:r>
      <w:r w:rsidRPr="00702720">
        <w:rPr>
          <w:rFonts w:cs="Tahoma"/>
        </w:rPr>
        <w:t xml:space="preserve"> </w:t>
      </w:r>
      <w:r w:rsidRPr="00702720">
        <w:rPr>
          <w:rFonts w:eastAsia="Calibri" w:cs="Tahoma"/>
          <w:spacing w:val="1"/>
        </w:rPr>
        <w:t>ό</w:t>
      </w:r>
      <w:r w:rsidRPr="00702720">
        <w:rPr>
          <w:rFonts w:eastAsia="Calibri" w:cs="Tahoma"/>
          <w:spacing w:val="-2"/>
        </w:rPr>
        <w:t>π</w:t>
      </w:r>
      <w:r w:rsidRPr="00702720">
        <w:rPr>
          <w:rFonts w:eastAsia="Calibri" w:cs="Tahoma"/>
          <w:spacing w:val="1"/>
        </w:rPr>
        <w:t>ο</w:t>
      </w:r>
      <w:r w:rsidRPr="00702720">
        <w:rPr>
          <w:rFonts w:eastAsia="Calibri" w:cs="Tahoma"/>
        </w:rPr>
        <w:t>υ</w:t>
      </w:r>
      <w:r w:rsidRPr="00702720">
        <w:rPr>
          <w:rFonts w:cs="Tahoma"/>
          <w:spacing w:val="3"/>
        </w:rPr>
        <w:t xml:space="preserve"> </w:t>
      </w:r>
      <w:r w:rsidRPr="00702720">
        <w:rPr>
          <w:rFonts w:eastAsia="Calibri" w:cs="Tahoma"/>
          <w:spacing w:val="-2"/>
        </w:rPr>
        <w:t>κ</w:t>
      </w:r>
      <w:r w:rsidRPr="00702720">
        <w:rPr>
          <w:rFonts w:eastAsia="Calibri" w:cs="Tahoma"/>
          <w:spacing w:val="1"/>
        </w:rPr>
        <w:t>ρ</w:t>
      </w:r>
      <w:r w:rsidRPr="00702720">
        <w:rPr>
          <w:rFonts w:eastAsia="Calibri" w:cs="Tahoma"/>
          <w:spacing w:val="-1"/>
        </w:rPr>
        <w:t>ίν</w:t>
      </w:r>
      <w:r w:rsidRPr="00702720">
        <w:rPr>
          <w:rFonts w:eastAsia="Calibri" w:cs="Tahoma"/>
        </w:rPr>
        <w:t>ε</w:t>
      </w:r>
      <w:r w:rsidRPr="00702720">
        <w:rPr>
          <w:rFonts w:eastAsia="Calibri" w:cs="Tahoma"/>
          <w:spacing w:val="1"/>
        </w:rPr>
        <w:t>τ</w:t>
      </w:r>
      <w:r w:rsidRPr="00702720">
        <w:rPr>
          <w:rFonts w:eastAsia="Calibri" w:cs="Tahoma"/>
        </w:rPr>
        <w:t>αι</w:t>
      </w:r>
      <w:r w:rsidRPr="00702720">
        <w:rPr>
          <w:rFonts w:cs="Tahoma"/>
          <w:spacing w:val="2"/>
        </w:rPr>
        <w:t xml:space="preserve"> </w:t>
      </w:r>
      <w:r w:rsidRPr="00702720">
        <w:rPr>
          <w:rFonts w:eastAsia="Calibri" w:cs="Tahoma"/>
        </w:rPr>
        <w:t>α</w:t>
      </w:r>
      <w:r w:rsidRPr="00702720">
        <w:rPr>
          <w:rFonts w:eastAsia="Calibri" w:cs="Tahoma"/>
          <w:spacing w:val="-1"/>
        </w:rPr>
        <w:t>ν</w:t>
      </w:r>
      <w:r w:rsidRPr="00702720">
        <w:rPr>
          <w:rFonts w:eastAsia="Calibri" w:cs="Tahoma"/>
        </w:rPr>
        <w:t>αγκα</w:t>
      </w:r>
      <w:r w:rsidRPr="00702720">
        <w:rPr>
          <w:rFonts w:eastAsia="Calibri" w:cs="Tahoma"/>
          <w:spacing w:val="-3"/>
        </w:rPr>
        <w:t>ί</w:t>
      </w:r>
      <w:r w:rsidRPr="00702720">
        <w:rPr>
          <w:rFonts w:eastAsia="Calibri" w:cs="Tahoma"/>
          <w:spacing w:val="1"/>
        </w:rPr>
        <w:t>ο</w:t>
      </w:r>
      <w:r w:rsidRPr="00702720">
        <w:rPr>
          <w:rFonts w:eastAsia="Calibri" w:cs="Tahoma"/>
        </w:rPr>
        <w:t>,</w:t>
      </w:r>
      <w:r w:rsidRPr="00702720">
        <w:rPr>
          <w:rFonts w:cs="Tahoma"/>
        </w:rPr>
        <w:t xml:space="preserve"> </w:t>
      </w:r>
      <w:r w:rsidRPr="00702720">
        <w:rPr>
          <w:rFonts w:eastAsia="Calibri" w:cs="Tahoma"/>
        </w:rPr>
        <w:t>επ</w:t>
      </w:r>
      <w:r w:rsidRPr="00702720">
        <w:rPr>
          <w:rFonts w:eastAsia="Calibri" w:cs="Tahoma"/>
          <w:spacing w:val="-1"/>
        </w:rPr>
        <w:t>ί</w:t>
      </w:r>
      <w:r w:rsidRPr="00702720">
        <w:rPr>
          <w:rFonts w:eastAsia="Calibri" w:cs="Tahoma"/>
        </w:rPr>
        <w:t>σ</w:t>
      </w:r>
      <w:r w:rsidRPr="00702720">
        <w:rPr>
          <w:rFonts w:eastAsia="Calibri" w:cs="Tahoma"/>
          <w:spacing w:val="-1"/>
        </w:rPr>
        <w:t>η</w:t>
      </w:r>
      <w:r w:rsidRPr="00702720">
        <w:rPr>
          <w:rFonts w:eastAsia="Calibri" w:cs="Tahoma"/>
          <w:spacing w:val="1"/>
        </w:rPr>
        <w:t>μ</w:t>
      </w:r>
      <w:r w:rsidRPr="00702720">
        <w:rPr>
          <w:rFonts w:eastAsia="Calibri" w:cs="Tahoma"/>
        </w:rPr>
        <w:t>η</w:t>
      </w:r>
      <w:r w:rsidRPr="00702720">
        <w:rPr>
          <w:rFonts w:cs="Tahoma"/>
          <w:spacing w:val="-3"/>
        </w:rPr>
        <w:t xml:space="preserve"> </w:t>
      </w:r>
      <w:r w:rsidRPr="00702720">
        <w:rPr>
          <w:rFonts w:eastAsia="Calibri" w:cs="Tahoma"/>
        </w:rPr>
        <w:t>δ</w:t>
      </w:r>
      <w:r w:rsidRPr="00702720">
        <w:rPr>
          <w:rFonts w:eastAsia="Calibri" w:cs="Tahoma"/>
          <w:spacing w:val="-1"/>
        </w:rPr>
        <w:t>ήλ</w:t>
      </w:r>
      <w:r w:rsidRPr="00702720">
        <w:rPr>
          <w:rFonts w:eastAsia="Calibri" w:cs="Tahoma"/>
        </w:rPr>
        <w:t>ωση</w:t>
      </w:r>
      <w:r w:rsidRPr="00702720">
        <w:rPr>
          <w:rFonts w:cs="Tahoma"/>
          <w:spacing w:val="-3"/>
        </w:rPr>
        <w:t xml:space="preserve"> </w:t>
      </w:r>
      <w:r w:rsidRPr="00702720">
        <w:rPr>
          <w:rFonts w:eastAsia="Calibri" w:cs="Tahoma"/>
          <w:spacing w:val="-2"/>
        </w:rPr>
        <w:t>σ</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3"/>
        </w:rPr>
        <w:t xml:space="preserve"> </w:t>
      </w:r>
      <w:r w:rsidRPr="00702720">
        <w:rPr>
          <w:rFonts w:eastAsia="Calibri" w:cs="Tahoma"/>
          <w:spacing w:val="-1"/>
        </w:rPr>
        <w:t>ο</w:t>
      </w:r>
      <w:r w:rsidRPr="00702720">
        <w:rPr>
          <w:rFonts w:eastAsia="Calibri" w:cs="Tahoma"/>
        </w:rPr>
        <w:t>π</w:t>
      </w:r>
      <w:r w:rsidRPr="00702720">
        <w:rPr>
          <w:rFonts w:eastAsia="Calibri" w:cs="Tahoma"/>
          <w:spacing w:val="-1"/>
        </w:rPr>
        <w:t>οί</w:t>
      </w:r>
      <w:r w:rsidRPr="00702720">
        <w:rPr>
          <w:rFonts w:eastAsia="Calibri" w:cs="Tahoma"/>
        </w:rPr>
        <w:t>α</w:t>
      </w:r>
      <w:r w:rsidRPr="00702720">
        <w:rPr>
          <w:rFonts w:cs="Tahoma"/>
          <w:spacing w:val="-3"/>
        </w:rPr>
        <w:t xml:space="preserve"> </w:t>
      </w:r>
      <w:r w:rsidRPr="00702720">
        <w:rPr>
          <w:rFonts w:eastAsia="Calibri" w:cs="Tahoma"/>
        </w:rPr>
        <w:t>α</w:t>
      </w:r>
      <w:r w:rsidRPr="00702720">
        <w:rPr>
          <w:rFonts w:eastAsia="Calibri" w:cs="Tahoma"/>
          <w:spacing w:val="-1"/>
        </w:rPr>
        <w:t>ν</w:t>
      </w:r>
      <w:r w:rsidRPr="00702720">
        <w:rPr>
          <w:rFonts w:eastAsia="Calibri" w:cs="Tahoma"/>
        </w:rPr>
        <w:t>αφέ</w:t>
      </w:r>
      <w:r w:rsidRPr="00702720">
        <w:rPr>
          <w:rFonts w:eastAsia="Calibri" w:cs="Tahoma"/>
          <w:spacing w:val="1"/>
        </w:rPr>
        <w:t>ρ</w:t>
      </w:r>
      <w:r w:rsidRPr="00702720">
        <w:rPr>
          <w:rFonts w:eastAsia="Calibri" w:cs="Tahoma"/>
          <w:spacing w:val="-2"/>
        </w:rPr>
        <w:t>ε</w:t>
      </w:r>
      <w:r w:rsidRPr="00702720">
        <w:rPr>
          <w:rFonts w:eastAsia="Calibri" w:cs="Tahoma"/>
          <w:spacing w:val="1"/>
        </w:rPr>
        <w:t>τ</w:t>
      </w:r>
      <w:r w:rsidRPr="00702720">
        <w:rPr>
          <w:rFonts w:eastAsia="Calibri" w:cs="Tahoma"/>
        </w:rPr>
        <w:t>αι</w:t>
      </w:r>
      <w:r w:rsidRPr="00702720">
        <w:rPr>
          <w:rFonts w:cs="Tahoma"/>
          <w:spacing w:val="-3"/>
        </w:rPr>
        <w:t xml:space="preserve"> </w:t>
      </w:r>
      <w:r w:rsidRPr="00702720">
        <w:rPr>
          <w:rFonts w:eastAsia="Calibri" w:cs="Tahoma"/>
          <w:spacing w:val="-1"/>
        </w:rPr>
        <w:t>ό</w:t>
      </w:r>
      <w:r w:rsidRPr="00702720">
        <w:rPr>
          <w:rFonts w:eastAsia="Calibri" w:cs="Tahoma"/>
          <w:spacing w:val="1"/>
        </w:rPr>
        <w:t>τ</w:t>
      </w:r>
      <w:r w:rsidRPr="00702720">
        <w:rPr>
          <w:rFonts w:eastAsia="Calibri" w:cs="Tahoma"/>
        </w:rPr>
        <w:t>ι</w:t>
      </w:r>
      <w:r w:rsidRPr="00702720">
        <w:rPr>
          <w:rFonts w:cs="Tahoma"/>
          <w:spacing w:val="-3"/>
        </w:rPr>
        <w:t xml:space="preserve"> </w:t>
      </w:r>
      <w:r w:rsidRPr="00702720">
        <w:rPr>
          <w:rFonts w:eastAsia="Calibri" w:cs="Tahoma"/>
        </w:rPr>
        <w:t>δεν</w:t>
      </w:r>
      <w:r w:rsidRPr="00702720">
        <w:rPr>
          <w:rFonts w:cs="Tahoma"/>
          <w:spacing w:val="-5"/>
        </w:rPr>
        <w:t xml:space="preserve"> </w:t>
      </w:r>
      <w:r w:rsidRPr="00702720">
        <w:rPr>
          <w:rFonts w:eastAsia="Calibri" w:cs="Tahoma"/>
        </w:rPr>
        <w:t>εκδ</w:t>
      </w:r>
      <w:r w:rsidRPr="00702720">
        <w:rPr>
          <w:rFonts w:eastAsia="Calibri" w:cs="Tahoma"/>
          <w:spacing w:val="-3"/>
        </w:rPr>
        <w:t>ί</w:t>
      </w:r>
      <w:r w:rsidRPr="00702720">
        <w:rPr>
          <w:rFonts w:eastAsia="Calibri" w:cs="Tahoma"/>
        </w:rPr>
        <w:t>δ</w:t>
      </w:r>
      <w:r w:rsidRPr="00702720">
        <w:rPr>
          <w:rFonts w:eastAsia="Calibri" w:cs="Tahoma"/>
          <w:spacing w:val="1"/>
        </w:rPr>
        <w:t>ο</w:t>
      </w:r>
      <w:r w:rsidRPr="00702720">
        <w:rPr>
          <w:rFonts w:eastAsia="Calibri" w:cs="Tahoma"/>
          <w:spacing w:val="-1"/>
        </w:rPr>
        <w:t>ν</w:t>
      </w:r>
      <w:r w:rsidRPr="00702720">
        <w:rPr>
          <w:rFonts w:eastAsia="Calibri" w:cs="Tahoma"/>
          <w:spacing w:val="1"/>
        </w:rPr>
        <w:t>τ</w:t>
      </w:r>
      <w:r w:rsidRPr="00702720">
        <w:rPr>
          <w:rFonts w:eastAsia="Calibri" w:cs="Tahoma"/>
        </w:rPr>
        <w:t>αι</w:t>
      </w:r>
      <w:r w:rsidRPr="00702720">
        <w:rPr>
          <w:rFonts w:cs="Tahoma"/>
          <w:spacing w:val="-5"/>
        </w:rPr>
        <w:t xml:space="preserve"> </w:t>
      </w:r>
      <w:r w:rsidRPr="00702720">
        <w:rPr>
          <w:rFonts w:eastAsia="Calibri" w:cs="Tahoma"/>
          <w:spacing w:val="1"/>
        </w:rPr>
        <w:t>τ</w:t>
      </w:r>
      <w:r w:rsidRPr="00702720">
        <w:rPr>
          <w:rFonts w:eastAsia="Calibri" w:cs="Tahoma"/>
        </w:rPr>
        <w:t>α</w:t>
      </w:r>
      <w:r w:rsidRPr="00702720">
        <w:rPr>
          <w:rFonts w:cs="Tahoma"/>
          <w:spacing w:val="-3"/>
        </w:rPr>
        <w:t xml:space="preserve"> </w:t>
      </w:r>
      <w:r w:rsidRPr="00702720">
        <w:rPr>
          <w:rFonts w:eastAsia="Calibri" w:cs="Tahoma"/>
        </w:rPr>
        <w:t>έγ</w:t>
      </w:r>
      <w:r w:rsidRPr="00702720">
        <w:rPr>
          <w:rFonts w:eastAsia="Calibri" w:cs="Tahoma"/>
          <w:spacing w:val="-2"/>
        </w:rPr>
        <w:t>γ</w:t>
      </w:r>
      <w:r w:rsidRPr="00702720">
        <w:rPr>
          <w:rFonts w:eastAsia="Calibri" w:cs="Tahoma"/>
          <w:spacing w:val="1"/>
        </w:rPr>
        <w:t>ρ</w:t>
      </w:r>
      <w:r w:rsidRPr="00702720">
        <w:rPr>
          <w:rFonts w:eastAsia="Calibri" w:cs="Tahoma"/>
        </w:rPr>
        <w:t>αφα</w:t>
      </w:r>
      <w:r w:rsidRPr="00702720">
        <w:rPr>
          <w:rFonts w:cs="Tahoma"/>
          <w:spacing w:val="-3"/>
        </w:rPr>
        <w:t xml:space="preserve"> </w:t>
      </w:r>
      <w:r w:rsidRPr="00702720">
        <w:rPr>
          <w:rFonts w:eastAsia="Calibri" w:cs="Tahoma"/>
        </w:rPr>
        <w:t>ή</w:t>
      </w:r>
      <w:r w:rsidRPr="00702720">
        <w:rPr>
          <w:rFonts w:cs="Tahoma"/>
          <w:spacing w:val="-6"/>
        </w:rPr>
        <w:t xml:space="preserve"> </w:t>
      </w:r>
      <w:r w:rsidRPr="00702720">
        <w:rPr>
          <w:rFonts w:eastAsia="Calibri" w:cs="Tahoma"/>
          <w:spacing w:val="1"/>
        </w:rPr>
        <w:t>τ</w:t>
      </w:r>
      <w:r w:rsidRPr="00702720">
        <w:rPr>
          <w:rFonts w:eastAsia="Calibri" w:cs="Tahoma"/>
        </w:rPr>
        <w:t>α</w:t>
      </w:r>
      <w:r w:rsidRPr="00702720">
        <w:rPr>
          <w:rFonts w:cs="Tahoma"/>
          <w:spacing w:val="-5"/>
        </w:rPr>
        <w:t xml:space="preserve"> </w:t>
      </w:r>
      <w:r w:rsidRPr="00702720">
        <w:rPr>
          <w:rFonts w:eastAsia="Calibri" w:cs="Tahoma"/>
        </w:rPr>
        <w:t>π</w:t>
      </w:r>
      <w:r w:rsidRPr="00702720">
        <w:rPr>
          <w:rFonts w:eastAsia="Calibri" w:cs="Tahoma"/>
          <w:spacing w:val="-1"/>
        </w:rPr>
        <w:t>ι</w:t>
      </w:r>
      <w:r w:rsidRPr="00702720">
        <w:rPr>
          <w:rFonts w:eastAsia="Calibri" w:cs="Tahoma"/>
        </w:rPr>
        <w:t>σ</w:t>
      </w:r>
      <w:r w:rsidRPr="00702720">
        <w:rPr>
          <w:rFonts w:eastAsia="Calibri" w:cs="Tahoma"/>
          <w:spacing w:val="1"/>
        </w:rPr>
        <w:t>τ</w:t>
      </w:r>
      <w:r w:rsidRPr="00702720">
        <w:rPr>
          <w:rFonts w:eastAsia="Calibri" w:cs="Tahoma"/>
          <w:spacing w:val="-1"/>
        </w:rPr>
        <w:t>ο</w:t>
      </w:r>
      <w:r w:rsidRPr="00702720">
        <w:rPr>
          <w:rFonts w:eastAsia="Calibri" w:cs="Tahoma"/>
        </w:rPr>
        <w:t>π</w:t>
      </w:r>
      <w:r w:rsidRPr="00702720">
        <w:rPr>
          <w:rFonts w:eastAsia="Calibri" w:cs="Tahoma"/>
          <w:spacing w:val="1"/>
        </w:rPr>
        <w:t>ο</w:t>
      </w:r>
      <w:r w:rsidRPr="00702720">
        <w:rPr>
          <w:rFonts w:eastAsia="Calibri" w:cs="Tahoma"/>
          <w:spacing w:val="-1"/>
        </w:rPr>
        <w:t>ι</w:t>
      </w:r>
      <w:r w:rsidRPr="00702720">
        <w:rPr>
          <w:rFonts w:eastAsia="Calibri" w:cs="Tahoma"/>
          <w:spacing w:val="-3"/>
        </w:rPr>
        <w:t>η</w:t>
      </w:r>
      <w:r w:rsidRPr="00702720">
        <w:rPr>
          <w:rFonts w:eastAsia="Calibri" w:cs="Tahoma"/>
          <w:spacing w:val="1"/>
        </w:rPr>
        <w:t>τ</w:t>
      </w:r>
      <w:r w:rsidRPr="00702720">
        <w:rPr>
          <w:rFonts w:eastAsia="Calibri" w:cs="Tahoma"/>
          <w:spacing w:val="-1"/>
        </w:rPr>
        <w:t>ι</w:t>
      </w:r>
      <w:r w:rsidRPr="00702720">
        <w:rPr>
          <w:rFonts w:eastAsia="Calibri" w:cs="Tahoma"/>
        </w:rPr>
        <w:t>κά</w:t>
      </w:r>
      <w:r w:rsidRPr="00702720">
        <w:rPr>
          <w:rFonts w:cs="Tahoma"/>
          <w:spacing w:val="-3"/>
        </w:rPr>
        <w:t xml:space="preserve"> </w:t>
      </w:r>
      <w:r w:rsidRPr="00702720">
        <w:rPr>
          <w:rFonts w:eastAsia="Calibri" w:cs="Tahoma"/>
          <w:spacing w:val="1"/>
        </w:rPr>
        <w:t>τ</w:t>
      </w:r>
      <w:r w:rsidRPr="00702720">
        <w:rPr>
          <w:rFonts w:eastAsia="Calibri" w:cs="Tahoma"/>
          <w:spacing w:val="-3"/>
        </w:rPr>
        <w:t>η</w:t>
      </w:r>
      <w:r w:rsidRPr="00702720">
        <w:rPr>
          <w:rFonts w:eastAsia="Calibri" w:cs="Tahoma"/>
        </w:rPr>
        <w:t>ς</w:t>
      </w:r>
      <w:r w:rsidRPr="00702720">
        <w:rPr>
          <w:rFonts w:cs="Tahoma"/>
          <w:spacing w:val="-2"/>
        </w:rPr>
        <w:t xml:space="preserve"> </w:t>
      </w:r>
      <w:r w:rsidRPr="00702720">
        <w:rPr>
          <w:rFonts w:eastAsia="Calibri" w:cs="Tahoma"/>
        </w:rPr>
        <w:t>π</w:t>
      </w:r>
      <w:r w:rsidRPr="00702720">
        <w:rPr>
          <w:rFonts w:eastAsia="Calibri" w:cs="Tahoma"/>
          <w:spacing w:val="-3"/>
        </w:rPr>
        <w:t>α</w:t>
      </w:r>
      <w:r w:rsidRPr="00702720">
        <w:rPr>
          <w:rFonts w:eastAsia="Calibri" w:cs="Tahoma"/>
          <w:spacing w:val="1"/>
        </w:rPr>
        <w:t>ρ</w:t>
      </w:r>
      <w:r w:rsidRPr="00702720">
        <w:rPr>
          <w:rFonts w:eastAsia="Calibri" w:cs="Tahoma"/>
          <w:spacing w:val="-1"/>
        </w:rPr>
        <w:t>ο</w:t>
      </w:r>
      <w:r w:rsidRPr="00702720">
        <w:rPr>
          <w:rFonts w:eastAsia="Calibri" w:cs="Tahoma"/>
          <w:spacing w:val="1"/>
        </w:rPr>
        <w:t>ύ</w:t>
      </w:r>
      <w:r w:rsidRPr="00702720">
        <w:rPr>
          <w:rFonts w:eastAsia="Calibri" w:cs="Tahoma"/>
        </w:rPr>
        <w:t>σ</w:t>
      </w:r>
      <w:r w:rsidRPr="00702720">
        <w:rPr>
          <w:rFonts w:eastAsia="Calibri" w:cs="Tahoma"/>
          <w:spacing w:val="-3"/>
        </w:rPr>
        <w:t>α</w:t>
      </w:r>
      <w:r w:rsidRPr="00702720">
        <w:rPr>
          <w:rFonts w:eastAsia="Calibri" w:cs="Tahoma"/>
        </w:rPr>
        <w:t>ς</w:t>
      </w:r>
      <w:r w:rsidRPr="00702720">
        <w:rPr>
          <w:rFonts w:cs="Tahoma"/>
        </w:rPr>
        <w:t xml:space="preserve"> </w:t>
      </w:r>
      <w:r w:rsidRPr="00702720">
        <w:rPr>
          <w:rFonts w:eastAsia="Calibri" w:cs="Tahoma"/>
        </w:rPr>
        <w:t>πα</w:t>
      </w:r>
      <w:r w:rsidRPr="00702720">
        <w:rPr>
          <w:rFonts w:eastAsia="Calibri" w:cs="Tahoma"/>
          <w:spacing w:val="1"/>
        </w:rPr>
        <w:t>ρ</w:t>
      </w:r>
      <w:r w:rsidRPr="00702720">
        <w:rPr>
          <w:rFonts w:eastAsia="Calibri" w:cs="Tahoma"/>
        </w:rPr>
        <w:t>αγ</w:t>
      </w:r>
      <w:r w:rsidRPr="00702720">
        <w:rPr>
          <w:rFonts w:eastAsia="Calibri" w:cs="Tahoma"/>
          <w:spacing w:val="1"/>
        </w:rPr>
        <w:t>ρ</w:t>
      </w:r>
      <w:r w:rsidRPr="00702720">
        <w:rPr>
          <w:rFonts w:eastAsia="Calibri" w:cs="Tahoma"/>
        </w:rPr>
        <w:t>ά</w:t>
      </w:r>
      <w:r w:rsidRPr="00702720">
        <w:rPr>
          <w:rFonts w:eastAsia="Calibri" w:cs="Tahoma"/>
          <w:spacing w:val="-2"/>
        </w:rPr>
        <w:t>φ</w:t>
      </w:r>
      <w:r w:rsidRPr="00702720">
        <w:rPr>
          <w:rFonts w:eastAsia="Calibri" w:cs="Tahoma"/>
          <w:spacing w:val="1"/>
        </w:rPr>
        <w:t>ο</w:t>
      </w:r>
      <w:r w:rsidRPr="00702720">
        <w:rPr>
          <w:rFonts w:eastAsia="Calibri" w:cs="Tahoma"/>
        </w:rPr>
        <w:t>υ</w:t>
      </w:r>
      <w:r w:rsidRPr="00702720">
        <w:rPr>
          <w:rFonts w:cs="Tahoma"/>
          <w:spacing w:val="1"/>
        </w:rPr>
        <w:t xml:space="preserve"> </w:t>
      </w:r>
      <w:r w:rsidRPr="00702720">
        <w:rPr>
          <w:rFonts w:eastAsia="Calibri" w:cs="Tahoma"/>
        </w:rPr>
        <w:t>ή</w:t>
      </w:r>
      <w:r w:rsidRPr="00702720">
        <w:rPr>
          <w:rFonts w:cs="Tahoma"/>
        </w:rPr>
        <w:t xml:space="preserve"> </w:t>
      </w:r>
      <w:r w:rsidRPr="00702720">
        <w:rPr>
          <w:rFonts w:eastAsia="Calibri" w:cs="Tahoma"/>
          <w:spacing w:val="-1"/>
        </w:rPr>
        <w:t>ό</w:t>
      </w:r>
      <w:r w:rsidRPr="00702720">
        <w:rPr>
          <w:rFonts w:eastAsia="Calibri" w:cs="Tahoma"/>
          <w:spacing w:val="1"/>
        </w:rPr>
        <w:t>τ</w:t>
      </w:r>
      <w:r w:rsidRPr="00702720">
        <w:rPr>
          <w:rFonts w:eastAsia="Calibri" w:cs="Tahoma"/>
        </w:rPr>
        <w:t>ι</w:t>
      </w:r>
      <w:r w:rsidRPr="00702720">
        <w:rPr>
          <w:rFonts w:cs="Tahoma"/>
        </w:rPr>
        <w:t xml:space="preserve"> </w:t>
      </w:r>
      <w:r w:rsidRPr="00702720">
        <w:rPr>
          <w:rFonts w:eastAsia="Calibri" w:cs="Tahoma"/>
          <w:spacing w:val="1"/>
        </w:rPr>
        <w:t>τ</w:t>
      </w:r>
      <w:r w:rsidRPr="00702720">
        <w:rPr>
          <w:rFonts w:eastAsia="Calibri" w:cs="Tahoma"/>
        </w:rPr>
        <w:t>α</w:t>
      </w:r>
      <w:r w:rsidRPr="00702720">
        <w:rPr>
          <w:rFonts w:cs="Tahoma"/>
        </w:rPr>
        <w:t xml:space="preserve"> </w:t>
      </w:r>
      <w:r w:rsidRPr="00702720">
        <w:rPr>
          <w:rFonts w:eastAsia="Calibri" w:cs="Tahoma"/>
          <w:spacing w:val="-2"/>
        </w:rPr>
        <w:t>έ</w:t>
      </w:r>
      <w:r w:rsidRPr="00702720">
        <w:rPr>
          <w:rFonts w:eastAsia="Calibri" w:cs="Tahoma"/>
        </w:rPr>
        <w:t>γγ</w:t>
      </w:r>
      <w:r w:rsidRPr="00702720">
        <w:rPr>
          <w:rFonts w:eastAsia="Calibri" w:cs="Tahoma"/>
          <w:spacing w:val="1"/>
        </w:rPr>
        <w:t>ρ</w:t>
      </w:r>
      <w:r w:rsidRPr="00702720">
        <w:rPr>
          <w:rFonts w:eastAsia="Calibri" w:cs="Tahoma"/>
        </w:rPr>
        <w:t>αφα</w:t>
      </w:r>
      <w:r w:rsidRPr="00702720">
        <w:rPr>
          <w:rFonts w:cs="Tahoma"/>
        </w:rPr>
        <w:t xml:space="preserve"> </w:t>
      </w:r>
      <w:r w:rsidRPr="00702720">
        <w:rPr>
          <w:rFonts w:eastAsia="Calibri" w:cs="Tahoma"/>
        </w:rPr>
        <w:t>α</w:t>
      </w:r>
      <w:r w:rsidRPr="00702720">
        <w:rPr>
          <w:rFonts w:eastAsia="Calibri" w:cs="Tahoma"/>
          <w:spacing w:val="1"/>
        </w:rPr>
        <w:t>υτ</w:t>
      </w:r>
      <w:r w:rsidRPr="00702720">
        <w:rPr>
          <w:rFonts w:eastAsia="Calibri" w:cs="Tahoma"/>
        </w:rPr>
        <w:t>ά</w:t>
      </w:r>
      <w:r w:rsidRPr="00702720">
        <w:rPr>
          <w:rFonts w:cs="Tahoma"/>
        </w:rPr>
        <w:t xml:space="preserve"> </w:t>
      </w:r>
      <w:r w:rsidRPr="00702720">
        <w:rPr>
          <w:rFonts w:eastAsia="Calibri" w:cs="Tahoma"/>
        </w:rPr>
        <w:t>δεν</w:t>
      </w:r>
      <w:r w:rsidRPr="00702720">
        <w:rPr>
          <w:rFonts w:cs="Tahoma"/>
        </w:rPr>
        <w:t xml:space="preserve"> </w:t>
      </w:r>
      <w:r w:rsidRPr="00702720">
        <w:rPr>
          <w:rFonts w:eastAsia="Calibri" w:cs="Tahoma"/>
        </w:rPr>
        <w:t>κ</w:t>
      </w:r>
      <w:r w:rsidRPr="00702720">
        <w:rPr>
          <w:rFonts w:eastAsia="Calibri" w:cs="Tahoma"/>
          <w:spacing w:val="-3"/>
        </w:rPr>
        <w:t>α</w:t>
      </w:r>
      <w:r w:rsidRPr="00702720">
        <w:rPr>
          <w:rFonts w:eastAsia="Calibri" w:cs="Tahoma"/>
          <w:spacing w:val="1"/>
        </w:rPr>
        <w:t>λύ</w:t>
      </w:r>
      <w:r w:rsidRPr="00702720">
        <w:rPr>
          <w:rFonts w:eastAsia="Calibri" w:cs="Tahoma"/>
          <w:spacing w:val="-2"/>
        </w:rPr>
        <w:t>π</w:t>
      </w:r>
      <w:r w:rsidRPr="00702720">
        <w:rPr>
          <w:rFonts w:eastAsia="Calibri" w:cs="Tahoma"/>
          <w:spacing w:val="1"/>
        </w:rPr>
        <w:t>τ</w:t>
      </w:r>
      <w:r w:rsidRPr="00702720">
        <w:rPr>
          <w:rFonts w:eastAsia="Calibri" w:cs="Tahoma"/>
          <w:spacing w:val="-1"/>
        </w:rPr>
        <w:t>ο</w:t>
      </w:r>
      <w:r w:rsidRPr="00702720">
        <w:rPr>
          <w:rFonts w:eastAsia="Calibri" w:cs="Tahoma"/>
          <w:spacing w:val="1"/>
        </w:rPr>
        <w:t>υ</w:t>
      </w:r>
      <w:r w:rsidRPr="00702720">
        <w:rPr>
          <w:rFonts w:eastAsia="Calibri" w:cs="Tahoma"/>
        </w:rPr>
        <w:t>ν</w:t>
      </w:r>
      <w:r w:rsidRPr="00702720">
        <w:rPr>
          <w:rFonts w:cs="Tahoma"/>
        </w:rPr>
        <w:t xml:space="preserve"> </w:t>
      </w:r>
      <w:r w:rsidRPr="00702720">
        <w:rPr>
          <w:rFonts w:eastAsia="Calibri" w:cs="Tahoma"/>
          <w:spacing w:val="1"/>
        </w:rPr>
        <w:t>ό</w:t>
      </w:r>
      <w:r w:rsidRPr="00702720">
        <w:rPr>
          <w:rFonts w:eastAsia="Calibri" w:cs="Tahoma"/>
          <w:spacing w:val="-1"/>
        </w:rPr>
        <w:t>λ</w:t>
      </w:r>
      <w:r w:rsidRPr="00702720">
        <w:rPr>
          <w:rFonts w:eastAsia="Calibri" w:cs="Tahoma"/>
        </w:rPr>
        <w:t>ες</w:t>
      </w:r>
      <w:r w:rsidRPr="00702720">
        <w:rPr>
          <w:rFonts w:cs="Tahoma"/>
          <w:spacing w:val="1"/>
        </w:rPr>
        <w:t xml:space="preserve"> </w:t>
      </w:r>
      <w:r w:rsidRPr="00702720">
        <w:rPr>
          <w:rFonts w:eastAsia="Calibri" w:cs="Tahoma"/>
          <w:spacing w:val="1"/>
        </w:rPr>
        <w:t>τ</w:t>
      </w:r>
      <w:r w:rsidRPr="00702720">
        <w:rPr>
          <w:rFonts w:eastAsia="Calibri" w:cs="Tahoma"/>
          <w:spacing w:val="-1"/>
        </w:rPr>
        <w:t>ι</w:t>
      </w:r>
      <w:r w:rsidRPr="00702720">
        <w:rPr>
          <w:rFonts w:eastAsia="Calibri" w:cs="Tahoma"/>
        </w:rPr>
        <w:t>ς</w:t>
      </w:r>
      <w:r w:rsidRPr="00702720">
        <w:rPr>
          <w:rFonts w:cs="Tahoma"/>
          <w:spacing w:val="1"/>
        </w:rPr>
        <w:t xml:space="preserve"> </w:t>
      </w:r>
      <w:r w:rsidRPr="00702720">
        <w:rPr>
          <w:rFonts w:eastAsia="Calibri" w:cs="Tahoma"/>
          <w:spacing w:val="-2"/>
        </w:rPr>
        <w:t>π</w:t>
      </w:r>
      <w:r w:rsidRPr="00702720">
        <w:rPr>
          <w:rFonts w:eastAsia="Calibri" w:cs="Tahoma"/>
        </w:rPr>
        <w:t>ε</w:t>
      </w:r>
      <w:r w:rsidRPr="00702720">
        <w:rPr>
          <w:rFonts w:eastAsia="Calibri" w:cs="Tahoma"/>
          <w:spacing w:val="1"/>
        </w:rPr>
        <w:t>ρ</w:t>
      </w:r>
      <w:r w:rsidRPr="00702720">
        <w:rPr>
          <w:rFonts w:eastAsia="Calibri" w:cs="Tahoma"/>
          <w:spacing w:val="-1"/>
        </w:rPr>
        <w:t>ι</w:t>
      </w:r>
      <w:r w:rsidRPr="00702720">
        <w:rPr>
          <w:rFonts w:eastAsia="Calibri" w:cs="Tahoma"/>
          <w:spacing w:val="-2"/>
        </w:rPr>
        <w:t>π</w:t>
      </w:r>
      <w:r w:rsidRPr="00702720">
        <w:rPr>
          <w:rFonts w:eastAsia="Calibri" w:cs="Tahoma"/>
          <w:spacing w:val="1"/>
        </w:rPr>
        <w:t>τ</w:t>
      </w:r>
      <w:r w:rsidRPr="00702720">
        <w:rPr>
          <w:rFonts w:eastAsia="Calibri" w:cs="Tahoma"/>
        </w:rPr>
        <w:t>ώσ</w:t>
      </w:r>
      <w:r w:rsidRPr="00702720">
        <w:rPr>
          <w:rFonts w:eastAsia="Calibri" w:cs="Tahoma"/>
          <w:spacing w:val="-2"/>
        </w:rPr>
        <w:t>ε</w:t>
      </w:r>
      <w:r w:rsidRPr="00702720">
        <w:rPr>
          <w:rFonts w:eastAsia="Calibri" w:cs="Tahoma"/>
          <w:spacing w:val="-1"/>
        </w:rPr>
        <w:t>ι</w:t>
      </w:r>
      <w:r w:rsidRPr="00702720">
        <w:rPr>
          <w:rFonts w:eastAsia="Calibri" w:cs="Tahoma"/>
        </w:rPr>
        <w:t>ς</w:t>
      </w:r>
      <w:r w:rsidRPr="00702720">
        <w:rPr>
          <w:rFonts w:cs="Tahoma"/>
          <w:spacing w:val="1"/>
        </w:rPr>
        <w:t xml:space="preserve"> </w:t>
      </w:r>
      <w:r w:rsidRPr="00702720">
        <w:rPr>
          <w:rFonts w:eastAsia="Calibri" w:cs="Tahoma"/>
        </w:rPr>
        <w:t>π</w:t>
      </w:r>
      <w:r w:rsidRPr="00702720">
        <w:rPr>
          <w:rFonts w:eastAsia="Calibri" w:cs="Tahoma"/>
          <w:spacing w:val="1"/>
        </w:rPr>
        <w:t>ο</w:t>
      </w:r>
      <w:r w:rsidRPr="00702720">
        <w:rPr>
          <w:rFonts w:eastAsia="Calibri" w:cs="Tahoma"/>
        </w:rPr>
        <w:t>υ</w:t>
      </w:r>
      <w:r w:rsidRPr="00702720">
        <w:rPr>
          <w:rFonts w:cs="Tahoma"/>
          <w:spacing w:val="1"/>
        </w:rPr>
        <w:t xml:space="preserve"> </w:t>
      </w:r>
      <w:r w:rsidRPr="00702720">
        <w:rPr>
          <w:rFonts w:eastAsia="Calibri" w:cs="Tahoma"/>
        </w:rPr>
        <w:t>α</w:t>
      </w:r>
      <w:r w:rsidRPr="00702720">
        <w:rPr>
          <w:rFonts w:eastAsia="Calibri" w:cs="Tahoma"/>
          <w:spacing w:val="-1"/>
        </w:rPr>
        <w:t>ν</w:t>
      </w:r>
      <w:r w:rsidRPr="00702720">
        <w:rPr>
          <w:rFonts w:eastAsia="Calibri" w:cs="Tahoma"/>
        </w:rPr>
        <w:t>αφ</w:t>
      </w:r>
      <w:r w:rsidRPr="00702720">
        <w:rPr>
          <w:rFonts w:eastAsia="Calibri" w:cs="Tahoma"/>
          <w:spacing w:val="-2"/>
        </w:rPr>
        <w:t>έ</w:t>
      </w:r>
      <w:r w:rsidRPr="00702720">
        <w:rPr>
          <w:rFonts w:eastAsia="Calibri" w:cs="Tahoma"/>
          <w:spacing w:val="1"/>
        </w:rPr>
        <w:t>ρο</w:t>
      </w:r>
      <w:r w:rsidRPr="00702720">
        <w:rPr>
          <w:rFonts w:eastAsia="Calibri" w:cs="Tahoma"/>
          <w:spacing w:val="-3"/>
        </w:rPr>
        <w:t>ν</w:t>
      </w:r>
      <w:r w:rsidRPr="00702720">
        <w:rPr>
          <w:rFonts w:eastAsia="Calibri" w:cs="Tahoma"/>
          <w:spacing w:val="1"/>
        </w:rPr>
        <w:t>τ</w:t>
      </w:r>
      <w:r w:rsidRPr="00702720">
        <w:rPr>
          <w:rFonts w:eastAsia="Calibri" w:cs="Tahoma"/>
        </w:rPr>
        <w:t>αι</w:t>
      </w:r>
      <w:r w:rsidRPr="00702720">
        <w:rPr>
          <w:rFonts w:cs="Tahoma"/>
        </w:rPr>
        <w:t xml:space="preserve"> </w:t>
      </w:r>
      <w:r w:rsidRPr="00702720">
        <w:rPr>
          <w:rFonts w:eastAsia="Calibri" w:cs="Tahoma"/>
        </w:rPr>
        <w:t>σ</w:t>
      </w:r>
      <w:r w:rsidRPr="00702720">
        <w:rPr>
          <w:rFonts w:eastAsia="Calibri" w:cs="Tahoma"/>
          <w:spacing w:val="1"/>
        </w:rPr>
        <w:t>τ</w:t>
      </w:r>
      <w:r w:rsidRPr="00702720">
        <w:rPr>
          <w:rFonts w:eastAsia="Calibri" w:cs="Tahoma"/>
          <w:spacing w:val="-3"/>
        </w:rPr>
        <w:t>ι</w:t>
      </w:r>
      <w:r w:rsidRPr="00702720">
        <w:rPr>
          <w:rFonts w:eastAsia="Calibri" w:cs="Tahoma"/>
        </w:rPr>
        <w:t>ς</w:t>
      </w:r>
      <w:r w:rsidRPr="00702720">
        <w:rPr>
          <w:rFonts w:cs="Tahoma"/>
        </w:rPr>
        <w:t xml:space="preserve"> </w:t>
      </w:r>
      <w:r w:rsidRPr="00702720">
        <w:rPr>
          <w:rFonts w:eastAsia="Calibri" w:cs="Tahoma"/>
        </w:rPr>
        <w:t>πα</w:t>
      </w:r>
      <w:r w:rsidRPr="00702720">
        <w:rPr>
          <w:rFonts w:eastAsia="Calibri" w:cs="Tahoma"/>
          <w:spacing w:val="1"/>
        </w:rPr>
        <w:t>ρ</w:t>
      </w:r>
      <w:r w:rsidRPr="00702720">
        <w:rPr>
          <w:rFonts w:eastAsia="Calibri" w:cs="Tahoma"/>
        </w:rPr>
        <w:t>αγ</w:t>
      </w:r>
      <w:r w:rsidRPr="00702720">
        <w:rPr>
          <w:rFonts w:eastAsia="Calibri" w:cs="Tahoma"/>
          <w:spacing w:val="1"/>
        </w:rPr>
        <w:t>ρ</w:t>
      </w:r>
      <w:r w:rsidRPr="00702720">
        <w:rPr>
          <w:rFonts w:eastAsia="Calibri" w:cs="Tahoma"/>
        </w:rPr>
        <w:t>ά</w:t>
      </w:r>
      <w:r w:rsidRPr="00702720">
        <w:rPr>
          <w:rFonts w:eastAsia="Calibri" w:cs="Tahoma"/>
          <w:spacing w:val="-2"/>
        </w:rPr>
        <w:t>φ</w:t>
      </w:r>
      <w:r w:rsidRPr="00702720">
        <w:rPr>
          <w:rFonts w:eastAsia="Calibri" w:cs="Tahoma"/>
          <w:spacing w:val="1"/>
        </w:rPr>
        <w:t>ο</w:t>
      </w:r>
      <w:r w:rsidRPr="00702720">
        <w:rPr>
          <w:rFonts w:eastAsia="Calibri" w:cs="Tahoma"/>
          <w:spacing w:val="-2"/>
        </w:rPr>
        <w:t>υ</w:t>
      </w:r>
      <w:r w:rsidRPr="00702720">
        <w:rPr>
          <w:rFonts w:eastAsia="Calibri" w:cs="Tahoma"/>
        </w:rPr>
        <w:t>ς</w:t>
      </w:r>
      <w:r w:rsidRPr="00702720">
        <w:rPr>
          <w:rFonts w:cs="Tahoma"/>
          <w:spacing w:val="4"/>
        </w:rPr>
        <w:t xml:space="preserve"> </w:t>
      </w:r>
      <w:r w:rsidRPr="00702720">
        <w:rPr>
          <w:rFonts w:eastAsia="Calibri" w:cs="Tahoma"/>
          <w:spacing w:val="1"/>
        </w:rPr>
        <w:t>2</w:t>
      </w:r>
      <w:r w:rsidRPr="00702720">
        <w:rPr>
          <w:rFonts w:eastAsia="Calibri" w:cs="Tahoma"/>
          <w:spacing w:val="-3"/>
        </w:rPr>
        <w:t>.</w:t>
      </w:r>
      <w:r w:rsidRPr="00702720">
        <w:rPr>
          <w:rFonts w:eastAsia="Calibri" w:cs="Tahoma"/>
          <w:spacing w:val="1"/>
        </w:rPr>
        <w:t>2</w:t>
      </w:r>
      <w:r w:rsidRPr="00702720">
        <w:rPr>
          <w:rFonts w:eastAsia="Calibri" w:cs="Tahoma"/>
          <w:spacing w:val="-1"/>
        </w:rPr>
        <w:t>.</w:t>
      </w:r>
      <w:r w:rsidRPr="00702720">
        <w:rPr>
          <w:rFonts w:eastAsia="Calibri" w:cs="Tahoma"/>
          <w:spacing w:val="1"/>
        </w:rPr>
        <w:t>3</w:t>
      </w:r>
      <w:r w:rsidRPr="00702720">
        <w:rPr>
          <w:rFonts w:eastAsia="Calibri" w:cs="Tahoma"/>
          <w:spacing w:val="-3"/>
        </w:rPr>
        <w:t>.</w:t>
      </w:r>
      <w:r w:rsidRPr="00702720">
        <w:rPr>
          <w:rFonts w:eastAsia="Calibri" w:cs="Tahoma"/>
        </w:rPr>
        <w:t>1</w:t>
      </w:r>
      <w:r w:rsidRPr="00702720">
        <w:rPr>
          <w:rFonts w:cs="Tahoma"/>
          <w:spacing w:val="4"/>
        </w:rPr>
        <w:t xml:space="preserve"> </w:t>
      </w:r>
      <w:r w:rsidRPr="00702720">
        <w:rPr>
          <w:rFonts w:eastAsia="Calibri" w:cs="Tahoma"/>
        </w:rPr>
        <w:t>και</w:t>
      </w:r>
      <w:r w:rsidRPr="00702720">
        <w:rPr>
          <w:rFonts w:cs="Tahoma"/>
        </w:rPr>
        <w:t xml:space="preserve"> </w:t>
      </w:r>
      <w:r w:rsidRPr="00702720">
        <w:rPr>
          <w:rFonts w:eastAsia="Calibri" w:cs="Tahoma"/>
          <w:spacing w:val="1"/>
        </w:rPr>
        <w:t>2</w:t>
      </w:r>
      <w:r w:rsidRPr="00702720">
        <w:rPr>
          <w:rFonts w:eastAsia="Calibri" w:cs="Tahoma"/>
          <w:spacing w:val="-1"/>
        </w:rPr>
        <w:t>.</w:t>
      </w:r>
      <w:r w:rsidRPr="00702720">
        <w:rPr>
          <w:rFonts w:eastAsia="Calibri" w:cs="Tahoma"/>
          <w:spacing w:val="1"/>
        </w:rPr>
        <w:t>2</w:t>
      </w:r>
      <w:r w:rsidRPr="00702720">
        <w:rPr>
          <w:rFonts w:eastAsia="Calibri" w:cs="Tahoma"/>
          <w:spacing w:val="-1"/>
        </w:rPr>
        <w:t>.</w:t>
      </w:r>
      <w:r w:rsidRPr="00702720">
        <w:rPr>
          <w:rFonts w:eastAsia="Calibri" w:cs="Tahoma"/>
          <w:spacing w:val="1"/>
        </w:rPr>
        <w:t>3</w:t>
      </w:r>
      <w:r w:rsidRPr="00702720">
        <w:rPr>
          <w:rFonts w:eastAsia="Calibri" w:cs="Tahoma"/>
          <w:spacing w:val="-3"/>
        </w:rPr>
        <w:t>.</w:t>
      </w:r>
      <w:r w:rsidRPr="00702720">
        <w:rPr>
          <w:rFonts w:eastAsia="Calibri" w:cs="Tahoma"/>
        </w:rPr>
        <w:t>2</w:t>
      </w:r>
      <w:r w:rsidRPr="00702720">
        <w:rPr>
          <w:rFonts w:cs="Tahoma"/>
          <w:spacing w:val="4"/>
        </w:rPr>
        <w:t xml:space="preserve"> </w:t>
      </w:r>
      <w:r w:rsidRPr="00702720">
        <w:rPr>
          <w:rFonts w:eastAsia="Calibri" w:cs="Tahoma"/>
          <w:spacing w:val="-2"/>
        </w:rPr>
        <w:t>π</w:t>
      </w:r>
      <w:r w:rsidRPr="00702720">
        <w:rPr>
          <w:rFonts w:eastAsia="Calibri" w:cs="Tahoma"/>
        </w:rPr>
        <w:t>ε</w:t>
      </w:r>
      <w:r w:rsidRPr="00702720">
        <w:rPr>
          <w:rFonts w:eastAsia="Calibri" w:cs="Tahoma"/>
          <w:spacing w:val="1"/>
        </w:rPr>
        <w:t>ρ</w:t>
      </w:r>
      <w:r w:rsidRPr="00702720">
        <w:rPr>
          <w:rFonts w:eastAsia="Calibri" w:cs="Tahoma"/>
        </w:rPr>
        <w:t>.</w:t>
      </w:r>
      <w:r w:rsidRPr="00702720">
        <w:rPr>
          <w:rFonts w:cs="Tahoma"/>
          <w:spacing w:val="2"/>
        </w:rPr>
        <w:t xml:space="preserve"> </w:t>
      </w:r>
      <w:r w:rsidRPr="00702720">
        <w:rPr>
          <w:rFonts w:eastAsia="Calibri" w:cs="Tahoma"/>
        </w:rPr>
        <w:t>α’</w:t>
      </w:r>
      <w:r w:rsidRPr="00702720">
        <w:rPr>
          <w:rFonts w:cs="Tahoma"/>
          <w:spacing w:val="1"/>
        </w:rPr>
        <w:t xml:space="preserve"> </w:t>
      </w:r>
      <w:r w:rsidRPr="00702720">
        <w:rPr>
          <w:rFonts w:eastAsia="Calibri" w:cs="Tahoma"/>
        </w:rPr>
        <w:t>και</w:t>
      </w:r>
      <w:r w:rsidRPr="00702720">
        <w:rPr>
          <w:rFonts w:cs="Tahoma"/>
          <w:spacing w:val="2"/>
        </w:rPr>
        <w:t xml:space="preserve"> </w:t>
      </w:r>
      <w:r w:rsidRPr="00702720">
        <w:rPr>
          <w:rFonts w:eastAsia="Calibri" w:cs="Tahoma"/>
        </w:rPr>
        <w:t>β’,</w:t>
      </w:r>
      <w:r w:rsidRPr="00702720">
        <w:rPr>
          <w:rFonts w:cs="Tahoma"/>
          <w:spacing w:val="1"/>
        </w:rPr>
        <w:t xml:space="preserve"> </w:t>
      </w:r>
      <w:r w:rsidRPr="00702720">
        <w:rPr>
          <w:rFonts w:eastAsia="Calibri" w:cs="Tahoma"/>
          <w:spacing w:val="-2"/>
        </w:rPr>
        <w:t>κ</w:t>
      </w:r>
      <w:r w:rsidRPr="00702720">
        <w:rPr>
          <w:rFonts w:eastAsia="Calibri" w:cs="Tahoma"/>
        </w:rPr>
        <w:t>αθώς</w:t>
      </w:r>
      <w:r w:rsidRPr="00702720">
        <w:rPr>
          <w:rFonts w:cs="Tahoma"/>
          <w:spacing w:val="4"/>
        </w:rPr>
        <w:t xml:space="preserve"> </w:t>
      </w:r>
      <w:r w:rsidRPr="00702720">
        <w:rPr>
          <w:rFonts w:eastAsia="Calibri" w:cs="Tahoma"/>
        </w:rPr>
        <w:t>και</w:t>
      </w:r>
      <w:r w:rsidRPr="00702720">
        <w:rPr>
          <w:rFonts w:cs="Tahoma"/>
          <w:spacing w:val="2"/>
        </w:rPr>
        <w:t xml:space="preserve"> </w:t>
      </w:r>
      <w:r w:rsidRPr="00702720">
        <w:rPr>
          <w:rFonts w:eastAsia="Calibri" w:cs="Tahoma"/>
          <w:spacing w:val="-2"/>
        </w:rPr>
        <w:t>σ</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2"/>
        </w:rPr>
        <w:t xml:space="preserve"> </w:t>
      </w:r>
      <w:r w:rsidRPr="00702720">
        <w:rPr>
          <w:rFonts w:eastAsia="Calibri" w:cs="Tahoma"/>
        </w:rPr>
        <w:t>π</w:t>
      </w:r>
      <w:r w:rsidRPr="00702720">
        <w:rPr>
          <w:rFonts w:eastAsia="Calibri" w:cs="Tahoma"/>
          <w:spacing w:val="-2"/>
        </w:rPr>
        <w:t>ε</w:t>
      </w:r>
      <w:r w:rsidRPr="00702720">
        <w:rPr>
          <w:rFonts w:eastAsia="Calibri" w:cs="Tahoma"/>
          <w:spacing w:val="1"/>
        </w:rPr>
        <w:t>ρ</w:t>
      </w:r>
      <w:r w:rsidRPr="00702720">
        <w:rPr>
          <w:rFonts w:eastAsia="Calibri" w:cs="Tahoma"/>
        </w:rPr>
        <w:t>.</w:t>
      </w:r>
      <w:r w:rsidRPr="00702720">
        <w:rPr>
          <w:rFonts w:cs="Tahoma"/>
          <w:spacing w:val="2"/>
        </w:rPr>
        <w:t xml:space="preserve"> </w:t>
      </w:r>
      <w:r w:rsidRPr="00702720">
        <w:rPr>
          <w:rFonts w:eastAsia="Calibri" w:cs="Tahoma"/>
        </w:rPr>
        <w:t>β΄</w:t>
      </w:r>
      <w:r w:rsidRPr="00702720">
        <w:rPr>
          <w:rFonts w:cs="Tahoma"/>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4"/>
        </w:rPr>
        <w:t xml:space="preserve"> </w:t>
      </w:r>
      <w:r w:rsidRPr="00702720">
        <w:rPr>
          <w:rFonts w:eastAsia="Calibri" w:cs="Tahoma"/>
        </w:rPr>
        <w:t>πα</w:t>
      </w:r>
      <w:r w:rsidRPr="00702720">
        <w:rPr>
          <w:rFonts w:eastAsia="Calibri" w:cs="Tahoma"/>
          <w:spacing w:val="1"/>
        </w:rPr>
        <w:t>ρ</w:t>
      </w:r>
      <w:r w:rsidRPr="00702720">
        <w:rPr>
          <w:rFonts w:eastAsia="Calibri" w:cs="Tahoma"/>
        </w:rPr>
        <w:t>α</w:t>
      </w:r>
      <w:r w:rsidRPr="00702720">
        <w:rPr>
          <w:rFonts w:eastAsia="Calibri" w:cs="Tahoma"/>
          <w:spacing w:val="-2"/>
        </w:rPr>
        <w:t>γ</w:t>
      </w:r>
      <w:r w:rsidRPr="00702720">
        <w:rPr>
          <w:rFonts w:eastAsia="Calibri" w:cs="Tahoma"/>
          <w:spacing w:val="1"/>
        </w:rPr>
        <w:t>ρ</w:t>
      </w:r>
      <w:r w:rsidRPr="00702720">
        <w:rPr>
          <w:rFonts w:eastAsia="Calibri" w:cs="Tahoma"/>
        </w:rPr>
        <w:t>ά</w:t>
      </w:r>
      <w:r w:rsidRPr="00702720">
        <w:rPr>
          <w:rFonts w:eastAsia="Calibri" w:cs="Tahoma"/>
          <w:spacing w:val="-2"/>
        </w:rPr>
        <w:t>φ</w:t>
      </w:r>
      <w:r w:rsidRPr="00702720">
        <w:rPr>
          <w:rFonts w:eastAsia="Calibri" w:cs="Tahoma"/>
          <w:spacing w:val="1"/>
        </w:rPr>
        <w:t>ο</w:t>
      </w:r>
      <w:r w:rsidRPr="00702720">
        <w:rPr>
          <w:rFonts w:eastAsia="Calibri" w:cs="Tahoma"/>
        </w:rPr>
        <w:t>υ</w:t>
      </w:r>
      <w:r w:rsidRPr="00702720">
        <w:rPr>
          <w:rFonts w:cs="Tahoma"/>
          <w:spacing w:val="1"/>
        </w:rPr>
        <w:t xml:space="preserve"> </w:t>
      </w:r>
      <w:r w:rsidRPr="00702720">
        <w:rPr>
          <w:rFonts w:eastAsia="Calibri" w:cs="Tahoma"/>
          <w:spacing w:val="1"/>
        </w:rPr>
        <w:t>2</w:t>
      </w:r>
      <w:r w:rsidRPr="00702720">
        <w:rPr>
          <w:rFonts w:eastAsia="Calibri" w:cs="Tahoma"/>
          <w:spacing w:val="-1"/>
        </w:rPr>
        <w:t>.</w:t>
      </w:r>
      <w:r w:rsidRPr="00702720">
        <w:rPr>
          <w:rFonts w:eastAsia="Calibri" w:cs="Tahoma"/>
          <w:spacing w:val="1"/>
        </w:rPr>
        <w:t>2</w:t>
      </w:r>
      <w:r w:rsidRPr="00702720">
        <w:rPr>
          <w:rFonts w:eastAsia="Calibri" w:cs="Tahoma"/>
          <w:spacing w:val="-1"/>
        </w:rPr>
        <w:t>.</w:t>
      </w:r>
      <w:r w:rsidRPr="00702720">
        <w:rPr>
          <w:rFonts w:eastAsia="Calibri" w:cs="Tahoma"/>
          <w:spacing w:val="1"/>
        </w:rPr>
        <w:t>3</w:t>
      </w:r>
      <w:r w:rsidRPr="00702720">
        <w:rPr>
          <w:rFonts w:eastAsia="Calibri" w:cs="Tahoma"/>
          <w:spacing w:val="-3"/>
        </w:rPr>
        <w:t>.</w:t>
      </w:r>
      <w:r w:rsidRPr="00702720">
        <w:rPr>
          <w:rFonts w:eastAsia="Calibri" w:cs="Tahoma"/>
          <w:spacing w:val="1"/>
        </w:rPr>
        <w:t>3</w:t>
      </w:r>
      <w:r w:rsidRPr="00702720">
        <w:rPr>
          <w:rFonts w:eastAsia="Calibri" w:cs="Tahoma"/>
        </w:rPr>
        <w:t>.</w:t>
      </w:r>
      <w:r w:rsidRPr="00702720">
        <w:rPr>
          <w:rFonts w:cs="Tahoma"/>
          <w:spacing w:val="2"/>
        </w:rPr>
        <w:t xml:space="preserve"> </w:t>
      </w:r>
      <w:r w:rsidRPr="00702720">
        <w:rPr>
          <w:rFonts w:eastAsia="Calibri" w:cs="Tahoma"/>
        </w:rPr>
        <w:t>Οι</w:t>
      </w:r>
      <w:r w:rsidRPr="00702720">
        <w:rPr>
          <w:rFonts w:cs="Tahoma"/>
        </w:rPr>
        <w:t xml:space="preserve"> </w:t>
      </w:r>
      <w:r w:rsidRPr="00702720">
        <w:rPr>
          <w:rFonts w:eastAsia="Calibri" w:cs="Tahoma"/>
        </w:rPr>
        <w:t>επ</w:t>
      </w:r>
      <w:r w:rsidRPr="00702720">
        <w:rPr>
          <w:rFonts w:eastAsia="Calibri" w:cs="Tahoma"/>
          <w:spacing w:val="-1"/>
        </w:rPr>
        <w:t>ί</w:t>
      </w:r>
      <w:r w:rsidRPr="00702720">
        <w:rPr>
          <w:rFonts w:eastAsia="Calibri" w:cs="Tahoma"/>
        </w:rPr>
        <w:t>σ</w:t>
      </w:r>
      <w:r w:rsidRPr="00702720">
        <w:rPr>
          <w:rFonts w:eastAsia="Calibri" w:cs="Tahoma"/>
          <w:spacing w:val="-1"/>
        </w:rPr>
        <w:t>η</w:t>
      </w:r>
      <w:r w:rsidRPr="00702720">
        <w:rPr>
          <w:rFonts w:eastAsia="Calibri" w:cs="Tahoma"/>
          <w:spacing w:val="1"/>
        </w:rPr>
        <w:t>μ</w:t>
      </w:r>
      <w:r w:rsidRPr="00702720">
        <w:rPr>
          <w:rFonts w:eastAsia="Calibri" w:cs="Tahoma"/>
          <w:spacing w:val="-2"/>
        </w:rPr>
        <w:t>ε</w:t>
      </w:r>
      <w:r w:rsidRPr="00702720">
        <w:rPr>
          <w:rFonts w:eastAsia="Calibri" w:cs="Tahoma"/>
        </w:rPr>
        <w:t>ς</w:t>
      </w:r>
      <w:r w:rsidRPr="00702720">
        <w:rPr>
          <w:rFonts w:cs="Tahoma"/>
          <w:spacing w:val="3"/>
        </w:rPr>
        <w:t xml:space="preserve"> </w:t>
      </w:r>
      <w:r w:rsidRPr="00702720">
        <w:rPr>
          <w:rFonts w:eastAsia="Calibri" w:cs="Tahoma"/>
        </w:rPr>
        <w:t>δ</w:t>
      </w:r>
      <w:r w:rsidRPr="00702720">
        <w:rPr>
          <w:rFonts w:eastAsia="Calibri" w:cs="Tahoma"/>
          <w:spacing w:val="-1"/>
        </w:rPr>
        <w:t>η</w:t>
      </w:r>
      <w:r w:rsidRPr="00702720">
        <w:rPr>
          <w:rFonts w:eastAsia="Calibri" w:cs="Tahoma"/>
          <w:spacing w:val="1"/>
        </w:rPr>
        <w:t>λ</w:t>
      </w:r>
      <w:r w:rsidRPr="00702720">
        <w:rPr>
          <w:rFonts w:eastAsia="Calibri" w:cs="Tahoma"/>
        </w:rPr>
        <w:t>ώσε</w:t>
      </w:r>
      <w:r w:rsidRPr="00702720">
        <w:rPr>
          <w:rFonts w:eastAsia="Calibri" w:cs="Tahoma"/>
          <w:spacing w:val="-3"/>
        </w:rPr>
        <w:t>ι</w:t>
      </w:r>
      <w:r w:rsidRPr="00702720">
        <w:rPr>
          <w:rFonts w:eastAsia="Calibri" w:cs="Tahoma"/>
        </w:rPr>
        <w:t>ς</w:t>
      </w:r>
      <w:r w:rsidRPr="00702720">
        <w:rPr>
          <w:rFonts w:cs="Tahoma"/>
          <w:spacing w:val="3"/>
        </w:rPr>
        <w:t xml:space="preserve"> </w:t>
      </w:r>
      <w:r w:rsidRPr="00702720">
        <w:rPr>
          <w:rFonts w:eastAsia="Calibri" w:cs="Tahoma"/>
        </w:rPr>
        <w:t>καθ</w:t>
      </w:r>
      <w:r w:rsidRPr="00702720">
        <w:rPr>
          <w:rFonts w:eastAsia="Calibri" w:cs="Tahoma"/>
          <w:spacing w:val="-1"/>
        </w:rPr>
        <w:t>ί</w:t>
      </w:r>
      <w:r w:rsidRPr="00702720">
        <w:rPr>
          <w:rFonts w:eastAsia="Calibri" w:cs="Tahoma"/>
          <w:spacing w:val="-2"/>
        </w:rPr>
        <w:t>σ</w:t>
      </w:r>
      <w:r w:rsidRPr="00702720">
        <w:rPr>
          <w:rFonts w:eastAsia="Calibri" w:cs="Tahoma"/>
          <w:spacing w:val="1"/>
        </w:rPr>
        <w:t>τ</w:t>
      </w:r>
      <w:r w:rsidRPr="00702720">
        <w:rPr>
          <w:rFonts w:eastAsia="Calibri" w:cs="Tahoma"/>
        </w:rPr>
        <w:t>α</w:t>
      </w:r>
      <w:r w:rsidRPr="00702720">
        <w:rPr>
          <w:rFonts w:eastAsia="Calibri" w:cs="Tahoma"/>
          <w:spacing w:val="-1"/>
        </w:rPr>
        <w:t>ν</w:t>
      </w:r>
      <w:r w:rsidRPr="00702720">
        <w:rPr>
          <w:rFonts w:eastAsia="Calibri" w:cs="Tahoma"/>
          <w:spacing w:val="1"/>
        </w:rPr>
        <w:t>τ</w:t>
      </w:r>
      <w:r w:rsidRPr="00702720">
        <w:rPr>
          <w:rFonts w:eastAsia="Calibri" w:cs="Tahoma"/>
        </w:rPr>
        <w:t>αι</w:t>
      </w:r>
      <w:r w:rsidRPr="00702720">
        <w:rPr>
          <w:rFonts w:cs="Tahoma"/>
          <w:spacing w:val="2"/>
        </w:rPr>
        <w:t xml:space="preserve"> </w:t>
      </w:r>
      <w:r w:rsidRPr="00702720">
        <w:rPr>
          <w:rFonts w:eastAsia="Calibri" w:cs="Tahoma"/>
        </w:rPr>
        <w:t>δ</w:t>
      </w:r>
      <w:r w:rsidRPr="00702720">
        <w:rPr>
          <w:rFonts w:eastAsia="Calibri" w:cs="Tahoma"/>
          <w:spacing w:val="-1"/>
        </w:rPr>
        <w:t>ι</w:t>
      </w:r>
      <w:r w:rsidRPr="00702720">
        <w:rPr>
          <w:rFonts w:eastAsia="Calibri" w:cs="Tahoma"/>
        </w:rPr>
        <w:t>αθέσ</w:t>
      </w:r>
      <w:r w:rsidRPr="00702720">
        <w:rPr>
          <w:rFonts w:eastAsia="Calibri" w:cs="Tahoma"/>
          <w:spacing w:val="-1"/>
        </w:rPr>
        <w:t>ιμ</w:t>
      </w:r>
      <w:r w:rsidRPr="00702720">
        <w:rPr>
          <w:rFonts w:eastAsia="Calibri" w:cs="Tahoma"/>
        </w:rPr>
        <w:t>ες</w:t>
      </w:r>
      <w:r w:rsidRPr="00702720">
        <w:rPr>
          <w:rFonts w:cs="Tahoma"/>
          <w:spacing w:val="3"/>
        </w:rPr>
        <w:t xml:space="preserve"> </w:t>
      </w:r>
      <w:r w:rsidRPr="00702720">
        <w:rPr>
          <w:rFonts w:eastAsia="Calibri" w:cs="Tahoma"/>
          <w:spacing w:val="-1"/>
        </w:rPr>
        <w:t>μ</w:t>
      </w:r>
      <w:r w:rsidRPr="00702720">
        <w:rPr>
          <w:rFonts w:eastAsia="Calibri" w:cs="Tahoma"/>
        </w:rPr>
        <w:t>έσω</w:t>
      </w:r>
      <w:r w:rsidRPr="00702720">
        <w:rPr>
          <w:rFonts w:cs="Tahoma"/>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3"/>
        </w:rPr>
        <w:t xml:space="preserve"> </w:t>
      </w:r>
      <w:proofErr w:type="spellStart"/>
      <w:r w:rsidRPr="00702720">
        <w:rPr>
          <w:rFonts w:eastAsia="Calibri" w:cs="Tahoma"/>
        </w:rPr>
        <w:t>επ</w:t>
      </w:r>
      <w:r w:rsidRPr="00702720">
        <w:rPr>
          <w:rFonts w:eastAsia="Calibri" w:cs="Tahoma"/>
          <w:spacing w:val="-1"/>
        </w:rPr>
        <w:t>ι</w:t>
      </w:r>
      <w:r w:rsidRPr="00702720">
        <w:rPr>
          <w:rFonts w:eastAsia="Calibri" w:cs="Tahoma"/>
        </w:rPr>
        <w:t>γ</w:t>
      </w:r>
      <w:r w:rsidRPr="00702720">
        <w:rPr>
          <w:rFonts w:eastAsia="Calibri" w:cs="Tahoma"/>
          <w:spacing w:val="1"/>
        </w:rPr>
        <w:t>ρ</w:t>
      </w:r>
      <w:r w:rsidRPr="00702720">
        <w:rPr>
          <w:rFonts w:eastAsia="Calibri" w:cs="Tahoma"/>
          <w:spacing w:val="-3"/>
        </w:rPr>
        <w:t>α</w:t>
      </w:r>
      <w:r w:rsidRPr="00702720">
        <w:rPr>
          <w:rFonts w:eastAsia="Calibri" w:cs="Tahoma"/>
          <w:spacing w:val="1"/>
        </w:rPr>
        <w:t>μμ</w:t>
      </w:r>
      <w:r w:rsidRPr="00702720">
        <w:rPr>
          <w:rFonts w:eastAsia="Calibri" w:cs="Tahoma"/>
          <w:spacing w:val="-1"/>
        </w:rPr>
        <w:t>ι</w:t>
      </w:r>
      <w:r w:rsidRPr="00702720">
        <w:rPr>
          <w:rFonts w:eastAsia="Calibri" w:cs="Tahoma"/>
          <w:spacing w:val="-2"/>
        </w:rPr>
        <w:t>κ</w:t>
      </w:r>
      <w:r w:rsidRPr="00702720">
        <w:rPr>
          <w:rFonts w:eastAsia="Calibri" w:cs="Tahoma"/>
          <w:spacing w:val="1"/>
        </w:rPr>
        <w:t>ο</w:t>
      </w:r>
      <w:r w:rsidRPr="00702720">
        <w:rPr>
          <w:rFonts w:eastAsia="Calibri" w:cs="Tahoma"/>
        </w:rPr>
        <w:t>ύ</w:t>
      </w:r>
      <w:proofErr w:type="spellEnd"/>
      <w:r w:rsidRPr="00702720">
        <w:rPr>
          <w:rFonts w:cs="Tahoma"/>
          <w:spacing w:val="3"/>
        </w:rPr>
        <w:t xml:space="preserve"> </w:t>
      </w:r>
      <w:r w:rsidRPr="00702720">
        <w:rPr>
          <w:rFonts w:eastAsia="Calibri" w:cs="Tahoma"/>
          <w:spacing w:val="-3"/>
        </w:rPr>
        <w:t>α</w:t>
      </w:r>
      <w:r w:rsidRPr="00702720">
        <w:rPr>
          <w:rFonts w:eastAsia="Calibri" w:cs="Tahoma"/>
        </w:rPr>
        <w:t>π</w:t>
      </w:r>
      <w:r w:rsidRPr="00702720">
        <w:rPr>
          <w:rFonts w:eastAsia="Calibri" w:cs="Tahoma"/>
          <w:spacing w:val="1"/>
        </w:rPr>
        <w:t>ο</w:t>
      </w:r>
      <w:r w:rsidRPr="00702720">
        <w:rPr>
          <w:rFonts w:eastAsia="Calibri" w:cs="Tahoma"/>
          <w:spacing w:val="-2"/>
        </w:rPr>
        <w:t>θ</w:t>
      </w:r>
      <w:r w:rsidRPr="00702720">
        <w:rPr>
          <w:rFonts w:eastAsia="Calibri" w:cs="Tahoma"/>
        </w:rPr>
        <w:t>ε</w:t>
      </w:r>
      <w:r w:rsidRPr="00702720">
        <w:rPr>
          <w:rFonts w:eastAsia="Calibri" w:cs="Tahoma"/>
          <w:spacing w:val="-1"/>
        </w:rPr>
        <w:t>τη</w:t>
      </w:r>
      <w:r w:rsidRPr="00702720">
        <w:rPr>
          <w:rFonts w:eastAsia="Calibri" w:cs="Tahoma"/>
          <w:spacing w:val="1"/>
        </w:rPr>
        <w:t>ρ</w:t>
      </w:r>
      <w:r w:rsidRPr="00702720">
        <w:rPr>
          <w:rFonts w:eastAsia="Calibri" w:cs="Tahoma"/>
          <w:spacing w:val="-1"/>
        </w:rPr>
        <w:t>ί</w:t>
      </w:r>
      <w:r w:rsidRPr="00702720">
        <w:rPr>
          <w:rFonts w:eastAsia="Calibri" w:cs="Tahoma"/>
          <w:spacing w:val="1"/>
        </w:rPr>
        <w:t>ο</w:t>
      </w:r>
      <w:r w:rsidRPr="00702720">
        <w:rPr>
          <w:rFonts w:eastAsia="Calibri" w:cs="Tahoma"/>
        </w:rPr>
        <w:t>υ</w:t>
      </w:r>
      <w:r w:rsidRPr="00702720">
        <w:rPr>
          <w:rFonts w:cs="Tahoma"/>
          <w:spacing w:val="3"/>
        </w:rPr>
        <w:t xml:space="preserve"> </w:t>
      </w:r>
      <w:r w:rsidRPr="00702720">
        <w:rPr>
          <w:rFonts w:eastAsia="Calibri" w:cs="Tahoma"/>
        </w:rPr>
        <w:t>π</w:t>
      </w:r>
      <w:r w:rsidRPr="00702720">
        <w:rPr>
          <w:rFonts w:eastAsia="Calibri" w:cs="Tahoma"/>
          <w:spacing w:val="-1"/>
        </w:rPr>
        <w:t>ι</w:t>
      </w:r>
      <w:r w:rsidRPr="00702720">
        <w:rPr>
          <w:rFonts w:eastAsia="Calibri" w:cs="Tahoma"/>
          <w:spacing w:val="-2"/>
        </w:rPr>
        <w:t>σ</w:t>
      </w:r>
      <w:r w:rsidRPr="00702720">
        <w:rPr>
          <w:rFonts w:eastAsia="Calibri" w:cs="Tahoma"/>
          <w:spacing w:val="1"/>
        </w:rPr>
        <w:t>τ</w:t>
      </w:r>
      <w:r w:rsidRPr="00702720">
        <w:rPr>
          <w:rFonts w:eastAsia="Calibri" w:cs="Tahoma"/>
          <w:spacing w:val="-1"/>
        </w:rPr>
        <w:t>ο</w:t>
      </w:r>
      <w:r w:rsidRPr="00702720">
        <w:rPr>
          <w:rFonts w:eastAsia="Calibri" w:cs="Tahoma"/>
        </w:rPr>
        <w:t>π</w:t>
      </w:r>
      <w:r w:rsidRPr="00702720">
        <w:rPr>
          <w:rFonts w:eastAsia="Calibri" w:cs="Tahoma"/>
          <w:spacing w:val="1"/>
        </w:rPr>
        <w:t>ο</w:t>
      </w:r>
      <w:r w:rsidRPr="00702720">
        <w:rPr>
          <w:rFonts w:eastAsia="Calibri" w:cs="Tahoma"/>
          <w:spacing w:val="-1"/>
        </w:rPr>
        <w:t>ιη</w:t>
      </w:r>
      <w:r w:rsidRPr="00702720">
        <w:rPr>
          <w:rFonts w:eastAsia="Calibri" w:cs="Tahoma"/>
          <w:spacing w:val="1"/>
        </w:rPr>
        <w:t>τ</w:t>
      </w:r>
      <w:r w:rsidRPr="00702720">
        <w:rPr>
          <w:rFonts w:eastAsia="Calibri" w:cs="Tahoma"/>
          <w:spacing w:val="-3"/>
        </w:rPr>
        <w:t>ι</w:t>
      </w:r>
      <w:r w:rsidRPr="00702720">
        <w:rPr>
          <w:rFonts w:eastAsia="Calibri" w:cs="Tahoma"/>
        </w:rPr>
        <w:t>κών</w:t>
      </w:r>
      <w:r w:rsidRPr="00702720">
        <w:rPr>
          <w:rFonts w:cs="Tahoma"/>
          <w:spacing w:val="2"/>
        </w:rPr>
        <w:t xml:space="preserve"> </w:t>
      </w:r>
      <w:r w:rsidRPr="00702720">
        <w:rPr>
          <w:rFonts w:eastAsia="Calibri" w:cs="Tahoma"/>
        </w:rPr>
        <w:t>(</w:t>
      </w:r>
      <w:r w:rsidRPr="00702720">
        <w:rPr>
          <w:rFonts w:eastAsia="Calibri" w:cs="Tahoma"/>
          <w:spacing w:val="1"/>
        </w:rPr>
        <w:t>e</w:t>
      </w:r>
      <w:r w:rsidRPr="00702720">
        <w:rPr>
          <w:rFonts w:eastAsia="Calibri" w:cs="Tahoma"/>
        </w:rPr>
        <w:t>-</w:t>
      </w:r>
      <w:r w:rsidRPr="00702720">
        <w:rPr>
          <w:rFonts w:cs="Tahoma"/>
        </w:rPr>
        <w:t xml:space="preserve"> </w:t>
      </w:r>
      <w:proofErr w:type="spellStart"/>
      <w:r w:rsidRPr="00702720">
        <w:rPr>
          <w:rFonts w:eastAsia="Calibri" w:cs="Tahoma"/>
        </w:rPr>
        <w:t>C</w:t>
      </w:r>
      <w:r w:rsidRPr="00702720">
        <w:rPr>
          <w:rFonts w:eastAsia="Calibri" w:cs="Tahoma"/>
          <w:spacing w:val="1"/>
        </w:rPr>
        <w:t>e</w:t>
      </w:r>
      <w:r w:rsidRPr="00702720">
        <w:rPr>
          <w:rFonts w:eastAsia="Calibri" w:cs="Tahoma"/>
        </w:rPr>
        <w:t>rtis</w:t>
      </w:r>
      <w:proofErr w:type="spellEnd"/>
      <w:r w:rsidRPr="00702720">
        <w:rPr>
          <w:rFonts w:eastAsia="Calibri" w:cs="Tahoma"/>
        </w:rPr>
        <w:t>)</w:t>
      </w:r>
      <w:r w:rsidRPr="00702720">
        <w:rPr>
          <w:rFonts w:cs="Tahoma"/>
          <w:spacing w:val="-7"/>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4"/>
        </w:rPr>
        <w:t xml:space="preserve"> </w:t>
      </w:r>
      <w:r w:rsidRPr="00702720">
        <w:rPr>
          <w:rFonts w:eastAsia="Calibri" w:cs="Tahoma"/>
          <w:spacing w:val="-3"/>
        </w:rPr>
        <w:t>ά</w:t>
      </w:r>
      <w:r w:rsidRPr="00702720">
        <w:rPr>
          <w:rFonts w:eastAsia="Calibri" w:cs="Tahoma"/>
          <w:spacing w:val="1"/>
        </w:rPr>
        <w:t>ρ</w:t>
      </w:r>
      <w:r w:rsidRPr="00702720">
        <w:rPr>
          <w:rFonts w:eastAsia="Calibri" w:cs="Tahoma"/>
        </w:rPr>
        <w:t>θ</w:t>
      </w:r>
      <w:r w:rsidRPr="00702720">
        <w:rPr>
          <w:rFonts w:eastAsia="Calibri" w:cs="Tahoma"/>
          <w:spacing w:val="-2"/>
        </w:rPr>
        <w:t>ρ</w:t>
      </w:r>
      <w:r w:rsidRPr="00702720">
        <w:rPr>
          <w:rFonts w:eastAsia="Calibri" w:cs="Tahoma"/>
          <w:spacing w:val="1"/>
        </w:rPr>
        <w:t>ο</w:t>
      </w:r>
      <w:r w:rsidRPr="00702720">
        <w:rPr>
          <w:rFonts w:eastAsia="Calibri" w:cs="Tahoma"/>
        </w:rPr>
        <w:t>υ</w:t>
      </w:r>
      <w:r w:rsidRPr="00702720">
        <w:rPr>
          <w:rFonts w:cs="Tahoma"/>
          <w:spacing w:val="-6"/>
        </w:rPr>
        <w:t xml:space="preserve"> </w:t>
      </w:r>
      <w:r w:rsidRPr="00702720">
        <w:rPr>
          <w:rFonts w:eastAsia="Calibri" w:cs="Tahoma"/>
          <w:spacing w:val="-1"/>
        </w:rPr>
        <w:t>8</w:t>
      </w:r>
      <w:r w:rsidRPr="00702720">
        <w:rPr>
          <w:rFonts w:eastAsia="Calibri" w:cs="Tahoma"/>
        </w:rPr>
        <w:t>1</w:t>
      </w:r>
      <w:r w:rsidRPr="00702720">
        <w:rPr>
          <w:rFonts w:cs="Tahoma"/>
          <w:spacing w:val="-4"/>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9"/>
        </w:rPr>
        <w:t xml:space="preserve"> </w:t>
      </w:r>
      <w:r w:rsidRPr="00702720">
        <w:rPr>
          <w:rFonts w:eastAsia="Calibri" w:cs="Tahoma"/>
          <w:spacing w:val="-1"/>
        </w:rPr>
        <w:t>ν</w:t>
      </w:r>
      <w:r w:rsidRPr="00702720">
        <w:rPr>
          <w:rFonts w:eastAsia="Calibri" w:cs="Tahoma"/>
        </w:rPr>
        <w:t>.</w:t>
      </w:r>
      <w:r w:rsidRPr="00702720">
        <w:rPr>
          <w:rFonts w:cs="Tahoma"/>
          <w:spacing w:val="-5"/>
        </w:rPr>
        <w:t xml:space="preserve"> </w:t>
      </w:r>
      <w:r w:rsidRPr="00702720">
        <w:rPr>
          <w:rFonts w:eastAsia="Calibri" w:cs="Tahoma"/>
          <w:spacing w:val="1"/>
        </w:rPr>
        <w:t>4</w:t>
      </w:r>
      <w:r w:rsidRPr="00702720">
        <w:rPr>
          <w:rFonts w:eastAsia="Calibri" w:cs="Tahoma"/>
          <w:spacing w:val="-1"/>
        </w:rPr>
        <w:t>4</w:t>
      </w:r>
      <w:r w:rsidRPr="00702720">
        <w:rPr>
          <w:rFonts w:eastAsia="Calibri" w:cs="Tahoma"/>
          <w:spacing w:val="1"/>
        </w:rPr>
        <w:t>1</w:t>
      </w:r>
      <w:r w:rsidRPr="00702720">
        <w:rPr>
          <w:rFonts w:eastAsia="Calibri" w:cs="Tahoma"/>
          <w:spacing w:val="-1"/>
        </w:rPr>
        <w:t>2</w:t>
      </w:r>
      <w:r w:rsidRPr="00702720">
        <w:rPr>
          <w:rFonts w:eastAsia="Calibri" w:cs="Tahoma"/>
          <w:spacing w:val="1"/>
        </w:rPr>
        <w:t>/</w:t>
      </w:r>
      <w:r w:rsidRPr="00702720">
        <w:rPr>
          <w:rFonts w:eastAsia="Calibri" w:cs="Tahoma"/>
          <w:spacing w:val="-1"/>
        </w:rPr>
        <w:t>2</w:t>
      </w:r>
      <w:r w:rsidRPr="00702720">
        <w:rPr>
          <w:rFonts w:eastAsia="Calibri" w:cs="Tahoma"/>
          <w:spacing w:val="1"/>
        </w:rPr>
        <w:t>0</w:t>
      </w:r>
      <w:r w:rsidRPr="00702720">
        <w:rPr>
          <w:rFonts w:eastAsia="Calibri" w:cs="Tahoma"/>
          <w:spacing w:val="-1"/>
        </w:rPr>
        <w:t>1</w:t>
      </w:r>
      <w:r w:rsidRPr="00702720">
        <w:rPr>
          <w:rFonts w:eastAsia="Calibri" w:cs="Tahoma"/>
          <w:spacing w:val="1"/>
        </w:rPr>
        <w:t>6</w:t>
      </w:r>
      <w:r w:rsidRPr="00702720">
        <w:rPr>
          <w:rFonts w:eastAsia="Calibri" w:cs="Tahoma"/>
        </w:rPr>
        <w:t>.</w:t>
      </w:r>
    </w:p>
    <w:p w14:paraId="779D7696" w14:textId="77777777" w:rsidR="00107999" w:rsidRPr="00702720" w:rsidRDefault="00107999" w:rsidP="00BB15F0">
      <w:pPr>
        <w:spacing w:after="0"/>
        <w:ind w:right="8"/>
        <w:rPr>
          <w:rFonts w:eastAsia="Calibri" w:cs="Tahoma"/>
        </w:rPr>
      </w:pPr>
      <w:r w:rsidRPr="00702720">
        <w:rPr>
          <w:rFonts w:eastAsia="Calibri" w:cs="Tahoma"/>
        </w:rPr>
        <w:t>Ε</w:t>
      </w:r>
      <w:r w:rsidRPr="00702720">
        <w:rPr>
          <w:rFonts w:eastAsia="Calibri" w:cs="Tahoma"/>
          <w:spacing w:val="-1"/>
        </w:rPr>
        <w:t>ι</w:t>
      </w:r>
      <w:r w:rsidRPr="00702720">
        <w:rPr>
          <w:rFonts w:eastAsia="Calibri" w:cs="Tahoma"/>
        </w:rPr>
        <w:t>δ</w:t>
      </w:r>
      <w:r w:rsidRPr="00702720">
        <w:rPr>
          <w:rFonts w:eastAsia="Calibri" w:cs="Tahoma"/>
          <w:spacing w:val="-1"/>
        </w:rPr>
        <w:t>ι</w:t>
      </w:r>
      <w:r w:rsidRPr="00702720">
        <w:rPr>
          <w:rFonts w:eastAsia="Calibri" w:cs="Tahoma"/>
        </w:rPr>
        <w:t>κ</w:t>
      </w:r>
      <w:r w:rsidRPr="00702720">
        <w:rPr>
          <w:rFonts w:eastAsia="Calibri" w:cs="Tahoma"/>
          <w:spacing w:val="1"/>
        </w:rPr>
        <w:t>ό</w:t>
      </w:r>
      <w:r w:rsidRPr="00702720">
        <w:rPr>
          <w:rFonts w:eastAsia="Calibri" w:cs="Tahoma"/>
          <w:spacing w:val="-1"/>
        </w:rPr>
        <w:t>τ</w:t>
      </w:r>
      <w:r w:rsidRPr="00702720">
        <w:rPr>
          <w:rFonts w:eastAsia="Calibri" w:cs="Tahoma"/>
        </w:rPr>
        <w:t>ε</w:t>
      </w:r>
      <w:r w:rsidRPr="00702720">
        <w:rPr>
          <w:rFonts w:eastAsia="Calibri" w:cs="Tahoma"/>
          <w:spacing w:val="1"/>
        </w:rPr>
        <w:t>ρ</w:t>
      </w:r>
      <w:r w:rsidRPr="00702720">
        <w:rPr>
          <w:rFonts w:eastAsia="Calibri" w:cs="Tahoma"/>
        </w:rPr>
        <w:t>α</w:t>
      </w:r>
      <w:r w:rsidRPr="00702720">
        <w:rPr>
          <w:rFonts w:cs="Tahoma"/>
          <w:spacing w:val="-7"/>
        </w:rPr>
        <w:t xml:space="preserve"> </w:t>
      </w:r>
      <w:r w:rsidRPr="00702720">
        <w:rPr>
          <w:rFonts w:eastAsia="Calibri" w:cs="Tahoma"/>
          <w:spacing w:val="1"/>
        </w:rPr>
        <w:t>ο</w:t>
      </w:r>
      <w:r w:rsidRPr="00702720">
        <w:rPr>
          <w:rFonts w:eastAsia="Calibri" w:cs="Tahoma"/>
        </w:rPr>
        <w:t>ι</w:t>
      </w:r>
      <w:r w:rsidRPr="00702720">
        <w:rPr>
          <w:rFonts w:cs="Tahoma"/>
          <w:spacing w:val="-8"/>
        </w:rPr>
        <w:t xml:space="preserve"> </w:t>
      </w:r>
      <w:r w:rsidRPr="00702720">
        <w:rPr>
          <w:rFonts w:eastAsia="Calibri" w:cs="Tahoma"/>
          <w:spacing w:val="1"/>
        </w:rPr>
        <w:t>ο</w:t>
      </w:r>
      <w:r w:rsidRPr="00702720">
        <w:rPr>
          <w:rFonts w:eastAsia="Calibri" w:cs="Tahoma"/>
          <w:spacing w:val="-1"/>
        </w:rPr>
        <w:t>ι</w:t>
      </w:r>
      <w:r w:rsidRPr="00702720">
        <w:rPr>
          <w:rFonts w:eastAsia="Calibri" w:cs="Tahoma"/>
          <w:spacing w:val="-2"/>
        </w:rPr>
        <w:t>κ</w:t>
      </w:r>
      <w:r w:rsidRPr="00702720">
        <w:rPr>
          <w:rFonts w:eastAsia="Calibri" w:cs="Tahoma"/>
          <w:spacing w:val="1"/>
        </w:rPr>
        <w:t>ο</w:t>
      </w:r>
      <w:r w:rsidRPr="00702720">
        <w:rPr>
          <w:rFonts w:eastAsia="Calibri" w:cs="Tahoma"/>
          <w:spacing w:val="-1"/>
        </w:rPr>
        <w:t>νο</w:t>
      </w:r>
      <w:r w:rsidRPr="00702720">
        <w:rPr>
          <w:rFonts w:eastAsia="Calibri" w:cs="Tahoma"/>
          <w:spacing w:val="1"/>
        </w:rPr>
        <w:t>μ</w:t>
      </w:r>
      <w:r w:rsidRPr="00702720">
        <w:rPr>
          <w:rFonts w:eastAsia="Calibri" w:cs="Tahoma"/>
          <w:spacing w:val="-1"/>
        </w:rPr>
        <w:t>ι</w:t>
      </w:r>
      <w:r w:rsidRPr="00702720">
        <w:rPr>
          <w:rFonts w:eastAsia="Calibri" w:cs="Tahoma"/>
        </w:rPr>
        <w:t>κ</w:t>
      </w:r>
      <w:r w:rsidRPr="00702720">
        <w:rPr>
          <w:rFonts w:eastAsia="Calibri" w:cs="Tahoma"/>
          <w:spacing w:val="1"/>
        </w:rPr>
        <w:t>ο</w:t>
      </w:r>
      <w:r w:rsidRPr="00702720">
        <w:rPr>
          <w:rFonts w:eastAsia="Calibri" w:cs="Tahoma"/>
        </w:rPr>
        <w:t>ί</w:t>
      </w:r>
      <w:r w:rsidRPr="00702720">
        <w:rPr>
          <w:rFonts w:cs="Tahoma"/>
          <w:spacing w:val="-10"/>
        </w:rPr>
        <w:t xml:space="preserve"> </w:t>
      </w:r>
      <w:r w:rsidRPr="00702720">
        <w:rPr>
          <w:rFonts w:eastAsia="Calibri" w:cs="Tahoma"/>
        </w:rPr>
        <w:t>φ</w:t>
      </w:r>
      <w:r w:rsidRPr="00702720">
        <w:rPr>
          <w:rFonts w:eastAsia="Calibri" w:cs="Tahoma"/>
          <w:spacing w:val="1"/>
        </w:rPr>
        <w:t>ο</w:t>
      </w:r>
      <w:r w:rsidRPr="00702720">
        <w:rPr>
          <w:rFonts w:eastAsia="Calibri" w:cs="Tahoma"/>
          <w:spacing w:val="-2"/>
        </w:rPr>
        <w:t>ρ</w:t>
      </w:r>
      <w:r w:rsidRPr="00702720">
        <w:rPr>
          <w:rFonts w:eastAsia="Calibri" w:cs="Tahoma"/>
        </w:rPr>
        <w:t>ε</w:t>
      </w:r>
      <w:r w:rsidRPr="00702720">
        <w:rPr>
          <w:rFonts w:eastAsia="Calibri" w:cs="Tahoma"/>
          <w:spacing w:val="-1"/>
        </w:rPr>
        <w:t>ί</w:t>
      </w:r>
      <w:r w:rsidRPr="00702720">
        <w:rPr>
          <w:rFonts w:eastAsia="Calibri" w:cs="Tahoma"/>
        </w:rPr>
        <w:t>ς</w:t>
      </w:r>
      <w:r w:rsidRPr="00702720">
        <w:rPr>
          <w:rFonts w:cs="Tahoma"/>
          <w:spacing w:val="-4"/>
        </w:rPr>
        <w:t xml:space="preserve"> </w:t>
      </w:r>
      <w:r w:rsidRPr="00702720">
        <w:rPr>
          <w:rFonts w:eastAsia="Calibri" w:cs="Tahoma"/>
          <w:spacing w:val="-2"/>
        </w:rPr>
        <w:t>π</w:t>
      </w:r>
      <w:r w:rsidRPr="00702720">
        <w:rPr>
          <w:rFonts w:eastAsia="Calibri" w:cs="Tahoma"/>
          <w:spacing w:val="1"/>
        </w:rPr>
        <w:t>ρ</w:t>
      </w:r>
      <w:r w:rsidRPr="00702720">
        <w:rPr>
          <w:rFonts w:eastAsia="Calibri" w:cs="Tahoma"/>
          <w:spacing w:val="-1"/>
        </w:rPr>
        <w:t>ο</w:t>
      </w:r>
      <w:r w:rsidRPr="00702720">
        <w:rPr>
          <w:rFonts w:eastAsia="Calibri" w:cs="Tahoma"/>
        </w:rPr>
        <w:t>σ</w:t>
      </w:r>
      <w:r w:rsidRPr="00702720">
        <w:rPr>
          <w:rFonts w:eastAsia="Calibri" w:cs="Tahoma"/>
          <w:spacing w:val="-2"/>
        </w:rPr>
        <w:t>κ</w:t>
      </w:r>
      <w:r w:rsidRPr="00702720">
        <w:rPr>
          <w:rFonts w:eastAsia="Calibri" w:cs="Tahoma"/>
          <w:spacing w:val="1"/>
        </w:rPr>
        <w:t>ομ</w:t>
      </w:r>
      <w:r w:rsidRPr="00702720">
        <w:rPr>
          <w:rFonts w:eastAsia="Calibri" w:cs="Tahoma"/>
          <w:spacing w:val="-1"/>
        </w:rPr>
        <w:t>ί</w:t>
      </w:r>
      <w:r w:rsidRPr="00702720">
        <w:rPr>
          <w:rFonts w:eastAsia="Calibri" w:cs="Tahoma"/>
          <w:spacing w:val="-2"/>
        </w:rPr>
        <w:t>ζ</w:t>
      </w:r>
      <w:r w:rsidRPr="00702720">
        <w:rPr>
          <w:rFonts w:eastAsia="Calibri" w:cs="Tahoma"/>
          <w:spacing w:val="1"/>
        </w:rPr>
        <w:t>ου</w:t>
      </w:r>
      <w:r w:rsidRPr="00702720">
        <w:rPr>
          <w:rFonts w:eastAsia="Calibri" w:cs="Tahoma"/>
          <w:spacing w:val="-3"/>
        </w:rPr>
        <w:t>ν</w:t>
      </w:r>
      <w:r w:rsidRPr="00702720">
        <w:rPr>
          <w:rFonts w:eastAsia="Calibri" w:cs="Tahoma"/>
        </w:rPr>
        <w:t>:</w:t>
      </w:r>
    </w:p>
    <w:p w14:paraId="6A8B62F8" w14:textId="30BA4557" w:rsidR="008E1D04" w:rsidRPr="00702720" w:rsidRDefault="00492685" w:rsidP="00492685">
      <w:pPr>
        <w:rPr>
          <w:rFonts w:cs="Tahoma"/>
        </w:rPr>
      </w:pPr>
      <w:r w:rsidRPr="00702720">
        <w:rPr>
          <w:rFonts w:cs="Tahoma"/>
          <w:b/>
          <w:bCs/>
        </w:rPr>
        <w:t>α)</w:t>
      </w:r>
      <w:r w:rsidRPr="00702720">
        <w:rPr>
          <w:rFonts w:cs="Tahoma"/>
        </w:rPr>
        <w:t xml:space="preserve"> για την παράγραφο </w:t>
      </w:r>
      <w:r w:rsidRPr="00702720">
        <w:rPr>
          <w:rFonts w:cs="Tahoma"/>
          <w:b/>
          <w:bCs/>
        </w:rPr>
        <w:t>2.2.3.1</w:t>
      </w:r>
      <w:r w:rsidRPr="00702720">
        <w:rPr>
          <w:rFonts w:cs="Tahoma"/>
        </w:rPr>
        <w:t xml:space="preserve"> </w:t>
      </w:r>
      <w:r w:rsidRPr="00702720">
        <w:rPr>
          <w:rFonts w:cs="Tahoma"/>
          <w:u w:val="single"/>
        </w:rPr>
        <w:t>απόσπασμα του σχετικού μητρώου</w:t>
      </w:r>
      <w:r w:rsidRPr="00702720">
        <w:rPr>
          <w:rFonts w:cs="Tahoma"/>
        </w:rPr>
        <w:t xml:space="preserve">, όπως του </w:t>
      </w:r>
      <w:r w:rsidRPr="00702720">
        <w:rPr>
          <w:rFonts w:cs="Tahoma"/>
          <w:b/>
          <w:bCs/>
        </w:rPr>
        <w:t>ποινικού μητρώου</w:t>
      </w:r>
      <w:r w:rsidRPr="00702720">
        <w:rPr>
          <w:rFonts w:cs="Tahoma"/>
        </w:rPr>
        <w:t xml:space="preserve">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001F0511" w:rsidRPr="00702720">
        <w:rPr>
          <w:rFonts w:cs="Tahoma"/>
        </w:rPr>
        <w:t>, που να έχει εκδοθεί έως τρεις (3) μήνες πριν από την υποβολή του</w:t>
      </w:r>
      <w:r w:rsidRPr="00702720">
        <w:rPr>
          <w:rFonts w:cs="Tahoma"/>
        </w:rPr>
        <w:t xml:space="preserve">. </w:t>
      </w:r>
    </w:p>
    <w:p w14:paraId="5AEFF864" w14:textId="46F2C564" w:rsidR="00492685" w:rsidRPr="00702720" w:rsidRDefault="00492685" w:rsidP="00492685">
      <w:pPr>
        <w:rPr>
          <w:rFonts w:cs="Tahoma"/>
          <w:b/>
          <w:bCs/>
        </w:rPr>
      </w:pPr>
      <w:r w:rsidRPr="00702720">
        <w:rPr>
          <w:rFonts w:cs="Tahoma"/>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w:t>
      </w:r>
      <w:r w:rsidRPr="00702720">
        <w:rPr>
          <w:rFonts w:cs="Tahoma"/>
        </w:rPr>
        <w:lastRenderedPageBreak/>
        <w:t xml:space="preserve">εξουσία εκπροσώπησης, λήψης αποφάσεων ή ελέγχου σε αυτό κατά τα ειδικότερα αναφερόμενα στην ως άνω παράγραφο </w:t>
      </w:r>
      <w:r w:rsidRPr="00702720">
        <w:rPr>
          <w:rFonts w:cs="Tahoma"/>
          <w:b/>
          <w:bCs/>
        </w:rPr>
        <w:t>2.2.3.1.</w:t>
      </w:r>
    </w:p>
    <w:p w14:paraId="3A16BA7A" w14:textId="02136D93" w:rsidR="00610F51" w:rsidRPr="00702720" w:rsidRDefault="00492685" w:rsidP="0076656E">
      <w:pPr>
        <w:rPr>
          <w:rFonts w:cs="Tahoma"/>
          <w:sz w:val="11"/>
          <w:szCs w:val="11"/>
        </w:rPr>
      </w:pPr>
      <w:r w:rsidRPr="00702720">
        <w:rPr>
          <w:rFonts w:cs="Tahoma"/>
          <w:b/>
          <w:bCs/>
        </w:rPr>
        <w:t>β)</w:t>
      </w:r>
      <w:r w:rsidR="00610F51" w:rsidRPr="00702720">
        <w:rPr>
          <w:rFonts w:eastAsia="Calibri" w:cs="Tahoma"/>
        </w:rPr>
        <w:t xml:space="preserve"> γ</w:t>
      </w:r>
      <w:r w:rsidR="00610F51" w:rsidRPr="00702720">
        <w:rPr>
          <w:rFonts w:eastAsia="Calibri" w:cs="Tahoma"/>
          <w:spacing w:val="-1"/>
        </w:rPr>
        <w:t>ι</w:t>
      </w:r>
      <w:r w:rsidR="00610F51" w:rsidRPr="00702720">
        <w:rPr>
          <w:rFonts w:eastAsia="Calibri" w:cs="Tahoma"/>
        </w:rPr>
        <w:t>α</w:t>
      </w:r>
      <w:r w:rsidR="00610F51" w:rsidRPr="00702720">
        <w:rPr>
          <w:rFonts w:cs="Tahoma"/>
          <w:spacing w:val="1"/>
        </w:rPr>
        <w:t xml:space="preserve"> </w:t>
      </w:r>
      <w:r w:rsidR="00610F51" w:rsidRPr="00702720">
        <w:rPr>
          <w:rFonts w:eastAsia="Calibri" w:cs="Tahoma"/>
        </w:rPr>
        <w:t>την</w:t>
      </w:r>
      <w:r w:rsidR="00610F51" w:rsidRPr="00702720">
        <w:rPr>
          <w:rFonts w:cs="Tahoma"/>
          <w:spacing w:val="1"/>
        </w:rPr>
        <w:t xml:space="preserve"> </w:t>
      </w:r>
      <w:r w:rsidR="00610F51" w:rsidRPr="00702720">
        <w:rPr>
          <w:rFonts w:eastAsia="Calibri" w:cs="Tahoma"/>
          <w:spacing w:val="-1"/>
        </w:rPr>
        <w:t>πα</w:t>
      </w:r>
      <w:r w:rsidR="00610F51" w:rsidRPr="00702720">
        <w:rPr>
          <w:rFonts w:eastAsia="Calibri" w:cs="Tahoma"/>
          <w:spacing w:val="1"/>
        </w:rPr>
        <w:t>ρ</w:t>
      </w:r>
      <w:r w:rsidR="00610F51" w:rsidRPr="00702720">
        <w:rPr>
          <w:rFonts w:eastAsia="Calibri" w:cs="Tahoma"/>
          <w:spacing w:val="-1"/>
        </w:rPr>
        <w:t>ά</w:t>
      </w:r>
      <w:r w:rsidR="00610F51" w:rsidRPr="00702720">
        <w:rPr>
          <w:rFonts w:eastAsia="Calibri" w:cs="Tahoma"/>
        </w:rPr>
        <w:t>γ</w:t>
      </w:r>
      <w:r w:rsidR="00610F51" w:rsidRPr="00702720">
        <w:rPr>
          <w:rFonts w:eastAsia="Calibri" w:cs="Tahoma"/>
          <w:spacing w:val="1"/>
        </w:rPr>
        <w:t>ρ</w:t>
      </w:r>
      <w:r w:rsidR="00610F51" w:rsidRPr="00702720">
        <w:rPr>
          <w:rFonts w:eastAsia="Calibri" w:cs="Tahoma"/>
          <w:spacing w:val="-1"/>
        </w:rPr>
        <w:t>αφ</w:t>
      </w:r>
      <w:r w:rsidR="00610F51" w:rsidRPr="00702720">
        <w:rPr>
          <w:rFonts w:eastAsia="Calibri" w:cs="Tahoma"/>
        </w:rPr>
        <w:t>ο</w:t>
      </w:r>
      <w:r w:rsidR="00610F51" w:rsidRPr="00702720">
        <w:rPr>
          <w:rFonts w:cs="Tahoma"/>
          <w:spacing w:val="1"/>
        </w:rPr>
        <w:t xml:space="preserve"> </w:t>
      </w:r>
      <w:r w:rsidR="00610F51" w:rsidRPr="00702720">
        <w:rPr>
          <w:rFonts w:eastAsia="Calibri" w:cs="Tahoma"/>
          <w:spacing w:val="1"/>
        </w:rPr>
        <w:t>2.</w:t>
      </w:r>
      <w:r w:rsidR="00610F51" w:rsidRPr="00702720">
        <w:rPr>
          <w:rFonts w:eastAsia="Calibri" w:cs="Tahoma"/>
          <w:spacing w:val="-1"/>
        </w:rPr>
        <w:t>2</w:t>
      </w:r>
      <w:r w:rsidR="00610F51" w:rsidRPr="00702720">
        <w:rPr>
          <w:rFonts w:eastAsia="Calibri" w:cs="Tahoma"/>
          <w:spacing w:val="1"/>
        </w:rPr>
        <w:t>.</w:t>
      </w:r>
      <w:r w:rsidR="00610F51" w:rsidRPr="00702720">
        <w:rPr>
          <w:rFonts w:eastAsia="Calibri" w:cs="Tahoma"/>
          <w:spacing w:val="-1"/>
        </w:rPr>
        <w:t>3</w:t>
      </w:r>
      <w:r w:rsidR="00610F51" w:rsidRPr="00702720">
        <w:rPr>
          <w:rFonts w:eastAsia="Calibri" w:cs="Tahoma"/>
          <w:spacing w:val="1"/>
        </w:rPr>
        <w:t>.</w:t>
      </w:r>
      <w:r w:rsidR="00610F51" w:rsidRPr="00702720">
        <w:rPr>
          <w:rFonts w:eastAsia="Calibri" w:cs="Tahoma"/>
        </w:rPr>
        <w:t>2</w:t>
      </w:r>
      <w:r w:rsidR="00610F51" w:rsidRPr="00702720">
        <w:rPr>
          <w:rFonts w:cs="Tahoma"/>
          <w:spacing w:val="3"/>
        </w:rPr>
        <w:t xml:space="preserve"> </w:t>
      </w:r>
      <w:r w:rsidR="00610F51" w:rsidRPr="00702720">
        <w:rPr>
          <w:rFonts w:eastAsia="Calibri" w:cs="Tahoma"/>
        </w:rPr>
        <w:t>π</w:t>
      </w:r>
      <w:r w:rsidR="00610F51" w:rsidRPr="00702720">
        <w:rPr>
          <w:rFonts w:eastAsia="Calibri" w:cs="Tahoma"/>
          <w:spacing w:val="-1"/>
        </w:rPr>
        <w:t>ι</w:t>
      </w:r>
      <w:r w:rsidR="00610F51" w:rsidRPr="00702720">
        <w:rPr>
          <w:rFonts w:eastAsia="Calibri" w:cs="Tahoma"/>
          <w:spacing w:val="-2"/>
        </w:rPr>
        <w:t>σ</w:t>
      </w:r>
      <w:r w:rsidR="00610F51" w:rsidRPr="00702720">
        <w:rPr>
          <w:rFonts w:eastAsia="Calibri" w:cs="Tahoma"/>
          <w:spacing w:val="-1"/>
        </w:rPr>
        <w:t>τ</w:t>
      </w:r>
      <w:r w:rsidR="00610F51" w:rsidRPr="00702720">
        <w:rPr>
          <w:rFonts w:eastAsia="Calibri" w:cs="Tahoma"/>
          <w:spacing w:val="1"/>
        </w:rPr>
        <w:t>ο</w:t>
      </w:r>
      <w:r w:rsidR="00610F51" w:rsidRPr="00702720">
        <w:rPr>
          <w:rFonts w:eastAsia="Calibri" w:cs="Tahoma"/>
          <w:spacing w:val="-2"/>
        </w:rPr>
        <w:t>π</w:t>
      </w:r>
      <w:r w:rsidR="00610F51" w:rsidRPr="00702720">
        <w:rPr>
          <w:rFonts w:eastAsia="Calibri" w:cs="Tahoma"/>
          <w:spacing w:val="1"/>
        </w:rPr>
        <w:t>ο</w:t>
      </w:r>
      <w:r w:rsidR="00610F51" w:rsidRPr="00702720">
        <w:rPr>
          <w:rFonts w:eastAsia="Calibri" w:cs="Tahoma"/>
          <w:spacing w:val="-1"/>
        </w:rPr>
        <w:t>ιη</w:t>
      </w:r>
      <w:r w:rsidR="00610F51" w:rsidRPr="00702720">
        <w:rPr>
          <w:rFonts w:eastAsia="Calibri" w:cs="Tahoma"/>
          <w:spacing w:val="1"/>
        </w:rPr>
        <w:t>τ</w:t>
      </w:r>
      <w:r w:rsidR="00610F51" w:rsidRPr="00702720">
        <w:rPr>
          <w:rFonts w:eastAsia="Calibri" w:cs="Tahoma"/>
          <w:spacing w:val="-1"/>
        </w:rPr>
        <w:t>ι</w:t>
      </w:r>
      <w:r w:rsidR="00610F51" w:rsidRPr="00702720">
        <w:rPr>
          <w:rFonts w:eastAsia="Calibri" w:cs="Tahoma"/>
        </w:rPr>
        <w:t>κό</w:t>
      </w:r>
      <w:r w:rsidR="00610F51" w:rsidRPr="00702720">
        <w:rPr>
          <w:rFonts w:cs="Tahoma"/>
          <w:spacing w:val="1"/>
        </w:rPr>
        <w:t xml:space="preserve"> </w:t>
      </w:r>
      <w:r w:rsidR="00610F51" w:rsidRPr="00702720">
        <w:rPr>
          <w:rFonts w:eastAsia="Calibri" w:cs="Tahoma"/>
        </w:rPr>
        <w:t>π</w:t>
      </w:r>
      <w:r w:rsidR="00610F51" w:rsidRPr="00702720">
        <w:rPr>
          <w:rFonts w:eastAsia="Calibri" w:cs="Tahoma"/>
          <w:spacing w:val="-1"/>
        </w:rPr>
        <w:t>ο</w:t>
      </w:r>
      <w:r w:rsidR="00610F51" w:rsidRPr="00702720">
        <w:rPr>
          <w:rFonts w:eastAsia="Calibri" w:cs="Tahoma"/>
        </w:rPr>
        <w:t>υ</w:t>
      </w:r>
      <w:r w:rsidR="00610F51" w:rsidRPr="00702720">
        <w:rPr>
          <w:rFonts w:cs="Tahoma"/>
          <w:spacing w:val="3"/>
        </w:rPr>
        <w:t xml:space="preserve"> </w:t>
      </w:r>
      <w:r w:rsidR="00610F51" w:rsidRPr="00702720">
        <w:rPr>
          <w:rFonts w:eastAsia="Calibri" w:cs="Tahoma"/>
        </w:rPr>
        <w:t>ε</w:t>
      </w:r>
      <w:r w:rsidR="00610F51" w:rsidRPr="00702720">
        <w:rPr>
          <w:rFonts w:eastAsia="Calibri" w:cs="Tahoma"/>
          <w:spacing w:val="-2"/>
        </w:rPr>
        <w:t>κ</w:t>
      </w:r>
      <w:r w:rsidR="00610F51" w:rsidRPr="00702720">
        <w:rPr>
          <w:rFonts w:eastAsia="Calibri" w:cs="Tahoma"/>
        </w:rPr>
        <w:t>δ</w:t>
      </w:r>
      <w:r w:rsidR="00610F51" w:rsidRPr="00702720">
        <w:rPr>
          <w:rFonts w:eastAsia="Calibri" w:cs="Tahoma"/>
          <w:spacing w:val="-1"/>
        </w:rPr>
        <w:t>ί</w:t>
      </w:r>
      <w:r w:rsidR="00610F51" w:rsidRPr="00702720">
        <w:rPr>
          <w:rFonts w:eastAsia="Calibri" w:cs="Tahoma"/>
        </w:rPr>
        <w:t>δε</w:t>
      </w:r>
      <w:r w:rsidR="00610F51" w:rsidRPr="00702720">
        <w:rPr>
          <w:rFonts w:eastAsia="Calibri" w:cs="Tahoma"/>
          <w:spacing w:val="1"/>
        </w:rPr>
        <w:t>τ</w:t>
      </w:r>
      <w:r w:rsidR="00610F51" w:rsidRPr="00702720">
        <w:rPr>
          <w:rFonts w:eastAsia="Calibri" w:cs="Tahoma"/>
        </w:rPr>
        <w:t>αι</w:t>
      </w:r>
      <w:r w:rsidR="00610F51" w:rsidRPr="00702720">
        <w:rPr>
          <w:rFonts w:cs="Tahoma"/>
          <w:spacing w:val="1"/>
        </w:rPr>
        <w:t xml:space="preserve"> </w:t>
      </w:r>
      <w:r w:rsidR="00610F51" w:rsidRPr="00702720">
        <w:rPr>
          <w:rFonts w:eastAsia="Calibri" w:cs="Tahoma"/>
        </w:rPr>
        <w:t>από</w:t>
      </w:r>
      <w:r w:rsidR="00610F51" w:rsidRPr="00702720">
        <w:rPr>
          <w:rFonts w:cs="Tahoma"/>
          <w:spacing w:val="1"/>
        </w:rPr>
        <w:t xml:space="preserve"> </w:t>
      </w:r>
      <w:r w:rsidR="00610F51" w:rsidRPr="00702720">
        <w:rPr>
          <w:rFonts w:eastAsia="Calibri" w:cs="Tahoma"/>
          <w:spacing w:val="1"/>
        </w:rPr>
        <w:t>τ</w:t>
      </w:r>
      <w:r w:rsidR="00610F51" w:rsidRPr="00702720">
        <w:rPr>
          <w:rFonts w:eastAsia="Calibri" w:cs="Tahoma"/>
          <w:spacing w:val="-1"/>
        </w:rPr>
        <w:t>η</w:t>
      </w:r>
      <w:r w:rsidR="00610F51" w:rsidRPr="00702720">
        <w:rPr>
          <w:rFonts w:eastAsia="Calibri" w:cs="Tahoma"/>
        </w:rPr>
        <w:t>ν</w:t>
      </w:r>
      <w:r w:rsidR="00610F51" w:rsidRPr="00702720">
        <w:rPr>
          <w:rFonts w:cs="Tahoma"/>
          <w:spacing w:val="1"/>
        </w:rPr>
        <w:t xml:space="preserve"> </w:t>
      </w:r>
      <w:r w:rsidR="00610F51" w:rsidRPr="00702720">
        <w:rPr>
          <w:rFonts w:eastAsia="Calibri" w:cs="Tahoma"/>
        </w:rPr>
        <w:t>α</w:t>
      </w:r>
      <w:r w:rsidR="00610F51" w:rsidRPr="00702720">
        <w:rPr>
          <w:rFonts w:eastAsia="Calibri" w:cs="Tahoma"/>
          <w:spacing w:val="1"/>
        </w:rPr>
        <w:t>ρ</w:t>
      </w:r>
      <w:r w:rsidR="00610F51" w:rsidRPr="00702720">
        <w:rPr>
          <w:rFonts w:eastAsia="Calibri" w:cs="Tahoma"/>
          <w:spacing w:val="-1"/>
        </w:rPr>
        <w:t>μ</w:t>
      </w:r>
      <w:r w:rsidR="00610F51" w:rsidRPr="00702720">
        <w:rPr>
          <w:rFonts w:eastAsia="Calibri" w:cs="Tahoma"/>
          <w:spacing w:val="1"/>
        </w:rPr>
        <w:t>ό</w:t>
      </w:r>
      <w:r w:rsidR="00610F51" w:rsidRPr="00702720">
        <w:rPr>
          <w:rFonts w:eastAsia="Calibri" w:cs="Tahoma"/>
        </w:rPr>
        <w:t>δ</w:t>
      </w:r>
      <w:r w:rsidR="00610F51" w:rsidRPr="00702720">
        <w:rPr>
          <w:rFonts w:eastAsia="Calibri" w:cs="Tahoma"/>
          <w:spacing w:val="-1"/>
        </w:rPr>
        <w:t>ι</w:t>
      </w:r>
      <w:r w:rsidR="00610F51" w:rsidRPr="00702720">
        <w:rPr>
          <w:rFonts w:eastAsia="Calibri" w:cs="Tahoma"/>
        </w:rPr>
        <w:t>α</w:t>
      </w:r>
      <w:r w:rsidR="00610F51" w:rsidRPr="00702720">
        <w:rPr>
          <w:rFonts w:cs="Tahoma"/>
          <w:spacing w:val="2"/>
        </w:rPr>
        <w:t xml:space="preserve"> </w:t>
      </w:r>
      <w:r w:rsidR="00610F51" w:rsidRPr="00702720">
        <w:rPr>
          <w:rFonts w:eastAsia="Calibri" w:cs="Tahoma"/>
        </w:rPr>
        <w:t>α</w:t>
      </w:r>
      <w:r w:rsidR="00610F51" w:rsidRPr="00702720">
        <w:rPr>
          <w:rFonts w:eastAsia="Calibri" w:cs="Tahoma"/>
          <w:spacing w:val="1"/>
        </w:rPr>
        <w:t>ρ</w:t>
      </w:r>
      <w:r w:rsidR="00610F51" w:rsidRPr="00702720">
        <w:rPr>
          <w:rFonts w:eastAsia="Calibri" w:cs="Tahoma"/>
        </w:rPr>
        <w:t>χή</w:t>
      </w:r>
      <w:r w:rsidR="00610F51" w:rsidRPr="00702720">
        <w:rPr>
          <w:rFonts w:cs="Tahoma"/>
          <w:spacing w:val="1"/>
        </w:rPr>
        <w:t xml:space="preserve"> </w:t>
      </w:r>
      <w:r w:rsidR="00610F51" w:rsidRPr="00702720">
        <w:rPr>
          <w:rFonts w:eastAsia="Calibri" w:cs="Tahoma"/>
          <w:spacing w:val="1"/>
        </w:rPr>
        <w:t>το</w:t>
      </w:r>
      <w:r w:rsidR="00610F51" w:rsidRPr="00702720">
        <w:rPr>
          <w:rFonts w:eastAsia="Calibri" w:cs="Tahoma"/>
        </w:rPr>
        <w:t>υ</w:t>
      </w:r>
      <w:r w:rsidR="00610F51" w:rsidRPr="00702720">
        <w:rPr>
          <w:rFonts w:cs="Tahoma"/>
        </w:rPr>
        <w:t xml:space="preserve"> </w:t>
      </w:r>
      <w:r w:rsidR="00610F51" w:rsidRPr="00702720">
        <w:rPr>
          <w:rFonts w:eastAsia="Calibri" w:cs="Tahoma"/>
          <w:spacing w:val="1"/>
        </w:rPr>
        <w:t>ο</w:t>
      </w:r>
      <w:r w:rsidR="00610F51" w:rsidRPr="00702720">
        <w:rPr>
          <w:rFonts w:eastAsia="Calibri" w:cs="Tahoma"/>
          <w:spacing w:val="-1"/>
        </w:rPr>
        <w:t>ι</w:t>
      </w:r>
      <w:r w:rsidR="00610F51" w:rsidRPr="00702720">
        <w:rPr>
          <w:rFonts w:eastAsia="Calibri" w:cs="Tahoma"/>
        </w:rPr>
        <w:t>κε</w:t>
      </w:r>
      <w:r w:rsidR="00610F51" w:rsidRPr="00702720">
        <w:rPr>
          <w:rFonts w:eastAsia="Calibri" w:cs="Tahoma"/>
          <w:spacing w:val="-3"/>
        </w:rPr>
        <w:t>ί</w:t>
      </w:r>
      <w:r w:rsidR="00610F51" w:rsidRPr="00702720">
        <w:rPr>
          <w:rFonts w:eastAsia="Calibri" w:cs="Tahoma"/>
          <w:spacing w:val="1"/>
        </w:rPr>
        <w:t>ο</w:t>
      </w:r>
      <w:r w:rsidR="00610F51" w:rsidRPr="00702720">
        <w:rPr>
          <w:rFonts w:eastAsia="Calibri" w:cs="Tahoma"/>
        </w:rPr>
        <w:t>υ</w:t>
      </w:r>
      <w:r w:rsidR="00610F51" w:rsidRPr="00702720">
        <w:rPr>
          <w:rFonts w:cs="Tahoma"/>
          <w:spacing w:val="3"/>
        </w:rPr>
        <w:t xml:space="preserve"> </w:t>
      </w:r>
      <w:r w:rsidR="00610F51" w:rsidRPr="00702720">
        <w:rPr>
          <w:rFonts w:eastAsia="Calibri" w:cs="Tahoma"/>
          <w:spacing w:val="-2"/>
        </w:rPr>
        <w:t>κ</w:t>
      </w:r>
      <w:r w:rsidR="00610F51" w:rsidRPr="00702720">
        <w:rPr>
          <w:rFonts w:eastAsia="Calibri" w:cs="Tahoma"/>
          <w:spacing w:val="1"/>
        </w:rPr>
        <w:t>ρ</w:t>
      </w:r>
      <w:r w:rsidR="00610F51" w:rsidRPr="00702720">
        <w:rPr>
          <w:rFonts w:eastAsia="Calibri" w:cs="Tahoma"/>
        </w:rPr>
        <w:t>ά</w:t>
      </w:r>
      <w:r w:rsidR="00610F51" w:rsidRPr="00702720">
        <w:rPr>
          <w:rFonts w:eastAsia="Calibri" w:cs="Tahoma"/>
          <w:spacing w:val="-1"/>
        </w:rPr>
        <w:t>τ</w:t>
      </w:r>
      <w:r w:rsidR="00610F51" w:rsidRPr="00702720">
        <w:rPr>
          <w:rFonts w:eastAsia="Calibri" w:cs="Tahoma"/>
          <w:spacing w:val="1"/>
        </w:rPr>
        <w:t>ο</w:t>
      </w:r>
      <w:r w:rsidR="00610F51" w:rsidRPr="00702720">
        <w:rPr>
          <w:rFonts w:eastAsia="Calibri" w:cs="Tahoma"/>
          <w:spacing w:val="-2"/>
        </w:rPr>
        <w:t>υ</w:t>
      </w:r>
      <w:r w:rsidR="00610F51" w:rsidRPr="00702720">
        <w:rPr>
          <w:rFonts w:eastAsia="Calibri" w:cs="Tahoma"/>
        </w:rPr>
        <w:t>ς</w:t>
      </w:r>
      <w:r w:rsidR="00610F51" w:rsidRPr="00702720">
        <w:rPr>
          <w:rFonts w:cs="Tahoma"/>
          <w:spacing w:val="3"/>
        </w:rPr>
        <w:t xml:space="preserve"> </w:t>
      </w:r>
      <w:r w:rsidR="00610F51" w:rsidRPr="00702720">
        <w:rPr>
          <w:rFonts w:eastAsia="Calibri" w:cs="Tahoma"/>
        </w:rPr>
        <w:t>-</w:t>
      </w:r>
      <w:r w:rsidR="00610F51" w:rsidRPr="00702720">
        <w:rPr>
          <w:rFonts w:cs="Tahoma"/>
        </w:rPr>
        <w:t xml:space="preserve"> </w:t>
      </w:r>
      <w:r w:rsidR="00610F51" w:rsidRPr="00702720">
        <w:rPr>
          <w:rFonts w:eastAsia="Calibri" w:cs="Tahoma"/>
          <w:spacing w:val="1"/>
        </w:rPr>
        <w:t>μ</w:t>
      </w:r>
      <w:r w:rsidR="00610F51" w:rsidRPr="00702720">
        <w:rPr>
          <w:rFonts w:eastAsia="Calibri" w:cs="Tahoma"/>
        </w:rPr>
        <w:t>έ</w:t>
      </w:r>
      <w:r w:rsidR="00610F51" w:rsidRPr="00702720">
        <w:rPr>
          <w:rFonts w:eastAsia="Calibri" w:cs="Tahoma"/>
          <w:spacing w:val="-1"/>
        </w:rPr>
        <w:t>λ</w:t>
      </w:r>
      <w:r w:rsidR="00610F51" w:rsidRPr="00702720">
        <w:rPr>
          <w:rFonts w:eastAsia="Calibri" w:cs="Tahoma"/>
          <w:spacing w:val="1"/>
        </w:rPr>
        <w:t>ο</w:t>
      </w:r>
      <w:r w:rsidR="00610F51" w:rsidRPr="00702720">
        <w:rPr>
          <w:rFonts w:eastAsia="Calibri" w:cs="Tahoma"/>
          <w:spacing w:val="-2"/>
        </w:rPr>
        <w:t>υ</w:t>
      </w:r>
      <w:r w:rsidR="00610F51" w:rsidRPr="00702720">
        <w:rPr>
          <w:rFonts w:eastAsia="Calibri" w:cs="Tahoma"/>
        </w:rPr>
        <w:t>ς</w:t>
      </w:r>
      <w:r w:rsidR="00610F51" w:rsidRPr="00702720">
        <w:rPr>
          <w:rFonts w:cs="Tahoma"/>
          <w:spacing w:val="2"/>
        </w:rPr>
        <w:t xml:space="preserve"> </w:t>
      </w:r>
      <w:r w:rsidR="00610F51" w:rsidRPr="00702720">
        <w:rPr>
          <w:rFonts w:eastAsia="Calibri" w:cs="Tahoma"/>
        </w:rPr>
        <w:t>ή</w:t>
      </w:r>
      <w:r w:rsidR="00610F51" w:rsidRPr="00702720">
        <w:rPr>
          <w:rFonts w:cs="Tahoma"/>
        </w:rPr>
        <w:t xml:space="preserve"> </w:t>
      </w:r>
      <w:r w:rsidR="00610F51" w:rsidRPr="00702720">
        <w:rPr>
          <w:rFonts w:eastAsia="Calibri" w:cs="Tahoma"/>
        </w:rPr>
        <w:t>χώ</w:t>
      </w:r>
      <w:r w:rsidR="00610F51" w:rsidRPr="00702720">
        <w:rPr>
          <w:rFonts w:eastAsia="Calibri" w:cs="Tahoma"/>
          <w:spacing w:val="1"/>
        </w:rPr>
        <w:t>ρ</w:t>
      </w:r>
      <w:r w:rsidR="00610F51" w:rsidRPr="00702720">
        <w:rPr>
          <w:rFonts w:eastAsia="Calibri" w:cs="Tahoma"/>
        </w:rPr>
        <w:t>α</w:t>
      </w:r>
      <w:r w:rsidR="00610F51" w:rsidRPr="00702720">
        <w:rPr>
          <w:rFonts w:eastAsia="Calibri" w:cs="Tahoma"/>
          <w:spacing w:val="1"/>
        </w:rPr>
        <w:t>ς</w:t>
      </w:r>
      <w:r w:rsidR="00610F51" w:rsidRPr="00702720">
        <w:rPr>
          <w:rFonts w:eastAsia="Calibri" w:cs="Tahoma"/>
        </w:rPr>
        <w:t>,</w:t>
      </w:r>
      <w:r w:rsidR="00610F51" w:rsidRPr="00702720">
        <w:rPr>
          <w:rFonts w:cs="Tahoma"/>
          <w:spacing w:val="2"/>
        </w:rPr>
        <w:t xml:space="preserve"> </w:t>
      </w:r>
      <w:r w:rsidR="00610F51" w:rsidRPr="00702720">
        <w:rPr>
          <w:rFonts w:eastAsia="Calibri" w:cs="Tahoma"/>
          <w:spacing w:val="-1"/>
        </w:rPr>
        <w:t>πο</w:t>
      </w:r>
      <w:r w:rsidR="00610F51" w:rsidRPr="00702720">
        <w:rPr>
          <w:rFonts w:eastAsia="Calibri" w:cs="Tahoma"/>
        </w:rPr>
        <w:t>υ</w:t>
      </w:r>
      <w:r w:rsidR="00610F51" w:rsidRPr="00702720">
        <w:rPr>
          <w:rFonts w:cs="Tahoma"/>
        </w:rPr>
        <w:t xml:space="preserve"> </w:t>
      </w:r>
      <w:r w:rsidR="00610F51" w:rsidRPr="00702720">
        <w:rPr>
          <w:rFonts w:eastAsia="Calibri" w:cs="Tahoma"/>
          <w:spacing w:val="-1"/>
        </w:rPr>
        <w:t>ν</w:t>
      </w:r>
      <w:r w:rsidR="00610F51" w:rsidRPr="00702720">
        <w:rPr>
          <w:rFonts w:eastAsia="Calibri" w:cs="Tahoma"/>
        </w:rPr>
        <w:t>α</w:t>
      </w:r>
      <w:r w:rsidR="00610F51" w:rsidRPr="00702720">
        <w:rPr>
          <w:rFonts w:cs="Tahoma"/>
          <w:spacing w:val="3"/>
        </w:rPr>
        <w:t xml:space="preserve"> </w:t>
      </w:r>
      <w:r w:rsidR="00610F51" w:rsidRPr="00702720">
        <w:rPr>
          <w:rFonts w:eastAsia="Calibri" w:cs="Tahoma"/>
        </w:rPr>
        <w:t>ε</w:t>
      </w:r>
      <w:r w:rsidR="00610F51" w:rsidRPr="00702720">
        <w:rPr>
          <w:rFonts w:eastAsia="Calibri" w:cs="Tahoma"/>
          <w:spacing w:val="-1"/>
        </w:rPr>
        <w:t>ίνα</w:t>
      </w:r>
      <w:r w:rsidR="00610F51" w:rsidRPr="00702720">
        <w:rPr>
          <w:rFonts w:eastAsia="Calibri" w:cs="Tahoma"/>
        </w:rPr>
        <w:t>ι</w:t>
      </w:r>
      <w:r w:rsidR="00610F51" w:rsidRPr="00702720">
        <w:rPr>
          <w:rFonts w:cs="Tahoma"/>
          <w:spacing w:val="1"/>
        </w:rPr>
        <w:t xml:space="preserve"> </w:t>
      </w:r>
      <w:r w:rsidR="00610F51" w:rsidRPr="00702720">
        <w:rPr>
          <w:rFonts w:eastAsia="Calibri" w:cs="Tahoma"/>
        </w:rPr>
        <w:t>εν</w:t>
      </w:r>
      <w:r w:rsidR="00610F51" w:rsidRPr="00702720">
        <w:rPr>
          <w:rFonts w:cs="Tahoma"/>
          <w:spacing w:val="3"/>
        </w:rPr>
        <w:t xml:space="preserve"> </w:t>
      </w:r>
      <w:r w:rsidR="00610F51" w:rsidRPr="00702720">
        <w:rPr>
          <w:rFonts w:eastAsia="Calibri" w:cs="Tahoma"/>
          <w:spacing w:val="-1"/>
        </w:rPr>
        <w:t>ι</w:t>
      </w:r>
      <w:r w:rsidR="00610F51" w:rsidRPr="00702720">
        <w:rPr>
          <w:rFonts w:eastAsia="Calibri" w:cs="Tahoma"/>
        </w:rPr>
        <w:t>σ</w:t>
      </w:r>
      <w:r w:rsidR="00610F51" w:rsidRPr="00702720">
        <w:rPr>
          <w:rFonts w:eastAsia="Calibri" w:cs="Tahoma"/>
          <w:spacing w:val="-1"/>
        </w:rPr>
        <w:t>χ</w:t>
      </w:r>
      <w:r w:rsidR="00610F51" w:rsidRPr="00702720">
        <w:rPr>
          <w:rFonts w:eastAsia="Calibri" w:cs="Tahoma"/>
        </w:rPr>
        <w:t>ύ</w:t>
      </w:r>
      <w:r w:rsidR="00610F51" w:rsidRPr="00702720">
        <w:rPr>
          <w:rFonts w:cs="Tahoma"/>
        </w:rPr>
        <w:t xml:space="preserve"> </w:t>
      </w:r>
      <w:r w:rsidR="00610F51" w:rsidRPr="00702720">
        <w:rPr>
          <w:rFonts w:eastAsia="Calibri" w:cs="Tahoma"/>
          <w:spacing w:val="2"/>
        </w:rPr>
        <w:t>κ</w:t>
      </w:r>
      <w:r w:rsidR="00610F51" w:rsidRPr="00702720">
        <w:rPr>
          <w:rFonts w:eastAsia="Calibri" w:cs="Tahoma"/>
          <w:spacing w:val="-1"/>
        </w:rPr>
        <w:t>α</w:t>
      </w:r>
      <w:r w:rsidR="00610F51" w:rsidRPr="00702720">
        <w:rPr>
          <w:rFonts w:eastAsia="Calibri" w:cs="Tahoma"/>
        </w:rPr>
        <w:t>τά</w:t>
      </w:r>
      <w:r w:rsidR="00610F51" w:rsidRPr="00702720">
        <w:rPr>
          <w:rFonts w:cs="Tahoma"/>
          <w:spacing w:val="1"/>
        </w:rPr>
        <w:t xml:space="preserve"> </w:t>
      </w:r>
      <w:r w:rsidR="00610F51" w:rsidRPr="00702720">
        <w:rPr>
          <w:rFonts w:eastAsia="Calibri" w:cs="Tahoma"/>
        </w:rPr>
        <w:t>το</w:t>
      </w:r>
      <w:r w:rsidR="00610F51" w:rsidRPr="00702720">
        <w:rPr>
          <w:rFonts w:cs="Tahoma"/>
          <w:spacing w:val="3"/>
        </w:rPr>
        <w:t xml:space="preserve"> </w:t>
      </w:r>
      <w:r w:rsidR="00610F51" w:rsidRPr="00702720">
        <w:rPr>
          <w:rFonts w:eastAsia="Calibri" w:cs="Tahoma"/>
          <w:spacing w:val="-1"/>
        </w:rPr>
        <w:t>χ</w:t>
      </w:r>
      <w:r w:rsidR="00610F51" w:rsidRPr="00702720">
        <w:rPr>
          <w:rFonts w:eastAsia="Calibri" w:cs="Tahoma"/>
          <w:spacing w:val="1"/>
        </w:rPr>
        <w:t>ρό</w:t>
      </w:r>
      <w:r w:rsidR="00610F51" w:rsidRPr="00702720">
        <w:rPr>
          <w:rFonts w:eastAsia="Calibri" w:cs="Tahoma"/>
          <w:spacing w:val="-1"/>
        </w:rPr>
        <w:t>ν</w:t>
      </w:r>
      <w:r w:rsidR="00610F51" w:rsidRPr="00702720">
        <w:rPr>
          <w:rFonts w:eastAsia="Calibri" w:cs="Tahoma"/>
        </w:rPr>
        <w:t>ο</w:t>
      </w:r>
      <w:r w:rsidR="00610F51" w:rsidRPr="00702720">
        <w:rPr>
          <w:rFonts w:cs="Tahoma"/>
        </w:rPr>
        <w:t xml:space="preserve"> </w:t>
      </w:r>
      <w:r w:rsidR="00610F51" w:rsidRPr="00702720">
        <w:rPr>
          <w:rFonts w:eastAsia="Calibri" w:cs="Tahoma"/>
        </w:rPr>
        <w:t>υποβολής</w:t>
      </w:r>
      <w:r w:rsidR="00610F51" w:rsidRPr="00702720">
        <w:rPr>
          <w:rFonts w:cs="Tahoma"/>
        </w:rPr>
        <w:t xml:space="preserve"> </w:t>
      </w:r>
      <w:r w:rsidR="00610F51" w:rsidRPr="00702720">
        <w:rPr>
          <w:rFonts w:eastAsia="Calibri" w:cs="Tahoma"/>
        </w:rPr>
        <w:t>τ</w:t>
      </w:r>
      <w:r w:rsidR="00610F51" w:rsidRPr="00702720">
        <w:rPr>
          <w:rFonts w:eastAsia="Calibri" w:cs="Tahoma"/>
          <w:spacing w:val="-1"/>
        </w:rPr>
        <w:t>ου</w:t>
      </w:r>
      <w:r w:rsidR="00610F51" w:rsidRPr="00702720">
        <w:rPr>
          <w:rFonts w:eastAsia="Calibri" w:cs="Tahoma"/>
        </w:rPr>
        <w:t>,</w:t>
      </w:r>
      <w:r w:rsidR="00610F51" w:rsidRPr="00702720">
        <w:rPr>
          <w:rFonts w:cs="Tahoma"/>
          <w:spacing w:val="2"/>
        </w:rPr>
        <w:t xml:space="preserve"> </w:t>
      </w:r>
      <w:r w:rsidR="00610F51" w:rsidRPr="00702720">
        <w:rPr>
          <w:rFonts w:eastAsia="Calibri" w:cs="Tahoma"/>
          <w:spacing w:val="-1"/>
        </w:rPr>
        <w:t>ά</w:t>
      </w:r>
      <w:r w:rsidR="00610F51" w:rsidRPr="00702720">
        <w:rPr>
          <w:rFonts w:eastAsia="Calibri" w:cs="Tahoma"/>
          <w:spacing w:val="1"/>
        </w:rPr>
        <w:t>λλ</w:t>
      </w:r>
      <w:r w:rsidR="00610F51" w:rsidRPr="00702720">
        <w:rPr>
          <w:rFonts w:eastAsia="Calibri" w:cs="Tahoma"/>
        </w:rPr>
        <w:t>ω</w:t>
      </w:r>
      <w:r w:rsidR="00610F51" w:rsidRPr="00702720">
        <w:rPr>
          <w:rFonts w:eastAsia="Calibri" w:cs="Tahoma"/>
          <w:spacing w:val="-1"/>
        </w:rPr>
        <w:t>ς</w:t>
      </w:r>
      <w:r w:rsidR="00610F51" w:rsidRPr="00702720">
        <w:rPr>
          <w:rFonts w:eastAsia="Calibri" w:cs="Tahoma"/>
        </w:rPr>
        <w:t>,</w:t>
      </w:r>
      <w:r w:rsidR="00610F51" w:rsidRPr="00702720">
        <w:rPr>
          <w:rFonts w:cs="Tahoma"/>
          <w:spacing w:val="2"/>
        </w:rPr>
        <w:t xml:space="preserve"> </w:t>
      </w:r>
      <w:r w:rsidR="00610F51" w:rsidRPr="00702720">
        <w:rPr>
          <w:rFonts w:eastAsia="Calibri" w:cs="Tahoma"/>
        </w:rPr>
        <w:t>στην</w:t>
      </w:r>
      <w:r w:rsidR="00610F51" w:rsidRPr="00702720">
        <w:rPr>
          <w:rFonts w:cs="Tahoma"/>
          <w:spacing w:val="1"/>
        </w:rPr>
        <w:t xml:space="preserve"> </w:t>
      </w:r>
      <w:r w:rsidR="00610F51" w:rsidRPr="00702720">
        <w:rPr>
          <w:rFonts w:eastAsia="Calibri" w:cs="Tahoma"/>
          <w:spacing w:val="-1"/>
        </w:rPr>
        <w:t>π</w:t>
      </w:r>
      <w:r w:rsidR="00610F51" w:rsidRPr="00702720">
        <w:rPr>
          <w:rFonts w:eastAsia="Calibri" w:cs="Tahoma"/>
        </w:rPr>
        <w:t>ε</w:t>
      </w:r>
      <w:r w:rsidR="00610F51" w:rsidRPr="00702720">
        <w:rPr>
          <w:rFonts w:eastAsia="Calibri" w:cs="Tahoma"/>
          <w:spacing w:val="1"/>
        </w:rPr>
        <w:t>ρ</w:t>
      </w:r>
      <w:r w:rsidR="00610F51" w:rsidRPr="00702720">
        <w:rPr>
          <w:rFonts w:eastAsia="Calibri" w:cs="Tahoma"/>
          <w:spacing w:val="-1"/>
        </w:rPr>
        <w:t>ίπ</w:t>
      </w:r>
      <w:r w:rsidR="00610F51" w:rsidRPr="00702720">
        <w:rPr>
          <w:rFonts w:eastAsia="Calibri" w:cs="Tahoma"/>
        </w:rPr>
        <w:t>τωση</w:t>
      </w:r>
      <w:r w:rsidR="00610F51" w:rsidRPr="00702720">
        <w:rPr>
          <w:rFonts w:cs="Tahoma"/>
          <w:spacing w:val="1"/>
        </w:rPr>
        <w:t xml:space="preserve"> </w:t>
      </w:r>
      <w:r w:rsidR="00610F51" w:rsidRPr="00702720">
        <w:rPr>
          <w:rFonts w:eastAsia="Calibri" w:cs="Tahoma"/>
          <w:spacing w:val="-1"/>
        </w:rPr>
        <w:t>πο</w:t>
      </w:r>
      <w:r w:rsidR="00610F51" w:rsidRPr="00702720">
        <w:rPr>
          <w:rFonts w:eastAsia="Calibri" w:cs="Tahoma"/>
        </w:rPr>
        <w:t>υ</w:t>
      </w:r>
      <w:r w:rsidR="00610F51" w:rsidRPr="00702720">
        <w:rPr>
          <w:rFonts w:cs="Tahoma"/>
        </w:rPr>
        <w:t xml:space="preserve"> </w:t>
      </w:r>
      <w:r w:rsidR="00610F51" w:rsidRPr="00702720">
        <w:rPr>
          <w:rFonts w:eastAsia="Calibri" w:cs="Tahoma"/>
          <w:w w:val="102"/>
        </w:rPr>
        <w:t>δ</w:t>
      </w:r>
      <w:r w:rsidR="00610F51" w:rsidRPr="00702720">
        <w:rPr>
          <w:rFonts w:eastAsia="Calibri" w:cs="Tahoma"/>
        </w:rPr>
        <w:t>ε</w:t>
      </w:r>
      <w:r w:rsidR="00610F51" w:rsidRPr="00702720">
        <w:rPr>
          <w:rFonts w:eastAsia="Calibri" w:cs="Tahoma"/>
          <w:w w:val="105"/>
        </w:rPr>
        <w:t>ν</w:t>
      </w:r>
      <w:r w:rsidR="00610F51" w:rsidRPr="00702720">
        <w:rPr>
          <w:rFonts w:cs="Tahoma"/>
          <w:w w:val="105"/>
        </w:rPr>
        <w:t xml:space="preserve"> </w:t>
      </w:r>
      <w:r w:rsidR="00610F51" w:rsidRPr="00702720">
        <w:rPr>
          <w:rFonts w:eastAsia="Calibri" w:cs="Tahoma"/>
          <w:spacing w:val="-1"/>
        </w:rPr>
        <w:t>αναφ</w:t>
      </w:r>
      <w:r w:rsidR="00610F51" w:rsidRPr="00702720">
        <w:rPr>
          <w:rFonts w:eastAsia="Calibri" w:cs="Tahoma"/>
        </w:rPr>
        <w:t>έ</w:t>
      </w:r>
      <w:r w:rsidR="00610F51" w:rsidRPr="00702720">
        <w:rPr>
          <w:rFonts w:eastAsia="Calibri" w:cs="Tahoma"/>
          <w:spacing w:val="1"/>
        </w:rPr>
        <w:t>ρ</w:t>
      </w:r>
      <w:r w:rsidR="00610F51" w:rsidRPr="00702720">
        <w:rPr>
          <w:rFonts w:eastAsia="Calibri" w:cs="Tahoma"/>
        </w:rPr>
        <w:t>ετ</w:t>
      </w:r>
      <w:r w:rsidR="00610F51" w:rsidRPr="00702720">
        <w:rPr>
          <w:rFonts w:eastAsia="Calibri" w:cs="Tahoma"/>
          <w:spacing w:val="-1"/>
        </w:rPr>
        <w:t>α</w:t>
      </w:r>
      <w:r w:rsidR="00610F51" w:rsidRPr="00702720">
        <w:rPr>
          <w:rFonts w:eastAsia="Calibri" w:cs="Tahoma"/>
        </w:rPr>
        <w:t>ι</w:t>
      </w:r>
      <w:r w:rsidR="00610F51" w:rsidRPr="00702720">
        <w:rPr>
          <w:rFonts w:cs="Tahoma"/>
          <w:spacing w:val="33"/>
        </w:rPr>
        <w:t xml:space="preserve"> </w:t>
      </w:r>
      <w:r w:rsidR="00610F51" w:rsidRPr="00702720">
        <w:rPr>
          <w:rFonts w:eastAsia="Calibri" w:cs="Tahoma"/>
        </w:rPr>
        <w:t>σε</w:t>
      </w:r>
      <w:r w:rsidR="00610F51" w:rsidRPr="00702720">
        <w:rPr>
          <w:rFonts w:cs="Tahoma"/>
          <w:spacing w:val="-3"/>
        </w:rPr>
        <w:t xml:space="preserve"> </w:t>
      </w:r>
      <w:r w:rsidR="00610F51" w:rsidRPr="00702720">
        <w:rPr>
          <w:rFonts w:eastAsia="Calibri" w:cs="Tahoma"/>
          <w:spacing w:val="-1"/>
        </w:rPr>
        <w:t>αυ</w:t>
      </w:r>
      <w:r w:rsidR="00610F51" w:rsidRPr="00702720">
        <w:rPr>
          <w:rFonts w:eastAsia="Calibri" w:cs="Tahoma"/>
        </w:rPr>
        <w:t>τό</w:t>
      </w:r>
      <w:r w:rsidR="00610F51" w:rsidRPr="00702720">
        <w:rPr>
          <w:rFonts w:cs="Tahoma"/>
          <w:spacing w:val="3"/>
        </w:rPr>
        <w:t xml:space="preserve"> </w:t>
      </w:r>
      <w:r w:rsidR="00610F51" w:rsidRPr="00702720">
        <w:rPr>
          <w:rFonts w:eastAsia="Calibri" w:cs="Tahoma"/>
          <w:spacing w:val="-1"/>
        </w:rPr>
        <w:t>χ</w:t>
      </w:r>
      <w:r w:rsidR="00610F51" w:rsidRPr="00702720">
        <w:rPr>
          <w:rFonts w:eastAsia="Calibri" w:cs="Tahoma"/>
          <w:spacing w:val="1"/>
        </w:rPr>
        <w:t>ρ</w:t>
      </w:r>
      <w:r w:rsidR="00610F51" w:rsidRPr="00702720">
        <w:rPr>
          <w:rFonts w:eastAsia="Calibri" w:cs="Tahoma"/>
          <w:spacing w:val="-1"/>
        </w:rPr>
        <w:t>ό</w:t>
      </w:r>
      <w:r w:rsidR="00610F51" w:rsidRPr="00702720">
        <w:rPr>
          <w:rFonts w:eastAsia="Calibri" w:cs="Tahoma"/>
          <w:spacing w:val="2"/>
        </w:rPr>
        <w:t>ν</w:t>
      </w:r>
      <w:r w:rsidR="00610F51" w:rsidRPr="00702720">
        <w:rPr>
          <w:rFonts w:eastAsia="Calibri" w:cs="Tahoma"/>
          <w:spacing w:val="-1"/>
        </w:rPr>
        <w:t>ο</w:t>
      </w:r>
      <w:r w:rsidR="00610F51" w:rsidRPr="00702720">
        <w:rPr>
          <w:rFonts w:eastAsia="Calibri" w:cs="Tahoma"/>
        </w:rPr>
        <w:t>ς</w:t>
      </w:r>
      <w:r w:rsidR="00610F51" w:rsidRPr="00702720">
        <w:rPr>
          <w:rFonts w:cs="Tahoma"/>
          <w:spacing w:val="13"/>
        </w:rPr>
        <w:t xml:space="preserve"> </w:t>
      </w:r>
      <w:r w:rsidR="00610F51" w:rsidRPr="00702720">
        <w:rPr>
          <w:rFonts w:eastAsia="Calibri" w:cs="Tahoma"/>
          <w:spacing w:val="-1"/>
        </w:rPr>
        <w:t>ι</w:t>
      </w:r>
      <w:r w:rsidR="00610F51" w:rsidRPr="00702720">
        <w:rPr>
          <w:rFonts w:eastAsia="Calibri" w:cs="Tahoma"/>
        </w:rPr>
        <w:t>σ</w:t>
      </w:r>
      <w:r w:rsidR="00610F51" w:rsidRPr="00702720">
        <w:rPr>
          <w:rFonts w:eastAsia="Calibri" w:cs="Tahoma"/>
          <w:spacing w:val="-1"/>
        </w:rPr>
        <w:t>χύ</w:t>
      </w:r>
      <w:r w:rsidR="00610F51" w:rsidRPr="00702720">
        <w:rPr>
          <w:rFonts w:eastAsia="Calibri" w:cs="Tahoma"/>
          <w:spacing w:val="1"/>
        </w:rPr>
        <w:t>ο</w:t>
      </w:r>
      <w:r w:rsidR="00610F51" w:rsidRPr="00702720">
        <w:rPr>
          <w:rFonts w:eastAsia="Calibri" w:cs="Tahoma"/>
          <w:spacing w:val="-1"/>
        </w:rPr>
        <w:t>ς</w:t>
      </w:r>
      <w:r w:rsidR="00610F51" w:rsidRPr="00702720">
        <w:rPr>
          <w:rFonts w:eastAsia="Calibri" w:cs="Tahoma"/>
        </w:rPr>
        <w:t>,</w:t>
      </w:r>
      <w:r w:rsidR="00610F51" w:rsidRPr="00702720">
        <w:rPr>
          <w:rFonts w:cs="Tahoma"/>
          <w:spacing w:val="11"/>
        </w:rPr>
        <w:t xml:space="preserve"> </w:t>
      </w:r>
      <w:r w:rsidR="00610F51" w:rsidRPr="00702720">
        <w:rPr>
          <w:rFonts w:eastAsia="Calibri" w:cs="Tahoma"/>
          <w:spacing w:val="-1"/>
        </w:rPr>
        <w:t>πο</w:t>
      </w:r>
      <w:r w:rsidR="00610F51" w:rsidRPr="00702720">
        <w:rPr>
          <w:rFonts w:eastAsia="Calibri" w:cs="Tahoma"/>
        </w:rPr>
        <w:t>υ</w:t>
      </w:r>
      <w:r w:rsidR="00610F51" w:rsidRPr="00702720">
        <w:rPr>
          <w:rFonts w:cs="Tahoma"/>
          <w:spacing w:val="4"/>
        </w:rPr>
        <w:t xml:space="preserve"> </w:t>
      </w:r>
      <w:r w:rsidR="00610F51" w:rsidRPr="00702720">
        <w:rPr>
          <w:rFonts w:eastAsia="Calibri" w:cs="Tahoma"/>
          <w:spacing w:val="-1"/>
        </w:rPr>
        <w:t>ν</w:t>
      </w:r>
      <w:r w:rsidR="00610F51" w:rsidRPr="00702720">
        <w:rPr>
          <w:rFonts w:eastAsia="Calibri" w:cs="Tahoma"/>
        </w:rPr>
        <w:t>α</w:t>
      </w:r>
      <w:r w:rsidR="00610F51" w:rsidRPr="00702720">
        <w:rPr>
          <w:rFonts w:cs="Tahoma"/>
          <w:spacing w:val="5"/>
        </w:rPr>
        <w:t xml:space="preserve"> </w:t>
      </w:r>
      <w:r w:rsidR="00610F51" w:rsidRPr="00702720">
        <w:rPr>
          <w:rFonts w:eastAsia="Calibri" w:cs="Tahoma"/>
        </w:rPr>
        <w:t>έ</w:t>
      </w:r>
      <w:r w:rsidR="00610F51" w:rsidRPr="00702720">
        <w:rPr>
          <w:rFonts w:eastAsia="Calibri" w:cs="Tahoma"/>
          <w:spacing w:val="-1"/>
        </w:rPr>
        <w:t>χ</w:t>
      </w:r>
      <w:r w:rsidR="00610F51" w:rsidRPr="00702720">
        <w:rPr>
          <w:rFonts w:eastAsia="Calibri" w:cs="Tahoma"/>
        </w:rPr>
        <w:t>ει</w:t>
      </w:r>
      <w:r w:rsidR="00610F51" w:rsidRPr="00702720">
        <w:rPr>
          <w:rFonts w:cs="Tahoma"/>
          <w:spacing w:val="3"/>
        </w:rPr>
        <w:t xml:space="preserve"> </w:t>
      </w:r>
      <w:r w:rsidR="00610F51" w:rsidRPr="00702720">
        <w:rPr>
          <w:rFonts w:eastAsia="Calibri" w:cs="Tahoma"/>
        </w:rPr>
        <w:t>εκδ</w:t>
      </w:r>
      <w:r w:rsidR="00610F51" w:rsidRPr="00702720">
        <w:rPr>
          <w:rFonts w:eastAsia="Calibri" w:cs="Tahoma"/>
          <w:spacing w:val="-1"/>
        </w:rPr>
        <w:t>ο</w:t>
      </w:r>
      <w:r w:rsidR="00610F51" w:rsidRPr="00702720">
        <w:rPr>
          <w:rFonts w:eastAsia="Calibri" w:cs="Tahoma"/>
        </w:rPr>
        <w:t>θεί</w:t>
      </w:r>
      <w:r w:rsidR="00610F51" w:rsidRPr="00702720">
        <w:rPr>
          <w:rFonts w:cs="Tahoma"/>
          <w:spacing w:val="9"/>
        </w:rPr>
        <w:t xml:space="preserve"> </w:t>
      </w:r>
      <w:r w:rsidR="00610F51" w:rsidRPr="00702720">
        <w:rPr>
          <w:rFonts w:eastAsia="Calibri" w:cs="Tahoma"/>
        </w:rPr>
        <w:t>έως</w:t>
      </w:r>
      <w:r w:rsidR="00610F51" w:rsidRPr="00702720">
        <w:rPr>
          <w:rFonts w:cs="Tahoma"/>
          <w:spacing w:val="-2"/>
        </w:rPr>
        <w:t xml:space="preserve"> </w:t>
      </w:r>
      <w:r w:rsidR="00610F51" w:rsidRPr="00702720">
        <w:rPr>
          <w:rFonts w:eastAsia="Calibri" w:cs="Tahoma"/>
        </w:rPr>
        <w:t>τ</w:t>
      </w:r>
      <w:r w:rsidR="00610F51" w:rsidRPr="00702720">
        <w:rPr>
          <w:rFonts w:eastAsia="Calibri" w:cs="Tahoma"/>
          <w:spacing w:val="1"/>
        </w:rPr>
        <w:t>ρ</w:t>
      </w:r>
      <w:r w:rsidR="00610F51" w:rsidRPr="00702720">
        <w:rPr>
          <w:rFonts w:eastAsia="Calibri" w:cs="Tahoma"/>
        </w:rPr>
        <w:t>ε</w:t>
      </w:r>
      <w:r w:rsidR="00610F51" w:rsidRPr="00702720">
        <w:rPr>
          <w:rFonts w:eastAsia="Calibri" w:cs="Tahoma"/>
          <w:spacing w:val="-1"/>
        </w:rPr>
        <w:t>ι</w:t>
      </w:r>
      <w:r w:rsidR="00610F51" w:rsidRPr="00702720">
        <w:rPr>
          <w:rFonts w:eastAsia="Calibri" w:cs="Tahoma"/>
        </w:rPr>
        <w:t>ς</w:t>
      </w:r>
      <w:r w:rsidR="00610F51" w:rsidRPr="00702720">
        <w:rPr>
          <w:rFonts w:cs="Tahoma"/>
          <w:spacing w:val="1"/>
        </w:rPr>
        <w:t xml:space="preserve"> </w:t>
      </w:r>
      <w:r w:rsidR="00610F51" w:rsidRPr="00702720">
        <w:rPr>
          <w:rFonts w:eastAsia="Calibri" w:cs="Tahoma"/>
          <w:spacing w:val="1"/>
        </w:rPr>
        <w:t>(</w:t>
      </w:r>
      <w:r w:rsidR="00610F51" w:rsidRPr="00702720">
        <w:rPr>
          <w:rFonts w:eastAsia="Calibri" w:cs="Tahoma"/>
          <w:spacing w:val="-1"/>
        </w:rPr>
        <w:t>3</w:t>
      </w:r>
      <w:r w:rsidR="00610F51" w:rsidRPr="00702720">
        <w:rPr>
          <w:rFonts w:eastAsia="Calibri" w:cs="Tahoma"/>
        </w:rPr>
        <w:t>)</w:t>
      </w:r>
      <w:r w:rsidR="00610F51" w:rsidRPr="00702720">
        <w:rPr>
          <w:rFonts w:cs="Tahoma"/>
        </w:rPr>
        <w:t xml:space="preserve"> </w:t>
      </w:r>
      <w:r w:rsidR="00610F51" w:rsidRPr="00702720">
        <w:rPr>
          <w:rFonts w:eastAsia="Calibri" w:cs="Tahoma"/>
        </w:rPr>
        <w:t>μή</w:t>
      </w:r>
      <w:r w:rsidR="00610F51" w:rsidRPr="00702720">
        <w:rPr>
          <w:rFonts w:eastAsia="Calibri" w:cs="Tahoma"/>
          <w:spacing w:val="-1"/>
        </w:rPr>
        <w:t>ν</w:t>
      </w:r>
      <w:r w:rsidR="00610F51" w:rsidRPr="00702720">
        <w:rPr>
          <w:rFonts w:eastAsia="Calibri" w:cs="Tahoma"/>
        </w:rPr>
        <w:t>ες</w:t>
      </w:r>
      <w:r w:rsidR="00610F51" w:rsidRPr="00702720">
        <w:rPr>
          <w:rFonts w:cs="Tahoma"/>
          <w:spacing w:val="2"/>
        </w:rPr>
        <w:t xml:space="preserve"> </w:t>
      </w:r>
      <w:r w:rsidR="00610F51" w:rsidRPr="00702720">
        <w:rPr>
          <w:rFonts w:eastAsia="Calibri" w:cs="Tahoma"/>
          <w:spacing w:val="-3"/>
        </w:rPr>
        <w:t>π</w:t>
      </w:r>
      <w:r w:rsidR="00610F51" w:rsidRPr="00702720">
        <w:rPr>
          <w:rFonts w:eastAsia="Calibri" w:cs="Tahoma"/>
          <w:spacing w:val="1"/>
        </w:rPr>
        <w:t>ρ</w:t>
      </w:r>
      <w:r w:rsidR="00610F51" w:rsidRPr="00702720">
        <w:rPr>
          <w:rFonts w:eastAsia="Calibri" w:cs="Tahoma"/>
          <w:spacing w:val="-1"/>
        </w:rPr>
        <w:t>ι</w:t>
      </w:r>
      <w:r w:rsidR="00610F51" w:rsidRPr="00702720">
        <w:rPr>
          <w:rFonts w:eastAsia="Calibri" w:cs="Tahoma"/>
        </w:rPr>
        <w:t>ν</w:t>
      </w:r>
      <w:r w:rsidR="00610F51" w:rsidRPr="00702720">
        <w:rPr>
          <w:rFonts w:cs="Tahoma"/>
          <w:spacing w:val="13"/>
        </w:rPr>
        <w:t xml:space="preserve"> </w:t>
      </w:r>
      <w:r w:rsidR="00610F51" w:rsidRPr="00702720">
        <w:rPr>
          <w:rFonts w:eastAsia="Calibri" w:cs="Tahoma"/>
          <w:spacing w:val="-1"/>
        </w:rPr>
        <w:t>απ</w:t>
      </w:r>
      <w:r w:rsidR="00610F51" w:rsidRPr="00702720">
        <w:rPr>
          <w:rFonts w:eastAsia="Calibri" w:cs="Tahoma"/>
        </w:rPr>
        <w:t>ό</w:t>
      </w:r>
      <w:r w:rsidR="00610F51" w:rsidRPr="00702720">
        <w:rPr>
          <w:rFonts w:cs="Tahoma"/>
          <w:spacing w:val="7"/>
        </w:rPr>
        <w:t xml:space="preserve"> </w:t>
      </w:r>
      <w:r w:rsidR="00610F51" w:rsidRPr="00702720">
        <w:rPr>
          <w:rFonts w:eastAsia="Calibri" w:cs="Tahoma"/>
        </w:rPr>
        <w:t>την</w:t>
      </w:r>
      <w:r w:rsidR="00610F51" w:rsidRPr="00702720">
        <w:rPr>
          <w:rFonts w:cs="Tahoma"/>
          <w:spacing w:val="2"/>
        </w:rPr>
        <w:t xml:space="preserve"> </w:t>
      </w:r>
      <w:r w:rsidR="00610F51" w:rsidRPr="00702720">
        <w:rPr>
          <w:rFonts w:eastAsia="Calibri" w:cs="Tahoma"/>
          <w:spacing w:val="-1"/>
        </w:rPr>
        <w:t>υπο</w:t>
      </w:r>
      <w:r w:rsidR="00610F51" w:rsidRPr="00702720">
        <w:rPr>
          <w:rFonts w:eastAsia="Calibri" w:cs="Tahoma"/>
        </w:rPr>
        <w:t>β</w:t>
      </w:r>
      <w:r w:rsidR="00610F51" w:rsidRPr="00702720">
        <w:rPr>
          <w:rFonts w:eastAsia="Calibri" w:cs="Tahoma"/>
          <w:spacing w:val="-1"/>
        </w:rPr>
        <w:t>ο</w:t>
      </w:r>
      <w:r w:rsidR="00610F51" w:rsidRPr="00702720">
        <w:rPr>
          <w:rFonts w:eastAsia="Calibri" w:cs="Tahoma"/>
          <w:spacing w:val="1"/>
        </w:rPr>
        <w:t>λ</w:t>
      </w:r>
      <w:r w:rsidR="00610F51" w:rsidRPr="00702720">
        <w:rPr>
          <w:rFonts w:eastAsia="Calibri" w:cs="Tahoma"/>
        </w:rPr>
        <w:t>ή</w:t>
      </w:r>
      <w:r w:rsidR="00610F51" w:rsidRPr="00702720">
        <w:rPr>
          <w:rFonts w:cs="Tahoma"/>
          <w:spacing w:val="17"/>
        </w:rPr>
        <w:t xml:space="preserve"> </w:t>
      </w:r>
      <w:r w:rsidR="00610F51" w:rsidRPr="00702720">
        <w:rPr>
          <w:rFonts w:eastAsia="Calibri" w:cs="Tahoma"/>
          <w:w w:val="101"/>
        </w:rPr>
        <w:t>τ</w:t>
      </w:r>
      <w:r w:rsidR="00610F51" w:rsidRPr="00702720">
        <w:rPr>
          <w:rFonts w:eastAsia="Calibri" w:cs="Tahoma"/>
          <w:spacing w:val="-1"/>
          <w:w w:val="102"/>
        </w:rPr>
        <w:t>ο</w:t>
      </w:r>
      <w:r w:rsidR="00610F51" w:rsidRPr="00702720">
        <w:rPr>
          <w:rFonts w:eastAsia="Calibri" w:cs="Tahoma"/>
          <w:spacing w:val="-1"/>
          <w:w w:val="101"/>
        </w:rPr>
        <w:t>υ</w:t>
      </w:r>
      <w:r w:rsidR="00610F51" w:rsidRPr="00702720">
        <w:rPr>
          <w:rFonts w:eastAsia="Calibri" w:cs="Tahoma"/>
        </w:rPr>
        <w:t>.</w:t>
      </w:r>
    </w:p>
    <w:p w14:paraId="14FC9B23" w14:textId="77777777" w:rsidR="00610F51" w:rsidRPr="00702720" w:rsidRDefault="00610F51" w:rsidP="0076656E">
      <w:pPr>
        <w:rPr>
          <w:rFonts w:eastAsia="Calibri" w:cs="Tahoma"/>
        </w:rPr>
      </w:pPr>
      <w:r w:rsidRPr="00702720">
        <w:rPr>
          <w:rFonts w:eastAsia="Calibri" w:cs="Tahoma"/>
        </w:rPr>
        <w:t>Ιδ</w:t>
      </w:r>
      <w:r w:rsidRPr="00702720">
        <w:rPr>
          <w:rFonts w:eastAsia="Calibri" w:cs="Tahoma"/>
          <w:spacing w:val="-1"/>
        </w:rPr>
        <w:t>ί</w:t>
      </w:r>
      <w:r w:rsidRPr="00702720">
        <w:rPr>
          <w:rFonts w:eastAsia="Calibri" w:cs="Tahoma"/>
        </w:rPr>
        <w:t>ως</w:t>
      </w:r>
      <w:r w:rsidRPr="00702720">
        <w:rPr>
          <w:rFonts w:cs="Tahoma"/>
          <w:spacing w:val="-4"/>
        </w:rPr>
        <w:t xml:space="preserve"> </w:t>
      </w:r>
      <w:r w:rsidRPr="00702720">
        <w:rPr>
          <w:rFonts w:eastAsia="Calibri" w:cs="Tahoma"/>
          <w:spacing w:val="1"/>
        </w:rPr>
        <w:t>ο</w:t>
      </w:r>
      <w:r w:rsidRPr="00702720">
        <w:rPr>
          <w:rFonts w:eastAsia="Calibri" w:cs="Tahoma"/>
        </w:rPr>
        <w:t>ι</w:t>
      </w:r>
      <w:r w:rsidRPr="00702720">
        <w:rPr>
          <w:rFonts w:cs="Tahoma"/>
          <w:spacing w:val="-8"/>
        </w:rPr>
        <w:t xml:space="preserve"> </w:t>
      </w:r>
      <w:r w:rsidRPr="00702720">
        <w:rPr>
          <w:rFonts w:eastAsia="Calibri" w:cs="Tahoma"/>
          <w:spacing w:val="1"/>
        </w:rPr>
        <w:t>ο</w:t>
      </w:r>
      <w:r w:rsidRPr="00702720">
        <w:rPr>
          <w:rFonts w:eastAsia="Calibri" w:cs="Tahoma"/>
          <w:spacing w:val="-1"/>
        </w:rPr>
        <w:t>ι</w:t>
      </w:r>
      <w:r w:rsidRPr="00702720">
        <w:rPr>
          <w:rFonts w:eastAsia="Calibri" w:cs="Tahoma"/>
          <w:spacing w:val="-2"/>
        </w:rPr>
        <w:t>κ</w:t>
      </w:r>
      <w:r w:rsidRPr="00702720">
        <w:rPr>
          <w:rFonts w:eastAsia="Calibri" w:cs="Tahoma"/>
          <w:spacing w:val="1"/>
        </w:rPr>
        <w:t>ο</w:t>
      </w:r>
      <w:r w:rsidRPr="00702720">
        <w:rPr>
          <w:rFonts w:eastAsia="Calibri" w:cs="Tahoma"/>
          <w:spacing w:val="-1"/>
        </w:rPr>
        <w:t>νο</w:t>
      </w:r>
      <w:r w:rsidRPr="00702720">
        <w:rPr>
          <w:rFonts w:eastAsia="Calibri" w:cs="Tahoma"/>
          <w:spacing w:val="1"/>
        </w:rPr>
        <w:t>μ</w:t>
      </w:r>
      <w:r w:rsidRPr="00702720">
        <w:rPr>
          <w:rFonts w:eastAsia="Calibri" w:cs="Tahoma"/>
          <w:spacing w:val="-1"/>
        </w:rPr>
        <w:t>ι</w:t>
      </w:r>
      <w:r w:rsidRPr="00702720">
        <w:rPr>
          <w:rFonts w:eastAsia="Calibri" w:cs="Tahoma"/>
          <w:spacing w:val="-2"/>
        </w:rPr>
        <w:t>κ</w:t>
      </w:r>
      <w:r w:rsidRPr="00702720">
        <w:rPr>
          <w:rFonts w:eastAsia="Calibri" w:cs="Tahoma"/>
          <w:spacing w:val="1"/>
        </w:rPr>
        <w:t>ο</w:t>
      </w:r>
      <w:r w:rsidRPr="00702720">
        <w:rPr>
          <w:rFonts w:eastAsia="Calibri" w:cs="Tahoma"/>
        </w:rPr>
        <w:t>ί</w:t>
      </w:r>
      <w:r w:rsidRPr="00702720">
        <w:rPr>
          <w:rFonts w:cs="Tahoma"/>
          <w:spacing w:val="-5"/>
        </w:rPr>
        <w:t xml:space="preserve"> </w:t>
      </w:r>
      <w:r w:rsidRPr="00702720">
        <w:rPr>
          <w:rFonts w:eastAsia="Calibri" w:cs="Tahoma"/>
          <w:spacing w:val="-2"/>
        </w:rPr>
        <w:t>φ</w:t>
      </w:r>
      <w:r w:rsidRPr="00702720">
        <w:rPr>
          <w:rFonts w:eastAsia="Calibri" w:cs="Tahoma"/>
          <w:spacing w:val="1"/>
        </w:rPr>
        <w:t>ορ</w:t>
      </w:r>
      <w:r w:rsidRPr="00702720">
        <w:rPr>
          <w:rFonts w:eastAsia="Calibri" w:cs="Tahoma"/>
        </w:rPr>
        <w:t>ε</w:t>
      </w:r>
      <w:r w:rsidRPr="00702720">
        <w:rPr>
          <w:rFonts w:eastAsia="Calibri" w:cs="Tahoma"/>
          <w:spacing w:val="-3"/>
        </w:rPr>
        <w:t>ί</w:t>
      </w:r>
      <w:r w:rsidRPr="00702720">
        <w:rPr>
          <w:rFonts w:eastAsia="Calibri" w:cs="Tahoma"/>
        </w:rPr>
        <w:t>ς</w:t>
      </w:r>
      <w:r w:rsidRPr="00702720">
        <w:rPr>
          <w:rFonts w:cs="Tahoma"/>
          <w:spacing w:val="-4"/>
        </w:rPr>
        <w:t xml:space="preserve"> </w:t>
      </w:r>
      <w:r w:rsidRPr="00702720">
        <w:rPr>
          <w:rFonts w:eastAsia="Calibri" w:cs="Tahoma"/>
          <w:spacing w:val="-2"/>
        </w:rPr>
        <w:t>π</w:t>
      </w:r>
      <w:r w:rsidRPr="00702720">
        <w:rPr>
          <w:rFonts w:eastAsia="Calibri" w:cs="Tahoma"/>
          <w:spacing w:val="1"/>
        </w:rPr>
        <w:t>ο</w:t>
      </w:r>
      <w:r w:rsidRPr="00702720">
        <w:rPr>
          <w:rFonts w:eastAsia="Calibri" w:cs="Tahoma"/>
        </w:rPr>
        <w:t>υ</w:t>
      </w:r>
      <w:r w:rsidRPr="00702720">
        <w:rPr>
          <w:rFonts w:cs="Tahoma"/>
          <w:spacing w:val="-4"/>
        </w:rPr>
        <w:t xml:space="preserve"> </w:t>
      </w:r>
      <w:r w:rsidRPr="00702720">
        <w:rPr>
          <w:rFonts w:eastAsia="Calibri" w:cs="Tahoma"/>
        </w:rPr>
        <w:t>ε</w:t>
      </w:r>
      <w:r w:rsidRPr="00702720">
        <w:rPr>
          <w:rFonts w:eastAsia="Calibri" w:cs="Tahoma"/>
          <w:spacing w:val="-1"/>
        </w:rPr>
        <w:t>ίν</w:t>
      </w:r>
      <w:r w:rsidRPr="00702720">
        <w:rPr>
          <w:rFonts w:eastAsia="Calibri" w:cs="Tahoma"/>
        </w:rPr>
        <w:t>αι</w:t>
      </w:r>
      <w:r w:rsidRPr="00702720">
        <w:rPr>
          <w:rFonts w:cs="Tahoma"/>
          <w:spacing w:val="-8"/>
        </w:rPr>
        <w:t xml:space="preserve"> </w:t>
      </w:r>
      <w:r w:rsidRPr="00702720">
        <w:rPr>
          <w:rFonts w:eastAsia="Calibri" w:cs="Tahoma"/>
        </w:rPr>
        <w:t>εγκατεστημένοι</w:t>
      </w:r>
      <w:r w:rsidRPr="00702720">
        <w:rPr>
          <w:rFonts w:cs="Tahoma"/>
          <w:spacing w:val="-5"/>
        </w:rPr>
        <w:t xml:space="preserve"> </w:t>
      </w:r>
      <w:r w:rsidRPr="00702720">
        <w:rPr>
          <w:rFonts w:eastAsia="Calibri" w:cs="Tahoma"/>
        </w:rPr>
        <w:t>σ</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5"/>
        </w:rPr>
        <w:t xml:space="preserve"> </w:t>
      </w:r>
      <w:r w:rsidRPr="00702720">
        <w:rPr>
          <w:rFonts w:eastAsia="Calibri" w:cs="Tahoma"/>
          <w:spacing w:val="-2"/>
        </w:rPr>
        <w:t>Ε</w:t>
      </w:r>
      <w:r w:rsidRPr="00702720">
        <w:rPr>
          <w:rFonts w:eastAsia="Calibri" w:cs="Tahoma"/>
          <w:spacing w:val="1"/>
        </w:rPr>
        <w:t>λλ</w:t>
      </w:r>
      <w:r w:rsidRPr="00702720">
        <w:rPr>
          <w:rFonts w:eastAsia="Calibri" w:cs="Tahoma"/>
        </w:rPr>
        <w:t>άδα</w:t>
      </w:r>
      <w:r w:rsidRPr="00702720">
        <w:rPr>
          <w:rFonts w:cs="Tahoma"/>
          <w:spacing w:val="-7"/>
        </w:rPr>
        <w:t xml:space="preserve"> </w:t>
      </w:r>
      <w:r w:rsidRPr="00702720">
        <w:rPr>
          <w:rFonts w:eastAsia="Calibri" w:cs="Tahoma"/>
        </w:rPr>
        <w:t>π</w:t>
      </w:r>
      <w:r w:rsidRPr="00702720">
        <w:rPr>
          <w:rFonts w:eastAsia="Calibri" w:cs="Tahoma"/>
          <w:spacing w:val="-2"/>
        </w:rPr>
        <w:t>ρ</w:t>
      </w:r>
      <w:r w:rsidRPr="00702720">
        <w:rPr>
          <w:rFonts w:eastAsia="Calibri" w:cs="Tahoma"/>
          <w:spacing w:val="1"/>
        </w:rPr>
        <w:t>ο</w:t>
      </w:r>
      <w:r w:rsidRPr="00702720">
        <w:rPr>
          <w:rFonts w:eastAsia="Calibri" w:cs="Tahoma"/>
        </w:rPr>
        <w:t>σ</w:t>
      </w:r>
      <w:r w:rsidRPr="00702720">
        <w:rPr>
          <w:rFonts w:eastAsia="Calibri" w:cs="Tahoma"/>
          <w:spacing w:val="-2"/>
        </w:rPr>
        <w:t>κ</w:t>
      </w:r>
      <w:r w:rsidRPr="00702720">
        <w:rPr>
          <w:rFonts w:eastAsia="Calibri" w:cs="Tahoma"/>
          <w:spacing w:val="-1"/>
        </w:rPr>
        <w:t>ο</w:t>
      </w:r>
      <w:r w:rsidRPr="00702720">
        <w:rPr>
          <w:rFonts w:eastAsia="Calibri" w:cs="Tahoma"/>
          <w:spacing w:val="1"/>
        </w:rPr>
        <w:t>μ</w:t>
      </w:r>
      <w:r w:rsidRPr="00702720">
        <w:rPr>
          <w:rFonts w:eastAsia="Calibri" w:cs="Tahoma"/>
          <w:spacing w:val="-1"/>
        </w:rPr>
        <w:t>ί</w:t>
      </w:r>
      <w:r w:rsidRPr="00702720">
        <w:rPr>
          <w:rFonts w:eastAsia="Calibri" w:cs="Tahoma"/>
        </w:rPr>
        <w:t>ζ</w:t>
      </w:r>
      <w:r w:rsidRPr="00702720">
        <w:rPr>
          <w:rFonts w:eastAsia="Calibri" w:cs="Tahoma"/>
          <w:spacing w:val="-1"/>
        </w:rPr>
        <w:t>ο</w:t>
      </w:r>
      <w:r w:rsidRPr="00702720">
        <w:rPr>
          <w:rFonts w:eastAsia="Calibri" w:cs="Tahoma"/>
          <w:spacing w:val="1"/>
        </w:rPr>
        <w:t>υ</w:t>
      </w:r>
      <w:r w:rsidRPr="00702720">
        <w:rPr>
          <w:rFonts w:eastAsia="Calibri" w:cs="Tahoma"/>
          <w:spacing w:val="-1"/>
        </w:rPr>
        <w:t>ν</w:t>
      </w:r>
      <w:r w:rsidRPr="00702720">
        <w:rPr>
          <w:rFonts w:eastAsia="Calibri" w:cs="Tahoma"/>
        </w:rPr>
        <w:t>:</w:t>
      </w:r>
    </w:p>
    <w:p w14:paraId="38F91E96" w14:textId="77777777" w:rsidR="00610F51" w:rsidRPr="00702720" w:rsidRDefault="00610F51" w:rsidP="0076656E">
      <w:pPr>
        <w:rPr>
          <w:rFonts w:eastAsia="Calibri" w:cs="Tahoma"/>
        </w:rPr>
      </w:pPr>
      <w:r w:rsidRPr="00702720">
        <w:rPr>
          <w:rFonts w:eastAsia="Calibri" w:cs="Tahoma"/>
          <w:b/>
          <w:bCs/>
          <w:spacing w:val="1"/>
        </w:rPr>
        <w:t>i</w:t>
      </w:r>
      <w:r w:rsidRPr="00702720">
        <w:rPr>
          <w:rFonts w:eastAsia="Calibri" w:cs="Tahoma"/>
          <w:b/>
          <w:bCs/>
        </w:rPr>
        <w:t>)</w:t>
      </w:r>
      <w:r w:rsidRPr="00702720">
        <w:rPr>
          <w:rFonts w:cs="Tahoma"/>
          <w:spacing w:val="4"/>
        </w:rPr>
        <w:t xml:space="preserve"> </w:t>
      </w:r>
      <w:r w:rsidRPr="00702720">
        <w:rPr>
          <w:rFonts w:eastAsia="Calibri" w:cs="Tahoma"/>
        </w:rPr>
        <w:t>Γ</w:t>
      </w:r>
      <w:r w:rsidRPr="00702720">
        <w:rPr>
          <w:rFonts w:eastAsia="Calibri" w:cs="Tahoma"/>
          <w:spacing w:val="-1"/>
        </w:rPr>
        <w:t>ι</w:t>
      </w:r>
      <w:r w:rsidRPr="00702720">
        <w:rPr>
          <w:rFonts w:eastAsia="Calibri" w:cs="Tahoma"/>
        </w:rPr>
        <w:t>α</w:t>
      </w:r>
      <w:r w:rsidRPr="00702720">
        <w:rPr>
          <w:rFonts w:cs="Tahoma"/>
          <w:spacing w:val="1"/>
        </w:rPr>
        <w:t xml:space="preserve"> </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3"/>
        </w:rPr>
        <w:t xml:space="preserve"> </w:t>
      </w:r>
      <w:r w:rsidRPr="00702720">
        <w:rPr>
          <w:rFonts w:eastAsia="Calibri" w:cs="Tahoma"/>
        </w:rPr>
        <w:t>απ</w:t>
      </w:r>
      <w:r w:rsidRPr="00702720">
        <w:rPr>
          <w:rFonts w:eastAsia="Calibri" w:cs="Tahoma"/>
          <w:spacing w:val="-1"/>
        </w:rPr>
        <w:t>ό</w:t>
      </w:r>
      <w:r w:rsidRPr="00702720">
        <w:rPr>
          <w:rFonts w:eastAsia="Calibri" w:cs="Tahoma"/>
        </w:rPr>
        <w:t>δε</w:t>
      </w:r>
      <w:r w:rsidRPr="00702720">
        <w:rPr>
          <w:rFonts w:eastAsia="Calibri" w:cs="Tahoma"/>
          <w:spacing w:val="-1"/>
        </w:rPr>
        <w:t>ι</w:t>
      </w:r>
      <w:r w:rsidRPr="00702720">
        <w:rPr>
          <w:rFonts w:eastAsia="Calibri" w:cs="Tahoma"/>
          <w:spacing w:val="1"/>
        </w:rPr>
        <w:t>ξ</w:t>
      </w:r>
      <w:r w:rsidRPr="00702720">
        <w:rPr>
          <w:rFonts w:eastAsia="Calibri" w:cs="Tahoma"/>
        </w:rPr>
        <w:t>η</w:t>
      </w:r>
      <w:r w:rsidRPr="00702720">
        <w:rPr>
          <w:rFonts w:cs="Tahoma"/>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4"/>
        </w:rPr>
        <w:t xml:space="preserve"> </w:t>
      </w:r>
      <w:r w:rsidRPr="00702720">
        <w:rPr>
          <w:rFonts w:eastAsia="Calibri" w:cs="Tahoma"/>
        </w:rPr>
        <w:t>εκπλήρωσης</w:t>
      </w:r>
      <w:r w:rsidRPr="00702720">
        <w:rPr>
          <w:rFonts w:cs="Tahoma"/>
          <w:spacing w:val="4"/>
        </w:rPr>
        <w:t xml:space="preserve"> </w:t>
      </w:r>
      <w:r w:rsidRPr="00702720">
        <w:rPr>
          <w:rFonts w:eastAsia="Calibri" w:cs="Tahoma"/>
          <w:spacing w:val="1"/>
        </w:rPr>
        <w:t>τ</w:t>
      </w:r>
      <w:r w:rsidRPr="00702720">
        <w:rPr>
          <w:rFonts w:eastAsia="Calibri" w:cs="Tahoma"/>
        </w:rPr>
        <w:t>ων</w:t>
      </w:r>
      <w:r w:rsidRPr="00702720">
        <w:rPr>
          <w:rFonts w:cs="Tahoma"/>
        </w:rPr>
        <w:t xml:space="preserve"> </w:t>
      </w:r>
      <w:r w:rsidRPr="00702720">
        <w:rPr>
          <w:rFonts w:eastAsia="Calibri" w:cs="Tahoma"/>
          <w:spacing w:val="-2"/>
        </w:rPr>
        <w:t>φ</w:t>
      </w:r>
      <w:r w:rsidRPr="00702720">
        <w:rPr>
          <w:rFonts w:eastAsia="Calibri" w:cs="Tahoma"/>
          <w:spacing w:val="1"/>
        </w:rPr>
        <w:t>ο</w:t>
      </w:r>
      <w:r w:rsidRPr="00702720">
        <w:rPr>
          <w:rFonts w:eastAsia="Calibri" w:cs="Tahoma"/>
          <w:spacing w:val="-2"/>
        </w:rPr>
        <w:t>ρ</w:t>
      </w:r>
      <w:r w:rsidRPr="00702720">
        <w:rPr>
          <w:rFonts w:eastAsia="Calibri" w:cs="Tahoma"/>
          <w:spacing w:val="1"/>
        </w:rPr>
        <w:t>ο</w:t>
      </w:r>
      <w:r w:rsidRPr="00702720">
        <w:rPr>
          <w:rFonts w:eastAsia="Calibri" w:cs="Tahoma"/>
          <w:spacing w:val="-1"/>
        </w:rPr>
        <w:t>λ</w:t>
      </w:r>
      <w:r w:rsidRPr="00702720">
        <w:rPr>
          <w:rFonts w:eastAsia="Calibri" w:cs="Tahoma"/>
          <w:spacing w:val="1"/>
        </w:rPr>
        <w:t>ο</w:t>
      </w:r>
      <w:r w:rsidRPr="00702720">
        <w:rPr>
          <w:rFonts w:eastAsia="Calibri" w:cs="Tahoma"/>
        </w:rPr>
        <w:t>γ</w:t>
      </w:r>
      <w:r w:rsidRPr="00702720">
        <w:rPr>
          <w:rFonts w:eastAsia="Calibri" w:cs="Tahoma"/>
          <w:spacing w:val="-1"/>
        </w:rPr>
        <w:t>ι</w:t>
      </w:r>
      <w:r w:rsidRPr="00702720">
        <w:rPr>
          <w:rFonts w:eastAsia="Calibri" w:cs="Tahoma"/>
          <w:spacing w:val="-2"/>
        </w:rPr>
        <w:t>κ</w:t>
      </w:r>
      <w:r w:rsidRPr="00702720">
        <w:rPr>
          <w:rFonts w:eastAsia="Calibri" w:cs="Tahoma"/>
        </w:rPr>
        <w:t>ών</w:t>
      </w:r>
      <w:r w:rsidRPr="00702720">
        <w:rPr>
          <w:rFonts w:cs="Tahoma"/>
          <w:spacing w:val="3"/>
        </w:rPr>
        <w:t xml:space="preserve"> </w:t>
      </w:r>
      <w:r w:rsidRPr="00702720">
        <w:rPr>
          <w:rFonts w:eastAsia="Calibri" w:cs="Tahoma"/>
          <w:spacing w:val="1"/>
        </w:rPr>
        <w:t>υ</w:t>
      </w:r>
      <w:r w:rsidRPr="00702720">
        <w:rPr>
          <w:rFonts w:eastAsia="Calibri" w:cs="Tahoma"/>
          <w:spacing w:val="-2"/>
        </w:rPr>
        <w:t>π</w:t>
      </w:r>
      <w:r w:rsidRPr="00702720">
        <w:rPr>
          <w:rFonts w:eastAsia="Calibri" w:cs="Tahoma"/>
          <w:spacing w:val="1"/>
        </w:rPr>
        <w:t>ο</w:t>
      </w:r>
      <w:r w:rsidRPr="00702720">
        <w:rPr>
          <w:rFonts w:eastAsia="Calibri" w:cs="Tahoma"/>
        </w:rPr>
        <w:t>χ</w:t>
      </w:r>
      <w:r w:rsidRPr="00702720">
        <w:rPr>
          <w:rFonts w:eastAsia="Calibri" w:cs="Tahoma"/>
          <w:spacing w:val="1"/>
        </w:rPr>
        <w:t>ρ</w:t>
      </w:r>
      <w:r w:rsidRPr="00702720">
        <w:rPr>
          <w:rFonts w:eastAsia="Calibri" w:cs="Tahoma"/>
        </w:rPr>
        <w:t>ε</w:t>
      </w:r>
      <w:r w:rsidRPr="00702720">
        <w:rPr>
          <w:rFonts w:eastAsia="Calibri" w:cs="Tahoma"/>
          <w:spacing w:val="-2"/>
        </w:rPr>
        <w:t>ώ</w:t>
      </w:r>
      <w:r w:rsidRPr="00702720">
        <w:rPr>
          <w:rFonts w:eastAsia="Calibri" w:cs="Tahoma"/>
        </w:rPr>
        <w:t>σεων</w:t>
      </w:r>
      <w:r w:rsidRPr="00702720">
        <w:rPr>
          <w:rFonts w:cs="Tahoma"/>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4"/>
        </w:rPr>
        <w:t xml:space="preserve"> </w:t>
      </w:r>
      <w:r w:rsidRPr="00702720">
        <w:rPr>
          <w:rFonts w:eastAsia="Calibri" w:cs="Tahoma"/>
        </w:rPr>
        <w:t>π</w:t>
      </w:r>
      <w:r w:rsidRPr="00702720">
        <w:rPr>
          <w:rFonts w:eastAsia="Calibri" w:cs="Tahoma"/>
          <w:spacing w:val="-3"/>
        </w:rPr>
        <w:t>α</w:t>
      </w:r>
      <w:r w:rsidRPr="00702720">
        <w:rPr>
          <w:rFonts w:eastAsia="Calibri" w:cs="Tahoma"/>
          <w:spacing w:val="-2"/>
        </w:rPr>
        <w:t>ρ</w:t>
      </w:r>
      <w:r w:rsidRPr="00702720">
        <w:rPr>
          <w:rFonts w:eastAsia="Calibri" w:cs="Tahoma"/>
        </w:rPr>
        <w:t>αγ</w:t>
      </w:r>
      <w:r w:rsidRPr="00702720">
        <w:rPr>
          <w:rFonts w:eastAsia="Calibri" w:cs="Tahoma"/>
          <w:spacing w:val="1"/>
        </w:rPr>
        <w:t>ρ</w:t>
      </w:r>
      <w:r w:rsidRPr="00702720">
        <w:rPr>
          <w:rFonts w:eastAsia="Calibri" w:cs="Tahoma"/>
        </w:rPr>
        <w:t>άφ</w:t>
      </w:r>
      <w:r w:rsidRPr="00702720">
        <w:rPr>
          <w:rFonts w:eastAsia="Calibri" w:cs="Tahoma"/>
          <w:spacing w:val="-1"/>
        </w:rPr>
        <w:t>ο</w:t>
      </w:r>
      <w:r w:rsidRPr="00702720">
        <w:rPr>
          <w:rFonts w:eastAsia="Calibri" w:cs="Tahoma"/>
        </w:rPr>
        <w:t>υ</w:t>
      </w:r>
      <w:r w:rsidRPr="00702720">
        <w:rPr>
          <w:rFonts w:cs="Tahoma"/>
          <w:spacing w:val="4"/>
        </w:rPr>
        <w:t xml:space="preserve"> </w:t>
      </w:r>
      <w:r w:rsidRPr="00702720">
        <w:rPr>
          <w:rFonts w:eastAsia="Calibri" w:cs="Tahoma"/>
          <w:spacing w:val="1"/>
        </w:rPr>
        <w:t>2</w:t>
      </w:r>
      <w:r w:rsidRPr="00702720">
        <w:rPr>
          <w:rFonts w:eastAsia="Calibri" w:cs="Tahoma"/>
          <w:spacing w:val="-3"/>
        </w:rPr>
        <w:t>.</w:t>
      </w:r>
      <w:r w:rsidRPr="00702720">
        <w:rPr>
          <w:rFonts w:eastAsia="Calibri" w:cs="Tahoma"/>
          <w:spacing w:val="1"/>
        </w:rPr>
        <w:t>2</w:t>
      </w:r>
      <w:r w:rsidRPr="00702720">
        <w:rPr>
          <w:rFonts w:eastAsia="Calibri" w:cs="Tahoma"/>
          <w:spacing w:val="-1"/>
        </w:rPr>
        <w:t>.</w:t>
      </w:r>
      <w:r w:rsidRPr="00702720">
        <w:rPr>
          <w:rFonts w:eastAsia="Calibri" w:cs="Tahoma"/>
          <w:spacing w:val="1"/>
        </w:rPr>
        <w:t>3</w:t>
      </w:r>
      <w:r w:rsidRPr="00702720">
        <w:rPr>
          <w:rFonts w:eastAsia="Calibri" w:cs="Tahoma"/>
          <w:spacing w:val="-3"/>
        </w:rPr>
        <w:t>.</w:t>
      </w:r>
      <w:r w:rsidRPr="00702720">
        <w:rPr>
          <w:rFonts w:eastAsia="Calibri" w:cs="Tahoma"/>
        </w:rPr>
        <w:t>2</w:t>
      </w:r>
      <w:r w:rsidRPr="00702720">
        <w:rPr>
          <w:rFonts w:cs="Tahoma"/>
          <w:spacing w:val="4"/>
        </w:rPr>
        <w:t xml:space="preserve"> </w:t>
      </w:r>
      <w:r w:rsidRPr="00702720">
        <w:rPr>
          <w:rFonts w:eastAsia="Calibri" w:cs="Tahoma"/>
        </w:rPr>
        <w:t>π</w:t>
      </w:r>
      <w:r w:rsidRPr="00702720">
        <w:rPr>
          <w:rFonts w:eastAsia="Calibri" w:cs="Tahoma"/>
          <w:spacing w:val="-2"/>
        </w:rPr>
        <w:t>ε</w:t>
      </w:r>
      <w:r w:rsidRPr="00702720">
        <w:rPr>
          <w:rFonts w:eastAsia="Calibri" w:cs="Tahoma"/>
          <w:spacing w:val="1"/>
        </w:rPr>
        <w:t>ρ</w:t>
      </w:r>
      <w:r w:rsidRPr="00702720">
        <w:rPr>
          <w:rFonts w:eastAsia="Calibri" w:cs="Tahoma"/>
          <w:spacing w:val="-1"/>
        </w:rPr>
        <w:t>ί</w:t>
      </w:r>
      <w:r w:rsidRPr="00702720">
        <w:rPr>
          <w:rFonts w:eastAsia="Calibri" w:cs="Tahoma"/>
          <w:spacing w:val="-2"/>
        </w:rPr>
        <w:t>π</w:t>
      </w:r>
      <w:r w:rsidRPr="00702720">
        <w:rPr>
          <w:rFonts w:eastAsia="Calibri" w:cs="Tahoma"/>
          <w:spacing w:val="1"/>
        </w:rPr>
        <w:t>τ</w:t>
      </w:r>
      <w:r w:rsidRPr="00702720">
        <w:rPr>
          <w:rFonts w:eastAsia="Calibri" w:cs="Tahoma"/>
        </w:rPr>
        <w:t>ω</w:t>
      </w:r>
      <w:r w:rsidRPr="00702720">
        <w:rPr>
          <w:rFonts w:eastAsia="Calibri" w:cs="Tahoma"/>
          <w:spacing w:val="-2"/>
        </w:rPr>
        <w:t>σ</w:t>
      </w:r>
      <w:r w:rsidRPr="00702720">
        <w:rPr>
          <w:rFonts w:eastAsia="Calibri" w:cs="Tahoma"/>
        </w:rPr>
        <w:t>η</w:t>
      </w:r>
      <w:r w:rsidRPr="00702720">
        <w:rPr>
          <w:rFonts w:cs="Tahoma"/>
        </w:rPr>
        <w:t xml:space="preserve"> </w:t>
      </w:r>
      <w:r w:rsidRPr="00702720">
        <w:rPr>
          <w:rFonts w:eastAsia="Calibri" w:cs="Tahoma"/>
        </w:rPr>
        <w:t>α’</w:t>
      </w:r>
      <w:r w:rsidRPr="00702720">
        <w:rPr>
          <w:rFonts w:cs="Tahoma"/>
          <w:spacing w:val="-4"/>
        </w:rPr>
        <w:t xml:space="preserve"> </w:t>
      </w:r>
      <w:r w:rsidRPr="00702720">
        <w:rPr>
          <w:rFonts w:eastAsia="Calibri" w:cs="Tahoma"/>
          <w:spacing w:val="-1"/>
        </w:rPr>
        <w:t>απο</w:t>
      </w:r>
      <w:r w:rsidRPr="00702720">
        <w:rPr>
          <w:rFonts w:eastAsia="Calibri" w:cs="Tahoma"/>
        </w:rPr>
        <w:t>δε</w:t>
      </w:r>
      <w:r w:rsidRPr="00702720">
        <w:rPr>
          <w:rFonts w:eastAsia="Calibri" w:cs="Tahoma"/>
          <w:spacing w:val="-1"/>
        </w:rPr>
        <w:t>ι</w:t>
      </w:r>
      <w:r w:rsidRPr="00702720">
        <w:rPr>
          <w:rFonts w:eastAsia="Calibri" w:cs="Tahoma"/>
        </w:rPr>
        <w:t>κτ</w:t>
      </w:r>
      <w:r w:rsidRPr="00702720">
        <w:rPr>
          <w:rFonts w:eastAsia="Calibri" w:cs="Tahoma"/>
          <w:spacing w:val="-1"/>
        </w:rPr>
        <w:t>ι</w:t>
      </w:r>
      <w:r w:rsidRPr="00702720">
        <w:rPr>
          <w:rFonts w:eastAsia="Calibri" w:cs="Tahoma"/>
        </w:rPr>
        <w:t>κό</w:t>
      </w:r>
      <w:r w:rsidRPr="00702720">
        <w:rPr>
          <w:rFonts w:cs="Tahoma"/>
          <w:spacing w:val="28"/>
        </w:rPr>
        <w:t xml:space="preserve"> </w:t>
      </w:r>
      <w:r w:rsidRPr="00702720">
        <w:rPr>
          <w:rFonts w:eastAsia="Calibri" w:cs="Tahoma"/>
        </w:rPr>
        <w:t>ε</w:t>
      </w:r>
      <w:r w:rsidRPr="00702720">
        <w:rPr>
          <w:rFonts w:eastAsia="Calibri" w:cs="Tahoma"/>
          <w:spacing w:val="-1"/>
        </w:rPr>
        <w:t>ν</w:t>
      </w:r>
      <w:r w:rsidRPr="00702720">
        <w:rPr>
          <w:rFonts w:eastAsia="Calibri" w:cs="Tahoma"/>
        </w:rPr>
        <w:t>ημε</w:t>
      </w:r>
      <w:r w:rsidRPr="00702720">
        <w:rPr>
          <w:rFonts w:eastAsia="Calibri" w:cs="Tahoma"/>
          <w:spacing w:val="1"/>
        </w:rPr>
        <w:t>ρ</w:t>
      </w:r>
      <w:r w:rsidRPr="00702720">
        <w:rPr>
          <w:rFonts w:eastAsia="Calibri" w:cs="Tahoma"/>
          <w:spacing w:val="-1"/>
        </w:rPr>
        <w:t>ό</w:t>
      </w:r>
      <w:r w:rsidRPr="00702720">
        <w:rPr>
          <w:rFonts w:eastAsia="Calibri" w:cs="Tahoma"/>
        </w:rPr>
        <w:t>τητ</w:t>
      </w:r>
      <w:r w:rsidRPr="00702720">
        <w:rPr>
          <w:rFonts w:eastAsia="Calibri" w:cs="Tahoma"/>
          <w:spacing w:val="-1"/>
        </w:rPr>
        <w:t>α</w:t>
      </w:r>
      <w:r w:rsidRPr="00702720">
        <w:rPr>
          <w:rFonts w:eastAsia="Calibri" w:cs="Tahoma"/>
        </w:rPr>
        <w:t>ς</w:t>
      </w:r>
      <w:r w:rsidRPr="00702720">
        <w:rPr>
          <w:rFonts w:cs="Tahoma"/>
          <w:spacing w:val="16"/>
        </w:rPr>
        <w:t xml:space="preserve"> </w:t>
      </w:r>
      <w:r w:rsidRPr="00702720">
        <w:rPr>
          <w:rFonts w:eastAsia="Calibri" w:cs="Tahoma"/>
        </w:rPr>
        <w:t>εκδ</w:t>
      </w:r>
      <w:r w:rsidRPr="00702720">
        <w:rPr>
          <w:rFonts w:eastAsia="Calibri" w:cs="Tahoma"/>
          <w:spacing w:val="-1"/>
        </w:rPr>
        <w:t>ι</w:t>
      </w:r>
      <w:r w:rsidRPr="00702720">
        <w:rPr>
          <w:rFonts w:eastAsia="Calibri" w:cs="Tahoma"/>
        </w:rPr>
        <w:t>δ</w:t>
      </w:r>
      <w:r w:rsidRPr="00702720">
        <w:rPr>
          <w:rFonts w:eastAsia="Calibri" w:cs="Tahoma"/>
          <w:spacing w:val="-1"/>
        </w:rPr>
        <w:t>ό</w:t>
      </w:r>
      <w:r w:rsidRPr="00702720">
        <w:rPr>
          <w:rFonts w:eastAsia="Calibri" w:cs="Tahoma"/>
        </w:rPr>
        <w:t>με</w:t>
      </w:r>
      <w:r w:rsidRPr="00702720">
        <w:rPr>
          <w:rFonts w:eastAsia="Calibri" w:cs="Tahoma"/>
          <w:spacing w:val="-1"/>
        </w:rPr>
        <w:t>ν</w:t>
      </w:r>
      <w:r w:rsidRPr="00702720">
        <w:rPr>
          <w:rFonts w:eastAsia="Calibri" w:cs="Tahoma"/>
        </w:rPr>
        <w:t>ο</w:t>
      </w:r>
      <w:r w:rsidRPr="00702720">
        <w:rPr>
          <w:rFonts w:cs="Tahoma"/>
          <w:spacing w:val="18"/>
        </w:rPr>
        <w:t xml:space="preserve"> </w:t>
      </w:r>
      <w:r w:rsidRPr="00702720">
        <w:rPr>
          <w:rFonts w:eastAsia="Calibri" w:cs="Tahoma"/>
          <w:spacing w:val="-1"/>
        </w:rPr>
        <w:t>απ</w:t>
      </w:r>
      <w:r w:rsidRPr="00702720">
        <w:rPr>
          <w:rFonts w:eastAsia="Calibri" w:cs="Tahoma"/>
        </w:rPr>
        <w:t>ό</w:t>
      </w:r>
      <w:r w:rsidRPr="00702720">
        <w:rPr>
          <w:rFonts w:cs="Tahoma"/>
          <w:spacing w:val="7"/>
        </w:rPr>
        <w:t xml:space="preserve"> </w:t>
      </w:r>
      <w:r w:rsidRPr="00702720">
        <w:rPr>
          <w:rFonts w:eastAsia="Calibri" w:cs="Tahoma"/>
        </w:rPr>
        <w:t>την</w:t>
      </w:r>
      <w:r w:rsidRPr="00702720">
        <w:rPr>
          <w:rFonts w:cs="Tahoma"/>
          <w:spacing w:val="2"/>
        </w:rPr>
        <w:t xml:space="preserve"> </w:t>
      </w:r>
      <w:r w:rsidRPr="00702720">
        <w:rPr>
          <w:rFonts w:eastAsia="Calibri" w:cs="Tahoma"/>
          <w:spacing w:val="1"/>
          <w:w w:val="104"/>
        </w:rPr>
        <w:t>Α</w:t>
      </w:r>
      <w:r w:rsidRPr="00702720">
        <w:rPr>
          <w:rFonts w:eastAsia="Calibri" w:cs="Tahoma"/>
          <w:spacing w:val="-1"/>
          <w:w w:val="106"/>
        </w:rPr>
        <w:t>.</w:t>
      </w:r>
      <w:r w:rsidRPr="00702720">
        <w:rPr>
          <w:rFonts w:eastAsia="Calibri" w:cs="Tahoma"/>
          <w:spacing w:val="1"/>
          <w:w w:val="104"/>
        </w:rPr>
        <w:t>Α</w:t>
      </w:r>
      <w:r w:rsidRPr="00702720">
        <w:rPr>
          <w:rFonts w:eastAsia="Calibri" w:cs="Tahoma"/>
          <w:spacing w:val="1"/>
          <w:w w:val="106"/>
        </w:rPr>
        <w:t>.</w:t>
      </w:r>
      <w:r w:rsidRPr="00702720">
        <w:rPr>
          <w:rFonts w:eastAsia="Calibri" w:cs="Tahoma"/>
          <w:spacing w:val="-3"/>
          <w:w w:val="102"/>
        </w:rPr>
        <w:t>Δ</w:t>
      </w:r>
      <w:r w:rsidRPr="00702720">
        <w:rPr>
          <w:rFonts w:eastAsia="Calibri" w:cs="Tahoma"/>
          <w:spacing w:val="1"/>
          <w:w w:val="106"/>
        </w:rPr>
        <w:t>.</w:t>
      </w:r>
      <w:r w:rsidRPr="00702720">
        <w:rPr>
          <w:rFonts w:eastAsia="Calibri" w:cs="Tahoma"/>
        </w:rPr>
        <w:t>Ε</w:t>
      </w:r>
      <w:r w:rsidRPr="00702720">
        <w:rPr>
          <w:rFonts w:eastAsia="Calibri" w:cs="Tahoma"/>
          <w:w w:val="106"/>
        </w:rPr>
        <w:t>.</w:t>
      </w:r>
    </w:p>
    <w:p w14:paraId="79A5FA99" w14:textId="72F96DAD" w:rsidR="00610F51" w:rsidRPr="00702720" w:rsidRDefault="00610F51" w:rsidP="0076656E">
      <w:pPr>
        <w:rPr>
          <w:rFonts w:eastAsia="Calibri" w:cs="Tahoma"/>
        </w:rPr>
      </w:pPr>
      <w:proofErr w:type="spellStart"/>
      <w:r w:rsidRPr="00702720">
        <w:rPr>
          <w:rFonts w:eastAsia="Calibri" w:cs="Tahoma"/>
          <w:b/>
          <w:bCs/>
          <w:spacing w:val="1"/>
        </w:rPr>
        <w:t>ii</w:t>
      </w:r>
      <w:proofErr w:type="spellEnd"/>
      <w:r w:rsidRPr="00702720">
        <w:rPr>
          <w:rFonts w:eastAsia="Calibri" w:cs="Tahoma"/>
          <w:b/>
          <w:bCs/>
        </w:rPr>
        <w:t>)</w:t>
      </w:r>
      <w:r w:rsidRPr="00702720">
        <w:rPr>
          <w:rFonts w:cs="Tahoma"/>
          <w:spacing w:val="8"/>
        </w:rPr>
        <w:t xml:space="preserve"> </w:t>
      </w:r>
      <w:r w:rsidRPr="00702720">
        <w:rPr>
          <w:rFonts w:eastAsia="Calibri" w:cs="Tahoma"/>
        </w:rPr>
        <w:t>Γ</w:t>
      </w:r>
      <w:r w:rsidRPr="00702720">
        <w:rPr>
          <w:rFonts w:eastAsia="Calibri" w:cs="Tahoma"/>
          <w:spacing w:val="-1"/>
        </w:rPr>
        <w:t>ι</w:t>
      </w:r>
      <w:r w:rsidRPr="00702720">
        <w:rPr>
          <w:rFonts w:eastAsia="Calibri" w:cs="Tahoma"/>
        </w:rPr>
        <w:t>α</w:t>
      </w:r>
      <w:r w:rsidRPr="00702720">
        <w:rPr>
          <w:rFonts w:cs="Tahoma"/>
          <w:spacing w:val="-5"/>
        </w:rPr>
        <w:t xml:space="preserve"> </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3"/>
        </w:rPr>
        <w:t xml:space="preserve"> </w:t>
      </w:r>
      <w:r w:rsidRPr="00702720">
        <w:rPr>
          <w:rFonts w:eastAsia="Calibri" w:cs="Tahoma"/>
        </w:rPr>
        <w:t>απ</w:t>
      </w:r>
      <w:r w:rsidRPr="00702720">
        <w:rPr>
          <w:rFonts w:eastAsia="Calibri" w:cs="Tahoma"/>
          <w:spacing w:val="1"/>
        </w:rPr>
        <w:t>ό</w:t>
      </w:r>
      <w:r w:rsidRPr="00702720">
        <w:rPr>
          <w:rFonts w:eastAsia="Calibri" w:cs="Tahoma"/>
          <w:spacing w:val="-3"/>
        </w:rPr>
        <w:t>δ</w:t>
      </w:r>
      <w:r w:rsidRPr="00702720">
        <w:rPr>
          <w:rFonts w:eastAsia="Calibri" w:cs="Tahoma"/>
        </w:rPr>
        <w:t>ε</w:t>
      </w:r>
      <w:r w:rsidRPr="00702720">
        <w:rPr>
          <w:rFonts w:eastAsia="Calibri" w:cs="Tahoma"/>
          <w:spacing w:val="-1"/>
        </w:rPr>
        <w:t>ι</w:t>
      </w:r>
      <w:r w:rsidRPr="00702720">
        <w:rPr>
          <w:rFonts w:eastAsia="Calibri" w:cs="Tahoma"/>
          <w:spacing w:val="1"/>
        </w:rPr>
        <w:t>ξ</w:t>
      </w:r>
      <w:r w:rsidRPr="00702720">
        <w:rPr>
          <w:rFonts w:eastAsia="Calibri" w:cs="Tahoma"/>
        </w:rPr>
        <w:t>η</w:t>
      </w:r>
      <w:r w:rsidRPr="00702720">
        <w:rPr>
          <w:rFonts w:cs="Tahoma"/>
          <w:spacing w:val="-3"/>
        </w:rPr>
        <w:t xml:space="preserve"> </w:t>
      </w:r>
      <w:r w:rsidRPr="00702720">
        <w:rPr>
          <w:rFonts w:eastAsia="Calibri" w:cs="Tahoma"/>
          <w:spacing w:val="1"/>
        </w:rPr>
        <w:t>τ</w:t>
      </w:r>
      <w:r w:rsidRPr="00702720">
        <w:rPr>
          <w:rFonts w:eastAsia="Calibri" w:cs="Tahoma"/>
          <w:spacing w:val="-3"/>
        </w:rPr>
        <w:t>η</w:t>
      </w:r>
      <w:r w:rsidRPr="00702720">
        <w:rPr>
          <w:rFonts w:eastAsia="Calibri" w:cs="Tahoma"/>
        </w:rPr>
        <w:t>ς</w:t>
      </w:r>
      <w:r w:rsidRPr="00702720">
        <w:rPr>
          <w:rFonts w:cs="Tahoma"/>
          <w:spacing w:val="-2"/>
        </w:rPr>
        <w:t xml:space="preserve"> </w:t>
      </w:r>
      <w:r w:rsidRPr="00702720">
        <w:rPr>
          <w:rFonts w:eastAsia="Calibri" w:cs="Tahoma"/>
        </w:rPr>
        <w:t>ε</w:t>
      </w:r>
      <w:r w:rsidRPr="00702720">
        <w:rPr>
          <w:rFonts w:eastAsia="Calibri" w:cs="Tahoma"/>
          <w:spacing w:val="-2"/>
        </w:rPr>
        <w:t>κ</w:t>
      </w:r>
      <w:r w:rsidRPr="00702720">
        <w:rPr>
          <w:rFonts w:eastAsia="Calibri" w:cs="Tahoma"/>
        </w:rPr>
        <w:t>π</w:t>
      </w:r>
      <w:r w:rsidRPr="00702720">
        <w:rPr>
          <w:rFonts w:eastAsia="Calibri" w:cs="Tahoma"/>
          <w:spacing w:val="1"/>
        </w:rPr>
        <w:t>λ</w:t>
      </w:r>
      <w:r w:rsidRPr="00702720">
        <w:rPr>
          <w:rFonts w:eastAsia="Calibri" w:cs="Tahoma"/>
          <w:spacing w:val="-1"/>
        </w:rPr>
        <w:t>ή</w:t>
      </w:r>
      <w:r w:rsidRPr="00702720">
        <w:rPr>
          <w:rFonts w:eastAsia="Calibri" w:cs="Tahoma"/>
          <w:spacing w:val="1"/>
        </w:rPr>
        <w:t>ρ</w:t>
      </w:r>
      <w:r w:rsidRPr="00702720">
        <w:rPr>
          <w:rFonts w:eastAsia="Calibri" w:cs="Tahoma"/>
        </w:rPr>
        <w:t>ωσ</w:t>
      </w:r>
      <w:r w:rsidRPr="00702720">
        <w:rPr>
          <w:rFonts w:eastAsia="Calibri" w:cs="Tahoma"/>
          <w:spacing w:val="-3"/>
        </w:rPr>
        <w:t>η</w:t>
      </w:r>
      <w:r w:rsidRPr="00702720">
        <w:rPr>
          <w:rFonts w:eastAsia="Calibri" w:cs="Tahoma"/>
        </w:rPr>
        <w:t>ς</w:t>
      </w:r>
      <w:r w:rsidRPr="00702720">
        <w:rPr>
          <w:rFonts w:cs="Tahoma"/>
          <w:spacing w:val="-2"/>
        </w:rPr>
        <w:t xml:space="preserve"> </w:t>
      </w:r>
      <w:r w:rsidRPr="00702720">
        <w:rPr>
          <w:rFonts w:eastAsia="Calibri" w:cs="Tahoma"/>
          <w:spacing w:val="1"/>
        </w:rPr>
        <w:t>τ</w:t>
      </w:r>
      <w:r w:rsidRPr="00702720">
        <w:rPr>
          <w:rFonts w:eastAsia="Calibri" w:cs="Tahoma"/>
        </w:rPr>
        <w:t>ων</w:t>
      </w:r>
      <w:r w:rsidRPr="00702720">
        <w:rPr>
          <w:rFonts w:cs="Tahoma"/>
          <w:spacing w:val="-5"/>
        </w:rPr>
        <w:t xml:space="preserve"> </w:t>
      </w:r>
      <w:r w:rsidRPr="00702720">
        <w:rPr>
          <w:rFonts w:eastAsia="Calibri" w:cs="Tahoma"/>
          <w:spacing w:val="1"/>
        </w:rPr>
        <w:t>υ</w:t>
      </w:r>
      <w:r w:rsidRPr="00702720">
        <w:rPr>
          <w:rFonts w:eastAsia="Calibri" w:cs="Tahoma"/>
          <w:spacing w:val="-2"/>
        </w:rPr>
        <w:t>π</w:t>
      </w:r>
      <w:r w:rsidRPr="00702720">
        <w:rPr>
          <w:rFonts w:eastAsia="Calibri" w:cs="Tahoma"/>
          <w:spacing w:val="1"/>
        </w:rPr>
        <w:t>ο</w:t>
      </w:r>
      <w:r w:rsidRPr="00702720">
        <w:rPr>
          <w:rFonts w:eastAsia="Calibri" w:cs="Tahoma"/>
        </w:rPr>
        <w:t>χ</w:t>
      </w:r>
      <w:r w:rsidRPr="00702720">
        <w:rPr>
          <w:rFonts w:eastAsia="Calibri" w:cs="Tahoma"/>
          <w:spacing w:val="1"/>
        </w:rPr>
        <w:t>ρ</w:t>
      </w:r>
      <w:r w:rsidRPr="00702720">
        <w:rPr>
          <w:rFonts w:eastAsia="Calibri" w:cs="Tahoma"/>
        </w:rPr>
        <w:t>ε</w:t>
      </w:r>
      <w:r w:rsidRPr="00702720">
        <w:rPr>
          <w:rFonts w:eastAsia="Calibri" w:cs="Tahoma"/>
          <w:spacing w:val="-2"/>
        </w:rPr>
        <w:t>ώ</w:t>
      </w:r>
      <w:r w:rsidRPr="00702720">
        <w:rPr>
          <w:rFonts w:eastAsia="Calibri" w:cs="Tahoma"/>
        </w:rPr>
        <w:t>σ</w:t>
      </w:r>
      <w:r w:rsidRPr="00702720">
        <w:rPr>
          <w:rFonts w:eastAsia="Calibri" w:cs="Tahoma"/>
          <w:spacing w:val="-2"/>
        </w:rPr>
        <w:t>ε</w:t>
      </w:r>
      <w:r w:rsidRPr="00702720">
        <w:rPr>
          <w:rFonts w:eastAsia="Calibri" w:cs="Tahoma"/>
        </w:rPr>
        <w:t>ων</w:t>
      </w:r>
      <w:r w:rsidRPr="00702720">
        <w:rPr>
          <w:rFonts w:cs="Tahoma"/>
          <w:spacing w:val="-3"/>
        </w:rPr>
        <w:t xml:space="preserve"> </w:t>
      </w:r>
      <w:r w:rsidRPr="00702720">
        <w:rPr>
          <w:rFonts w:eastAsia="Calibri" w:cs="Tahoma"/>
        </w:rPr>
        <w:t>π</w:t>
      </w:r>
      <w:r w:rsidRPr="00702720">
        <w:rPr>
          <w:rFonts w:eastAsia="Calibri" w:cs="Tahoma"/>
          <w:spacing w:val="1"/>
        </w:rPr>
        <w:t>ρ</w:t>
      </w:r>
      <w:r w:rsidRPr="00702720">
        <w:rPr>
          <w:rFonts w:eastAsia="Calibri" w:cs="Tahoma"/>
          <w:spacing w:val="-1"/>
        </w:rPr>
        <w:t>ο</w:t>
      </w:r>
      <w:r w:rsidRPr="00702720">
        <w:rPr>
          <w:rFonts w:eastAsia="Calibri" w:cs="Tahoma"/>
        </w:rPr>
        <w:t>ς</w:t>
      </w:r>
      <w:r w:rsidRPr="00702720">
        <w:rPr>
          <w:rFonts w:cs="Tahoma"/>
          <w:spacing w:val="-2"/>
        </w:rPr>
        <w:t xml:space="preserve"> </w:t>
      </w:r>
      <w:r w:rsidRPr="00702720">
        <w:rPr>
          <w:rFonts w:eastAsia="Calibri" w:cs="Tahoma"/>
          <w:spacing w:val="-1"/>
        </w:rPr>
        <w:t>τ</w:t>
      </w:r>
      <w:r w:rsidRPr="00702720">
        <w:rPr>
          <w:rFonts w:eastAsia="Calibri" w:cs="Tahoma"/>
          <w:spacing w:val="1"/>
        </w:rPr>
        <w:t>ο</w:t>
      </w:r>
      <w:r w:rsidRPr="00702720">
        <w:rPr>
          <w:rFonts w:eastAsia="Calibri" w:cs="Tahoma"/>
          <w:spacing w:val="-2"/>
        </w:rPr>
        <w:t>υ</w:t>
      </w:r>
      <w:r w:rsidRPr="00702720">
        <w:rPr>
          <w:rFonts w:eastAsia="Calibri" w:cs="Tahoma"/>
        </w:rPr>
        <w:t>ς</w:t>
      </w:r>
      <w:r w:rsidRPr="00702720">
        <w:rPr>
          <w:rFonts w:cs="Tahoma"/>
          <w:spacing w:val="-2"/>
        </w:rPr>
        <w:t xml:space="preserve"> </w:t>
      </w:r>
      <w:r w:rsidRPr="00702720">
        <w:rPr>
          <w:rFonts w:eastAsia="Calibri" w:cs="Tahoma"/>
          <w:spacing w:val="-1"/>
        </w:rPr>
        <w:t>ο</w:t>
      </w:r>
      <w:r w:rsidRPr="00702720">
        <w:rPr>
          <w:rFonts w:eastAsia="Calibri" w:cs="Tahoma"/>
          <w:spacing w:val="1"/>
        </w:rPr>
        <w:t>ρ</w:t>
      </w:r>
      <w:r w:rsidRPr="00702720">
        <w:rPr>
          <w:rFonts w:eastAsia="Calibri" w:cs="Tahoma"/>
        </w:rPr>
        <w:t>γα</w:t>
      </w:r>
      <w:r w:rsidRPr="00702720">
        <w:rPr>
          <w:rFonts w:eastAsia="Calibri" w:cs="Tahoma"/>
          <w:spacing w:val="-1"/>
        </w:rPr>
        <w:t>νι</w:t>
      </w:r>
      <w:r w:rsidRPr="00702720">
        <w:rPr>
          <w:rFonts w:eastAsia="Calibri" w:cs="Tahoma"/>
        </w:rPr>
        <w:t>σ</w:t>
      </w:r>
      <w:r w:rsidRPr="00702720">
        <w:rPr>
          <w:rFonts w:eastAsia="Calibri" w:cs="Tahoma"/>
          <w:spacing w:val="-1"/>
        </w:rPr>
        <w:t>μ</w:t>
      </w:r>
      <w:r w:rsidRPr="00702720">
        <w:rPr>
          <w:rFonts w:eastAsia="Calibri" w:cs="Tahoma"/>
          <w:spacing w:val="1"/>
        </w:rPr>
        <w:t>ο</w:t>
      </w:r>
      <w:r w:rsidRPr="00702720">
        <w:rPr>
          <w:rFonts w:eastAsia="Calibri" w:cs="Tahoma"/>
          <w:spacing w:val="-2"/>
        </w:rPr>
        <w:t>ύ</w:t>
      </w:r>
      <w:r w:rsidRPr="00702720">
        <w:rPr>
          <w:rFonts w:eastAsia="Calibri" w:cs="Tahoma"/>
        </w:rPr>
        <w:t>ς</w:t>
      </w:r>
      <w:r w:rsidRPr="00702720">
        <w:rPr>
          <w:rFonts w:cs="Tahoma"/>
          <w:spacing w:val="-4"/>
        </w:rPr>
        <w:t xml:space="preserve"> </w:t>
      </w:r>
      <w:r w:rsidRPr="00702720">
        <w:rPr>
          <w:rFonts w:eastAsia="Calibri" w:cs="Tahoma"/>
        </w:rPr>
        <w:t>κ</w:t>
      </w:r>
      <w:r w:rsidRPr="00702720">
        <w:rPr>
          <w:rFonts w:eastAsia="Calibri" w:cs="Tahoma"/>
          <w:spacing w:val="1"/>
        </w:rPr>
        <w:t>ο</w:t>
      </w:r>
      <w:r w:rsidRPr="00702720">
        <w:rPr>
          <w:rFonts w:eastAsia="Calibri" w:cs="Tahoma"/>
          <w:spacing w:val="-1"/>
        </w:rPr>
        <w:t>ιν</w:t>
      </w:r>
      <w:r w:rsidRPr="00702720">
        <w:rPr>
          <w:rFonts w:eastAsia="Calibri" w:cs="Tahoma"/>
        </w:rPr>
        <w:t>ω</w:t>
      </w:r>
      <w:r w:rsidRPr="00702720">
        <w:rPr>
          <w:rFonts w:eastAsia="Calibri" w:cs="Tahoma"/>
          <w:spacing w:val="-1"/>
        </w:rPr>
        <w:t>νι</w:t>
      </w:r>
      <w:r w:rsidRPr="00702720">
        <w:rPr>
          <w:rFonts w:eastAsia="Calibri" w:cs="Tahoma"/>
        </w:rPr>
        <w:t>κ</w:t>
      </w:r>
      <w:r w:rsidRPr="00702720">
        <w:rPr>
          <w:rFonts w:eastAsia="Calibri" w:cs="Tahoma"/>
          <w:spacing w:val="-1"/>
        </w:rPr>
        <w:t>ή</w:t>
      </w:r>
      <w:r w:rsidRPr="00702720">
        <w:rPr>
          <w:rFonts w:eastAsia="Calibri" w:cs="Tahoma"/>
        </w:rPr>
        <w:t>ς</w:t>
      </w:r>
      <w:r w:rsidRPr="00702720">
        <w:rPr>
          <w:rFonts w:cs="Tahoma"/>
          <w:spacing w:val="-2"/>
        </w:rPr>
        <w:t xml:space="preserve"> </w:t>
      </w:r>
      <w:r w:rsidRPr="00702720">
        <w:rPr>
          <w:rFonts w:eastAsia="Calibri" w:cs="Tahoma"/>
        </w:rPr>
        <w:t>α</w:t>
      </w:r>
      <w:r w:rsidRPr="00702720">
        <w:rPr>
          <w:rFonts w:eastAsia="Calibri" w:cs="Tahoma"/>
          <w:spacing w:val="-2"/>
        </w:rPr>
        <w:t>σ</w:t>
      </w:r>
      <w:r w:rsidRPr="00702720">
        <w:rPr>
          <w:rFonts w:eastAsia="Calibri" w:cs="Tahoma"/>
        </w:rPr>
        <w:t>φά</w:t>
      </w:r>
      <w:r w:rsidRPr="00702720">
        <w:rPr>
          <w:rFonts w:eastAsia="Calibri" w:cs="Tahoma"/>
          <w:spacing w:val="1"/>
        </w:rPr>
        <w:t>λ</w:t>
      </w:r>
      <w:r w:rsidRPr="00702720">
        <w:rPr>
          <w:rFonts w:eastAsia="Calibri" w:cs="Tahoma"/>
          <w:spacing w:val="-1"/>
        </w:rPr>
        <w:t>ι</w:t>
      </w:r>
      <w:r w:rsidRPr="00702720">
        <w:rPr>
          <w:rFonts w:eastAsia="Calibri" w:cs="Tahoma"/>
        </w:rPr>
        <w:t>σ</w:t>
      </w:r>
      <w:r w:rsidRPr="00702720">
        <w:rPr>
          <w:rFonts w:eastAsia="Calibri" w:cs="Tahoma"/>
          <w:spacing w:val="-1"/>
        </w:rPr>
        <w:t>η</w:t>
      </w:r>
      <w:r w:rsidRPr="00702720">
        <w:rPr>
          <w:rFonts w:eastAsia="Calibri" w:cs="Tahoma"/>
        </w:rPr>
        <w:t>ς</w:t>
      </w:r>
      <w:r w:rsidRPr="00702720">
        <w:rPr>
          <w:rFonts w:cs="Tahoma"/>
          <w:spacing w:val="-4"/>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rPr>
        <w:t xml:space="preserve"> </w:t>
      </w:r>
      <w:r w:rsidRPr="00702720">
        <w:rPr>
          <w:rFonts w:eastAsia="Calibri" w:cs="Tahoma"/>
        </w:rPr>
        <w:t>πα</w:t>
      </w:r>
      <w:r w:rsidRPr="00702720">
        <w:rPr>
          <w:rFonts w:eastAsia="Calibri" w:cs="Tahoma"/>
          <w:spacing w:val="1"/>
        </w:rPr>
        <w:t>ρ</w:t>
      </w:r>
      <w:r w:rsidRPr="00702720">
        <w:rPr>
          <w:rFonts w:eastAsia="Calibri" w:cs="Tahoma"/>
        </w:rPr>
        <w:t>αγ</w:t>
      </w:r>
      <w:r w:rsidRPr="00702720">
        <w:rPr>
          <w:rFonts w:eastAsia="Calibri" w:cs="Tahoma"/>
          <w:spacing w:val="1"/>
        </w:rPr>
        <w:t>ρ</w:t>
      </w:r>
      <w:r w:rsidRPr="00702720">
        <w:rPr>
          <w:rFonts w:eastAsia="Calibri" w:cs="Tahoma"/>
        </w:rPr>
        <w:t>ά</w:t>
      </w:r>
      <w:r w:rsidRPr="00702720">
        <w:rPr>
          <w:rFonts w:eastAsia="Calibri" w:cs="Tahoma"/>
          <w:spacing w:val="-2"/>
        </w:rPr>
        <w:t>φ</w:t>
      </w:r>
      <w:r w:rsidRPr="00702720">
        <w:rPr>
          <w:rFonts w:eastAsia="Calibri" w:cs="Tahoma"/>
          <w:spacing w:val="1"/>
        </w:rPr>
        <w:t>ο</w:t>
      </w:r>
      <w:r w:rsidRPr="00702720">
        <w:rPr>
          <w:rFonts w:eastAsia="Calibri" w:cs="Tahoma"/>
        </w:rPr>
        <w:t>υ</w:t>
      </w:r>
      <w:r w:rsidRPr="00702720">
        <w:rPr>
          <w:rFonts w:cs="Tahoma"/>
        </w:rPr>
        <w:t xml:space="preserve"> </w:t>
      </w:r>
      <w:r w:rsidRPr="00702720">
        <w:rPr>
          <w:rFonts w:eastAsia="Calibri" w:cs="Tahoma"/>
          <w:spacing w:val="1"/>
        </w:rPr>
        <w:t>2</w:t>
      </w:r>
      <w:r w:rsidRPr="00702720">
        <w:rPr>
          <w:rFonts w:eastAsia="Calibri" w:cs="Tahoma"/>
          <w:spacing w:val="-1"/>
        </w:rPr>
        <w:t>.</w:t>
      </w:r>
      <w:r w:rsidRPr="00702720">
        <w:rPr>
          <w:rFonts w:eastAsia="Calibri" w:cs="Tahoma"/>
          <w:spacing w:val="1"/>
        </w:rPr>
        <w:t>2</w:t>
      </w:r>
      <w:r w:rsidRPr="00702720">
        <w:rPr>
          <w:rFonts w:eastAsia="Calibri" w:cs="Tahoma"/>
          <w:spacing w:val="-1"/>
        </w:rPr>
        <w:t>.</w:t>
      </w:r>
      <w:r w:rsidRPr="00702720">
        <w:rPr>
          <w:rFonts w:eastAsia="Calibri" w:cs="Tahoma"/>
          <w:spacing w:val="1"/>
        </w:rPr>
        <w:t>3</w:t>
      </w:r>
      <w:r w:rsidRPr="00702720">
        <w:rPr>
          <w:rFonts w:eastAsia="Calibri" w:cs="Tahoma"/>
          <w:spacing w:val="-3"/>
        </w:rPr>
        <w:t>.</w:t>
      </w:r>
      <w:r w:rsidRPr="00702720">
        <w:rPr>
          <w:rFonts w:eastAsia="Calibri" w:cs="Tahoma"/>
        </w:rPr>
        <w:t>2</w:t>
      </w:r>
      <w:r w:rsidRPr="00702720">
        <w:rPr>
          <w:rFonts w:cs="Tahoma"/>
          <w:spacing w:val="2"/>
        </w:rPr>
        <w:t xml:space="preserve"> </w:t>
      </w:r>
      <w:r w:rsidRPr="00702720">
        <w:rPr>
          <w:rFonts w:eastAsia="Calibri" w:cs="Tahoma"/>
        </w:rPr>
        <w:t>πε</w:t>
      </w:r>
      <w:r w:rsidRPr="00702720">
        <w:rPr>
          <w:rFonts w:eastAsia="Calibri" w:cs="Tahoma"/>
          <w:spacing w:val="1"/>
        </w:rPr>
        <w:t>ρ</w:t>
      </w:r>
      <w:r w:rsidRPr="00702720">
        <w:rPr>
          <w:rFonts w:eastAsia="Calibri" w:cs="Tahoma"/>
          <w:spacing w:val="-3"/>
        </w:rPr>
        <w:t>ί</w:t>
      </w:r>
      <w:r w:rsidRPr="00702720">
        <w:rPr>
          <w:rFonts w:eastAsia="Calibri" w:cs="Tahoma"/>
          <w:spacing w:val="-2"/>
        </w:rPr>
        <w:t>π</w:t>
      </w:r>
      <w:r w:rsidRPr="00702720">
        <w:rPr>
          <w:rFonts w:eastAsia="Calibri" w:cs="Tahoma"/>
          <w:spacing w:val="1"/>
        </w:rPr>
        <w:t>τ</w:t>
      </w:r>
      <w:r w:rsidRPr="00702720">
        <w:rPr>
          <w:rFonts w:eastAsia="Calibri" w:cs="Tahoma"/>
        </w:rPr>
        <w:t>ωση</w:t>
      </w:r>
      <w:r w:rsidRPr="00702720">
        <w:rPr>
          <w:rFonts w:cs="Tahoma"/>
        </w:rPr>
        <w:t xml:space="preserve"> </w:t>
      </w:r>
      <w:r w:rsidRPr="00702720">
        <w:rPr>
          <w:rFonts w:eastAsia="Calibri" w:cs="Tahoma"/>
        </w:rPr>
        <w:t>α’</w:t>
      </w:r>
      <w:r w:rsidRPr="00702720">
        <w:rPr>
          <w:rFonts w:cs="Tahoma"/>
          <w:spacing w:val="2"/>
        </w:rPr>
        <w:t xml:space="preserve"> </w:t>
      </w:r>
      <w:r w:rsidRPr="00702720">
        <w:rPr>
          <w:rFonts w:eastAsia="Calibri" w:cs="Tahoma"/>
          <w:spacing w:val="-1"/>
        </w:rPr>
        <w:t>πι</w:t>
      </w:r>
      <w:r w:rsidRPr="00702720">
        <w:rPr>
          <w:rFonts w:eastAsia="Calibri" w:cs="Tahoma"/>
        </w:rPr>
        <w:t>στ</w:t>
      </w:r>
      <w:r w:rsidRPr="00702720">
        <w:rPr>
          <w:rFonts w:eastAsia="Calibri" w:cs="Tahoma"/>
          <w:spacing w:val="-1"/>
        </w:rPr>
        <w:t>οποι</w:t>
      </w:r>
      <w:r w:rsidRPr="00702720">
        <w:rPr>
          <w:rFonts w:eastAsia="Calibri" w:cs="Tahoma"/>
        </w:rPr>
        <w:t>ητ</w:t>
      </w:r>
      <w:r w:rsidRPr="00702720">
        <w:rPr>
          <w:rFonts w:eastAsia="Calibri" w:cs="Tahoma"/>
          <w:spacing w:val="-1"/>
        </w:rPr>
        <w:t>ι</w:t>
      </w:r>
      <w:r w:rsidRPr="00702720">
        <w:rPr>
          <w:rFonts w:eastAsia="Calibri" w:cs="Tahoma"/>
        </w:rPr>
        <w:t>κό</w:t>
      </w:r>
      <w:r w:rsidRPr="00702720">
        <w:rPr>
          <w:rFonts w:cs="Tahoma"/>
          <w:spacing w:val="3"/>
        </w:rPr>
        <w:t xml:space="preserve"> </w:t>
      </w:r>
      <w:r w:rsidRPr="00702720">
        <w:rPr>
          <w:rFonts w:eastAsia="Calibri" w:cs="Tahoma"/>
        </w:rPr>
        <w:t>ε</w:t>
      </w:r>
      <w:r w:rsidRPr="00702720">
        <w:rPr>
          <w:rFonts w:eastAsia="Calibri" w:cs="Tahoma"/>
          <w:spacing w:val="2"/>
        </w:rPr>
        <w:t>κ</w:t>
      </w:r>
      <w:r w:rsidRPr="00702720">
        <w:rPr>
          <w:rFonts w:eastAsia="Calibri" w:cs="Tahoma"/>
        </w:rPr>
        <w:t>δ</w:t>
      </w:r>
      <w:r w:rsidRPr="00702720">
        <w:rPr>
          <w:rFonts w:eastAsia="Calibri" w:cs="Tahoma"/>
          <w:spacing w:val="-1"/>
        </w:rPr>
        <w:t>ι</w:t>
      </w:r>
      <w:r w:rsidRPr="00702720">
        <w:rPr>
          <w:rFonts w:eastAsia="Calibri" w:cs="Tahoma"/>
        </w:rPr>
        <w:t>δ</w:t>
      </w:r>
      <w:r w:rsidRPr="00702720">
        <w:rPr>
          <w:rFonts w:eastAsia="Calibri" w:cs="Tahoma"/>
          <w:spacing w:val="-1"/>
        </w:rPr>
        <w:t>ό</w:t>
      </w:r>
      <w:r w:rsidRPr="00702720">
        <w:rPr>
          <w:rFonts w:eastAsia="Calibri" w:cs="Tahoma"/>
        </w:rPr>
        <w:t>με</w:t>
      </w:r>
      <w:r w:rsidRPr="00702720">
        <w:rPr>
          <w:rFonts w:eastAsia="Calibri" w:cs="Tahoma"/>
          <w:spacing w:val="-1"/>
        </w:rPr>
        <w:t>ν</w:t>
      </w:r>
      <w:r w:rsidRPr="00702720">
        <w:rPr>
          <w:rFonts w:eastAsia="Calibri" w:cs="Tahoma"/>
        </w:rPr>
        <w:t>ο</w:t>
      </w:r>
      <w:r w:rsidRPr="00702720">
        <w:rPr>
          <w:rFonts w:cs="Tahoma"/>
        </w:rPr>
        <w:t xml:space="preserve"> </w:t>
      </w:r>
      <w:r w:rsidRPr="00702720">
        <w:rPr>
          <w:rFonts w:eastAsia="Calibri" w:cs="Tahoma"/>
          <w:spacing w:val="-1"/>
        </w:rPr>
        <w:t>απ</w:t>
      </w:r>
      <w:r w:rsidRPr="00702720">
        <w:rPr>
          <w:rFonts w:eastAsia="Calibri" w:cs="Tahoma"/>
        </w:rPr>
        <w:t>ό</w:t>
      </w:r>
      <w:r w:rsidRPr="00702720">
        <w:rPr>
          <w:rFonts w:cs="Tahoma"/>
        </w:rPr>
        <w:t xml:space="preserve"> </w:t>
      </w:r>
      <w:r w:rsidRPr="00702720">
        <w:rPr>
          <w:rFonts w:eastAsia="Calibri" w:cs="Tahoma"/>
          <w:spacing w:val="2"/>
        </w:rPr>
        <w:t>τ</w:t>
      </w:r>
      <w:r w:rsidRPr="00702720">
        <w:rPr>
          <w:rFonts w:eastAsia="Calibri" w:cs="Tahoma"/>
          <w:spacing w:val="-1"/>
        </w:rPr>
        <w:t>ο</w:t>
      </w:r>
      <w:r w:rsidRPr="00702720">
        <w:rPr>
          <w:rFonts w:eastAsia="Calibri" w:cs="Tahoma"/>
        </w:rPr>
        <w:t>ν</w:t>
      </w:r>
      <w:r w:rsidRPr="00702720">
        <w:rPr>
          <w:rFonts w:cs="Tahoma"/>
          <w:spacing w:val="1"/>
        </w:rPr>
        <w:t xml:space="preserve"> </w:t>
      </w:r>
      <w:r w:rsidRPr="00702720">
        <w:rPr>
          <w:rFonts w:eastAsia="Calibri" w:cs="Tahoma"/>
          <w:spacing w:val="-1"/>
        </w:rPr>
        <w:t>e</w:t>
      </w:r>
      <w:r w:rsidRPr="00702720">
        <w:rPr>
          <w:rFonts w:eastAsia="Calibri" w:cs="Tahoma"/>
        </w:rPr>
        <w:t>-Ε</w:t>
      </w:r>
      <w:r w:rsidRPr="00702720">
        <w:rPr>
          <w:rFonts w:eastAsia="Calibri" w:cs="Tahoma"/>
          <w:spacing w:val="1"/>
        </w:rPr>
        <w:t>Φ</w:t>
      </w:r>
      <w:r w:rsidRPr="00702720">
        <w:rPr>
          <w:rFonts w:eastAsia="Calibri" w:cs="Tahoma"/>
          <w:spacing w:val="-1"/>
        </w:rPr>
        <w:t>Κ</w:t>
      </w:r>
      <w:r w:rsidRPr="00702720">
        <w:rPr>
          <w:rFonts w:eastAsia="Calibri" w:cs="Tahoma"/>
          <w:spacing w:val="1"/>
        </w:rPr>
        <w:t>Α</w:t>
      </w:r>
      <w:r w:rsidR="009623DD">
        <w:rPr>
          <w:rFonts w:eastAsia="Calibri" w:cs="Tahoma"/>
          <w:spacing w:val="1"/>
        </w:rPr>
        <w:t xml:space="preserve"> </w:t>
      </w:r>
      <w:r w:rsidR="00517EAC" w:rsidRPr="00702720">
        <w:rPr>
          <w:rFonts w:eastAsia="Calibri" w:cs="Tahoma"/>
        </w:rPr>
        <w:t>επίσης. Επιπλέον προσκομίζεται</w:t>
      </w:r>
      <w:r w:rsidRPr="00702720">
        <w:rPr>
          <w:rFonts w:cs="Tahoma"/>
          <w:spacing w:val="2"/>
        </w:rPr>
        <w:t xml:space="preserve"> </w:t>
      </w:r>
      <w:r w:rsidRPr="00702720">
        <w:rPr>
          <w:rFonts w:eastAsia="Calibri" w:cs="Tahoma"/>
          <w:spacing w:val="-1"/>
          <w:w w:val="102"/>
        </w:rPr>
        <w:t>υπ</w:t>
      </w:r>
      <w:r w:rsidRPr="00702720">
        <w:rPr>
          <w:rFonts w:eastAsia="Calibri" w:cs="Tahoma"/>
          <w:w w:val="102"/>
        </w:rPr>
        <w:t>ε</w:t>
      </w:r>
      <w:r w:rsidRPr="00702720">
        <w:rPr>
          <w:rFonts w:eastAsia="Calibri" w:cs="Tahoma"/>
          <w:spacing w:val="-1"/>
          <w:w w:val="102"/>
        </w:rPr>
        <w:t>ύ</w:t>
      </w:r>
      <w:r w:rsidRPr="00702720">
        <w:rPr>
          <w:rFonts w:eastAsia="Calibri" w:cs="Tahoma"/>
          <w:w w:val="102"/>
        </w:rPr>
        <w:t>θ</w:t>
      </w:r>
      <w:r w:rsidRPr="00702720">
        <w:rPr>
          <w:rFonts w:eastAsia="Calibri" w:cs="Tahoma"/>
          <w:spacing w:val="-1"/>
          <w:w w:val="102"/>
        </w:rPr>
        <w:t>υν</w:t>
      </w:r>
      <w:r w:rsidRPr="00702720">
        <w:rPr>
          <w:rFonts w:eastAsia="Calibri" w:cs="Tahoma"/>
          <w:w w:val="102"/>
        </w:rPr>
        <w:t>η</w:t>
      </w:r>
      <w:r w:rsidRPr="00702720">
        <w:rPr>
          <w:rFonts w:cs="Tahoma"/>
          <w:w w:val="102"/>
        </w:rPr>
        <w:t xml:space="preserve"> </w:t>
      </w:r>
      <w:r w:rsidRPr="00702720">
        <w:rPr>
          <w:rFonts w:eastAsia="Calibri" w:cs="Tahoma"/>
        </w:rPr>
        <w:t>δή</w:t>
      </w:r>
      <w:r w:rsidRPr="00702720">
        <w:rPr>
          <w:rFonts w:eastAsia="Calibri" w:cs="Tahoma"/>
          <w:spacing w:val="1"/>
        </w:rPr>
        <w:t>λ</w:t>
      </w:r>
      <w:r w:rsidRPr="00702720">
        <w:rPr>
          <w:rFonts w:eastAsia="Calibri" w:cs="Tahoma"/>
        </w:rPr>
        <w:t>ωση</w:t>
      </w:r>
      <w:r w:rsidRPr="00702720">
        <w:rPr>
          <w:rFonts w:cs="Tahoma"/>
        </w:rPr>
        <w:t xml:space="preserve">  </w:t>
      </w:r>
      <w:r w:rsidRPr="00702720">
        <w:rPr>
          <w:rFonts w:cs="Tahoma"/>
          <w:spacing w:val="3"/>
        </w:rPr>
        <w:t xml:space="preserve"> </w:t>
      </w:r>
      <w:r w:rsidRPr="00702720">
        <w:rPr>
          <w:rFonts w:eastAsia="Calibri" w:cs="Tahoma"/>
        </w:rPr>
        <w:t>τ</w:t>
      </w:r>
      <w:r w:rsidRPr="00702720">
        <w:rPr>
          <w:rFonts w:eastAsia="Calibri" w:cs="Tahoma"/>
          <w:spacing w:val="-1"/>
        </w:rPr>
        <w:t>ο</w:t>
      </w:r>
      <w:r w:rsidRPr="00702720">
        <w:rPr>
          <w:rFonts w:eastAsia="Calibri" w:cs="Tahoma"/>
        </w:rPr>
        <w:t>υ</w:t>
      </w:r>
      <w:r w:rsidRPr="00702720">
        <w:rPr>
          <w:rFonts w:cs="Tahoma"/>
        </w:rPr>
        <w:t xml:space="preserve"> </w:t>
      </w:r>
      <w:r w:rsidRPr="00702720">
        <w:rPr>
          <w:rFonts w:cs="Tahoma"/>
          <w:spacing w:val="44"/>
        </w:rPr>
        <w:t xml:space="preserve"> </w:t>
      </w:r>
      <w:r w:rsidRPr="00702720">
        <w:rPr>
          <w:rFonts w:eastAsia="Calibri" w:cs="Tahoma"/>
          <w:spacing w:val="-1"/>
        </w:rPr>
        <w:t>οι</w:t>
      </w:r>
      <w:r w:rsidRPr="00702720">
        <w:rPr>
          <w:rFonts w:eastAsia="Calibri" w:cs="Tahoma"/>
        </w:rPr>
        <w:t>κ</w:t>
      </w:r>
      <w:r w:rsidRPr="00702720">
        <w:rPr>
          <w:rFonts w:eastAsia="Calibri" w:cs="Tahoma"/>
          <w:spacing w:val="-1"/>
        </w:rPr>
        <w:t>ονο</w:t>
      </w:r>
      <w:r w:rsidRPr="00702720">
        <w:rPr>
          <w:rFonts w:eastAsia="Calibri" w:cs="Tahoma"/>
        </w:rPr>
        <w:t>μ</w:t>
      </w:r>
      <w:r w:rsidRPr="00702720">
        <w:rPr>
          <w:rFonts w:eastAsia="Calibri" w:cs="Tahoma"/>
          <w:spacing w:val="-1"/>
        </w:rPr>
        <w:t>ι</w:t>
      </w:r>
      <w:r w:rsidRPr="00702720">
        <w:rPr>
          <w:rFonts w:eastAsia="Calibri" w:cs="Tahoma"/>
        </w:rPr>
        <w:t>κ</w:t>
      </w:r>
      <w:r w:rsidRPr="00702720">
        <w:rPr>
          <w:rFonts w:eastAsia="Calibri" w:cs="Tahoma"/>
          <w:spacing w:val="-1"/>
        </w:rPr>
        <w:t>ο</w:t>
      </w:r>
      <w:r w:rsidRPr="00702720">
        <w:rPr>
          <w:rFonts w:eastAsia="Calibri" w:cs="Tahoma"/>
        </w:rPr>
        <w:t>ύ</w:t>
      </w:r>
      <w:r w:rsidRPr="00702720">
        <w:rPr>
          <w:rFonts w:cs="Tahoma"/>
        </w:rPr>
        <w:t xml:space="preserve">  </w:t>
      </w:r>
      <w:r w:rsidRPr="00702720">
        <w:rPr>
          <w:rFonts w:cs="Tahoma"/>
          <w:spacing w:val="18"/>
        </w:rPr>
        <w:t xml:space="preserve"> </w:t>
      </w:r>
      <w:r w:rsidRPr="00702720">
        <w:rPr>
          <w:rFonts w:eastAsia="Calibri" w:cs="Tahoma"/>
          <w:spacing w:val="-1"/>
        </w:rPr>
        <w:t>φο</w:t>
      </w:r>
      <w:r w:rsidRPr="00702720">
        <w:rPr>
          <w:rFonts w:eastAsia="Calibri" w:cs="Tahoma"/>
          <w:spacing w:val="1"/>
        </w:rPr>
        <w:t>ρ</w:t>
      </w:r>
      <w:r w:rsidRPr="00702720">
        <w:rPr>
          <w:rFonts w:eastAsia="Calibri" w:cs="Tahoma"/>
        </w:rPr>
        <w:t>έα</w:t>
      </w:r>
      <w:r w:rsidRPr="00702720">
        <w:rPr>
          <w:rFonts w:cs="Tahoma"/>
        </w:rPr>
        <w:t xml:space="preserve">  </w:t>
      </w:r>
      <w:r w:rsidRPr="00702720">
        <w:rPr>
          <w:rFonts w:cs="Tahoma"/>
          <w:spacing w:val="7"/>
        </w:rPr>
        <w:t xml:space="preserve"> </w:t>
      </w:r>
      <w:r w:rsidRPr="00702720">
        <w:rPr>
          <w:rFonts w:eastAsia="Calibri" w:cs="Tahoma"/>
        </w:rPr>
        <w:t>α</w:t>
      </w:r>
      <w:r w:rsidRPr="00702720">
        <w:rPr>
          <w:rFonts w:eastAsia="Calibri" w:cs="Tahoma"/>
          <w:spacing w:val="-1"/>
        </w:rPr>
        <w:t>ν</w:t>
      </w:r>
      <w:r w:rsidRPr="00702720">
        <w:rPr>
          <w:rFonts w:eastAsia="Calibri" w:cs="Tahoma"/>
        </w:rPr>
        <w:t>αφ</w:t>
      </w:r>
      <w:r w:rsidRPr="00702720">
        <w:rPr>
          <w:rFonts w:eastAsia="Calibri" w:cs="Tahoma"/>
          <w:spacing w:val="1"/>
        </w:rPr>
        <w:t>ορ</w:t>
      </w:r>
      <w:r w:rsidRPr="00702720">
        <w:rPr>
          <w:rFonts w:eastAsia="Calibri" w:cs="Tahoma"/>
          <w:spacing w:val="-3"/>
        </w:rPr>
        <w:t>ι</w:t>
      </w:r>
      <w:r w:rsidRPr="00702720">
        <w:rPr>
          <w:rFonts w:eastAsia="Calibri" w:cs="Tahoma"/>
        </w:rPr>
        <w:t>κά</w:t>
      </w:r>
      <w:r w:rsidRPr="00702720">
        <w:rPr>
          <w:rFonts w:cs="Tahoma"/>
        </w:rPr>
        <w:t xml:space="preserve"> </w:t>
      </w:r>
      <w:r w:rsidRPr="00702720">
        <w:rPr>
          <w:rFonts w:cs="Tahoma"/>
          <w:spacing w:val="41"/>
        </w:rPr>
        <w:t xml:space="preserve"> </w:t>
      </w:r>
      <w:r w:rsidRPr="00702720">
        <w:rPr>
          <w:rFonts w:eastAsia="Calibri" w:cs="Tahoma"/>
          <w:spacing w:val="-1"/>
        </w:rPr>
        <w:t>μ</w:t>
      </w:r>
      <w:r w:rsidRPr="00702720">
        <w:rPr>
          <w:rFonts w:eastAsia="Calibri" w:cs="Tahoma"/>
        </w:rPr>
        <w:t>ε</w:t>
      </w:r>
      <w:r w:rsidRPr="00702720">
        <w:rPr>
          <w:rFonts w:cs="Tahoma"/>
        </w:rPr>
        <w:t xml:space="preserve"> </w:t>
      </w:r>
      <w:r w:rsidRPr="00702720">
        <w:rPr>
          <w:rFonts w:cs="Tahoma"/>
          <w:spacing w:val="39"/>
        </w:rPr>
        <w:t xml:space="preserve"> </w:t>
      </w:r>
      <w:r w:rsidRPr="00702720">
        <w:rPr>
          <w:rFonts w:eastAsia="Calibri" w:cs="Tahoma"/>
          <w:spacing w:val="1"/>
        </w:rPr>
        <w:t>τ</w:t>
      </w:r>
      <w:r w:rsidRPr="00702720">
        <w:rPr>
          <w:rFonts w:eastAsia="Calibri" w:cs="Tahoma"/>
          <w:spacing w:val="-1"/>
        </w:rPr>
        <w:t>ο</w:t>
      </w:r>
      <w:r w:rsidRPr="00702720">
        <w:rPr>
          <w:rFonts w:eastAsia="Calibri" w:cs="Tahoma"/>
          <w:spacing w:val="1"/>
        </w:rPr>
        <w:t>υ</w:t>
      </w:r>
      <w:r w:rsidRPr="00702720">
        <w:rPr>
          <w:rFonts w:eastAsia="Calibri" w:cs="Tahoma"/>
        </w:rPr>
        <w:t>ς</w:t>
      </w:r>
      <w:r w:rsidRPr="00702720">
        <w:rPr>
          <w:rFonts w:cs="Tahoma"/>
        </w:rPr>
        <w:t xml:space="preserve"> </w:t>
      </w:r>
      <w:r w:rsidRPr="00702720">
        <w:rPr>
          <w:rFonts w:cs="Tahoma"/>
          <w:spacing w:val="39"/>
        </w:rPr>
        <w:t xml:space="preserve"> </w:t>
      </w:r>
      <w:r w:rsidRPr="00702720">
        <w:rPr>
          <w:rFonts w:eastAsia="Calibri" w:cs="Tahoma"/>
          <w:spacing w:val="-1"/>
        </w:rPr>
        <w:t>ο</w:t>
      </w:r>
      <w:r w:rsidRPr="00702720">
        <w:rPr>
          <w:rFonts w:eastAsia="Calibri" w:cs="Tahoma"/>
          <w:spacing w:val="1"/>
        </w:rPr>
        <w:t>ρ</w:t>
      </w:r>
      <w:r w:rsidRPr="00702720">
        <w:rPr>
          <w:rFonts w:eastAsia="Calibri" w:cs="Tahoma"/>
        </w:rPr>
        <w:t>γα</w:t>
      </w:r>
      <w:r w:rsidRPr="00702720">
        <w:rPr>
          <w:rFonts w:eastAsia="Calibri" w:cs="Tahoma"/>
          <w:spacing w:val="-1"/>
        </w:rPr>
        <w:t>νι</w:t>
      </w:r>
      <w:r w:rsidRPr="00702720">
        <w:rPr>
          <w:rFonts w:eastAsia="Calibri" w:cs="Tahoma"/>
        </w:rPr>
        <w:t>σ</w:t>
      </w:r>
      <w:r w:rsidRPr="00702720">
        <w:rPr>
          <w:rFonts w:eastAsia="Calibri" w:cs="Tahoma"/>
          <w:spacing w:val="-1"/>
        </w:rPr>
        <w:t>μ</w:t>
      </w:r>
      <w:r w:rsidRPr="00702720">
        <w:rPr>
          <w:rFonts w:eastAsia="Calibri" w:cs="Tahoma"/>
          <w:spacing w:val="1"/>
        </w:rPr>
        <w:t>ο</w:t>
      </w:r>
      <w:r w:rsidRPr="00702720">
        <w:rPr>
          <w:rFonts w:eastAsia="Calibri" w:cs="Tahoma"/>
          <w:spacing w:val="-2"/>
        </w:rPr>
        <w:t>ύ</w:t>
      </w:r>
      <w:r w:rsidRPr="00702720">
        <w:rPr>
          <w:rFonts w:eastAsia="Calibri" w:cs="Tahoma"/>
        </w:rPr>
        <w:t>ς</w:t>
      </w:r>
      <w:r w:rsidRPr="00702720">
        <w:rPr>
          <w:rFonts w:cs="Tahoma"/>
        </w:rPr>
        <w:t xml:space="preserve"> </w:t>
      </w:r>
      <w:r w:rsidRPr="00702720">
        <w:rPr>
          <w:rFonts w:cs="Tahoma"/>
          <w:spacing w:val="42"/>
        </w:rPr>
        <w:t xml:space="preserve"> </w:t>
      </w:r>
      <w:r w:rsidRPr="00702720">
        <w:rPr>
          <w:rFonts w:eastAsia="Calibri" w:cs="Tahoma"/>
          <w:spacing w:val="-2"/>
        </w:rPr>
        <w:t>κ</w:t>
      </w:r>
      <w:r w:rsidRPr="00702720">
        <w:rPr>
          <w:rFonts w:eastAsia="Calibri" w:cs="Tahoma"/>
          <w:spacing w:val="1"/>
        </w:rPr>
        <w:t>ο</w:t>
      </w:r>
      <w:r w:rsidRPr="00702720">
        <w:rPr>
          <w:rFonts w:eastAsia="Calibri" w:cs="Tahoma"/>
          <w:spacing w:val="-1"/>
        </w:rPr>
        <w:t>ι</w:t>
      </w:r>
      <w:r w:rsidRPr="00702720">
        <w:rPr>
          <w:rFonts w:eastAsia="Calibri" w:cs="Tahoma"/>
          <w:spacing w:val="-3"/>
        </w:rPr>
        <w:t>ν</w:t>
      </w:r>
      <w:r w:rsidRPr="00702720">
        <w:rPr>
          <w:rFonts w:eastAsia="Calibri" w:cs="Tahoma"/>
        </w:rPr>
        <w:t>ω</w:t>
      </w:r>
      <w:r w:rsidRPr="00702720">
        <w:rPr>
          <w:rFonts w:eastAsia="Calibri" w:cs="Tahoma"/>
          <w:spacing w:val="-1"/>
        </w:rPr>
        <w:t>νι</w:t>
      </w:r>
      <w:r w:rsidRPr="00702720">
        <w:rPr>
          <w:rFonts w:eastAsia="Calibri" w:cs="Tahoma"/>
        </w:rPr>
        <w:t>κ</w:t>
      </w:r>
      <w:r w:rsidRPr="00702720">
        <w:rPr>
          <w:rFonts w:eastAsia="Calibri" w:cs="Tahoma"/>
          <w:spacing w:val="-1"/>
        </w:rPr>
        <w:t>ή</w:t>
      </w:r>
      <w:r w:rsidRPr="00702720">
        <w:rPr>
          <w:rFonts w:eastAsia="Calibri" w:cs="Tahoma"/>
        </w:rPr>
        <w:t>ς</w:t>
      </w:r>
      <w:r w:rsidRPr="00702720">
        <w:rPr>
          <w:rFonts w:cs="Tahoma"/>
        </w:rPr>
        <w:t xml:space="preserve"> </w:t>
      </w:r>
      <w:r w:rsidRPr="00702720">
        <w:rPr>
          <w:rFonts w:cs="Tahoma"/>
          <w:spacing w:val="42"/>
        </w:rPr>
        <w:t xml:space="preserve"> </w:t>
      </w:r>
      <w:r w:rsidRPr="00702720">
        <w:rPr>
          <w:rFonts w:eastAsia="Calibri" w:cs="Tahoma"/>
        </w:rPr>
        <w:t>ασφ</w:t>
      </w:r>
      <w:r w:rsidRPr="00702720">
        <w:rPr>
          <w:rFonts w:eastAsia="Calibri" w:cs="Tahoma"/>
          <w:spacing w:val="-3"/>
        </w:rPr>
        <w:t>ά</w:t>
      </w:r>
      <w:r w:rsidRPr="00702720">
        <w:rPr>
          <w:rFonts w:eastAsia="Calibri" w:cs="Tahoma"/>
          <w:spacing w:val="1"/>
        </w:rPr>
        <w:t>λ</w:t>
      </w:r>
      <w:r w:rsidRPr="00702720">
        <w:rPr>
          <w:rFonts w:eastAsia="Calibri" w:cs="Tahoma"/>
          <w:spacing w:val="-1"/>
        </w:rPr>
        <w:t>ι</w:t>
      </w:r>
      <w:r w:rsidRPr="00702720">
        <w:rPr>
          <w:rFonts w:eastAsia="Calibri" w:cs="Tahoma"/>
        </w:rPr>
        <w:t>σ</w:t>
      </w:r>
      <w:r w:rsidRPr="00702720">
        <w:rPr>
          <w:rFonts w:eastAsia="Calibri" w:cs="Tahoma"/>
          <w:spacing w:val="-1"/>
        </w:rPr>
        <w:t>η</w:t>
      </w:r>
      <w:r w:rsidRPr="00702720">
        <w:rPr>
          <w:rFonts w:eastAsia="Calibri" w:cs="Tahoma"/>
        </w:rPr>
        <w:t>ς</w:t>
      </w:r>
      <w:r w:rsidRPr="00702720">
        <w:rPr>
          <w:rFonts w:cs="Tahoma"/>
        </w:rPr>
        <w:t xml:space="preserve"> </w:t>
      </w:r>
      <w:r w:rsidRPr="00702720">
        <w:rPr>
          <w:rFonts w:cs="Tahoma"/>
          <w:spacing w:val="42"/>
        </w:rPr>
        <w:t xml:space="preserve"> </w:t>
      </w:r>
      <w:r w:rsidRPr="00702720">
        <w:rPr>
          <w:rFonts w:eastAsia="Calibri" w:cs="Tahoma"/>
          <w:spacing w:val="-2"/>
        </w:rPr>
        <w:t>(</w:t>
      </w:r>
      <w:r w:rsidRPr="00702720">
        <w:rPr>
          <w:rFonts w:eastAsia="Calibri" w:cs="Tahoma"/>
        </w:rPr>
        <w:t>σ</w:t>
      </w:r>
      <w:r w:rsidRPr="00702720">
        <w:rPr>
          <w:rFonts w:eastAsia="Calibri" w:cs="Tahoma"/>
          <w:spacing w:val="1"/>
        </w:rPr>
        <w:t>τ</w:t>
      </w:r>
      <w:r w:rsidRPr="00702720">
        <w:rPr>
          <w:rFonts w:eastAsia="Calibri" w:cs="Tahoma"/>
          <w:spacing w:val="-1"/>
        </w:rPr>
        <w:t>η</w:t>
      </w:r>
      <w:r w:rsidRPr="00702720">
        <w:rPr>
          <w:rFonts w:eastAsia="Calibri" w:cs="Tahoma"/>
        </w:rPr>
        <w:t>ν</w:t>
      </w:r>
      <w:r w:rsidR="0076656E" w:rsidRPr="00702720">
        <w:rPr>
          <w:rFonts w:eastAsia="Calibri" w:cs="Tahoma"/>
        </w:rPr>
        <w:t xml:space="preserve"> </w:t>
      </w:r>
      <w:r w:rsidRPr="00702720">
        <w:rPr>
          <w:rFonts w:eastAsia="Calibri" w:cs="Tahoma"/>
        </w:rPr>
        <w:t>πε</w:t>
      </w:r>
      <w:r w:rsidRPr="00702720">
        <w:rPr>
          <w:rFonts w:eastAsia="Calibri" w:cs="Tahoma"/>
          <w:spacing w:val="1"/>
        </w:rPr>
        <w:t>ρ</w:t>
      </w:r>
      <w:r w:rsidRPr="00702720">
        <w:rPr>
          <w:rFonts w:eastAsia="Calibri" w:cs="Tahoma"/>
          <w:spacing w:val="-1"/>
        </w:rPr>
        <w:t>ί</w:t>
      </w:r>
      <w:r w:rsidRPr="00702720">
        <w:rPr>
          <w:rFonts w:eastAsia="Calibri" w:cs="Tahoma"/>
          <w:spacing w:val="-2"/>
        </w:rPr>
        <w:t>π</w:t>
      </w:r>
      <w:r w:rsidRPr="00702720">
        <w:rPr>
          <w:rFonts w:eastAsia="Calibri" w:cs="Tahoma"/>
          <w:spacing w:val="1"/>
        </w:rPr>
        <w:t>τ</w:t>
      </w:r>
      <w:r w:rsidRPr="00702720">
        <w:rPr>
          <w:rFonts w:eastAsia="Calibri" w:cs="Tahoma"/>
        </w:rPr>
        <w:t>ωση</w:t>
      </w:r>
      <w:r w:rsidRPr="00702720">
        <w:rPr>
          <w:rFonts w:cs="Tahoma"/>
          <w:spacing w:val="-3"/>
        </w:rPr>
        <w:t xml:space="preserve"> </w:t>
      </w:r>
      <w:r w:rsidRPr="00702720">
        <w:rPr>
          <w:rFonts w:eastAsia="Calibri" w:cs="Tahoma"/>
        </w:rPr>
        <w:t>π</w:t>
      </w:r>
      <w:r w:rsidRPr="00702720">
        <w:rPr>
          <w:rFonts w:eastAsia="Calibri" w:cs="Tahoma"/>
          <w:spacing w:val="-1"/>
        </w:rPr>
        <w:t>ο</w:t>
      </w:r>
      <w:r w:rsidRPr="00702720">
        <w:rPr>
          <w:rFonts w:eastAsia="Calibri" w:cs="Tahoma"/>
        </w:rPr>
        <w:t>υ</w:t>
      </w:r>
      <w:r w:rsidRPr="00702720">
        <w:rPr>
          <w:rFonts w:cs="Tahoma"/>
          <w:spacing w:val="-2"/>
        </w:rPr>
        <w:t xml:space="preserve"> </w:t>
      </w:r>
      <w:r w:rsidRPr="00702720">
        <w:rPr>
          <w:rFonts w:eastAsia="Calibri" w:cs="Tahoma"/>
        </w:rPr>
        <w:t>ο</w:t>
      </w:r>
      <w:r w:rsidRPr="00702720">
        <w:rPr>
          <w:rFonts w:cs="Tahoma"/>
          <w:spacing w:val="-1"/>
        </w:rPr>
        <w:t xml:space="preserve"> </w:t>
      </w:r>
      <w:r w:rsidRPr="00702720">
        <w:rPr>
          <w:rFonts w:eastAsia="Calibri" w:cs="Tahoma"/>
          <w:spacing w:val="1"/>
        </w:rPr>
        <w:t>ο</w:t>
      </w:r>
      <w:r w:rsidRPr="00702720">
        <w:rPr>
          <w:rFonts w:eastAsia="Calibri" w:cs="Tahoma"/>
          <w:spacing w:val="-3"/>
        </w:rPr>
        <w:t>ι</w:t>
      </w:r>
      <w:r w:rsidRPr="00702720">
        <w:rPr>
          <w:rFonts w:eastAsia="Calibri" w:cs="Tahoma"/>
        </w:rPr>
        <w:t>κ</w:t>
      </w:r>
      <w:r w:rsidRPr="00702720">
        <w:rPr>
          <w:rFonts w:eastAsia="Calibri" w:cs="Tahoma"/>
          <w:spacing w:val="1"/>
        </w:rPr>
        <w:t>ο</w:t>
      </w:r>
      <w:r w:rsidRPr="00702720">
        <w:rPr>
          <w:rFonts w:eastAsia="Calibri" w:cs="Tahoma"/>
          <w:spacing w:val="-3"/>
        </w:rPr>
        <w:t>ν</w:t>
      </w:r>
      <w:r w:rsidRPr="00702720">
        <w:rPr>
          <w:rFonts w:eastAsia="Calibri" w:cs="Tahoma"/>
          <w:spacing w:val="1"/>
        </w:rPr>
        <w:t>ομ</w:t>
      </w:r>
      <w:r w:rsidRPr="00702720">
        <w:rPr>
          <w:rFonts w:eastAsia="Calibri" w:cs="Tahoma"/>
          <w:spacing w:val="-3"/>
        </w:rPr>
        <w:t>ι</w:t>
      </w:r>
      <w:r w:rsidRPr="00702720">
        <w:rPr>
          <w:rFonts w:eastAsia="Calibri" w:cs="Tahoma"/>
        </w:rPr>
        <w:t>κ</w:t>
      </w:r>
      <w:r w:rsidRPr="00702720">
        <w:rPr>
          <w:rFonts w:eastAsia="Calibri" w:cs="Tahoma"/>
          <w:spacing w:val="1"/>
        </w:rPr>
        <w:t>ό</w:t>
      </w:r>
      <w:r w:rsidRPr="00702720">
        <w:rPr>
          <w:rFonts w:eastAsia="Calibri" w:cs="Tahoma"/>
        </w:rPr>
        <w:t>ς</w:t>
      </w:r>
      <w:r w:rsidRPr="00702720">
        <w:rPr>
          <w:rFonts w:cs="Tahoma"/>
          <w:spacing w:val="-2"/>
        </w:rPr>
        <w:t xml:space="preserve"> </w:t>
      </w:r>
      <w:r w:rsidRPr="00702720">
        <w:rPr>
          <w:rFonts w:eastAsia="Calibri" w:cs="Tahoma"/>
          <w:spacing w:val="-2"/>
        </w:rPr>
        <w:t>φ</w:t>
      </w:r>
      <w:r w:rsidRPr="00702720">
        <w:rPr>
          <w:rFonts w:eastAsia="Calibri" w:cs="Tahoma"/>
          <w:spacing w:val="1"/>
        </w:rPr>
        <w:t>ο</w:t>
      </w:r>
      <w:r w:rsidRPr="00702720">
        <w:rPr>
          <w:rFonts w:eastAsia="Calibri" w:cs="Tahoma"/>
          <w:spacing w:val="-2"/>
        </w:rPr>
        <w:t>ρ</w:t>
      </w:r>
      <w:r w:rsidRPr="00702720">
        <w:rPr>
          <w:rFonts w:eastAsia="Calibri" w:cs="Tahoma"/>
        </w:rPr>
        <w:t>έας</w:t>
      </w:r>
      <w:r w:rsidRPr="00702720">
        <w:rPr>
          <w:rFonts w:cs="Tahoma"/>
          <w:spacing w:val="-2"/>
        </w:rPr>
        <w:t xml:space="preserve"> </w:t>
      </w:r>
      <w:r w:rsidRPr="00702720">
        <w:rPr>
          <w:rFonts w:eastAsia="Calibri" w:cs="Tahoma"/>
        </w:rPr>
        <w:t>έχει</w:t>
      </w:r>
      <w:r w:rsidRPr="00702720">
        <w:rPr>
          <w:rFonts w:cs="Tahoma"/>
          <w:spacing w:val="-3"/>
        </w:rPr>
        <w:t xml:space="preserve"> </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3"/>
        </w:rPr>
        <w:t xml:space="preserve"> </w:t>
      </w:r>
      <w:r w:rsidRPr="00702720">
        <w:rPr>
          <w:rFonts w:eastAsia="Calibri" w:cs="Tahoma"/>
        </w:rPr>
        <w:t>εγκα</w:t>
      </w:r>
      <w:r w:rsidRPr="00702720">
        <w:rPr>
          <w:rFonts w:eastAsia="Calibri" w:cs="Tahoma"/>
          <w:spacing w:val="-1"/>
        </w:rPr>
        <w:t>τ</w:t>
      </w:r>
      <w:r w:rsidRPr="00702720">
        <w:rPr>
          <w:rFonts w:eastAsia="Calibri" w:cs="Tahoma"/>
        </w:rPr>
        <w:t>άσ</w:t>
      </w:r>
      <w:r w:rsidRPr="00702720">
        <w:rPr>
          <w:rFonts w:eastAsia="Calibri" w:cs="Tahoma"/>
          <w:spacing w:val="1"/>
        </w:rPr>
        <w:t>τ</w:t>
      </w:r>
      <w:r w:rsidRPr="00702720">
        <w:rPr>
          <w:rFonts w:eastAsia="Calibri" w:cs="Tahoma"/>
        </w:rPr>
        <w:t>ασή</w:t>
      </w:r>
      <w:r w:rsidRPr="00702720">
        <w:rPr>
          <w:rFonts w:cs="Tahoma"/>
          <w:spacing w:val="-3"/>
        </w:rPr>
        <w:t xml:space="preserve"> </w:t>
      </w:r>
      <w:r w:rsidRPr="00702720">
        <w:rPr>
          <w:rFonts w:eastAsia="Calibri" w:cs="Tahoma"/>
          <w:spacing w:val="-1"/>
        </w:rPr>
        <w:t>τ</w:t>
      </w:r>
      <w:r w:rsidRPr="00702720">
        <w:rPr>
          <w:rFonts w:eastAsia="Calibri" w:cs="Tahoma"/>
          <w:spacing w:val="1"/>
        </w:rPr>
        <w:t>ο</w:t>
      </w:r>
      <w:r w:rsidRPr="00702720">
        <w:rPr>
          <w:rFonts w:eastAsia="Calibri" w:cs="Tahoma"/>
        </w:rPr>
        <w:t>υ</w:t>
      </w:r>
      <w:r w:rsidRPr="00702720">
        <w:rPr>
          <w:rFonts w:cs="Tahoma"/>
          <w:spacing w:val="-2"/>
        </w:rPr>
        <w:t xml:space="preserve"> </w:t>
      </w:r>
      <w:r w:rsidRPr="00702720">
        <w:rPr>
          <w:rFonts w:eastAsia="Calibri" w:cs="Tahoma"/>
        </w:rPr>
        <w:t>σ</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3"/>
        </w:rPr>
        <w:t xml:space="preserve"> </w:t>
      </w:r>
      <w:r w:rsidRPr="00702720">
        <w:rPr>
          <w:rFonts w:eastAsia="Calibri" w:cs="Tahoma"/>
        </w:rPr>
        <w:t>Ε</w:t>
      </w:r>
      <w:r w:rsidRPr="00702720">
        <w:rPr>
          <w:rFonts w:eastAsia="Calibri" w:cs="Tahoma"/>
          <w:spacing w:val="-1"/>
        </w:rPr>
        <w:t>λ</w:t>
      </w:r>
      <w:r w:rsidRPr="00702720">
        <w:rPr>
          <w:rFonts w:eastAsia="Calibri" w:cs="Tahoma"/>
          <w:spacing w:val="1"/>
        </w:rPr>
        <w:t>λ</w:t>
      </w:r>
      <w:r w:rsidRPr="00702720">
        <w:rPr>
          <w:rFonts w:eastAsia="Calibri" w:cs="Tahoma"/>
        </w:rPr>
        <w:t>άδα</w:t>
      </w:r>
      <w:r w:rsidRPr="00702720">
        <w:rPr>
          <w:rFonts w:cs="Tahoma"/>
          <w:spacing w:val="-3"/>
        </w:rPr>
        <w:t xml:space="preserve"> </w:t>
      </w:r>
      <w:r w:rsidRPr="00702720">
        <w:rPr>
          <w:rFonts w:eastAsia="Calibri" w:cs="Tahoma"/>
          <w:spacing w:val="-3"/>
        </w:rPr>
        <w:t>α</w:t>
      </w:r>
      <w:r w:rsidRPr="00702720">
        <w:rPr>
          <w:rFonts w:eastAsia="Calibri" w:cs="Tahoma"/>
        </w:rPr>
        <w:t>φ</w:t>
      </w:r>
      <w:r w:rsidRPr="00702720">
        <w:rPr>
          <w:rFonts w:eastAsia="Calibri" w:cs="Tahoma"/>
          <w:spacing w:val="1"/>
        </w:rPr>
        <w:t>ορ</w:t>
      </w:r>
      <w:r w:rsidRPr="00702720">
        <w:rPr>
          <w:rFonts w:eastAsia="Calibri" w:cs="Tahoma"/>
        </w:rPr>
        <w:t>ά</w:t>
      </w:r>
      <w:r w:rsidRPr="00702720">
        <w:rPr>
          <w:rFonts w:cs="Tahoma"/>
          <w:spacing w:val="-3"/>
        </w:rPr>
        <w:t xml:space="preserve"> </w:t>
      </w:r>
      <w:r w:rsidRPr="00702720">
        <w:rPr>
          <w:rFonts w:eastAsia="Calibri" w:cs="Tahoma"/>
          <w:spacing w:val="-2"/>
        </w:rPr>
        <w:t>Ο</w:t>
      </w:r>
      <w:r w:rsidRPr="00702720">
        <w:rPr>
          <w:rFonts w:eastAsia="Calibri" w:cs="Tahoma"/>
          <w:spacing w:val="1"/>
        </w:rPr>
        <w:t>ρ</w:t>
      </w:r>
      <w:r w:rsidRPr="00702720">
        <w:rPr>
          <w:rFonts w:eastAsia="Calibri" w:cs="Tahoma"/>
        </w:rPr>
        <w:t>γα</w:t>
      </w:r>
      <w:r w:rsidRPr="00702720">
        <w:rPr>
          <w:rFonts w:eastAsia="Calibri" w:cs="Tahoma"/>
          <w:spacing w:val="-1"/>
        </w:rPr>
        <w:t>νι</w:t>
      </w:r>
      <w:r w:rsidRPr="00702720">
        <w:rPr>
          <w:rFonts w:eastAsia="Calibri" w:cs="Tahoma"/>
        </w:rPr>
        <w:t>σ</w:t>
      </w:r>
      <w:r w:rsidRPr="00702720">
        <w:rPr>
          <w:rFonts w:eastAsia="Calibri" w:cs="Tahoma"/>
          <w:spacing w:val="-1"/>
        </w:rPr>
        <w:t>μ</w:t>
      </w:r>
      <w:r w:rsidRPr="00702720">
        <w:rPr>
          <w:rFonts w:eastAsia="Calibri" w:cs="Tahoma"/>
          <w:spacing w:val="1"/>
        </w:rPr>
        <w:t>ο</w:t>
      </w:r>
      <w:r w:rsidRPr="00702720">
        <w:rPr>
          <w:rFonts w:eastAsia="Calibri" w:cs="Tahoma"/>
          <w:spacing w:val="-2"/>
        </w:rPr>
        <w:t>ύ</w:t>
      </w:r>
      <w:r w:rsidRPr="00702720">
        <w:rPr>
          <w:rFonts w:eastAsia="Calibri" w:cs="Tahoma"/>
        </w:rPr>
        <w:t>ς</w:t>
      </w:r>
      <w:r w:rsidRPr="00702720">
        <w:rPr>
          <w:rFonts w:cs="Tahoma"/>
          <w:spacing w:val="-2"/>
        </w:rPr>
        <w:t xml:space="preserve"> </w:t>
      </w:r>
      <w:r w:rsidRPr="00702720">
        <w:rPr>
          <w:rFonts w:eastAsia="Calibri" w:cs="Tahoma"/>
        </w:rPr>
        <w:t>κ</w:t>
      </w:r>
      <w:r w:rsidRPr="00702720">
        <w:rPr>
          <w:rFonts w:eastAsia="Calibri" w:cs="Tahoma"/>
          <w:spacing w:val="1"/>
        </w:rPr>
        <w:t>ύρ</w:t>
      </w:r>
      <w:r w:rsidRPr="00702720">
        <w:rPr>
          <w:rFonts w:eastAsia="Calibri" w:cs="Tahoma"/>
          <w:spacing w:val="-1"/>
        </w:rPr>
        <w:t>ι</w:t>
      </w:r>
      <w:r w:rsidRPr="00702720">
        <w:rPr>
          <w:rFonts w:eastAsia="Calibri" w:cs="Tahoma"/>
          <w:spacing w:val="-3"/>
        </w:rPr>
        <w:t>α</w:t>
      </w:r>
      <w:r w:rsidRPr="00702720">
        <w:rPr>
          <w:rFonts w:eastAsia="Calibri" w:cs="Tahoma"/>
        </w:rPr>
        <w:t>ς</w:t>
      </w:r>
      <w:r w:rsidRPr="00702720">
        <w:rPr>
          <w:rFonts w:cs="Tahoma"/>
        </w:rPr>
        <w:t xml:space="preserve"> </w:t>
      </w:r>
      <w:r w:rsidRPr="00702720">
        <w:rPr>
          <w:rFonts w:eastAsia="Calibri" w:cs="Tahoma"/>
        </w:rPr>
        <w:t>και</w:t>
      </w:r>
      <w:r w:rsidRPr="00702720">
        <w:rPr>
          <w:rFonts w:cs="Tahoma"/>
          <w:spacing w:val="-5"/>
        </w:rPr>
        <w:t xml:space="preserve"> </w:t>
      </w:r>
      <w:r w:rsidRPr="00702720">
        <w:rPr>
          <w:rFonts w:eastAsia="Calibri" w:cs="Tahoma"/>
        </w:rPr>
        <w:t>επ</w:t>
      </w:r>
      <w:r w:rsidRPr="00702720">
        <w:rPr>
          <w:rFonts w:eastAsia="Calibri" w:cs="Tahoma"/>
          <w:spacing w:val="-1"/>
        </w:rPr>
        <w:t>ι</w:t>
      </w:r>
      <w:r w:rsidRPr="00702720">
        <w:rPr>
          <w:rFonts w:eastAsia="Calibri" w:cs="Tahoma"/>
          <w:spacing w:val="-2"/>
        </w:rPr>
        <w:t>κ</w:t>
      </w:r>
      <w:r w:rsidRPr="00702720">
        <w:rPr>
          <w:rFonts w:eastAsia="Calibri" w:cs="Tahoma"/>
          <w:spacing w:val="1"/>
        </w:rPr>
        <w:t>ο</w:t>
      </w:r>
      <w:r w:rsidRPr="00702720">
        <w:rPr>
          <w:rFonts w:eastAsia="Calibri" w:cs="Tahoma"/>
          <w:spacing w:val="-2"/>
        </w:rPr>
        <w:t>υ</w:t>
      </w:r>
      <w:r w:rsidRPr="00702720">
        <w:rPr>
          <w:rFonts w:eastAsia="Calibri" w:cs="Tahoma"/>
          <w:spacing w:val="1"/>
        </w:rPr>
        <w:t>ρ</w:t>
      </w:r>
      <w:r w:rsidRPr="00702720">
        <w:rPr>
          <w:rFonts w:eastAsia="Calibri" w:cs="Tahoma"/>
          <w:spacing w:val="-1"/>
        </w:rPr>
        <w:t>ι</w:t>
      </w:r>
      <w:r w:rsidRPr="00702720">
        <w:rPr>
          <w:rFonts w:eastAsia="Calibri" w:cs="Tahoma"/>
        </w:rPr>
        <w:t>κ</w:t>
      </w:r>
      <w:r w:rsidRPr="00702720">
        <w:rPr>
          <w:rFonts w:eastAsia="Calibri" w:cs="Tahoma"/>
          <w:spacing w:val="-1"/>
        </w:rPr>
        <w:t>ή</w:t>
      </w:r>
      <w:r w:rsidRPr="00702720">
        <w:rPr>
          <w:rFonts w:eastAsia="Calibri" w:cs="Tahoma"/>
        </w:rPr>
        <w:t>ς</w:t>
      </w:r>
      <w:r w:rsidRPr="00702720">
        <w:rPr>
          <w:rFonts w:cs="Tahoma"/>
          <w:spacing w:val="-4"/>
        </w:rPr>
        <w:t xml:space="preserve"> </w:t>
      </w:r>
      <w:r w:rsidRPr="00702720">
        <w:rPr>
          <w:rFonts w:eastAsia="Calibri" w:cs="Tahoma"/>
        </w:rPr>
        <w:t>α</w:t>
      </w:r>
      <w:r w:rsidRPr="00702720">
        <w:rPr>
          <w:rFonts w:eastAsia="Calibri" w:cs="Tahoma"/>
          <w:spacing w:val="-2"/>
        </w:rPr>
        <w:t>σ</w:t>
      </w:r>
      <w:r w:rsidRPr="00702720">
        <w:rPr>
          <w:rFonts w:eastAsia="Calibri" w:cs="Tahoma"/>
        </w:rPr>
        <w:t>φά</w:t>
      </w:r>
      <w:r w:rsidRPr="00702720">
        <w:rPr>
          <w:rFonts w:eastAsia="Calibri" w:cs="Tahoma"/>
          <w:spacing w:val="1"/>
        </w:rPr>
        <w:t>λ</w:t>
      </w:r>
      <w:r w:rsidRPr="00702720">
        <w:rPr>
          <w:rFonts w:eastAsia="Calibri" w:cs="Tahoma"/>
          <w:spacing w:val="-1"/>
        </w:rPr>
        <w:t>ι</w:t>
      </w:r>
      <w:r w:rsidRPr="00702720">
        <w:rPr>
          <w:rFonts w:eastAsia="Calibri" w:cs="Tahoma"/>
        </w:rPr>
        <w:t>σ</w:t>
      </w:r>
      <w:r w:rsidRPr="00702720">
        <w:rPr>
          <w:rFonts w:eastAsia="Calibri" w:cs="Tahoma"/>
          <w:spacing w:val="-3"/>
        </w:rPr>
        <w:t>η</w:t>
      </w:r>
      <w:r w:rsidRPr="00702720">
        <w:rPr>
          <w:rFonts w:eastAsia="Calibri" w:cs="Tahoma"/>
          <w:spacing w:val="1"/>
        </w:rPr>
        <w:t>ς</w:t>
      </w:r>
      <w:r w:rsidRPr="00702720">
        <w:rPr>
          <w:rFonts w:eastAsia="Calibri" w:cs="Tahoma"/>
        </w:rPr>
        <w:t>)</w:t>
      </w:r>
      <w:r w:rsidRPr="00702720">
        <w:rPr>
          <w:rFonts w:cs="Tahoma"/>
          <w:spacing w:val="-4"/>
        </w:rPr>
        <w:t xml:space="preserve"> </w:t>
      </w:r>
      <w:r w:rsidRPr="00702720">
        <w:rPr>
          <w:rFonts w:eastAsia="Calibri" w:cs="Tahoma"/>
          <w:spacing w:val="-2"/>
        </w:rPr>
        <w:t>σ</w:t>
      </w:r>
      <w:r w:rsidRPr="00702720">
        <w:rPr>
          <w:rFonts w:eastAsia="Calibri" w:cs="Tahoma"/>
          <w:spacing w:val="1"/>
        </w:rPr>
        <w:t>τ</w:t>
      </w:r>
      <w:r w:rsidRPr="00702720">
        <w:rPr>
          <w:rFonts w:eastAsia="Calibri" w:cs="Tahoma"/>
          <w:spacing w:val="-1"/>
        </w:rPr>
        <w:t>ο</w:t>
      </w:r>
      <w:r w:rsidRPr="00702720">
        <w:rPr>
          <w:rFonts w:eastAsia="Calibri" w:cs="Tahoma"/>
          <w:spacing w:val="1"/>
        </w:rPr>
        <w:t>υ</w:t>
      </w:r>
      <w:r w:rsidRPr="00702720">
        <w:rPr>
          <w:rFonts w:eastAsia="Calibri" w:cs="Tahoma"/>
        </w:rPr>
        <w:t>ς</w:t>
      </w:r>
      <w:r w:rsidRPr="00702720">
        <w:rPr>
          <w:rFonts w:cs="Tahoma"/>
          <w:spacing w:val="-6"/>
        </w:rPr>
        <w:t xml:space="preserve"> </w:t>
      </w:r>
      <w:r w:rsidRPr="00702720">
        <w:rPr>
          <w:rFonts w:eastAsia="Calibri" w:cs="Tahoma"/>
          <w:spacing w:val="1"/>
        </w:rPr>
        <w:t>ο</w:t>
      </w:r>
      <w:r w:rsidRPr="00702720">
        <w:rPr>
          <w:rFonts w:eastAsia="Calibri" w:cs="Tahoma"/>
          <w:spacing w:val="-2"/>
        </w:rPr>
        <w:t>π</w:t>
      </w:r>
      <w:r w:rsidRPr="00702720">
        <w:rPr>
          <w:rFonts w:eastAsia="Calibri" w:cs="Tahoma"/>
          <w:spacing w:val="1"/>
        </w:rPr>
        <w:t>ο</w:t>
      </w:r>
      <w:r w:rsidRPr="00702720">
        <w:rPr>
          <w:rFonts w:eastAsia="Calibri" w:cs="Tahoma"/>
          <w:spacing w:val="-1"/>
        </w:rPr>
        <w:t>ίο</w:t>
      </w:r>
      <w:r w:rsidRPr="00702720">
        <w:rPr>
          <w:rFonts w:eastAsia="Calibri" w:cs="Tahoma"/>
          <w:spacing w:val="1"/>
        </w:rPr>
        <w:t>υ</w:t>
      </w:r>
      <w:r w:rsidRPr="00702720">
        <w:rPr>
          <w:rFonts w:eastAsia="Calibri" w:cs="Tahoma"/>
        </w:rPr>
        <w:t>ς</w:t>
      </w:r>
      <w:r w:rsidRPr="00702720">
        <w:rPr>
          <w:rFonts w:cs="Tahoma"/>
          <w:spacing w:val="-6"/>
        </w:rPr>
        <w:t xml:space="preserve"> </w:t>
      </w:r>
      <w:r w:rsidRPr="00702720">
        <w:rPr>
          <w:rFonts w:eastAsia="Calibri" w:cs="Tahoma"/>
          <w:spacing w:val="1"/>
        </w:rPr>
        <w:t>ο</w:t>
      </w:r>
      <w:r w:rsidRPr="00702720">
        <w:rPr>
          <w:rFonts w:eastAsia="Calibri" w:cs="Tahoma"/>
          <w:spacing w:val="-2"/>
        </w:rPr>
        <w:t>φ</w:t>
      </w:r>
      <w:r w:rsidRPr="00702720">
        <w:rPr>
          <w:rFonts w:eastAsia="Calibri" w:cs="Tahoma"/>
        </w:rPr>
        <w:t>ε</w:t>
      </w:r>
      <w:r w:rsidRPr="00702720">
        <w:rPr>
          <w:rFonts w:eastAsia="Calibri" w:cs="Tahoma"/>
          <w:spacing w:val="-1"/>
        </w:rPr>
        <w:t>ί</w:t>
      </w:r>
      <w:r w:rsidRPr="00702720">
        <w:rPr>
          <w:rFonts w:eastAsia="Calibri" w:cs="Tahoma"/>
          <w:spacing w:val="1"/>
        </w:rPr>
        <w:t>λ</w:t>
      </w:r>
      <w:r w:rsidRPr="00702720">
        <w:rPr>
          <w:rFonts w:eastAsia="Calibri" w:cs="Tahoma"/>
        </w:rPr>
        <w:t>ει</w:t>
      </w:r>
      <w:r w:rsidRPr="00702720">
        <w:rPr>
          <w:rFonts w:cs="Tahoma"/>
          <w:spacing w:val="-5"/>
        </w:rPr>
        <w:t xml:space="preserve"> </w:t>
      </w:r>
      <w:r w:rsidRPr="00702720">
        <w:rPr>
          <w:rFonts w:eastAsia="Calibri" w:cs="Tahoma"/>
          <w:spacing w:val="-3"/>
        </w:rPr>
        <w:t>ν</w:t>
      </w:r>
      <w:r w:rsidRPr="00702720">
        <w:rPr>
          <w:rFonts w:eastAsia="Calibri" w:cs="Tahoma"/>
        </w:rPr>
        <w:t>α</w:t>
      </w:r>
      <w:r w:rsidRPr="00702720">
        <w:rPr>
          <w:rFonts w:cs="Tahoma"/>
          <w:spacing w:val="-5"/>
        </w:rPr>
        <w:t xml:space="preserve"> </w:t>
      </w:r>
      <w:r w:rsidRPr="00702720">
        <w:rPr>
          <w:rFonts w:eastAsia="Calibri" w:cs="Tahoma"/>
        </w:rPr>
        <w:t>κα</w:t>
      </w:r>
      <w:r w:rsidRPr="00702720">
        <w:rPr>
          <w:rFonts w:eastAsia="Calibri" w:cs="Tahoma"/>
          <w:spacing w:val="1"/>
        </w:rPr>
        <w:t>τ</w:t>
      </w:r>
      <w:r w:rsidRPr="00702720">
        <w:rPr>
          <w:rFonts w:eastAsia="Calibri" w:cs="Tahoma"/>
        </w:rPr>
        <w:t>αβ</w:t>
      </w:r>
      <w:r w:rsidRPr="00702720">
        <w:rPr>
          <w:rFonts w:eastAsia="Calibri" w:cs="Tahoma"/>
          <w:spacing w:val="-3"/>
        </w:rPr>
        <w:t>ά</w:t>
      </w:r>
      <w:r w:rsidRPr="00702720">
        <w:rPr>
          <w:rFonts w:eastAsia="Calibri" w:cs="Tahoma"/>
          <w:spacing w:val="1"/>
        </w:rPr>
        <w:t>λ</w:t>
      </w:r>
      <w:r w:rsidRPr="00702720">
        <w:rPr>
          <w:rFonts w:eastAsia="Calibri" w:cs="Tahoma"/>
        </w:rPr>
        <w:t>ει</w:t>
      </w:r>
      <w:r w:rsidRPr="00702720">
        <w:rPr>
          <w:rFonts w:cs="Tahoma"/>
          <w:spacing w:val="-8"/>
        </w:rPr>
        <w:t xml:space="preserve"> </w:t>
      </w:r>
      <w:r w:rsidRPr="00702720">
        <w:rPr>
          <w:rFonts w:eastAsia="Calibri" w:cs="Tahoma"/>
        </w:rPr>
        <w:t>ε</w:t>
      </w:r>
      <w:r w:rsidRPr="00702720">
        <w:rPr>
          <w:rFonts w:eastAsia="Calibri" w:cs="Tahoma"/>
          <w:spacing w:val="-1"/>
        </w:rPr>
        <w:t>ι</w:t>
      </w:r>
      <w:r w:rsidRPr="00702720">
        <w:rPr>
          <w:rFonts w:eastAsia="Calibri" w:cs="Tahoma"/>
        </w:rPr>
        <w:t>σ</w:t>
      </w:r>
      <w:r w:rsidRPr="00702720">
        <w:rPr>
          <w:rFonts w:eastAsia="Calibri" w:cs="Tahoma"/>
          <w:spacing w:val="-2"/>
        </w:rPr>
        <w:t>φ</w:t>
      </w:r>
      <w:r w:rsidRPr="00702720">
        <w:rPr>
          <w:rFonts w:eastAsia="Calibri" w:cs="Tahoma"/>
          <w:spacing w:val="1"/>
        </w:rPr>
        <w:t>ορ</w:t>
      </w:r>
      <w:r w:rsidRPr="00702720">
        <w:rPr>
          <w:rFonts w:eastAsia="Calibri" w:cs="Tahoma"/>
        </w:rPr>
        <w:t>έ</w:t>
      </w:r>
      <w:r w:rsidRPr="00702720">
        <w:rPr>
          <w:rFonts w:eastAsia="Calibri" w:cs="Tahoma"/>
          <w:spacing w:val="1"/>
        </w:rPr>
        <w:t>ς</w:t>
      </w:r>
      <w:r w:rsidRPr="00702720">
        <w:rPr>
          <w:rFonts w:eastAsia="Calibri" w:cs="Tahoma"/>
        </w:rPr>
        <w:t>]</w:t>
      </w:r>
    </w:p>
    <w:p w14:paraId="5B4B76F3" w14:textId="69D1D964" w:rsidR="004243D9" w:rsidRPr="00702720" w:rsidRDefault="00610F51" w:rsidP="004243D9">
      <w:pPr>
        <w:rPr>
          <w:rFonts w:cs="Tahoma"/>
        </w:rPr>
      </w:pPr>
      <w:proofErr w:type="spellStart"/>
      <w:r w:rsidRPr="009623DD">
        <w:rPr>
          <w:rFonts w:eastAsia="Calibri" w:cs="Tahoma"/>
          <w:b/>
          <w:bCs/>
          <w:spacing w:val="1"/>
        </w:rPr>
        <w:t>ii</w:t>
      </w:r>
      <w:r w:rsidRPr="009623DD">
        <w:rPr>
          <w:rFonts w:eastAsia="Calibri" w:cs="Tahoma"/>
          <w:b/>
          <w:bCs/>
          <w:spacing w:val="-1"/>
        </w:rPr>
        <w:t>i</w:t>
      </w:r>
      <w:proofErr w:type="spellEnd"/>
      <w:r w:rsidRPr="009623DD">
        <w:rPr>
          <w:rFonts w:eastAsia="Calibri" w:cs="Tahoma"/>
          <w:b/>
          <w:bCs/>
        </w:rPr>
        <w:t>)</w:t>
      </w:r>
      <w:r w:rsidRPr="00702720">
        <w:rPr>
          <w:rFonts w:cs="Tahoma"/>
          <w:spacing w:val="24"/>
        </w:rPr>
        <w:t xml:space="preserve"> </w:t>
      </w:r>
      <w:r w:rsidRPr="00702720">
        <w:rPr>
          <w:rFonts w:eastAsia="Calibri" w:cs="Tahoma"/>
          <w:spacing w:val="1"/>
        </w:rPr>
        <w:t>Γ</w:t>
      </w:r>
      <w:r w:rsidRPr="00702720">
        <w:rPr>
          <w:rFonts w:eastAsia="Calibri" w:cs="Tahoma"/>
          <w:spacing w:val="-1"/>
        </w:rPr>
        <w:t>ι</w:t>
      </w:r>
      <w:r w:rsidRPr="00702720">
        <w:rPr>
          <w:rFonts w:eastAsia="Calibri" w:cs="Tahoma"/>
        </w:rPr>
        <w:t>α</w:t>
      </w:r>
      <w:r w:rsidRPr="00702720">
        <w:rPr>
          <w:rFonts w:cs="Tahoma"/>
          <w:spacing w:val="15"/>
        </w:rPr>
        <w:t xml:space="preserve"> </w:t>
      </w:r>
      <w:r w:rsidRPr="00702720">
        <w:rPr>
          <w:rFonts w:eastAsia="Calibri" w:cs="Tahoma"/>
        </w:rPr>
        <w:t>την</w:t>
      </w:r>
      <w:r w:rsidRPr="00702720">
        <w:rPr>
          <w:rFonts w:cs="Tahoma"/>
          <w:spacing w:val="16"/>
        </w:rPr>
        <w:t xml:space="preserve"> </w:t>
      </w:r>
      <w:r w:rsidRPr="00702720">
        <w:rPr>
          <w:rFonts w:eastAsia="Calibri" w:cs="Tahoma"/>
          <w:spacing w:val="-1"/>
        </w:rPr>
        <w:t>πα</w:t>
      </w:r>
      <w:r w:rsidRPr="00702720">
        <w:rPr>
          <w:rFonts w:eastAsia="Calibri" w:cs="Tahoma"/>
          <w:spacing w:val="1"/>
        </w:rPr>
        <w:t>ρ</w:t>
      </w:r>
      <w:r w:rsidRPr="00702720">
        <w:rPr>
          <w:rFonts w:eastAsia="Calibri" w:cs="Tahoma"/>
          <w:spacing w:val="-1"/>
        </w:rPr>
        <w:t>ά</w:t>
      </w:r>
      <w:r w:rsidRPr="00702720">
        <w:rPr>
          <w:rFonts w:eastAsia="Calibri" w:cs="Tahoma"/>
          <w:spacing w:val="-2"/>
        </w:rPr>
        <w:t>γ</w:t>
      </w:r>
      <w:r w:rsidRPr="00702720">
        <w:rPr>
          <w:rFonts w:eastAsia="Calibri" w:cs="Tahoma"/>
          <w:spacing w:val="1"/>
        </w:rPr>
        <w:t>ρ</w:t>
      </w:r>
      <w:r w:rsidRPr="00702720">
        <w:rPr>
          <w:rFonts w:eastAsia="Calibri" w:cs="Tahoma"/>
          <w:spacing w:val="-1"/>
        </w:rPr>
        <w:t>αφ</w:t>
      </w:r>
      <w:r w:rsidRPr="00702720">
        <w:rPr>
          <w:rFonts w:eastAsia="Calibri" w:cs="Tahoma"/>
        </w:rPr>
        <w:t>ο</w:t>
      </w:r>
      <w:r w:rsidRPr="00702720">
        <w:rPr>
          <w:rFonts w:cs="Tahoma"/>
        </w:rPr>
        <w:t xml:space="preserve"> </w:t>
      </w:r>
      <w:r w:rsidRPr="00702720">
        <w:rPr>
          <w:rFonts w:cs="Tahoma"/>
          <w:spacing w:val="1"/>
        </w:rPr>
        <w:t xml:space="preserve"> </w:t>
      </w:r>
      <w:r w:rsidRPr="00702720">
        <w:rPr>
          <w:rFonts w:eastAsia="Calibri" w:cs="Tahoma"/>
          <w:spacing w:val="1"/>
        </w:rPr>
        <w:t>2</w:t>
      </w:r>
      <w:r w:rsidRPr="00702720">
        <w:rPr>
          <w:rFonts w:eastAsia="Calibri" w:cs="Tahoma"/>
          <w:spacing w:val="-1"/>
        </w:rPr>
        <w:t>.</w:t>
      </w:r>
      <w:r w:rsidRPr="00702720">
        <w:rPr>
          <w:rFonts w:eastAsia="Calibri" w:cs="Tahoma"/>
          <w:spacing w:val="1"/>
        </w:rPr>
        <w:t>2</w:t>
      </w:r>
      <w:r w:rsidRPr="00702720">
        <w:rPr>
          <w:rFonts w:eastAsia="Calibri" w:cs="Tahoma"/>
          <w:spacing w:val="-1"/>
        </w:rPr>
        <w:t>.</w:t>
      </w:r>
      <w:r w:rsidRPr="00702720">
        <w:rPr>
          <w:rFonts w:eastAsia="Calibri" w:cs="Tahoma"/>
          <w:spacing w:val="1"/>
        </w:rPr>
        <w:t>3</w:t>
      </w:r>
      <w:r w:rsidRPr="00702720">
        <w:rPr>
          <w:rFonts w:eastAsia="Calibri" w:cs="Tahoma"/>
          <w:spacing w:val="-1"/>
        </w:rPr>
        <w:t>.</w:t>
      </w:r>
      <w:r w:rsidRPr="00702720">
        <w:rPr>
          <w:rFonts w:eastAsia="Calibri" w:cs="Tahoma"/>
        </w:rPr>
        <w:t>2</w:t>
      </w:r>
      <w:r w:rsidRPr="00702720">
        <w:rPr>
          <w:rFonts w:cs="Tahoma"/>
          <w:spacing w:val="21"/>
        </w:rPr>
        <w:t xml:space="preserve"> </w:t>
      </w:r>
      <w:r w:rsidRPr="00702720">
        <w:rPr>
          <w:rFonts w:eastAsia="Calibri" w:cs="Tahoma"/>
          <w:spacing w:val="-1"/>
        </w:rPr>
        <w:t>π</w:t>
      </w:r>
      <w:r w:rsidRPr="00702720">
        <w:rPr>
          <w:rFonts w:eastAsia="Calibri" w:cs="Tahoma"/>
        </w:rPr>
        <w:t>ε</w:t>
      </w:r>
      <w:r w:rsidRPr="00702720">
        <w:rPr>
          <w:rFonts w:eastAsia="Calibri" w:cs="Tahoma"/>
          <w:spacing w:val="1"/>
        </w:rPr>
        <w:t>ρ</w:t>
      </w:r>
      <w:r w:rsidRPr="00702720">
        <w:rPr>
          <w:rFonts w:eastAsia="Calibri" w:cs="Tahoma"/>
          <w:spacing w:val="-1"/>
        </w:rPr>
        <w:t>ίπ</w:t>
      </w:r>
      <w:r w:rsidRPr="00702720">
        <w:rPr>
          <w:rFonts w:eastAsia="Calibri" w:cs="Tahoma"/>
        </w:rPr>
        <w:t>τωση</w:t>
      </w:r>
      <w:r w:rsidRPr="00702720">
        <w:rPr>
          <w:rFonts w:cs="Tahoma"/>
          <w:spacing w:val="38"/>
        </w:rPr>
        <w:t xml:space="preserve"> </w:t>
      </w:r>
      <w:r w:rsidRPr="00702720">
        <w:rPr>
          <w:rFonts w:eastAsia="Calibri" w:cs="Tahoma"/>
          <w:spacing w:val="-1"/>
        </w:rPr>
        <w:t>α</w:t>
      </w:r>
      <w:r w:rsidRPr="00702720">
        <w:rPr>
          <w:rFonts w:eastAsia="Calibri" w:cs="Tahoma"/>
          <w:spacing w:val="-2"/>
        </w:rPr>
        <w:t>’</w:t>
      </w:r>
      <w:r w:rsidRPr="00702720">
        <w:rPr>
          <w:rFonts w:eastAsia="Calibri" w:cs="Tahoma"/>
        </w:rPr>
        <w:t>,</w:t>
      </w:r>
      <w:r w:rsidRPr="00702720">
        <w:rPr>
          <w:rFonts w:cs="Tahoma"/>
          <w:spacing w:val="17"/>
        </w:rPr>
        <w:t xml:space="preserve"> </w:t>
      </w:r>
      <w:r w:rsidRPr="00702720">
        <w:rPr>
          <w:rFonts w:eastAsia="Calibri" w:cs="Tahoma"/>
        </w:rPr>
        <w:t>π</w:t>
      </w:r>
      <w:r w:rsidRPr="00702720">
        <w:rPr>
          <w:rFonts w:eastAsia="Calibri" w:cs="Tahoma"/>
          <w:spacing w:val="-1"/>
        </w:rPr>
        <w:t>λ</w:t>
      </w:r>
      <w:r w:rsidRPr="00702720">
        <w:rPr>
          <w:rFonts w:eastAsia="Calibri" w:cs="Tahoma"/>
        </w:rPr>
        <w:t>έ</w:t>
      </w:r>
      <w:r w:rsidRPr="00702720">
        <w:rPr>
          <w:rFonts w:eastAsia="Calibri" w:cs="Tahoma"/>
          <w:spacing w:val="1"/>
        </w:rPr>
        <w:t>ο</w:t>
      </w:r>
      <w:r w:rsidRPr="00702720">
        <w:rPr>
          <w:rFonts w:eastAsia="Calibri" w:cs="Tahoma"/>
        </w:rPr>
        <w:t>ν</w:t>
      </w:r>
      <w:r w:rsidRPr="00702720">
        <w:rPr>
          <w:rFonts w:cs="Tahoma"/>
          <w:spacing w:val="7"/>
        </w:rPr>
        <w:t xml:space="preserve"> </w:t>
      </w:r>
      <w:r w:rsidRPr="00702720">
        <w:rPr>
          <w:rFonts w:eastAsia="Calibri" w:cs="Tahoma"/>
          <w:spacing w:val="1"/>
        </w:rPr>
        <w:t>τ</w:t>
      </w:r>
      <w:r w:rsidRPr="00702720">
        <w:rPr>
          <w:rFonts w:eastAsia="Calibri" w:cs="Tahoma"/>
        </w:rPr>
        <w:t>ων</w:t>
      </w:r>
      <w:r w:rsidRPr="00702720">
        <w:rPr>
          <w:rFonts w:cs="Tahoma"/>
          <w:spacing w:val="9"/>
        </w:rPr>
        <w:t xml:space="preserve"> </w:t>
      </w:r>
      <w:r w:rsidRPr="00702720">
        <w:rPr>
          <w:rFonts w:eastAsia="Calibri" w:cs="Tahoma"/>
        </w:rPr>
        <w:t>ως</w:t>
      </w:r>
      <w:r w:rsidRPr="00702720">
        <w:rPr>
          <w:rFonts w:cs="Tahoma"/>
          <w:spacing w:val="10"/>
        </w:rPr>
        <w:t xml:space="preserve"> </w:t>
      </w:r>
      <w:r w:rsidRPr="00702720">
        <w:rPr>
          <w:rFonts w:eastAsia="Calibri" w:cs="Tahoma"/>
        </w:rPr>
        <w:t>ά</w:t>
      </w:r>
      <w:r w:rsidRPr="00702720">
        <w:rPr>
          <w:rFonts w:eastAsia="Calibri" w:cs="Tahoma"/>
          <w:spacing w:val="-1"/>
        </w:rPr>
        <w:t>ν</w:t>
      </w:r>
      <w:r w:rsidRPr="00702720">
        <w:rPr>
          <w:rFonts w:eastAsia="Calibri" w:cs="Tahoma"/>
        </w:rPr>
        <w:t>ω</w:t>
      </w:r>
      <w:r w:rsidRPr="00702720">
        <w:rPr>
          <w:rFonts w:cs="Tahoma"/>
          <w:spacing w:val="7"/>
        </w:rPr>
        <w:t xml:space="preserve"> </w:t>
      </w:r>
      <w:r w:rsidRPr="00702720">
        <w:rPr>
          <w:rFonts w:eastAsia="Calibri" w:cs="Tahoma"/>
        </w:rPr>
        <w:t>π</w:t>
      </w:r>
      <w:r w:rsidRPr="00702720">
        <w:rPr>
          <w:rFonts w:eastAsia="Calibri" w:cs="Tahoma"/>
          <w:spacing w:val="-1"/>
        </w:rPr>
        <w:t>ι</w:t>
      </w:r>
      <w:r w:rsidRPr="00702720">
        <w:rPr>
          <w:rFonts w:eastAsia="Calibri" w:cs="Tahoma"/>
        </w:rPr>
        <w:t>σ</w:t>
      </w:r>
      <w:r w:rsidRPr="00702720">
        <w:rPr>
          <w:rFonts w:eastAsia="Calibri" w:cs="Tahoma"/>
          <w:spacing w:val="-1"/>
        </w:rPr>
        <w:t>τ</w:t>
      </w:r>
      <w:r w:rsidRPr="00702720">
        <w:rPr>
          <w:rFonts w:eastAsia="Calibri" w:cs="Tahoma"/>
          <w:spacing w:val="1"/>
        </w:rPr>
        <w:t>ο</w:t>
      </w:r>
      <w:r w:rsidRPr="00702720">
        <w:rPr>
          <w:rFonts w:eastAsia="Calibri" w:cs="Tahoma"/>
          <w:spacing w:val="-2"/>
        </w:rPr>
        <w:t>π</w:t>
      </w:r>
      <w:r w:rsidRPr="00702720">
        <w:rPr>
          <w:rFonts w:eastAsia="Calibri" w:cs="Tahoma"/>
          <w:spacing w:val="1"/>
        </w:rPr>
        <w:t>ο</w:t>
      </w:r>
      <w:r w:rsidRPr="00702720">
        <w:rPr>
          <w:rFonts w:eastAsia="Calibri" w:cs="Tahoma"/>
          <w:spacing w:val="-1"/>
        </w:rPr>
        <w:t>ιη</w:t>
      </w:r>
      <w:r w:rsidRPr="00702720">
        <w:rPr>
          <w:rFonts w:eastAsia="Calibri" w:cs="Tahoma"/>
          <w:spacing w:val="1"/>
        </w:rPr>
        <w:t>τ</w:t>
      </w:r>
      <w:r w:rsidRPr="00702720">
        <w:rPr>
          <w:rFonts w:eastAsia="Calibri" w:cs="Tahoma"/>
          <w:spacing w:val="-1"/>
        </w:rPr>
        <w:t>ι</w:t>
      </w:r>
      <w:r w:rsidRPr="00702720">
        <w:rPr>
          <w:rFonts w:eastAsia="Calibri" w:cs="Tahoma"/>
          <w:spacing w:val="-2"/>
        </w:rPr>
        <w:t>κ</w:t>
      </w:r>
      <w:r w:rsidRPr="00702720">
        <w:rPr>
          <w:rFonts w:eastAsia="Calibri" w:cs="Tahoma"/>
        </w:rPr>
        <w:t>ώ</w:t>
      </w:r>
      <w:r w:rsidRPr="00702720">
        <w:rPr>
          <w:rFonts w:eastAsia="Calibri" w:cs="Tahoma"/>
          <w:spacing w:val="-1"/>
        </w:rPr>
        <w:t>ν</w:t>
      </w:r>
      <w:r w:rsidRPr="00702720">
        <w:rPr>
          <w:rFonts w:eastAsia="Calibri" w:cs="Tahoma"/>
        </w:rPr>
        <w:t>,</w:t>
      </w:r>
      <w:r w:rsidRPr="00702720">
        <w:rPr>
          <w:rFonts w:cs="Tahoma"/>
          <w:spacing w:val="10"/>
        </w:rPr>
        <w:t xml:space="preserve"> </w:t>
      </w:r>
      <w:r w:rsidRPr="00702720">
        <w:rPr>
          <w:rFonts w:eastAsia="Calibri" w:cs="Tahoma"/>
          <w:spacing w:val="-1"/>
        </w:rPr>
        <w:t>υπ</w:t>
      </w:r>
      <w:r w:rsidRPr="00702720">
        <w:rPr>
          <w:rFonts w:eastAsia="Calibri" w:cs="Tahoma"/>
        </w:rPr>
        <w:t>ε</w:t>
      </w:r>
      <w:r w:rsidRPr="00702720">
        <w:rPr>
          <w:rFonts w:eastAsia="Calibri" w:cs="Tahoma"/>
          <w:spacing w:val="-1"/>
        </w:rPr>
        <w:t>ύ</w:t>
      </w:r>
      <w:r w:rsidRPr="00702720">
        <w:rPr>
          <w:rFonts w:eastAsia="Calibri" w:cs="Tahoma"/>
        </w:rPr>
        <w:t>θ</w:t>
      </w:r>
      <w:r w:rsidRPr="00702720">
        <w:rPr>
          <w:rFonts w:eastAsia="Calibri" w:cs="Tahoma"/>
          <w:spacing w:val="-1"/>
        </w:rPr>
        <w:t>υν</w:t>
      </w:r>
      <w:r w:rsidRPr="00702720">
        <w:rPr>
          <w:rFonts w:eastAsia="Calibri" w:cs="Tahoma"/>
        </w:rPr>
        <w:t>η</w:t>
      </w:r>
      <w:r w:rsidRPr="00702720">
        <w:rPr>
          <w:rFonts w:cs="Tahoma"/>
          <w:spacing w:val="28"/>
        </w:rPr>
        <w:t xml:space="preserve"> </w:t>
      </w:r>
      <w:r w:rsidRPr="00702720">
        <w:rPr>
          <w:rFonts w:eastAsia="Calibri" w:cs="Tahoma"/>
        </w:rPr>
        <w:t>δή</w:t>
      </w:r>
      <w:r w:rsidRPr="00702720">
        <w:rPr>
          <w:rFonts w:eastAsia="Calibri" w:cs="Tahoma"/>
          <w:spacing w:val="1"/>
        </w:rPr>
        <w:t>λ</w:t>
      </w:r>
      <w:r w:rsidRPr="00702720">
        <w:rPr>
          <w:rFonts w:eastAsia="Calibri" w:cs="Tahoma"/>
        </w:rPr>
        <w:t>ωση</w:t>
      </w:r>
      <w:r w:rsidRPr="00702720">
        <w:rPr>
          <w:rFonts w:cs="Tahoma"/>
          <w:spacing w:val="27"/>
        </w:rPr>
        <w:t xml:space="preserve"> </w:t>
      </w:r>
      <w:r w:rsidRPr="00702720">
        <w:rPr>
          <w:rFonts w:eastAsia="Calibri" w:cs="Tahoma"/>
          <w:spacing w:val="-1"/>
        </w:rPr>
        <w:t>ό</w:t>
      </w:r>
      <w:r w:rsidRPr="00702720">
        <w:rPr>
          <w:rFonts w:eastAsia="Calibri" w:cs="Tahoma"/>
          <w:spacing w:val="1"/>
        </w:rPr>
        <w:t>τ</w:t>
      </w:r>
      <w:r w:rsidRPr="00702720">
        <w:rPr>
          <w:rFonts w:eastAsia="Calibri" w:cs="Tahoma"/>
        </w:rPr>
        <w:t>ι</w:t>
      </w:r>
      <w:r w:rsidRPr="00702720">
        <w:rPr>
          <w:rFonts w:cs="Tahoma"/>
        </w:rPr>
        <w:t xml:space="preserve"> </w:t>
      </w:r>
      <w:r w:rsidRPr="00702720">
        <w:rPr>
          <w:rFonts w:eastAsia="Calibri" w:cs="Tahoma"/>
        </w:rPr>
        <w:t>δεν</w:t>
      </w:r>
      <w:r w:rsidRPr="00702720">
        <w:rPr>
          <w:rFonts w:cs="Tahoma"/>
          <w:spacing w:val="2"/>
        </w:rPr>
        <w:t xml:space="preserve"> </w:t>
      </w:r>
      <w:r w:rsidRPr="00702720">
        <w:rPr>
          <w:rFonts w:eastAsia="Calibri" w:cs="Tahoma"/>
        </w:rPr>
        <w:t>έχει</w:t>
      </w:r>
      <w:r w:rsidRPr="00702720">
        <w:rPr>
          <w:rFonts w:cs="Tahoma"/>
          <w:spacing w:val="2"/>
        </w:rPr>
        <w:t xml:space="preserve"> </w:t>
      </w:r>
      <w:r w:rsidRPr="00702720">
        <w:rPr>
          <w:rFonts w:eastAsia="Calibri" w:cs="Tahoma"/>
        </w:rPr>
        <w:t>εκδ</w:t>
      </w:r>
      <w:r w:rsidRPr="00702720">
        <w:rPr>
          <w:rFonts w:eastAsia="Calibri" w:cs="Tahoma"/>
          <w:spacing w:val="-1"/>
        </w:rPr>
        <w:t>ο</w:t>
      </w:r>
      <w:r w:rsidRPr="00702720">
        <w:rPr>
          <w:rFonts w:eastAsia="Calibri" w:cs="Tahoma"/>
        </w:rPr>
        <w:t>θεί</w:t>
      </w:r>
      <w:r w:rsidRPr="00702720">
        <w:rPr>
          <w:rFonts w:cs="Tahoma"/>
          <w:spacing w:val="2"/>
        </w:rPr>
        <w:t xml:space="preserve"> </w:t>
      </w:r>
      <w:r w:rsidRPr="00702720">
        <w:rPr>
          <w:rFonts w:eastAsia="Calibri" w:cs="Tahoma"/>
        </w:rPr>
        <w:t>δ</w:t>
      </w:r>
      <w:r w:rsidRPr="00702720">
        <w:rPr>
          <w:rFonts w:eastAsia="Calibri" w:cs="Tahoma"/>
          <w:spacing w:val="-1"/>
        </w:rPr>
        <w:t>ι</w:t>
      </w:r>
      <w:r w:rsidRPr="00702720">
        <w:rPr>
          <w:rFonts w:eastAsia="Calibri" w:cs="Tahoma"/>
        </w:rPr>
        <w:t>κα</w:t>
      </w:r>
      <w:r w:rsidRPr="00702720">
        <w:rPr>
          <w:rFonts w:eastAsia="Calibri" w:cs="Tahoma"/>
          <w:spacing w:val="-2"/>
        </w:rPr>
        <w:t>σ</w:t>
      </w:r>
      <w:r w:rsidRPr="00702720">
        <w:rPr>
          <w:rFonts w:eastAsia="Calibri" w:cs="Tahoma"/>
          <w:spacing w:val="1"/>
        </w:rPr>
        <w:t>τ</w:t>
      </w:r>
      <w:r w:rsidRPr="00702720">
        <w:rPr>
          <w:rFonts w:eastAsia="Calibri" w:cs="Tahoma"/>
          <w:spacing w:val="-1"/>
        </w:rPr>
        <w:t>ι</w:t>
      </w:r>
      <w:r w:rsidRPr="00702720">
        <w:rPr>
          <w:rFonts w:eastAsia="Calibri" w:cs="Tahoma"/>
        </w:rPr>
        <w:t>κή</w:t>
      </w:r>
      <w:r w:rsidRPr="00702720">
        <w:rPr>
          <w:rFonts w:cs="Tahoma"/>
          <w:spacing w:val="-1"/>
        </w:rPr>
        <w:t xml:space="preserve"> </w:t>
      </w:r>
      <w:r w:rsidRPr="00702720">
        <w:rPr>
          <w:rFonts w:eastAsia="Calibri" w:cs="Tahoma"/>
        </w:rPr>
        <w:t>ή</w:t>
      </w:r>
      <w:r w:rsidRPr="00702720">
        <w:rPr>
          <w:rFonts w:cs="Tahoma"/>
          <w:spacing w:val="2"/>
        </w:rPr>
        <w:t xml:space="preserve"> </w:t>
      </w:r>
      <w:r w:rsidRPr="00702720">
        <w:rPr>
          <w:rFonts w:eastAsia="Calibri" w:cs="Tahoma"/>
        </w:rPr>
        <w:t>δ</w:t>
      </w:r>
      <w:r w:rsidRPr="00702720">
        <w:rPr>
          <w:rFonts w:eastAsia="Calibri" w:cs="Tahoma"/>
          <w:spacing w:val="-1"/>
        </w:rPr>
        <w:t>ι</w:t>
      </w:r>
      <w:r w:rsidRPr="00702720">
        <w:rPr>
          <w:rFonts w:eastAsia="Calibri" w:cs="Tahoma"/>
          <w:spacing w:val="1"/>
        </w:rPr>
        <w:t>ο</w:t>
      </w:r>
      <w:r w:rsidRPr="00702720">
        <w:rPr>
          <w:rFonts w:eastAsia="Calibri" w:cs="Tahoma"/>
          <w:spacing w:val="-1"/>
        </w:rPr>
        <w:t>ι</w:t>
      </w:r>
      <w:r w:rsidRPr="00702720">
        <w:rPr>
          <w:rFonts w:eastAsia="Calibri" w:cs="Tahoma"/>
        </w:rPr>
        <w:t>κ</w:t>
      </w:r>
      <w:r w:rsidRPr="00702720">
        <w:rPr>
          <w:rFonts w:eastAsia="Calibri" w:cs="Tahoma"/>
          <w:spacing w:val="-1"/>
        </w:rPr>
        <w:t>η</w:t>
      </w:r>
      <w:r w:rsidRPr="00702720">
        <w:rPr>
          <w:rFonts w:eastAsia="Calibri" w:cs="Tahoma"/>
          <w:spacing w:val="1"/>
        </w:rPr>
        <w:t>τ</w:t>
      </w:r>
      <w:r w:rsidRPr="00702720">
        <w:rPr>
          <w:rFonts w:eastAsia="Calibri" w:cs="Tahoma"/>
          <w:spacing w:val="-1"/>
        </w:rPr>
        <w:t>ι</w:t>
      </w:r>
      <w:r w:rsidRPr="00702720">
        <w:rPr>
          <w:rFonts w:eastAsia="Calibri" w:cs="Tahoma"/>
        </w:rPr>
        <w:t>κή</w:t>
      </w:r>
      <w:r w:rsidRPr="00702720">
        <w:rPr>
          <w:rFonts w:cs="Tahoma"/>
          <w:spacing w:val="2"/>
        </w:rPr>
        <w:t xml:space="preserve"> </w:t>
      </w:r>
      <w:r w:rsidRPr="00702720">
        <w:rPr>
          <w:rFonts w:eastAsia="Calibri" w:cs="Tahoma"/>
        </w:rPr>
        <w:t>απ</w:t>
      </w:r>
      <w:r w:rsidRPr="00702720">
        <w:rPr>
          <w:rFonts w:eastAsia="Calibri" w:cs="Tahoma"/>
          <w:spacing w:val="-1"/>
        </w:rPr>
        <w:t>ό</w:t>
      </w:r>
      <w:r w:rsidRPr="00702720">
        <w:rPr>
          <w:rFonts w:eastAsia="Calibri" w:cs="Tahoma"/>
        </w:rPr>
        <w:t>φαση</w:t>
      </w:r>
      <w:r w:rsidRPr="00702720">
        <w:rPr>
          <w:rFonts w:cs="Tahoma"/>
          <w:spacing w:val="2"/>
        </w:rPr>
        <w:t xml:space="preserve"> </w:t>
      </w:r>
      <w:r w:rsidRPr="00702720">
        <w:rPr>
          <w:rFonts w:eastAsia="Calibri" w:cs="Tahoma"/>
          <w:spacing w:val="1"/>
        </w:rPr>
        <w:t>μ</w:t>
      </w:r>
      <w:r w:rsidRPr="00702720">
        <w:rPr>
          <w:rFonts w:eastAsia="Calibri" w:cs="Tahoma"/>
        </w:rPr>
        <w:t>ε</w:t>
      </w:r>
      <w:r w:rsidRPr="00702720">
        <w:rPr>
          <w:rFonts w:cs="Tahoma"/>
        </w:rPr>
        <w:t xml:space="preserve"> </w:t>
      </w:r>
      <w:r w:rsidRPr="00702720">
        <w:rPr>
          <w:rFonts w:eastAsia="Calibri" w:cs="Tahoma"/>
          <w:spacing w:val="1"/>
        </w:rPr>
        <w:t>τ</w:t>
      </w:r>
      <w:r w:rsidRPr="00702720">
        <w:rPr>
          <w:rFonts w:eastAsia="Calibri" w:cs="Tahoma"/>
        </w:rPr>
        <w:t>ε</w:t>
      </w:r>
      <w:r w:rsidRPr="00702720">
        <w:rPr>
          <w:rFonts w:eastAsia="Calibri" w:cs="Tahoma"/>
          <w:spacing w:val="-1"/>
        </w:rPr>
        <w:t>λ</w:t>
      </w:r>
      <w:r w:rsidRPr="00702720">
        <w:rPr>
          <w:rFonts w:eastAsia="Calibri" w:cs="Tahoma"/>
        </w:rPr>
        <w:t>εσ</w:t>
      </w:r>
      <w:r w:rsidRPr="00702720">
        <w:rPr>
          <w:rFonts w:eastAsia="Calibri" w:cs="Tahoma"/>
          <w:spacing w:val="-1"/>
        </w:rPr>
        <w:t>ί</w:t>
      </w:r>
      <w:r w:rsidRPr="00702720">
        <w:rPr>
          <w:rFonts w:eastAsia="Calibri" w:cs="Tahoma"/>
        </w:rPr>
        <w:t>δ</w:t>
      </w:r>
      <w:r w:rsidRPr="00702720">
        <w:rPr>
          <w:rFonts w:eastAsia="Calibri" w:cs="Tahoma"/>
          <w:spacing w:val="-1"/>
        </w:rPr>
        <w:t>ι</w:t>
      </w:r>
      <w:r w:rsidRPr="00702720">
        <w:rPr>
          <w:rFonts w:eastAsia="Calibri" w:cs="Tahoma"/>
        </w:rPr>
        <w:t>κη</w:t>
      </w:r>
      <w:r w:rsidRPr="00702720">
        <w:rPr>
          <w:rFonts w:cs="Tahoma"/>
          <w:spacing w:val="2"/>
        </w:rPr>
        <w:t xml:space="preserve"> </w:t>
      </w:r>
      <w:r w:rsidRPr="00702720">
        <w:rPr>
          <w:rFonts w:eastAsia="Calibri" w:cs="Tahoma"/>
        </w:rPr>
        <w:t>και</w:t>
      </w:r>
      <w:r w:rsidRPr="00702720">
        <w:rPr>
          <w:rFonts w:cs="Tahoma"/>
          <w:spacing w:val="2"/>
        </w:rPr>
        <w:t xml:space="preserve"> </w:t>
      </w:r>
      <w:r w:rsidRPr="00702720">
        <w:rPr>
          <w:rFonts w:eastAsia="Calibri" w:cs="Tahoma"/>
        </w:rPr>
        <w:t>δε</w:t>
      </w:r>
      <w:r w:rsidRPr="00702720">
        <w:rPr>
          <w:rFonts w:eastAsia="Calibri" w:cs="Tahoma"/>
          <w:spacing w:val="-2"/>
        </w:rPr>
        <w:t>σ</w:t>
      </w:r>
      <w:r w:rsidRPr="00702720">
        <w:rPr>
          <w:rFonts w:eastAsia="Calibri" w:cs="Tahoma"/>
          <w:spacing w:val="1"/>
        </w:rPr>
        <w:t>μ</w:t>
      </w:r>
      <w:r w:rsidRPr="00702720">
        <w:rPr>
          <w:rFonts w:eastAsia="Calibri" w:cs="Tahoma"/>
        </w:rPr>
        <w:t>ε</w:t>
      </w:r>
      <w:r w:rsidRPr="00702720">
        <w:rPr>
          <w:rFonts w:eastAsia="Calibri" w:cs="Tahoma"/>
          <w:spacing w:val="-2"/>
        </w:rPr>
        <w:t>υ</w:t>
      </w:r>
      <w:r w:rsidRPr="00702720">
        <w:rPr>
          <w:rFonts w:eastAsia="Calibri" w:cs="Tahoma"/>
          <w:spacing w:val="1"/>
        </w:rPr>
        <w:t>τ</w:t>
      </w:r>
      <w:r w:rsidRPr="00702720">
        <w:rPr>
          <w:rFonts w:eastAsia="Calibri" w:cs="Tahoma"/>
          <w:spacing w:val="-1"/>
        </w:rPr>
        <w:t>ι</w:t>
      </w:r>
      <w:r w:rsidRPr="00702720">
        <w:rPr>
          <w:rFonts w:eastAsia="Calibri" w:cs="Tahoma"/>
        </w:rPr>
        <w:t>κή</w:t>
      </w:r>
      <w:r w:rsidRPr="00702720">
        <w:rPr>
          <w:rFonts w:cs="Tahoma"/>
          <w:spacing w:val="-1"/>
        </w:rPr>
        <w:t xml:space="preserve"> </w:t>
      </w:r>
      <w:r w:rsidRPr="00702720">
        <w:rPr>
          <w:rFonts w:eastAsia="Calibri" w:cs="Tahoma"/>
          <w:spacing w:val="-1"/>
        </w:rPr>
        <w:t>ι</w:t>
      </w:r>
      <w:r w:rsidRPr="00702720">
        <w:rPr>
          <w:rFonts w:eastAsia="Calibri" w:cs="Tahoma"/>
        </w:rPr>
        <w:t>σχύ</w:t>
      </w:r>
      <w:r w:rsidRPr="00702720">
        <w:rPr>
          <w:rFonts w:cs="Tahoma"/>
          <w:spacing w:val="3"/>
        </w:rPr>
        <w:t xml:space="preserve"> </w:t>
      </w:r>
      <w:r w:rsidRPr="00702720">
        <w:rPr>
          <w:rFonts w:eastAsia="Calibri" w:cs="Tahoma"/>
        </w:rPr>
        <w:t>γ</w:t>
      </w:r>
      <w:r w:rsidRPr="00702720">
        <w:rPr>
          <w:rFonts w:eastAsia="Calibri" w:cs="Tahoma"/>
          <w:spacing w:val="-1"/>
        </w:rPr>
        <w:t>ι</w:t>
      </w:r>
      <w:r w:rsidRPr="00702720">
        <w:rPr>
          <w:rFonts w:eastAsia="Calibri" w:cs="Tahoma"/>
        </w:rPr>
        <w:t>α</w:t>
      </w:r>
      <w:r w:rsidRPr="00702720">
        <w:rPr>
          <w:rFonts w:cs="Tahoma"/>
          <w:spacing w:val="2"/>
        </w:rPr>
        <w:t xml:space="preserve"> </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2"/>
        </w:rPr>
        <w:t xml:space="preserve"> </w:t>
      </w:r>
      <w:r w:rsidRPr="00702720">
        <w:rPr>
          <w:rFonts w:eastAsia="Calibri" w:cs="Tahoma"/>
        </w:rPr>
        <w:t>αθέ</w:t>
      </w:r>
      <w:r w:rsidRPr="00702720">
        <w:rPr>
          <w:rFonts w:eastAsia="Calibri" w:cs="Tahoma"/>
          <w:spacing w:val="1"/>
        </w:rPr>
        <w:t>τ</w:t>
      </w:r>
      <w:r w:rsidRPr="00702720">
        <w:rPr>
          <w:rFonts w:eastAsia="Calibri" w:cs="Tahoma"/>
          <w:spacing w:val="-1"/>
        </w:rPr>
        <w:t>η</w:t>
      </w:r>
      <w:r w:rsidRPr="00702720">
        <w:rPr>
          <w:rFonts w:eastAsia="Calibri" w:cs="Tahoma"/>
        </w:rPr>
        <w:t>ση</w:t>
      </w:r>
      <w:r w:rsidRPr="00702720">
        <w:rPr>
          <w:rFonts w:cs="Tahoma"/>
          <w:spacing w:val="2"/>
        </w:rPr>
        <w:t xml:space="preserve"> </w:t>
      </w:r>
      <w:r w:rsidRPr="00702720">
        <w:rPr>
          <w:rFonts w:eastAsia="Calibri" w:cs="Tahoma"/>
          <w:spacing w:val="-1"/>
        </w:rPr>
        <w:t>τ</w:t>
      </w:r>
      <w:r w:rsidRPr="00702720">
        <w:rPr>
          <w:rFonts w:eastAsia="Calibri" w:cs="Tahoma"/>
        </w:rPr>
        <w:t>ων</w:t>
      </w:r>
      <w:r w:rsidRPr="00702720">
        <w:rPr>
          <w:rFonts w:cs="Tahoma"/>
        </w:rPr>
        <w:t xml:space="preserve"> </w:t>
      </w:r>
      <w:r w:rsidRPr="00702720">
        <w:rPr>
          <w:rFonts w:eastAsia="Calibri" w:cs="Tahoma"/>
          <w:spacing w:val="1"/>
        </w:rPr>
        <w:t>υ</w:t>
      </w:r>
      <w:r w:rsidRPr="00702720">
        <w:rPr>
          <w:rFonts w:eastAsia="Calibri" w:cs="Tahoma"/>
        </w:rPr>
        <w:t>π</w:t>
      </w:r>
      <w:r w:rsidRPr="00702720">
        <w:rPr>
          <w:rFonts w:eastAsia="Calibri" w:cs="Tahoma"/>
          <w:spacing w:val="1"/>
        </w:rPr>
        <w:t>ο</w:t>
      </w:r>
      <w:r w:rsidRPr="00702720">
        <w:rPr>
          <w:rFonts w:eastAsia="Calibri" w:cs="Tahoma"/>
          <w:spacing w:val="-3"/>
        </w:rPr>
        <w:t>χ</w:t>
      </w:r>
      <w:r w:rsidRPr="00702720">
        <w:rPr>
          <w:rFonts w:eastAsia="Calibri" w:cs="Tahoma"/>
          <w:spacing w:val="1"/>
        </w:rPr>
        <w:t>ρ</w:t>
      </w:r>
      <w:r w:rsidRPr="00702720">
        <w:rPr>
          <w:rFonts w:eastAsia="Calibri" w:cs="Tahoma"/>
        </w:rPr>
        <w:t>εώ</w:t>
      </w:r>
      <w:r w:rsidRPr="00702720">
        <w:rPr>
          <w:rFonts w:eastAsia="Calibri" w:cs="Tahoma"/>
          <w:spacing w:val="-2"/>
        </w:rPr>
        <w:t>σ</w:t>
      </w:r>
      <w:r w:rsidRPr="00702720">
        <w:rPr>
          <w:rFonts w:eastAsia="Calibri" w:cs="Tahoma"/>
        </w:rPr>
        <w:t>εών</w:t>
      </w:r>
      <w:r w:rsidRPr="00702720">
        <w:rPr>
          <w:rFonts w:cs="Tahoma"/>
          <w:spacing w:val="-5"/>
        </w:rPr>
        <w:t xml:space="preserve"> </w:t>
      </w:r>
      <w:r w:rsidRPr="00702720">
        <w:rPr>
          <w:rFonts w:eastAsia="Calibri" w:cs="Tahoma"/>
          <w:spacing w:val="-1"/>
        </w:rPr>
        <w:t>τ</w:t>
      </w:r>
      <w:r w:rsidRPr="00702720">
        <w:rPr>
          <w:rFonts w:eastAsia="Calibri" w:cs="Tahoma"/>
          <w:spacing w:val="1"/>
        </w:rPr>
        <w:t>ο</w:t>
      </w:r>
      <w:r w:rsidRPr="00702720">
        <w:rPr>
          <w:rFonts w:eastAsia="Calibri" w:cs="Tahoma"/>
          <w:spacing w:val="-2"/>
        </w:rPr>
        <w:t>υ</w:t>
      </w:r>
      <w:r w:rsidRPr="00702720">
        <w:rPr>
          <w:rFonts w:eastAsia="Calibri" w:cs="Tahoma"/>
        </w:rPr>
        <w:t>ς</w:t>
      </w:r>
      <w:r w:rsidRPr="00702720">
        <w:rPr>
          <w:rFonts w:cs="Tahoma"/>
          <w:spacing w:val="-6"/>
        </w:rPr>
        <w:t xml:space="preserve"> </w:t>
      </w:r>
      <w:r w:rsidRPr="00702720">
        <w:rPr>
          <w:rFonts w:eastAsia="Calibri" w:cs="Tahoma"/>
          <w:spacing w:val="1"/>
        </w:rPr>
        <w:t>ό</w:t>
      </w:r>
      <w:r w:rsidRPr="00702720">
        <w:rPr>
          <w:rFonts w:eastAsia="Calibri" w:cs="Tahoma"/>
          <w:spacing w:val="-2"/>
        </w:rPr>
        <w:t>σ</w:t>
      </w:r>
      <w:r w:rsidRPr="00702720">
        <w:rPr>
          <w:rFonts w:eastAsia="Calibri" w:cs="Tahoma"/>
          <w:spacing w:val="1"/>
        </w:rPr>
        <w:t>ο</w:t>
      </w:r>
      <w:r w:rsidRPr="00702720">
        <w:rPr>
          <w:rFonts w:eastAsia="Calibri" w:cs="Tahoma"/>
        </w:rPr>
        <w:t>ν</w:t>
      </w:r>
      <w:r w:rsidRPr="00702720">
        <w:rPr>
          <w:rFonts w:cs="Tahoma"/>
          <w:spacing w:val="-5"/>
        </w:rPr>
        <w:t xml:space="preserve"> </w:t>
      </w:r>
      <w:r w:rsidRPr="00702720">
        <w:rPr>
          <w:rFonts w:eastAsia="Calibri" w:cs="Tahoma"/>
          <w:spacing w:val="-3"/>
        </w:rPr>
        <w:t>α</w:t>
      </w:r>
      <w:r w:rsidRPr="00702720">
        <w:rPr>
          <w:rFonts w:eastAsia="Calibri" w:cs="Tahoma"/>
        </w:rPr>
        <w:t>φ</w:t>
      </w:r>
      <w:r w:rsidRPr="00702720">
        <w:rPr>
          <w:rFonts w:eastAsia="Calibri" w:cs="Tahoma"/>
          <w:spacing w:val="1"/>
        </w:rPr>
        <w:t>ορ</w:t>
      </w:r>
      <w:r w:rsidRPr="00702720">
        <w:rPr>
          <w:rFonts w:eastAsia="Calibri" w:cs="Tahoma"/>
        </w:rPr>
        <w:t>ά</w:t>
      </w:r>
      <w:r w:rsidRPr="00702720">
        <w:rPr>
          <w:rFonts w:cs="Tahoma"/>
          <w:spacing w:val="-7"/>
        </w:rPr>
        <w:t xml:space="preserve"> </w:t>
      </w:r>
      <w:r w:rsidRPr="00702720">
        <w:rPr>
          <w:rFonts w:eastAsia="Calibri" w:cs="Tahoma"/>
        </w:rPr>
        <w:t>σ</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8"/>
        </w:rPr>
        <w:t xml:space="preserve"> </w:t>
      </w:r>
      <w:r w:rsidRPr="00702720">
        <w:rPr>
          <w:rFonts w:eastAsia="Calibri" w:cs="Tahoma"/>
        </w:rPr>
        <w:t>κα</w:t>
      </w:r>
      <w:r w:rsidRPr="00702720">
        <w:rPr>
          <w:rFonts w:eastAsia="Calibri" w:cs="Tahoma"/>
          <w:spacing w:val="1"/>
        </w:rPr>
        <w:t>τ</w:t>
      </w:r>
      <w:r w:rsidRPr="00702720">
        <w:rPr>
          <w:rFonts w:eastAsia="Calibri" w:cs="Tahoma"/>
        </w:rPr>
        <w:t>α</w:t>
      </w:r>
      <w:r w:rsidRPr="00702720">
        <w:rPr>
          <w:rFonts w:eastAsia="Calibri" w:cs="Tahoma"/>
          <w:spacing w:val="-2"/>
        </w:rPr>
        <w:t>β</w:t>
      </w:r>
      <w:r w:rsidRPr="00702720">
        <w:rPr>
          <w:rFonts w:eastAsia="Calibri" w:cs="Tahoma"/>
          <w:spacing w:val="-1"/>
        </w:rPr>
        <w:t>ο</w:t>
      </w:r>
      <w:r w:rsidRPr="00702720">
        <w:rPr>
          <w:rFonts w:eastAsia="Calibri" w:cs="Tahoma"/>
          <w:spacing w:val="1"/>
        </w:rPr>
        <w:t>λ</w:t>
      </w:r>
      <w:r w:rsidRPr="00702720">
        <w:rPr>
          <w:rFonts w:eastAsia="Calibri" w:cs="Tahoma"/>
        </w:rPr>
        <w:t>ή</w:t>
      </w:r>
      <w:r w:rsidRPr="00702720">
        <w:rPr>
          <w:rFonts w:cs="Tahoma"/>
          <w:spacing w:val="-6"/>
        </w:rPr>
        <w:t xml:space="preserve"> </w:t>
      </w:r>
      <w:r w:rsidRPr="00702720">
        <w:rPr>
          <w:rFonts w:eastAsia="Calibri" w:cs="Tahoma"/>
          <w:spacing w:val="-2"/>
        </w:rPr>
        <w:t>φ</w:t>
      </w:r>
      <w:r w:rsidRPr="00702720">
        <w:rPr>
          <w:rFonts w:eastAsia="Calibri" w:cs="Tahoma"/>
          <w:spacing w:val="1"/>
        </w:rPr>
        <w:t>ό</w:t>
      </w:r>
      <w:r w:rsidRPr="00702720">
        <w:rPr>
          <w:rFonts w:eastAsia="Calibri" w:cs="Tahoma"/>
          <w:spacing w:val="-2"/>
        </w:rPr>
        <w:t>ρ</w:t>
      </w:r>
      <w:r w:rsidRPr="00702720">
        <w:rPr>
          <w:rFonts w:eastAsia="Calibri" w:cs="Tahoma"/>
        </w:rPr>
        <w:t>ων</w:t>
      </w:r>
      <w:r w:rsidRPr="00702720">
        <w:rPr>
          <w:rFonts w:cs="Tahoma"/>
          <w:spacing w:val="-5"/>
        </w:rPr>
        <w:t xml:space="preserve"> </w:t>
      </w:r>
      <w:r w:rsidRPr="00702720">
        <w:rPr>
          <w:rFonts w:eastAsia="Calibri" w:cs="Tahoma"/>
        </w:rPr>
        <w:t>ή</w:t>
      </w:r>
      <w:r w:rsidRPr="00702720">
        <w:rPr>
          <w:rFonts w:cs="Tahoma"/>
          <w:spacing w:val="-6"/>
        </w:rPr>
        <w:t xml:space="preserve"> </w:t>
      </w:r>
      <w:r w:rsidRPr="00702720">
        <w:rPr>
          <w:rFonts w:eastAsia="Calibri" w:cs="Tahoma"/>
        </w:rPr>
        <w:t>ε</w:t>
      </w:r>
      <w:r w:rsidRPr="00702720">
        <w:rPr>
          <w:rFonts w:eastAsia="Calibri" w:cs="Tahoma"/>
          <w:spacing w:val="-1"/>
        </w:rPr>
        <w:t>ι</w:t>
      </w:r>
      <w:r w:rsidRPr="00702720">
        <w:rPr>
          <w:rFonts w:eastAsia="Calibri" w:cs="Tahoma"/>
        </w:rPr>
        <w:t>σ</w:t>
      </w:r>
      <w:r w:rsidRPr="00702720">
        <w:rPr>
          <w:rFonts w:eastAsia="Calibri" w:cs="Tahoma"/>
          <w:spacing w:val="-2"/>
        </w:rPr>
        <w:t>φ</w:t>
      </w:r>
      <w:r w:rsidRPr="00702720">
        <w:rPr>
          <w:rFonts w:eastAsia="Calibri" w:cs="Tahoma"/>
          <w:spacing w:val="1"/>
        </w:rPr>
        <w:t>ορ</w:t>
      </w:r>
      <w:r w:rsidRPr="00702720">
        <w:rPr>
          <w:rFonts w:eastAsia="Calibri" w:cs="Tahoma"/>
        </w:rPr>
        <w:t>ών</w:t>
      </w:r>
      <w:r w:rsidRPr="00702720">
        <w:rPr>
          <w:rFonts w:cs="Tahoma"/>
          <w:spacing w:val="-8"/>
        </w:rPr>
        <w:t xml:space="preserve"> </w:t>
      </w:r>
      <w:r w:rsidRPr="00702720">
        <w:rPr>
          <w:rFonts w:eastAsia="Calibri" w:cs="Tahoma"/>
        </w:rPr>
        <w:t>κ</w:t>
      </w:r>
      <w:r w:rsidRPr="00702720">
        <w:rPr>
          <w:rFonts w:eastAsia="Calibri" w:cs="Tahoma"/>
          <w:spacing w:val="1"/>
        </w:rPr>
        <w:t>ο</w:t>
      </w:r>
      <w:r w:rsidRPr="00702720">
        <w:rPr>
          <w:rFonts w:eastAsia="Calibri" w:cs="Tahoma"/>
          <w:spacing w:val="-1"/>
        </w:rPr>
        <w:t>ιν</w:t>
      </w:r>
      <w:r w:rsidRPr="00702720">
        <w:rPr>
          <w:rFonts w:eastAsia="Calibri" w:cs="Tahoma"/>
        </w:rPr>
        <w:t>ω</w:t>
      </w:r>
      <w:r w:rsidRPr="00702720">
        <w:rPr>
          <w:rFonts w:eastAsia="Calibri" w:cs="Tahoma"/>
          <w:spacing w:val="-1"/>
        </w:rPr>
        <w:t>νι</w:t>
      </w:r>
      <w:r w:rsidRPr="00702720">
        <w:rPr>
          <w:rFonts w:eastAsia="Calibri" w:cs="Tahoma"/>
        </w:rPr>
        <w:t>κ</w:t>
      </w:r>
      <w:r w:rsidRPr="00702720">
        <w:rPr>
          <w:rFonts w:eastAsia="Calibri" w:cs="Tahoma"/>
          <w:spacing w:val="-1"/>
        </w:rPr>
        <w:t>ή</w:t>
      </w:r>
      <w:r w:rsidRPr="00702720">
        <w:rPr>
          <w:rFonts w:eastAsia="Calibri" w:cs="Tahoma"/>
        </w:rPr>
        <w:t>ς</w:t>
      </w:r>
      <w:r w:rsidRPr="00702720">
        <w:rPr>
          <w:rFonts w:cs="Tahoma"/>
          <w:spacing w:val="-6"/>
        </w:rPr>
        <w:t xml:space="preserve"> </w:t>
      </w:r>
      <w:r w:rsidRPr="00702720">
        <w:rPr>
          <w:rFonts w:eastAsia="Calibri" w:cs="Tahoma"/>
        </w:rPr>
        <w:t>ασφά</w:t>
      </w:r>
      <w:r w:rsidRPr="00702720">
        <w:rPr>
          <w:rFonts w:eastAsia="Calibri" w:cs="Tahoma"/>
          <w:spacing w:val="1"/>
        </w:rPr>
        <w:t>λ</w:t>
      </w:r>
      <w:r w:rsidRPr="00702720">
        <w:rPr>
          <w:rFonts w:eastAsia="Calibri" w:cs="Tahoma"/>
          <w:spacing w:val="-1"/>
        </w:rPr>
        <w:t>ι</w:t>
      </w:r>
      <w:r w:rsidRPr="00702720">
        <w:rPr>
          <w:rFonts w:eastAsia="Calibri" w:cs="Tahoma"/>
        </w:rPr>
        <w:t>σ</w:t>
      </w:r>
      <w:r w:rsidRPr="00702720">
        <w:rPr>
          <w:rFonts w:eastAsia="Calibri" w:cs="Tahoma"/>
          <w:spacing w:val="-3"/>
        </w:rPr>
        <w:t>η</w:t>
      </w:r>
      <w:r w:rsidRPr="00702720">
        <w:rPr>
          <w:rFonts w:eastAsia="Calibri" w:cs="Tahoma"/>
          <w:spacing w:val="1"/>
        </w:rPr>
        <w:t>ς</w:t>
      </w:r>
      <w:r w:rsidR="004243D9" w:rsidRPr="00702720">
        <w:rPr>
          <w:rFonts w:cs="Tahoma"/>
        </w:rPr>
        <w:t>.</w:t>
      </w:r>
    </w:p>
    <w:p w14:paraId="7E49F164" w14:textId="4D5696AD" w:rsidR="00A0258C" w:rsidRPr="00702720" w:rsidRDefault="004243D9" w:rsidP="00A0258C">
      <w:pPr>
        <w:autoSpaceDE w:val="0"/>
        <w:autoSpaceDN w:val="0"/>
        <w:adjustRightInd w:val="0"/>
        <w:rPr>
          <w:rFonts w:cs="Tahoma"/>
        </w:rPr>
      </w:pPr>
      <w:r w:rsidRPr="00702720">
        <w:rPr>
          <w:rFonts w:cs="Tahoma"/>
          <w:b/>
          <w:bCs/>
        </w:rPr>
        <w:t>γ)</w:t>
      </w:r>
      <w:r w:rsidRPr="00702720">
        <w:rPr>
          <w:rFonts w:cs="Tahoma"/>
        </w:rPr>
        <w:t xml:space="preserve"> </w:t>
      </w:r>
      <w:r w:rsidR="00A0258C" w:rsidRPr="00702720">
        <w:rPr>
          <w:rFonts w:cs="Tahoma"/>
        </w:rPr>
        <w:t xml:space="preserve">Για την παράγραφο 2.2.3.3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5BE8EC6" w14:textId="77777777" w:rsidR="00A0258C" w:rsidRPr="00702720" w:rsidRDefault="00A0258C" w:rsidP="00A0258C">
      <w:pPr>
        <w:autoSpaceDE w:val="0"/>
        <w:autoSpaceDN w:val="0"/>
        <w:adjustRightInd w:val="0"/>
        <w:rPr>
          <w:rFonts w:cs="Tahoma"/>
        </w:rPr>
      </w:pPr>
      <w:r w:rsidRPr="00702720">
        <w:rPr>
          <w:rFonts w:cs="Tahoma"/>
        </w:rPr>
        <w:t>Ιδίως οι οικονομικοί φορείς που είναι εγκατεστημένοι στην Ελλάδα προσκομίζουν:</w:t>
      </w:r>
    </w:p>
    <w:p w14:paraId="5FB3C4F2" w14:textId="77777777" w:rsidR="00A0258C" w:rsidRPr="00702720" w:rsidRDefault="00A0258C" w:rsidP="00A0258C">
      <w:pPr>
        <w:autoSpaceDE w:val="0"/>
        <w:autoSpaceDN w:val="0"/>
        <w:adjustRightInd w:val="0"/>
        <w:rPr>
          <w:rFonts w:cs="Tahoma"/>
        </w:rPr>
      </w:pPr>
      <w:r w:rsidRPr="00702720">
        <w:rPr>
          <w:rFonts w:cs="Tahoma"/>
          <w:b/>
          <w:bCs/>
        </w:rPr>
        <w:t>i)</w:t>
      </w:r>
      <w:r w:rsidRPr="00702720">
        <w:rPr>
          <w:rFonts w:cs="Tahoma"/>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60C5ECA7" w14:textId="77777777" w:rsidR="00A0258C" w:rsidRPr="00702720" w:rsidRDefault="00A0258C" w:rsidP="00A0258C">
      <w:pPr>
        <w:autoSpaceDE w:val="0"/>
        <w:autoSpaceDN w:val="0"/>
        <w:adjustRightInd w:val="0"/>
        <w:rPr>
          <w:rFonts w:cs="Tahoma"/>
        </w:rPr>
      </w:pPr>
      <w:proofErr w:type="spellStart"/>
      <w:r w:rsidRPr="00702720">
        <w:rPr>
          <w:rFonts w:cs="Tahoma"/>
          <w:b/>
          <w:bCs/>
        </w:rPr>
        <w:t>ii</w:t>
      </w:r>
      <w:proofErr w:type="spellEnd"/>
      <w:r w:rsidRPr="00702720">
        <w:rPr>
          <w:rFonts w:cs="Tahoma"/>
          <w:b/>
          <w:bCs/>
        </w:rPr>
        <w:t>)</w:t>
      </w:r>
      <w:r w:rsidRPr="00702720">
        <w:rPr>
          <w:rFonts w:cs="Tahoma"/>
        </w:rPr>
        <w:t xml:space="preserve"> Πιστοποιητικό του Γ.Ε.Μ.Η. από το οποίο προκύπτει ότι το νομικό πρόσωπο δεν έχει λυθεί και τεθεί υπό εκκαθάριση με απόφαση των εταίρων.</w:t>
      </w:r>
    </w:p>
    <w:p w14:paraId="45889B9D" w14:textId="77777777" w:rsidR="00A0258C" w:rsidRPr="00702720" w:rsidRDefault="00A0258C" w:rsidP="00A0258C">
      <w:pPr>
        <w:autoSpaceDE w:val="0"/>
        <w:autoSpaceDN w:val="0"/>
        <w:adjustRightInd w:val="0"/>
        <w:rPr>
          <w:rFonts w:cs="Tahoma"/>
        </w:rPr>
      </w:pPr>
      <w:proofErr w:type="spellStart"/>
      <w:r w:rsidRPr="00702720">
        <w:rPr>
          <w:rFonts w:cs="Tahoma"/>
          <w:b/>
          <w:bCs/>
        </w:rPr>
        <w:t>iii</w:t>
      </w:r>
      <w:proofErr w:type="spellEnd"/>
      <w:r w:rsidRPr="00702720">
        <w:rPr>
          <w:rFonts w:cs="Tahoma"/>
          <w:b/>
          <w:bCs/>
        </w:rPr>
        <w:t>)</w:t>
      </w:r>
      <w:r w:rsidRPr="00702720">
        <w:rPr>
          <w:rFonts w:cs="Tahoma"/>
        </w:rPr>
        <w:t xml:space="preserve"> 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702720">
        <w:rPr>
          <w:rFonts w:cs="Tahoma"/>
        </w:rPr>
        <w:t>taxisnet</w:t>
      </w:r>
      <w:proofErr w:type="spellEnd"/>
      <w:r w:rsidRPr="00702720">
        <w:rPr>
          <w:rFonts w:cs="Tahoma"/>
        </w:rPr>
        <w:t>,  από  την  οποία  να προκύπτει η μη αναστολή της επιχειρηματικής δραστηριότητάς τους.</w:t>
      </w:r>
    </w:p>
    <w:p w14:paraId="791F34B2" w14:textId="54912D2F" w:rsidR="004243D9" w:rsidRPr="00702720" w:rsidRDefault="00A0258C" w:rsidP="00A0258C">
      <w:pPr>
        <w:autoSpaceDE w:val="0"/>
        <w:autoSpaceDN w:val="0"/>
        <w:adjustRightInd w:val="0"/>
        <w:rPr>
          <w:rFonts w:cs="Tahoma"/>
          <w:b/>
          <w:bCs/>
        </w:rPr>
      </w:pPr>
      <w:r w:rsidRPr="00702720">
        <w:rPr>
          <w:rFonts w:cs="Tahoma"/>
        </w:rPr>
        <w:t>Προκειμένου  για  τα  σωματεία  και  τους  συνεταιρισμούς,  το  Ενιαίο  Πιστοποιητικό  Δικαστικής Φερεγγυότητας</w:t>
      </w:r>
      <w:r w:rsidR="00237045" w:rsidRPr="00702720">
        <w:rPr>
          <w:rFonts w:cs="Tahoma"/>
        </w:rPr>
        <w:t xml:space="preserve"> </w:t>
      </w:r>
      <w:r w:rsidRPr="00702720">
        <w:rPr>
          <w:rFonts w:cs="Tahoma"/>
        </w:rPr>
        <w:t>εκδίδεται</w:t>
      </w:r>
      <w:r w:rsidR="00237045" w:rsidRPr="00702720">
        <w:rPr>
          <w:rFonts w:cs="Tahoma"/>
        </w:rPr>
        <w:t xml:space="preserve"> </w:t>
      </w:r>
      <w:r w:rsidRPr="00702720">
        <w:rPr>
          <w:rFonts w:cs="Tahoma"/>
        </w:rPr>
        <w:t>για</w:t>
      </w:r>
      <w:r w:rsidR="00237045" w:rsidRPr="00702720">
        <w:rPr>
          <w:rFonts w:cs="Tahoma"/>
        </w:rPr>
        <w:t xml:space="preserve"> </w:t>
      </w:r>
      <w:r w:rsidRPr="00702720">
        <w:rPr>
          <w:rFonts w:cs="Tahoma"/>
        </w:rPr>
        <w:t>τα</w:t>
      </w:r>
      <w:r w:rsidR="00237045" w:rsidRPr="00702720">
        <w:rPr>
          <w:rFonts w:cs="Tahoma"/>
        </w:rPr>
        <w:t xml:space="preserve"> </w:t>
      </w:r>
      <w:r w:rsidRPr="00702720">
        <w:rPr>
          <w:rFonts w:cs="Tahoma"/>
        </w:rPr>
        <w:t>σωματεία</w:t>
      </w:r>
      <w:r w:rsidR="00237045" w:rsidRPr="00702720">
        <w:rPr>
          <w:rFonts w:cs="Tahoma"/>
        </w:rPr>
        <w:t xml:space="preserve"> </w:t>
      </w:r>
      <w:r w:rsidRPr="00702720">
        <w:rPr>
          <w:rFonts w:cs="Tahoma"/>
        </w:rPr>
        <w:t>από</w:t>
      </w:r>
      <w:r w:rsidR="00237045" w:rsidRPr="00702720">
        <w:rPr>
          <w:rFonts w:cs="Tahoma"/>
        </w:rPr>
        <w:t xml:space="preserve"> </w:t>
      </w:r>
      <w:r w:rsidRPr="00702720">
        <w:rPr>
          <w:rFonts w:cs="Tahoma"/>
        </w:rPr>
        <w:t>το</w:t>
      </w:r>
      <w:r w:rsidR="00237045" w:rsidRPr="00702720">
        <w:rPr>
          <w:rFonts w:cs="Tahoma"/>
        </w:rPr>
        <w:t xml:space="preserve"> </w:t>
      </w:r>
      <w:r w:rsidRPr="00702720">
        <w:rPr>
          <w:rFonts w:cs="Tahoma"/>
        </w:rPr>
        <w:t>αρμόδιο</w:t>
      </w:r>
      <w:r w:rsidR="00237045" w:rsidRPr="00702720">
        <w:rPr>
          <w:rFonts w:cs="Tahoma"/>
        </w:rPr>
        <w:t xml:space="preserve"> </w:t>
      </w:r>
      <w:r w:rsidRPr="00702720">
        <w:rPr>
          <w:rFonts w:cs="Tahoma"/>
        </w:rPr>
        <w:t>Πρωτοδικείο,</w:t>
      </w:r>
      <w:r w:rsidR="00237045" w:rsidRPr="00702720">
        <w:rPr>
          <w:rFonts w:cs="Tahoma"/>
        </w:rPr>
        <w:t xml:space="preserve"> </w:t>
      </w:r>
      <w:r w:rsidRPr="00702720">
        <w:rPr>
          <w:rFonts w:cs="Tahoma"/>
        </w:rPr>
        <w:t>και</w:t>
      </w:r>
      <w:r w:rsidR="00237045" w:rsidRPr="00702720">
        <w:rPr>
          <w:rFonts w:cs="Tahoma"/>
        </w:rPr>
        <w:t xml:space="preserve"> </w:t>
      </w:r>
      <w:r w:rsidRPr="00702720">
        <w:rPr>
          <w:rFonts w:cs="Tahoma"/>
        </w:rPr>
        <w:t>για</w:t>
      </w:r>
      <w:r w:rsidR="00237045" w:rsidRPr="00702720">
        <w:rPr>
          <w:rFonts w:cs="Tahoma"/>
        </w:rPr>
        <w:t xml:space="preserve"> τους </w:t>
      </w:r>
      <w:r w:rsidRPr="00702720">
        <w:rPr>
          <w:rFonts w:cs="Tahoma"/>
        </w:rPr>
        <w:t>συνεταιρισμούς</w:t>
      </w:r>
      <w:r w:rsidR="00237045" w:rsidRPr="00702720">
        <w:rPr>
          <w:rFonts w:cs="Tahoma"/>
        </w:rPr>
        <w:t xml:space="preserve"> </w:t>
      </w:r>
      <w:r w:rsidRPr="00702720">
        <w:rPr>
          <w:rFonts w:cs="Tahoma"/>
        </w:rPr>
        <w:t>για το χρονικό διάστημα έως τις 31.12.2019 από το Ειρηνοδικείο και μετά την παραπάνω ημερομηνία από το Γ.Ε.Μ.Η</w:t>
      </w:r>
      <w:r w:rsidR="004243D9" w:rsidRPr="00702720">
        <w:rPr>
          <w:rFonts w:eastAsia="Calibri" w:cs="Tahoma"/>
        </w:rPr>
        <w:t>.</w:t>
      </w:r>
    </w:p>
    <w:p w14:paraId="46910800" w14:textId="07BF7446" w:rsidR="003F6BBF" w:rsidRPr="00702720" w:rsidRDefault="004243D9" w:rsidP="003F6BBF">
      <w:pPr>
        <w:rPr>
          <w:rFonts w:cs="Tahoma"/>
        </w:rPr>
      </w:pPr>
      <w:r w:rsidRPr="00702720">
        <w:rPr>
          <w:rFonts w:cs="Tahoma"/>
          <w:b/>
        </w:rPr>
        <w:t>δ)</w:t>
      </w:r>
      <w:r w:rsidRPr="00702720">
        <w:rPr>
          <w:rFonts w:cs="Tahoma"/>
        </w:rPr>
        <w:t xml:space="preserve"> </w:t>
      </w:r>
      <w:r w:rsidR="003F6BBF" w:rsidRPr="00702720">
        <w:rPr>
          <w:rFonts w:cs="Tahoma"/>
        </w:rPr>
        <w:t xml:space="preserve">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 </w:t>
      </w:r>
    </w:p>
    <w:p w14:paraId="3CF100F0" w14:textId="7118517B" w:rsidR="00483B07" w:rsidRPr="00702720" w:rsidRDefault="00127C47" w:rsidP="00483B07">
      <w:pPr>
        <w:rPr>
          <w:rFonts w:cs="Tahoma"/>
        </w:rPr>
      </w:pPr>
      <w:r w:rsidRPr="00702720">
        <w:rPr>
          <w:rFonts w:cs="Tahoma"/>
          <w:b/>
          <w:bCs/>
        </w:rPr>
        <w:t xml:space="preserve">ε) </w:t>
      </w:r>
      <w:r w:rsidRPr="00702720">
        <w:rPr>
          <w:rFonts w:cs="Tahoma"/>
        </w:rPr>
        <w:t>για την παράγραφο 2.2.3.</w:t>
      </w:r>
      <w:r w:rsidR="001E609F" w:rsidRPr="00702720">
        <w:rPr>
          <w:rFonts w:cs="Tahoma"/>
        </w:rPr>
        <w:t>8</w:t>
      </w:r>
      <w:r w:rsidRPr="00702720">
        <w:rPr>
          <w:rFonts w:cs="Tahoma"/>
        </w:rPr>
        <w:t xml:space="preserve"> υπεύθυνη δήλωση του προσφέροντος οικονομικού φορέα </w:t>
      </w:r>
      <w:r w:rsidR="00483B07" w:rsidRPr="00702720">
        <w:rPr>
          <w:rFonts w:cs="Tahoma"/>
        </w:rPr>
        <w:t>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p>
    <w:p w14:paraId="04BDC4F8" w14:textId="77777777" w:rsidR="00483B07" w:rsidRPr="00702720" w:rsidRDefault="00483B07" w:rsidP="00483B07">
      <w:pPr>
        <w:rPr>
          <w:rFonts w:cs="Tahoma"/>
        </w:rPr>
      </w:pPr>
      <w:proofErr w:type="spellStart"/>
      <w:r w:rsidRPr="00702720">
        <w:rPr>
          <w:rFonts w:cs="Tahoma"/>
          <w:b/>
          <w:bCs/>
        </w:rPr>
        <w:t>στ</w:t>
      </w:r>
      <w:proofErr w:type="spellEnd"/>
      <w:r w:rsidRPr="00702720">
        <w:rPr>
          <w:rFonts w:cs="Tahoma"/>
          <w:b/>
          <w:bCs/>
        </w:rPr>
        <w:t>)</w:t>
      </w:r>
      <w:r w:rsidRPr="00702720">
        <w:rPr>
          <w:rFonts w:cs="Tahoma"/>
        </w:rPr>
        <w:t xml:space="preserve"> Για την παράγραφο 2.2.3.4.,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 ή νομικό πρόσωπο της αλλοδαπής που αντιστοιχεί </w:t>
      </w:r>
      <w:r w:rsidRPr="00702720">
        <w:rPr>
          <w:rFonts w:cs="Tahoma"/>
        </w:rPr>
        <w:lastRenderedPageBreak/>
        <w:t>σε ανώνυμη εταιρεία (πλην των περιπτώσεων που αναφέρθηκαν στην παρ. 2.2.3.4 της παρούσας ανωτέρω).</w:t>
      </w:r>
    </w:p>
    <w:p w14:paraId="6F203DF8" w14:textId="77777777" w:rsidR="00483B07" w:rsidRPr="00702720" w:rsidRDefault="00483B07" w:rsidP="00483B07">
      <w:pPr>
        <w:rPr>
          <w:rFonts w:cs="Tahoma"/>
          <w:u w:val="single"/>
        </w:rPr>
      </w:pPr>
      <w:r w:rsidRPr="00702720">
        <w:rPr>
          <w:rFonts w:cs="Tahoma"/>
          <w:u w:val="single"/>
        </w:rPr>
        <w:t>Συγκεκριμένα, προσκομίζονται:</w:t>
      </w:r>
    </w:p>
    <w:p w14:paraId="7F9E5413" w14:textId="77777777" w:rsidR="00483B07" w:rsidRPr="00702720" w:rsidRDefault="00483B07" w:rsidP="00483B07">
      <w:pPr>
        <w:rPr>
          <w:rFonts w:cs="Tahoma"/>
        </w:rPr>
      </w:pPr>
      <w:r w:rsidRPr="00702720">
        <w:rPr>
          <w:rFonts w:cs="Tahoma"/>
          <w:b/>
          <w:bCs/>
        </w:rPr>
        <w:t>i)</w:t>
      </w:r>
      <w:r w:rsidRPr="00702720">
        <w:rPr>
          <w:rFonts w:cs="Tahoma"/>
        </w:rPr>
        <w:t xml:space="preserve"> Για την απόδειξη της εξαίρεσης από την υποχρέωση ονομαστικοποίησης των μετοχών τους κατά την περ. α) της παραγράφου 2.2.3.4 βεβαίωση του αρμοδίου Χρηματιστηρίου.</w:t>
      </w:r>
    </w:p>
    <w:p w14:paraId="0F0EB31B" w14:textId="77777777" w:rsidR="00483B07" w:rsidRPr="00702720" w:rsidRDefault="00483B07" w:rsidP="00483B07">
      <w:pPr>
        <w:rPr>
          <w:rFonts w:cs="Tahoma"/>
        </w:rPr>
      </w:pPr>
      <w:proofErr w:type="spellStart"/>
      <w:r w:rsidRPr="00702720">
        <w:rPr>
          <w:rFonts w:cs="Tahoma"/>
          <w:b/>
          <w:bCs/>
        </w:rPr>
        <w:t>ii</w:t>
      </w:r>
      <w:proofErr w:type="spellEnd"/>
      <w:r w:rsidRPr="00702720">
        <w:rPr>
          <w:rFonts w:cs="Tahoma"/>
          <w:b/>
          <w:bCs/>
        </w:rPr>
        <w:t>)</w:t>
      </w:r>
      <w:r w:rsidRPr="00702720">
        <w:rPr>
          <w:rFonts w:cs="Tahoma"/>
        </w:rPr>
        <w:t xml:space="preserve"> Όσον αφορά την εξαίρεση της περ. β) της παραγράφου 2.2.3.4,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w:t>
      </w:r>
      <w:r w:rsidRPr="00702720">
        <w:rPr>
          <w:rFonts w:cs="Tahoma"/>
          <w:u w:val="single"/>
        </w:rPr>
        <w:t xml:space="preserve">. Οι υπεύθυνες αυτές δηλώσεις συνοδεύονται υποχρεωτικά από βεβαίωση ή άλλο έγγραφο από το οποίο προκύπτει ότι οι </w:t>
      </w:r>
      <w:proofErr w:type="spellStart"/>
      <w:r w:rsidRPr="00702720">
        <w:rPr>
          <w:rFonts w:cs="Tahoma"/>
          <w:u w:val="single"/>
        </w:rPr>
        <w:t>ελέγχουσες</w:t>
      </w:r>
      <w:proofErr w:type="spellEnd"/>
      <w:r w:rsidRPr="00702720">
        <w:rPr>
          <w:rFonts w:cs="Tahoma"/>
          <w:u w:val="single"/>
        </w:rPr>
        <w:t xml:space="preserve"> τα δικαιώματα ψήφου εταιρείες είναι εποπτευόμενες κατά τα οριζόμενα στην παράγραφο 2.2.3.4</w:t>
      </w:r>
      <w:r w:rsidRPr="00702720">
        <w:rPr>
          <w:rFonts w:cs="Tahoma"/>
        </w:rPr>
        <w:t>.</w:t>
      </w:r>
    </w:p>
    <w:p w14:paraId="7E5A81B9" w14:textId="26FC2766" w:rsidR="00127C47" w:rsidRPr="00702720" w:rsidRDefault="00483B07" w:rsidP="00483B07">
      <w:pPr>
        <w:rPr>
          <w:rFonts w:cs="Tahoma"/>
          <w:b/>
          <w:bCs/>
        </w:rPr>
      </w:pPr>
      <w:proofErr w:type="spellStart"/>
      <w:r w:rsidRPr="00702720">
        <w:rPr>
          <w:rFonts w:cs="Tahoma"/>
          <w:b/>
          <w:bCs/>
        </w:rPr>
        <w:t>iii</w:t>
      </w:r>
      <w:proofErr w:type="spellEnd"/>
      <w:r w:rsidRPr="00702720">
        <w:rPr>
          <w:rFonts w:cs="Tahoma"/>
          <w:b/>
          <w:bCs/>
        </w:rPr>
        <w:t>)</w:t>
      </w:r>
      <w:r w:rsidRPr="00702720">
        <w:rPr>
          <w:rFonts w:cs="Tahoma"/>
        </w:rPr>
        <w:t xml:space="preserve"> Δικαιολογητικά ονομαστικοποίησης μετοχών του προσωρινού αναδόχου</w:t>
      </w:r>
      <w:r w:rsidR="00127C47" w:rsidRPr="00702720">
        <w:rPr>
          <w:rFonts w:cs="Tahoma"/>
        </w:rPr>
        <w:t>.</w:t>
      </w:r>
    </w:p>
    <w:p w14:paraId="2A5366ED" w14:textId="640C0ED7" w:rsidR="00E66A22" w:rsidRPr="00702720" w:rsidRDefault="00E66A22" w:rsidP="00007943">
      <w:pPr>
        <w:pStyle w:val="a"/>
        <w:numPr>
          <w:ilvl w:val="0"/>
          <w:numId w:val="4"/>
        </w:numPr>
        <w:rPr>
          <w:rFonts w:cs="Tahoma"/>
        </w:rPr>
      </w:pPr>
      <w:r w:rsidRPr="00702720">
        <w:rPr>
          <w:rFonts w:cs="Tahoma"/>
        </w:rPr>
        <w:t>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11230A52" w14:textId="0A3C04D2" w:rsidR="00E66A22" w:rsidRPr="00702720" w:rsidRDefault="00E66A22" w:rsidP="00007943">
      <w:pPr>
        <w:pStyle w:val="a"/>
        <w:numPr>
          <w:ilvl w:val="0"/>
          <w:numId w:val="4"/>
        </w:numPr>
        <w:rPr>
          <w:rFonts w:cs="Tahoma"/>
        </w:rPr>
      </w:pPr>
      <w:r w:rsidRPr="00702720">
        <w:rPr>
          <w:rFonts w:cs="Tahoma"/>
        </w:rPr>
        <w:t>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1C8E36F" w14:textId="77777777" w:rsidR="00E66A22" w:rsidRPr="00702720" w:rsidRDefault="00E66A22" w:rsidP="00E66A22">
      <w:pPr>
        <w:rPr>
          <w:rFonts w:cs="Tahoma"/>
        </w:rPr>
      </w:pPr>
      <w:r w:rsidRPr="00702720">
        <w:rPr>
          <w:rFonts w:cs="Tahoma"/>
        </w:rPr>
        <w:t>Ειδικότερα:</w:t>
      </w:r>
    </w:p>
    <w:p w14:paraId="5AAD2AF8" w14:textId="77777777" w:rsidR="00E66A22" w:rsidRPr="00702720" w:rsidRDefault="00E66A22" w:rsidP="00E66A22">
      <w:pPr>
        <w:rPr>
          <w:rFonts w:cs="Tahoma"/>
        </w:rPr>
      </w:pPr>
      <w:r w:rsidRPr="00702720">
        <w:rPr>
          <w:rFonts w:cs="Tahoma"/>
        </w:rPr>
        <w:t xml:space="preserve">- Όσον αφορά στις </w:t>
      </w:r>
      <w:r w:rsidRPr="00702720">
        <w:rPr>
          <w:rFonts w:cs="Tahoma"/>
          <w:b/>
          <w:bCs/>
        </w:rPr>
        <w:t>εγκατεστημένες στην Ελλάδα ανώνυμες εταιρείες</w:t>
      </w:r>
      <w:r w:rsidRPr="00702720">
        <w:rPr>
          <w:rFonts w:cs="Tahoma"/>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4A3E428E" w14:textId="77777777" w:rsidR="00E66A22" w:rsidRPr="00702720" w:rsidRDefault="00E66A22" w:rsidP="00E66A22">
      <w:pPr>
        <w:rPr>
          <w:rFonts w:cs="Tahoma"/>
        </w:rPr>
      </w:pPr>
      <w:r w:rsidRPr="00702720">
        <w:rPr>
          <w:rFonts w:cs="Tahoma"/>
        </w:rPr>
        <w:t>- Όσον αφορά</w:t>
      </w:r>
      <w:r w:rsidRPr="00702720">
        <w:rPr>
          <w:rFonts w:cs="Tahoma"/>
          <w:b/>
          <w:bCs/>
        </w:rPr>
        <w:t xml:space="preserve"> στις αλλοδαπές ανώνυμες εταιρίες ή αλλοδαπά νομικά πρόσωπα που αντιστοιχούν σε ανώνυμες εταιρείες</w:t>
      </w:r>
      <w:r w:rsidRPr="00702720">
        <w:rPr>
          <w:rFonts w:cs="Tahoma"/>
        </w:rPr>
        <w:t>:</w:t>
      </w:r>
    </w:p>
    <w:p w14:paraId="06895BD6" w14:textId="77777777" w:rsidR="00E66A22" w:rsidRPr="00702720" w:rsidRDefault="00E66A22" w:rsidP="00E66A22">
      <w:pPr>
        <w:rPr>
          <w:rFonts w:cs="Tahoma"/>
          <w:b/>
          <w:bCs/>
        </w:rPr>
      </w:pPr>
      <w:r w:rsidRPr="00702720">
        <w:rPr>
          <w:rFonts w:cs="Tahoma"/>
          <w:b/>
          <w:bCs/>
        </w:rPr>
        <w:t>Α) εφόσον έχουν κατά το δίκαιο της έδρας τους ονομαστικές μετοχές,  προσκομίζουν:</w:t>
      </w:r>
    </w:p>
    <w:p w14:paraId="0C5C7403" w14:textId="77777777" w:rsidR="00E66A22" w:rsidRPr="00702720" w:rsidRDefault="00E66A22" w:rsidP="00E66A22">
      <w:pPr>
        <w:rPr>
          <w:rFonts w:cs="Tahoma"/>
        </w:rPr>
      </w:pPr>
      <w:r w:rsidRPr="00702720">
        <w:rPr>
          <w:rFonts w:cs="Tahoma"/>
        </w:rPr>
        <w:t>i) πιστοποιητικό αρμόδιας αρχής του κράτους της έδρας, από το οποίο να προκύπτει ότι οι μετοχές τους είναι ονομαστικές,</w:t>
      </w:r>
    </w:p>
    <w:p w14:paraId="681E27F0" w14:textId="77777777" w:rsidR="00E66A22" w:rsidRPr="00702720" w:rsidRDefault="00E66A22" w:rsidP="00E66A22">
      <w:pPr>
        <w:rPr>
          <w:rFonts w:cs="Tahoma"/>
        </w:rPr>
      </w:pPr>
      <w:proofErr w:type="spellStart"/>
      <w:r w:rsidRPr="00702720">
        <w:rPr>
          <w:rFonts w:cs="Tahoma"/>
        </w:rPr>
        <w:t>ii</w:t>
      </w:r>
      <w:proofErr w:type="spellEnd"/>
      <w:r w:rsidRPr="00702720">
        <w:rPr>
          <w:rFonts w:cs="Tahoma"/>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56C304A7" w14:textId="77777777" w:rsidR="00E66A22" w:rsidRPr="00702720" w:rsidRDefault="00E66A22" w:rsidP="00E66A22">
      <w:pPr>
        <w:rPr>
          <w:rFonts w:cs="Tahoma"/>
        </w:rPr>
      </w:pPr>
      <w:proofErr w:type="spellStart"/>
      <w:r w:rsidRPr="00702720">
        <w:rPr>
          <w:rFonts w:cs="Tahoma"/>
        </w:rPr>
        <w:t>iii</w:t>
      </w:r>
      <w:proofErr w:type="spellEnd"/>
      <w:r w:rsidRPr="00702720">
        <w:rPr>
          <w:rFonts w:cs="Tahoma"/>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p>
    <w:p w14:paraId="2E541875" w14:textId="77777777" w:rsidR="00E66A22" w:rsidRPr="00702720" w:rsidRDefault="00E66A22" w:rsidP="00E66A22">
      <w:pPr>
        <w:rPr>
          <w:rFonts w:cs="Tahoma"/>
          <w:b/>
          <w:bCs/>
        </w:rPr>
      </w:pPr>
      <w:r w:rsidRPr="00702720">
        <w:rPr>
          <w:rFonts w:cs="Tahoma"/>
          <w:b/>
          <w:bCs/>
        </w:rPr>
        <w:t>Β)  εφόσον δεν έχουν υποχρέωση ονομαστικοποίησης μετοχών ή δεν προβλέπεται η ονομαστικοποίηση των μετοχών, προσκομίζουν:</w:t>
      </w:r>
    </w:p>
    <w:p w14:paraId="539FA876" w14:textId="77777777" w:rsidR="00E66A22" w:rsidRPr="00702720" w:rsidRDefault="00E66A22" w:rsidP="00E66A22">
      <w:pPr>
        <w:rPr>
          <w:rFonts w:cs="Tahoma"/>
        </w:rPr>
      </w:pPr>
      <w:r w:rsidRPr="00702720">
        <w:rPr>
          <w:rFonts w:cs="Tahoma"/>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5E75EE8B" w14:textId="77777777" w:rsidR="00E66A22" w:rsidRPr="00702720" w:rsidRDefault="00E66A22" w:rsidP="00E66A22">
      <w:pPr>
        <w:rPr>
          <w:rFonts w:cs="Tahoma"/>
        </w:rPr>
      </w:pPr>
      <w:proofErr w:type="spellStart"/>
      <w:r w:rsidRPr="00702720">
        <w:rPr>
          <w:rFonts w:cs="Tahoma"/>
        </w:rPr>
        <w:t>ii</w:t>
      </w:r>
      <w:proofErr w:type="spellEnd"/>
      <w:r w:rsidRPr="00702720">
        <w:rPr>
          <w:rFonts w:cs="Tahoma"/>
        </w:rPr>
        <w:t>) έγκυρη και ενημερωμένη κατάσταση προσώπων που κατέχουν τουλάχιστον 1% των μετοχών ή δικαιωμάτων ψήφου,</w:t>
      </w:r>
    </w:p>
    <w:p w14:paraId="453834BD" w14:textId="77777777" w:rsidR="00E66A22" w:rsidRPr="00702720" w:rsidRDefault="00E66A22" w:rsidP="00E66A22">
      <w:pPr>
        <w:rPr>
          <w:rFonts w:cs="Tahoma"/>
        </w:rPr>
      </w:pPr>
      <w:proofErr w:type="spellStart"/>
      <w:r w:rsidRPr="00702720">
        <w:rPr>
          <w:rFonts w:cs="Tahoma"/>
        </w:rPr>
        <w:lastRenderedPageBreak/>
        <w:t>iii</w:t>
      </w:r>
      <w:proofErr w:type="spellEnd"/>
      <w:r w:rsidRPr="00702720">
        <w:rPr>
          <w:rFonts w:cs="Tahoma"/>
        </w:rPr>
        <w:t>)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w:t>
      </w:r>
    </w:p>
    <w:p w14:paraId="3A7AC0A7" w14:textId="77777777" w:rsidR="00E66A22" w:rsidRPr="00702720" w:rsidRDefault="00E66A22" w:rsidP="00E66A22">
      <w:pPr>
        <w:rPr>
          <w:rFonts w:cs="Tahoma"/>
        </w:rPr>
      </w:pPr>
      <w:r w:rsidRPr="00702720">
        <w:rPr>
          <w:rFonts w:cs="Tahoma"/>
        </w:rPr>
        <w:t xml:space="preserve">Όλα τα ανωτέρω έγγραφα πρέπει να είναι επικυρωμένα από την κατά </w:t>
      </w:r>
      <w:proofErr w:type="spellStart"/>
      <w:r w:rsidRPr="00702720">
        <w:rPr>
          <w:rFonts w:cs="Tahoma"/>
        </w:rPr>
        <w:t>νόμον</w:t>
      </w:r>
      <w:proofErr w:type="spellEnd"/>
      <w:r w:rsidRPr="00702720">
        <w:rPr>
          <w:rFonts w:cs="Tahoma"/>
        </w:rPr>
        <w:t xml:space="preserve"> αρμόδια αρχή του κράτους της έδρας του υποψηφίου και να συνοδεύονται από επίσημη μετάφραση στην ελληνική.</w:t>
      </w:r>
    </w:p>
    <w:p w14:paraId="7C763B79" w14:textId="161A90D9" w:rsidR="00E66A22" w:rsidRPr="00702720" w:rsidRDefault="00E66A22" w:rsidP="00E66A22">
      <w:pPr>
        <w:rPr>
          <w:rFonts w:cs="Tahoma"/>
        </w:rPr>
      </w:pPr>
      <w:r w:rsidRPr="00702720">
        <w:rPr>
          <w:rFonts w:cs="Tahoma"/>
        </w:rPr>
        <w:t>Ελλείψεις στα δικαιολογητικά ονομαστικοποίησης των μετοχών συμπληρώνονται κατά την παράγραφο</w:t>
      </w:r>
      <w:r w:rsidR="00723973" w:rsidRPr="00702720">
        <w:rPr>
          <w:rFonts w:cs="Tahoma"/>
        </w:rPr>
        <w:t xml:space="preserve"> </w:t>
      </w:r>
      <w:r w:rsidRPr="00702720">
        <w:rPr>
          <w:rFonts w:cs="Tahoma"/>
        </w:rPr>
        <w:t>3.1.2 της παρούσας.</w:t>
      </w:r>
    </w:p>
    <w:p w14:paraId="2E85006B" w14:textId="1CE2B76F" w:rsidR="004243D9" w:rsidRPr="00702720" w:rsidRDefault="00E66A22" w:rsidP="00E66A22">
      <w:pPr>
        <w:rPr>
          <w:rFonts w:cs="Tahoma"/>
        </w:rPr>
      </w:pPr>
      <w:r w:rsidRPr="00702720">
        <w:rPr>
          <w:rFonts w:cs="Tahoma"/>
        </w:rPr>
        <w:t xml:space="preserve">Η αναθέτουσα αρχή ελέγχει επίσης, επί ποινή απαραδέκτου της προσφοράς, εάν στη διαδικασία συμμετέχει </w:t>
      </w:r>
      <w:proofErr w:type="spellStart"/>
      <w:r w:rsidRPr="00702720">
        <w:rPr>
          <w:rFonts w:cs="Tahoma"/>
        </w:rPr>
        <w:t>εξωχώρια</w:t>
      </w:r>
      <w:proofErr w:type="spellEnd"/>
      <w:r w:rsidRPr="00702720">
        <w:rPr>
          <w:rFonts w:cs="Tahoma"/>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p>
    <w:p w14:paraId="1E32AF52" w14:textId="22BDBE8E" w:rsidR="00E34816" w:rsidRPr="00702720" w:rsidRDefault="0011056B" w:rsidP="002C0CCB">
      <w:pPr>
        <w:rPr>
          <w:rFonts w:eastAsia="Calibri" w:cs="Tahoma"/>
        </w:rPr>
      </w:pPr>
      <w:r w:rsidRPr="00702720">
        <w:rPr>
          <w:rFonts w:cs="Tahoma"/>
          <w:color w:val="000000"/>
        </w:rPr>
        <w:t>Επιπλέον, ο</w:t>
      </w:r>
      <w:r w:rsidR="00E34816" w:rsidRPr="00702720">
        <w:rPr>
          <w:rFonts w:cs="Tahoma"/>
          <w:spacing w:val="-2"/>
        </w:rPr>
        <w:t xml:space="preserve"> </w:t>
      </w:r>
      <w:r w:rsidR="00E34816" w:rsidRPr="00702720">
        <w:rPr>
          <w:rFonts w:eastAsia="Calibri" w:cs="Tahoma"/>
        </w:rPr>
        <w:t>π</w:t>
      </w:r>
      <w:r w:rsidR="00E34816" w:rsidRPr="00702720">
        <w:rPr>
          <w:rFonts w:eastAsia="Calibri" w:cs="Tahoma"/>
          <w:spacing w:val="-2"/>
        </w:rPr>
        <w:t>ρ</w:t>
      </w:r>
      <w:r w:rsidR="00E34816" w:rsidRPr="00702720">
        <w:rPr>
          <w:rFonts w:eastAsia="Calibri" w:cs="Tahoma"/>
          <w:spacing w:val="1"/>
        </w:rPr>
        <w:t>ο</w:t>
      </w:r>
      <w:r w:rsidR="00E34816" w:rsidRPr="00702720">
        <w:rPr>
          <w:rFonts w:eastAsia="Calibri" w:cs="Tahoma"/>
        </w:rPr>
        <w:t>σ</w:t>
      </w:r>
      <w:r w:rsidR="00E34816" w:rsidRPr="00702720">
        <w:rPr>
          <w:rFonts w:eastAsia="Calibri" w:cs="Tahoma"/>
          <w:spacing w:val="-2"/>
        </w:rPr>
        <w:t>ω</w:t>
      </w:r>
      <w:r w:rsidR="00E34816" w:rsidRPr="00702720">
        <w:rPr>
          <w:rFonts w:eastAsia="Calibri" w:cs="Tahoma"/>
          <w:spacing w:val="1"/>
        </w:rPr>
        <w:t>ρ</w:t>
      </w:r>
      <w:r w:rsidR="00E34816" w:rsidRPr="00702720">
        <w:rPr>
          <w:rFonts w:eastAsia="Calibri" w:cs="Tahoma"/>
          <w:spacing w:val="-1"/>
        </w:rPr>
        <w:t>ιν</w:t>
      </w:r>
      <w:r w:rsidR="00E34816" w:rsidRPr="00702720">
        <w:rPr>
          <w:rFonts w:eastAsia="Calibri" w:cs="Tahoma"/>
          <w:spacing w:val="1"/>
        </w:rPr>
        <w:t>ό</w:t>
      </w:r>
      <w:r w:rsidR="00E34816" w:rsidRPr="00702720">
        <w:rPr>
          <w:rFonts w:eastAsia="Calibri" w:cs="Tahoma"/>
        </w:rPr>
        <w:t>ς</w:t>
      </w:r>
      <w:r w:rsidR="00E34816" w:rsidRPr="00702720">
        <w:rPr>
          <w:rFonts w:cs="Tahoma"/>
          <w:spacing w:val="-4"/>
        </w:rPr>
        <w:t xml:space="preserve"> </w:t>
      </w:r>
      <w:r w:rsidR="00E34816" w:rsidRPr="00702720">
        <w:rPr>
          <w:rFonts w:eastAsia="Calibri" w:cs="Tahoma"/>
        </w:rPr>
        <w:t>α</w:t>
      </w:r>
      <w:r w:rsidR="00E34816" w:rsidRPr="00702720">
        <w:rPr>
          <w:rFonts w:eastAsia="Calibri" w:cs="Tahoma"/>
          <w:spacing w:val="-1"/>
        </w:rPr>
        <w:t>ν</w:t>
      </w:r>
      <w:r w:rsidR="00E34816" w:rsidRPr="00702720">
        <w:rPr>
          <w:rFonts w:eastAsia="Calibri" w:cs="Tahoma"/>
        </w:rPr>
        <w:t>άδ</w:t>
      </w:r>
      <w:r w:rsidR="00E34816" w:rsidRPr="00702720">
        <w:rPr>
          <w:rFonts w:eastAsia="Calibri" w:cs="Tahoma"/>
          <w:spacing w:val="1"/>
        </w:rPr>
        <w:t>ο</w:t>
      </w:r>
      <w:r w:rsidR="00E34816" w:rsidRPr="00702720">
        <w:rPr>
          <w:rFonts w:eastAsia="Calibri" w:cs="Tahoma"/>
          <w:spacing w:val="-3"/>
        </w:rPr>
        <w:t>χ</w:t>
      </w:r>
      <w:r w:rsidR="00E34816" w:rsidRPr="00702720">
        <w:rPr>
          <w:rFonts w:eastAsia="Calibri" w:cs="Tahoma"/>
          <w:spacing w:val="1"/>
        </w:rPr>
        <w:t>ος</w:t>
      </w:r>
      <w:r w:rsidR="00E34816" w:rsidRPr="00702720">
        <w:rPr>
          <w:rFonts w:eastAsia="Calibri" w:cs="Tahoma"/>
        </w:rPr>
        <w:t>,</w:t>
      </w:r>
      <w:r w:rsidR="00E34816" w:rsidRPr="00702720">
        <w:rPr>
          <w:rFonts w:cs="Tahoma"/>
          <w:spacing w:val="-4"/>
        </w:rPr>
        <w:t xml:space="preserve"> </w:t>
      </w:r>
      <w:r w:rsidR="00E34816" w:rsidRPr="00702720">
        <w:rPr>
          <w:rFonts w:eastAsia="Calibri" w:cs="Tahoma"/>
          <w:spacing w:val="-2"/>
        </w:rPr>
        <w:t>π</w:t>
      </w:r>
      <w:r w:rsidR="00E34816" w:rsidRPr="00702720">
        <w:rPr>
          <w:rFonts w:eastAsia="Calibri" w:cs="Tahoma"/>
        </w:rPr>
        <w:t>έ</w:t>
      </w:r>
      <w:r w:rsidR="00E34816" w:rsidRPr="00702720">
        <w:rPr>
          <w:rFonts w:eastAsia="Calibri" w:cs="Tahoma"/>
          <w:spacing w:val="1"/>
        </w:rPr>
        <w:t>ρ</w:t>
      </w:r>
      <w:r w:rsidR="00E34816" w:rsidRPr="00702720">
        <w:rPr>
          <w:rFonts w:eastAsia="Calibri" w:cs="Tahoma"/>
        </w:rPr>
        <w:t>αν</w:t>
      </w:r>
      <w:r w:rsidR="00E34816" w:rsidRPr="00702720">
        <w:rPr>
          <w:rFonts w:cs="Tahoma"/>
          <w:spacing w:val="-3"/>
        </w:rPr>
        <w:t xml:space="preserve"> </w:t>
      </w:r>
      <w:r w:rsidR="00E34816" w:rsidRPr="00702720">
        <w:rPr>
          <w:rFonts w:eastAsia="Calibri" w:cs="Tahoma"/>
          <w:spacing w:val="1"/>
        </w:rPr>
        <w:t>τ</w:t>
      </w:r>
      <w:r w:rsidR="00E34816" w:rsidRPr="00702720">
        <w:rPr>
          <w:rFonts w:eastAsia="Calibri" w:cs="Tahoma"/>
        </w:rPr>
        <w:t>ων</w:t>
      </w:r>
      <w:r w:rsidR="00E34816" w:rsidRPr="00702720">
        <w:rPr>
          <w:rFonts w:cs="Tahoma"/>
          <w:spacing w:val="-5"/>
        </w:rPr>
        <w:t xml:space="preserve"> </w:t>
      </w:r>
      <w:r w:rsidR="00E34816" w:rsidRPr="00702720">
        <w:rPr>
          <w:rFonts w:eastAsia="Calibri" w:cs="Tahoma"/>
        </w:rPr>
        <w:t>ως</w:t>
      </w:r>
      <w:r w:rsidR="00E34816" w:rsidRPr="00702720">
        <w:rPr>
          <w:rFonts w:cs="Tahoma"/>
          <w:spacing w:val="-2"/>
        </w:rPr>
        <w:t xml:space="preserve"> </w:t>
      </w:r>
      <w:r w:rsidR="00E34816" w:rsidRPr="00702720">
        <w:rPr>
          <w:rFonts w:eastAsia="Calibri" w:cs="Tahoma"/>
        </w:rPr>
        <w:t>ά</w:t>
      </w:r>
      <w:r w:rsidR="00E34816" w:rsidRPr="00702720">
        <w:rPr>
          <w:rFonts w:eastAsia="Calibri" w:cs="Tahoma"/>
          <w:spacing w:val="-1"/>
        </w:rPr>
        <w:t>ν</w:t>
      </w:r>
      <w:r w:rsidR="00E34816" w:rsidRPr="00702720">
        <w:rPr>
          <w:rFonts w:eastAsia="Calibri" w:cs="Tahoma"/>
        </w:rPr>
        <w:t>ω</w:t>
      </w:r>
      <w:r w:rsidR="00E34816" w:rsidRPr="00702720">
        <w:rPr>
          <w:rFonts w:cs="Tahoma"/>
          <w:spacing w:val="-5"/>
        </w:rPr>
        <w:t xml:space="preserve"> </w:t>
      </w:r>
      <w:r w:rsidR="00E34816" w:rsidRPr="00702720">
        <w:rPr>
          <w:rFonts w:eastAsia="Calibri" w:cs="Tahoma"/>
        </w:rPr>
        <w:t>δ</w:t>
      </w:r>
      <w:r w:rsidR="00E34816" w:rsidRPr="00702720">
        <w:rPr>
          <w:rFonts w:eastAsia="Calibri" w:cs="Tahoma"/>
          <w:spacing w:val="-1"/>
        </w:rPr>
        <w:t>ι</w:t>
      </w:r>
      <w:r w:rsidR="00E34816" w:rsidRPr="00702720">
        <w:rPr>
          <w:rFonts w:eastAsia="Calibri" w:cs="Tahoma"/>
        </w:rPr>
        <w:t>κα</w:t>
      </w:r>
      <w:r w:rsidR="00E34816" w:rsidRPr="00702720">
        <w:rPr>
          <w:rFonts w:eastAsia="Calibri" w:cs="Tahoma"/>
          <w:spacing w:val="-1"/>
        </w:rPr>
        <w:t>ιολο</w:t>
      </w:r>
      <w:r w:rsidR="00E34816" w:rsidRPr="00702720">
        <w:rPr>
          <w:rFonts w:eastAsia="Calibri" w:cs="Tahoma"/>
        </w:rPr>
        <w:t>γ</w:t>
      </w:r>
      <w:r w:rsidR="00E34816" w:rsidRPr="00702720">
        <w:rPr>
          <w:rFonts w:eastAsia="Calibri" w:cs="Tahoma"/>
          <w:spacing w:val="-1"/>
        </w:rPr>
        <w:t>η</w:t>
      </w:r>
      <w:r w:rsidR="00E34816" w:rsidRPr="00702720">
        <w:rPr>
          <w:rFonts w:eastAsia="Calibri" w:cs="Tahoma"/>
          <w:spacing w:val="1"/>
        </w:rPr>
        <w:t>τ</w:t>
      </w:r>
      <w:r w:rsidR="00E34816" w:rsidRPr="00702720">
        <w:rPr>
          <w:rFonts w:eastAsia="Calibri" w:cs="Tahoma"/>
          <w:spacing w:val="-1"/>
        </w:rPr>
        <w:t>ι</w:t>
      </w:r>
      <w:r w:rsidR="00E34816" w:rsidRPr="00702720">
        <w:rPr>
          <w:rFonts w:eastAsia="Calibri" w:cs="Tahoma"/>
        </w:rPr>
        <w:t>κών</w:t>
      </w:r>
      <w:r w:rsidR="00E34816" w:rsidRPr="00702720">
        <w:rPr>
          <w:rFonts w:cs="Tahoma"/>
          <w:spacing w:val="-3"/>
        </w:rPr>
        <w:t xml:space="preserve"> </w:t>
      </w:r>
      <w:r w:rsidR="00E34816" w:rsidRPr="00702720">
        <w:rPr>
          <w:rFonts w:eastAsia="Calibri" w:cs="Tahoma"/>
          <w:spacing w:val="1"/>
        </w:rPr>
        <w:t>ο</w:t>
      </w:r>
      <w:r w:rsidR="00E34816" w:rsidRPr="00702720">
        <w:rPr>
          <w:rFonts w:eastAsia="Calibri" w:cs="Tahoma"/>
          <w:spacing w:val="-3"/>
        </w:rPr>
        <w:t>ν</w:t>
      </w:r>
      <w:r w:rsidR="00E34816" w:rsidRPr="00702720">
        <w:rPr>
          <w:rFonts w:eastAsia="Calibri" w:cs="Tahoma"/>
          <w:spacing w:val="-1"/>
        </w:rPr>
        <w:t>ο</w:t>
      </w:r>
      <w:r w:rsidR="00E34816" w:rsidRPr="00702720">
        <w:rPr>
          <w:rFonts w:eastAsia="Calibri" w:cs="Tahoma"/>
          <w:spacing w:val="1"/>
        </w:rPr>
        <w:t>μ</w:t>
      </w:r>
      <w:r w:rsidR="00E34816" w:rsidRPr="00702720">
        <w:rPr>
          <w:rFonts w:eastAsia="Calibri" w:cs="Tahoma"/>
        </w:rPr>
        <w:t>ασ</w:t>
      </w:r>
      <w:r w:rsidR="00E34816" w:rsidRPr="00702720">
        <w:rPr>
          <w:rFonts w:eastAsia="Calibri" w:cs="Tahoma"/>
          <w:spacing w:val="1"/>
        </w:rPr>
        <w:t>τ</w:t>
      </w:r>
      <w:r w:rsidR="00E34816" w:rsidRPr="00702720">
        <w:rPr>
          <w:rFonts w:eastAsia="Calibri" w:cs="Tahoma"/>
          <w:spacing w:val="-3"/>
        </w:rPr>
        <w:t>ι</w:t>
      </w:r>
      <w:r w:rsidR="00E34816" w:rsidRPr="00702720">
        <w:rPr>
          <w:rFonts w:eastAsia="Calibri" w:cs="Tahoma"/>
        </w:rPr>
        <w:t>κ</w:t>
      </w:r>
      <w:r w:rsidR="00E34816" w:rsidRPr="00702720">
        <w:rPr>
          <w:rFonts w:eastAsia="Calibri" w:cs="Tahoma"/>
          <w:spacing w:val="-1"/>
        </w:rPr>
        <w:t>ο</w:t>
      </w:r>
      <w:r w:rsidR="00E34816" w:rsidRPr="00702720">
        <w:rPr>
          <w:rFonts w:eastAsia="Calibri" w:cs="Tahoma"/>
        </w:rPr>
        <w:t>π</w:t>
      </w:r>
      <w:r w:rsidR="00E34816" w:rsidRPr="00702720">
        <w:rPr>
          <w:rFonts w:eastAsia="Calibri" w:cs="Tahoma"/>
          <w:spacing w:val="1"/>
        </w:rPr>
        <w:t>ο</w:t>
      </w:r>
      <w:r w:rsidR="00E34816" w:rsidRPr="00702720">
        <w:rPr>
          <w:rFonts w:eastAsia="Calibri" w:cs="Tahoma"/>
          <w:spacing w:val="-1"/>
        </w:rPr>
        <w:t>ίη</w:t>
      </w:r>
      <w:r w:rsidR="00E34816" w:rsidRPr="00702720">
        <w:rPr>
          <w:rFonts w:eastAsia="Calibri" w:cs="Tahoma"/>
          <w:spacing w:val="-2"/>
        </w:rPr>
        <w:t>σ</w:t>
      </w:r>
      <w:r w:rsidR="00E34816" w:rsidRPr="00702720">
        <w:rPr>
          <w:rFonts w:eastAsia="Calibri" w:cs="Tahoma"/>
          <w:spacing w:val="-1"/>
        </w:rPr>
        <w:t>η</w:t>
      </w:r>
      <w:r w:rsidR="00E34816" w:rsidRPr="00702720">
        <w:rPr>
          <w:rFonts w:eastAsia="Calibri" w:cs="Tahoma"/>
          <w:spacing w:val="1"/>
        </w:rPr>
        <w:t>ς</w:t>
      </w:r>
      <w:r w:rsidR="00E34816" w:rsidRPr="00702720">
        <w:rPr>
          <w:rFonts w:eastAsia="Calibri" w:cs="Tahoma"/>
        </w:rPr>
        <w:t>,</w:t>
      </w:r>
      <w:r w:rsidR="00E34816" w:rsidRPr="00702720">
        <w:rPr>
          <w:rFonts w:cs="Tahoma"/>
          <w:spacing w:val="-2"/>
        </w:rPr>
        <w:t xml:space="preserve"> </w:t>
      </w:r>
      <w:r w:rsidR="00E34816" w:rsidRPr="00702720">
        <w:rPr>
          <w:rFonts w:eastAsia="Calibri" w:cs="Tahoma"/>
          <w:spacing w:val="-1"/>
        </w:rPr>
        <w:t>ν</w:t>
      </w:r>
      <w:r w:rsidR="00E34816" w:rsidRPr="00702720">
        <w:rPr>
          <w:rFonts w:eastAsia="Calibri" w:cs="Tahoma"/>
        </w:rPr>
        <w:t>α</w:t>
      </w:r>
      <w:r w:rsidR="00E34816" w:rsidRPr="00702720">
        <w:rPr>
          <w:rFonts w:cs="Tahoma"/>
          <w:spacing w:val="-3"/>
        </w:rPr>
        <w:t xml:space="preserve"> </w:t>
      </w:r>
      <w:r w:rsidR="00E34816" w:rsidRPr="00702720">
        <w:rPr>
          <w:rFonts w:eastAsia="Calibri" w:cs="Tahoma"/>
        </w:rPr>
        <w:t>π</w:t>
      </w:r>
      <w:r w:rsidR="00E34816" w:rsidRPr="00702720">
        <w:rPr>
          <w:rFonts w:eastAsia="Calibri" w:cs="Tahoma"/>
          <w:spacing w:val="-2"/>
        </w:rPr>
        <w:t>ρ</w:t>
      </w:r>
      <w:r w:rsidR="00E34816" w:rsidRPr="00702720">
        <w:rPr>
          <w:rFonts w:eastAsia="Calibri" w:cs="Tahoma"/>
          <w:spacing w:val="1"/>
        </w:rPr>
        <w:t>ο</w:t>
      </w:r>
      <w:r w:rsidR="00E34816" w:rsidRPr="00702720">
        <w:rPr>
          <w:rFonts w:eastAsia="Calibri" w:cs="Tahoma"/>
          <w:spacing w:val="-2"/>
        </w:rPr>
        <w:t>σ</w:t>
      </w:r>
      <w:r w:rsidR="00E34816" w:rsidRPr="00702720">
        <w:rPr>
          <w:rFonts w:eastAsia="Calibri" w:cs="Tahoma"/>
        </w:rPr>
        <w:t>κ</w:t>
      </w:r>
      <w:r w:rsidR="00E34816" w:rsidRPr="00702720">
        <w:rPr>
          <w:rFonts w:eastAsia="Calibri" w:cs="Tahoma"/>
          <w:spacing w:val="-1"/>
        </w:rPr>
        <w:t>ο</w:t>
      </w:r>
      <w:r w:rsidR="00E34816" w:rsidRPr="00702720">
        <w:rPr>
          <w:rFonts w:eastAsia="Calibri" w:cs="Tahoma"/>
          <w:spacing w:val="1"/>
        </w:rPr>
        <w:t>μ</w:t>
      </w:r>
      <w:r w:rsidR="00E34816" w:rsidRPr="00702720">
        <w:rPr>
          <w:rFonts w:eastAsia="Calibri" w:cs="Tahoma"/>
          <w:spacing w:val="-1"/>
        </w:rPr>
        <w:t>ί</w:t>
      </w:r>
      <w:r w:rsidR="00E34816" w:rsidRPr="00702720">
        <w:rPr>
          <w:rFonts w:eastAsia="Calibri" w:cs="Tahoma"/>
        </w:rPr>
        <w:t>ζει</w:t>
      </w:r>
      <w:r w:rsidR="00E34816" w:rsidRPr="00702720">
        <w:rPr>
          <w:rFonts w:cs="Tahoma"/>
          <w:spacing w:val="-3"/>
        </w:rPr>
        <w:t xml:space="preserve"> </w:t>
      </w:r>
      <w:r w:rsidR="00E34816" w:rsidRPr="00702720">
        <w:rPr>
          <w:rFonts w:eastAsia="Calibri" w:cs="Tahoma"/>
        </w:rPr>
        <w:t>κ</w:t>
      </w:r>
      <w:r w:rsidR="00E34816" w:rsidRPr="00702720">
        <w:rPr>
          <w:rFonts w:eastAsia="Calibri" w:cs="Tahoma"/>
          <w:spacing w:val="-3"/>
        </w:rPr>
        <w:t>α</w:t>
      </w:r>
      <w:r w:rsidR="00E34816" w:rsidRPr="00702720">
        <w:rPr>
          <w:rFonts w:eastAsia="Calibri" w:cs="Tahoma"/>
          <w:spacing w:val="1"/>
        </w:rPr>
        <w:t>τ</w:t>
      </w:r>
      <w:r w:rsidR="00E34816" w:rsidRPr="00702720">
        <w:rPr>
          <w:rFonts w:eastAsia="Calibri" w:cs="Tahoma"/>
        </w:rPr>
        <w:t>ά</w:t>
      </w:r>
      <w:r w:rsidR="00E34816" w:rsidRPr="00702720">
        <w:rPr>
          <w:rFonts w:cs="Tahoma"/>
          <w:spacing w:val="-5"/>
        </w:rPr>
        <w:t xml:space="preserve"> </w:t>
      </w:r>
      <w:r w:rsidR="00E34816" w:rsidRPr="00702720">
        <w:rPr>
          <w:rFonts w:eastAsia="Calibri" w:cs="Tahoma"/>
          <w:spacing w:val="1"/>
        </w:rPr>
        <w:t>τ</w:t>
      </w:r>
      <w:r w:rsidR="00E34816" w:rsidRPr="00702720">
        <w:rPr>
          <w:rFonts w:eastAsia="Calibri" w:cs="Tahoma"/>
        </w:rPr>
        <w:t>ο</w:t>
      </w:r>
      <w:r w:rsidR="00E34816" w:rsidRPr="00702720">
        <w:rPr>
          <w:rFonts w:cs="Tahoma"/>
        </w:rPr>
        <w:t xml:space="preserve"> </w:t>
      </w:r>
      <w:r w:rsidR="00E34816" w:rsidRPr="00702720">
        <w:rPr>
          <w:rFonts w:eastAsia="Calibri" w:cs="Tahoma"/>
        </w:rPr>
        <w:t>σ</w:t>
      </w:r>
      <w:r w:rsidR="00E34816" w:rsidRPr="00702720">
        <w:rPr>
          <w:rFonts w:eastAsia="Calibri" w:cs="Tahoma"/>
          <w:spacing w:val="1"/>
        </w:rPr>
        <w:t>τ</w:t>
      </w:r>
      <w:r w:rsidR="00E34816" w:rsidRPr="00702720">
        <w:rPr>
          <w:rFonts w:eastAsia="Calibri" w:cs="Tahoma"/>
        </w:rPr>
        <w:t>άδ</w:t>
      </w:r>
      <w:r w:rsidR="00E34816" w:rsidRPr="00702720">
        <w:rPr>
          <w:rFonts w:eastAsia="Calibri" w:cs="Tahoma"/>
          <w:spacing w:val="-1"/>
        </w:rPr>
        <w:t>ι</w:t>
      </w:r>
      <w:r w:rsidR="00E34816" w:rsidRPr="00702720">
        <w:rPr>
          <w:rFonts w:eastAsia="Calibri" w:cs="Tahoma"/>
        </w:rPr>
        <w:t>ο</w:t>
      </w:r>
      <w:r w:rsidR="00E34816" w:rsidRPr="00702720">
        <w:rPr>
          <w:rFonts w:cs="Tahoma"/>
          <w:spacing w:val="16"/>
        </w:rPr>
        <w:t xml:space="preserve"> </w:t>
      </w:r>
      <w:r w:rsidR="00E34816" w:rsidRPr="00702720">
        <w:rPr>
          <w:rFonts w:eastAsia="Calibri" w:cs="Tahoma"/>
        </w:rPr>
        <w:t>κα</w:t>
      </w:r>
      <w:r w:rsidR="00E34816" w:rsidRPr="00702720">
        <w:rPr>
          <w:rFonts w:eastAsia="Calibri" w:cs="Tahoma"/>
          <w:spacing w:val="1"/>
        </w:rPr>
        <w:t>τ</w:t>
      </w:r>
      <w:r w:rsidR="00E34816" w:rsidRPr="00702720">
        <w:rPr>
          <w:rFonts w:eastAsia="Calibri" w:cs="Tahoma"/>
          <w:spacing w:val="-3"/>
        </w:rPr>
        <w:t>α</w:t>
      </w:r>
      <w:r w:rsidR="00E34816" w:rsidRPr="00702720">
        <w:rPr>
          <w:rFonts w:eastAsia="Calibri" w:cs="Tahoma"/>
        </w:rPr>
        <w:t>κ</w:t>
      </w:r>
      <w:r w:rsidR="00E34816" w:rsidRPr="00702720">
        <w:rPr>
          <w:rFonts w:eastAsia="Calibri" w:cs="Tahoma"/>
          <w:spacing w:val="1"/>
        </w:rPr>
        <w:t>ύρ</w:t>
      </w:r>
      <w:r w:rsidR="00E34816" w:rsidRPr="00702720">
        <w:rPr>
          <w:rFonts w:eastAsia="Calibri" w:cs="Tahoma"/>
          <w:spacing w:val="-2"/>
        </w:rPr>
        <w:t>ω</w:t>
      </w:r>
      <w:r w:rsidR="00E34816" w:rsidRPr="00702720">
        <w:rPr>
          <w:rFonts w:eastAsia="Calibri" w:cs="Tahoma"/>
        </w:rPr>
        <w:t>σ</w:t>
      </w:r>
      <w:r w:rsidR="00E34816" w:rsidRPr="00702720">
        <w:rPr>
          <w:rFonts w:eastAsia="Calibri" w:cs="Tahoma"/>
          <w:spacing w:val="-1"/>
        </w:rPr>
        <w:t>η</w:t>
      </w:r>
      <w:r w:rsidR="00E34816" w:rsidRPr="00702720">
        <w:rPr>
          <w:rFonts w:eastAsia="Calibri" w:cs="Tahoma"/>
        </w:rPr>
        <w:t>ς</w:t>
      </w:r>
      <w:r w:rsidR="00E34816" w:rsidRPr="00702720">
        <w:rPr>
          <w:rFonts w:cs="Tahoma"/>
          <w:spacing w:val="18"/>
        </w:rPr>
        <w:t xml:space="preserve"> </w:t>
      </w:r>
      <w:r w:rsidR="00E34816" w:rsidRPr="00702720">
        <w:rPr>
          <w:rFonts w:eastAsia="Calibri" w:cs="Tahoma"/>
          <w:spacing w:val="-1"/>
        </w:rPr>
        <w:t>υπ</w:t>
      </w:r>
      <w:r w:rsidR="00E34816" w:rsidRPr="00702720">
        <w:rPr>
          <w:rFonts w:eastAsia="Calibri" w:cs="Tahoma"/>
          <w:spacing w:val="-3"/>
        </w:rPr>
        <w:t>ε</w:t>
      </w:r>
      <w:r w:rsidR="00E34816" w:rsidRPr="00702720">
        <w:rPr>
          <w:rFonts w:eastAsia="Calibri" w:cs="Tahoma"/>
          <w:spacing w:val="-1"/>
        </w:rPr>
        <w:t>ύ</w:t>
      </w:r>
      <w:r w:rsidR="00E34816" w:rsidRPr="00702720">
        <w:rPr>
          <w:rFonts w:eastAsia="Calibri" w:cs="Tahoma"/>
        </w:rPr>
        <w:t>θ</w:t>
      </w:r>
      <w:r w:rsidR="00E34816" w:rsidRPr="00702720">
        <w:rPr>
          <w:rFonts w:eastAsia="Calibri" w:cs="Tahoma"/>
          <w:spacing w:val="-1"/>
        </w:rPr>
        <w:t>υν</w:t>
      </w:r>
      <w:r w:rsidR="00E34816" w:rsidRPr="00702720">
        <w:rPr>
          <w:rFonts w:eastAsia="Calibri" w:cs="Tahoma"/>
        </w:rPr>
        <w:t>η</w:t>
      </w:r>
      <w:r w:rsidR="00E34816" w:rsidRPr="00702720">
        <w:rPr>
          <w:rFonts w:cs="Tahoma"/>
          <w:spacing w:val="35"/>
        </w:rPr>
        <w:t xml:space="preserve"> </w:t>
      </w:r>
      <w:r w:rsidR="00E34816" w:rsidRPr="00702720">
        <w:rPr>
          <w:rFonts w:eastAsia="Calibri" w:cs="Tahoma"/>
        </w:rPr>
        <w:t>δή</w:t>
      </w:r>
      <w:r w:rsidR="00E34816" w:rsidRPr="00702720">
        <w:rPr>
          <w:rFonts w:eastAsia="Calibri" w:cs="Tahoma"/>
          <w:spacing w:val="1"/>
        </w:rPr>
        <w:t>λ</w:t>
      </w:r>
      <w:r w:rsidR="00E34816" w:rsidRPr="00702720">
        <w:rPr>
          <w:rFonts w:eastAsia="Calibri" w:cs="Tahoma"/>
        </w:rPr>
        <w:t>ωση</w:t>
      </w:r>
      <w:r w:rsidR="00E34816" w:rsidRPr="00702720">
        <w:rPr>
          <w:rFonts w:cs="Tahoma"/>
          <w:spacing w:val="32"/>
        </w:rPr>
        <w:t xml:space="preserve"> </w:t>
      </w:r>
      <w:r w:rsidR="00E34816" w:rsidRPr="00702720">
        <w:rPr>
          <w:rFonts w:eastAsia="Calibri" w:cs="Tahoma"/>
          <w:spacing w:val="1"/>
        </w:rPr>
        <w:t>ότ</w:t>
      </w:r>
      <w:r w:rsidR="00E34816" w:rsidRPr="00702720">
        <w:rPr>
          <w:rFonts w:eastAsia="Calibri" w:cs="Tahoma"/>
        </w:rPr>
        <w:t>ι</w:t>
      </w:r>
      <w:r w:rsidR="00E34816" w:rsidRPr="00702720">
        <w:rPr>
          <w:rFonts w:cs="Tahoma"/>
          <w:spacing w:val="16"/>
        </w:rPr>
        <w:t xml:space="preserve"> </w:t>
      </w:r>
      <w:r w:rsidR="00E34816" w:rsidRPr="00702720">
        <w:rPr>
          <w:rFonts w:eastAsia="Calibri" w:cs="Tahoma"/>
          <w:spacing w:val="-3"/>
        </w:rPr>
        <w:t>δ</w:t>
      </w:r>
      <w:r w:rsidR="00E34816" w:rsidRPr="00702720">
        <w:rPr>
          <w:rFonts w:eastAsia="Calibri" w:cs="Tahoma"/>
        </w:rPr>
        <w:t>εν</w:t>
      </w:r>
      <w:r w:rsidR="00E34816" w:rsidRPr="00702720">
        <w:rPr>
          <w:rFonts w:cs="Tahoma"/>
          <w:spacing w:val="16"/>
        </w:rPr>
        <w:t xml:space="preserve"> </w:t>
      </w:r>
      <w:r w:rsidR="00E34816" w:rsidRPr="00702720">
        <w:rPr>
          <w:rFonts w:eastAsia="Calibri" w:cs="Tahoma"/>
        </w:rPr>
        <w:t>ε</w:t>
      </w:r>
      <w:r w:rsidR="00E34816" w:rsidRPr="00702720">
        <w:rPr>
          <w:rFonts w:eastAsia="Calibri" w:cs="Tahoma"/>
          <w:spacing w:val="-1"/>
        </w:rPr>
        <w:t>ί</w:t>
      </w:r>
      <w:r w:rsidR="00E34816" w:rsidRPr="00702720">
        <w:rPr>
          <w:rFonts w:eastAsia="Calibri" w:cs="Tahoma"/>
          <w:spacing w:val="-3"/>
        </w:rPr>
        <w:t>ν</w:t>
      </w:r>
      <w:r w:rsidR="00E34816" w:rsidRPr="00702720">
        <w:rPr>
          <w:rFonts w:eastAsia="Calibri" w:cs="Tahoma"/>
        </w:rPr>
        <w:t>αι</w:t>
      </w:r>
      <w:r w:rsidR="00E34816" w:rsidRPr="00702720">
        <w:rPr>
          <w:rFonts w:cs="Tahoma"/>
          <w:spacing w:val="16"/>
        </w:rPr>
        <w:t xml:space="preserve"> </w:t>
      </w:r>
      <w:proofErr w:type="spellStart"/>
      <w:r w:rsidR="00E34816" w:rsidRPr="00702720">
        <w:rPr>
          <w:rFonts w:eastAsia="Calibri" w:cs="Tahoma"/>
        </w:rPr>
        <w:t>ε</w:t>
      </w:r>
      <w:r w:rsidR="00E34816" w:rsidRPr="00702720">
        <w:rPr>
          <w:rFonts w:eastAsia="Calibri" w:cs="Tahoma"/>
          <w:spacing w:val="1"/>
        </w:rPr>
        <w:t>ξ</w:t>
      </w:r>
      <w:r w:rsidR="00E34816" w:rsidRPr="00702720">
        <w:rPr>
          <w:rFonts w:eastAsia="Calibri" w:cs="Tahoma"/>
        </w:rPr>
        <w:t>ωχώ</w:t>
      </w:r>
      <w:r w:rsidR="00E34816" w:rsidRPr="00702720">
        <w:rPr>
          <w:rFonts w:eastAsia="Calibri" w:cs="Tahoma"/>
          <w:spacing w:val="1"/>
        </w:rPr>
        <w:t>ρ</w:t>
      </w:r>
      <w:r w:rsidR="00E34816" w:rsidRPr="00702720">
        <w:rPr>
          <w:rFonts w:eastAsia="Calibri" w:cs="Tahoma"/>
          <w:spacing w:val="-1"/>
        </w:rPr>
        <w:t>ι</w:t>
      </w:r>
      <w:r w:rsidR="00E34816" w:rsidRPr="00702720">
        <w:rPr>
          <w:rFonts w:eastAsia="Calibri" w:cs="Tahoma"/>
        </w:rPr>
        <w:t>α</w:t>
      </w:r>
      <w:proofErr w:type="spellEnd"/>
      <w:r w:rsidR="00E34816" w:rsidRPr="00702720">
        <w:rPr>
          <w:rFonts w:cs="Tahoma"/>
          <w:spacing w:val="14"/>
        </w:rPr>
        <w:t xml:space="preserve"> </w:t>
      </w:r>
      <w:r w:rsidR="00E34816" w:rsidRPr="00702720">
        <w:rPr>
          <w:rFonts w:eastAsia="Calibri" w:cs="Tahoma"/>
        </w:rPr>
        <w:t>ε</w:t>
      </w:r>
      <w:r w:rsidR="00E34816" w:rsidRPr="00702720">
        <w:rPr>
          <w:rFonts w:eastAsia="Calibri" w:cs="Tahoma"/>
          <w:spacing w:val="1"/>
        </w:rPr>
        <w:t>τ</w:t>
      </w:r>
      <w:r w:rsidR="00E34816" w:rsidRPr="00702720">
        <w:rPr>
          <w:rFonts w:eastAsia="Calibri" w:cs="Tahoma"/>
        </w:rPr>
        <w:t>α</w:t>
      </w:r>
      <w:r w:rsidR="00E34816" w:rsidRPr="00702720">
        <w:rPr>
          <w:rFonts w:eastAsia="Calibri" w:cs="Tahoma"/>
          <w:spacing w:val="-1"/>
        </w:rPr>
        <w:t>ι</w:t>
      </w:r>
      <w:r w:rsidR="00E34816" w:rsidRPr="00702720">
        <w:rPr>
          <w:rFonts w:eastAsia="Calibri" w:cs="Tahoma"/>
          <w:spacing w:val="-2"/>
        </w:rPr>
        <w:t>ρ</w:t>
      </w:r>
      <w:r w:rsidR="00E34816" w:rsidRPr="00702720">
        <w:rPr>
          <w:rFonts w:eastAsia="Calibri" w:cs="Tahoma"/>
        </w:rPr>
        <w:t>ε</w:t>
      </w:r>
      <w:r w:rsidR="00E34816" w:rsidRPr="00702720">
        <w:rPr>
          <w:rFonts w:eastAsia="Calibri" w:cs="Tahoma"/>
          <w:spacing w:val="-1"/>
        </w:rPr>
        <w:t>ί</w:t>
      </w:r>
      <w:r w:rsidR="00E34816" w:rsidRPr="00702720">
        <w:rPr>
          <w:rFonts w:eastAsia="Calibri" w:cs="Tahoma"/>
        </w:rPr>
        <w:t>α,</w:t>
      </w:r>
      <w:r w:rsidR="00E34816" w:rsidRPr="00702720">
        <w:rPr>
          <w:rFonts w:cs="Tahoma"/>
          <w:spacing w:val="17"/>
        </w:rPr>
        <w:t xml:space="preserve"> </w:t>
      </w:r>
      <w:r w:rsidR="00E34816" w:rsidRPr="00702720">
        <w:rPr>
          <w:rFonts w:eastAsia="Calibri" w:cs="Tahoma"/>
        </w:rPr>
        <w:t>κ</w:t>
      </w:r>
      <w:r w:rsidR="00E34816" w:rsidRPr="00702720">
        <w:rPr>
          <w:rFonts w:eastAsia="Calibri" w:cs="Tahoma"/>
          <w:spacing w:val="-3"/>
        </w:rPr>
        <w:t>α</w:t>
      </w:r>
      <w:r w:rsidR="00E34816" w:rsidRPr="00702720">
        <w:rPr>
          <w:rFonts w:eastAsia="Calibri" w:cs="Tahoma"/>
          <w:spacing w:val="-1"/>
        </w:rPr>
        <w:t>τ</w:t>
      </w:r>
      <w:r w:rsidR="00E34816" w:rsidRPr="00702720">
        <w:rPr>
          <w:rFonts w:eastAsia="Calibri" w:cs="Tahoma"/>
        </w:rPr>
        <w:t>ά</w:t>
      </w:r>
      <w:r w:rsidR="00E34816" w:rsidRPr="00702720">
        <w:rPr>
          <w:rFonts w:cs="Tahoma"/>
          <w:spacing w:val="17"/>
        </w:rPr>
        <w:t xml:space="preserve"> </w:t>
      </w:r>
      <w:r w:rsidR="00E34816" w:rsidRPr="00702720">
        <w:rPr>
          <w:rFonts w:eastAsia="Calibri" w:cs="Tahoma"/>
          <w:spacing w:val="1"/>
        </w:rPr>
        <w:t>τ</w:t>
      </w:r>
      <w:r w:rsidR="00E34816" w:rsidRPr="00702720">
        <w:rPr>
          <w:rFonts w:eastAsia="Calibri" w:cs="Tahoma"/>
          <w:spacing w:val="-1"/>
        </w:rPr>
        <w:t>η</w:t>
      </w:r>
      <w:r w:rsidR="00E34816" w:rsidRPr="00702720">
        <w:rPr>
          <w:rFonts w:eastAsia="Calibri" w:cs="Tahoma"/>
        </w:rPr>
        <w:t>ν</w:t>
      </w:r>
      <w:r w:rsidR="00E34816" w:rsidRPr="00702720">
        <w:rPr>
          <w:rFonts w:cs="Tahoma"/>
          <w:spacing w:val="16"/>
        </w:rPr>
        <w:t xml:space="preserve"> </w:t>
      </w:r>
      <w:r w:rsidR="00E34816" w:rsidRPr="00702720">
        <w:rPr>
          <w:rFonts w:eastAsia="Calibri" w:cs="Tahoma"/>
        </w:rPr>
        <w:t>α</w:t>
      </w:r>
      <w:r w:rsidR="00E34816" w:rsidRPr="00702720">
        <w:rPr>
          <w:rFonts w:eastAsia="Calibri" w:cs="Tahoma"/>
          <w:spacing w:val="-1"/>
        </w:rPr>
        <w:t>ν</w:t>
      </w:r>
      <w:r w:rsidR="00E34816" w:rsidRPr="00702720">
        <w:rPr>
          <w:rFonts w:eastAsia="Calibri" w:cs="Tahoma"/>
        </w:rPr>
        <w:t>ω</w:t>
      </w:r>
      <w:r w:rsidR="00E34816" w:rsidRPr="00702720">
        <w:rPr>
          <w:rFonts w:eastAsia="Calibri" w:cs="Tahoma"/>
          <w:spacing w:val="1"/>
        </w:rPr>
        <w:t>τ</w:t>
      </w:r>
      <w:r w:rsidR="00E34816" w:rsidRPr="00702720">
        <w:rPr>
          <w:rFonts w:eastAsia="Calibri" w:cs="Tahoma"/>
          <w:spacing w:val="-2"/>
        </w:rPr>
        <w:t>έ</w:t>
      </w:r>
      <w:r w:rsidR="00E34816" w:rsidRPr="00702720">
        <w:rPr>
          <w:rFonts w:eastAsia="Calibri" w:cs="Tahoma"/>
          <w:spacing w:val="1"/>
        </w:rPr>
        <w:t>ρ</w:t>
      </w:r>
      <w:r w:rsidR="00E34816" w:rsidRPr="00702720">
        <w:rPr>
          <w:rFonts w:eastAsia="Calibri" w:cs="Tahoma"/>
        </w:rPr>
        <w:t>ω</w:t>
      </w:r>
      <w:r w:rsidR="00E34816" w:rsidRPr="00702720">
        <w:rPr>
          <w:rFonts w:cs="Tahoma"/>
          <w:spacing w:val="17"/>
        </w:rPr>
        <w:t xml:space="preserve"> </w:t>
      </w:r>
      <w:r w:rsidR="00E34816" w:rsidRPr="00702720">
        <w:rPr>
          <w:rFonts w:eastAsia="Calibri" w:cs="Tahoma"/>
        </w:rPr>
        <w:t>έ</w:t>
      </w:r>
      <w:r w:rsidR="00E34816" w:rsidRPr="00702720">
        <w:rPr>
          <w:rFonts w:eastAsia="Calibri" w:cs="Tahoma"/>
          <w:spacing w:val="-1"/>
        </w:rPr>
        <w:t>ν</w:t>
      </w:r>
      <w:r w:rsidR="00E34816" w:rsidRPr="00702720">
        <w:rPr>
          <w:rFonts w:eastAsia="Calibri" w:cs="Tahoma"/>
          <w:spacing w:val="-3"/>
        </w:rPr>
        <w:t>ν</w:t>
      </w:r>
      <w:r w:rsidR="00E34816" w:rsidRPr="00702720">
        <w:rPr>
          <w:rFonts w:eastAsia="Calibri" w:cs="Tahoma"/>
          <w:spacing w:val="1"/>
        </w:rPr>
        <w:t>ο</w:t>
      </w:r>
      <w:r w:rsidR="00E34816" w:rsidRPr="00702720">
        <w:rPr>
          <w:rFonts w:eastAsia="Calibri" w:cs="Tahoma"/>
          <w:spacing w:val="-1"/>
        </w:rPr>
        <w:t>ι</w:t>
      </w:r>
      <w:r w:rsidR="00E34816" w:rsidRPr="00702720">
        <w:rPr>
          <w:rFonts w:eastAsia="Calibri" w:cs="Tahoma"/>
        </w:rPr>
        <w:t xml:space="preserve">α </w:t>
      </w:r>
      <w:r w:rsidR="002C0CCB" w:rsidRPr="00702720">
        <w:rPr>
          <w:rFonts w:eastAsia="Calibri" w:cs="Tahoma"/>
        </w:rPr>
        <w:t>και</w:t>
      </w:r>
      <w:r w:rsidR="00722824" w:rsidRPr="00702720">
        <w:rPr>
          <w:rFonts w:eastAsia="Calibri" w:cs="Tahoma"/>
        </w:rPr>
        <w:t xml:space="preserve"> </w:t>
      </w:r>
      <w:r w:rsidR="002C0CCB" w:rsidRPr="00702720">
        <w:rPr>
          <w:rFonts w:eastAsia="Calibri" w:cs="Tahoma"/>
        </w:rPr>
        <w:t xml:space="preserve">δεν εμπίπτει στις διατάξεις της παρ.4 </w:t>
      </w:r>
      <w:proofErr w:type="spellStart"/>
      <w:r w:rsidR="002C0CCB" w:rsidRPr="00702720">
        <w:rPr>
          <w:rFonts w:eastAsia="Calibri" w:cs="Tahoma"/>
        </w:rPr>
        <w:t>εδαφ</w:t>
      </w:r>
      <w:proofErr w:type="spellEnd"/>
      <w:r w:rsidR="002C0CCB" w:rsidRPr="00702720">
        <w:rPr>
          <w:rFonts w:eastAsia="Calibri" w:cs="Tahoma"/>
        </w:rPr>
        <w:t>. α &amp; β του άρθρου 4 του Ν. 3310/2005 όπως ισχύει</w:t>
      </w:r>
      <w:r w:rsidR="00B25DD6" w:rsidRPr="00702720">
        <w:rPr>
          <w:rFonts w:eastAsia="Calibri" w:cs="Tahoma"/>
        </w:rPr>
        <w:t>.</w:t>
      </w:r>
    </w:p>
    <w:p w14:paraId="1013E50F" w14:textId="469E5C96" w:rsidR="00D37F7C" w:rsidRPr="00D37F7C" w:rsidRDefault="00D37F7C" w:rsidP="00D37F7C">
      <w:pPr>
        <w:rPr>
          <w:rFonts w:eastAsia="Calibri" w:cs="Tahoma"/>
        </w:rPr>
      </w:pPr>
      <w:r w:rsidRPr="00D37F7C">
        <w:rPr>
          <w:rFonts w:eastAsia="Calibri" w:cs="Tahoma"/>
          <w:b/>
          <w:bCs/>
        </w:rPr>
        <w:t>ζ)</w:t>
      </w:r>
      <w:r w:rsidRPr="00D37F7C">
        <w:rPr>
          <w:rFonts w:eastAsia="Calibri" w:cs="Tahoma"/>
          <w:bCs/>
        </w:rPr>
        <w:t xml:space="preserve"> για την παράγραφο 2.2.3.5α</w:t>
      </w:r>
      <w:r w:rsidRPr="00D37F7C">
        <w:rPr>
          <w:rFonts w:eastAsia="Calibri" w:cs="Tahoma"/>
          <w:bCs/>
          <w:i/>
        </w:rPr>
        <w:t xml:space="preserve">, </w:t>
      </w:r>
      <w:r w:rsidRPr="00D37F7C">
        <w:rPr>
          <w:rFonts w:eastAsia="Calibri" w:cs="Tahoma"/>
          <w:bCs/>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D37F7C">
        <w:rPr>
          <w:rFonts w:eastAsia="Calibri" w:cs="Tahoma"/>
          <w:bCs/>
          <w:i/>
        </w:rPr>
        <w:t xml:space="preserve"> (υπόδειγμα του περιεχομένου της υπεύθυνης δήλωσης περιλαμβάνεται στο Παράρτημα ΧΙΙ της παρούσας Διακήρυξης</w:t>
      </w:r>
      <w:r w:rsidRPr="00D37F7C">
        <w:rPr>
          <w:rFonts w:eastAsia="Calibri" w:cs="Tahoma"/>
          <w:bCs/>
        </w:rPr>
        <w:t>). Η υπεύθυνη δήλωση υπογράφεται από τον νόμιμο εκπρόσωπο του οικονομικού φορέα, σύμφωνα με τα προβλεπόμενα στο άρθρο 79Α του ν. 4412/2016.</w:t>
      </w:r>
    </w:p>
    <w:p w14:paraId="39B20F7E" w14:textId="77777777" w:rsidR="002C0CCB" w:rsidRPr="00702720" w:rsidRDefault="002C0CCB" w:rsidP="002C0CCB">
      <w:pPr>
        <w:rPr>
          <w:rFonts w:cs="Tahoma"/>
        </w:rPr>
      </w:pPr>
    </w:p>
    <w:p w14:paraId="048BE75C" w14:textId="02081805" w:rsidR="00F661A1" w:rsidRPr="00702720" w:rsidRDefault="00F661A1" w:rsidP="00A935CF">
      <w:pPr>
        <w:rPr>
          <w:rFonts w:cs="Tahoma"/>
          <w:b/>
        </w:rPr>
      </w:pPr>
      <w:r w:rsidRPr="00702720">
        <w:rPr>
          <w:rFonts w:cs="Tahoma"/>
          <w:b/>
        </w:rPr>
        <w:t xml:space="preserve">B.2. Για την απόδειξη της απαίτησης της παραγράφου </w:t>
      </w:r>
      <w:r w:rsidR="00FF45BF" w:rsidRPr="00702720">
        <w:rPr>
          <w:rFonts w:cs="Tahoma"/>
          <w:b/>
        </w:rPr>
        <w:fldChar w:fldCharType="begin"/>
      </w:r>
      <w:r w:rsidR="00FF45BF" w:rsidRPr="00702720">
        <w:rPr>
          <w:rFonts w:cs="Tahoma"/>
          <w:b/>
        </w:rPr>
        <w:instrText xml:space="preserve"> REF _Ref496541162 \r \h </w:instrText>
      </w:r>
      <w:r w:rsidR="004B6DFC" w:rsidRPr="00702720">
        <w:rPr>
          <w:rFonts w:cs="Tahoma"/>
          <w:b/>
        </w:rPr>
        <w:instrText xml:space="preserve"> \* MERGEFORMAT </w:instrText>
      </w:r>
      <w:r w:rsidR="00FF45BF" w:rsidRPr="00702720">
        <w:rPr>
          <w:rFonts w:cs="Tahoma"/>
          <w:b/>
        </w:rPr>
      </w:r>
      <w:r w:rsidR="00FF45BF" w:rsidRPr="00702720">
        <w:rPr>
          <w:rFonts w:cs="Tahoma"/>
          <w:b/>
        </w:rPr>
        <w:fldChar w:fldCharType="separate"/>
      </w:r>
      <w:r w:rsidR="00EA12ED">
        <w:rPr>
          <w:rFonts w:cs="Tahoma"/>
          <w:b/>
        </w:rPr>
        <w:t>2.2.4</w:t>
      </w:r>
      <w:r w:rsidR="00FF45BF" w:rsidRPr="00702720">
        <w:rPr>
          <w:rFonts w:cs="Tahoma"/>
          <w:b/>
        </w:rPr>
        <w:fldChar w:fldCharType="end"/>
      </w:r>
      <w:r w:rsidRPr="00702720">
        <w:rPr>
          <w:rFonts w:cs="Tahoma"/>
          <w:b/>
        </w:rPr>
        <w:t xml:space="preserve"> (απόδειξη </w:t>
      </w:r>
      <w:proofErr w:type="spellStart"/>
      <w:r w:rsidRPr="00702720">
        <w:rPr>
          <w:rFonts w:cs="Tahoma"/>
          <w:b/>
        </w:rPr>
        <w:t>καταλληλότ</w:t>
      </w:r>
      <w:r w:rsidR="009623DD">
        <w:rPr>
          <w:rFonts w:cs="Tahoma"/>
          <w:b/>
        </w:rPr>
        <w:t>ητ</w:t>
      </w:r>
      <w:r w:rsidRPr="00702720">
        <w:rPr>
          <w:rFonts w:cs="Tahoma"/>
          <w:b/>
        </w:rPr>
        <w:t>ας</w:t>
      </w:r>
      <w:proofErr w:type="spellEnd"/>
      <w:r w:rsidRPr="00702720">
        <w:rPr>
          <w:rFonts w:cs="Tahoma"/>
          <w:b/>
        </w:rPr>
        <w:t xml:space="preserve"> για την άσκηση επαγγελματικής δραστηριότητας)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F661A1" w:rsidRPr="00702720" w14:paraId="3CF50CF9" w14:textId="77777777" w:rsidTr="00D00A85">
        <w:trPr>
          <w:trHeight w:val="711"/>
        </w:trPr>
        <w:tc>
          <w:tcPr>
            <w:tcW w:w="675" w:type="dxa"/>
            <w:shd w:val="clear" w:color="auto" w:fill="D9D9D9"/>
          </w:tcPr>
          <w:p w14:paraId="063759D1" w14:textId="77777777" w:rsidR="00F661A1" w:rsidRPr="00702720" w:rsidRDefault="00F661A1" w:rsidP="00A935CF">
            <w:pPr>
              <w:rPr>
                <w:rFonts w:cs="Tahoma"/>
              </w:rPr>
            </w:pPr>
            <w:r w:rsidRPr="00702720">
              <w:rPr>
                <w:rFonts w:cs="Tahoma"/>
              </w:rPr>
              <w:t>1.</w:t>
            </w:r>
          </w:p>
        </w:tc>
        <w:tc>
          <w:tcPr>
            <w:tcW w:w="9180" w:type="dxa"/>
            <w:shd w:val="clear" w:color="auto" w:fill="D9D9D9"/>
          </w:tcPr>
          <w:p w14:paraId="147D4C8B" w14:textId="1771FA36" w:rsidR="00F661A1" w:rsidRPr="00702720" w:rsidRDefault="00F661A1" w:rsidP="00A935CF">
            <w:pPr>
              <w:rPr>
                <w:rFonts w:cs="Tahoma"/>
                <w:b/>
                <w:bCs/>
              </w:rPr>
            </w:pPr>
            <w:r w:rsidRPr="00702720">
              <w:rPr>
                <w:rFonts w:cs="Tahoma"/>
                <w:b/>
                <w:bCs/>
              </w:rPr>
              <w:t xml:space="preserve">Οι οικονομικοί φορείς που συμμετέχουν στη διαδικασία σύναψης της παρούσας </w:t>
            </w:r>
            <w:r w:rsidR="00CF6CB4" w:rsidRPr="00702720">
              <w:rPr>
                <w:rFonts w:cs="Tahoma"/>
                <w:b/>
                <w:bCs/>
              </w:rPr>
              <w:t>απαιτείται να</w:t>
            </w:r>
            <w:r w:rsidR="00CF6CB4" w:rsidRPr="00702720">
              <w:rPr>
                <w:rFonts w:cs="Tahoma"/>
                <w:b/>
                <w:bCs/>
                <w:spacing w:val="1"/>
              </w:rPr>
              <w:t xml:space="preserve"> </w:t>
            </w:r>
            <w:r w:rsidR="00CF6CB4" w:rsidRPr="00702720">
              <w:rPr>
                <w:rFonts w:cs="Tahoma"/>
                <w:b/>
                <w:bCs/>
              </w:rPr>
              <w:t>ασκούν</w:t>
            </w:r>
            <w:r w:rsidR="00CF6CB4" w:rsidRPr="00702720">
              <w:rPr>
                <w:rFonts w:cs="Tahoma"/>
                <w:b/>
                <w:bCs/>
                <w:spacing w:val="-2"/>
              </w:rPr>
              <w:t xml:space="preserve"> </w:t>
            </w:r>
            <w:r w:rsidR="009623DD" w:rsidRPr="00702720">
              <w:rPr>
                <w:rFonts w:cs="Tahoma"/>
                <w:b/>
                <w:bCs/>
              </w:rPr>
              <w:t>επαγγελματική</w:t>
            </w:r>
            <w:r w:rsidR="00CF6CB4" w:rsidRPr="00702720">
              <w:rPr>
                <w:rFonts w:cs="Tahoma"/>
                <w:b/>
                <w:bCs/>
                <w:spacing w:val="-1"/>
              </w:rPr>
              <w:t xml:space="preserve"> </w:t>
            </w:r>
            <w:r w:rsidR="00CF6CB4" w:rsidRPr="00702720">
              <w:rPr>
                <w:rFonts w:cs="Tahoma"/>
                <w:b/>
                <w:bCs/>
              </w:rPr>
              <w:t>δραστηριότητα</w:t>
            </w:r>
            <w:r w:rsidR="00CF6CB4" w:rsidRPr="00702720">
              <w:rPr>
                <w:rFonts w:cs="Tahoma"/>
                <w:b/>
                <w:bCs/>
                <w:spacing w:val="-2"/>
              </w:rPr>
              <w:t xml:space="preserve"> </w:t>
            </w:r>
            <w:r w:rsidR="00CF6CB4" w:rsidRPr="00702720">
              <w:rPr>
                <w:rFonts w:cs="Tahoma"/>
                <w:b/>
                <w:bCs/>
              </w:rPr>
              <w:t>συναφή</w:t>
            </w:r>
            <w:r w:rsidR="00CF6CB4" w:rsidRPr="00702720">
              <w:rPr>
                <w:rFonts w:cs="Tahoma"/>
                <w:b/>
                <w:bCs/>
                <w:spacing w:val="-2"/>
              </w:rPr>
              <w:t xml:space="preserve"> </w:t>
            </w:r>
            <w:r w:rsidR="00CF6CB4" w:rsidRPr="00702720">
              <w:rPr>
                <w:rFonts w:cs="Tahoma"/>
                <w:b/>
                <w:bCs/>
              </w:rPr>
              <w:t>με</w:t>
            </w:r>
            <w:r w:rsidR="00CF6CB4" w:rsidRPr="00702720">
              <w:rPr>
                <w:rFonts w:cs="Tahoma"/>
                <w:b/>
                <w:bCs/>
                <w:spacing w:val="-1"/>
              </w:rPr>
              <w:t xml:space="preserve"> </w:t>
            </w:r>
            <w:r w:rsidR="00CF6CB4" w:rsidRPr="00702720">
              <w:rPr>
                <w:rFonts w:cs="Tahoma"/>
                <w:b/>
                <w:bCs/>
              </w:rPr>
              <w:t>το αντικείμενο</w:t>
            </w:r>
            <w:r w:rsidR="00CF6CB4" w:rsidRPr="00702720">
              <w:rPr>
                <w:rFonts w:cs="Tahoma"/>
                <w:b/>
                <w:bCs/>
                <w:spacing w:val="-2"/>
              </w:rPr>
              <w:t xml:space="preserve"> </w:t>
            </w:r>
            <w:r w:rsidR="00CF6CB4" w:rsidRPr="00702720">
              <w:rPr>
                <w:rFonts w:cs="Tahoma"/>
                <w:b/>
                <w:bCs/>
              </w:rPr>
              <w:t>της</w:t>
            </w:r>
            <w:r w:rsidR="00CF6CB4" w:rsidRPr="00702720">
              <w:rPr>
                <w:rFonts w:cs="Tahoma"/>
                <w:b/>
                <w:bCs/>
                <w:spacing w:val="-1"/>
              </w:rPr>
              <w:t xml:space="preserve"> </w:t>
            </w:r>
            <w:r w:rsidR="00CF6CB4" w:rsidRPr="00702720">
              <w:rPr>
                <w:rFonts w:cs="Tahoma"/>
                <w:b/>
                <w:bCs/>
              </w:rPr>
              <w:t>σύμβασης.</w:t>
            </w:r>
          </w:p>
          <w:p w14:paraId="25EE2B04" w14:textId="77777777" w:rsidR="00F661A1" w:rsidRPr="00702720" w:rsidRDefault="00F661A1" w:rsidP="00A935CF">
            <w:pPr>
              <w:rPr>
                <w:rFonts w:cs="Tahoma"/>
                <w:lang w:eastAsia="el-GR"/>
              </w:rPr>
            </w:pPr>
            <w:r w:rsidRPr="00702720">
              <w:rPr>
                <w:rFonts w:cs="Tahoma"/>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F661A1" w:rsidRPr="00702720" w14:paraId="1F08AFBB" w14:textId="77777777" w:rsidTr="00D00A85">
        <w:trPr>
          <w:trHeight w:val="1480"/>
        </w:trPr>
        <w:tc>
          <w:tcPr>
            <w:tcW w:w="675" w:type="dxa"/>
          </w:tcPr>
          <w:p w14:paraId="1FFF821A" w14:textId="77777777" w:rsidR="00F661A1" w:rsidRPr="00702720" w:rsidRDefault="00F661A1" w:rsidP="00A935CF">
            <w:pPr>
              <w:rPr>
                <w:rFonts w:cs="Tahoma"/>
              </w:rPr>
            </w:pPr>
            <w:r w:rsidRPr="00702720">
              <w:rPr>
                <w:rFonts w:cs="Tahoma"/>
              </w:rPr>
              <w:t>1.1</w:t>
            </w:r>
          </w:p>
        </w:tc>
        <w:tc>
          <w:tcPr>
            <w:tcW w:w="9180" w:type="dxa"/>
          </w:tcPr>
          <w:p w14:paraId="282EEA86" w14:textId="5AB179A7" w:rsidR="004B7433" w:rsidRPr="00702720" w:rsidRDefault="004B7433" w:rsidP="00A935CF">
            <w:pPr>
              <w:rPr>
                <w:rFonts w:cs="Tahoma"/>
              </w:rPr>
            </w:pPr>
            <w:r w:rsidRPr="00702720">
              <w:rPr>
                <w:rFonts w:cs="Tahoma"/>
              </w:rPr>
              <w:t xml:space="preserve">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w:t>
            </w:r>
            <w:r w:rsidRPr="00702720">
              <w:rPr>
                <w:rFonts w:cs="Tahoma"/>
              </w:rPr>
              <w:lastRenderedPageBreak/>
              <w:t xml:space="preserve">φορέας ότι δεν τηρείται τέτοιο μητρώο και ότι ασκεί τη δραστηριότητα που απαιτείται για την εκτέλεση του αντικειμένου της υπό ανάθεση </w:t>
            </w:r>
            <w:r w:rsidR="00972E9E" w:rsidRPr="00702720">
              <w:rPr>
                <w:rFonts w:cs="Tahoma"/>
              </w:rPr>
              <w:t>σύμβασης</w:t>
            </w:r>
            <w:r w:rsidRPr="00702720">
              <w:rPr>
                <w:rFonts w:cs="Tahoma"/>
              </w:rPr>
              <w:t>.</w:t>
            </w:r>
          </w:p>
          <w:p w14:paraId="6C250548" w14:textId="77777777" w:rsidR="00013B2C" w:rsidRPr="00702720" w:rsidRDefault="00013B2C" w:rsidP="00013B2C">
            <w:pPr>
              <w:rPr>
                <w:rFonts w:cs="Tahoma"/>
              </w:rPr>
            </w:pPr>
            <w:r w:rsidRPr="00702720">
              <w:rPr>
                <w:rFonts w:cs="Tahoma"/>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2AE7F0AC" w14:textId="63487930" w:rsidR="00776E03" w:rsidRPr="00702720" w:rsidRDefault="00013B2C" w:rsidP="00013B2C">
            <w:pPr>
              <w:rPr>
                <w:rFonts w:cs="Tahoma"/>
              </w:rPr>
            </w:pPr>
            <w:r w:rsidRPr="00702720">
              <w:rPr>
                <w:rFonts w:cs="Tahoma"/>
              </w:rPr>
              <w:t xml:space="preserve">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w:t>
            </w:r>
            <w:proofErr w:type="spellStart"/>
            <w:r w:rsidRPr="00702720">
              <w:rPr>
                <w:rFonts w:cs="Tahoma"/>
              </w:rPr>
              <w:t>καταλληλότητα</w:t>
            </w:r>
            <w:proofErr w:type="spellEnd"/>
            <w:r w:rsidRPr="00702720">
              <w:rPr>
                <w:rFonts w:cs="Tahoma"/>
              </w:rPr>
              <w:t xml:space="preserve"> για την άσκηση της επαγγελματικής δραστηριότητας με κάθε πρόσφορο μέσο (ενδεικτικά καταστατικό, κωδικό άσκησης δραστηριότητα από ΑΑΔΕ)</w:t>
            </w:r>
          </w:p>
        </w:tc>
      </w:tr>
    </w:tbl>
    <w:p w14:paraId="60D4769A" w14:textId="77777777" w:rsidR="00F661A1" w:rsidRPr="00702720" w:rsidRDefault="00F661A1" w:rsidP="00A935CF">
      <w:pPr>
        <w:rPr>
          <w:rFonts w:cs="Tahoma"/>
        </w:rPr>
      </w:pPr>
    </w:p>
    <w:p w14:paraId="5D23869D" w14:textId="77777777" w:rsidR="00733BC8" w:rsidRPr="00702720" w:rsidRDefault="00733BC8" w:rsidP="00A935CF">
      <w:pPr>
        <w:rPr>
          <w:rFonts w:cs="Tahoma"/>
          <w:lang w:eastAsia="el-GR"/>
        </w:rPr>
      </w:pPr>
      <w:r w:rsidRPr="00702720">
        <w:rPr>
          <w:rFonts w:cs="Tahoma"/>
          <w:lang w:eastAsia="el-GR"/>
        </w:rPr>
        <w:t xml:space="preserve">Επισημαίνεται ότι, τα δικαιολογητικά που αφορούν στην απόδειξη της απαίτησης του άρθρου 2.2.4 (απόδειξη </w:t>
      </w:r>
      <w:proofErr w:type="spellStart"/>
      <w:r w:rsidRPr="00702720">
        <w:rPr>
          <w:rFonts w:cs="Tahoma"/>
          <w:lang w:eastAsia="el-GR"/>
        </w:rPr>
        <w:t>καταλληλότητας</w:t>
      </w:r>
      <w:proofErr w:type="spellEnd"/>
      <w:r w:rsidRPr="00702720">
        <w:rPr>
          <w:rFonts w:cs="Tahoma"/>
          <w:lang w:eastAsia="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p w14:paraId="1B2344E3" w14:textId="77777777" w:rsidR="000D22A5" w:rsidRPr="00702720" w:rsidRDefault="000D22A5" w:rsidP="00A935CF">
      <w:pPr>
        <w:rPr>
          <w:rFonts w:cs="Tahoma"/>
          <w:lang w:eastAsia="el-GR"/>
        </w:rPr>
      </w:pPr>
    </w:p>
    <w:p w14:paraId="51D6DD04" w14:textId="694AA078" w:rsidR="00F661A1" w:rsidRPr="00702720" w:rsidRDefault="00F661A1" w:rsidP="00A935CF">
      <w:pPr>
        <w:rPr>
          <w:rFonts w:cs="Tahoma"/>
          <w:b/>
        </w:rPr>
      </w:pPr>
      <w:r w:rsidRPr="00702720">
        <w:rPr>
          <w:rFonts w:cs="Tahoma"/>
          <w:b/>
        </w:rPr>
        <w:t xml:space="preserve">Β.3. Για την απόδειξη της οικονομικής και χρηματοοικονομικής επάρκειας της παραγράφου </w:t>
      </w:r>
      <w:r w:rsidRPr="00702720">
        <w:rPr>
          <w:rFonts w:cs="Tahoma"/>
          <w:b/>
        </w:rPr>
        <w:fldChar w:fldCharType="begin"/>
      </w:r>
      <w:r w:rsidRPr="00702720">
        <w:rPr>
          <w:rFonts w:cs="Tahoma"/>
          <w:b/>
        </w:rPr>
        <w:instrText xml:space="preserve"> REF _Ref32315773 \r \h </w:instrText>
      </w:r>
      <w:r w:rsidR="00A946FD" w:rsidRPr="00702720">
        <w:rPr>
          <w:rFonts w:cs="Tahoma"/>
          <w:b/>
        </w:rPr>
        <w:instrText xml:space="preserve"> \* MERGEFORMAT </w:instrText>
      </w:r>
      <w:r w:rsidRPr="00702720">
        <w:rPr>
          <w:rFonts w:cs="Tahoma"/>
          <w:b/>
        </w:rPr>
      </w:r>
      <w:r w:rsidRPr="00702720">
        <w:rPr>
          <w:rFonts w:cs="Tahoma"/>
          <w:b/>
        </w:rPr>
        <w:fldChar w:fldCharType="separate"/>
      </w:r>
      <w:r w:rsidR="00EA12ED">
        <w:rPr>
          <w:rFonts w:cs="Tahoma"/>
          <w:b/>
        </w:rPr>
        <w:t>2.2.5</w:t>
      </w:r>
      <w:r w:rsidRPr="00702720">
        <w:rPr>
          <w:rFonts w:cs="Tahoma"/>
          <w:b/>
        </w:rPr>
        <w:fldChar w:fldCharType="end"/>
      </w:r>
      <w:r w:rsidRPr="00702720">
        <w:rPr>
          <w:rFonts w:cs="Tahoma"/>
          <w:b/>
        </w:rPr>
        <w:t xml:space="preserve"> οι οικονομικοί φορείς προσκομίζουν τα αναφερόμενα στον κατωτέρω πίνακα:</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950"/>
      </w:tblGrid>
      <w:tr w:rsidR="00F661A1" w:rsidRPr="00702720" w14:paraId="06D00BAB" w14:textId="77777777" w:rsidTr="00D00A85">
        <w:trPr>
          <w:trHeight w:val="711"/>
        </w:trPr>
        <w:tc>
          <w:tcPr>
            <w:tcW w:w="675" w:type="dxa"/>
            <w:shd w:val="clear" w:color="auto" w:fill="D9D9D9"/>
          </w:tcPr>
          <w:p w14:paraId="3AE9D1F2" w14:textId="77777777" w:rsidR="00F661A1" w:rsidRPr="00702720" w:rsidRDefault="00F661A1" w:rsidP="00A935CF">
            <w:pPr>
              <w:rPr>
                <w:rFonts w:cs="Tahoma"/>
              </w:rPr>
            </w:pPr>
            <w:r w:rsidRPr="00702720">
              <w:rPr>
                <w:rFonts w:cs="Tahoma"/>
              </w:rPr>
              <w:t>2.</w:t>
            </w:r>
          </w:p>
        </w:tc>
        <w:tc>
          <w:tcPr>
            <w:tcW w:w="8950" w:type="dxa"/>
            <w:shd w:val="clear" w:color="auto" w:fill="D9D9D9"/>
          </w:tcPr>
          <w:p w14:paraId="3728158B" w14:textId="3F81A95C" w:rsidR="00BE307F" w:rsidRPr="00702720" w:rsidRDefault="00BE307F" w:rsidP="00A935CF">
            <w:pPr>
              <w:rPr>
                <w:rFonts w:cs="Tahoma"/>
                <w:b/>
                <w:bCs/>
                <w:lang w:eastAsia="el-GR"/>
              </w:rPr>
            </w:pPr>
            <w:r w:rsidRPr="00702720">
              <w:rPr>
                <w:rFonts w:cs="Tahoma"/>
                <w:b/>
                <w:bCs/>
                <w:lang w:eastAsia="el-GR"/>
              </w:rPr>
              <w:t xml:space="preserve">Οι οικονομικοί φορείς που συμμετέχουν στη διαδικασία σύναψης της παρούσας </w:t>
            </w:r>
            <w:r w:rsidR="00443C1F" w:rsidRPr="00702720">
              <w:rPr>
                <w:rFonts w:cs="Tahoma"/>
                <w:b/>
                <w:bCs/>
                <w:lang w:eastAsia="el-GR"/>
              </w:rPr>
              <w:t xml:space="preserve">απαιτείται να </w:t>
            </w:r>
            <w:r w:rsidR="00AD0C53" w:rsidRPr="00702720">
              <w:rPr>
                <w:rFonts w:cs="Tahoma"/>
                <w:b/>
                <w:bCs/>
              </w:rPr>
              <w:t xml:space="preserve">καλύπτουν τις απαιτήσεις της παραγράφου </w:t>
            </w:r>
            <w:r w:rsidR="00966C4C" w:rsidRPr="00702720">
              <w:rPr>
                <w:rFonts w:cs="Tahoma"/>
                <w:b/>
                <w:bCs/>
              </w:rPr>
              <w:t>2.2.5</w:t>
            </w:r>
            <w:r w:rsidRPr="00702720">
              <w:rPr>
                <w:rFonts w:cs="Tahoma"/>
                <w:b/>
                <w:bCs/>
                <w:lang w:eastAsia="el-GR"/>
              </w:rPr>
              <w:t>.</w:t>
            </w:r>
          </w:p>
          <w:p w14:paraId="17CF4D2A" w14:textId="77777777" w:rsidR="00F661A1" w:rsidRPr="00702720" w:rsidRDefault="00F661A1" w:rsidP="00A935CF">
            <w:pPr>
              <w:rPr>
                <w:rFonts w:cs="Tahoma"/>
                <w:lang w:eastAsia="el-GR"/>
              </w:rPr>
            </w:pPr>
            <w:r w:rsidRPr="00702720">
              <w:rPr>
                <w:rFonts w:cs="Tahoma"/>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F661A1" w:rsidRPr="00702720" w14:paraId="356CDB35" w14:textId="77777777" w:rsidTr="00D00A85">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65C5691" w14:textId="77777777" w:rsidR="00F661A1" w:rsidRPr="00702720" w:rsidRDefault="00F661A1" w:rsidP="00A935CF">
            <w:pPr>
              <w:rPr>
                <w:rFonts w:cs="Tahoma"/>
              </w:rPr>
            </w:pPr>
            <w:r w:rsidRPr="00702720">
              <w:rPr>
                <w:rFonts w:cs="Tahoma"/>
              </w:rPr>
              <w:t>2.1</w:t>
            </w:r>
          </w:p>
        </w:tc>
        <w:tc>
          <w:tcPr>
            <w:tcW w:w="8950" w:type="dxa"/>
            <w:tcBorders>
              <w:top w:val="single" w:sz="4" w:space="0" w:color="auto"/>
              <w:left w:val="single" w:sz="4" w:space="0" w:color="auto"/>
              <w:bottom w:val="single" w:sz="4" w:space="0" w:color="auto"/>
              <w:right w:val="single" w:sz="4" w:space="0" w:color="auto"/>
            </w:tcBorders>
            <w:shd w:val="clear" w:color="auto" w:fill="auto"/>
          </w:tcPr>
          <w:p w14:paraId="42AD6FCB" w14:textId="738E5FF3" w:rsidR="00954BB1" w:rsidRPr="00702720" w:rsidRDefault="00954BB1" w:rsidP="00954BB1">
            <w:pPr>
              <w:rPr>
                <w:rFonts w:cs="Tahoma"/>
                <w:lang w:eastAsia="en-US"/>
              </w:rPr>
            </w:pPr>
            <w:r w:rsidRPr="00702720">
              <w:rPr>
                <w:rFonts w:cs="Tahoma"/>
                <w:lang w:eastAsia="en-US"/>
              </w:rPr>
              <w:t xml:space="preserve">Ισολογισμούς ή αποσπάσματα ισολογισμών των τριών (3) προηγουμένων </w:t>
            </w:r>
            <w:r w:rsidR="00AB40A2" w:rsidRPr="00702720">
              <w:rPr>
                <w:rFonts w:cs="Tahoma"/>
                <w:lang w:eastAsia="en-US"/>
              </w:rPr>
              <w:t>ετών</w:t>
            </w:r>
            <w:r w:rsidRPr="00702720">
              <w:rPr>
                <w:rFonts w:cs="Tahoma"/>
                <w:lang w:eastAsia="en-US"/>
              </w:rPr>
              <w:t xml:space="preserve"> του διαγωνισμού οικονομικών χρήσεων</w:t>
            </w:r>
            <w:r w:rsidR="00960DCA" w:rsidRPr="00702720">
              <w:rPr>
                <w:rFonts w:cs="Tahoma"/>
                <w:lang w:eastAsia="en-US"/>
              </w:rPr>
              <w:t xml:space="preserve"> (</w:t>
            </w:r>
            <w:r w:rsidR="00013B2C" w:rsidRPr="00702720">
              <w:rPr>
                <w:rFonts w:cs="Tahoma"/>
                <w:b/>
                <w:bCs/>
              </w:rPr>
              <w:t>2022-2023-2024</w:t>
            </w:r>
            <w:r w:rsidR="00960DCA" w:rsidRPr="00702720">
              <w:rPr>
                <w:rFonts w:cs="Tahoma"/>
                <w:lang w:eastAsia="en-US"/>
              </w:rPr>
              <w:t>)</w:t>
            </w:r>
            <w:r w:rsidRPr="00702720">
              <w:rPr>
                <w:rFonts w:cs="Tahoma"/>
                <w:lang w:eastAsia="en-US"/>
              </w:rPr>
              <w:t xml:space="preserve">, για τις οποίες έχουν δημοσιευτεί ισολογισμοί. Στην περίπτωση κατά την οποία ο ισολογισμός του προηγούμενου έτους πριν του έτους του διαγωνισμού δεν έχει δημοσιευθεί, οι προσφέροντες υποβάλουν ισοζύγιο μηνός Δεκεμβρίου του προηγούμενου έτους πριν του έτους του διαγωνισμού, υπογεγραμμένο από το νόμιμο εκπρόσωπο της εταιρείας. Το ισοζύγιο αυτό πρέπει να συνοδεύεται από κατάσταση στην οποία θα εμφανίζεται ο Ειδικός Κύκλος Εργασιών για τη χρήση του προηγούμενου έτους πριν του έτους του διαγωνισμού και από ποιους λογαριασμούς του ισοζυγίου αποτελείται αυτός. </w:t>
            </w:r>
          </w:p>
          <w:p w14:paraId="12A68FD2" w14:textId="77777777" w:rsidR="00954BB1" w:rsidRPr="00702720" w:rsidRDefault="00954BB1" w:rsidP="00954BB1">
            <w:pPr>
              <w:rPr>
                <w:rFonts w:cs="Tahoma"/>
                <w:lang w:eastAsia="en-US"/>
              </w:rPr>
            </w:pPr>
            <w:r w:rsidRPr="00702720">
              <w:rPr>
                <w:rFonts w:cs="Tahoma"/>
                <w:lang w:eastAsia="en-US"/>
              </w:rPr>
              <w:t>Σε περίπτωση οικονομικών φορέων που δραστηριοποιούνται για μικρότερο χρονικό διάστημα, υποβάλλονται αποσπάσματα οικονομικών καταστάσεων ή δήλωση, σύμφωνα με τα προαναφερθέντα, για το εν λόγω χρονικό διάστημα.</w:t>
            </w:r>
          </w:p>
          <w:p w14:paraId="5F074848" w14:textId="6C4B05DC" w:rsidR="004B7433" w:rsidRPr="00702720" w:rsidRDefault="00954BB1" w:rsidP="00954BB1">
            <w:pPr>
              <w:rPr>
                <w:rFonts w:cs="Tahoma"/>
                <w:b/>
                <w:lang w:eastAsia="el-GR"/>
              </w:rPr>
            </w:pPr>
            <w:r w:rsidRPr="00702720">
              <w:rPr>
                <w:rFonts w:cs="Tahoma"/>
                <w:lang w:eastAsia="en-US"/>
              </w:rPr>
              <w:t xml:space="preserve">Στην περίπτωση που ο υποψήφιος δεν υποχρεούται στην έκδοση ισολογισμών, υπεύθυνη δήλωση περί του ύψους του συνολικού κύκλου εργασιών κατά τη διάρκεια των τριών (3) τελευταίων χρήσεων με αιτιολόγηση της απαλλαγής του από την υποχρέωση έκδοσης ισολογισμών (π.χ. μνεία νομικής διάταξης </w:t>
            </w:r>
            <w:proofErr w:type="spellStart"/>
            <w:r w:rsidRPr="00702720">
              <w:rPr>
                <w:rFonts w:cs="Tahoma"/>
                <w:lang w:eastAsia="en-US"/>
              </w:rPr>
              <w:t>κλπ</w:t>
            </w:r>
            <w:proofErr w:type="spellEnd"/>
            <w:r w:rsidRPr="00702720">
              <w:rPr>
                <w:rFonts w:cs="Tahoma"/>
                <w:lang w:eastAsia="en-US"/>
              </w:rPr>
              <w:t>).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2C224D0F" w14:textId="77777777" w:rsidR="00F661A1" w:rsidRPr="00702720" w:rsidRDefault="00F661A1" w:rsidP="00A935CF">
      <w:pPr>
        <w:rPr>
          <w:rFonts w:cs="Tahoma"/>
        </w:rPr>
      </w:pPr>
    </w:p>
    <w:p w14:paraId="3AF2F2E5" w14:textId="2F0A5D70" w:rsidR="00F661A1" w:rsidRPr="00702720" w:rsidRDefault="00F661A1" w:rsidP="00A935CF">
      <w:pPr>
        <w:rPr>
          <w:rFonts w:cs="Tahoma"/>
          <w:b/>
        </w:rPr>
      </w:pPr>
      <w:r w:rsidRPr="00702720">
        <w:rPr>
          <w:rFonts w:cs="Tahoma"/>
          <w:b/>
        </w:rPr>
        <w:t xml:space="preserve">Β.4. Για την απόδειξη της τεχνικής ικανότητας της παραγράφου </w:t>
      </w:r>
      <w:r w:rsidRPr="00702720">
        <w:rPr>
          <w:rFonts w:cs="Tahoma"/>
          <w:b/>
        </w:rPr>
        <w:fldChar w:fldCharType="begin"/>
      </w:r>
      <w:r w:rsidRPr="00702720">
        <w:rPr>
          <w:rFonts w:cs="Tahoma"/>
          <w:b/>
        </w:rPr>
        <w:instrText xml:space="preserve"> REF _Ref496541556 \r \h  \* MERGEFORMAT </w:instrText>
      </w:r>
      <w:r w:rsidRPr="00702720">
        <w:rPr>
          <w:rFonts w:cs="Tahoma"/>
          <w:b/>
        </w:rPr>
      </w:r>
      <w:r w:rsidRPr="00702720">
        <w:rPr>
          <w:rFonts w:cs="Tahoma"/>
          <w:b/>
        </w:rPr>
        <w:fldChar w:fldCharType="separate"/>
      </w:r>
      <w:r w:rsidR="00EA12ED">
        <w:rPr>
          <w:rFonts w:cs="Tahoma"/>
          <w:b/>
        </w:rPr>
        <w:t>2.2.6</w:t>
      </w:r>
      <w:r w:rsidRPr="00702720">
        <w:rPr>
          <w:rFonts w:cs="Tahoma"/>
          <w:b/>
        </w:rPr>
        <w:fldChar w:fldCharType="end"/>
      </w:r>
      <w:r w:rsidRPr="00702720">
        <w:rPr>
          <w:rFonts w:cs="Tahoma"/>
          <w:b/>
        </w:rPr>
        <w:t xml:space="preserve"> οι οικονομικοί φορείς προσκομίζουν τα αναφερόμενα στον κατωτέρω πίνακα:</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9099"/>
      </w:tblGrid>
      <w:tr w:rsidR="00F661A1" w:rsidRPr="00702720" w14:paraId="2ABEB9B7" w14:textId="77777777" w:rsidTr="00FB0280">
        <w:trPr>
          <w:trHeight w:val="745"/>
        </w:trPr>
        <w:tc>
          <w:tcPr>
            <w:tcW w:w="535" w:type="dxa"/>
            <w:tcBorders>
              <w:top w:val="single" w:sz="4" w:space="0" w:color="auto"/>
              <w:left w:val="single" w:sz="4" w:space="0" w:color="auto"/>
              <w:bottom w:val="single" w:sz="4" w:space="0" w:color="auto"/>
              <w:right w:val="single" w:sz="4" w:space="0" w:color="auto"/>
            </w:tcBorders>
            <w:shd w:val="clear" w:color="auto" w:fill="D9D9D9"/>
          </w:tcPr>
          <w:p w14:paraId="155D08BF" w14:textId="77777777" w:rsidR="00F661A1" w:rsidRPr="00702720" w:rsidRDefault="00F661A1" w:rsidP="00A935CF">
            <w:pPr>
              <w:rPr>
                <w:rFonts w:cs="Tahoma"/>
                <w:b/>
                <w:bCs/>
              </w:rPr>
            </w:pPr>
            <w:r w:rsidRPr="00702720">
              <w:rPr>
                <w:rFonts w:cs="Tahoma"/>
                <w:b/>
                <w:bCs/>
              </w:rPr>
              <w:lastRenderedPageBreak/>
              <w:t>3</w:t>
            </w:r>
          </w:p>
        </w:tc>
        <w:tc>
          <w:tcPr>
            <w:tcW w:w="9099" w:type="dxa"/>
            <w:tcBorders>
              <w:top w:val="single" w:sz="4" w:space="0" w:color="auto"/>
              <w:left w:val="single" w:sz="4" w:space="0" w:color="auto"/>
              <w:bottom w:val="single" w:sz="4" w:space="0" w:color="auto"/>
              <w:right w:val="single" w:sz="4" w:space="0" w:color="auto"/>
            </w:tcBorders>
            <w:shd w:val="clear" w:color="auto" w:fill="D9D9D9"/>
          </w:tcPr>
          <w:p w14:paraId="2D253ACA" w14:textId="77777777" w:rsidR="00CE3CA7" w:rsidRPr="00702720" w:rsidRDefault="005C548D" w:rsidP="00CE3CA7">
            <w:pPr>
              <w:rPr>
                <w:rFonts w:cs="Tahoma"/>
                <w:b/>
              </w:rPr>
            </w:pPr>
            <w:r w:rsidRPr="00702720">
              <w:rPr>
                <w:rFonts w:cs="Tahoma"/>
                <w:b/>
              </w:rPr>
              <w:t xml:space="preserve">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w:t>
            </w:r>
            <w:r w:rsidR="00466758" w:rsidRPr="00702720">
              <w:rPr>
                <w:rFonts w:cs="Tahoma"/>
                <w:b/>
              </w:rPr>
              <w:t>και συγκεκριμένα απαιτείται να καλύπτουν τις απαιτήσεις της παραγράφου 2.</w:t>
            </w:r>
            <w:r w:rsidR="00CE3CA7" w:rsidRPr="00702720">
              <w:rPr>
                <w:rFonts w:cs="Tahoma"/>
                <w:b/>
              </w:rPr>
              <w:t>2.6</w:t>
            </w:r>
            <w:r w:rsidR="00F54F6B" w:rsidRPr="00702720">
              <w:rPr>
                <w:rFonts w:cs="Tahoma"/>
                <w:b/>
              </w:rPr>
              <w:t>.1</w:t>
            </w:r>
            <w:r w:rsidR="00CE3CA7" w:rsidRPr="00702720">
              <w:rPr>
                <w:rFonts w:cs="Tahoma"/>
                <w:b/>
              </w:rPr>
              <w:t>.</w:t>
            </w:r>
          </w:p>
          <w:p w14:paraId="084D2217" w14:textId="77777777" w:rsidR="00CE3CA7" w:rsidRPr="00702720" w:rsidRDefault="00CE3CA7" w:rsidP="00CE3CA7">
            <w:pPr>
              <w:rPr>
                <w:rFonts w:cs="Tahoma"/>
              </w:rPr>
            </w:pPr>
            <w:r w:rsidRPr="00702720">
              <w:rPr>
                <w:rFonts w:cs="Tahoma"/>
              </w:rPr>
              <w:t xml:space="preserve">Οι οικονομικού φορείς οφείλουν να αποδείξουν το ανωτέρω κριτήριο </w:t>
            </w:r>
            <w:r w:rsidR="005E3A23" w:rsidRPr="00702720">
              <w:rPr>
                <w:rFonts w:cs="Tahoma"/>
              </w:rPr>
              <w:t>ποιοτικής επιλογής υποβάλλοντας τα ακόλουθα στοιχεία τεκμηρίωσης:</w:t>
            </w:r>
          </w:p>
          <w:p w14:paraId="12218381" w14:textId="77777777" w:rsidR="00A536B1" w:rsidRPr="00702720" w:rsidRDefault="00A536B1" w:rsidP="00CE3CA7">
            <w:pPr>
              <w:rPr>
                <w:rFonts w:cs="Tahoma"/>
              </w:rPr>
            </w:pPr>
          </w:p>
        </w:tc>
      </w:tr>
      <w:tr w:rsidR="00F661A1" w:rsidRPr="00702720" w14:paraId="60EA72F2" w14:textId="77777777" w:rsidTr="00FB0280">
        <w:trPr>
          <w:trHeight w:val="1252"/>
        </w:trPr>
        <w:tc>
          <w:tcPr>
            <w:tcW w:w="535" w:type="dxa"/>
            <w:tcBorders>
              <w:top w:val="single" w:sz="4" w:space="0" w:color="auto"/>
              <w:left w:val="single" w:sz="4" w:space="0" w:color="auto"/>
              <w:bottom w:val="single" w:sz="4" w:space="0" w:color="auto"/>
              <w:right w:val="single" w:sz="4" w:space="0" w:color="auto"/>
            </w:tcBorders>
            <w:shd w:val="clear" w:color="auto" w:fill="auto"/>
          </w:tcPr>
          <w:p w14:paraId="71E770C0" w14:textId="77777777" w:rsidR="00F661A1" w:rsidRPr="00702720" w:rsidRDefault="00F661A1" w:rsidP="00A935CF">
            <w:pPr>
              <w:rPr>
                <w:rFonts w:cs="Tahoma"/>
              </w:rPr>
            </w:pPr>
            <w:r w:rsidRPr="00702720">
              <w:rPr>
                <w:rFonts w:cs="Tahoma"/>
              </w:rPr>
              <w:t>3.1</w:t>
            </w:r>
          </w:p>
        </w:tc>
        <w:tc>
          <w:tcPr>
            <w:tcW w:w="9099" w:type="dxa"/>
            <w:tcBorders>
              <w:top w:val="single" w:sz="4" w:space="0" w:color="auto"/>
              <w:left w:val="single" w:sz="4" w:space="0" w:color="auto"/>
              <w:bottom w:val="single" w:sz="4" w:space="0" w:color="auto"/>
              <w:right w:val="single" w:sz="4" w:space="0" w:color="auto"/>
            </w:tcBorders>
            <w:shd w:val="clear" w:color="auto" w:fill="auto"/>
          </w:tcPr>
          <w:p w14:paraId="56DD7CB2" w14:textId="546EC87A" w:rsidR="00F661A1" w:rsidRPr="00702720" w:rsidRDefault="007C1738" w:rsidP="00A935CF">
            <w:pPr>
              <w:rPr>
                <w:rFonts w:cs="Tahoma"/>
              </w:rPr>
            </w:pPr>
            <w:r w:rsidRPr="00702720">
              <w:rPr>
                <w:rFonts w:cs="Tahoma"/>
              </w:rPr>
              <w:t>Κατάλογο των κυριότερων συναφών έργων που εκτέλεσε υλοποίησε επιτυχώς ο οικονομικός φορέας με βάση τα προβλεπόμενα στην παρ. 2.2.6, σύμφωνα με το ακόλουθο Υπόδειγμα</w:t>
            </w:r>
            <w:r w:rsidR="00F661A1" w:rsidRPr="00702720">
              <w:rPr>
                <w:rFonts w:cs="Tahoma"/>
              </w:rPr>
              <w:t>:</w:t>
            </w:r>
          </w:p>
          <w:tbl>
            <w:tblPr>
              <w:tblW w:w="8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
              <w:gridCol w:w="990"/>
              <w:gridCol w:w="1081"/>
              <w:gridCol w:w="1013"/>
              <w:gridCol w:w="846"/>
              <w:gridCol w:w="1389"/>
              <w:gridCol w:w="1589"/>
              <w:gridCol w:w="1274"/>
            </w:tblGrid>
            <w:tr w:rsidR="00F661A1" w:rsidRPr="00702720" w14:paraId="0DAD9046" w14:textId="77777777" w:rsidTr="00DF37EA">
              <w:tc>
                <w:tcPr>
                  <w:tcW w:w="299" w:type="pct"/>
                  <w:tcBorders>
                    <w:top w:val="single" w:sz="4" w:space="0" w:color="auto"/>
                    <w:left w:val="single" w:sz="4" w:space="0" w:color="auto"/>
                    <w:bottom w:val="single" w:sz="4" w:space="0" w:color="auto"/>
                    <w:right w:val="single" w:sz="4" w:space="0" w:color="auto"/>
                  </w:tcBorders>
                  <w:shd w:val="clear" w:color="auto" w:fill="D9D9D9"/>
                  <w:hideMark/>
                </w:tcPr>
                <w:p w14:paraId="0A0597C0" w14:textId="77777777" w:rsidR="00F661A1" w:rsidRPr="00702720" w:rsidRDefault="00F661A1" w:rsidP="00FE6C02">
                  <w:pPr>
                    <w:spacing w:after="0"/>
                    <w:jc w:val="center"/>
                    <w:rPr>
                      <w:rFonts w:cs="Tahoma"/>
                      <w:sz w:val="18"/>
                      <w:szCs w:val="18"/>
                    </w:rPr>
                  </w:pPr>
                  <w:r w:rsidRPr="00702720">
                    <w:rPr>
                      <w:rFonts w:cs="Tahoma"/>
                      <w:sz w:val="18"/>
                      <w:szCs w:val="18"/>
                    </w:rPr>
                    <w:t>Α/Α</w:t>
                  </w:r>
                </w:p>
              </w:tc>
              <w:tc>
                <w:tcPr>
                  <w:tcW w:w="569" w:type="pct"/>
                  <w:tcBorders>
                    <w:top w:val="single" w:sz="4" w:space="0" w:color="auto"/>
                    <w:left w:val="single" w:sz="4" w:space="0" w:color="auto"/>
                    <w:bottom w:val="single" w:sz="4" w:space="0" w:color="auto"/>
                    <w:right w:val="single" w:sz="4" w:space="0" w:color="auto"/>
                  </w:tcBorders>
                  <w:shd w:val="clear" w:color="auto" w:fill="D9D9D9"/>
                  <w:hideMark/>
                </w:tcPr>
                <w:p w14:paraId="139B677C" w14:textId="77777777" w:rsidR="00F661A1" w:rsidRPr="00702720" w:rsidRDefault="00F661A1" w:rsidP="00FE6C02">
                  <w:pPr>
                    <w:spacing w:after="0"/>
                    <w:jc w:val="center"/>
                    <w:rPr>
                      <w:rFonts w:cs="Tahoma"/>
                      <w:sz w:val="18"/>
                      <w:szCs w:val="18"/>
                    </w:rPr>
                  </w:pPr>
                  <w:r w:rsidRPr="00702720">
                    <w:rPr>
                      <w:rFonts w:cs="Tahoma"/>
                      <w:sz w:val="18"/>
                      <w:szCs w:val="18"/>
                    </w:rPr>
                    <w:t>ΠΕΛΑΤΗΣ</w:t>
                  </w:r>
                </w:p>
              </w:tc>
              <w:tc>
                <w:tcPr>
                  <w:tcW w:w="621" w:type="pct"/>
                  <w:tcBorders>
                    <w:top w:val="single" w:sz="4" w:space="0" w:color="auto"/>
                    <w:left w:val="single" w:sz="4" w:space="0" w:color="auto"/>
                    <w:bottom w:val="single" w:sz="4" w:space="0" w:color="auto"/>
                    <w:right w:val="single" w:sz="4" w:space="0" w:color="auto"/>
                  </w:tcBorders>
                  <w:shd w:val="clear" w:color="auto" w:fill="D9D9D9"/>
                  <w:hideMark/>
                </w:tcPr>
                <w:p w14:paraId="4BDDC581" w14:textId="77777777" w:rsidR="00F661A1" w:rsidRPr="00702720" w:rsidRDefault="00F661A1" w:rsidP="00FE6C02">
                  <w:pPr>
                    <w:spacing w:after="0"/>
                    <w:jc w:val="center"/>
                    <w:rPr>
                      <w:rFonts w:cs="Tahoma"/>
                      <w:sz w:val="18"/>
                      <w:szCs w:val="18"/>
                    </w:rPr>
                  </w:pPr>
                  <w:r w:rsidRPr="00702720">
                    <w:rPr>
                      <w:rFonts w:cs="Tahoma"/>
                      <w:sz w:val="18"/>
                      <w:szCs w:val="18"/>
                    </w:rPr>
                    <w:t>ΣΥΝΤΟΜΗ ΠΕΡΙΓΡΑΦΗ</w:t>
                  </w:r>
                  <w:r w:rsidR="00FE6C02" w:rsidRPr="00702720">
                    <w:rPr>
                      <w:rFonts w:cs="Tahoma"/>
                      <w:sz w:val="18"/>
                      <w:szCs w:val="18"/>
                      <w:lang w:val="en-US"/>
                    </w:rPr>
                    <w:t xml:space="preserve"> </w:t>
                  </w:r>
                  <w:r w:rsidRPr="00702720">
                    <w:rPr>
                      <w:rFonts w:cs="Tahoma"/>
                      <w:sz w:val="18"/>
                      <w:szCs w:val="18"/>
                    </w:rPr>
                    <w:t>ΤΟΥ ΕΡΓΟΥ</w:t>
                  </w:r>
                </w:p>
              </w:tc>
              <w:tc>
                <w:tcPr>
                  <w:tcW w:w="582" w:type="pct"/>
                  <w:tcBorders>
                    <w:top w:val="single" w:sz="4" w:space="0" w:color="auto"/>
                    <w:left w:val="single" w:sz="4" w:space="0" w:color="auto"/>
                    <w:bottom w:val="single" w:sz="4" w:space="0" w:color="auto"/>
                    <w:right w:val="single" w:sz="4" w:space="0" w:color="auto"/>
                  </w:tcBorders>
                  <w:shd w:val="clear" w:color="auto" w:fill="D9D9D9"/>
                  <w:hideMark/>
                </w:tcPr>
                <w:p w14:paraId="15EECE51" w14:textId="77777777" w:rsidR="00F661A1" w:rsidRPr="00702720" w:rsidRDefault="00F661A1" w:rsidP="00FE6C02">
                  <w:pPr>
                    <w:spacing w:after="0"/>
                    <w:jc w:val="center"/>
                    <w:rPr>
                      <w:rFonts w:cs="Tahoma"/>
                      <w:sz w:val="18"/>
                      <w:szCs w:val="18"/>
                    </w:rPr>
                  </w:pPr>
                  <w:r w:rsidRPr="00702720">
                    <w:rPr>
                      <w:rFonts w:cs="Tahoma"/>
                      <w:sz w:val="18"/>
                      <w:szCs w:val="18"/>
                    </w:rPr>
                    <w:t>ΔΙΑΡΚΕΙΑ ΕΚΤΕΛΕΣΗΣ ΕΡΓΟΥ</w:t>
                  </w:r>
                </w:p>
              </w:tc>
              <w:tc>
                <w:tcPr>
                  <w:tcW w:w="486" w:type="pct"/>
                  <w:tcBorders>
                    <w:top w:val="single" w:sz="4" w:space="0" w:color="auto"/>
                    <w:left w:val="single" w:sz="4" w:space="0" w:color="auto"/>
                    <w:bottom w:val="single" w:sz="4" w:space="0" w:color="auto"/>
                    <w:right w:val="single" w:sz="4" w:space="0" w:color="auto"/>
                  </w:tcBorders>
                  <w:shd w:val="clear" w:color="auto" w:fill="D9D9D9"/>
                  <w:hideMark/>
                </w:tcPr>
                <w:p w14:paraId="056DB4D9" w14:textId="77777777" w:rsidR="00F661A1" w:rsidRPr="00702720" w:rsidRDefault="00F661A1" w:rsidP="00FE6C02">
                  <w:pPr>
                    <w:spacing w:after="0"/>
                    <w:jc w:val="center"/>
                    <w:rPr>
                      <w:rFonts w:cs="Tahoma"/>
                      <w:sz w:val="18"/>
                      <w:szCs w:val="18"/>
                    </w:rPr>
                  </w:pPr>
                  <w:r w:rsidRPr="00702720">
                    <w:rPr>
                      <w:rFonts w:cs="Tahoma"/>
                      <w:sz w:val="18"/>
                      <w:szCs w:val="18"/>
                    </w:rPr>
                    <w:t>ΠΡΟΫΠΟΛΟΓΙΣΜΟΣ</w:t>
                  </w:r>
                </w:p>
              </w:tc>
              <w:tc>
                <w:tcPr>
                  <w:tcW w:w="798" w:type="pct"/>
                  <w:tcBorders>
                    <w:top w:val="single" w:sz="4" w:space="0" w:color="auto"/>
                    <w:left w:val="single" w:sz="4" w:space="0" w:color="auto"/>
                    <w:bottom w:val="single" w:sz="4" w:space="0" w:color="auto"/>
                    <w:right w:val="single" w:sz="4" w:space="0" w:color="auto"/>
                  </w:tcBorders>
                  <w:shd w:val="clear" w:color="auto" w:fill="D9D9D9"/>
                  <w:hideMark/>
                </w:tcPr>
                <w:p w14:paraId="5CBF9DE1" w14:textId="77777777" w:rsidR="00F661A1" w:rsidRPr="00702720" w:rsidRDefault="00F661A1" w:rsidP="00FE6C02">
                  <w:pPr>
                    <w:spacing w:after="0"/>
                    <w:jc w:val="center"/>
                    <w:rPr>
                      <w:rFonts w:cs="Tahoma"/>
                      <w:sz w:val="18"/>
                      <w:szCs w:val="18"/>
                    </w:rPr>
                  </w:pPr>
                  <w:r w:rsidRPr="00702720">
                    <w:rPr>
                      <w:rFonts w:cs="Tahoma"/>
                      <w:sz w:val="18"/>
                      <w:szCs w:val="18"/>
                    </w:rPr>
                    <w:t>ΣΥΝΟΠΤΙΚΗ ΠΕΡΙΓΡΑΦΗ ΣΥΝΕΙΣΦΟΡΑΣ ΣΤΟ ΕΡΓΟ</w:t>
                  </w:r>
                </w:p>
                <w:p w14:paraId="3E18B1A8" w14:textId="77777777" w:rsidR="00F661A1" w:rsidRPr="00702720" w:rsidRDefault="00F661A1" w:rsidP="00FE6C02">
                  <w:pPr>
                    <w:spacing w:after="0"/>
                    <w:jc w:val="center"/>
                    <w:rPr>
                      <w:rFonts w:cs="Tahoma"/>
                      <w:sz w:val="18"/>
                      <w:szCs w:val="18"/>
                    </w:rPr>
                  </w:pPr>
                  <w:r w:rsidRPr="00702720">
                    <w:rPr>
                      <w:rFonts w:cs="Tahoma"/>
                      <w:sz w:val="18"/>
                      <w:szCs w:val="18"/>
                    </w:rPr>
                    <w:t>(αντικείμενο)</w:t>
                  </w:r>
                </w:p>
              </w:tc>
              <w:tc>
                <w:tcPr>
                  <w:tcW w:w="913" w:type="pct"/>
                  <w:tcBorders>
                    <w:top w:val="single" w:sz="4" w:space="0" w:color="auto"/>
                    <w:left w:val="single" w:sz="4" w:space="0" w:color="auto"/>
                    <w:bottom w:val="single" w:sz="4" w:space="0" w:color="auto"/>
                    <w:right w:val="single" w:sz="4" w:space="0" w:color="auto"/>
                  </w:tcBorders>
                  <w:shd w:val="clear" w:color="auto" w:fill="D9D9D9"/>
                  <w:hideMark/>
                </w:tcPr>
                <w:p w14:paraId="5464499B" w14:textId="77777777" w:rsidR="00F661A1" w:rsidRPr="00702720" w:rsidRDefault="00F661A1" w:rsidP="00FE6C02">
                  <w:pPr>
                    <w:spacing w:after="0"/>
                    <w:jc w:val="center"/>
                    <w:rPr>
                      <w:rFonts w:cs="Tahoma"/>
                      <w:sz w:val="18"/>
                      <w:szCs w:val="18"/>
                    </w:rPr>
                  </w:pPr>
                  <w:r w:rsidRPr="00702720">
                    <w:rPr>
                      <w:rFonts w:cs="Tahoma"/>
                      <w:sz w:val="18"/>
                      <w:szCs w:val="18"/>
                    </w:rPr>
                    <w:t>ΠΟΣΟΣΤΟ ΣΥΜΜΕΤΟΧΗΣ</w:t>
                  </w:r>
                </w:p>
                <w:p w14:paraId="26689567" w14:textId="77777777" w:rsidR="00F661A1" w:rsidRPr="00702720" w:rsidRDefault="00F661A1" w:rsidP="00FE6C02">
                  <w:pPr>
                    <w:spacing w:after="0"/>
                    <w:jc w:val="center"/>
                    <w:rPr>
                      <w:rFonts w:cs="Tahoma"/>
                      <w:sz w:val="18"/>
                      <w:szCs w:val="18"/>
                    </w:rPr>
                  </w:pPr>
                  <w:r w:rsidRPr="00702720">
                    <w:rPr>
                      <w:rFonts w:cs="Tahoma"/>
                      <w:sz w:val="18"/>
                      <w:szCs w:val="18"/>
                    </w:rPr>
                    <w:t>ΣΤΟ ΕΡΓΟ</w:t>
                  </w:r>
                </w:p>
                <w:p w14:paraId="15385EF2" w14:textId="77777777" w:rsidR="00F661A1" w:rsidRPr="00702720" w:rsidRDefault="00F661A1" w:rsidP="00FE6C02">
                  <w:pPr>
                    <w:spacing w:after="0"/>
                    <w:jc w:val="center"/>
                    <w:rPr>
                      <w:rFonts w:cs="Tahoma"/>
                      <w:sz w:val="18"/>
                      <w:szCs w:val="18"/>
                    </w:rPr>
                  </w:pPr>
                  <w:r w:rsidRPr="00702720">
                    <w:rPr>
                      <w:rFonts w:cs="Tahoma"/>
                      <w:sz w:val="18"/>
                      <w:szCs w:val="18"/>
                    </w:rPr>
                    <w:t>(προϋπολογισμός)</w:t>
                  </w:r>
                </w:p>
              </w:tc>
              <w:tc>
                <w:tcPr>
                  <w:tcW w:w="732" w:type="pct"/>
                  <w:tcBorders>
                    <w:top w:val="single" w:sz="4" w:space="0" w:color="auto"/>
                    <w:left w:val="single" w:sz="4" w:space="0" w:color="auto"/>
                    <w:bottom w:val="single" w:sz="4" w:space="0" w:color="auto"/>
                    <w:right w:val="single" w:sz="4" w:space="0" w:color="auto"/>
                  </w:tcBorders>
                  <w:shd w:val="clear" w:color="auto" w:fill="D9D9D9"/>
                  <w:hideMark/>
                </w:tcPr>
                <w:p w14:paraId="2E9F2B2E" w14:textId="77777777" w:rsidR="00F661A1" w:rsidRPr="00702720" w:rsidRDefault="00F661A1" w:rsidP="00FE6C02">
                  <w:pPr>
                    <w:spacing w:after="0"/>
                    <w:jc w:val="center"/>
                    <w:rPr>
                      <w:rFonts w:cs="Tahoma"/>
                      <w:sz w:val="18"/>
                      <w:szCs w:val="18"/>
                    </w:rPr>
                  </w:pPr>
                  <w:r w:rsidRPr="00702720">
                    <w:rPr>
                      <w:rFonts w:cs="Tahoma"/>
                      <w:sz w:val="18"/>
                      <w:szCs w:val="18"/>
                    </w:rPr>
                    <w:t>ΣΤΟΙΧΕΙΟ ΤΕΚΜΗΡΙΩΣΗΣ</w:t>
                  </w:r>
                </w:p>
                <w:p w14:paraId="2B483F35" w14:textId="77777777" w:rsidR="00F661A1" w:rsidRPr="00702720" w:rsidRDefault="00F661A1" w:rsidP="00FE6C02">
                  <w:pPr>
                    <w:spacing w:after="0"/>
                    <w:jc w:val="center"/>
                    <w:rPr>
                      <w:rFonts w:cs="Tahoma"/>
                      <w:sz w:val="18"/>
                      <w:szCs w:val="18"/>
                    </w:rPr>
                  </w:pPr>
                  <w:r w:rsidRPr="00702720">
                    <w:rPr>
                      <w:rFonts w:cs="Tahoma"/>
                      <w:sz w:val="18"/>
                      <w:szCs w:val="18"/>
                    </w:rPr>
                    <w:t xml:space="preserve">(τύπος &amp; </w:t>
                  </w:r>
                  <w:proofErr w:type="spellStart"/>
                  <w:r w:rsidRPr="00702720">
                    <w:rPr>
                      <w:rFonts w:cs="Tahoma"/>
                      <w:sz w:val="18"/>
                      <w:szCs w:val="18"/>
                    </w:rPr>
                    <w:t>ημ</w:t>
                  </w:r>
                  <w:proofErr w:type="spellEnd"/>
                  <w:r w:rsidRPr="00702720">
                    <w:rPr>
                      <w:rFonts w:cs="Tahoma"/>
                      <w:sz w:val="18"/>
                      <w:szCs w:val="18"/>
                    </w:rPr>
                    <w:t>/</w:t>
                  </w:r>
                  <w:proofErr w:type="spellStart"/>
                  <w:r w:rsidRPr="00702720">
                    <w:rPr>
                      <w:rFonts w:cs="Tahoma"/>
                      <w:sz w:val="18"/>
                      <w:szCs w:val="18"/>
                    </w:rPr>
                    <w:t>νία</w:t>
                  </w:r>
                  <w:proofErr w:type="spellEnd"/>
                  <w:r w:rsidRPr="00702720">
                    <w:rPr>
                      <w:rFonts w:cs="Tahoma"/>
                      <w:sz w:val="18"/>
                      <w:szCs w:val="18"/>
                    </w:rPr>
                    <w:t>)</w:t>
                  </w:r>
                </w:p>
              </w:tc>
            </w:tr>
            <w:tr w:rsidR="00F661A1" w:rsidRPr="00702720" w14:paraId="0EE11B13" w14:textId="77777777" w:rsidTr="00DF37EA">
              <w:tc>
                <w:tcPr>
                  <w:tcW w:w="299" w:type="pct"/>
                  <w:tcBorders>
                    <w:top w:val="single" w:sz="4" w:space="0" w:color="auto"/>
                    <w:left w:val="single" w:sz="4" w:space="0" w:color="auto"/>
                    <w:bottom w:val="single" w:sz="4" w:space="0" w:color="auto"/>
                    <w:right w:val="single" w:sz="4" w:space="0" w:color="auto"/>
                  </w:tcBorders>
                </w:tcPr>
                <w:p w14:paraId="568493DC" w14:textId="77777777" w:rsidR="00F661A1" w:rsidRPr="00702720" w:rsidRDefault="00F661A1" w:rsidP="00A935CF">
                  <w:pPr>
                    <w:rPr>
                      <w:rFonts w:cs="Tahoma"/>
                    </w:rPr>
                  </w:pPr>
                </w:p>
              </w:tc>
              <w:tc>
                <w:tcPr>
                  <w:tcW w:w="569" w:type="pct"/>
                  <w:tcBorders>
                    <w:top w:val="single" w:sz="4" w:space="0" w:color="auto"/>
                    <w:left w:val="single" w:sz="4" w:space="0" w:color="auto"/>
                    <w:bottom w:val="single" w:sz="4" w:space="0" w:color="auto"/>
                    <w:right w:val="single" w:sz="4" w:space="0" w:color="auto"/>
                  </w:tcBorders>
                </w:tcPr>
                <w:p w14:paraId="3729553C" w14:textId="77777777" w:rsidR="00F661A1" w:rsidRPr="00702720" w:rsidRDefault="00F661A1" w:rsidP="00A935CF">
                  <w:pPr>
                    <w:rPr>
                      <w:rFonts w:cs="Tahoma"/>
                    </w:rPr>
                  </w:pPr>
                </w:p>
              </w:tc>
              <w:tc>
                <w:tcPr>
                  <w:tcW w:w="621" w:type="pct"/>
                  <w:tcBorders>
                    <w:top w:val="single" w:sz="4" w:space="0" w:color="auto"/>
                    <w:left w:val="single" w:sz="4" w:space="0" w:color="auto"/>
                    <w:bottom w:val="single" w:sz="4" w:space="0" w:color="auto"/>
                    <w:right w:val="single" w:sz="4" w:space="0" w:color="auto"/>
                  </w:tcBorders>
                </w:tcPr>
                <w:p w14:paraId="47B7B15E" w14:textId="77777777" w:rsidR="00F661A1" w:rsidRPr="00702720" w:rsidRDefault="00F661A1" w:rsidP="00A935CF">
                  <w:pPr>
                    <w:rPr>
                      <w:rFonts w:cs="Tahoma"/>
                    </w:rPr>
                  </w:pPr>
                </w:p>
              </w:tc>
              <w:tc>
                <w:tcPr>
                  <w:tcW w:w="582" w:type="pct"/>
                  <w:tcBorders>
                    <w:top w:val="single" w:sz="4" w:space="0" w:color="auto"/>
                    <w:left w:val="single" w:sz="4" w:space="0" w:color="auto"/>
                    <w:bottom w:val="single" w:sz="4" w:space="0" w:color="auto"/>
                    <w:right w:val="single" w:sz="4" w:space="0" w:color="auto"/>
                  </w:tcBorders>
                </w:tcPr>
                <w:p w14:paraId="6D1C436E" w14:textId="77777777" w:rsidR="00F661A1" w:rsidRPr="00702720" w:rsidRDefault="00F661A1" w:rsidP="00A935CF">
                  <w:pPr>
                    <w:rPr>
                      <w:rFonts w:cs="Tahoma"/>
                    </w:rPr>
                  </w:pPr>
                </w:p>
              </w:tc>
              <w:tc>
                <w:tcPr>
                  <w:tcW w:w="486" w:type="pct"/>
                  <w:tcBorders>
                    <w:top w:val="single" w:sz="4" w:space="0" w:color="auto"/>
                    <w:left w:val="single" w:sz="4" w:space="0" w:color="auto"/>
                    <w:bottom w:val="single" w:sz="4" w:space="0" w:color="auto"/>
                    <w:right w:val="single" w:sz="4" w:space="0" w:color="auto"/>
                  </w:tcBorders>
                </w:tcPr>
                <w:p w14:paraId="7053BC75" w14:textId="77777777" w:rsidR="00F661A1" w:rsidRPr="00702720" w:rsidRDefault="00F661A1" w:rsidP="00A935CF">
                  <w:pPr>
                    <w:rPr>
                      <w:rFonts w:cs="Tahoma"/>
                    </w:rPr>
                  </w:pPr>
                </w:p>
              </w:tc>
              <w:tc>
                <w:tcPr>
                  <w:tcW w:w="798" w:type="pct"/>
                  <w:tcBorders>
                    <w:top w:val="single" w:sz="4" w:space="0" w:color="auto"/>
                    <w:left w:val="single" w:sz="4" w:space="0" w:color="auto"/>
                    <w:bottom w:val="single" w:sz="4" w:space="0" w:color="auto"/>
                    <w:right w:val="single" w:sz="4" w:space="0" w:color="auto"/>
                  </w:tcBorders>
                </w:tcPr>
                <w:p w14:paraId="5771CB1D" w14:textId="77777777" w:rsidR="00F661A1" w:rsidRPr="00702720" w:rsidRDefault="00F661A1" w:rsidP="00A935CF">
                  <w:pPr>
                    <w:rPr>
                      <w:rFonts w:cs="Tahoma"/>
                    </w:rPr>
                  </w:pPr>
                </w:p>
              </w:tc>
              <w:tc>
                <w:tcPr>
                  <w:tcW w:w="913" w:type="pct"/>
                  <w:tcBorders>
                    <w:top w:val="single" w:sz="4" w:space="0" w:color="auto"/>
                    <w:left w:val="single" w:sz="4" w:space="0" w:color="auto"/>
                    <w:bottom w:val="single" w:sz="4" w:space="0" w:color="auto"/>
                    <w:right w:val="single" w:sz="4" w:space="0" w:color="auto"/>
                  </w:tcBorders>
                </w:tcPr>
                <w:p w14:paraId="438A060E" w14:textId="77777777" w:rsidR="00F661A1" w:rsidRPr="00702720" w:rsidRDefault="00F661A1" w:rsidP="00A935CF">
                  <w:pPr>
                    <w:rPr>
                      <w:rFonts w:cs="Tahoma"/>
                    </w:rPr>
                  </w:pPr>
                </w:p>
              </w:tc>
              <w:tc>
                <w:tcPr>
                  <w:tcW w:w="732" w:type="pct"/>
                  <w:tcBorders>
                    <w:top w:val="single" w:sz="4" w:space="0" w:color="auto"/>
                    <w:left w:val="single" w:sz="4" w:space="0" w:color="auto"/>
                    <w:bottom w:val="single" w:sz="4" w:space="0" w:color="auto"/>
                    <w:right w:val="single" w:sz="4" w:space="0" w:color="auto"/>
                  </w:tcBorders>
                </w:tcPr>
                <w:p w14:paraId="21171DDB" w14:textId="77777777" w:rsidR="00F661A1" w:rsidRPr="00702720" w:rsidRDefault="00F661A1" w:rsidP="00A935CF">
                  <w:pPr>
                    <w:rPr>
                      <w:rFonts w:cs="Tahoma"/>
                    </w:rPr>
                  </w:pPr>
                </w:p>
              </w:tc>
            </w:tr>
          </w:tbl>
          <w:p w14:paraId="6CD86A70" w14:textId="77777777" w:rsidR="00F661A1" w:rsidRPr="00702720" w:rsidRDefault="00F661A1" w:rsidP="00A935CF">
            <w:pPr>
              <w:rPr>
                <w:rFonts w:cs="Tahoma"/>
              </w:rPr>
            </w:pPr>
            <w:r w:rsidRPr="00702720">
              <w:rPr>
                <w:rFonts w:cs="Tahoma"/>
              </w:rPr>
              <w:t xml:space="preserve">όπου </w:t>
            </w:r>
            <w:r w:rsidRPr="00702720">
              <w:rPr>
                <w:rFonts w:cs="Tahoma"/>
                <w:b/>
                <w:bCs/>
              </w:rPr>
              <w:t>«ΣΤΟΙΧΕΙ</w:t>
            </w:r>
            <w:r w:rsidR="0011382A" w:rsidRPr="00702720">
              <w:rPr>
                <w:rFonts w:cs="Tahoma"/>
                <w:b/>
                <w:bCs/>
              </w:rPr>
              <w:t>Ο ΤΕΚΜΗΡΙΩΣΗΣ</w:t>
            </w:r>
            <w:r w:rsidR="00A014E3" w:rsidRPr="00702720">
              <w:rPr>
                <w:rFonts w:cs="Tahoma"/>
                <w:b/>
                <w:bCs/>
              </w:rPr>
              <w:t>»:</w:t>
            </w:r>
          </w:p>
          <w:p w14:paraId="45782FEA" w14:textId="77777777" w:rsidR="00A014E3" w:rsidRPr="00702720" w:rsidRDefault="00A014E3" w:rsidP="00007943">
            <w:pPr>
              <w:pStyle w:val="a"/>
              <w:numPr>
                <w:ilvl w:val="0"/>
                <w:numId w:val="6"/>
              </w:numPr>
              <w:rPr>
                <w:rFonts w:cs="Tahoma"/>
              </w:rPr>
            </w:pPr>
            <w:r w:rsidRPr="00702720">
              <w:rPr>
                <w:rFonts w:cs="Tahoma"/>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2ED30D22" w14:textId="3BC61737" w:rsidR="00A014E3" w:rsidRPr="00702720" w:rsidRDefault="00A014E3" w:rsidP="00007943">
            <w:pPr>
              <w:pStyle w:val="a"/>
              <w:numPr>
                <w:ilvl w:val="0"/>
                <w:numId w:val="6"/>
              </w:numPr>
              <w:rPr>
                <w:rFonts w:cs="Tahoma"/>
              </w:rPr>
            </w:pPr>
            <w:r w:rsidRPr="00702720">
              <w:rPr>
                <w:rFonts w:cs="Tahoma"/>
              </w:rPr>
              <w:t xml:space="preserve">Εάν ο Πελάτης είναι ιδιώτης, </w:t>
            </w:r>
            <w:r w:rsidR="00903319" w:rsidRPr="00702720">
              <w:rPr>
                <w:rFonts w:cs="Tahoma"/>
              </w:rPr>
              <w:t>ως στοιχείο τεκμηρίωσης υποβάλλεται δήλωση είτε του ιδιώτη</w:t>
            </w:r>
            <w:r w:rsidR="00F143B8" w:rsidRPr="00702720">
              <w:rPr>
                <w:rFonts w:cs="Tahoma"/>
              </w:rPr>
              <w:t xml:space="preserve"> όπως εκπροσωπείται από το Νόμιμο Εκπρόσωπο</w:t>
            </w:r>
            <w:r w:rsidR="00903319" w:rsidRPr="00702720">
              <w:rPr>
                <w:rFonts w:cs="Tahoma"/>
              </w:rPr>
              <w:t xml:space="preserve">, είτε του υποψηφίου </w:t>
            </w:r>
            <w:r w:rsidR="00F143B8" w:rsidRPr="00702720">
              <w:rPr>
                <w:rFonts w:cs="Tahoma"/>
              </w:rPr>
              <w:t>οικονομικού φορέα</w:t>
            </w:r>
            <w:r w:rsidRPr="00702720">
              <w:rPr>
                <w:rFonts w:cs="Tahoma"/>
              </w:rPr>
              <w:t>.</w:t>
            </w:r>
          </w:p>
          <w:p w14:paraId="71ABA51E" w14:textId="77777777" w:rsidR="006D2DC3" w:rsidRPr="00702720" w:rsidRDefault="006D2DC3" w:rsidP="00A935CF">
            <w:pPr>
              <w:rPr>
                <w:rFonts w:cs="Tahoma"/>
              </w:rPr>
            </w:pPr>
          </w:p>
        </w:tc>
      </w:tr>
      <w:tr w:rsidR="00D94AB9" w:rsidRPr="00702720" w14:paraId="431637A5" w14:textId="77777777" w:rsidTr="00FB0280">
        <w:trPr>
          <w:trHeight w:val="1252"/>
        </w:trPr>
        <w:tc>
          <w:tcPr>
            <w:tcW w:w="535" w:type="dxa"/>
            <w:tcBorders>
              <w:top w:val="single" w:sz="4" w:space="0" w:color="auto"/>
              <w:left w:val="single" w:sz="4" w:space="0" w:color="auto"/>
              <w:bottom w:val="single" w:sz="4" w:space="0" w:color="auto"/>
              <w:right w:val="single" w:sz="4" w:space="0" w:color="auto"/>
            </w:tcBorders>
            <w:shd w:val="clear" w:color="auto" w:fill="auto"/>
          </w:tcPr>
          <w:p w14:paraId="2F31FA9A" w14:textId="1689C39A" w:rsidR="00D94AB9" w:rsidRPr="00702720" w:rsidRDefault="00D94AB9" w:rsidP="00D94AB9">
            <w:pPr>
              <w:rPr>
                <w:rFonts w:cs="Tahoma"/>
              </w:rPr>
            </w:pPr>
            <w:r w:rsidRPr="00702720">
              <w:rPr>
                <w:rFonts w:cs="Tahoma"/>
                <w:b/>
              </w:rPr>
              <w:t>4</w:t>
            </w:r>
          </w:p>
        </w:tc>
        <w:tc>
          <w:tcPr>
            <w:tcW w:w="9099" w:type="dxa"/>
            <w:tcBorders>
              <w:top w:val="single" w:sz="4" w:space="0" w:color="auto"/>
              <w:left w:val="single" w:sz="4" w:space="0" w:color="auto"/>
              <w:bottom w:val="single" w:sz="4" w:space="0" w:color="auto"/>
              <w:right w:val="single" w:sz="4" w:space="0" w:color="auto"/>
            </w:tcBorders>
            <w:shd w:val="clear" w:color="auto" w:fill="auto"/>
          </w:tcPr>
          <w:p w14:paraId="41910ECE" w14:textId="540D6818" w:rsidR="00D94AB9" w:rsidRPr="00702720" w:rsidRDefault="00D94AB9" w:rsidP="00D94AB9">
            <w:pPr>
              <w:autoSpaceDE w:val="0"/>
              <w:autoSpaceDN w:val="0"/>
              <w:adjustRightInd w:val="0"/>
              <w:spacing w:after="0"/>
              <w:jc w:val="left"/>
              <w:rPr>
                <w:rFonts w:cs="Tahoma"/>
                <w:b/>
              </w:rPr>
            </w:pPr>
            <w:r w:rsidRPr="00702720">
              <w:rPr>
                <w:rFonts w:cs="Tahoma"/>
                <w:b/>
                <w:bCs/>
                <w:lang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Pr="00702720">
              <w:rPr>
                <w:rFonts w:cs="Tahoma"/>
                <w:b/>
                <w:bCs/>
                <w:lang w:eastAsia="el-GR"/>
              </w:rPr>
              <w:fldChar w:fldCharType="begin"/>
            </w:r>
            <w:r w:rsidRPr="00702720">
              <w:rPr>
                <w:rFonts w:cs="Tahoma"/>
                <w:b/>
                <w:bCs/>
                <w:lang w:eastAsia="el-GR"/>
              </w:rPr>
              <w:instrText xml:space="preserve"> REF _Ref128423828 \r \h </w:instrText>
            </w:r>
            <w:r w:rsidR="00702720" w:rsidRPr="00702720">
              <w:rPr>
                <w:rFonts w:cs="Tahoma"/>
                <w:b/>
                <w:bCs/>
                <w:lang w:eastAsia="el-GR"/>
              </w:rPr>
              <w:instrText xml:space="preserve"> \* MERGEFORMAT </w:instrText>
            </w:r>
            <w:r w:rsidRPr="00702720">
              <w:rPr>
                <w:rFonts w:cs="Tahoma"/>
                <w:b/>
                <w:bCs/>
                <w:lang w:eastAsia="el-GR"/>
              </w:rPr>
            </w:r>
            <w:r w:rsidRPr="00702720">
              <w:rPr>
                <w:rFonts w:cs="Tahoma"/>
                <w:b/>
                <w:bCs/>
                <w:lang w:eastAsia="el-GR"/>
              </w:rPr>
              <w:fldChar w:fldCharType="separate"/>
            </w:r>
            <w:r w:rsidR="00EA12ED">
              <w:rPr>
                <w:rFonts w:cs="Tahoma"/>
                <w:b/>
                <w:bCs/>
                <w:lang w:eastAsia="el-GR"/>
              </w:rPr>
              <w:t>2.2.6.2</w:t>
            </w:r>
            <w:r w:rsidRPr="00702720">
              <w:rPr>
                <w:rFonts w:cs="Tahoma"/>
                <w:b/>
                <w:bCs/>
                <w:lang w:eastAsia="el-GR"/>
              </w:rPr>
              <w:fldChar w:fldCharType="end"/>
            </w:r>
          </w:p>
          <w:p w14:paraId="74F1C109" w14:textId="77777777" w:rsidR="00D94AB9" w:rsidRPr="00702720" w:rsidRDefault="00D94AB9" w:rsidP="00D94AB9">
            <w:pPr>
              <w:ind w:left="488"/>
              <w:contextualSpacing/>
              <w:rPr>
                <w:rFonts w:cs="Tahoma"/>
                <w:bCs/>
              </w:rPr>
            </w:pPr>
          </w:p>
          <w:p w14:paraId="2B67AAF5" w14:textId="79876C0E" w:rsidR="00D94AB9" w:rsidRPr="00702720" w:rsidRDefault="00D94AB9" w:rsidP="00D94AB9">
            <w:pPr>
              <w:rPr>
                <w:rFonts w:cs="Tahoma"/>
              </w:rPr>
            </w:pPr>
            <w:r w:rsidRPr="00702720">
              <w:rPr>
                <w:rFonts w:cs="Tahoma"/>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94AB9" w:rsidRPr="00702720" w14:paraId="66F6636B" w14:textId="77777777" w:rsidTr="00FB0280">
        <w:trPr>
          <w:trHeight w:val="1252"/>
        </w:trPr>
        <w:tc>
          <w:tcPr>
            <w:tcW w:w="535" w:type="dxa"/>
            <w:tcBorders>
              <w:top w:val="single" w:sz="4" w:space="0" w:color="auto"/>
              <w:left w:val="single" w:sz="4" w:space="0" w:color="auto"/>
              <w:bottom w:val="single" w:sz="4" w:space="0" w:color="auto"/>
              <w:right w:val="single" w:sz="4" w:space="0" w:color="auto"/>
            </w:tcBorders>
            <w:shd w:val="clear" w:color="auto" w:fill="auto"/>
          </w:tcPr>
          <w:p w14:paraId="6D8E4491" w14:textId="43F05E7F" w:rsidR="00D94AB9" w:rsidRPr="00702720" w:rsidRDefault="00D94AB9" w:rsidP="00D94AB9">
            <w:pPr>
              <w:rPr>
                <w:rFonts w:cs="Tahoma"/>
                <w:bCs/>
              </w:rPr>
            </w:pPr>
            <w:r w:rsidRPr="00702720">
              <w:rPr>
                <w:rFonts w:cs="Tahoma"/>
                <w:bCs/>
              </w:rPr>
              <w:t>4.1</w:t>
            </w:r>
          </w:p>
        </w:tc>
        <w:tc>
          <w:tcPr>
            <w:tcW w:w="9099" w:type="dxa"/>
            <w:tcBorders>
              <w:top w:val="single" w:sz="4" w:space="0" w:color="auto"/>
              <w:left w:val="single" w:sz="4" w:space="0" w:color="auto"/>
              <w:bottom w:val="single" w:sz="4" w:space="0" w:color="auto"/>
              <w:right w:val="single" w:sz="4" w:space="0" w:color="auto"/>
            </w:tcBorders>
            <w:shd w:val="clear" w:color="auto" w:fill="auto"/>
          </w:tcPr>
          <w:p w14:paraId="0C660BE7" w14:textId="77777777" w:rsidR="00D94AB9" w:rsidRPr="00702720" w:rsidRDefault="00D94AB9" w:rsidP="00D94AB9">
            <w:pPr>
              <w:spacing w:line="276" w:lineRule="auto"/>
              <w:rPr>
                <w:rFonts w:cs="Tahoma"/>
              </w:rPr>
            </w:pPr>
            <w:r w:rsidRPr="00702720">
              <w:rPr>
                <w:rFonts w:cs="Tahoma"/>
              </w:rPr>
              <w:t xml:space="preserve">Πίνακα των </w:t>
            </w:r>
            <w:r w:rsidRPr="00702720">
              <w:rPr>
                <w:rFonts w:cs="Tahoma"/>
                <w:b/>
              </w:rPr>
              <w:t xml:space="preserve">υπαλλήλων του Οικονομικού Φορέα </w:t>
            </w:r>
            <w:r w:rsidRPr="00702720">
              <w:rPr>
                <w:rFonts w:cs="Tahoma"/>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D94AB9" w:rsidRPr="00702720" w14:paraId="4376447D" w14:textId="77777777">
              <w:trPr>
                <w:trHeight w:val="788"/>
              </w:trPr>
              <w:tc>
                <w:tcPr>
                  <w:tcW w:w="262" w:type="pct"/>
                  <w:shd w:val="clear" w:color="auto" w:fill="E0E0E0"/>
                  <w:vAlign w:val="center"/>
                </w:tcPr>
                <w:p w14:paraId="41E3594F" w14:textId="77777777" w:rsidR="00D94AB9" w:rsidRPr="00702720" w:rsidRDefault="00D94AB9" w:rsidP="00D94AB9">
                  <w:pPr>
                    <w:spacing w:line="276" w:lineRule="auto"/>
                    <w:ind w:left="-51" w:right="-112"/>
                    <w:jc w:val="center"/>
                    <w:rPr>
                      <w:rFonts w:cs="Tahoma"/>
                      <w:sz w:val="20"/>
                      <w:szCs w:val="20"/>
                    </w:rPr>
                  </w:pPr>
                  <w:r w:rsidRPr="00702720">
                    <w:rPr>
                      <w:rFonts w:cs="Tahoma"/>
                      <w:sz w:val="20"/>
                      <w:szCs w:val="20"/>
                    </w:rPr>
                    <w:t>Α/Α</w:t>
                  </w:r>
                </w:p>
              </w:tc>
              <w:tc>
                <w:tcPr>
                  <w:tcW w:w="1130" w:type="pct"/>
                  <w:shd w:val="clear" w:color="auto" w:fill="E0E0E0"/>
                  <w:vAlign w:val="center"/>
                </w:tcPr>
                <w:p w14:paraId="49E614F9" w14:textId="77777777" w:rsidR="00D94AB9" w:rsidRPr="00702720" w:rsidRDefault="00D94AB9" w:rsidP="00D94AB9">
                  <w:pPr>
                    <w:spacing w:line="276" w:lineRule="auto"/>
                    <w:ind w:left="-51" w:right="-112"/>
                    <w:jc w:val="center"/>
                    <w:rPr>
                      <w:rFonts w:cs="Tahoma"/>
                      <w:sz w:val="20"/>
                      <w:szCs w:val="20"/>
                    </w:rPr>
                  </w:pPr>
                  <w:r w:rsidRPr="00702720">
                    <w:rPr>
                      <w:rFonts w:cs="Tahoma"/>
                      <w:sz w:val="20"/>
                      <w:szCs w:val="20"/>
                    </w:rPr>
                    <w:t>Εταιρεία (σε περίπτωση Ένωσης / Κοινοπραξίας)</w:t>
                  </w:r>
                </w:p>
              </w:tc>
              <w:tc>
                <w:tcPr>
                  <w:tcW w:w="1130" w:type="pct"/>
                  <w:shd w:val="clear" w:color="auto" w:fill="E0E0E0"/>
                  <w:vAlign w:val="center"/>
                </w:tcPr>
                <w:p w14:paraId="1ABF762B" w14:textId="77777777" w:rsidR="00D94AB9" w:rsidRPr="00702720" w:rsidRDefault="00D94AB9" w:rsidP="00D94AB9">
                  <w:pPr>
                    <w:spacing w:line="276" w:lineRule="auto"/>
                    <w:ind w:left="-51" w:right="-112"/>
                    <w:jc w:val="center"/>
                    <w:rPr>
                      <w:rFonts w:cs="Tahoma"/>
                      <w:sz w:val="20"/>
                      <w:szCs w:val="20"/>
                    </w:rPr>
                  </w:pPr>
                  <w:r w:rsidRPr="00702720">
                    <w:rPr>
                      <w:rFonts w:cs="Tahoma"/>
                      <w:sz w:val="20"/>
                      <w:szCs w:val="20"/>
                    </w:rPr>
                    <w:t>Ονοματεπώνυμο Μέλους Ομάδας Έργου</w:t>
                  </w:r>
                </w:p>
              </w:tc>
              <w:tc>
                <w:tcPr>
                  <w:tcW w:w="1132" w:type="pct"/>
                  <w:shd w:val="clear" w:color="auto" w:fill="E0E0E0"/>
                  <w:vAlign w:val="center"/>
                </w:tcPr>
                <w:p w14:paraId="3E24FDB4" w14:textId="77777777" w:rsidR="00D94AB9" w:rsidRPr="00702720" w:rsidRDefault="00D94AB9" w:rsidP="00D94AB9">
                  <w:pPr>
                    <w:spacing w:line="276" w:lineRule="auto"/>
                    <w:ind w:left="-51" w:right="-112"/>
                    <w:jc w:val="center"/>
                    <w:rPr>
                      <w:rFonts w:cs="Tahoma"/>
                      <w:sz w:val="20"/>
                      <w:szCs w:val="20"/>
                    </w:rPr>
                  </w:pPr>
                  <w:r w:rsidRPr="00702720">
                    <w:rPr>
                      <w:rFonts w:cs="Tahoma"/>
                      <w:sz w:val="20"/>
                      <w:szCs w:val="20"/>
                    </w:rPr>
                    <w:t>Θέση στην Ομάδα Έργου</w:t>
                  </w:r>
                </w:p>
              </w:tc>
              <w:tc>
                <w:tcPr>
                  <w:tcW w:w="629" w:type="pct"/>
                  <w:shd w:val="clear" w:color="auto" w:fill="E0E0E0"/>
                  <w:vAlign w:val="center"/>
                </w:tcPr>
                <w:p w14:paraId="2C25B111" w14:textId="77777777" w:rsidR="00D94AB9" w:rsidRPr="00702720" w:rsidRDefault="00D94AB9" w:rsidP="00D94AB9">
                  <w:pPr>
                    <w:spacing w:line="276" w:lineRule="auto"/>
                    <w:ind w:left="-51" w:right="-112"/>
                    <w:jc w:val="center"/>
                    <w:rPr>
                      <w:rFonts w:cs="Tahoma"/>
                      <w:sz w:val="20"/>
                      <w:szCs w:val="20"/>
                    </w:rPr>
                  </w:pPr>
                  <w:r w:rsidRPr="00702720">
                    <w:rPr>
                      <w:rFonts w:cs="Tahoma"/>
                      <w:sz w:val="20"/>
                      <w:szCs w:val="20"/>
                    </w:rPr>
                    <w:t>Ανθρωπομήνες</w:t>
                  </w:r>
                </w:p>
              </w:tc>
              <w:tc>
                <w:tcPr>
                  <w:tcW w:w="718" w:type="pct"/>
                  <w:shd w:val="clear" w:color="auto" w:fill="C0C0C0"/>
                </w:tcPr>
                <w:p w14:paraId="3D06A860" w14:textId="77777777" w:rsidR="00D94AB9" w:rsidRPr="00702720" w:rsidRDefault="00D94AB9" w:rsidP="00D94AB9">
                  <w:pPr>
                    <w:spacing w:line="276" w:lineRule="auto"/>
                    <w:ind w:left="-51" w:right="-112"/>
                    <w:jc w:val="center"/>
                    <w:rPr>
                      <w:rFonts w:cs="Tahoma"/>
                      <w:sz w:val="20"/>
                      <w:szCs w:val="20"/>
                    </w:rPr>
                  </w:pPr>
                  <w:r w:rsidRPr="00702720">
                    <w:rPr>
                      <w:rFonts w:cs="Tahoma"/>
                      <w:sz w:val="20"/>
                      <w:szCs w:val="20"/>
                    </w:rPr>
                    <w:t>Ποσοστό συμμετοχής* (%)</w:t>
                  </w:r>
                </w:p>
              </w:tc>
            </w:tr>
            <w:tr w:rsidR="00D94AB9" w:rsidRPr="00702720" w14:paraId="2B2942CD" w14:textId="77777777">
              <w:trPr>
                <w:trHeight w:val="394"/>
              </w:trPr>
              <w:tc>
                <w:tcPr>
                  <w:tcW w:w="262" w:type="pct"/>
                  <w:vAlign w:val="center"/>
                </w:tcPr>
                <w:p w14:paraId="2B2E528B" w14:textId="77777777" w:rsidR="00D94AB9" w:rsidRPr="00702720" w:rsidRDefault="00D94AB9" w:rsidP="00D94AB9">
                  <w:pPr>
                    <w:spacing w:line="276" w:lineRule="auto"/>
                    <w:rPr>
                      <w:rFonts w:cs="Tahoma"/>
                    </w:rPr>
                  </w:pPr>
                </w:p>
              </w:tc>
              <w:tc>
                <w:tcPr>
                  <w:tcW w:w="1130" w:type="pct"/>
                  <w:vAlign w:val="center"/>
                </w:tcPr>
                <w:p w14:paraId="2B215DE3" w14:textId="77777777" w:rsidR="00D94AB9" w:rsidRPr="00702720" w:rsidRDefault="00D94AB9" w:rsidP="00D94AB9">
                  <w:pPr>
                    <w:spacing w:line="276" w:lineRule="auto"/>
                    <w:rPr>
                      <w:rFonts w:cs="Tahoma"/>
                    </w:rPr>
                  </w:pPr>
                </w:p>
              </w:tc>
              <w:tc>
                <w:tcPr>
                  <w:tcW w:w="1130" w:type="pct"/>
                  <w:vAlign w:val="center"/>
                </w:tcPr>
                <w:p w14:paraId="3A1B9A91" w14:textId="77777777" w:rsidR="00D94AB9" w:rsidRPr="00702720" w:rsidRDefault="00D94AB9" w:rsidP="00D94AB9">
                  <w:pPr>
                    <w:spacing w:line="276" w:lineRule="auto"/>
                    <w:rPr>
                      <w:rFonts w:cs="Tahoma"/>
                    </w:rPr>
                  </w:pPr>
                </w:p>
              </w:tc>
              <w:tc>
                <w:tcPr>
                  <w:tcW w:w="1132" w:type="pct"/>
                  <w:vAlign w:val="center"/>
                </w:tcPr>
                <w:p w14:paraId="500582FE" w14:textId="77777777" w:rsidR="00D94AB9" w:rsidRPr="00702720" w:rsidRDefault="00D94AB9" w:rsidP="00D94AB9">
                  <w:pPr>
                    <w:spacing w:line="276" w:lineRule="auto"/>
                    <w:rPr>
                      <w:rFonts w:cs="Tahoma"/>
                    </w:rPr>
                  </w:pPr>
                </w:p>
              </w:tc>
              <w:tc>
                <w:tcPr>
                  <w:tcW w:w="629" w:type="pct"/>
                  <w:vAlign w:val="center"/>
                </w:tcPr>
                <w:p w14:paraId="7E7F2DB3" w14:textId="77777777" w:rsidR="00D94AB9" w:rsidRPr="00702720" w:rsidRDefault="00D94AB9" w:rsidP="00D94AB9">
                  <w:pPr>
                    <w:spacing w:line="276" w:lineRule="auto"/>
                    <w:rPr>
                      <w:rFonts w:cs="Tahoma"/>
                    </w:rPr>
                  </w:pPr>
                </w:p>
              </w:tc>
              <w:tc>
                <w:tcPr>
                  <w:tcW w:w="718" w:type="pct"/>
                  <w:shd w:val="clear" w:color="auto" w:fill="C0C0C0"/>
                </w:tcPr>
                <w:p w14:paraId="70092DA7" w14:textId="77777777" w:rsidR="00D94AB9" w:rsidRPr="00702720" w:rsidRDefault="00D94AB9" w:rsidP="00D94AB9">
                  <w:pPr>
                    <w:spacing w:line="276" w:lineRule="auto"/>
                    <w:rPr>
                      <w:rFonts w:cs="Tahoma"/>
                    </w:rPr>
                  </w:pPr>
                </w:p>
              </w:tc>
            </w:tr>
            <w:tr w:rsidR="00D94AB9" w:rsidRPr="00702720" w14:paraId="06BD85B1" w14:textId="77777777">
              <w:trPr>
                <w:trHeight w:val="394"/>
              </w:trPr>
              <w:tc>
                <w:tcPr>
                  <w:tcW w:w="262" w:type="pct"/>
                  <w:vAlign w:val="center"/>
                </w:tcPr>
                <w:p w14:paraId="68F471EF" w14:textId="77777777" w:rsidR="00D94AB9" w:rsidRPr="00702720" w:rsidRDefault="00D94AB9" w:rsidP="00D94AB9">
                  <w:pPr>
                    <w:spacing w:line="276" w:lineRule="auto"/>
                    <w:rPr>
                      <w:rFonts w:cs="Tahoma"/>
                    </w:rPr>
                  </w:pPr>
                </w:p>
              </w:tc>
              <w:tc>
                <w:tcPr>
                  <w:tcW w:w="1130" w:type="pct"/>
                  <w:vAlign w:val="center"/>
                </w:tcPr>
                <w:p w14:paraId="04C3D843" w14:textId="77777777" w:rsidR="00D94AB9" w:rsidRPr="00702720" w:rsidRDefault="00D94AB9" w:rsidP="00D94AB9">
                  <w:pPr>
                    <w:spacing w:line="276" w:lineRule="auto"/>
                    <w:rPr>
                      <w:rFonts w:cs="Tahoma"/>
                    </w:rPr>
                  </w:pPr>
                </w:p>
              </w:tc>
              <w:tc>
                <w:tcPr>
                  <w:tcW w:w="1130" w:type="pct"/>
                  <w:vAlign w:val="center"/>
                </w:tcPr>
                <w:p w14:paraId="684C2E2C" w14:textId="77777777" w:rsidR="00D94AB9" w:rsidRPr="00702720" w:rsidRDefault="00D94AB9" w:rsidP="00D94AB9">
                  <w:pPr>
                    <w:spacing w:line="276" w:lineRule="auto"/>
                    <w:rPr>
                      <w:rFonts w:cs="Tahoma"/>
                    </w:rPr>
                  </w:pPr>
                </w:p>
              </w:tc>
              <w:tc>
                <w:tcPr>
                  <w:tcW w:w="1132" w:type="pct"/>
                  <w:vAlign w:val="center"/>
                </w:tcPr>
                <w:p w14:paraId="4D9431CA" w14:textId="77777777" w:rsidR="00D94AB9" w:rsidRPr="00702720" w:rsidRDefault="00D94AB9" w:rsidP="00D94AB9">
                  <w:pPr>
                    <w:spacing w:line="276" w:lineRule="auto"/>
                    <w:rPr>
                      <w:rFonts w:cs="Tahoma"/>
                    </w:rPr>
                  </w:pPr>
                </w:p>
              </w:tc>
              <w:tc>
                <w:tcPr>
                  <w:tcW w:w="629" w:type="pct"/>
                  <w:vAlign w:val="center"/>
                </w:tcPr>
                <w:p w14:paraId="4946EA20" w14:textId="77777777" w:rsidR="00D94AB9" w:rsidRPr="00702720" w:rsidRDefault="00D94AB9" w:rsidP="00D94AB9">
                  <w:pPr>
                    <w:spacing w:line="276" w:lineRule="auto"/>
                    <w:rPr>
                      <w:rFonts w:cs="Tahoma"/>
                    </w:rPr>
                  </w:pPr>
                </w:p>
              </w:tc>
              <w:tc>
                <w:tcPr>
                  <w:tcW w:w="718" w:type="pct"/>
                  <w:shd w:val="clear" w:color="auto" w:fill="C0C0C0"/>
                </w:tcPr>
                <w:p w14:paraId="40909C00" w14:textId="77777777" w:rsidR="00D94AB9" w:rsidRPr="00702720" w:rsidRDefault="00D94AB9" w:rsidP="00D94AB9">
                  <w:pPr>
                    <w:spacing w:line="276" w:lineRule="auto"/>
                    <w:rPr>
                      <w:rFonts w:cs="Tahoma"/>
                    </w:rPr>
                  </w:pPr>
                </w:p>
              </w:tc>
            </w:tr>
            <w:tr w:rsidR="00D94AB9" w:rsidRPr="00702720" w14:paraId="282A2733" w14:textId="77777777">
              <w:trPr>
                <w:trHeight w:val="394"/>
              </w:trPr>
              <w:tc>
                <w:tcPr>
                  <w:tcW w:w="262" w:type="pct"/>
                  <w:vAlign w:val="center"/>
                </w:tcPr>
                <w:p w14:paraId="2FBE9B0A" w14:textId="77777777" w:rsidR="00D94AB9" w:rsidRPr="00702720" w:rsidRDefault="00D94AB9" w:rsidP="00D94AB9">
                  <w:pPr>
                    <w:spacing w:line="276" w:lineRule="auto"/>
                    <w:rPr>
                      <w:rFonts w:cs="Tahoma"/>
                    </w:rPr>
                  </w:pPr>
                </w:p>
              </w:tc>
              <w:tc>
                <w:tcPr>
                  <w:tcW w:w="1130" w:type="pct"/>
                  <w:vAlign w:val="center"/>
                </w:tcPr>
                <w:p w14:paraId="3E4E89E7" w14:textId="77777777" w:rsidR="00D94AB9" w:rsidRPr="00702720" w:rsidRDefault="00D94AB9" w:rsidP="00D94AB9">
                  <w:pPr>
                    <w:spacing w:line="276" w:lineRule="auto"/>
                    <w:rPr>
                      <w:rFonts w:cs="Tahoma"/>
                    </w:rPr>
                  </w:pPr>
                </w:p>
              </w:tc>
              <w:tc>
                <w:tcPr>
                  <w:tcW w:w="1130" w:type="pct"/>
                  <w:vAlign w:val="center"/>
                </w:tcPr>
                <w:p w14:paraId="660D3064" w14:textId="77777777" w:rsidR="00D94AB9" w:rsidRPr="00702720" w:rsidRDefault="00D94AB9" w:rsidP="00D94AB9">
                  <w:pPr>
                    <w:spacing w:line="276" w:lineRule="auto"/>
                    <w:rPr>
                      <w:rFonts w:cs="Tahoma"/>
                    </w:rPr>
                  </w:pPr>
                </w:p>
              </w:tc>
              <w:tc>
                <w:tcPr>
                  <w:tcW w:w="1132" w:type="pct"/>
                  <w:vAlign w:val="center"/>
                </w:tcPr>
                <w:p w14:paraId="2306657D" w14:textId="77777777" w:rsidR="00D94AB9" w:rsidRPr="00702720" w:rsidRDefault="00D94AB9" w:rsidP="00D94AB9">
                  <w:pPr>
                    <w:spacing w:line="276" w:lineRule="auto"/>
                    <w:rPr>
                      <w:rFonts w:cs="Tahoma"/>
                    </w:rPr>
                  </w:pPr>
                </w:p>
              </w:tc>
              <w:tc>
                <w:tcPr>
                  <w:tcW w:w="629" w:type="pct"/>
                  <w:vAlign w:val="center"/>
                </w:tcPr>
                <w:p w14:paraId="47703B3C" w14:textId="77777777" w:rsidR="00D94AB9" w:rsidRPr="00702720" w:rsidRDefault="00D94AB9" w:rsidP="00D94AB9">
                  <w:pPr>
                    <w:spacing w:line="276" w:lineRule="auto"/>
                    <w:rPr>
                      <w:rFonts w:cs="Tahoma"/>
                    </w:rPr>
                  </w:pPr>
                </w:p>
              </w:tc>
              <w:tc>
                <w:tcPr>
                  <w:tcW w:w="718" w:type="pct"/>
                  <w:shd w:val="clear" w:color="auto" w:fill="C0C0C0"/>
                </w:tcPr>
                <w:p w14:paraId="379D49EF" w14:textId="77777777" w:rsidR="00D94AB9" w:rsidRPr="00702720" w:rsidRDefault="00D94AB9" w:rsidP="00D94AB9">
                  <w:pPr>
                    <w:spacing w:line="276" w:lineRule="auto"/>
                    <w:rPr>
                      <w:rFonts w:cs="Tahoma"/>
                    </w:rPr>
                  </w:pPr>
                </w:p>
              </w:tc>
            </w:tr>
            <w:tr w:rsidR="00D94AB9" w:rsidRPr="00702720" w14:paraId="31338DCB" w14:textId="77777777">
              <w:trPr>
                <w:trHeight w:val="380"/>
              </w:trPr>
              <w:tc>
                <w:tcPr>
                  <w:tcW w:w="3654" w:type="pct"/>
                  <w:gridSpan w:val="4"/>
                  <w:tcBorders>
                    <w:bottom w:val="single" w:sz="4" w:space="0" w:color="000080"/>
                  </w:tcBorders>
                  <w:shd w:val="clear" w:color="auto" w:fill="C0C0C0"/>
                  <w:vAlign w:val="center"/>
                </w:tcPr>
                <w:p w14:paraId="742E8D0A" w14:textId="77777777" w:rsidR="00D94AB9" w:rsidRPr="00702720" w:rsidRDefault="00D94AB9" w:rsidP="00D94AB9">
                  <w:pPr>
                    <w:spacing w:line="276" w:lineRule="auto"/>
                    <w:rPr>
                      <w:rFonts w:cs="Tahoma"/>
                      <w:b/>
                    </w:rPr>
                  </w:pPr>
                  <w:r w:rsidRPr="00702720">
                    <w:rPr>
                      <w:rFonts w:cs="Tahoma"/>
                      <w:b/>
                    </w:rPr>
                    <w:t xml:space="preserve">ΜΕΡΙΚΟ ΣΥΝΟΛΟ (1) </w:t>
                  </w:r>
                </w:p>
              </w:tc>
              <w:tc>
                <w:tcPr>
                  <w:tcW w:w="629" w:type="pct"/>
                  <w:tcBorders>
                    <w:bottom w:val="single" w:sz="4" w:space="0" w:color="000080"/>
                  </w:tcBorders>
                  <w:shd w:val="clear" w:color="auto" w:fill="C0C0C0"/>
                  <w:vAlign w:val="center"/>
                </w:tcPr>
                <w:p w14:paraId="38E5BDB5" w14:textId="77777777" w:rsidR="00D94AB9" w:rsidRPr="00702720" w:rsidRDefault="00D94AB9" w:rsidP="00D94AB9">
                  <w:pPr>
                    <w:spacing w:line="276" w:lineRule="auto"/>
                    <w:rPr>
                      <w:rFonts w:cs="Tahoma"/>
                    </w:rPr>
                  </w:pPr>
                </w:p>
              </w:tc>
              <w:tc>
                <w:tcPr>
                  <w:tcW w:w="718" w:type="pct"/>
                  <w:tcBorders>
                    <w:bottom w:val="single" w:sz="4" w:space="0" w:color="000080"/>
                  </w:tcBorders>
                  <w:shd w:val="clear" w:color="auto" w:fill="C0C0C0"/>
                </w:tcPr>
                <w:p w14:paraId="60AB9302" w14:textId="77777777" w:rsidR="00D94AB9" w:rsidRPr="00702720" w:rsidRDefault="00D94AB9" w:rsidP="00D94AB9">
                  <w:pPr>
                    <w:spacing w:line="276" w:lineRule="auto"/>
                    <w:rPr>
                      <w:rFonts w:cs="Tahoma"/>
                    </w:rPr>
                  </w:pPr>
                </w:p>
              </w:tc>
            </w:tr>
          </w:tbl>
          <w:p w14:paraId="21D364F6" w14:textId="77777777" w:rsidR="00D94AB9" w:rsidRPr="00702720" w:rsidRDefault="00D94AB9" w:rsidP="00D94AB9">
            <w:pPr>
              <w:autoSpaceDE w:val="0"/>
              <w:autoSpaceDN w:val="0"/>
              <w:adjustRightInd w:val="0"/>
              <w:spacing w:after="70"/>
              <w:jc w:val="left"/>
              <w:rPr>
                <w:rFonts w:cs="Tahoma"/>
                <w:b/>
                <w:bCs/>
                <w:lang w:eastAsia="el-GR"/>
              </w:rPr>
            </w:pPr>
          </w:p>
          <w:p w14:paraId="45D4FE65" w14:textId="77777777" w:rsidR="00D94AB9" w:rsidRPr="00702720" w:rsidRDefault="00D94AB9" w:rsidP="00D94AB9">
            <w:pPr>
              <w:spacing w:line="276" w:lineRule="auto"/>
              <w:rPr>
                <w:rFonts w:cs="Tahoma"/>
              </w:rPr>
            </w:pPr>
            <w:r w:rsidRPr="00702720">
              <w:rPr>
                <w:rFonts w:cs="Tahoma"/>
              </w:rPr>
              <w:t xml:space="preserve">Πίνακα των </w:t>
            </w:r>
            <w:r w:rsidRPr="00702720">
              <w:rPr>
                <w:rFonts w:cs="Tahoma"/>
                <w:b/>
              </w:rPr>
              <w:t>στελεχών των Υπεργολάβων</w:t>
            </w:r>
            <w:r w:rsidRPr="00702720">
              <w:rPr>
                <w:rFonts w:cs="Tahoma"/>
              </w:rPr>
              <w:t xml:space="preserve"> </w:t>
            </w:r>
            <w:r w:rsidRPr="00702720">
              <w:rPr>
                <w:rFonts w:cs="Tahoma"/>
                <w:b/>
              </w:rPr>
              <w:t>του Οικονομικού Φορέα</w:t>
            </w:r>
            <w:r w:rsidRPr="00702720">
              <w:rPr>
                <w:rFonts w:cs="Tahoma"/>
              </w:rPr>
              <w:t xml:space="preserve"> 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1995"/>
              <w:gridCol w:w="2126"/>
              <w:gridCol w:w="1559"/>
              <w:gridCol w:w="1559"/>
              <w:gridCol w:w="1299"/>
            </w:tblGrid>
            <w:tr w:rsidR="00D94AB9" w:rsidRPr="00702720" w14:paraId="46E6F1E7" w14:textId="77777777">
              <w:trPr>
                <w:trHeight w:val="788"/>
              </w:trPr>
              <w:tc>
                <w:tcPr>
                  <w:tcW w:w="262" w:type="pct"/>
                  <w:shd w:val="clear" w:color="auto" w:fill="E0E0E0"/>
                  <w:vAlign w:val="center"/>
                </w:tcPr>
                <w:p w14:paraId="1730380B" w14:textId="77777777" w:rsidR="00D94AB9" w:rsidRPr="00702720" w:rsidRDefault="00D94AB9" w:rsidP="00D94AB9">
                  <w:pPr>
                    <w:spacing w:line="276" w:lineRule="auto"/>
                    <w:ind w:left="-51" w:right="-124"/>
                    <w:jc w:val="center"/>
                    <w:rPr>
                      <w:rFonts w:cs="Tahoma"/>
                      <w:sz w:val="20"/>
                      <w:szCs w:val="20"/>
                    </w:rPr>
                  </w:pPr>
                  <w:r w:rsidRPr="00702720">
                    <w:rPr>
                      <w:rFonts w:cs="Tahoma"/>
                      <w:sz w:val="20"/>
                      <w:szCs w:val="20"/>
                    </w:rPr>
                    <w:lastRenderedPageBreak/>
                    <w:t>Α/Α</w:t>
                  </w:r>
                </w:p>
              </w:tc>
              <w:tc>
                <w:tcPr>
                  <w:tcW w:w="1107" w:type="pct"/>
                  <w:shd w:val="clear" w:color="auto" w:fill="E0E0E0"/>
                  <w:vAlign w:val="center"/>
                </w:tcPr>
                <w:p w14:paraId="2FE2BF2F" w14:textId="77777777" w:rsidR="00D94AB9" w:rsidRPr="00702720" w:rsidRDefault="00D94AB9" w:rsidP="00D94AB9">
                  <w:pPr>
                    <w:spacing w:line="276" w:lineRule="auto"/>
                    <w:ind w:left="-51" w:right="-124"/>
                    <w:jc w:val="center"/>
                    <w:rPr>
                      <w:rFonts w:cs="Tahoma"/>
                      <w:sz w:val="20"/>
                      <w:szCs w:val="20"/>
                    </w:rPr>
                  </w:pPr>
                  <w:r w:rsidRPr="00702720">
                    <w:rPr>
                      <w:rFonts w:cs="Tahoma"/>
                      <w:sz w:val="20"/>
                      <w:szCs w:val="20"/>
                    </w:rPr>
                    <w:t>Επωνυμία Εταιρείας Υπεργολάβου</w:t>
                  </w:r>
                </w:p>
              </w:tc>
              <w:tc>
                <w:tcPr>
                  <w:tcW w:w="1180" w:type="pct"/>
                  <w:shd w:val="clear" w:color="auto" w:fill="E0E0E0"/>
                  <w:vAlign w:val="center"/>
                </w:tcPr>
                <w:p w14:paraId="28CD48F7" w14:textId="77777777" w:rsidR="00D94AB9" w:rsidRPr="00702720" w:rsidRDefault="00D94AB9" w:rsidP="00D94AB9">
                  <w:pPr>
                    <w:spacing w:line="276" w:lineRule="auto"/>
                    <w:ind w:left="-51" w:right="-124"/>
                    <w:jc w:val="center"/>
                    <w:rPr>
                      <w:rFonts w:cs="Tahoma"/>
                      <w:sz w:val="20"/>
                      <w:szCs w:val="20"/>
                    </w:rPr>
                  </w:pPr>
                  <w:r w:rsidRPr="00702720">
                    <w:rPr>
                      <w:rFonts w:cs="Tahoma"/>
                      <w:sz w:val="20"/>
                      <w:szCs w:val="20"/>
                    </w:rPr>
                    <w:t>Ονοματεπώνυμο Μέλους Ομάδας Έργου</w:t>
                  </w:r>
                </w:p>
              </w:tc>
              <w:tc>
                <w:tcPr>
                  <w:tcW w:w="865" w:type="pct"/>
                  <w:shd w:val="clear" w:color="auto" w:fill="E0E0E0"/>
                  <w:vAlign w:val="center"/>
                </w:tcPr>
                <w:p w14:paraId="6674EBDE" w14:textId="77777777" w:rsidR="00D94AB9" w:rsidRPr="00702720" w:rsidRDefault="00D94AB9" w:rsidP="00D94AB9">
                  <w:pPr>
                    <w:spacing w:line="276" w:lineRule="auto"/>
                    <w:ind w:left="-51" w:right="-124"/>
                    <w:jc w:val="center"/>
                    <w:rPr>
                      <w:rFonts w:cs="Tahoma"/>
                      <w:sz w:val="20"/>
                      <w:szCs w:val="20"/>
                    </w:rPr>
                  </w:pPr>
                  <w:r w:rsidRPr="00702720">
                    <w:rPr>
                      <w:rFonts w:cs="Tahoma"/>
                      <w:sz w:val="20"/>
                      <w:szCs w:val="20"/>
                    </w:rPr>
                    <w:t>Θέση στην Ομάδα Έργου</w:t>
                  </w:r>
                </w:p>
              </w:tc>
              <w:tc>
                <w:tcPr>
                  <w:tcW w:w="865" w:type="pct"/>
                  <w:shd w:val="clear" w:color="auto" w:fill="E0E0E0"/>
                  <w:vAlign w:val="center"/>
                </w:tcPr>
                <w:p w14:paraId="2E899012" w14:textId="77777777" w:rsidR="00D94AB9" w:rsidRPr="00702720" w:rsidRDefault="00D94AB9" w:rsidP="00D94AB9">
                  <w:pPr>
                    <w:spacing w:line="276" w:lineRule="auto"/>
                    <w:ind w:left="-51" w:right="-124"/>
                    <w:jc w:val="center"/>
                    <w:rPr>
                      <w:rFonts w:cs="Tahoma"/>
                      <w:sz w:val="20"/>
                      <w:szCs w:val="20"/>
                    </w:rPr>
                  </w:pPr>
                  <w:r w:rsidRPr="00702720">
                    <w:rPr>
                      <w:rFonts w:cs="Tahoma"/>
                      <w:sz w:val="20"/>
                      <w:szCs w:val="20"/>
                    </w:rPr>
                    <w:t>Ανθρωπομήνες</w:t>
                  </w:r>
                </w:p>
              </w:tc>
              <w:tc>
                <w:tcPr>
                  <w:tcW w:w="721" w:type="pct"/>
                  <w:shd w:val="clear" w:color="auto" w:fill="C0C0C0"/>
                </w:tcPr>
                <w:p w14:paraId="6E68D602" w14:textId="77777777" w:rsidR="00D94AB9" w:rsidRPr="00702720" w:rsidRDefault="00D94AB9" w:rsidP="00D94AB9">
                  <w:pPr>
                    <w:spacing w:line="276" w:lineRule="auto"/>
                    <w:ind w:left="-51" w:right="-124"/>
                    <w:jc w:val="center"/>
                    <w:rPr>
                      <w:rFonts w:cs="Tahoma"/>
                      <w:sz w:val="20"/>
                      <w:szCs w:val="20"/>
                    </w:rPr>
                  </w:pPr>
                  <w:r w:rsidRPr="00702720">
                    <w:rPr>
                      <w:rFonts w:cs="Tahoma"/>
                      <w:sz w:val="20"/>
                      <w:szCs w:val="20"/>
                    </w:rPr>
                    <w:t>Ποσοστό συμμετοχής* (%)</w:t>
                  </w:r>
                </w:p>
              </w:tc>
            </w:tr>
            <w:tr w:rsidR="00D94AB9" w:rsidRPr="00702720" w14:paraId="499183C1" w14:textId="77777777">
              <w:trPr>
                <w:trHeight w:val="380"/>
              </w:trPr>
              <w:tc>
                <w:tcPr>
                  <w:tcW w:w="262" w:type="pct"/>
                  <w:vAlign w:val="center"/>
                </w:tcPr>
                <w:p w14:paraId="24DB0968" w14:textId="77777777" w:rsidR="00D94AB9" w:rsidRPr="00702720" w:rsidRDefault="00D94AB9" w:rsidP="00D94AB9">
                  <w:pPr>
                    <w:spacing w:line="276" w:lineRule="auto"/>
                    <w:rPr>
                      <w:rFonts w:cs="Tahoma"/>
                    </w:rPr>
                  </w:pPr>
                </w:p>
              </w:tc>
              <w:tc>
                <w:tcPr>
                  <w:tcW w:w="1107" w:type="pct"/>
                  <w:vAlign w:val="center"/>
                </w:tcPr>
                <w:p w14:paraId="02049022" w14:textId="77777777" w:rsidR="00D94AB9" w:rsidRPr="00702720" w:rsidRDefault="00D94AB9" w:rsidP="00D94AB9">
                  <w:pPr>
                    <w:spacing w:line="276" w:lineRule="auto"/>
                    <w:rPr>
                      <w:rFonts w:cs="Tahoma"/>
                    </w:rPr>
                  </w:pPr>
                </w:p>
              </w:tc>
              <w:tc>
                <w:tcPr>
                  <w:tcW w:w="1180" w:type="pct"/>
                  <w:vAlign w:val="center"/>
                </w:tcPr>
                <w:p w14:paraId="041A286B" w14:textId="77777777" w:rsidR="00D94AB9" w:rsidRPr="00702720" w:rsidRDefault="00D94AB9" w:rsidP="00D94AB9">
                  <w:pPr>
                    <w:spacing w:line="276" w:lineRule="auto"/>
                    <w:rPr>
                      <w:rFonts w:cs="Tahoma"/>
                    </w:rPr>
                  </w:pPr>
                </w:p>
              </w:tc>
              <w:tc>
                <w:tcPr>
                  <w:tcW w:w="865" w:type="pct"/>
                  <w:vAlign w:val="center"/>
                </w:tcPr>
                <w:p w14:paraId="7A8D4FF6" w14:textId="77777777" w:rsidR="00D94AB9" w:rsidRPr="00702720" w:rsidRDefault="00D94AB9" w:rsidP="00D94AB9">
                  <w:pPr>
                    <w:spacing w:line="276" w:lineRule="auto"/>
                    <w:rPr>
                      <w:rFonts w:cs="Tahoma"/>
                    </w:rPr>
                  </w:pPr>
                </w:p>
              </w:tc>
              <w:tc>
                <w:tcPr>
                  <w:tcW w:w="865" w:type="pct"/>
                  <w:vAlign w:val="center"/>
                </w:tcPr>
                <w:p w14:paraId="1A417EF4" w14:textId="77777777" w:rsidR="00D94AB9" w:rsidRPr="00702720" w:rsidRDefault="00D94AB9" w:rsidP="00D94AB9">
                  <w:pPr>
                    <w:spacing w:line="276" w:lineRule="auto"/>
                    <w:rPr>
                      <w:rFonts w:cs="Tahoma"/>
                    </w:rPr>
                  </w:pPr>
                </w:p>
              </w:tc>
              <w:tc>
                <w:tcPr>
                  <w:tcW w:w="721" w:type="pct"/>
                  <w:shd w:val="clear" w:color="auto" w:fill="C0C0C0"/>
                </w:tcPr>
                <w:p w14:paraId="5DB0253D" w14:textId="77777777" w:rsidR="00D94AB9" w:rsidRPr="00702720" w:rsidRDefault="00D94AB9" w:rsidP="00D94AB9">
                  <w:pPr>
                    <w:spacing w:line="276" w:lineRule="auto"/>
                    <w:rPr>
                      <w:rFonts w:cs="Tahoma"/>
                    </w:rPr>
                  </w:pPr>
                </w:p>
              </w:tc>
            </w:tr>
            <w:tr w:rsidR="00D94AB9" w:rsidRPr="00702720" w14:paraId="65E3E6C6" w14:textId="77777777">
              <w:trPr>
                <w:trHeight w:val="394"/>
              </w:trPr>
              <w:tc>
                <w:tcPr>
                  <w:tcW w:w="262" w:type="pct"/>
                  <w:vAlign w:val="center"/>
                </w:tcPr>
                <w:p w14:paraId="6E7860D9" w14:textId="77777777" w:rsidR="00D94AB9" w:rsidRPr="00702720" w:rsidRDefault="00D94AB9" w:rsidP="00D94AB9">
                  <w:pPr>
                    <w:spacing w:line="276" w:lineRule="auto"/>
                    <w:rPr>
                      <w:rFonts w:cs="Tahoma"/>
                    </w:rPr>
                  </w:pPr>
                </w:p>
              </w:tc>
              <w:tc>
                <w:tcPr>
                  <w:tcW w:w="1107" w:type="pct"/>
                  <w:vAlign w:val="center"/>
                </w:tcPr>
                <w:p w14:paraId="1B284797" w14:textId="77777777" w:rsidR="00D94AB9" w:rsidRPr="00702720" w:rsidRDefault="00D94AB9" w:rsidP="00D94AB9">
                  <w:pPr>
                    <w:spacing w:line="276" w:lineRule="auto"/>
                    <w:rPr>
                      <w:rFonts w:cs="Tahoma"/>
                    </w:rPr>
                  </w:pPr>
                </w:p>
              </w:tc>
              <w:tc>
                <w:tcPr>
                  <w:tcW w:w="1180" w:type="pct"/>
                  <w:vAlign w:val="center"/>
                </w:tcPr>
                <w:p w14:paraId="734F2EEA" w14:textId="77777777" w:rsidR="00D94AB9" w:rsidRPr="00702720" w:rsidRDefault="00D94AB9" w:rsidP="00D94AB9">
                  <w:pPr>
                    <w:spacing w:line="276" w:lineRule="auto"/>
                    <w:rPr>
                      <w:rFonts w:cs="Tahoma"/>
                    </w:rPr>
                  </w:pPr>
                </w:p>
              </w:tc>
              <w:tc>
                <w:tcPr>
                  <w:tcW w:w="865" w:type="pct"/>
                  <w:vAlign w:val="center"/>
                </w:tcPr>
                <w:p w14:paraId="3FC7B6A7" w14:textId="77777777" w:rsidR="00D94AB9" w:rsidRPr="00702720" w:rsidRDefault="00D94AB9" w:rsidP="00D94AB9">
                  <w:pPr>
                    <w:spacing w:line="276" w:lineRule="auto"/>
                    <w:rPr>
                      <w:rFonts w:cs="Tahoma"/>
                    </w:rPr>
                  </w:pPr>
                </w:p>
              </w:tc>
              <w:tc>
                <w:tcPr>
                  <w:tcW w:w="865" w:type="pct"/>
                  <w:vAlign w:val="center"/>
                </w:tcPr>
                <w:p w14:paraId="6BB6F104" w14:textId="77777777" w:rsidR="00D94AB9" w:rsidRPr="00702720" w:rsidRDefault="00D94AB9" w:rsidP="00D94AB9">
                  <w:pPr>
                    <w:spacing w:line="276" w:lineRule="auto"/>
                    <w:rPr>
                      <w:rFonts w:cs="Tahoma"/>
                    </w:rPr>
                  </w:pPr>
                </w:p>
              </w:tc>
              <w:tc>
                <w:tcPr>
                  <w:tcW w:w="721" w:type="pct"/>
                  <w:shd w:val="clear" w:color="auto" w:fill="C0C0C0"/>
                </w:tcPr>
                <w:p w14:paraId="64492A2D" w14:textId="77777777" w:rsidR="00D94AB9" w:rsidRPr="00702720" w:rsidRDefault="00D94AB9" w:rsidP="00D94AB9">
                  <w:pPr>
                    <w:spacing w:line="276" w:lineRule="auto"/>
                    <w:rPr>
                      <w:rFonts w:cs="Tahoma"/>
                    </w:rPr>
                  </w:pPr>
                </w:p>
              </w:tc>
            </w:tr>
            <w:tr w:rsidR="00D94AB9" w:rsidRPr="00702720" w14:paraId="16E035F2" w14:textId="77777777">
              <w:trPr>
                <w:trHeight w:val="394"/>
              </w:trPr>
              <w:tc>
                <w:tcPr>
                  <w:tcW w:w="262" w:type="pct"/>
                  <w:vAlign w:val="center"/>
                </w:tcPr>
                <w:p w14:paraId="73191F61" w14:textId="77777777" w:rsidR="00D94AB9" w:rsidRPr="00702720" w:rsidRDefault="00D94AB9" w:rsidP="00D94AB9">
                  <w:pPr>
                    <w:spacing w:line="276" w:lineRule="auto"/>
                    <w:rPr>
                      <w:rFonts w:cs="Tahoma"/>
                    </w:rPr>
                  </w:pPr>
                </w:p>
              </w:tc>
              <w:tc>
                <w:tcPr>
                  <w:tcW w:w="1107" w:type="pct"/>
                  <w:vAlign w:val="center"/>
                </w:tcPr>
                <w:p w14:paraId="25D5CA32" w14:textId="77777777" w:rsidR="00D94AB9" w:rsidRPr="00702720" w:rsidRDefault="00D94AB9" w:rsidP="00D94AB9">
                  <w:pPr>
                    <w:spacing w:line="276" w:lineRule="auto"/>
                    <w:rPr>
                      <w:rFonts w:cs="Tahoma"/>
                    </w:rPr>
                  </w:pPr>
                </w:p>
              </w:tc>
              <w:tc>
                <w:tcPr>
                  <w:tcW w:w="1180" w:type="pct"/>
                  <w:vAlign w:val="center"/>
                </w:tcPr>
                <w:p w14:paraId="15BAA0AE" w14:textId="77777777" w:rsidR="00D94AB9" w:rsidRPr="00702720" w:rsidRDefault="00D94AB9" w:rsidP="00D94AB9">
                  <w:pPr>
                    <w:spacing w:line="276" w:lineRule="auto"/>
                    <w:rPr>
                      <w:rFonts w:cs="Tahoma"/>
                    </w:rPr>
                  </w:pPr>
                </w:p>
              </w:tc>
              <w:tc>
                <w:tcPr>
                  <w:tcW w:w="865" w:type="pct"/>
                  <w:vAlign w:val="center"/>
                </w:tcPr>
                <w:p w14:paraId="33B2F5C0" w14:textId="77777777" w:rsidR="00D94AB9" w:rsidRPr="00702720" w:rsidRDefault="00D94AB9" w:rsidP="00D94AB9">
                  <w:pPr>
                    <w:spacing w:line="276" w:lineRule="auto"/>
                    <w:rPr>
                      <w:rFonts w:cs="Tahoma"/>
                    </w:rPr>
                  </w:pPr>
                </w:p>
              </w:tc>
              <w:tc>
                <w:tcPr>
                  <w:tcW w:w="865" w:type="pct"/>
                  <w:vAlign w:val="center"/>
                </w:tcPr>
                <w:p w14:paraId="738A859D" w14:textId="77777777" w:rsidR="00D94AB9" w:rsidRPr="00702720" w:rsidRDefault="00D94AB9" w:rsidP="00D94AB9">
                  <w:pPr>
                    <w:spacing w:line="276" w:lineRule="auto"/>
                    <w:rPr>
                      <w:rFonts w:cs="Tahoma"/>
                    </w:rPr>
                  </w:pPr>
                </w:p>
              </w:tc>
              <w:tc>
                <w:tcPr>
                  <w:tcW w:w="721" w:type="pct"/>
                  <w:shd w:val="clear" w:color="auto" w:fill="C0C0C0"/>
                </w:tcPr>
                <w:p w14:paraId="2434C116" w14:textId="77777777" w:rsidR="00D94AB9" w:rsidRPr="00702720" w:rsidRDefault="00D94AB9" w:rsidP="00D94AB9">
                  <w:pPr>
                    <w:spacing w:line="276" w:lineRule="auto"/>
                    <w:rPr>
                      <w:rFonts w:cs="Tahoma"/>
                    </w:rPr>
                  </w:pPr>
                </w:p>
              </w:tc>
            </w:tr>
            <w:tr w:rsidR="00D94AB9" w:rsidRPr="00702720" w14:paraId="515DDE20" w14:textId="77777777">
              <w:trPr>
                <w:trHeight w:val="394"/>
              </w:trPr>
              <w:tc>
                <w:tcPr>
                  <w:tcW w:w="3414" w:type="pct"/>
                  <w:gridSpan w:val="4"/>
                  <w:tcBorders>
                    <w:bottom w:val="single" w:sz="4" w:space="0" w:color="000080"/>
                  </w:tcBorders>
                  <w:shd w:val="clear" w:color="auto" w:fill="C0C0C0"/>
                  <w:vAlign w:val="center"/>
                </w:tcPr>
                <w:p w14:paraId="32824D4C" w14:textId="77777777" w:rsidR="00D94AB9" w:rsidRPr="00702720" w:rsidRDefault="00D94AB9" w:rsidP="00D94AB9">
                  <w:pPr>
                    <w:spacing w:line="276" w:lineRule="auto"/>
                    <w:rPr>
                      <w:rFonts w:cs="Tahoma"/>
                      <w:b/>
                    </w:rPr>
                  </w:pPr>
                  <w:r w:rsidRPr="00702720">
                    <w:rPr>
                      <w:rFonts w:cs="Tahoma"/>
                      <w:b/>
                    </w:rPr>
                    <w:t xml:space="preserve">ΜΕΡΙΚΟ ΣΥΝΟΛΟ (2) </w:t>
                  </w:r>
                </w:p>
              </w:tc>
              <w:tc>
                <w:tcPr>
                  <w:tcW w:w="865" w:type="pct"/>
                  <w:tcBorders>
                    <w:bottom w:val="single" w:sz="4" w:space="0" w:color="000080"/>
                  </w:tcBorders>
                  <w:shd w:val="clear" w:color="auto" w:fill="C0C0C0"/>
                  <w:vAlign w:val="center"/>
                </w:tcPr>
                <w:p w14:paraId="4BDC21EB" w14:textId="77777777" w:rsidR="00D94AB9" w:rsidRPr="00702720" w:rsidRDefault="00D94AB9" w:rsidP="00D94AB9">
                  <w:pPr>
                    <w:spacing w:line="276" w:lineRule="auto"/>
                    <w:rPr>
                      <w:rFonts w:cs="Tahoma"/>
                    </w:rPr>
                  </w:pPr>
                </w:p>
              </w:tc>
              <w:tc>
                <w:tcPr>
                  <w:tcW w:w="721" w:type="pct"/>
                  <w:tcBorders>
                    <w:bottom w:val="single" w:sz="4" w:space="0" w:color="000080"/>
                  </w:tcBorders>
                  <w:shd w:val="clear" w:color="auto" w:fill="C0C0C0"/>
                </w:tcPr>
                <w:p w14:paraId="570E0EE2" w14:textId="77777777" w:rsidR="00D94AB9" w:rsidRPr="00702720" w:rsidRDefault="00D94AB9" w:rsidP="00D94AB9">
                  <w:pPr>
                    <w:spacing w:line="276" w:lineRule="auto"/>
                    <w:rPr>
                      <w:rFonts w:cs="Tahoma"/>
                    </w:rPr>
                  </w:pPr>
                </w:p>
              </w:tc>
            </w:tr>
          </w:tbl>
          <w:p w14:paraId="191F4C4A" w14:textId="77777777" w:rsidR="00D94AB9" w:rsidRPr="00702720" w:rsidRDefault="00D94AB9" w:rsidP="00D94AB9">
            <w:pPr>
              <w:spacing w:line="276" w:lineRule="auto"/>
              <w:rPr>
                <w:rFonts w:cs="Tahoma"/>
              </w:rPr>
            </w:pPr>
          </w:p>
          <w:p w14:paraId="60BE847A" w14:textId="77777777" w:rsidR="00D94AB9" w:rsidRPr="00702720" w:rsidRDefault="00D94AB9" w:rsidP="00D94AB9">
            <w:pPr>
              <w:spacing w:line="276" w:lineRule="auto"/>
              <w:rPr>
                <w:rFonts w:cs="Tahoma"/>
              </w:rPr>
            </w:pPr>
            <w:r w:rsidRPr="00702720">
              <w:rPr>
                <w:rFonts w:cs="Tahoma"/>
              </w:rPr>
              <w:t xml:space="preserve">Πίνακα των </w:t>
            </w:r>
            <w:r w:rsidRPr="00702720">
              <w:rPr>
                <w:rFonts w:cs="Tahoma"/>
                <w:b/>
              </w:rPr>
              <w:t xml:space="preserve">εξωτερικών συνεργατών του Οικονομικού Φορέα </w:t>
            </w:r>
            <w:r w:rsidRPr="00702720">
              <w:rPr>
                <w:rFonts w:cs="Tahoma"/>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3838"/>
              <w:gridCol w:w="1844"/>
              <w:gridCol w:w="1557"/>
              <w:gridCol w:w="1299"/>
            </w:tblGrid>
            <w:tr w:rsidR="00D94AB9" w:rsidRPr="00702720" w14:paraId="15F78553" w14:textId="77777777">
              <w:trPr>
                <w:trHeight w:val="788"/>
              </w:trPr>
              <w:tc>
                <w:tcPr>
                  <w:tcW w:w="262" w:type="pct"/>
                  <w:shd w:val="clear" w:color="auto" w:fill="E0E0E0"/>
                  <w:vAlign w:val="center"/>
                </w:tcPr>
                <w:p w14:paraId="07ED351C" w14:textId="77777777" w:rsidR="00D94AB9" w:rsidRPr="00702720" w:rsidRDefault="00D94AB9" w:rsidP="00D94AB9">
                  <w:pPr>
                    <w:spacing w:line="276" w:lineRule="auto"/>
                    <w:ind w:left="-51" w:right="-124"/>
                    <w:jc w:val="center"/>
                    <w:rPr>
                      <w:rFonts w:cs="Tahoma"/>
                      <w:sz w:val="20"/>
                      <w:szCs w:val="20"/>
                    </w:rPr>
                  </w:pPr>
                  <w:r w:rsidRPr="00702720">
                    <w:rPr>
                      <w:rFonts w:cs="Tahoma"/>
                      <w:sz w:val="20"/>
                      <w:szCs w:val="20"/>
                    </w:rPr>
                    <w:t>Α/Α</w:t>
                  </w:r>
                </w:p>
              </w:tc>
              <w:tc>
                <w:tcPr>
                  <w:tcW w:w="2129" w:type="pct"/>
                  <w:shd w:val="clear" w:color="auto" w:fill="E0E0E0"/>
                  <w:vAlign w:val="center"/>
                </w:tcPr>
                <w:p w14:paraId="321B1F28" w14:textId="77777777" w:rsidR="00D94AB9" w:rsidRPr="00702720" w:rsidRDefault="00D94AB9" w:rsidP="00D94AB9">
                  <w:pPr>
                    <w:spacing w:line="276" w:lineRule="auto"/>
                    <w:ind w:left="-51" w:right="-124"/>
                    <w:jc w:val="center"/>
                    <w:rPr>
                      <w:rFonts w:cs="Tahoma"/>
                      <w:sz w:val="20"/>
                      <w:szCs w:val="20"/>
                    </w:rPr>
                  </w:pPr>
                  <w:r w:rsidRPr="00702720">
                    <w:rPr>
                      <w:rFonts w:cs="Tahoma"/>
                      <w:sz w:val="20"/>
                      <w:szCs w:val="20"/>
                    </w:rPr>
                    <w:t>Ονοματεπώνυμο Μέλους Ομάδας Έργου</w:t>
                  </w:r>
                </w:p>
              </w:tc>
              <w:tc>
                <w:tcPr>
                  <w:tcW w:w="1023" w:type="pct"/>
                  <w:shd w:val="clear" w:color="auto" w:fill="E0E0E0"/>
                  <w:vAlign w:val="center"/>
                </w:tcPr>
                <w:p w14:paraId="55870CE8" w14:textId="77777777" w:rsidR="00D94AB9" w:rsidRPr="00702720" w:rsidRDefault="00D94AB9" w:rsidP="00D94AB9">
                  <w:pPr>
                    <w:spacing w:line="276" w:lineRule="auto"/>
                    <w:ind w:left="-51" w:right="-124"/>
                    <w:jc w:val="center"/>
                    <w:rPr>
                      <w:rFonts w:cs="Tahoma"/>
                      <w:sz w:val="20"/>
                      <w:szCs w:val="20"/>
                    </w:rPr>
                  </w:pPr>
                  <w:r w:rsidRPr="00702720">
                    <w:rPr>
                      <w:rFonts w:cs="Tahoma"/>
                      <w:sz w:val="20"/>
                      <w:szCs w:val="20"/>
                    </w:rPr>
                    <w:t>Θέση στην Ομάδα Έργου</w:t>
                  </w:r>
                </w:p>
              </w:tc>
              <w:tc>
                <w:tcPr>
                  <w:tcW w:w="864" w:type="pct"/>
                  <w:shd w:val="clear" w:color="auto" w:fill="E0E0E0"/>
                  <w:vAlign w:val="center"/>
                </w:tcPr>
                <w:p w14:paraId="39071625" w14:textId="77777777" w:rsidR="00D94AB9" w:rsidRPr="00702720" w:rsidRDefault="00D94AB9" w:rsidP="00D94AB9">
                  <w:pPr>
                    <w:spacing w:line="276" w:lineRule="auto"/>
                    <w:ind w:left="-51" w:right="-124"/>
                    <w:jc w:val="center"/>
                    <w:rPr>
                      <w:rFonts w:cs="Tahoma"/>
                      <w:sz w:val="20"/>
                      <w:szCs w:val="20"/>
                    </w:rPr>
                  </w:pPr>
                  <w:r w:rsidRPr="00702720">
                    <w:rPr>
                      <w:rFonts w:cs="Tahoma"/>
                      <w:sz w:val="20"/>
                      <w:szCs w:val="20"/>
                    </w:rPr>
                    <w:t>Ανθρωπομήνες</w:t>
                  </w:r>
                </w:p>
              </w:tc>
              <w:tc>
                <w:tcPr>
                  <w:tcW w:w="721" w:type="pct"/>
                  <w:shd w:val="clear" w:color="auto" w:fill="C0C0C0"/>
                </w:tcPr>
                <w:p w14:paraId="5FE95890" w14:textId="77777777" w:rsidR="00D94AB9" w:rsidRPr="00702720" w:rsidRDefault="00D94AB9" w:rsidP="00D94AB9">
                  <w:pPr>
                    <w:spacing w:line="276" w:lineRule="auto"/>
                    <w:ind w:left="-51" w:right="-124"/>
                    <w:jc w:val="center"/>
                    <w:rPr>
                      <w:rFonts w:cs="Tahoma"/>
                      <w:sz w:val="20"/>
                      <w:szCs w:val="20"/>
                    </w:rPr>
                  </w:pPr>
                  <w:r w:rsidRPr="00702720">
                    <w:rPr>
                      <w:rFonts w:cs="Tahoma"/>
                      <w:sz w:val="20"/>
                      <w:szCs w:val="20"/>
                    </w:rPr>
                    <w:t>Ποσοστό συμμετοχής* (%)</w:t>
                  </w:r>
                </w:p>
              </w:tc>
            </w:tr>
            <w:tr w:rsidR="00D94AB9" w:rsidRPr="00702720" w14:paraId="7BF9D22D" w14:textId="77777777">
              <w:trPr>
                <w:trHeight w:val="394"/>
              </w:trPr>
              <w:tc>
                <w:tcPr>
                  <w:tcW w:w="262" w:type="pct"/>
                  <w:vAlign w:val="center"/>
                </w:tcPr>
                <w:p w14:paraId="53C2820A" w14:textId="77777777" w:rsidR="00D94AB9" w:rsidRPr="00702720" w:rsidRDefault="00D94AB9" w:rsidP="00D94AB9">
                  <w:pPr>
                    <w:spacing w:line="276" w:lineRule="auto"/>
                    <w:rPr>
                      <w:rFonts w:cs="Tahoma"/>
                    </w:rPr>
                  </w:pPr>
                </w:p>
              </w:tc>
              <w:tc>
                <w:tcPr>
                  <w:tcW w:w="2129" w:type="pct"/>
                  <w:vAlign w:val="center"/>
                </w:tcPr>
                <w:p w14:paraId="68039F02" w14:textId="77777777" w:rsidR="00D94AB9" w:rsidRPr="00702720" w:rsidRDefault="00D94AB9" w:rsidP="00D94AB9">
                  <w:pPr>
                    <w:spacing w:line="276" w:lineRule="auto"/>
                    <w:rPr>
                      <w:rFonts w:cs="Tahoma"/>
                    </w:rPr>
                  </w:pPr>
                </w:p>
              </w:tc>
              <w:tc>
                <w:tcPr>
                  <w:tcW w:w="1023" w:type="pct"/>
                  <w:vAlign w:val="center"/>
                </w:tcPr>
                <w:p w14:paraId="6DF806B6" w14:textId="77777777" w:rsidR="00D94AB9" w:rsidRPr="00702720" w:rsidRDefault="00D94AB9" w:rsidP="00D94AB9">
                  <w:pPr>
                    <w:spacing w:line="276" w:lineRule="auto"/>
                    <w:rPr>
                      <w:rFonts w:cs="Tahoma"/>
                    </w:rPr>
                  </w:pPr>
                </w:p>
              </w:tc>
              <w:tc>
                <w:tcPr>
                  <w:tcW w:w="864" w:type="pct"/>
                  <w:vAlign w:val="center"/>
                </w:tcPr>
                <w:p w14:paraId="5F265F0A" w14:textId="77777777" w:rsidR="00D94AB9" w:rsidRPr="00702720" w:rsidRDefault="00D94AB9" w:rsidP="00D94AB9">
                  <w:pPr>
                    <w:spacing w:line="276" w:lineRule="auto"/>
                    <w:rPr>
                      <w:rFonts w:cs="Tahoma"/>
                    </w:rPr>
                  </w:pPr>
                </w:p>
              </w:tc>
              <w:tc>
                <w:tcPr>
                  <w:tcW w:w="721" w:type="pct"/>
                  <w:shd w:val="clear" w:color="auto" w:fill="C0C0C0"/>
                </w:tcPr>
                <w:p w14:paraId="5E18E443" w14:textId="77777777" w:rsidR="00D94AB9" w:rsidRPr="00702720" w:rsidRDefault="00D94AB9" w:rsidP="00D94AB9">
                  <w:pPr>
                    <w:spacing w:line="276" w:lineRule="auto"/>
                    <w:rPr>
                      <w:rFonts w:cs="Tahoma"/>
                    </w:rPr>
                  </w:pPr>
                </w:p>
              </w:tc>
            </w:tr>
            <w:tr w:rsidR="00D94AB9" w:rsidRPr="00702720" w14:paraId="6082B1B4" w14:textId="77777777">
              <w:trPr>
                <w:trHeight w:val="394"/>
              </w:trPr>
              <w:tc>
                <w:tcPr>
                  <w:tcW w:w="262" w:type="pct"/>
                  <w:vAlign w:val="center"/>
                </w:tcPr>
                <w:p w14:paraId="3A010182" w14:textId="77777777" w:rsidR="00D94AB9" w:rsidRPr="00702720" w:rsidRDefault="00D94AB9" w:rsidP="00D94AB9">
                  <w:pPr>
                    <w:spacing w:line="276" w:lineRule="auto"/>
                    <w:rPr>
                      <w:rFonts w:cs="Tahoma"/>
                    </w:rPr>
                  </w:pPr>
                </w:p>
              </w:tc>
              <w:tc>
                <w:tcPr>
                  <w:tcW w:w="2129" w:type="pct"/>
                  <w:vAlign w:val="center"/>
                </w:tcPr>
                <w:p w14:paraId="53A3A720" w14:textId="77777777" w:rsidR="00D94AB9" w:rsidRPr="00702720" w:rsidRDefault="00D94AB9" w:rsidP="00D94AB9">
                  <w:pPr>
                    <w:spacing w:line="276" w:lineRule="auto"/>
                    <w:rPr>
                      <w:rFonts w:cs="Tahoma"/>
                    </w:rPr>
                  </w:pPr>
                </w:p>
              </w:tc>
              <w:tc>
                <w:tcPr>
                  <w:tcW w:w="1023" w:type="pct"/>
                  <w:vAlign w:val="center"/>
                </w:tcPr>
                <w:p w14:paraId="484F5ABB" w14:textId="77777777" w:rsidR="00D94AB9" w:rsidRPr="00702720" w:rsidRDefault="00D94AB9" w:rsidP="00D94AB9">
                  <w:pPr>
                    <w:spacing w:line="276" w:lineRule="auto"/>
                    <w:rPr>
                      <w:rFonts w:cs="Tahoma"/>
                    </w:rPr>
                  </w:pPr>
                </w:p>
              </w:tc>
              <w:tc>
                <w:tcPr>
                  <w:tcW w:w="864" w:type="pct"/>
                  <w:vAlign w:val="center"/>
                </w:tcPr>
                <w:p w14:paraId="27588530" w14:textId="77777777" w:rsidR="00D94AB9" w:rsidRPr="00702720" w:rsidRDefault="00D94AB9" w:rsidP="00D94AB9">
                  <w:pPr>
                    <w:spacing w:line="276" w:lineRule="auto"/>
                    <w:rPr>
                      <w:rFonts w:cs="Tahoma"/>
                    </w:rPr>
                  </w:pPr>
                </w:p>
              </w:tc>
              <w:tc>
                <w:tcPr>
                  <w:tcW w:w="721" w:type="pct"/>
                  <w:shd w:val="clear" w:color="auto" w:fill="C0C0C0"/>
                </w:tcPr>
                <w:p w14:paraId="09FA4055" w14:textId="77777777" w:rsidR="00D94AB9" w:rsidRPr="00702720" w:rsidRDefault="00D94AB9" w:rsidP="00D94AB9">
                  <w:pPr>
                    <w:spacing w:line="276" w:lineRule="auto"/>
                    <w:rPr>
                      <w:rFonts w:cs="Tahoma"/>
                    </w:rPr>
                  </w:pPr>
                </w:p>
              </w:tc>
            </w:tr>
            <w:tr w:rsidR="00D94AB9" w:rsidRPr="00702720" w14:paraId="129CB3EA" w14:textId="77777777">
              <w:trPr>
                <w:trHeight w:val="394"/>
              </w:trPr>
              <w:tc>
                <w:tcPr>
                  <w:tcW w:w="262" w:type="pct"/>
                  <w:vAlign w:val="center"/>
                </w:tcPr>
                <w:p w14:paraId="10E82268" w14:textId="77777777" w:rsidR="00D94AB9" w:rsidRPr="00702720" w:rsidRDefault="00D94AB9" w:rsidP="00D94AB9">
                  <w:pPr>
                    <w:spacing w:line="276" w:lineRule="auto"/>
                    <w:rPr>
                      <w:rFonts w:cs="Tahoma"/>
                    </w:rPr>
                  </w:pPr>
                </w:p>
              </w:tc>
              <w:tc>
                <w:tcPr>
                  <w:tcW w:w="2129" w:type="pct"/>
                  <w:vAlign w:val="center"/>
                </w:tcPr>
                <w:p w14:paraId="347CA55B" w14:textId="77777777" w:rsidR="00D94AB9" w:rsidRPr="00702720" w:rsidRDefault="00D94AB9" w:rsidP="00D94AB9">
                  <w:pPr>
                    <w:spacing w:line="276" w:lineRule="auto"/>
                    <w:rPr>
                      <w:rFonts w:cs="Tahoma"/>
                    </w:rPr>
                  </w:pPr>
                </w:p>
              </w:tc>
              <w:tc>
                <w:tcPr>
                  <w:tcW w:w="1023" w:type="pct"/>
                  <w:vAlign w:val="center"/>
                </w:tcPr>
                <w:p w14:paraId="2CE06907" w14:textId="77777777" w:rsidR="00D94AB9" w:rsidRPr="00702720" w:rsidRDefault="00D94AB9" w:rsidP="00D94AB9">
                  <w:pPr>
                    <w:spacing w:line="276" w:lineRule="auto"/>
                    <w:rPr>
                      <w:rFonts w:cs="Tahoma"/>
                    </w:rPr>
                  </w:pPr>
                </w:p>
              </w:tc>
              <w:tc>
                <w:tcPr>
                  <w:tcW w:w="864" w:type="pct"/>
                  <w:vAlign w:val="center"/>
                </w:tcPr>
                <w:p w14:paraId="382A0AA2" w14:textId="77777777" w:rsidR="00D94AB9" w:rsidRPr="00702720" w:rsidRDefault="00D94AB9" w:rsidP="00D94AB9">
                  <w:pPr>
                    <w:spacing w:line="276" w:lineRule="auto"/>
                    <w:rPr>
                      <w:rFonts w:cs="Tahoma"/>
                    </w:rPr>
                  </w:pPr>
                </w:p>
              </w:tc>
              <w:tc>
                <w:tcPr>
                  <w:tcW w:w="721" w:type="pct"/>
                  <w:shd w:val="clear" w:color="auto" w:fill="C0C0C0"/>
                </w:tcPr>
                <w:p w14:paraId="3FE6C191" w14:textId="77777777" w:rsidR="00D94AB9" w:rsidRPr="00702720" w:rsidRDefault="00D94AB9" w:rsidP="00D94AB9">
                  <w:pPr>
                    <w:spacing w:line="276" w:lineRule="auto"/>
                    <w:rPr>
                      <w:rFonts w:cs="Tahoma"/>
                    </w:rPr>
                  </w:pPr>
                </w:p>
              </w:tc>
            </w:tr>
            <w:tr w:rsidR="00D94AB9" w:rsidRPr="00702720" w14:paraId="04484346" w14:textId="77777777">
              <w:trPr>
                <w:trHeight w:val="380"/>
              </w:trPr>
              <w:tc>
                <w:tcPr>
                  <w:tcW w:w="3414" w:type="pct"/>
                  <w:gridSpan w:val="3"/>
                  <w:shd w:val="clear" w:color="auto" w:fill="C0C0C0"/>
                  <w:vAlign w:val="center"/>
                </w:tcPr>
                <w:p w14:paraId="20AEE27D" w14:textId="77777777" w:rsidR="00D94AB9" w:rsidRPr="00702720" w:rsidRDefault="00D94AB9" w:rsidP="00D94AB9">
                  <w:pPr>
                    <w:spacing w:line="276" w:lineRule="auto"/>
                    <w:rPr>
                      <w:rFonts w:cs="Tahoma"/>
                    </w:rPr>
                  </w:pPr>
                  <w:r w:rsidRPr="00702720">
                    <w:rPr>
                      <w:rFonts w:cs="Tahoma"/>
                      <w:b/>
                    </w:rPr>
                    <w:t>ΜΕΡΙΚΟ ΣΥΝΟΛΟ (3)</w:t>
                  </w:r>
                </w:p>
              </w:tc>
              <w:tc>
                <w:tcPr>
                  <w:tcW w:w="864" w:type="pct"/>
                  <w:shd w:val="clear" w:color="auto" w:fill="C0C0C0"/>
                  <w:vAlign w:val="center"/>
                </w:tcPr>
                <w:p w14:paraId="70339E03" w14:textId="77777777" w:rsidR="00D94AB9" w:rsidRPr="00702720" w:rsidRDefault="00D94AB9" w:rsidP="00D94AB9">
                  <w:pPr>
                    <w:spacing w:line="276" w:lineRule="auto"/>
                    <w:rPr>
                      <w:rFonts w:cs="Tahoma"/>
                    </w:rPr>
                  </w:pPr>
                </w:p>
              </w:tc>
              <w:tc>
                <w:tcPr>
                  <w:tcW w:w="721" w:type="pct"/>
                  <w:shd w:val="clear" w:color="auto" w:fill="C0C0C0"/>
                </w:tcPr>
                <w:p w14:paraId="0741D9AC" w14:textId="77777777" w:rsidR="00D94AB9" w:rsidRPr="00702720" w:rsidRDefault="00D94AB9" w:rsidP="00D94AB9">
                  <w:pPr>
                    <w:spacing w:line="276" w:lineRule="auto"/>
                    <w:rPr>
                      <w:rFonts w:cs="Tahoma"/>
                    </w:rPr>
                  </w:pPr>
                </w:p>
              </w:tc>
            </w:tr>
          </w:tbl>
          <w:p w14:paraId="63499936" w14:textId="77777777" w:rsidR="00D94AB9" w:rsidRPr="00702720" w:rsidRDefault="00D94AB9" w:rsidP="00D94AB9">
            <w:pPr>
              <w:spacing w:line="276" w:lineRule="auto"/>
              <w:rPr>
                <w:rFonts w:cs="Tahoma"/>
              </w:rPr>
            </w:pPr>
            <w:r w:rsidRPr="00702720">
              <w:rPr>
                <w:rFonts w:cs="Tahoma"/>
              </w:rPr>
              <w:t xml:space="preserve">*ως </w:t>
            </w:r>
            <w:r w:rsidRPr="00702720">
              <w:rPr>
                <w:rFonts w:cs="Tahoma"/>
                <w:b/>
              </w:rPr>
              <w:t>Ποσοστό Συμμετοχής</w:t>
            </w:r>
            <w:r w:rsidRPr="00702720">
              <w:rPr>
                <w:rFonts w:cs="Tahoma"/>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1987A315" w14:textId="77777777" w:rsidR="00D94AB9" w:rsidRPr="00702720" w:rsidRDefault="00D94AB9" w:rsidP="00D94AB9">
            <w:pPr>
              <w:autoSpaceDE w:val="0"/>
              <w:autoSpaceDN w:val="0"/>
              <w:adjustRightInd w:val="0"/>
              <w:spacing w:after="70"/>
              <w:rPr>
                <w:rFonts w:cs="Tahoma"/>
              </w:rPr>
            </w:pPr>
            <w:r w:rsidRPr="00702720">
              <w:rPr>
                <w:rFonts w:cs="Tahoma"/>
              </w:rPr>
              <w:t>Ο Οικονομικός Φορέας, συμπληρωματικά με τον παραπάνω Πίνακα, θα πρέπει να καταθέσει:</w:t>
            </w:r>
          </w:p>
          <w:p w14:paraId="038816C7" w14:textId="77777777" w:rsidR="00D94AB9" w:rsidRPr="00702720" w:rsidRDefault="00D94AB9" w:rsidP="003A7B0C">
            <w:pPr>
              <w:pStyle w:val="a"/>
              <w:numPr>
                <w:ilvl w:val="0"/>
                <w:numId w:val="47"/>
              </w:numPr>
              <w:tabs>
                <w:tab w:val="clear" w:pos="720"/>
              </w:tabs>
              <w:autoSpaceDE w:val="0"/>
              <w:autoSpaceDN w:val="0"/>
              <w:adjustRightInd w:val="0"/>
              <w:spacing w:after="70"/>
              <w:ind w:left="714" w:hanging="357"/>
              <w:rPr>
                <w:rFonts w:cs="Tahoma"/>
              </w:rPr>
            </w:pPr>
            <w:r w:rsidRPr="00702720">
              <w:rPr>
                <w:rFonts w:cs="Tahoma"/>
              </w:rPr>
              <w:t>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05E96C8F" w14:textId="16DE81F9" w:rsidR="00D94AB9" w:rsidRPr="00702720" w:rsidRDefault="00D94AB9" w:rsidP="003A7B0C">
            <w:pPr>
              <w:pStyle w:val="a"/>
              <w:numPr>
                <w:ilvl w:val="0"/>
                <w:numId w:val="47"/>
              </w:numPr>
              <w:tabs>
                <w:tab w:val="clear" w:pos="720"/>
              </w:tabs>
              <w:autoSpaceDE w:val="0"/>
              <w:autoSpaceDN w:val="0"/>
              <w:adjustRightInd w:val="0"/>
              <w:spacing w:after="70"/>
              <w:ind w:left="714" w:hanging="357"/>
              <w:rPr>
                <w:rFonts w:cs="Tahoma"/>
                <w:b/>
                <w:bCs/>
                <w:lang w:eastAsia="el-GR"/>
              </w:rPr>
            </w:pPr>
            <w:r w:rsidRPr="00702720">
              <w:rPr>
                <w:rFonts w:cs="Tahoma"/>
              </w:rPr>
              <w:t xml:space="preserve">Υπεύθυνη Δήλωση ή άλλο δικαιολογητικό το οποίο θα βεβαιώνει ότι τα μέλη της Ομάδας Έργου που δηλώνονται στον Πίνακα 1, αποτελούν υπαλλήλους του Οικονομικού Φορέα.  </w:t>
            </w:r>
          </w:p>
        </w:tc>
      </w:tr>
      <w:tr w:rsidR="00D94AB9" w:rsidRPr="00702720" w14:paraId="52E0AA72" w14:textId="77777777" w:rsidTr="00FB0280">
        <w:trPr>
          <w:trHeight w:val="1252"/>
        </w:trPr>
        <w:tc>
          <w:tcPr>
            <w:tcW w:w="535" w:type="dxa"/>
            <w:tcBorders>
              <w:top w:val="single" w:sz="4" w:space="0" w:color="auto"/>
              <w:left w:val="single" w:sz="4" w:space="0" w:color="auto"/>
              <w:bottom w:val="single" w:sz="4" w:space="0" w:color="auto"/>
              <w:right w:val="single" w:sz="4" w:space="0" w:color="auto"/>
            </w:tcBorders>
            <w:shd w:val="clear" w:color="auto" w:fill="auto"/>
          </w:tcPr>
          <w:p w14:paraId="1C418EDD" w14:textId="3C5EC96D" w:rsidR="00D94AB9" w:rsidRPr="00702720" w:rsidRDefault="00D94AB9" w:rsidP="00D94AB9">
            <w:pPr>
              <w:rPr>
                <w:rFonts w:cs="Tahoma"/>
                <w:bCs/>
              </w:rPr>
            </w:pPr>
            <w:r w:rsidRPr="00702720">
              <w:rPr>
                <w:rFonts w:cs="Tahoma"/>
              </w:rPr>
              <w:lastRenderedPageBreak/>
              <w:t>4.2</w:t>
            </w:r>
          </w:p>
        </w:tc>
        <w:tc>
          <w:tcPr>
            <w:tcW w:w="9099" w:type="dxa"/>
            <w:tcBorders>
              <w:top w:val="single" w:sz="4" w:space="0" w:color="auto"/>
              <w:left w:val="single" w:sz="4" w:space="0" w:color="auto"/>
              <w:bottom w:val="single" w:sz="4" w:space="0" w:color="auto"/>
              <w:right w:val="single" w:sz="4" w:space="0" w:color="auto"/>
            </w:tcBorders>
            <w:shd w:val="clear" w:color="auto" w:fill="auto"/>
          </w:tcPr>
          <w:p w14:paraId="1A1280B7" w14:textId="39AAF65E" w:rsidR="00D94AB9" w:rsidRPr="00702720" w:rsidRDefault="00D94AB9" w:rsidP="00D94AB9">
            <w:pPr>
              <w:spacing w:line="276" w:lineRule="auto"/>
              <w:rPr>
                <w:rFonts w:cs="Tahoma"/>
              </w:rPr>
            </w:pPr>
            <w:r w:rsidRPr="00702720">
              <w:rPr>
                <w:rFonts w:cs="Tahoma"/>
                <w:lang w:eastAsia="el-GR"/>
              </w:rPr>
              <w:t>Βιογραφικά σημειώματα της Ομάδας Έργου (</w:t>
            </w:r>
            <w:r w:rsidRPr="00702720">
              <w:rPr>
                <w:rFonts w:cs="Tahoma"/>
              </w:rPr>
              <w:t xml:space="preserve">βάσει του υποδείγματος / </w:t>
            </w:r>
            <w:r w:rsidRPr="00702720">
              <w:rPr>
                <w:rFonts w:cs="Tahoma"/>
                <w:lang w:eastAsia="el-GR"/>
              </w:rPr>
              <w:t xml:space="preserve">βλ. </w:t>
            </w:r>
            <w:r w:rsidRPr="00702720">
              <w:rPr>
                <w:rFonts w:cs="Tahoma"/>
                <w:lang w:eastAsia="el-GR"/>
              </w:rPr>
              <w:fldChar w:fldCharType="begin"/>
            </w:r>
            <w:r w:rsidRPr="00702720">
              <w:rPr>
                <w:rFonts w:cs="Tahoma"/>
                <w:lang w:eastAsia="el-GR"/>
              </w:rPr>
              <w:instrText xml:space="preserve"> REF _Ref496624509 \h </w:instrText>
            </w:r>
            <w:r w:rsidR="00702720" w:rsidRPr="00702720">
              <w:rPr>
                <w:rFonts w:cs="Tahoma"/>
                <w:lang w:eastAsia="el-GR"/>
              </w:rPr>
              <w:instrText xml:space="preserve"> \* MERGEFORMAT </w:instrText>
            </w:r>
            <w:r w:rsidRPr="00702720">
              <w:rPr>
                <w:rFonts w:cs="Tahoma"/>
                <w:lang w:eastAsia="el-GR"/>
              </w:rPr>
            </w:r>
            <w:r w:rsidRPr="00702720">
              <w:rPr>
                <w:rFonts w:cs="Tahoma"/>
                <w:lang w:eastAsia="el-GR"/>
              </w:rPr>
              <w:fldChar w:fldCharType="separate"/>
            </w:r>
            <w:r w:rsidR="00EA12ED" w:rsidRPr="00EA12ED">
              <w:rPr>
                <w:rFonts w:cs="Tahoma"/>
              </w:rPr>
              <w:t>Υπόδειγμα Βιογραφικού Σημειώματος</w:t>
            </w:r>
            <w:r w:rsidRPr="00702720">
              <w:rPr>
                <w:rFonts w:cs="Tahoma"/>
                <w:lang w:eastAsia="el-GR"/>
              </w:rPr>
              <w:fldChar w:fldCharType="end"/>
            </w:r>
            <w:r w:rsidRPr="00702720">
              <w:rPr>
                <w:rFonts w:cs="Tahoma"/>
                <w:lang w:eastAsia="el-GR"/>
              </w:rPr>
              <w:t>)</w:t>
            </w:r>
          </w:p>
        </w:tc>
      </w:tr>
    </w:tbl>
    <w:p w14:paraId="249ED6C5" w14:textId="77777777" w:rsidR="00F661A1" w:rsidRPr="00702720" w:rsidRDefault="00F661A1" w:rsidP="00A935CF">
      <w:pPr>
        <w:rPr>
          <w:rFonts w:cs="Tahoma"/>
        </w:rPr>
      </w:pPr>
    </w:p>
    <w:p w14:paraId="7CA1FBD6" w14:textId="79B99253" w:rsidR="00F661A1" w:rsidRPr="00702720" w:rsidRDefault="00F661A1" w:rsidP="00A935CF">
      <w:pPr>
        <w:rPr>
          <w:rFonts w:cs="Tahoma"/>
        </w:rPr>
      </w:pPr>
      <w:r w:rsidRPr="00702720">
        <w:rPr>
          <w:rFonts w:cs="Tahoma"/>
          <w:b/>
        </w:rPr>
        <w:t>Β.5.</w:t>
      </w:r>
      <w:r w:rsidRPr="00702720">
        <w:rPr>
          <w:rFonts w:cs="Tahoma"/>
          <w:bCs/>
        </w:rPr>
        <w:t xml:space="preserve"> </w:t>
      </w:r>
      <w:r w:rsidRPr="00702720">
        <w:rPr>
          <w:rFonts w:cs="Tahoma"/>
          <w:b/>
          <w:bCs/>
        </w:rPr>
        <w:t xml:space="preserve">Για την απόδειξη της συμμόρφωσής τους με </w:t>
      </w:r>
      <w:r w:rsidRPr="00702720">
        <w:rPr>
          <w:rFonts w:cs="Tahoma"/>
          <w:b/>
          <w:bCs/>
          <w:color w:val="000000"/>
        </w:rPr>
        <w:t xml:space="preserve">πρότυπα διασφάλισης ποιότητας και διαχείρισης </w:t>
      </w:r>
      <w:r w:rsidRPr="00702720">
        <w:rPr>
          <w:rFonts w:cs="Tahoma"/>
          <w:b/>
          <w:bCs/>
        </w:rPr>
        <w:t xml:space="preserve">της ασφάλειας των πληροφοριών της παραγράφου </w:t>
      </w:r>
      <w:r w:rsidRPr="00702720">
        <w:rPr>
          <w:rFonts w:cs="Tahoma"/>
          <w:b/>
          <w:bCs/>
        </w:rPr>
        <w:fldChar w:fldCharType="begin"/>
      </w:r>
      <w:r w:rsidRPr="00702720">
        <w:rPr>
          <w:rFonts w:cs="Tahoma"/>
          <w:b/>
          <w:bCs/>
        </w:rPr>
        <w:instrText xml:space="preserve"> REF _Ref63872517 \r \h </w:instrText>
      </w:r>
      <w:r w:rsidR="00296192" w:rsidRPr="00702720">
        <w:rPr>
          <w:rFonts w:cs="Tahoma"/>
          <w:b/>
          <w:bCs/>
        </w:rPr>
        <w:instrText xml:space="preserve"> \* MERGEFORMAT </w:instrText>
      </w:r>
      <w:r w:rsidRPr="00702720">
        <w:rPr>
          <w:rFonts w:cs="Tahoma"/>
          <w:b/>
          <w:bCs/>
        </w:rPr>
      </w:r>
      <w:r w:rsidRPr="00702720">
        <w:rPr>
          <w:rFonts w:cs="Tahoma"/>
          <w:b/>
          <w:bCs/>
        </w:rPr>
        <w:fldChar w:fldCharType="separate"/>
      </w:r>
      <w:r w:rsidR="00EA12ED">
        <w:rPr>
          <w:rFonts w:cs="Tahoma"/>
          <w:b/>
          <w:bCs/>
        </w:rPr>
        <w:t>2.2.7</w:t>
      </w:r>
      <w:r w:rsidRPr="00702720">
        <w:rPr>
          <w:rFonts w:cs="Tahoma"/>
          <w:b/>
          <w:bCs/>
        </w:rPr>
        <w:fldChar w:fldCharType="end"/>
      </w:r>
      <w:r w:rsidRPr="00702720">
        <w:rPr>
          <w:rFonts w:cs="Tahoma"/>
          <w:b/>
          <w:bCs/>
        </w:rPr>
        <w:t xml:space="preserve"> οι οικονομικοί φορείς προσκομίζουν τα αναφερόμενα στον κατωτέρω πίνακα:</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959"/>
      </w:tblGrid>
      <w:tr w:rsidR="00F661A1" w:rsidRPr="00702720" w14:paraId="7E99F6F1" w14:textId="77777777" w:rsidTr="00D00A85">
        <w:trPr>
          <w:trHeight w:val="711"/>
        </w:trPr>
        <w:tc>
          <w:tcPr>
            <w:tcW w:w="675" w:type="dxa"/>
            <w:shd w:val="clear" w:color="auto" w:fill="D9D9D9"/>
          </w:tcPr>
          <w:p w14:paraId="6D472A63" w14:textId="6DFDE27C" w:rsidR="00F661A1" w:rsidRPr="00702720" w:rsidRDefault="0044747A" w:rsidP="00A935CF">
            <w:pPr>
              <w:rPr>
                <w:rFonts w:cs="Tahoma"/>
              </w:rPr>
            </w:pPr>
            <w:r w:rsidRPr="00702720">
              <w:rPr>
                <w:rFonts w:cs="Tahoma"/>
              </w:rPr>
              <w:t>6</w:t>
            </w:r>
            <w:r w:rsidR="00F661A1" w:rsidRPr="00702720">
              <w:rPr>
                <w:rFonts w:cs="Tahoma"/>
              </w:rPr>
              <w:t>.</w:t>
            </w:r>
          </w:p>
        </w:tc>
        <w:tc>
          <w:tcPr>
            <w:tcW w:w="8959" w:type="dxa"/>
            <w:shd w:val="clear" w:color="auto" w:fill="D9D9D9"/>
          </w:tcPr>
          <w:p w14:paraId="5E321CA9" w14:textId="39B55AFB" w:rsidR="006C7593" w:rsidRPr="00702720" w:rsidRDefault="00F661A1" w:rsidP="006C7593">
            <w:pPr>
              <w:rPr>
                <w:rFonts w:cs="Tahoma"/>
                <w:b/>
                <w:bCs/>
              </w:rPr>
            </w:pPr>
            <w:r w:rsidRPr="00702720">
              <w:rPr>
                <w:rFonts w:cs="Tahoma"/>
                <w:b/>
                <w:bCs/>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w:t>
            </w:r>
            <w:r w:rsidR="005165E2" w:rsidRPr="00702720">
              <w:rPr>
                <w:rFonts w:cs="Tahoma"/>
                <w:b/>
                <w:bCs/>
              </w:rPr>
              <w:t xml:space="preserve"> </w:t>
            </w:r>
            <w:r w:rsidR="006C7593" w:rsidRPr="00702720">
              <w:rPr>
                <w:rFonts w:cs="Tahoma"/>
                <w:b/>
                <w:bCs/>
              </w:rPr>
              <w:t xml:space="preserve">τα αντίστοιχα πιστοποιητικά που αναφέρονται στην παράγραφο </w:t>
            </w:r>
            <w:r w:rsidR="009D793D" w:rsidRPr="00702720">
              <w:rPr>
                <w:rFonts w:cs="Tahoma"/>
                <w:b/>
                <w:bCs/>
              </w:rPr>
              <w:fldChar w:fldCharType="begin"/>
            </w:r>
            <w:r w:rsidR="009D793D" w:rsidRPr="00702720">
              <w:rPr>
                <w:rFonts w:cs="Tahoma"/>
                <w:b/>
                <w:bCs/>
              </w:rPr>
              <w:instrText xml:space="preserve"> REF _Ref63872517 \r \h </w:instrText>
            </w:r>
            <w:r w:rsidR="004818F9" w:rsidRPr="00702720">
              <w:rPr>
                <w:rFonts w:cs="Tahoma"/>
                <w:b/>
                <w:bCs/>
              </w:rPr>
              <w:instrText xml:space="preserve"> \* MERGEFORMAT </w:instrText>
            </w:r>
            <w:r w:rsidR="009D793D" w:rsidRPr="00702720">
              <w:rPr>
                <w:rFonts w:cs="Tahoma"/>
                <w:b/>
                <w:bCs/>
              </w:rPr>
            </w:r>
            <w:r w:rsidR="009D793D" w:rsidRPr="00702720">
              <w:rPr>
                <w:rFonts w:cs="Tahoma"/>
                <w:b/>
                <w:bCs/>
              </w:rPr>
              <w:fldChar w:fldCharType="separate"/>
            </w:r>
            <w:r w:rsidR="00EA12ED">
              <w:rPr>
                <w:rFonts w:cs="Tahoma"/>
                <w:b/>
                <w:bCs/>
              </w:rPr>
              <w:t>2.2.7</w:t>
            </w:r>
            <w:r w:rsidR="009D793D" w:rsidRPr="00702720">
              <w:rPr>
                <w:rFonts w:cs="Tahoma"/>
                <w:b/>
                <w:bCs/>
              </w:rPr>
              <w:fldChar w:fldCharType="end"/>
            </w:r>
          </w:p>
          <w:p w14:paraId="4382739C" w14:textId="77777777" w:rsidR="00F661A1" w:rsidRPr="00702720" w:rsidRDefault="00F661A1" w:rsidP="006C7593">
            <w:pPr>
              <w:rPr>
                <w:rFonts w:cs="Tahoma"/>
                <w:lang w:eastAsia="el-GR"/>
              </w:rPr>
            </w:pPr>
            <w:r w:rsidRPr="00702720">
              <w:rPr>
                <w:rFonts w:cs="Tahoma"/>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4E1133" w:rsidRPr="00702720" w14:paraId="743DEA61" w14:textId="77777777">
        <w:trPr>
          <w:trHeight w:val="1480"/>
        </w:trPr>
        <w:tc>
          <w:tcPr>
            <w:tcW w:w="675" w:type="dxa"/>
          </w:tcPr>
          <w:p w14:paraId="73A3827E" w14:textId="0D1ADBD0" w:rsidR="004E1133" w:rsidRPr="00702720" w:rsidRDefault="0044747A" w:rsidP="004E1133">
            <w:pPr>
              <w:rPr>
                <w:rFonts w:cs="Tahoma"/>
              </w:rPr>
            </w:pPr>
            <w:r w:rsidRPr="00702720">
              <w:rPr>
                <w:rFonts w:cs="Tahoma"/>
              </w:rPr>
              <w:lastRenderedPageBreak/>
              <w:t>6</w:t>
            </w:r>
            <w:r w:rsidR="004E1133" w:rsidRPr="00702720">
              <w:rPr>
                <w:rFonts w:cs="Tahoma"/>
              </w:rPr>
              <w:t>.1</w:t>
            </w:r>
          </w:p>
        </w:tc>
        <w:tc>
          <w:tcPr>
            <w:tcW w:w="8959" w:type="dxa"/>
          </w:tcPr>
          <w:p w14:paraId="1F04EA04" w14:textId="77777777" w:rsidR="002B3466" w:rsidRPr="00702720" w:rsidRDefault="000F7DEA" w:rsidP="00653758">
            <w:pPr>
              <w:tabs>
                <w:tab w:val="clear" w:pos="0"/>
                <w:tab w:val="clear" w:pos="709"/>
              </w:tabs>
              <w:ind w:left="344" w:hanging="360"/>
              <w:rPr>
                <w:rFonts w:cs="Tahoma"/>
                <w:bCs/>
              </w:rPr>
            </w:pPr>
            <w:r w:rsidRPr="00702720">
              <w:rPr>
                <w:rFonts w:cs="Tahoma"/>
                <w:bCs/>
              </w:rPr>
              <w:t>ΤΜΗΜΑ 1 – αντίστοιχα πισ</w:t>
            </w:r>
            <w:r w:rsidR="00697227" w:rsidRPr="00702720">
              <w:rPr>
                <w:rFonts w:cs="Tahoma"/>
                <w:bCs/>
              </w:rPr>
              <w:t xml:space="preserve">τοποιητικά που αναφέρονται στην παράγραφο </w:t>
            </w:r>
            <w:r w:rsidR="00653758" w:rsidRPr="00702720">
              <w:rPr>
                <w:rFonts w:cs="Tahoma"/>
                <w:b/>
              </w:rPr>
              <w:t>2.2.7.1</w:t>
            </w:r>
            <w:r w:rsidR="00653758" w:rsidRPr="00702720">
              <w:rPr>
                <w:rFonts w:cs="Tahoma"/>
                <w:bCs/>
              </w:rPr>
              <w:br/>
            </w:r>
          </w:p>
          <w:p w14:paraId="32514E84" w14:textId="55F7ACB9" w:rsidR="00653758" w:rsidRPr="00702720" w:rsidRDefault="002B3466" w:rsidP="002B3466">
            <w:pPr>
              <w:tabs>
                <w:tab w:val="clear" w:pos="0"/>
                <w:tab w:val="clear" w:pos="709"/>
              </w:tabs>
              <w:ind w:left="344" w:hanging="360"/>
              <w:jc w:val="left"/>
              <w:rPr>
                <w:rFonts w:cs="Tahoma"/>
              </w:rPr>
            </w:pPr>
            <w:r w:rsidRPr="00702720">
              <w:rPr>
                <w:rFonts w:cs="Tahoma"/>
                <w:bCs/>
              </w:rPr>
              <w:t xml:space="preserve">ΤΜΗΜΑ  2   – αντίστοιχα    πιστοποιητικά   που αναφέρονται    στην  παράγραφο </w:t>
            </w:r>
            <w:r w:rsidRPr="00702720">
              <w:rPr>
                <w:rFonts w:cs="Tahoma"/>
                <w:b/>
              </w:rPr>
              <w:t>2.2.7.2</w:t>
            </w:r>
          </w:p>
        </w:tc>
      </w:tr>
    </w:tbl>
    <w:p w14:paraId="284E1B45" w14:textId="77777777" w:rsidR="00F661A1" w:rsidRPr="00702720" w:rsidRDefault="00F661A1" w:rsidP="00A935CF">
      <w:pPr>
        <w:rPr>
          <w:rFonts w:cs="Tahoma"/>
        </w:rPr>
      </w:pPr>
    </w:p>
    <w:p w14:paraId="5778F7F6" w14:textId="77777777" w:rsidR="00F661A1" w:rsidRPr="00702720" w:rsidRDefault="00F661A1" w:rsidP="00F455BA">
      <w:pPr>
        <w:keepNext/>
        <w:rPr>
          <w:rFonts w:cs="Tahoma"/>
          <w:b/>
        </w:rPr>
      </w:pPr>
      <w:r w:rsidRPr="00702720">
        <w:rPr>
          <w:rFonts w:cs="Tahoma"/>
          <w:b/>
        </w:rPr>
        <w:t>Β.6. Για την απόδειξη της νόμιμης σύστασης και εκπροσώπησης:</w:t>
      </w:r>
    </w:p>
    <w:p w14:paraId="56CD86A9" w14:textId="77777777" w:rsidR="004B7433" w:rsidRPr="00702720" w:rsidRDefault="004B7433" w:rsidP="00A935CF">
      <w:pPr>
        <w:rPr>
          <w:rFonts w:cs="Tahoma"/>
        </w:rPr>
      </w:pPr>
      <w:r w:rsidRPr="00702720">
        <w:rPr>
          <w:rFonts w:cs="Tahoma"/>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25B3E99F" w14:textId="77777777" w:rsidR="004B7433" w:rsidRPr="00702720" w:rsidRDefault="004B7433" w:rsidP="00A935CF">
      <w:pPr>
        <w:rPr>
          <w:rFonts w:cs="Tahoma"/>
        </w:rPr>
      </w:pPr>
      <w:r w:rsidRPr="00702720">
        <w:rPr>
          <w:rFonts w:cs="Tahoma"/>
        </w:rPr>
        <w:t>Ειδικότερα για τους ημεδαπούς οικονομικούς φορείς προσκομίζονται:</w:t>
      </w:r>
    </w:p>
    <w:p w14:paraId="021645A4" w14:textId="77777777" w:rsidR="004B7433" w:rsidRPr="00702720" w:rsidRDefault="004B7433" w:rsidP="00A935CF">
      <w:pPr>
        <w:rPr>
          <w:rFonts w:cs="Tahoma"/>
        </w:rPr>
      </w:pPr>
      <w:r w:rsidRPr="00702720">
        <w:rPr>
          <w:rFonts w:cs="Tahoma"/>
        </w:rPr>
        <w:t xml:space="preserve"> i) </w:t>
      </w:r>
      <w:r w:rsidRPr="00702720">
        <w:rPr>
          <w:rFonts w:cs="Tahoma"/>
          <w:b/>
        </w:rPr>
        <w:t>για την απόδειξη της νόμιμης εκπροσώπησης</w:t>
      </w:r>
      <w:r w:rsidRPr="00702720">
        <w:rPr>
          <w:rFonts w:cs="Tahoma"/>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256EEA" w:rsidRPr="00702720">
        <w:rPr>
          <w:rFonts w:cs="Tahoma"/>
        </w:rPr>
        <w:t xml:space="preserve"> </w:t>
      </w:r>
      <w:r w:rsidRPr="00702720">
        <w:rPr>
          <w:rFonts w:cs="Tahoma"/>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7A65FE" w14:textId="77777777" w:rsidR="004B7433" w:rsidRPr="00702720" w:rsidRDefault="004B7433" w:rsidP="00A935CF">
      <w:pPr>
        <w:rPr>
          <w:rFonts w:cs="Tahoma"/>
          <w:color w:val="000000"/>
        </w:rPr>
      </w:pPr>
      <w:proofErr w:type="spellStart"/>
      <w:r w:rsidRPr="00702720">
        <w:rPr>
          <w:rFonts w:cs="Tahoma"/>
        </w:rPr>
        <w:t>ii</w:t>
      </w:r>
      <w:proofErr w:type="spellEnd"/>
      <w:r w:rsidRPr="00702720">
        <w:rPr>
          <w:rFonts w:cs="Tahoma"/>
        </w:rPr>
        <w:t xml:space="preserve">) Για την </w:t>
      </w:r>
      <w:r w:rsidRPr="00702720">
        <w:rPr>
          <w:rFonts w:cs="Tahoma"/>
          <w:b/>
        </w:rPr>
        <w:t>απόδειξη της νόμιμης σύστασης και των μεταβολών</w:t>
      </w:r>
      <w:r w:rsidRPr="00702720">
        <w:rPr>
          <w:rFonts w:cs="Tahoma"/>
        </w:rPr>
        <w:t xml:space="preserve"> του νομικού προσώπου γενικό πιστοποιητικό μεταβολών του ΓΕΜΗ, εφόσον έχει εκδοθεί έως τρεις (3) μήνες πριν από την υποβολή του.</w:t>
      </w:r>
      <w:r w:rsidRPr="00702720">
        <w:rPr>
          <w:rFonts w:cs="Tahoma"/>
          <w:color w:val="000000"/>
        </w:rPr>
        <w:t xml:space="preserve">  </w:t>
      </w:r>
    </w:p>
    <w:p w14:paraId="11A78AB5" w14:textId="77777777" w:rsidR="004B7433" w:rsidRPr="00702720" w:rsidRDefault="004B7433" w:rsidP="00A935CF">
      <w:pPr>
        <w:rPr>
          <w:rFonts w:cs="Tahoma"/>
        </w:rPr>
      </w:pPr>
      <w:r w:rsidRPr="00702720">
        <w:rPr>
          <w:rFonts w:cs="Tahoma"/>
        </w:rPr>
        <w:t>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3810C88" w14:textId="77777777" w:rsidR="004B7433" w:rsidRPr="00702720" w:rsidRDefault="004B7433" w:rsidP="00A935CF">
      <w:pPr>
        <w:rPr>
          <w:rFonts w:cs="Tahoma"/>
        </w:rPr>
      </w:pPr>
      <w:r w:rsidRPr="00702720">
        <w:rPr>
          <w:rFonts w:cs="Tahoma"/>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8CAA1E2" w14:textId="77777777" w:rsidR="004B7433" w:rsidRPr="00702720" w:rsidRDefault="004B7433" w:rsidP="00A935CF">
      <w:pPr>
        <w:rPr>
          <w:rFonts w:cs="Tahoma"/>
        </w:rPr>
      </w:pPr>
      <w:r w:rsidRPr="00702720">
        <w:rPr>
          <w:rFonts w:cs="Tahoma"/>
        </w:rPr>
        <w:t xml:space="preserve">Οι </w:t>
      </w:r>
      <w:r w:rsidRPr="00702720">
        <w:rPr>
          <w:rFonts w:cs="Tahoma"/>
          <w:u w:val="single"/>
        </w:rPr>
        <w:t>αλλοδαποί</w:t>
      </w:r>
      <w:r w:rsidRPr="00702720">
        <w:rPr>
          <w:rFonts w:cs="Tahoma"/>
        </w:rPr>
        <w:t xml:space="preserve">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40B14B32" w14:textId="77777777" w:rsidR="004B7433" w:rsidRPr="00702720" w:rsidRDefault="004B7433" w:rsidP="00A935CF">
      <w:pPr>
        <w:rPr>
          <w:rFonts w:cs="Tahoma"/>
        </w:rPr>
      </w:pPr>
      <w:r w:rsidRPr="00702720">
        <w:rPr>
          <w:rFonts w:cs="Tahoma"/>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1C37B437" w14:textId="77777777" w:rsidR="005C1F34" w:rsidRPr="00702720" w:rsidRDefault="004B7433" w:rsidP="00A935CF">
      <w:pPr>
        <w:rPr>
          <w:rFonts w:cs="Tahoma"/>
        </w:rPr>
      </w:pPr>
      <w:r w:rsidRPr="00702720">
        <w:rPr>
          <w:rFonts w:cs="Tahoma"/>
        </w:rPr>
        <w:t xml:space="preserve">Από τα ανωτέρω έγγραφα πρέπει να προκύπτουν </w:t>
      </w:r>
    </w:p>
    <w:p w14:paraId="21A4753B" w14:textId="77777777" w:rsidR="005C1F34" w:rsidRPr="00702720" w:rsidRDefault="004B7433" w:rsidP="003F68CD">
      <w:pPr>
        <w:pStyle w:val="a"/>
        <w:numPr>
          <w:ilvl w:val="0"/>
          <w:numId w:val="11"/>
        </w:numPr>
        <w:rPr>
          <w:rFonts w:cs="Tahoma"/>
        </w:rPr>
      </w:pPr>
      <w:r w:rsidRPr="00702720">
        <w:rPr>
          <w:rFonts w:cs="Tahoma"/>
        </w:rPr>
        <w:t>η νόμιμη σύσταση του οικονομικού φορέα,</w:t>
      </w:r>
    </w:p>
    <w:p w14:paraId="4444B836" w14:textId="00E59356" w:rsidR="005C1F34" w:rsidRPr="00702720" w:rsidRDefault="004B7433" w:rsidP="003F68CD">
      <w:pPr>
        <w:pStyle w:val="a"/>
        <w:numPr>
          <w:ilvl w:val="0"/>
          <w:numId w:val="11"/>
        </w:numPr>
        <w:rPr>
          <w:rFonts w:cs="Tahoma"/>
        </w:rPr>
      </w:pPr>
      <w:r w:rsidRPr="00702720">
        <w:rPr>
          <w:rFonts w:cs="Tahoma"/>
        </w:rPr>
        <w:t xml:space="preserve">όλες οι σχετικές τροποποιήσεις των καταστατικών, </w:t>
      </w:r>
    </w:p>
    <w:p w14:paraId="7000DC31" w14:textId="77777777" w:rsidR="000A0390" w:rsidRPr="00702720" w:rsidRDefault="004B7433" w:rsidP="003F68CD">
      <w:pPr>
        <w:pStyle w:val="a"/>
        <w:numPr>
          <w:ilvl w:val="0"/>
          <w:numId w:val="11"/>
        </w:numPr>
        <w:rPr>
          <w:rFonts w:cs="Tahoma"/>
        </w:rPr>
      </w:pPr>
      <w:r w:rsidRPr="00702720">
        <w:rPr>
          <w:rFonts w:cs="Tahoma"/>
        </w:rPr>
        <w:t>το/τα πρόσωπο/α που δεσμεύει/</w:t>
      </w:r>
      <w:proofErr w:type="spellStart"/>
      <w:r w:rsidRPr="00702720">
        <w:rPr>
          <w:rFonts w:cs="Tahoma"/>
        </w:rPr>
        <w:t>ουν</w:t>
      </w:r>
      <w:proofErr w:type="spellEnd"/>
      <w:r w:rsidRPr="00702720">
        <w:rPr>
          <w:rFonts w:cs="Tahoma"/>
        </w:rPr>
        <w:t xml:space="preserve"> νόμιμα την εταιρία κατά την ημερομηνία διενέργειας του διαγωνισμού (νόμιμος εκπρόσωπος, δικαίωμα υπογραφής κλπ.), </w:t>
      </w:r>
    </w:p>
    <w:p w14:paraId="2AAE4DBD" w14:textId="77777777" w:rsidR="000A0390" w:rsidRPr="00702720" w:rsidRDefault="004B7433" w:rsidP="003F68CD">
      <w:pPr>
        <w:pStyle w:val="a"/>
        <w:numPr>
          <w:ilvl w:val="0"/>
          <w:numId w:val="11"/>
        </w:numPr>
        <w:rPr>
          <w:rFonts w:cs="Tahoma"/>
        </w:rPr>
      </w:pPr>
      <w:r w:rsidRPr="00702720">
        <w:rPr>
          <w:rFonts w:cs="Tahoma"/>
        </w:rPr>
        <w:t xml:space="preserve">τυχόν τρίτοι, στους οποίους έχει χορηγηθεί εξουσία εκπροσώπησης, </w:t>
      </w:r>
    </w:p>
    <w:p w14:paraId="6C9E8CCF" w14:textId="6C0C3085" w:rsidR="00F661A1" w:rsidRPr="00702720" w:rsidRDefault="004B7433" w:rsidP="003F68CD">
      <w:pPr>
        <w:pStyle w:val="a"/>
        <w:numPr>
          <w:ilvl w:val="0"/>
          <w:numId w:val="11"/>
        </w:numPr>
        <w:rPr>
          <w:rFonts w:cs="Tahoma"/>
          <w:bCs/>
        </w:rPr>
      </w:pPr>
      <w:r w:rsidRPr="00702720">
        <w:rPr>
          <w:rFonts w:cs="Tahoma"/>
        </w:rPr>
        <w:t>καθώς και η θητεία του/των ή/και των μελών του οργάνου διοίκησης/ νόμιμου εκπροσώπου.</w:t>
      </w:r>
    </w:p>
    <w:p w14:paraId="198CE4A0" w14:textId="77777777" w:rsidR="00F661A1" w:rsidRPr="00702720" w:rsidRDefault="00F661A1" w:rsidP="00A935CF">
      <w:pPr>
        <w:rPr>
          <w:rFonts w:cs="Tahoma"/>
        </w:rPr>
      </w:pPr>
    </w:p>
    <w:p w14:paraId="4D2B98AE" w14:textId="77777777" w:rsidR="004B7433" w:rsidRPr="00702720" w:rsidRDefault="00F661A1" w:rsidP="00A935CF">
      <w:pPr>
        <w:rPr>
          <w:rFonts w:cs="Tahoma"/>
        </w:rPr>
      </w:pPr>
      <w:r w:rsidRPr="00702720">
        <w:rPr>
          <w:rFonts w:cs="Tahoma"/>
          <w:b/>
          <w:bCs/>
        </w:rPr>
        <w:lastRenderedPageBreak/>
        <w:t>Β.7.</w:t>
      </w:r>
      <w:r w:rsidRPr="00702720">
        <w:rPr>
          <w:rFonts w:cs="Tahoma"/>
        </w:rPr>
        <w:t xml:space="preserve"> </w:t>
      </w:r>
      <w:r w:rsidR="004B7433" w:rsidRPr="00702720">
        <w:rPr>
          <w:rFonts w:cs="Tahoma"/>
        </w:rPr>
        <w:t xml:space="preserve">Οι οικονομικοί φορείς </w:t>
      </w:r>
      <w:r w:rsidR="004B7433" w:rsidRPr="00702720">
        <w:rPr>
          <w:rFonts w:cs="Tahoma"/>
          <w:b/>
          <w:bCs/>
        </w:rPr>
        <w:t>που είναι εγγεγραμμένοι σε επίσημους καταλόγους</w:t>
      </w:r>
      <w:r w:rsidR="004B7433" w:rsidRPr="00702720">
        <w:rPr>
          <w:rFonts w:cs="Tahoma"/>
        </w:rPr>
        <w:t xml:space="preserve">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C8D1ACA" w14:textId="77777777" w:rsidR="004B7433" w:rsidRPr="00702720" w:rsidRDefault="004B7433" w:rsidP="00A935CF">
      <w:pPr>
        <w:rPr>
          <w:rFonts w:cs="Tahoma"/>
        </w:rPr>
      </w:pPr>
      <w:r w:rsidRPr="00702720">
        <w:rPr>
          <w:rFonts w:cs="Tahoma"/>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C49671C" w14:textId="77777777" w:rsidR="004B7433" w:rsidRPr="00702720" w:rsidRDefault="004B7433" w:rsidP="00A935CF">
      <w:pPr>
        <w:rPr>
          <w:rFonts w:cs="Tahoma"/>
        </w:rPr>
      </w:pPr>
      <w:r w:rsidRPr="00702720">
        <w:rPr>
          <w:rFonts w:cs="Tahoma"/>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702720">
        <w:rPr>
          <w:rFonts w:cs="Tahoma"/>
        </w:rPr>
        <w:t>καταλληλότητας</w:t>
      </w:r>
      <w:proofErr w:type="spellEnd"/>
      <w:r w:rsidRPr="00702720">
        <w:rPr>
          <w:rFonts w:cs="Tahoma"/>
        </w:rPr>
        <w:t xml:space="preserve"> όσον αφορά τις απαιτήσεις ποιοτικής επιλογής, τις οποίες καλύπτει ο επίσημος κατάλογος ή το πιστοποιητικό. </w:t>
      </w:r>
    </w:p>
    <w:p w14:paraId="5705920F" w14:textId="77777777" w:rsidR="004B7433" w:rsidRPr="00702720" w:rsidRDefault="004B7433" w:rsidP="00A935CF">
      <w:pPr>
        <w:rPr>
          <w:rFonts w:cs="Tahoma"/>
        </w:rPr>
      </w:pPr>
      <w:r w:rsidRPr="00702720">
        <w:rPr>
          <w:rFonts w:cs="Tahoma"/>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702720">
        <w:rPr>
          <w:rFonts w:cs="Tahoma"/>
        </w:rPr>
        <w:t>υποπερ</w:t>
      </w:r>
      <w:proofErr w:type="spellEnd"/>
      <w:r w:rsidRPr="00702720">
        <w:rPr>
          <w:rFonts w:cs="Tahoma"/>
        </w:rPr>
        <w:t xml:space="preserve">. </w:t>
      </w:r>
      <w:proofErr w:type="spellStart"/>
      <w:r w:rsidRPr="00702720">
        <w:rPr>
          <w:rFonts w:cs="Tahoma"/>
          <w:lang w:val="en-US"/>
        </w:rPr>
        <w:t>i</w:t>
      </w:r>
      <w:proofErr w:type="spellEnd"/>
      <w:r w:rsidRPr="00702720">
        <w:rPr>
          <w:rFonts w:cs="Tahoma"/>
        </w:rPr>
        <w:t xml:space="preserve">, </w:t>
      </w:r>
      <w:r w:rsidRPr="00702720">
        <w:rPr>
          <w:rFonts w:cs="Tahoma"/>
          <w:lang w:val="en-US"/>
        </w:rPr>
        <w:t>ii</w:t>
      </w:r>
      <w:r w:rsidRPr="00702720">
        <w:rPr>
          <w:rFonts w:cs="Tahoma"/>
        </w:rPr>
        <w:t xml:space="preserve"> και </w:t>
      </w:r>
      <w:r w:rsidRPr="00702720">
        <w:rPr>
          <w:rFonts w:cs="Tahoma"/>
          <w:lang w:val="en-US"/>
        </w:rPr>
        <w:t>iii</w:t>
      </w:r>
      <w:r w:rsidRPr="00702720">
        <w:rPr>
          <w:rFonts w:cs="Tahoma"/>
        </w:rPr>
        <w:t xml:space="preserve"> της περ. β.</w:t>
      </w:r>
    </w:p>
    <w:p w14:paraId="613F31DC" w14:textId="77777777" w:rsidR="00013B2C" w:rsidRPr="00702720" w:rsidRDefault="00F661A1" w:rsidP="00013B2C">
      <w:pPr>
        <w:rPr>
          <w:rFonts w:cs="Tahoma"/>
        </w:rPr>
      </w:pPr>
      <w:r w:rsidRPr="00702720">
        <w:rPr>
          <w:rFonts w:cs="Tahoma"/>
          <w:b/>
          <w:bCs/>
        </w:rPr>
        <w:t>Β.8.</w:t>
      </w:r>
      <w:r w:rsidR="00EF35B5" w:rsidRPr="00702720">
        <w:rPr>
          <w:rFonts w:cs="Tahoma"/>
          <w:b/>
          <w:bCs/>
        </w:rPr>
        <w:t xml:space="preserve"> </w:t>
      </w:r>
      <w:r w:rsidR="00013B2C" w:rsidRPr="00702720">
        <w:rPr>
          <w:rFonts w:cs="Tahoma"/>
          <w:b/>
          <w:bCs/>
        </w:rPr>
        <w:t xml:space="preserve">Οι ενώσεις οικονομικών φορέων </w:t>
      </w:r>
      <w:r w:rsidR="00013B2C" w:rsidRPr="00702720">
        <w:rPr>
          <w:rFonts w:cs="Tahoma"/>
        </w:rPr>
        <w:t xml:space="preserve">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0D8487C3" w14:textId="5068AF18" w:rsidR="004B7433" w:rsidRPr="00702720" w:rsidRDefault="00013B2C" w:rsidP="00013B2C">
      <w:pPr>
        <w:rPr>
          <w:rFonts w:cs="Tahoma"/>
        </w:rPr>
      </w:pPr>
      <w:r w:rsidRPr="00702720">
        <w:rPr>
          <w:rFonts w:cs="Tahoma"/>
        </w:rPr>
        <w:t xml:space="preserve">Επιπλέον υποβάλλεται συμφωνητικό μεταξύ των μελών της Ένωσης με το οποίο α) συστήνεται η Ένωση β) αναγράφεται να </w:t>
      </w:r>
      <w:proofErr w:type="spellStart"/>
      <w:r w:rsidRPr="00702720">
        <w:rPr>
          <w:rFonts w:cs="Tahoma"/>
        </w:rPr>
        <w:t>οριοθετείται</w:t>
      </w:r>
      <w:proofErr w:type="spellEnd"/>
      <w:r w:rsidRPr="00702720">
        <w:rPr>
          <w:rFonts w:cs="Tahoma"/>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702720">
        <w:rPr>
          <w:rFonts w:cs="Tahoma"/>
        </w:rPr>
        <w:t>leader</w:t>
      </w:r>
      <w:proofErr w:type="spellEnd"/>
      <w:r w:rsidRPr="00702720">
        <w:rPr>
          <w:rFonts w:cs="Tahoma"/>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r w:rsidR="004B7433" w:rsidRPr="00702720">
        <w:rPr>
          <w:rFonts w:cs="Tahoma"/>
        </w:rPr>
        <w:t xml:space="preserve">. </w:t>
      </w:r>
    </w:p>
    <w:p w14:paraId="45C19830" w14:textId="40B0DE1C" w:rsidR="004D0D80" w:rsidRPr="00702720" w:rsidRDefault="00CB3D9E" w:rsidP="004D0D80">
      <w:pPr>
        <w:rPr>
          <w:rFonts w:cs="Tahoma"/>
        </w:rPr>
      </w:pPr>
      <w:r w:rsidRPr="00702720">
        <w:rPr>
          <w:rFonts w:cs="Tahoma"/>
          <w:b/>
          <w:bCs/>
        </w:rPr>
        <w:t>Β.9.</w:t>
      </w:r>
      <w:r w:rsidRPr="00702720">
        <w:rPr>
          <w:rFonts w:cs="Tahoma"/>
        </w:rPr>
        <w:t xml:space="preserve"> </w:t>
      </w:r>
      <w:r w:rsidR="004D0D80" w:rsidRPr="00702720">
        <w:rPr>
          <w:rFonts w:cs="Tahoma"/>
        </w:rPr>
        <w:t>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14:paraId="07B50FE3" w14:textId="07FBF37F" w:rsidR="004D0D80" w:rsidRPr="00702720" w:rsidRDefault="004D0D80" w:rsidP="004D0D80">
      <w:pPr>
        <w:rPr>
          <w:rFonts w:cs="Tahoma"/>
        </w:rPr>
      </w:pPr>
      <w:r w:rsidRPr="00702720">
        <w:rPr>
          <w:rFonts w:cs="Tahoma"/>
        </w:rPr>
        <w:t>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w:t>
      </w:r>
    </w:p>
    <w:p w14:paraId="02B7B6E5" w14:textId="55FC40CC" w:rsidR="00CB3D9E" w:rsidRPr="00702720" w:rsidRDefault="004D0D80" w:rsidP="004D0D80">
      <w:pPr>
        <w:rPr>
          <w:rFonts w:cs="Tahoma"/>
        </w:rPr>
      </w:pPr>
      <w:r w:rsidRPr="00702720">
        <w:rPr>
          <w:rFonts w:cs="Tahoma"/>
        </w:rPr>
        <w:t xml:space="preserve">Σε περίπτωση που ο τρίτος διαθέτει στοιχεία τεχνικής ή επαγγελματικής </w:t>
      </w:r>
      <w:proofErr w:type="spellStart"/>
      <w:r w:rsidRPr="00702720">
        <w:rPr>
          <w:rFonts w:cs="Tahoma"/>
        </w:rPr>
        <w:t>καταλληλότητας</w:t>
      </w:r>
      <w:proofErr w:type="spellEnd"/>
      <w:r w:rsidRPr="00702720">
        <w:rPr>
          <w:rFonts w:cs="Tahoma"/>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w:t>
      </w:r>
      <w:r w:rsidRPr="00702720">
        <w:rPr>
          <w:rFonts w:cs="Tahoma"/>
        </w:rPr>
        <w:lastRenderedPageBreak/>
        <w:t>οποίες απαιτούνται οι συγκεκριμένες ικανότητες, δηλώνοντας το τμήμα της σύμβασης που θα εκτελέσει</w:t>
      </w:r>
      <w:r w:rsidR="00CB3D9E" w:rsidRPr="00702720">
        <w:rPr>
          <w:rFonts w:cs="Tahoma"/>
        </w:rPr>
        <w:t xml:space="preserve">. </w:t>
      </w:r>
    </w:p>
    <w:p w14:paraId="05C790C5" w14:textId="19EF4C7A" w:rsidR="00CB3D9E" w:rsidRPr="00702720" w:rsidRDefault="00CB3D9E" w:rsidP="00A935CF">
      <w:pPr>
        <w:rPr>
          <w:rFonts w:cs="Tahoma"/>
        </w:rPr>
      </w:pPr>
      <w:r w:rsidRPr="00702720">
        <w:rPr>
          <w:rFonts w:cs="Tahoma"/>
          <w:b/>
          <w:bCs/>
        </w:rPr>
        <w:t>Β.10.</w:t>
      </w:r>
      <w:r w:rsidRPr="00702720">
        <w:rPr>
          <w:rFonts w:cs="Tahoma"/>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w:t>
      </w:r>
      <w:r w:rsidR="00972E9E" w:rsidRPr="00702720">
        <w:rPr>
          <w:rFonts w:cs="Tahoma"/>
        </w:rPr>
        <w:t>σύμβασης</w:t>
      </w:r>
      <w:r w:rsidR="00D86A1C" w:rsidRPr="00702720">
        <w:rPr>
          <w:rFonts w:cs="Tahoma"/>
        </w:rPr>
        <w:t xml:space="preserve"> </w:t>
      </w:r>
      <w:r w:rsidRPr="00702720">
        <w:rPr>
          <w:rFonts w:cs="Tahoma"/>
        </w:rPr>
        <w:t xml:space="preserve">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4098E49" w14:textId="77777777" w:rsidR="00CB3D9E" w:rsidRPr="00702720" w:rsidRDefault="00CB3D9E" w:rsidP="00A935CF">
      <w:pPr>
        <w:rPr>
          <w:rFonts w:cs="Tahoma"/>
        </w:rPr>
      </w:pPr>
    </w:p>
    <w:p w14:paraId="0DA4739E" w14:textId="77777777" w:rsidR="00CB3D9E" w:rsidRPr="00702720" w:rsidRDefault="00CB3D9E" w:rsidP="00A935CF">
      <w:pPr>
        <w:rPr>
          <w:rFonts w:cs="Tahoma"/>
          <w:b/>
          <w:bCs/>
        </w:rPr>
      </w:pPr>
      <w:r w:rsidRPr="00702720">
        <w:rPr>
          <w:rFonts w:cs="Tahoma"/>
          <w:b/>
          <w:bCs/>
        </w:rPr>
        <w:t>Β.11. Επισημαίνεται ότι γίνονται αποδεκτές:</w:t>
      </w:r>
    </w:p>
    <w:p w14:paraId="78F439DB" w14:textId="77777777" w:rsidR="00CB3D9E" w:rsidRPr="00702720" w:rsidRDefault="00CB3D9E" w:rsidP="00007943">
      <w:pPr>
        <w:pStyle w:val="a"/>
        <w:numPr>
          <w:ilvl w:val="0"/>
          <w:numId w:val="7"/>
        </w:numPr>
        <w:rPr>
          <w:rFonts w:cs="Tahoma"/>
          <w:b/>
          <w:bCs/>
        </w:rPr>
      </w:pPr>
      <w:r w:rsidRPr="00702720">
        <w:rPr>
          <w:rFonts w:cs="Tahoma"/>
          <w:b/>
          <w:bCs/>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4C5C6F02" w14:textId="77777777" w:rsidR="00CB3D9E" w:rsidRPr="00702720" w:rsidRDefault="00CB3D9E" w:rsidP="00007943">
      <w:pPr>
        <w:pStyle w:val="a"/>
        <w:numPr>
          <w:ilvl w:val="0"/>
          <w:numId w:val="7"/>
        </w:numPr>
        <w:rPr>
          <w:rFonts w:cs="Tahoma"/>
          <w:b/>
          <w:bCs/>
        </w:rPr>
      </w:pPr>
      <w:r w:rsidRPr="00702720">
        <w:rPr>
          <w:rFonts w:cs="Tahoma"/>
          <w:b/>
          <w:bCs/>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111B81A9" w14:textId="77777777" w:rsidR="00F661A1" w:rsidRPr="00702720" w:rsidRDefault="00F661A1" w:rsidP="00A935CF">
      <w:pPr>
        <w:rPr>
          <w:rFonts w:cs="Tahoma"/>
        </w:rPr>
      </w:pPr>
    </w:p>
    <w:p w14:paraId="6749F361" w14:textId="5321A2B7" w:rsidR="00F661A1" w:rsidRPr="00702720" w:rsidRDefault="00F661A1" w:rsidP="00972E9E">
      <w:pPr>
        <w:pStyle w:val="2"/>
        <w:rPr>
          <w:rFonts w:cs="Tahoma"/>
        </w:rPr>
      </w:pPr>
      <w:bookmarkStart w:id="238" w:name="_Ref64555552"/>
      <w:bookmarkStart w:id="239" w:name="_Toc83829712"/>
      <w:bookmarkStart w:id="240" w:name="_Toc83829822"/>
      <w:bookmarkStart w:id="241" w:name="_Toc83928540"/>
      <w:bookmarkStart w:id="242" w:name="_Toc105346393"/>
      <w:bookmarkStart w:id="243" w:name="_Toc191630065"/>
      <w:r w:rsidRPr="00702720">
        <w:rPr>
          <w:rFonts w:cs="Tahoma"/>
        </w:rPr>
        <w:t>Κριτήρια Ανάθεσης</w:t>
      </w:r>
      <w:bookmarkEnd w:id="238"/>
      <w:bookmarkEnd w:id="239"/>
      <w:bookmarkEnd w:id="240"/>
      <w:bookmarkEnd w:id="241"/>
      <w:bookmarkEnd w:id="242"/>
      <w:bookmarkEnd w:id="243"/>
    </w:p>
    <w:p w14:paraId="1B0AB8EA" w14:textId="4F50695E" w:rsidR="00F661A1" w:rsidRPr="00702720" w:rsidRDefault="00F661A1" w:rsidP="000003C2">
      <w:pPr>
        <w:pStyle w:val="3"/>
        <w:ind w:left="1080" w:hanging="1080"/>
        <w:rPr>
          <w:rFonts w:cs="Tahoma"/>
        </w:rPr>
      </w:pPr>
      <w:bookmarkStart w:id="244" w:name="_Ref496542191"/>
      <w:bookmarkStart w:id="245" w:name="_Toc83829713"/>
      <w:bookmarkStart w:id="246" w:name="_Toc83829823"/>
      <w:bookmarkStart w:id="247" w:name="_Toc83928541"/>
      <w:bookmarkStart w:id="248" w:name="_Toc105346394"/>
      <w:bookmarkStart w:id="249" w:name="_Toc191630066"/>
      <w:r w:rsidRPr="00702720">
        <w:rPr>
          <w:rFonts w:cs="Tahoma"/>
        </w:rPr>
        <w:t>Κριτήριο ανάθεσης</w:t>
      </w:r>
      <w:bookmarkEnd w:id="244"/>
      <w:bookmarkEnd w:id="245"/>
      <w:bookmarkEnd w:id="246"/>
      <w:bookmarkEnd w:id="247"/>
      <w:bookmarkEnd w:id="248"/>
      <w:r w:rsidR="009E6BB5" w:rsidRPr="00702720">
        <w:rPr>
          <w:rFonts w:cs="Tahoma"/>
        </w:rPr>
        <w:t xml:space="preserve"> της </w:t>
      </w:r>
      <w:r w:rsidR="00972E9E" w:rsidRPr="00702720">
        <w:rPr>
          <w:rFonts w:cs="Tahoma"/>
        </w:rPr>
        <w:t>σύμβασης</w:t>
      </w:r>
      <w:bookmarkEnd w:id="249"/>
    </w:p>
    <w:p w14:paraId="626A1453" w14:textId="71B1F653" w:rsidR="003C2685" w:rsidRPr="00702720" w:rsidRDefault="003C2685" w:rsidP="000003C2">
      <w:pPr>
        <w:rPr>
          <w:rFonts w:cs="Tahoma"/>
        </w:rPr>
      </w:pPr>
      <w:r w:rsidRPr="00702720">
        <w:rPr>
          <w:rFonts w:cs="Tahoma"/>
        </w:rPr>
        <w:t xml:space="preserve">Κριτήριο ανάθεσης της </w:t>
      </w:r>
      <w:r w:rsidR="00972E9E" w:rsidRPr="00702720">
        <w:rPr>
          <w:rFonts w:cs="Tahoma"/>
        </w:rPr>
        <w:t>σύμβασης</w:t>
      </w:r>
      <w:r w:rsidR="004D4A16" w:rsidRPr="00702720">
        <w:rPr>
          <w:rFonts w:cs="Tahoma"/>
        </w:rPr>
        <w:t xml:space="preserve"> </w:t>
      </w:r>
      <w:r w:rsidRPr="00702720">
        <w:rPr>
          <w:rFonts w:cs="Tahoma"/>
        </w:rPr>
        <w:t xml:space="preserve">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3191C5D8" w14:textId="77777777" w:rsidR="00013B2C" w:rsidRPr="00702720" w:rsidRDefault="00013B2C" w:rsidP="00BF6B20">
      <w:pPr>
        <w:pStyle w:val="4"/>
        <w:rPr>
          <w:rFonts w:cs="Tahoma"/>
        </w:rPr>
      </w:pPr>
      <w:r w:rsidRPr="00702720">
        <w:rPr>
          <w:rFonts w:cs="Tahoma"/>
        </w:rPr>
        <w:t>Τμήμα 1</w:t>
      </w:r>
    </w:p>
    <w:p w14:paraId="3DE9132F" w14:textId="77777777" w:rsidR="00013B2C" w:rsidRPr="00702720" w:rsidRDefault="00013B2C" w:rsidP="000003C2">
      <w:pPr>
        <w:rPr>
          <w:rFonts w:cs="Tahoma"/>
        </w:rPr>
      </w:pPr>
    </w:p>
    <w:tbl>
      <w:tblPr>
        <w:tblW w:w="5000" w:type="pct"/>
        <w:tblLook w:val="04A0" w:firstRow="1" w:lastRow="0" w:firstColumn="1" w:lastColumn="0" w:noHBand="0" w:noVBand="1"/>
      </w:tblPr>
      <w:tblGrid>
        <w:gridCol w:w="1428"/>
        <w:gridCol w:w="5453"/>
        <w:gridCol w:w="796"/>
        <w:gridCol w:w="1941"/>
      </w:tblGrid>
      <w:tr w:rsidR="00C65F63" w:rsidRPr="00702720" w14:paraId="57A88D11" w14:textId="77777777" w:rsidTr="009D7664">
        <w:trPr>
          <w:trHeight w:val="558"/>
        </w:trPr>
        <w:tc>
          <w:tcPr>
            <w:tcW w:w="742" w:type="pct"/>
            <w:tcBorders>
              <w:top w:val="nil"/>
              <w:left w:val="single" w:sz="8" w:space="0" w:color="000000"/>
              <w:bottom w:val="single" w:sz="8" w:space="0" w:color="000000"/>
              <w:right w:val="single" w:sz="8" w:space="0" w:color="000000"/>
            </w:tcBorders>
            <w:shd w:val="clear" w:color="000000" w:fill="BEBEBE"/>
            <w:vAlign w:val="center"/>
            <w:hideMark/>
          </w:tcPr>
          <w:p w14:paraId="1EAE09B7" w14:textId="77777777" w:rsidR="00C65F63" w:rsidRPr="00702720" w:rsidRDefault="00C65F63" w:rsidP="00C65F63">
            <w:pPr>
              <w:tabs>
                <w:tab w:val="clear" w:pos="0"/>
                <w:tab w:val="clear" w:pos="709"/>
                <w:tab w:val="clear" w:pos="1134"/>
              </w:tabs>
              <w:suppressAutoHyphens w:val="0"/>
              <w:spacing w:after="0"/>
              <w:ind w:firstLineChars="200" w:firstLine="442"/>
              <w:jc w:val="left"/>
              <w:rPr>
                <w:rFonts w:cs="Tahoma"/>
                <w:b/>
                <w:bCs/>
                <w:color w:val="000000"/>
                <w:lang w:eastAsia="el-GR"/>
              </w:rPr>
            </w:pPr>
            <w:r w:rsidRPr="00702720">
              <w:rPr>
                <w:rFonts w:cs="Tahoma"/>
                <w:b/>
                <w:bCs/>
                <w:color w:val="000000"/>
                <w:lang w:eastAsia="el-GR"/>
              </w:rPr>
              <w:t>Α/Α</w:t>
            </w:r>
          </w:p>
        </w:tc>
        <w:tc>
          <w:tcPr>
            <w:tcW w:w="2835" w:type="pct"/>
            <w:tcBorders>
              <w:top w:val="nil"/>
              <w:left w:val="nil"/>
              <w:bottom w:val="single" w:sz="8" w:space="0" w:color="000000"/>
              <w:right w:val="single" w:sz="8" w:space="0" w:color="000000"/>
            </w:tcBorders>
            <w:shd w:val="clear" w:color="000000" w:fill="BEBEBE"/>
            <w:vAlign w:val="center"/>
            <w:hideMark/>
          </w:tcPr>
          <w:p w14:paraId="15B77CDC" w14:textId="77777777" w:rsidR="00C65F63" w:rsidRPr="00702720" w:rsidRDefault="00C65F63" w:rsidP="00C65F63">
            <w:pPr>
              <w:tabs>
                <w:tab w:val="clear" w:pos="0"/>
                <w:tab w:val="clear" w:pos="709"/>
                <w:tab w:val="clear" w:pos="1134"/>
              </w:tabs>
              <w:suppressAutoHyphens w:val="0"/>
              <w:spacing w:after="0"/>
              <w:ind w:firstLineChars="900" w:firstLine="1988"/>
              <w:jc w:val="left"/>
              <w:rPr>
                <w:rFonts w:cs="Tahoma"/>
                <w:b/>
                <w:bCs/>
                <w:color w:val="000000"/>
                <w:lang w:eastAsia="el-GR"/>
              </w:rPr>
            </w:pPr>
            <w:r w:rsidRPr="00702720">
              <w:rPr>
                <w:rFonts w:cs="Tahoma"/>
                <w:b/>
                <w:bCs/>
                <w:color w:val="000000"/>
                <w:lang w:eastAsia="el-GR"/>
              </w:rPr>
              <w:t>Κριτήρια Αξιολόγησης</w:t>
            </w:r>
          </w:p>
        </w:tc>
        <w:tc>
          <w:tcPr>
            <w:tcW w:w="414" w:type="pct"/>
            <w:tcBorders>
              <w:top w:val="nil"/>
              <w:left w:val="nil"/>
              <w:bottom w:val="single" w:sz="8" w:space="0" w:color="000000"/>
              <w:right w:val="single" w:sz="8" w:space="0" w:color="000000"/>
            </w:tcBorders>
            <w:shd w:val="clear" w:color="000000" w:fill="BEBEBE"/>
            <w:vAlign w:val="center"/>
            <w:hideMark/>
          </w:tcPr>
          <w:p w14:paraId="3B3DD36C" w14:textId="77777777" w:rsidR="00C65F63" w:rsidRPr="00702720" w:rsidRDefault="00C65F63" w:rsidP="00C65F63">
            <w:pPr>
              <w:tabs>
                <w:tab w:val="clear" w:pos="0"/>
                <w:tab w:val="clear" w:pos="709"/>
                <w:tab w:val="clear" w:pos="1134"/>
              </w:tabs>
              <w:suppressAutoHyphens w:val="0"/>
              <w:spacing w:after="0"/>
              <w:ind w:firstLineChars="100" w:firstLine="221"/>
              <w:jc w:val="left"/>
              <w:rPr>
                <w:rFonts w:cs="Tahoma"/>
                <w:b/>
                <w:bCs/>
                <w:color w:val="000000"/>
                <w:lang w:eastAsia="el-GR"/>
              </w:rPr>
            </w:pPr>
            <w:r w:rsidRPr="00702720">
              <w:rPr>
                <w:rFonts w:cs="Tahoma"/>
                <w:b/>
                <w:bCs/>
                <w:color w:val="000000"/>
                <w:lang w:eastAsia="el-GR"/>
              </w:rPr>
              <w:t> </w:t>
            </w:r>
          </w:p>
        </w:tc>
        <w:tc>
          <w:tcPr>
            <w:tcW w:w="1009" w:type="pct"/>
            <w:tcBorders>
              <w:top w:val="nil"/>
              <w:left w:val="nil"/>
              <w:bottom w:val="single" w:sz="8" w:space="0" w:color="000000"/>
              <w:right w:val="single" w:sz="8" w:space="0" w:color="000000"/>
            </w:tcBorders>
            <w:shd w:val="clear" w:color="000000" w:fill="BEBEBE"/>
            <w:vAlign w:val="center"/>
            <w:hideMark/>
          </w:tcPr>
          <w:p w14:paraId="4DE4A55C" w14:textId="77777777" w:rsidR="00C65F63" w:rsidRPr="00702720" w:rsidRDefault="00C65F63" w:rsidP="00C65F63">
            <w:pPr>
              <w:tabs>
                <w:tab w:val="clear" w:pos="0"/>
                <w:tab w:val="clear" w:pos="709"/>
                <w:tab w:val="clear" w:pos="1134"/>
              </w:tabs>
              <w:suppressAutoHyphens w:val="0"/>
              <w:spacing w:after="0"/>
              <w:rPr>
                <w:rFonts w:cs="Tahoma"/>
                <w:b/>
                <w:bCs/>
                <w:color w:val="000000"/>
                <w:lang w:eastAsia="el-GR"/>
              </w:rPr>
            </w:pPr>
            <w:r w:rsidRPr="00702720">
              <w:rPr>
                <w:rFonts w:cs="Tahoma"/>
                <w:b/>
                <w:bCs/>
                <w:color w:val="000000"/>
                <w:lang w:eastAsia="el-GR"/>
              </w:rPr>
              <w:t> </w:t>
            </w:r>
          </w:p>
        </w:tc>
      </w:tr>
      <w:tr w:rsidR="00C65F63" w:rsidRPr="00702720" w14:paraId="61C5BDE7" w14:textId="77777777" w:rsidTr="009D7664">
        <w:trPr>
          <w:trHeight w:val="558"/>
        </w:trPr>
        <w:tc>
          <w:tcPr>
            <w:tcW w:w="742" w:type="pct"/>
            <w:tcBorders>
              <w:top w:val="nil"/>
              <w:left w:val="single" w:sz="8" w:space="0" w:color="000000"/>
              <w:bottom w:val="single" w:sz="8" w:space="0" w:color="000000"/>
              <w:right w:val="single" w:sz="8" w:space="0" w:color="000000"/>
            </w:tcBorders>
            <w:shd w:val="clear" w:color="000000" w:fill="F7C9AC"/>
            <w:vAlign w:val="center"/>
            <w:hideMark/>
          </w:tcPr>
          <w:p w14:paraId="7838AC6D" w14:textId="77777777" w:rsidR="00C65F63" w:rsidRPr="00702720" w:rsidRDefault="00C65F63" w:rsidP="00C65F63">
            <w:pPr>
              <w:tabs>
                <w:tab w:val="clear" w:pos="0"/>
                <w:tab w:val="clear" w:pos="709"/>
                <w:tab w:val="clear" w:pos="1134"/>
              </w:tabs>
              <w:suppressAutoHyphens w:val="0"/>
              <w:spacing w:after="0"/>
              <w:ind w:firstLineChars="100" w:firstLine="221"/>
              <w:jc w:val="left"/>
              <w:rPr>
                <w:rFonts w:cs="Tahoma"/>
                <w:b/>
                <w:bCs/>
                <w:color w:val="000000"/>
                <w:lang w:eastAsia="el-GR"/>
              </w:rPr>
            </w:pPr>
            <w:r w:rsidRPr="00702720">
              <w:rPr>
                <w:rFonts w:cs="Tahoma"/>
                <w:b/>
                <w:bCs/>
                <w:color w:val="000000"/>
                <w:lang w:eastAsia="el-GR"/>
              </w:rPr>
              <w:t>1.</w:t>
            </w:r>
          </w:p>
        </w:tc>
        <w:tc>
          <w:tcPr>
            <w:tcW w:w="2835" w:type="pct"/>
            <w:tcBorders>
              <w:top w:val="nil"/>
              <w:left w:val="nil"/>
              <w:bottom w:val="single" w:sz="8" w:space="0" w:color="000000"/>
              <w:right w:val="single" w:sz="8" w:space="0" w:color="000000"/>
            </w:tcBorders>
            <w:shd w:val="clear" w:color="000000" w:fill="F7C9AC"/>
            <w:vAlign w:val="center"/>
            <w:hideMark/>
          </w:tcPr>
          <w:p w14:paraId="313BB6FA" w14:textId="77777777" w:rsidR="00C65F63" w:rsidRPr="00702720" w:rsidRDefault="00C65F63" w:rsidP="00C65F63">
            <w:pPr>
              <w:tabs>
                <w:tab w:val="clear" w:pos="0"/>
                <w:tab w:val="clear" w:pos="709"/>
                <w:tab w:val="clear" w:pos="1134"/>
              </w:tabs>
              <w:suppressAutoHyphens w:val="0"/>
              <w:spacing w:after="0"/>
              <w:jc w:val="left"/>
              <w:rPr>
                <w:rFonts w:cs="Tahoma"/>
                <w:b/>
                <w:bCs/>
                <w:color w:val="000000"/>
                <w:lang w:eastAsia="el-GR"/>
              </w:rPr>
            </w:pPr>
            <w:r w:rsidRPr="00702720">
              <w:rPr>
                <w:rFonts w:cs="Tahoma"/>
                <w:b/>
                <w:bCs/>
                <w:color w:val="000000"/>
                <w:lang w:eastAsia="el-GR"/>
              </w:rPr>
              <w:t>Κατανόηση ειδικών χαρακτηριστικών Έργου</w:t>
            </w:r>
          </w:p>
        </w:tc>
        <w:tc>
          <w:tcPr>
            <w:tcW w:w="414" w:type="pct"/>
            <w:tcBorders>
              <w:top w:val="nil"/>
              <w:left w:val="nil"/>
              <w:bottom w:val="single" w:sz="8" w:space="0" w:color="000000"/>
              <w:right w:val="single" w:sz="8" w:space="0" w:color="000000"/>
            </w:tcBorders>
            <w:shd w:val="clear" w:color="000000" w:fill="F7C9AC"/>
            <w:vAlign w:val="center"/>
            <w:hideMark/>
          </w:tcPr>
          <w:p w14:paraId="5AE76584" w14:textId="77777777" w:rsidR="00C65F63" w:rsidRPr="00702720" w:rsidRDefault="00C65F63" w:rsidP="00C65F63">
            <w:pPr>
              <w:tabs>
                <w:tab w:val="clear" w:pos="0"/>
                <w:tab w:val="clear" w:pos="709"/>
                <w:tab w:val="clear" w:pos="1134"/>
              </w:tabs>
              <w:suppressAutoHyphens w:val="0"/>
              <w:spacing w:after="0"/>
              <w:jc w:val="center"/>
              <w:rPr>
                <w:rFonts w:cs="Tahoma"/>
                <w:b/>
                <w:bCs/>
                <w:color w:val="000000"/>
                <w:lang w:eastAsia="el-GR"/>
              </w:rPr>
            </w:pPr>
            <w:r w:rsidRPr="00702720">
              <w:rPr>
                <w:rFonts w:cs="Tahoma"/>
                <w:b/>
                <w:bCs/>
                <w:color w:val="000000"/>
                <w:lang w:eastAsia="el-GR"/>
              </w:rPr>
              <w:t>20%</w:t>
            </w:r>
          </w:p>
        </w:tc>
        <w:tc>
          <w:tcPr>
            <w:tcW w:w="1009" w:type="pct"/>
            <w:tcBorders>
              <w:top w:val="nil"/>
              <w:left w:val="nil"/>
              <w:bottom w:val="single" w:sz="8" w:space="0" w:color="000000"/>
              <w:right w:val="single" w:sz="8" w:space="0" w:color="000000"/>
            </w:tcBorders>
            <w:shd w:val="clear" w:color="000000" w:fill="F7C9AC"/>
            <w:vAlign w:val="center"/>
            <w:hideMark/>
          </w:tcPr>
          <w:p w14:paraId="7A2E6AD7" w14:textId="77777777" w:rsidR="00C65F63" w:rsidRPr="00702720" w:rsidRDefault="00C65F63"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 </w:t>
            </w:r>
          </w:p>
        </w:tc>
      </w:tr>
      <w:tr w:rsidR="00C65F63" w:rsidRPr="00702720" w14:paraId="3D47AACD" w14:textId="77777777" w:rsidTr="009D7664">
        <w:trPr>
          <w:trHeight w:val="558"/>
        </w:trPr>
        <w:tc>
          <w:tcPr>
            <w:tcW w:w="742" w:type="pct"/>
            <w:tcBorders>
              <w:top w:val="nil"/>
              <w:left w:val="single" w:sz="8" w:space="0" w:color="000000"/>
              <w:bottom w:val="single" w:sz="8" w:space="0" w:color="000000"/>
              <w:right w:val="single" w:sz="8" w:space="0" w:color="000000"/>
            </w:tcBorders>
            <w:shd w:val="clear" w:color="auto" w:fill="auto"/>
            <w:vAlign w:val="center"/>
            <w:hideMark/>
          </w:tcPr>
          <w:p w14:paraId="7A13343C" w14:textId="77777777" w:rsidR="00C65F63" w:rsidRPr="00702720" w:rsidRDefault="00C65F63" w:rsidP="00C65F63">
            <w:pPr>
              <w:tabs>
                <w:tab w:val="clear" w:pos="0"/>
                <w:tab w:val="clear" w:pos="709"/>
                <w:tab w:val="clear" w:pos="1134"/>
              </w:tabs>
              <w:suppressAutoHyphens w:val="0"/>
              <w:spacing w:after="0"/>
              <w:ind w:firstLineChars="100" w:firstLine="220"/>
              <w:jc w:val="left"/>
              <w:rPr>
                <w:rFonts w:cs="Tahoma"/>
                <w:color w:val="000000"/>
                <w:lang w:eastAsia="el-GR"/>
              </w:rPr>
            </w:pPr>
            <w:r w:rsidRPr="00702720">
              <w:rPr>
                <w:rFonts w:cs="Tahoma"/>
                <w:color w:val="000000"/>
                <w:lang w:eastAsia="el-GR"/>
              </w:rPr>
              <w:t>1.1</w:t>
            </w:r>
          </w:p>
        </w:tc>
        <w:tc>
          <w:tcPr>
            <w:tcW w:w="2835" w:type="pct"/>
            <w:tcBorders>
              <w:top w:val="nil"/>
              <w:left w:val="nil"/>
              <w:bottom w:val="single" w:sz="8" w:space="0" w:color="000000"/>
              <w:right w:val="single" w:sz="8" w:space="0" w:color="000000"/>
            </w:tcBorders>
            <w:shd w:val="clear" w:color="auto" w:fill="auto"/>
            <w:vAlign w:val="center"/>
            <w:hideMark/>
          </w:tcPr>
          <w:p w14:paraId="4DC7E286" w14:textId="25D5056F" w:rsidR="00C65F63" w:rsidRPr="00702720" w:rsidRDefault="00D05872"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Αντίληψη και κατανόηση του Έργου από τον υποψήφιο Ανάδοχο</w:t>
            </w:r>
          </w:p>
        </w:tc>
        <w:tc>
          <w:tcPr>
            <w:tcW w:w="414" w:type="pct"/>
            <w:tcBorders>
              <w:top w:val="nil"/>
              <w:left w:val="nil"/>
              <w:bottom w:val="single" w:sz="8" w:space="0" w:color="000000"/>
              <w:right w:val="single" w:sz="8" w:space="0" w:color="000000"/>
            </w:tcBorders>
            <w:shd w:val="clear" w:color="auto" w:fill="auto"/>
            <w:vAlign w:val="center"/>
            <w:hideMark/>
          </w:tcPr>
          <w:p w14:paraId="084A0AEC" w14:textId="77777777" w:rsidR="00C65F63" w:rsidRPr="00702720" w:rsidRDefault="00C65F63" w:rsidP="00C65F63">
            <w:pPr>
              <w:tabs>
                <w:tab w:val="clear" w:pos="0"/>
                <w:tab w:val="clear" w:pos="709"/>
                <w:tab w:val="clear" w:pos="1134"/>
              </w:tabs>
              <w:suppressAutoHyphens w:val="0"/>
              <w:spacing w:after="0"/>
              <w:jc w:val="center"/>
              <w:rPr>
                <w:rFonts w:cs="Tahoma"/>
                <w:color w:val="000000"/>
                <w:lang w:eastAsia="el-GR"/>
              </w:rPr>
            </w:pPr>
            <w:r w:rsidRPr="00702720">
              <w:rPr>
                <w:rFonts w:cs="Tahoma"/>
                <w:color w:val="000000"/>
                <w:lang w:eastAsia="el-GR"/>
              </w:rPr>
              <w:t>5%</w:t>
            </w:r>
          </w:p>
        </w:tc>
        <w:tc>
          <w:tcPr>
            <w:tcW w:w="1009" w:type="pct"/>
            <w:tcBorders>
              <w:top w:val="nil"/>
              <w:left w:val="nil"/>
              <w:bottom w:val="single" w:sz="8" w:space="0" w:color="000000"/>
              <w:right w:val="single" w:sz="8" w:space="0" w:color="000000"/>
            </w:tcBorders>
            <w:shd w:val="clear" w:color="auto" w:fill="auto"/>
            <w:vAlign w:val="center"/>
            <w:hideMark/>
          </w:tcPr>
          <w:p w14:paraId="1B91A3DA" w14:textId="77777777" w:rsidR="00C65F63" w:rsidRPr="00702720" w:rsidRDefault="00C65F63"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Παράρτημα Ι: I.1, I.1.2</w:t>
            </w:r>
          </w:p>
        </w:tc>
      </w:tr>
      <w:tr w:rsidR="00C65F63" w:rsidRPr="00702720" w14:paraId="53D15511" w14:textId="77777777" w:rsidTr="009D7664">
        <w:trPr>
          <w:trHeight w:val="294"/>
        </w:trPr>
        <w:tc>
          <w:tcPr>
            <w:tcW w:w="742" w:type="pct"/>
            <w:tcBorders>
              <w:top w:val="nil"/>
              <w:left w:val="single" w:sz="8" w:space="0" w:color="000000"/>
              <w:bottom w:val="single" w:sz="8" w:space="0" w:color="000000"/>
              <w:right w:val="single" w:sz="8" w:space="0" w:color="000000"/>
            </w:tcBorders>
            <w:shd w:val="clear" w:color="auto" w:fill="auto"/>
            <w:vAlign w:val="center"/>
            <w:hideMark/>
          </w:tcPr>
          <w:p w14:paraId="017054B1" w14:textId="77777777" w:rsidR="00C65F63" w:rsidRPr="00702720" w:rsidRDefault="00C65F63" w:rsidP="00C65F63">
            <w:pPr>
              <w:tabs>
                <w:tab w:val="clear" w:pos="0"/>
                <w:tab w:val="clear" w:pos="709"/>
                <w:tab w:val="clear" w:pos="1134"/>
              </w:tabs>
              <w:suppressAutoHyphens w:val="0"/>
              <w:spacing w:after="0"/>
              <w:ind w:firstLineChars="100" w:firstLine="220"/>
              <w:jc w:val="left"/>
              <w:rPr>
                <w:rFonts w:cs="Tahoma"/>
                <w:color w:val="000000"/>
                <w:lang w:eastAsia="el-GR"/>
              </w:rPr>
            </w:pPr>
            <w:r w:rsidRPr="00702720">
              <w:rPr>
                <w:rFonts w:cs="Tahoma"/>
                <w:color w:val="000000"/>
                <w:lang w:eastAsia="el-GR"/>
              </w:rPr>
              <w:t>1.2</w:t>
            </w:r>
          </w:p>
        </w:tc>
        <w:tc>
          <w:tcPr>
            <w:tcW w:w="2835" w:type="pct"/>
            <w:tcBorders>
              <w:top w:val="nil"/>
              <w:left w:val="nil"/>
              <w:bottom w:val="single" w:sz="8" w:space="0" w:color="000000"/>
              <w:right w:val="single" w:sz="8" w:space="0" w:color="000000"/>
            </w:tcBorders>
            <w:shd w:val="clear" w:color="auto" w:fill="auto"/>
            <w:vAlign w:val="center"/>
            <w:hideMark/>
          </w:tcPr>
          <w:p w14:paraId="4D6DB216" w14:textId="69304258" w:rsidR="00C65F63" w:rsidRPr="00702720" w:rsidRDefault="00C65F63"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Μεθοδολογία Υλοποίησης Έργου</w:t>
            </w:r>
            <w:r w:rsidR="00D05872" w:rsidRPr="00702720">
              <w:rPr>
                <w:rFonts w:cs="Tahoma"/>
                <w:color w:val="000000"/>
                <w:lang w:eastAsia="el-GR"/>
              </w:rPr>
              <w:t xml:space="preserve"> &amp; Ομάδα Έργου</w:t>
            </w:r>
          </w:p>
        </w:tc>
        <w:tc>
          <w:tcPr>
            <w:tcW w:w="414" w:type="pct"/>
            <w:tcBorders>
              <w:top w:val="nil"/>
              <w:left w:val="nil"/>
              <w:bottom w:val="single" w:sz="8" w:space="0" w:color="000000"/>
              <w:right w:val="single" w:sz="8" w:space="0" w:color="000000"/>
            </w:tcBorders>
            <w:shd w:val="clear" w:color="auto" w:fill="auto"/>
            <w:vAlign w:val="center"/>
            <w:hideMark/>
          </w:tcPr>
          <w:p w14:paraId="0455E125" w14:textId="77777777" w:rsidR="00C65F63" w:rsidRPr="00702720" w:rsidRDefault="00C65F63" w:rsidP="00C65F63">
            <w:pPr>
              <w:tabs>
                <w:tab w:val="clear" w:pos="0"/>
                <w:tab w:val="clear" w:pos="709"/>
                <w:tab w:val="clear" w:pos="1134"/>
              </w:tabs>
              <w:suppressAutoHyphens w:val="0"/>
              <w:spacing w:after="0"/>
              <w:jc w:val="center"/>
              <w:rPr>
                <w:rFonts w:cs="Tahoma"/>
                <w:color w:val="000000"/>
                <w:lang w:eastAsia="el-GR"/>
              </w:rPr>
            </w:pPr>
            <w:r w:rsidRPr="00702720">
              <w:rPr>
                <w:rFonts w:cs="Tahoma"/>
                <w:color w:val="000000"/>
                <w:lang w:eastAsia="el-GR"/>
              </w:rPr>
              <w:t>5%</w:t>
            </w:r>
          </w:p>
        </w:tc>
        <w:tc>
          <w:tcPr>
            <w:tcW w:w="1009" w:type="pct"/>
            <w:tcBorders>
              <w:top w:val="nil"/>
              <w:left w:val="nil"/>
              <w:bottom w:val="single" w:sz="8" w:space="0" w:color="000000"/>
              <w:right w:val="single" w:sz="8" w:space="0" w:color="000000"/>
            </w:tcBorders>
            <w:shd w:val="clear" w:color="auto" w:fill="auto"/>
            <w:vAlign w:val="center"/>
            <w:hideMark/>
          </w:tcPr>
          <w:p w14:paraId="6DAAFDA3" w14:textId="77777777" w:rsidR="00C65F63" w:rsidRPr="00702720" w:rsidRDefault="00C65F63"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Παράρτημα Ι: I.7, I.8</w:t>
            </w:r>
          </w:p>
        </w:tc>
      </w:tr>
      <w:tr w:rsidR="00C65F63" w:rsidRPr="00702720" w14:paraId="08C9C433" w14:textId="77777777" w:rsidTr="009D7664">
        <w:trPr>
          <w:trHeight w:val="558"/>
        </w:trPr>
        <w:tc>
          <w:tcPr>
            <w:tcW w:w="742" w:type="pct"/>
            <w:tcBorders>
              <w:top w:val="nil"/>
              <w:left w:val="single" w:sz="8" w:space="0" w:color="000000"/>
              <w:bottom w:val="single" w:sz="8" w:space="0" w:color="000000"/>
              <w:right w:val="single" w:sz="8" w:space="0" w:color="000000"/>
            </w:tcBorders>
            <w:shd w:val="clear" w:color="auto" w:fill="auto"/>
            <w:vAlign w:val="center"/>
            <w:hideMark/>
          </w:tcPr>
          <w:p w14:paraId="20B95AF3" w14:textId="77777777" w:rsidR="00C65F63" w:rsidRPr="00702720" w:rsidRDefault="00C65F63" w:rsidP="00C65F63">
            <w:pPr>
              <w:tabs>
                <w:tab w:val="clear" w:pos="0"/>
                <w:tab w:val="clear" w:pos="709"/>
                <w:tab w:val="clear" w:pos="1134"/>
              </w:tabs>
              <w:suppressAutoHyphens w:val="0"/>
              <w:spacing w:after="0"/>
              <w:ind w:firstLineChars="100" w:firstLine="220"/>
              <w:jc w:val="left"/>
              <w:rPr>
                <w:rFonts w:cs="Tahoma"/>
                <w:color w:val="000000"/>
                <w:lang w:eastAsia="el-GR"/>
              </w:rPr>
            </w:pPr>
            <w:r w:rsidRPr="00702720">
              <w:rPr>
                <w:rFonts w:cs="Tahoma"/>
                <w:color w:val="000000"/>
                <w:lang w:eastAsia="el-GR"/>
              </w:rPr>
              <w:t>1.2</w:t>
            </w:r>
          </w:p>
        </w:tc>
        <w:tc>
          <w:tcPr>
            <w:tcW w:w="2835" w:type="pct"/>
            <w:tcBorders>
              <w:top w:val="nil"/>
              <w:left w:val="nil"/>
              <w:bottom w:val="single" w:sz="8" w:space="0" w:color="000000"/>
              <w:right w:val="single" w:sz="8" w:space="0" w:color="000000"/>
            </w:tcBorders>
            <w:shd w:val="clear" w:color="auto" w:fill="auto"/>
            <w:vAlign w:val="center"/>
            <w:hideMark/>
          </w:tcPr>
          <w:p w14:paraId="01E2D3BA" w14:textId="04EA468F" w:rsidR="00C65F63" w:rsidRPr="00702720" w:rsidRDefault="00C65F63"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 xml:space="preserve">Αρχιτεκτονική και λειτουργικές </w:t>
            </w:r>
            <w:r w:rsidR="00D05872" w:rsidRPr="00702720">
              <w:rPr>
                <w:rFonts w:cs="Tahoma"/>
                <w:color w:val="000000"/>
                <w:lang w:eastAsia="el-GR"/>
              </w:rPr>
              <w:t>/μη λειτουργικές προδιαγραφές. Συνάφεια προσφερόμενης λύσης με υφιστάμενες υλοποιήσεις</w:t>
            </w:r>
          </w:p>
        </w:tc>
        <w:tc>
          <w:tcPr>
            <w:tcW w:w="414" w:type="pct"/>
            <w:tcBorders>
              <w:top w:val="nil"/>
              <w:left w:val="nil"/>
              <w:bottom w:val="single" w:sz="8" w:space="0" w:color="000000"/>
              <w:right w:val="single" w:sz="8" w:space="0" w:color="000000"/>
            </w:tcBorders>
            <w:shd w:val="clear" w:color="auto" w:fill="auto"/>
            <w:vAlign w:val="center"/>
            <w:hideMark/>
          </w:tcPr>
          <w:p w14:paraId="75E149EE" w14:textId="77777777" w:rsidR="00C65F63" w:rsidRPr="00702720" w:rsidRDefault="00C65F63" w:rsidP="00C65F63">
            <w:pPr>
              <w:tabs>
                <w:tab w:val="clear" w:pos="0"/>
                <w:tab w:val="clear" w:pos="709"/>
                <w:tab w:val="clear" w:pos="1134"/>
              </w:tabs>
              <w:suppressAutoHyphens w:val="0"/>
              <w:spacing w:after="0"/>
              <w:jc w:val="center"/>
              <w:rPr>
                <w:rFonts w:cs="Tahoma"/>
                <w:color w:val="000000"/>
                <w:lang w:eastAsia="el-GR"/>
              </w:rPr>
            </w:pPr>
            <w:r w:rsidRPr="00702720">
              <w:rPr>
                <w:rFonts w:cs="Tahoma"/>
                <w:color w:val="000000"/>
                <w:lang w:eastAsia="el-GR"/>
              </w:rPr>
              <w:t>10%</w:t>
            </w:r>
          </w:p>
        </w:tc>
        <w:tc>
          <w:tcPr>
            <w:tcW w:w="1009" w:type="pct"/>
            <w:tcBorders>
              <w:top w:val="nil"/>
              <w:left w:val="nil"/>
              <w:bottom w:val="single" w:sz="8" w:space="0" w:color="000000"/>
              <w:right w:val="single" w:sz="8" w:space="0" w:color="000000"/>
            </w:tcBorders>
            <w:shd w:val="clear" w:color="auto" w:fill="auto"/>
            <w:vAlign w:val="center"/>
            <w:hideMark/>
          </w:tcPr>
          <w:p w14:paraId="5EDE149D" w14:textId="2CB914B9" w:rsidR="00C65F63" w:rsidRPr="00702720" w:rsidRDefault="00C65F63"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Παράρτημα Ι: I.3,</w:t>
            </w:r>
            <w:r w:rsidR="00D05872" w:rsidRPr="00702720">
              <w:rPr>
                <w:rFonts w:cs="Tahoma"/>
                <w:color w:val="000000"/>
                <w:lang w:eastAsia="el-GR"/>
              </w:rPr>
              <w:t xml:space="preserve"> Ι.4,</w:t>
            </w:r>
            <w:r w:rsidRPr="00702720">
              <w:rPr>
                <w:rFonts w:cs="Tahoma"/>
                <w:color w:val="000000"/>
                <w:lang w:eastAsia="el-GR"/>
              </w:rPr>
              <w:t xml:space="preserve"> I.5</w:t>
            </w:r>
            <w:r w:rsidR="00120179" w:rsidRPr="00702720">
              <w:rPr>
                <w:rFonts w:cs="Tahoma"/>
                <w:color w:val="000000"/>
                <w:lang w:eastAsia="el-GR"/>
              </w:rPr>
              <w:t>, Παράρτημα ΙΙ, II.2.10</w:t>
            </w:r>
          </w:p>
        </w:tc>
      </w:tr>
      <w:tr w:rsidR="00C65F63" w:rsidRPr="00702720" w14:paraId="3C575746" w14:textId="77777777" w:rsidTr="009D7664">
        <w:trPr>
          <w:trHeight w:val="558"/>
        </w:trPr>
        <w:tc>
          <w:tcPr>
            <w:tcW w:w="742" w:type="pct"/>
            <w:tcBorders>
              <w:top w:val="nil"/>
              <w:left w:val="single" w:sz="8" w:space="0" w:color="000000"/>
              <w:bottom w:val="single" w:sz="8" w:space="0" w:color="000000"/>
              <w:right w:val="single" w:sz="8" w:space="0" w:color="000000"/>
            </w:tcBorders>
            <w:shd w:val="clear" w:color="000000" w:fill="F7C9AC"/>
            <w:vAlign w:val="center"/>
            <w:hideMark/>
          </w:tcPr>
          <w:p w14:paraId="3F7880FD" w14:textId="77777777" w:rsidR="00C65F63" w:rsidRPr="00702720" w:rsidRDefault="00C65F63" w:rsidP="00C65F63">
            <w:pPr>
              <w:tabs>
                <w:tab w:val="clear" w:pos="0"/>
                <w:tab w:val="clear" w:pos="709"/>
                <w:tab w:val="clear" w:pos="1134"/>
              </w:tabs>
              <w:suppressAutoHyphens w:val="0"/>
              <w:spacing w:after="0"/>
              <w:ind w:firstLineChars="100" w:firstLine="221"/>
              <w:jc w:val="left"/>
              <w:rPr>
                <w:rFonts w:cs="Tahoma"/>
                <w:b/>
                <w:bCs/>
                <w:color w:val="000000"/>
                <w:lang w:eastAsia="el-GR"/>
              </w:rPr>
            </w:pPr>
            <w:r w:rsidRPr="00702720">
              <w:rPr>
                <w:rFonts w:cs="Tahoma"/>
                <w:b/>
                <w:bCs/>
                <w:color w:val="000000"/>
                <w:lang w:eastAsia="el-GR"/>
              </w:rPr>
              <w:t>2</w:t>
            </w:r>
          </w:p>
        </w:tc>
        <w:tc>
          <w:tcPr>
            <w:tcW w:w="2835" w:type="pct"/>
            <w:tcBorders>
              <w:top w:val="nil"/>
              <w:left w:val="nil"/>
              <w:bottom w:val="single" w:sz="8" w:space="0" w:color="000000"/>
              <w:right w:val="single" w:sz="8" w:space="0" w:color="000000"/>
            </w:tcBorders>
            <w:shd w:val="clear" w:color="000000" w:fill="F7C9AC"/>
            <w:vAlign w:val="center"/>
            <w:hideMark/>
          </w:tcPr>
          <w:p w14:paraId="0CF9470D" w14:textId="2AA19DF6" w:rsidR="00C65F63" w:rsidRPr="00702720" w:rsidRDefault="00D05872" w:rsidP="00C65F63">
            <w:pPr>
              <w:tabs>
                <w:tab w:val="clear" w:pos="0"/>
                <w:tab w:val="clear" w:pos="709"/>
                <w:tab w:val="clear" w:pos="1134"/>
              </w:tabs>
              <w:suppressAutoHyphens w:val="0"/>
              <w:spacing w:after="0"/>
              <w:jc w:val="left"/>
              <w:rPr>
                <w:rFonts w:cs="Tahoma"/>
                <w:b/>
                <w:bCs/>
                <w:color w:val="000000"/>
                <w:lang w:eastAsia="el-GR"/>
              </w:rPr>
            </w:pPr>
            <w:r w:rsidRPr="00702720">
              <w:rPr>
                <w:rFonts w:cs="Tahoma"/>
                <w:b/>
                <w:bCs/>
                <w:color w:val="000000"/>
                <w:lang w:eastAsia="el-GR"/>
              </w:rPr>
              <w:t>Τεχνική Λύση</w:t>
            </w:r>
          </w:p>
        </w:tc>
        <w:tc>
          <w:tcPr>
            <w:tcW w:w="414" w:type="pct"/>
            <w:tcBorders>
              <w:top w:val="nil"/>
              <w:left w:val="nil"/>
              <w:bottom w:val="single" w:sz="8" w:space="0" w:color="000000"/>
              <w:right w:val="single" w:sz="8" w:space="0" w:color="000000"/>
            </w:tcBorders>
            <w:shd w:val="clear" w:color="000000" w:fill="F7C9AC"/>
            <w:vAlign w:val="center"/>
            <w:hideMark/>
          </w:tcPr>
          <w:p w14:paraId="522768BB" w14:textId="77777777" w:rsidR="00C65F63" w:rsidRPr="00702720" w:rsidRDefault="00C65F63" w:rsidP="00C65F63">
            <w:pPr>
              <w:tabs>
                <w:tab w:val="clear" w:pos="0"/>
                <w:tab w:val="clear" w:pos="709"/>
                <w:tab w:val="clear" w:pos="1134"/>
              </w:tabs>
              <w:suppressAutoHyphens w:val="0"/>
              <w:spacing w:after="0"/>
              <w:jc w:val="center"/>
              <w:rPr>
                <w:rFonts w:cs="Tahoma"/>
                <w:b/>
                <w:bCs/>
                <w:color w:val="000000"/>
                <w:lang w:eastAsia="el-GR"/>
              </w:rPr>
            </w:pPr>
            <w:r w:rsidRPr="00702720">
              <w:rPr>
                <w:rFonts w:cs="Tahoma"/>
                <w:b/>
                <w:bCs/>
                <w:color w:val="000000"/>
                <w:lang w:eastAsia="el-GR"/>
              </w:rPr>
              <w:t>55%</w:t>
            </w:r>
          </w:p>
        </w:tc>
        <w:tc>
          <w:tcPr>
            <w:tcW w:w="1009" w:type="pct"/>
            <w:tcBorders>
              <w:top w:val="nil"/>
              <w:left w:val="nil"/>
              <w:bottom w:val="single" w:sz="8" w:space="0" w:color="000000"/>
              <w:right w:val="single" w:sz="8" w:space="0" w:color="000000"/>
            </w:tcBorders>
            <w:shd w:val="clear" w:color="000000" w:fill="F7C9AC"/>
            <w:vAlign w:val="center"/>
            <w:hideMark/>
          </w:tcPr>
          <w:p w14:paraId="4CE9B1D0" w14:textId="77777777" w:rsidR="00C65F63" w:rsidRPr="00702720" w:rsidRDefault="00C65F63" w:rsidP="00C65F63">
            <w:pPr>
              <w:tabs>
                <w:tab w:val="clear" w:pos="0"/>
                <w:tab w:val="clear" w:pos="709"/>
                <w:tab w:val="clear" w:pos="1134"/>
              </w:tabs>
              <w:suppressAutoHyphens w:val="0"/>
              <w:spacing w:after="0"/>
              <w:jc w:val="left"/>
              <w:rPr>
                <w:rFonts w:cs="Tahoma"/>
                <w:b/>
                <w:bCs/>
                <w:color w:val="000000"/>
                <w:lang w:eastAsia="el-GR"/>
              </w:rPr>
            </w:pPr>
            <w:r w:rsidRPr="00702720">
              <w:rPr>
                <w:rFonts w:cs="Tahoma"/>
                <w:b/>
                <w:bCs/>
                <w:color w:val="000000"/>
                <w:lang w:eastAsia="el-GR"/>
              </w:rPr>
              <w:t> </w:t>
            </w:r>
          </w:p>
        </w:tc>
      </w:tr>
      <w:tr w:rsidR="00C65F63" w:rsidRPr="00702720" w14:paraId="423CB30F" w14:textId="77777777" w:rsidTr="009D7664">
        <w:trPr>
          <w:trHeight w:val="834"/>
        </w:trPr>
        <w:tc>
          <w:tcPr>
            <w:tcW w:w="742" w:type="pct"/>
            <w:tcBorders>
              <w:top w:val="nil"/>
              <w:left w:val="single" w:sz="8" w:space="0" w:color="000000"/>
              <w:bottom w:val="single" w:sz="8" w:space="0" w:color="000000"/>
              <w:right w:val="single" w:sz="8" w:space="0" w:color="000000"/>
            </w:tcBorders>
            <w:shd w:val="clear" w:color="auto" w:fill="auto"/>
            <w:vAlign w:val="center"/>
            <w:hideMark/>
          </w:tcPr>
          <w:p w14:paraId="7DBBE2AE" w14:textId="77777777" w:rsidR="00C65F63" w:rsidRPr="00702720" w:rsidRDefault="00C65F63" w:rsidP="00C65F63">
            <w:pPr>
              <w:tabs>
                <w:tab w:val="clear" w:pos="0"/>
                <w:tab w:val="clear" w:pos="709"/>
                <w:tab w:val="clear" w:pos="1134"/>
              </w:tabs>
              <w:suppressAutoHyphens w:val="0"/>
              <w:spacing w:after="0"/>
              <w:ind w:firstLineChars="100" w:firstLine="220"/>
              <w:jc w:val="left"/>
              <w:rPr>
                <w:rFonts w:cs="Tahoma"/>
                <w:color w:val="000000"/>
                <w:lang w:eastAsia="el-GR"/>
              </w:rPr>
            </w:pPr>
            <w:r w:rsidRPr="00702720">
              <w:rPr>
                <w:rFonts w:cs="Tahoma"/>
                <w:color w:val="000000"/>
                <w:lang w:eastAsia="el-GR"/>
              </w:rPr>
              <w:t>2.1</w:t>
            </w:r>
          </w:p>
        </w:tc>
        <w:tc>
          <w:tcPr>
            <w:tcW w:w="2835" w:type="pct"/>
            <w:tcBorders>
              <w:top w:val="nil"/>
              <w:left w:val="nil"/>
              <w:bottom w:val="single" w:sz="8" w:space="0" w:color="000000"/>
              <w:right w:val="single" w:sz="8" w:space="0" w:color="000000"/>
            </w:tcBorders>
            <w:shd w:val="clear" w:color="auto" w:fill="auto"/>
            <w:vAlign w:val="center"/>
            <w:hideMark/>
          </w:tcPr>
          <w:p w14:paraId="2BF42DA4" w14:textId="77777777" w:rsidR="00C65F63" w:rsidRPr="00702720" w:rsidRDefault="00C65F63"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Κεντρικό Διαχειριστικό Σύστημα δημιουργίας, επεξεργασίας και διαχείρισης δεδομένων</w:t>
            </w:r>
          </w:p>
        </w:tc>
        <w:tc>
          <w:tcPr>
            <w:tcW w:w="414" w:type="pct"/>
            <w:tcBorders>
              <w:top w:val="nil"/>
              <w:left w:val="nil"/>
              <w:bottom w:val="single" w:sz="8" w:space="0" w:color="000000"/>
              <w:right w:val="single" w:sz="8" w:space="0" w:color="000000"/>
            </w:tcBorders>
            <w:shd w:val="clear" w:color="auto" w:fill="auto"/>
            <w:vAlign w:val="center"/>
            <w:hideMark/>
          </w:tcPr>
          <w:p w14:paraId="5187ACF1" w14:textId="1535C12F" w:rsidR="00C65F63" w:rsidRPr="00702720" w:rsidRDefault="00D05872" w:rsidP="00C65F63">
            <w:pPr>
              <w:tabs>
                <w:tab w:val="clear" w:pos="0"/>
                <w:tab w:val="clear" w:pos="709"/>
                <w:tab w:val="clear" w:pos="1134"/>
              </w:tabs>
              <w:suppressAutoHyphens w:val="0"/>
              <w:spacing w:after="0"/>
              <w:jc w:val="center"/>
              <w:rPr>
                <w:rFonts w:cs="Tahoma"/>
                <w:color w:val="000000"/>
                <w:lang w:eastAsia="el-GR"/>
              </w:rPr>
            </w:pPr>
            <w:r w:rsidRPr="00702720">
              <w:rPr>
                <w:rFonts w:cs="Tahoma"/>
                <w:color w:val="000000"/>
                <w:lang w:eastAsia="el-GR"/>
              </w:rPr>
              <w:t>25</w:t>
            </w:r>
            <w:r w:rsidR="00C65F63" w:rsidRPr="00702720">
              <w:rPr>
                <w:rFonts w:cs="Tahoma"/>
                <w:color w:val="000000"/>
                <w:lang w:eastAsia="el-GR"/>
              </w:rPr>
              <w:t>%</w:t>
            </w:r>
          </w:p>
        </w:tc>
        <w:tc>
          <w:tcPr>
            <w:tcW w:w="1009" w:type="pct"/>
            <w:tcBorders>
              <w:top w:val="nil"/>
              <w:left w:val="nil"/>
              <w:bottom w:val="single" w:sz="8" w:space="0" w:color="000000"/>
              <w:right w:val="single" w:sz="8" w:space="0" w:color="000000"/>
            </w:tcBorders>
            <w:shd w:val="clear" w:color="auto" w:fill="auto"/>
            <w:vAlign w:val="center"/>
            <w:hideMark/>
          </w:tcPr>
          <w:p w14:paraId="5D027483" w14:textId="7A9C8ECF" w:rsidR="00C65F63" w:rsidRPr="00702720" w:rsidRDefault="00C65F63"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Παράρτημα Ι: I.4.1.1</w:t>
            </w:r>
            <w:r w:rsidR="005023B1" w:rsidRPr="00702720">
              <w:rPr>
                <w:rFonts w:cs="Tahoma"/>
                <w:color w:val="000000"/>
                <w:lang w:eastAsia="el-GR"/>
              </w:rPr>
              <w:t xml:space="preserve"> </w:t>
            </w:r>
            <w:r w:rsidR="003250FE" w:rsidRPr="00702720">
              <w:rPr>
                <w:rFonts w:cs="Tahoma"/>
                <w:color w:val="000000"/>
                <w:lang w:eastAsia="el-GR"/>
              </w:rPr>
              <w:t>και Παράρτημα ΙΙ,</w:t>
            </w:r>
            <w:r w:rsidR="004D2A8E" w:rsidRPr="00702720">
              <w:rPr>
                <w:rFonts w:cs="Tahoma"/>
                <w:color w:val="000000"/>
                <w:lang w:eastAsia="el-GR"/>
              </w:rPr>
              <w:t xml:space="preserve">- </w:t>
            </w:r>
            <w:r w:rsidR="00FE3122" w:rsidRPr="00702720">
              <w:rPr>
                <w:rFonts w:cs="Tahoma"/>
                <w:color w:val="000000"/>
                <w:lang w:eastAsia="el-GR"/>
              </w:rPr>
              <w:t>II.2.1</w:t>
            </w:r>
            <w:r w:rsidR="00FE3122" w:rsidRPr="00702720">
              <w:rPr>
                <w:rFonts w:cs="Tahoma"/>
                <w:color w:val="000000"/>
                <w:lang w:eastAsia="el-GR"/>
              </w:rPr>
              <w:tab/>
              <w:t xml:space="preserve">- </w:t>
            </w:r>
            <w:r w:rsidR="007E249C" w:rsidRPr="00702720">
              <w:rPr>
                <w:rFonts w:cs="Tahoma"/>
                <w:color w:val="000000"/>
                <w:lang w:eastAsia="el-GR"/>
              </w:rPr>
              <w:t>8</w:t>
            </w:r>
          </w:p>
        </w:tc>
      </w:tr>
      <w:tr w:rsidR="00C65F63" w:rsidRPr="00702720" w14:paraId="17FCCF68" w14:textId="77777777" w:rsidTr="009D7664">
        <w:trPr>
          <w:trHeight w:val="834"/>
        </w:trPr>
        <w:tc>
          <w:tcPr>
            <w:tcW w:w="742" w:type="pct"/>
            <w:tcBorders>
              <w:top w:val="nil"/>
              <w:left w:val="single" w:sz="8" w:space="0" w:color="000000"/>
              <w:bottom w:val="single" w:sz="8" w:space="0" w:color="000000"/>
              <w:right w:val="single" w:sz="8" w:space="0" w:color="000000"/>
            </w:tcBorders>
            <w:shd w:val="clear" w:color="auto" w:fill="auto"/>
            <w:vAlign w:val="center"/>
            <w:hideMark/>
          </w:tcPr>
          <w:p w14:paraId="2DAE2EC0" w14:textId="77777777" w:rsidR="00C65F63" w:rsidRPr="00702720" w:rsidRDefault="00C65F63" w:rsidP="00C65F63">
            <w:pPr>
              <w:tabs>
                <w:tab w:val="clear" w:pos="0"/>
                <w:tab w:val="clear" w:pos="709"/>
                <w:tab w:val="clear" w:pos="1134"/>
              </w:tabs>
              <w:suppressAutoHyphens w:val="0"/>
              <w:spacing w:after="0"/>
              <w:ind w:firstLineChars="100" w:firstLine="220"/>
              <w:jc w:val="left"/>
              <w:rPr>
                <w:rFonts w:cs="Tahoma"/>
                <w:color w:val="000000"/>
                <w:lang w:eastAsia="el-GR"/>
              </w:rPr>
            </w:pPr>
            <w:r w:rsidRPr="00702720">
              <w:rPr>
                <w:rFonts w:cs="Tahoma"/>
                <w:color w:val="000000"/>
                <w:lang w:eastAsia="el-GR"/>
              </w:rPr>
              <w:t>2.2</w:t>
            </w:r>
          </w:p>
        </w:tc>
        <w:tc>
          <w:tcPr>
            <w:tcW w:w="2835" w:type="pct"/>
            <w:tcBorders>
              <w:top w:val="nil"/>
              <w:left w:val="nil"/>
              <w:bottom w:val="single" w:sz="8" w:space="0" w:color="000000"/>
              <w:right w:val="single" w:sz="8" w:space="0" w:color="000000"/>
            </w:tcBorders>
            <w:shd w:val="clear" w:color="auto" w:fill="auto"/>
            <w:vAlign w:val="center"/>
            <w:hideMark/>
          </w:tcPr>
          <w:p w14:paraId="0E444F99" w14:textId="77777777" w:rsidR="00C65F63" w:rsidRPr="00702720" w:rsidRDefault="00C65F63"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Σύστημα ψηφιακών ελέγχων και έκδοσης προστίμων μέσω φορητών συσκευών στο πεδίο</w:t>
            </w:r>
          </w:p>
        </w:tc>
        <w:tc>
          <w:tcPr>
            <w:tcW w:w="414" w:type="pct"/>
            <w:tcBorders>
              <w:top w:val="nil"/>
              <w:left w:val="nil"/>
              <w:bottom w:val="single" w:sz="8" w:space="0" w:color="000000"/>
              <w:right w:val="single" w:sz="8" w:space="0" w:color="000000"/>
            </w:tcBorders>
            <w:shd w:val="clear" w:color="auto" w:fill="auto"/>
            <w:vAlign w:val="center"/>
            <w:hideMark/>
          </w:tcPr>
          <w:p w14:paraId="6DAE5DDF" w14:textId="4A40E13F" w:rsidR="00C65F63" w:rsidRPr="00702720" w:rsidRDefault="00C65F63" w:rsidP="00C65F63">
            <w:pPr>
              <w:tabs>
                <w:tab w:val="clear" w:pos="0"/>
                <w:tab w:val="clear" w:pos="709"/>
                <w:tab w:val="clear" w:pos="1134"/>
              </w:tabs>
              <w:suppressAutoHyphens w:val="0"/>
              <w:spacing w:after="0"/>
              <w:jc w:val="center"/>
              <w:rPr>
                <w:rFonts w:cs="Tahoma"/>
                <w:color w:val="000000"/>
                <w:lang w:eastAsia="el-GR"/>
              </w:rPr>
            </w:pPr>
            <w:r w:rsidRPr="00702720">
              <w:rPr>
                <w:rFonts w:cs="Tahoma"/>
                <w:color w:val="000000"/>
                <w:lang w:eastAsia="el-GR"/>
              </w:rPr>
              <w:t>1</w:t>
            </w:r>
            <w:r w:rsidR="00D05872" w:rsidRPr="00702720">
              <w:rPr>
                <w:rFonts w:cs="Tahoma"/>
                <w:color w:val="000000"/>
                <w:lang w:eastAsia="el-GR"/>
              </w:rPr>
              <w:t>3</w:t>
            </w:r>
            <w:r w:rsidRPr="00702720">
              <w:rPr>
                <w:rFonts w:cs="Tahoma"/>
                <w:color w:val="000000"/>
                <w:lang w:eastAsia="el-GR"/>
              </w:rPr>
              <w:t>%</w:t>
            </w:r>
          </w:p>
        </w:tc>
        <w:tc>
          <w:tcPr>
            <w:tcW w:w="1009" w:type="pct"/>
            <w:tcBorders>
              <w:top w:val="nil"/>
              <w:left w:val="nil"/>
              <w:bottom w:val="single" w:sz="8" w:space="0" w:color="000000"/>
              <w:right w:val="single" w:sz="8" w:space="0" w:color="000000"/>
            </w:tcBorders>
            <w:shd w:val="clear" w:color="auto" w:fill="auto"/>
            <w:vAlign w:val="center"/>
            <w:hideMark/>
          </w:tcPr>
          <w:p w14:paraId="5554242E" w14:textId="007FFCE3" w:rsidR="00C65F63" w:rsidRPr="00702720" w:rsidRDefault="00C65F63"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Παράρτημα Ι: I.4.1.2</w:t>
            </w:r>
            <w:r w:rsidR="00FE3122" w:rsidRPr="00702720">
              <w:rPr>
                <w:rFonts w:cs="Tahoma"/>
                <w:color w:val="000000"/>
                <w:lang w:eastAsia="el-GR"/>
              </w:rPr>
              <w:t xml:space="preserve"> και Παράρτημα ΙΙ, II.</w:t>
            </w:r>
            <w:r w:rsidR="007E249C" w:rsidRPr="00702720">
              <w:rPr>
                <w:rFonts w:cs="Tahoma"/>
                <w:color w:val="000000"/>
                <w:lang w:eastAsia="el-GR"/>
              </w:rPr>
              <w:t>2.9</w:t>
            </w:r>
          </w:p>
        </w:tc>
      </w:tr>
      <w:tr w:rsidR="00C65F63" w:rsidRPr="00702720" w14:paraId="4519738B" w14:textId="77777777" w:rsidTr="009D7664">
        <w:trPr>
          <w:trHeight w:val="558"/>
        </w:trPr>
        <w:tc>
          <w:tcPr>
            <w:tcW w:w="742" w:type="pct"/>
            <w:tcBorders>
              <w:top w:val="nil"/>
              <w:left w:val="single" w:sz="8" w:space="0" w:color="000000"/>
              <w:bottom w:val="single" w:sz="8" w:space="0" w:color="000000"/>
              <w:right w:val="single" w:sz="8" w:space="0" w:color="000000"/>
            </w:tcBorders>
            <w:shd w:val="clear" w:color="auto" w:fill="auto"/>
            <w:vAlign w:val="center"/>
            <w:hideMark/>
          </w:tcPr>
          <w:p w14:paraId="58AD8253" w14:textId="77777777" w:rsidR="00C65F63" w:rsidRPr="00702720" w:rsidRDefault="00C65F63" w:rsidP="00C65F63">
            <w:pPr>
              <w:tabs>
                <w:tab w:val="clear" w:pos="0"/>
                <w:tab w:val="clear" w:pos="709"/>
                <w:tab w:val="clear" w:pos="1134"/>
              </w:tabs>
              <w:suppressAutoHyphens w:val="0"/>
              <w:spacing w:after="0"/>
              <w:ind w:firstLineChars="100" w:firstLine="220"/>
              <w:jc w:val="left"/>
              <w:rPr>
                <w:rFonts w:cs="Tahoma"/>
                <w:color w:val="000000"/>
                <w:lang w:eastAsia="el-GR"/>
              </w:rPr>
            </w:pPr>
            <w:r w:rsidRPr="00702720">
              <w:rPr>
                <w:rFonts w:cs="Tahoma"/>
                <w:color w:val="000000"/>
                <w:lang w:eastAsia="el-GR"/>
              </w:rPr>
              <w:lastRenderedPageBreak/>
              <w:t>2.3</w:t>
            </w:r>
          </w:p>
        </w:tc>
        <w:tc>
          <w:tcPr>
            <w:tcW w:w="2835" w:type="pct"/>
            <w:tcBorders>
              <w:top w:val="nil"/>
              <w:left w:val="nil"/>
              <w:bottom w:val="single" w:sz="8" w:space="0" w:color="000000"/>
              <w:right w:val="single" w:sz="8" w:space="0" w:color="000000"/>
            </w:tcBorders>
            <w:shd w:val="clear" w:color="auto" w:fill="auto"/>
            <w:vAlign w:val="center"/>
            <w:hideMark/>
          </w:tcPr>
          <w:p w14:paraId="136D972D" w14:textId="360DF811" w:rsidR="00C65F63" w:rsidRPr="00702720" w:rsidRDefault="00D05872"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Ευελιξία προτεινόμενου συστήματος και δυνατότητες επεκτάσεων/παραμετροποιήσεων</w:t>
            </w:r>
          </w:p>
        </w:tc>
        <w:tc>
          <w:tcPr>
            <w:tcW w:w="414" w:type="pct"/>
            <w:tcBorders>
              <w:top w:val="nil"/>
              <w:left w:val="nil"/>
              <w:bottom w:val="single" w:sz="8" w:space="0" w:color="000000"/>
              <w:right w:val="single" w:sz="8" w:space="0" w:color="000000"/>
            </w:tcBorders>
            <w:shd w:val="clear" w:color="auto" w:fill="auto"/>
            <w:vAlign w:val="center"/>
            <w:hideMark/>
          </w:tcPr>
          <w:p w14:paraId="6E4D57D6" w14:textId="50F27745" w:rsidR="00C65F63" w:rsidRPr="00702720" w:rsidRDefault="00D05872" w:rsidP="00C65F63">
            <w:pPr>
              <w:tabs>
                <w:tab w:val="clear" w:pos="0"/>
                <w:tab w:val="clear" w:pos="709"/>
                <w:tab w:val="clear" w:pos="1134"/>
              </w:tabs>
              <w:suppressAutoHyphens w:val="0"/>
              <w:spacing w:after="0"/>
              <w:jc w:val="center"/>
              <w:rPr>
                <w:rFonts w:cs="Tahoma"/>
                <w:color w:val="000000"/>
                <w:lang w:eastAsia="el-GR"/>
              </w:rPr>
            </w:pPr>
            <w:r w:rsidRPr="00702720">
              <w:rPr>
                <w:rFonts w:cs="Tahoma"/>
                <w:color w:val="000000"/>
                <w:lang w:eastAsia="el-GR"/>
              </w:rPr>
              <w:t>10</w:t>
            </w:r>
            <w:r w:rsidR="00C65F63" w:rsidRPr="00702720">
              <w:rPr>
                <w:rFonts w:cs="Tahoma"/>
                <w:color w:val="000000"/>
                <w:lang w:eastAsia="el-GR"/>
              </w:rPr>
              <w:t>%</w:t>
            </w:r>
          </w:p>
        </w:tc>
        <w:tc>
          <w:tcPr>
            <w:tcW w:w="1009" w:type="pct"/>
            <w:tcBorders>
              <w:top w:val="nil"/>
              <w:left w:val="nil"/>
              <w:bottom w:val="single" w:sz="8" w:space="0" w:color="000000"/>
              <w:right w:val="single" w:sz="8" w:space="0" w:color="000000"/>
            </w:tcBorders>
            <w:shd w:val="clear" w:color="auto" w:fill="auto"/>
            <w:vAlign w:val="center"/>
            <w:hideMark/>
          </w:tcPr>
          <w:p w14:paraId="282F9951" w14:textId="00D67CC5" w:rsidR="00C65F63" w:rsidRPr="00702720" w:rsidRDefault="00C65F63"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Παράρτημα Ι: I.</w:t>
            </w:r>
            <w:r w:rsidR="00D05872" w:rsidRPr="00702720">
              <w:rPr>
                <w:rFonts w:cs="Tahoma"/>
                <w:color w:val="000000"/>
                <w:lang w:eastAsia="el-GR"/>
              </w:rPr>
              <w:t>4</w:t>
            </w:r>
          </w:p>
        </w:tc>
      </w:tr>
      <w:tr w:rsidR="00C65F63" w:rsidRPr="00702720" w14:paraId="46299035" w14:textId="77777777" w:rsidTr="009D7664">
        <w:trPr>
          <w:trHeight w:val="294"/>
        </w:trPr>
        <w:tc>
          <w:tcPr>
            <w:tcW w:w="742" w:type="pct"/>
            <w:tcBorders>
              <w:top w:val="nil"/>
              <w:left w:val="single" w:sz="8" w:space="0" w:color="000000"/>
              <w:bottom w:val="single" w:sz="8" w:space="0" w:color="000000"/>
              <w:right w:val="single" w:sz="8" w:space="0" w:color="000000"/>
            </w:tcBorders>
            <w:shd w:val="clear" w:color="auto" w:fill="auto"/>
            <w:vAlign w:val="center"/>
            <w:hideMark/>
          </w:tcPr>
          <w:p w14:paraId="7C728165" w14:textId="77777777" w:rsidR="00C65F63" w:rsidRPr="00702720" w:rsidRDefault="00C65F63" w:rsidP="00C65F63">
            <w:pPr>
              <w:tabs>
                <w:tab w:val="clear" w:pos="0"/>
                <w:tab w:val="clear" w:pos="709"/>
                <w:tab w:val="clear" w:pos="1134"/>
              </w:tabs>
              <w:suppressAutoHyphens w:val="0"/>
              <w:spacing w:after="0"/>
              <w:ind w:firstLineChars="100" w:firstLine="220"/>
              <w:jc w:val="left"/>
              <w:rPr>
                <w:rFonts w:cs="Tahoma"/>
                <w:color w:val="000000"/>
                <w:lang w:eastAsia="el-GR"/>
              </w:rPr>
            </w:pPr>
            <w:r w:rsidRPr="00702720">
              <w:rPr>
                <w:rFonts w:cs="Tahoma"/>
                <w:color w:val="000000"/>
                <w:lang w:eastAsia="el-GR"/>
              </w:rPr>
              <w:t>2.4</w:t>
            </w:r>
          </w:p>
        </w:tc>
        <w:tc>
          <w:tcPr>
            <w:tcW w:w="2835" w:type="pct"/>
            <w:tcBorders>
              <w:top w:val="nil"/>
              <w:left w:val="nil"/>
              <w:bottom w:val="single" w:sz="8" w:space="0" w:color="000000"/>
              <w:right w:val="single" w:sz="8" w:space="0" w:color="000000"/>
            </w:tcBorders>
            <w:shd w:val="clear" w:color="auto" w:fill="auto"/>
            <w:vAlign w:val="center"/>
            <w:hideMark/>
          </w:tcPr>
          <w:p w14:paraId="4FDB0118" w14:textId="77777777" w:rsidR="00C65F63" w:rsidRPr="00702720" w:rsidRDefault="00C65F63"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Έξυπνα κινητά τηλέφωνα</w:t>
            </w:r>
          </w:p>
        </w:tc>
        <w:tc>
          <w:tcPr>
            <w:tcW w:w="414" w:type="pct"/>
            <w:tcBorders>
              <w:top w:val="nil"/>
              <w:left w:val="nil"/>
              <w:bottom w:val="single" w:sz="8" w:space="0" w:color="000000"/>
              <w:right w:val="single" w:sz="8" w:space="0" w:color="000000"/>
            </w:tcBorders>
            <w:shd w:val="clear" w:color="auto" w:fill="auto"/>
            <w:vAlign w:val="center"/>
            <w:hideMark/>
          </w:tcPr>
          <w:p w14:paraId="1FC5C3DF" w14:textId="77777777" w:rsidR="00C65F63" w:rsidRPr="00702720" w:rsidRDefault="00C65F63" w:rsidP="00C65F63">
            <w:pPr>
              <w:tabs>
                <w:tab w:val="clear" w:pos="0"/>
                <w:tab w:val="clear" w:pos="709"/>
                <w:tab w:val="clear" w:pos="1134"/>
              </w:tabs>
              <w:suppressAutoHyphens w:val="0"/>
              <w:spacing w:after="0"/>
              <w:jc w:val="center"/>
              <w:rPr>
                <w:rFonts w:cs="Tahoma"/>
                <w:color w:val="000000"/>
                <w:lang w:eastAsia="el-GR"/>
              </w:rPr>
            </w:pPr>
            <w:r w:rsidRPr="00702720">
              <w:rPr>
                <w:rFonts w:cs="Tahoma"/>
                <w:color w:val="000000"/>
                <w:lang w:eastAsia="el-GR"/>
              </w:rPr>
              <w:t>4%</w:t>
            </w:r>
          </w:p>
        </w:tc>
        <w:tc>
          <w:tcPr>
            <w:tcW w:w="1009" w:type="pct"/>
            <w:tcBorders>
              <w:top w:val="nil"/>
              <w:left w:val="nil"/>
              <w:bottom w:val="single" w:sz="8" w:space="0" w:color="000000"/>
              <w:right w:val="single" w:sz="8" w:space="0" w:color="000000"/>
            </w:tcBorders>
            <w:shd w:val="clear" w:color="auto" w:fill="auto"/>
            <w:vAlign w:val="center"/>
            <w:hideMark/>
          </w:tcPr>
          <w:p w14:paraId="00F806CD" w14:textId="6D10DCEB" w:rsidR="00C65F63" w:rsidRPr="00702720" w:rsidRDefault="00C65F63"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Παράρτημα Ι: I.4.1.3.1</w:t>
            </w:r>
            <w:r w:rsidR="00FE3F1F" w:rsidRPr="00702720">
              <w:rPr>
                <w:rFonts w:cs="Tahoma"/>
                <w:color w:val="000000"/>
                <w:lang w:eastAsia="el-GR"/>
              </w:rPr>
              <w:t xml:space="preserve"> και Παράρτημα ΙΙ, II.2.</w:t>
            </w:r>
            <w:r w:rsidR="00120179" w:rsidRPr="00702720">
              <w:rPr>
                <w:rFonts w:cs="Tahoma"/>
                <w:color w:val="000000"/>
                <w:lang w:eastAsia="el-GR"/>
              </w:rPr>
              <w:t>12.1</w:t>
            </w:r>
          </w:p>
        </w:tc>
      </w:tr>
      <w:tr w:rsidR="00C65F63" w:rsidRPr="00702720" w14:paraId="69C5E427" w14:textId="77777777" w:rsidTr="009D7664">
        <w:trPr>
          <w:trHeight w:val="558"/>
        </w:trPr>
        <w:tc>
          <w:tcPr>
            <w:tcW w:w="742" w:type="pct"/>
            <w:tcBorders>
              <w:top w:val="nil"/>
              <w:left w:val="single" w:sz="8" w:space="0" w:color="000000"/>
              <w:bottom w:val="single" w:sz="8" w:space="0" w:color="000000"/>
              <w:right w:val="single" w:sz="8" w:space="0" w:color="000000"/>
            </w:tcBorders>
            <w:shd w:val="clear" w:color="auto" w:fill="auto"/>
            <w:vAlign w:val="center"/>
            <w:hideMark/>
          </w:tcPr>
          <w:p w14:paraId="438E21C3" w14:textId="77777777" w:rsidR="00C65F63" w:rsidRPr="00702720" w:rsidRDefault="00C65F63" w:rsidP="00C65F63">
            <w:pPr>
              <w:tabs>
                <w:tab w:val="clear" w:pos="0"/>
                <w:tab w:val="clear" w:pos="709"/>
                <w:tab w:val="clear" w:pos="1134"/>
              </w:tabs>
              <w:suppressAutoHyphens w:val="0"/>
              <w:spacing w:after="0"/>
              <w:ind w:firstLineChars="100" w:firstLine="220"/>
              <w:jc w:val="left"/>
              <w:rPr>
                <w:rFonts w:cs="Tahoma"/>
                <w:color w:val="000000"/>
                <w:lang w:eastAsia="el-GR"/>
              </w:rPr>
            </w:pPr>
            <w:r w:rsidRPr="00702720">
              <w:rPr>
                <w:rFonts w:cs="Tahoma"/>
                <w:color w:val="000000"/>
                <w:lang w:eastAsia="el-GR"/>
              </w:rPr>
              <w:t>2.5</w:t>
            </w:r>
          </w:p>
        </w:tc>
        <w:tc>
          <w:tcPr>
            <w:tcW w:w="2835" w:type="pct"/>
            <w:tcBorders>
              <w:top w:val="nil"/>
              <w:left w:val="nil"/>
              <w:bottom w:val="single" w:sz="8" w:space="0" w:color="000000"/>
              <w:right w:val="single" w:sz="8" w:space="0" w:color="000000"/>
            </w:tcBorders>
            <w:shd w:val="clear" w:color="auto" w:fill="auto"/>
            <w:vAlign w:val="center"/>
            <w:hideMark/>
          </w:tcPr>
          <w:p w14:paraId="3EB21958" w14:textId="77777777" w:rsidR="00C65F63" w:rsidRPr="00702720" w:rsidRDefault="00C65F63"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Φορητοί ασύρματοι εκτυπωτές και Αναλώσιμα</w:t>
            </w:r>
          </w:p>
        </w:tc>
        <w:tc>
          <w:tcPr>
            <w:tcW w:w="414" w:type="pct"/>
            <w:tcBorders>
              <w:top w:val="nil"/>
              <w:left w:val="nil"/>
              <w:bottom w:val="single" w:sz="8" w:space="0" w:color="000000"/>
              <w:right w:val="single" w:sz="8" w:space="0" w:color="000000"/>
            </w:tcBorders>
            <w:shd w:val="clear" w:color="auto" w:fill="auto"/>
            <w:vAlign w:val="center"/>
            <w:hideMark/>
          </w:tcPr>
          <w:p w14:paraId="51832733" w14:textId="77777777" w:rsidR="00C65F63" w:rsidRPr="00702720" w:rsidRDefault="00C65F63" w:rsidP="00C65F63">
            <w:pPr>
              <w:tabs>
                <w:tab w:val="clear" w:pos="0"/>
                <w:tab w:val="clear" w:pos="709"/>
                <w:tab w:val="clear" w:pos="1134"/>
              </w:tabs>
              <w:suppressAutoHyphens w:val="0"/>
              <w:spacing w:after="0"/>
              <w:jc w:val="center"/>
              <w:rPr>
                <w:rFonts w:cs="Tahoma"/>
                <w:color w:val="000000"/>
                <w:lang w:eastAsia="el-GR"/>
              </w:rPr>
            </w:pPr>
            <w:r w:rsidRPr="00702720">
              <w:rPr>
                <w:rFonts w:cs="Tahoma"/>
                <w:color w:val="000000"/>
                <w:lang w:eastAsia="el-GR"/>
              </w:rPr>
              <w:t>3%</w:t>
            </w:r>
          </w:p>
        </w:tc>
        <w:tc>
          <w:tcPr>
            <w:tcW w:w="1009" w:type="pct"/>
            <w:tcBorders>
              <w:top w:val="nil"/>
              <w:left w:val="nil"/>
              <w:bottom w:val="single" w:sz="8" w:space="0" w:color="000000"/>
              <w:right w:val="single" w:sz="8" w:space="0" w:color="000000"/>
            </w:tcBorders>
            <w:shd w:val="clear" w:color="auto" w:fill="auto"/>
            <w:vAlign w:val="center"/>
            <w:hideMark/>
          </w:tcPr>
          <w:p w14:paraId="2F83AE63" w14:textId="32F2BF4B" w:rsidR="00C65F63" w:rsidRPr="00702720" w:rsidRDefault="00C65F63"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Παράρτημα Ι: I.4.1.3.2</w:t>
            </w:r>
            <w:r w:rsidR="00120179" w:rsidRPr="00702720">
              <w:rPr>
                <w:rFonts w:cs="Tahoma"/>
                <w:color w:val="000000"/>
                <w:lang w:eastAsia="el-GR"/>
              </w:rPr>
              <w:t xml:space="preserve"> και Παράρτημα ΙΙ, II.2.12.</w:t>
            </w:r>
            <w:r w:rsidR="00CB318F" w:rsidRPr="00702720">
              <w:rPr>
                <w:rFonts w:cs="Tahoma"/>
                <w:color w:val="000000"/>
                <w:lang w:eastAsia="el-GR"/>
              </w:rPr>
              <w:t>2</w:t>
            </w:r>
          </w:p>
        </w:tc>
      </w:tr>
      <w:tr w:rsidR="00C65F63" w:rsidRPr="00702720" w14:paraId="6594FC83" w14:textId="77777777" w:rsidTr="009D7664">
        <w:trPr>
          <w:trHeight w:val="294"/>
        </w:trPr>
        <w:tc>
          <w:tcPr>
            <w:tcW w:w="742" w:type="pct"/>
            <w:tcBorders>
              <w:top w:val="nil"/>
              <w:left w:val="single" w:sz="8" w:space="0" w:color="000000"/>
              <w:bottom w:val="single" w:sz="8" w:space="0" w:color="000000"/>
              <w:right w:val="single" w:sz="8" w:space="0" w:color="000000"/>
            </w:tcBorders>
            <w:shd w:val="clear" w:color="000000" w:fill="F7C9AC"/>
            <w:vAlign w:val="center"/>
            <w:hideMark/>
          </w:tcPr>
          <w:p w14:paraId="67CEA45A" w14:textId="77777777" w:rsidR="00C65F63" w:rsidRPr="00702720" w:rsidRDefault="00C65F63" w:rsidP="00C65F63">
            <w:pPr>
              <w:tabs>
                <w:tab w:val="clear" w:pos="0"/>
                <w:tab w:val="clear" w:pos="709"/>
                <w:tab w:val="clear" w:pos="1134"/>
              </w:tabs>
              <w:suppressAutoHyphens w:val="0"/>
              <w:spacing w:after="0"/>
              <w:ind w:firstLineChars="100" w:firstLine="221"/>
              <w:jc w:val="left"/>
              <w:rPr>
                <w:rFonts w:cs="Tahoma"/>
                <w:b/>
                <w:bCs/>
                <w:color w:val="000000"/>
                <w:lang w:eastAsia="el-GR"/>
              </w:rPr>
            </w:pPr>
            <w:r w:rsidRPr="00702720">
              <w:rPr>
                <w:rFonts w:cs="Tahoma"/>
                <w:b/>
                <w:bCs/>
                <w:color w:val="000000"/>
                <w:lang w:eastAsia="el-GR"/>
              </w:rPr>
              <w:t>3</w:t>
            </w:r>
          </w:p>
        </w:tc>
        <w:tc>
          <w:tcPr>
            <w:tcW w:w="2835" w:type="pct"/>
            <w:tcBorders>
              <w:top w:val="nil"/>
              <w:left w:val="nil"/>
              <w:bottom w:val="single" w:sz="8" w:space="0" w:color="000000"/>
              <w:right w:val="single" w:sz="8" w:space="0" w:color="000000"/>
            </w:tcBorders>
            <w:shd w:val="clear" w:color="000000" w:fill="F7C9AC"/>
            <w:vAlign w:val="center"/>
            <w:hideMark/>
          </w:tcPr>
          <w:p w14:paraId="7D83F805" w14:textId="77777777" w:rsidR="00C65F63" w:rsidRPr="00702720" w:rsidRDefault="00C65F63" w:rsidP="00C65F63">
            <w:pPr>
              <w:tabs>
                <w:tab w:val="clear" w:pos="0"/>
                <w:tab w:val="clear" w:pos="709"/>
                <w:tab w:val="clear" w:pos="1134"/>
              </w:tabs>
              <w:suppressAutoHyphens w:val="0"/>
              <w:spacing w:after="0"/>
              <w:jc w:val="left"/>
              <w:rPr>
                <w:rFonts w:cs="Tahoma"/>
                <w:b/>
                <w:bCs/>
                <w:color w:val="000000"/>
                <w:lang w:eastAsia="el-GR"/>
              </w:rPr>
            </w:pPr>
            <w:r w:rsidRPr="00702720">
              <w:rPr>
                <w:rFonts w:cs="Tahoma"/>
                <w:b/>
                <w:bCs/>
                <w:color w:val="000000"/>
                <w:lang w:eastAsia="el-GR"/>
              </w:rPr>
              <w:t>Προσφερόμενες υπηρεσίες</w:t>
            </w:r>
          </w:p>
        </w:tc>
        <w:tc>
          <w:tcPr>
            <w:tcW w:w="414" w:type="pct"/>
            <w:tcBorders>
              <w:top w:val="nil"/>
              <w:left w:val="nil"/>
              <w:bottom w:val="single" w:sz="8" w:space="0" w:color="000000"/>
              <w:right w:val="single" w:sz="8" w:space="0" w:color="000000"/>
            </w:tcBorders>
            <w:shd w:val="clear" w:color="000000" w:fill="F7C9AC"/>
            <w:vAlign w:val="center"/>
            <w:hideMark/>
          </w:tcPr>
          <w:p w14:paraId="4ACEC42A" w14:textId="77777777" w:rsidR="00C65F63" w:rsidRPr="00702720" w:rsidRDefault="00C65F63" w:rsidP="00C65F63">
            <w:pPr>
              <w:tabs>
                <w:tab w:val="clear" w:pos="0"/>
                <w:tab w:val="clear" w:pos="709"/>
                <w:tab w:val="clear" w:pos="1134"/>
              </w:tabs>
              <w:suppressAutoHyphens w:val="0"/>
              <w:spacing w:after="0"/>
              <w:jc w:val="center"/>
              <w:rPr>
                <w:rFonts w:cs="Tahoma"/>
                <w:b/>
                <w:bCs/>
                <w:color w:val="000000"/>
                <w:lang w:eastAsia="el-GR"/>
              </w:rPr>
            </w:pPr>
            <w:r w:rsidRPr="00702720">
              <w:rPr>
                <w:rFonts w:cs="Tahoma"/>
                <w:b/>
                <w:bCs/>
                <w:color w:val="000000"/>
                <w:lang w:eastAsia="el-GR"/>
              </w:rPr>
              <w:t>25%</w:t>
            </w:r>
          </w:p>
        </w:tc>
        <w:tc>
          <w:tcPr>
            <w:tcW w:w="1009" w:type="pct"/>
            <w:tcBorders>
              <w:top w:val="nil"/>
              <w:left w:val="nil"/>
              <w:bottom w:val="single" w:sz="8" w:space="0" w:color="000000"/>
              <w:right w:val="single" w:sz="8" w:space="0" w:color="000000"/>
            </w:tcBorders>
            <w:shd w:val="clear" w:color="000000" w:fill="F7C9AC"/>
            <w:vAlign w:val="center"/>
            <w:hideMark/>
          </w:tcPr>
          <w:p w14:paraId="79484BE8" w14:textId="77777777" w:rsidR="00C65F63" w:rsidRPr="00702720" w:rsidRDefault="00C65F63" w:rsidP="00C65F63">
            <w:pPr>
              <w:tabs>
                <w:tab w:val="clear" w:pos="0"/>
                <w:tab w:val="clear" w:pos="709"/>
                <w:tab w:val="clear" w:pos="1134"/>
              </w:tabs>
              <w:suppressAutoHyphens w:val="0"/>
              <w:spacing w:after="0"/>
              <w:jc w:val="left"/>
              <w:rPr>
                <w:rFonts w:cs="Tahoma"/>
                <w:b/>
                <w:bCs/>
                <w:color w:val="000000"/>
                <w:lang w:eastAsia="el-GR"/>
              </w:rPr>
            </w:pPr>
            <w:r w:rsidRPr="00702720">
              <w:rPr>
                <w:rFonts w:cs="Tahoma"/>
                <w:b/>
                <w:bCs/>
                <w:color w:val="000000"/>
                <w:lang w:eastAsia="el-GR"/>
              </w:rPr>
              <w:t> </w:t>
            </w:r>
          </w:p>
        </w:tc>
      </w:tr>
      <w:tr w:rsidR="00C65F63" w:rsidRPr="00702720" w14:paraId="71429F3D" w14:textId="77777777" w:rsidTr="009D7664">
        <w:trPr>
          <w:trHeight w:val="294"/>
        </w:trPr>
        <w:tc>
          <w:tcPr>
            <w:tcW w:w="742" w:type="pct"/>
            <w:tcBorders>
              <w:top w:val="nil"/>
              <w:left w:val="single" w:sz="8" w:space="0" w:color="000000"/>
              <w:bottom w:val="single" w:sz="8" w:space="0" w:color="000000"/>
              <w:right w:val="single" w:sz="8" w:space="0" w:color="000000"/>
            </w:tcBorders>
            <w:shd w:val="clear" w:color="auto" w:fill="auto"/>
            <w:vAlign w:val="center"/>
            <w:hideMark/>
          </w:tcPr>
          <w:p w14:paraId="1FA829E6" w14:textId="1EA9928B" w:rsidR="00C65F63" w:rsidRPr="00702720" w:rsidRDefault="009623DD" w:rsidP="00C65F63">
            <w:pPr>
              <w:tabs>
                <w:tab w:val="clear" w:pos="0"/>
                <w:tab w:val="clear" w:pos="709"/>
                <w:tab w:val="clear" w:pos="1134"/>
              </w:tabs>
              <w:suppressAutoHyphens w:val="0"/>
              <w:spacing w:after="0"/>
              <w:ind w:firstLineChars="100" w:firstLine="220"/>
              <w:jc w:val="left"/>
              <w:rPr>
                <w:rFonts w:cs="Tahoma"/>
                <w:color w:val="000000"/>
                <w:lang w:eastAsia="el-GR"/>
              </w:rPr>
            </w:pPr>
            <w:r>
              <w:rPr>
                <w:rFonts w:cs="Tahoma"/>
                <w:color w:val="000000"/>
                <w:lang w:eastAsia="el-GR"/>
              </w:rPr>
              <w:t>3</w:t>
            </w:r>
            <w:r w:rsidR="00C65F63" w:rsidRPr="00702720">
              <w:rPr>
                <w:rFonts w:cs="Tahoma"/>
                <w:color w:val="000000"/>
                <w:lang w:eastAsia="el-GR"/>
              </w:rPr>
              <w:t>.1</w:t>
            </w:r>
          </w:p>
        </w:tc>
        <w:tc>
          <w:tcPr>
            <w:tcW w:w="2835" w:type="pct"/>
            <w:tcBorders>
              <w:top w:val="nil"/>
              <w:left w:val="nil"/>
              <w:bottom w:val="single" w:sz="8" w:space="0" w:color="000000"/>
              <w:right w:val="single" w:sz="8" w:space="0" w:color="000000"/>
            </w:tcBorders>
            <w:shd w:val="clear" w:color="auto" w:fill="auto"/>
            <w:vAlign w:val="center"/>
            <w:hideMark/>
          </w:tcPr>
          <w:p w14:paraId="115C1D25" w14:textId="77777777" w:rsidR="00C65F63" w:rsidRPr="00702720" w:rsidRDefault="00C65F63"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Μελέτη Εφαρμογής</w:t>
            </w:r>
          </w:p>
        </w:tc>
        <w:tc>
          <w:tcPr>
            <w:tcW w:w="414" w:type="pct"/>
            <w:tcBorders>
              <w:top w:val="nil"/>
              <w:left w:val="nil"/>
              <w:bottom w:val="single" w:sz="8" w:space="0" w:color="000000"/>
              <w:right w:val="single" w:sz="8" w:space="0" w:color="000000"/>
            </w:tcBorders>
            <w:shd w:val="clear" w:color="auto" w:fill="auto"/>
            <w:vAlign w:val="center"/>
            <w:hideMark/>
          </w:tcPr>
          <w:p w14:paraId="15D6DDF3" w14:textId="3F7D37DB" w:rsidR="00C65F63" w:rsidRPr="00702720" w:rsidRDefault="00696C89" w:rsidP="00C65F63">
            <w:pPr>
              <w:tabs>
                <w:tab w:val="clear" w:pos="0"/>
                <w:tab w:val="clear" w:pos="709"/>
                <w:tab w:val="clear" w:pos="1134"/>
              </w:tabs>
              <w:suppressAutoHyphens w:val="0"/>
              <w:spacing w:after="0"/>
              <w:jc w:val="center"/>
              <w:rPr>
                <w:rFonts w:cs="Tahoma"/>
                <w:color w:val="000000"/>
                <w:lang w:eastAsia="el-GR"/>
              </w:rPr>
            </w:pPr>
            <w:r w:rsidRPr="00702720">
              <w:rPr>
                <w:rFonts w:cs="Tahoma"/>
                <w:color w:val="000000"/>
                <w:lang w:eastAsia="el-GR"/>
              </w:rPr>
              <w:t>6</w:t>
            </w:r>
            <w:r w:rsidR="00C65F63" w:rsidRPr="00702720">
              <w:rPr>
                <w:rFonts w:cs="Tahoma"/>
                <w:color w:val="000000"/>
                <w:lang w:eastAsia="el-GR"/>
              </w:rPr>
              <w:t>%</w:t>
            </w:r>
          </w:p>
        </w:tc>
        <w:tc>
          <w:tcPr>
            <w:tcW w:w="1009" w:type="pct"/>
            <w:tcBorders>
              <w:top w:val="nil"/>
              <w:left w:val="nil"/>
              <w:bottom w:val="single" w:sz="8" w:space="0" w:color="000000"/>
              <w:right w:val="single" w:sz="8" w:space="0" w:color="000000"/>
            </w:tcBorders>
            <w:shd w:val="clear" w:color="auto" w:fill="auto"/>
            <w:vAlign w:val="center"/>
            <w:hideMark/>
          </w:tcPr>
          <w:p w14:paraId="6F0D6E05" w14:textId="77777777" w:rsidR="00C65F63" w:rsidRPr="00702720" w:rsidRDefault="00C65F63" w:rsidP="00C65F63">
            <w:pPr>
              <w:tabs>
                <w:tab w:val="clear" w:pos="0"/>
                <w:tab w:val="clear" w:pos="709"/>
                <w:tab w:val="clear" w:pos="1134"/>
              </w:tabs>
              <w:suppressAutoHyphens w:val="0"/>
              <w:spacing w:after="0"/>
              <w:rPr>
                <w:rFonts w:cs="Tahoma"/>
                <w:color w:val="000000"/>
                <w:lang w:eastAsia="el-GR"/>
              </w:rPr>
            </w:pPr>
            <w:r w:rsidRPr="00702720">
              <w:rPr>
                <w:rFonts w:cs="Tahoma"/>
                <w:color w:val="000000"/>
                <w:lang w:eastAsia="el-GR"/>
              </w:rPr>
              <w:t xml:space="preserve">Παράρτημα Ι: I.6.1 </w:t>
            </w:r>
          </w:p>
        </w:tc>
      </w:tr>
      <w:tr w:rsidR="00C65F63" w:rsidRPr="00702720" w14:paraId="42B39777" w14:textId="77777777" w:rsidTr="009D7664">
        <w:trPr>
          <w:trHeight w:val="558"/>
        </w:trPr>
        <w:tc>
          <w:tcPr>
            <w:tcW w:w="742" w:type="pct"/>
            <w:tcBorders>
              <w:top w:val="nil"/>
              <w:left w:val="single" w:sz="8" w:space="0" w:color="000000"/>
              <w:bottom w:val="single" w:sz="8" w:space="0" w:color="000000"/>
              <w:right w:val="single" w:sz="8" w:space="0" w:color="000000"/>
            </w:tcBorders>
            <w:shd w:val="clear" w:color="auto" w:fill="auto"/>
            <w:vAlign w:val="center"/>
            <w:hideMark/>
          </w:tcPr>
          <w:p w14:paraId="23E3D6E1" w14:textId="2662A093" w:rsidR="00C65F63" w:rsidRPr="00702720" w:rsidRDefault="009623DD" w:rsidP="00C65F63">
            <w:pPr>
              <w:tabs>
                <w:tab w:val="clear" w:pos="0"/>
                <w:tab w:val="clear" w:pos="709"/>
                <w:tab w:val="clear" w:pos="1134"/>
              </w:tabs>
              <w:suppressAutoHyphens w:val="0"/>
              <w:spacing w:after="0"/>
              <w:ind w:firstLineChars="100" w:firstLine="220"/>
              <w:jc w:val="left"/>
              <w:rPr>
                <w:rFonts w:cs="Tahoma"/>
                <w:color w:val="000000"/>
                <w:lang w:eastAsia="el-GR"/>
              </w:rPr>
            </w:pPr>
            <w:r>
              <w:rPr>
                <w:rFonts w:cs="Tahoma"/>
                <w:color w:val="000000"/>
                <w:lang w:eastAsia="el-GR"/>
              </w:rPr>
              <w:t>3</w:t>
            </w:r>
            <w:r w:rsidR="00C65F63" w:rsidRPr="00702720">
              <w:rPr>
                <w:rFonts w:cs="Tahoma"/>
                <w:color w:val="000000"/>
                <w:lang w:eastAsia="el-GR"/>
              </w:rPr>
              <w:t>.2</w:t>
            </w:r>
          </w:p>
        </w:tc>
        <w:tc>
          <w:tcPr>
            <w:tcW w:w="2835" w:type="pct"/>
            <w:tcBorders>
              <w:top w:val="nil"/>
              <w:left w:val="nil"/>
              <w:bottom w:val="single" w:sz="8" w:space="0" w:color="000000"/>
              <w:right w:val="single" w:sz="8" w:space="0" w:color="000000"/>
            </w:tcBorders>
            <w:shd w:val="clear" w:color="auto" w:fill="auto"/>
            <w:vAlign w:val="center"/>
            <w:hideMark/>
          </w:tcPr>
          <w:p w14:paraId="76B748FB" w14:textId="77777777" w:rsidR="00C65F63" w:rsidRPr="00702720" w:rsidRDefault="00C65F63"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Υπηρεσίες Εγκατάστασης &amp; Παραμετροποίησης</w:t>
            </w:r>
          </w:p>
        </w:tc>
        <w:tc>
          <w:tcPr>
            <w:tcW w:w="414" w:type="pct"/>
            <w:tcBorders>
              <w:top w:val="nil"/>
              <w:left w:val="nil"/>
              <w:bottom w:val="single" w:sz="8" w:space="0" w:color="000000"/>
              <w:right w:val="single" w:sz="8" w:space="0" w:color="000000"/>
            </w:tcBorders>
            <w:shd w:val="clear" w:color="auto" w:fill="auto"/>
            <w:vAlign w:val="center"/>
            <w:hideMark/>
          </w:tcPr>
          <w:p w14:paraId="7077BDD1" w14:textId="77777777" w:rsidR="00C65F63" w:rsidRPr="00702720" w:rsidRDefault="00C65F63" w:rsidP="00C65F63">
            <w:pPr>
              <w:tabs>
                <w:tab w:val="clear" w:pos="0"/>
                <w:tab w:val="clear" w:pos="709"/>
                <w:tab w:val="clear" w:pos="1134"/>
              </w:tabs>
              <w:suppressAutoHyphens w:val="0"/>
              <w:spacing w:after="0"/>
              <w:jc w:val="center"/>
              <w:rPr>
                <w:rFonts w:cs="Tahoma"/>
                <w:color w:val="000000"/>
                <w:lang w:eastAsia="el-GR"/>
              </w:rPr>
            </w:pPr>
            <w:r w:rsidRPr="00702720">
              <w:rPr>
                <w:rFonts w:cs="Tahoma"/>
                <w:color w:val="000000"/>
                <w:lang w:eastAsia="el-GR"/>
              </w:rPr>
              <w:t>4%</w:t>
            </w:r>
          </w:p>
        </w:tc>
        <w:tc>
          <w:tcPr>
            <w:tcW w:w="1009" w:type="pct"/>
            <w:tcBorders>
              <w:top w:val="nil"/>
              <w:left w:val="nil"/>
              <w:bottom w:val="single" w:sz="8" w:space="0" w:color="000000"/>
              <w:right w:val="single" w:sz="8" w:space="0" w:color="000000"/>
            </w:tcBorders>
            <w:shd w:val="clear" w:color="auto" w:fill="auto"/>
            <w:vAlign w:val="center"/>
            <w:hideMark/>
          </w:tcPr>
          <w:p w14:paraId="3CB9E5D9" w14:textId="77777777" w:rsidR="00C65F63" w:rsidRPr="00702720" w:rsidRDefault="00C65F63" w:rsidP="00C65F63">
            <w:pPr>
              <w:tabs>
                <w:tab w:val="clear" w:pos="0"/>
                <w:tab w:val="clear" w:pos="709"/>
                <w:tab w:val="clear" w:pos="1134"/>
              </w:tabs>
              <w:suppressAutoHyphens w:val="0"/>
              <w:spacing w:after="0"/>
              <w:rPr>
                <w:rFonts w:cs="Tahoma"/>
                <w:color w:val="000000"/>
                <w:lang w:eastAsia="el-GR"/>
              </w:rPr>
            </w:pPr>
            <w:r w:rsidRPr="00702720">
              <w:rPr>
                <w:rFonts w:cs="Tahoma"/>
                <w:color w:val="000000"/>
                <w:lang w:eastAsia="el-GR"/>
              </w:rPr>
              <w:t>Παράρτημα Ι: I.6.2</w:t>
            </w:r>
          </w:p>
        </w:tc>
      </w:tr>
      <w:tr w:rsidR="00C65F63" w:rsidRPr="00702720" w14:paraId="25D3DF67" w14:textId="77777777" w:rsidTr="009D7664">
        <w:trPr>
          <w:trHeight w:val="294"/>
        </w:trPr>
        <w:tc>
          <w:tcPr>
            <w:tcW w:w="742" w:type="pct"/>
            <w:tcBorders>
              <w:top w:val="nil"/>
              <w:left w:val="single" w:sz="8" w:space="0" w:color="000000"/>
              <w:bottom w:val="single" w:sz="8" w:space="0" w:color="000000"/>
              <w:right w:val="single" w:sz="8" w:space="0" w:color="000000"/>
            </w:tcBorders>
            <w:shd w:val="clear" w:color="auto" w:fill="auto"/>
            <w:vAlign w:val="center"/>
            <w:hideMark/>
          </w:tcPr>
          <w:p w14:paraId="7EC67DB4" w14:textId="73C96675" w:rsidR="00C65F63" w:rsidRPr="00702720" w:rsidRDefault="009623DD" w:rsidP="00C65F63">
            <w:pPr>
              <w:tabs>
                <w:tab w:val="clear" w:pos="0"/>
                <w:tab w:val="clear" w:pos="709"/>
                <w:tab w:val="clear" w:pos="1134"/>
              </w:tabs>
              <w:suppressAutoHyphens w:val="0"/>
              <w:spacing w:after="0"/>
              <w:ind w:firstLineChars="100" w:firstLine="220"/>
              <w:jc w:val="left"/>
              <w:rPr>
                <w:rFonts w:cs="Tahoma"/>
                <w:color w:val="000000"/>
                <w:lang w:eastAsia="el-GR"/>
              </w:rPr>
            </w:pPr>
            <w:r>
              <w:rPr>
                <w:rFonts w:cs="Tahoma"/>
                <w:color w:val="000000"/>
                <w:lang w:eastAsia="el-GR"/>
              </w:rPr>
              <w:t>3</w:t>
            </w:r>
            <w:r w:rsidR="00C65F63" w:rsidRPr="00702720">
              <w:rPr>
                <w:rFonts w:cs="Tahoma"/>
                <w:color w:val="000000"/>
                <w:lang w:eastAsia="el-GR"/>
              </w:rPr>
              <w:t>.3</w:t>
            </w:r>
          </w:p>
        </w:tc>
        <w:tc>
          <w:tcPr>
            <w:tcW w:w="2835" w:type="pct"/>
            <w:tcBorders>
              <w:top w:val="nil"/>
              <w:left w:val="nil"/>
              <w:bottom w:val="single" w:sz="8" w:space="0" w:color="000000"/>
              <w:right w:val="single" w:sz="8" w:space="0" w:color="000000"/>
            </w:tcBorders>
            <w:shd w:val="clear" w:color="auto" w:fill="auto"/>
            <w:vAlign w:val="center"/>
            <w:hideMark/>
          </w:tcPr>
          <w:p w14:paraId="1FD15B8D" w14:textId="77777777" w:rsidR="00C65F63" w:rsidRPr="00702720" w:rsidRDefault="00C65F63"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 xml:space="preserve">Υπηρεσίες Εκπαίδευσης </w:t>
            </w:r>
          </w:p>
        </w:tc>
        <w:tc>
          <w:tcPr>
            <w:tcW w:w="414" w:type="pct"/>
            <w:tcBorders>
              <w:top w:val="nil"/>
              <w:left w:val="nil"/>
              <w:bottom w:val="single" w:sz="8" w:space="0" w:color="000000"/>
              <w:right w:val="single" w:sz="8" w:space="0" w:color="000000"/>
            </w:tcBorders>
            <w:shd w:val="clear" w:color="auto" w:fill="auto"/>
            <w:vAlign w:val="center"/>
            <w:hideMark/>
          </w:tcPr>
          <w:p w14:paraId="3DB1FF1F" w14:textId="77777777" w:rsidR="00C65F63" w:rsidRPr="00702720" w:rsidRDefault="00C65F63" w:rsidP="00C65F63">
            <w:pPr>
              <w:tabs>
                <w:tab w:val="clear" w:pos="0"/>
                <w:tab w:val="clear" w:pos="709"/>
                <w:tab w:val="clear" w:pos="1134"/>
              </w:tabs>
              <w:suppressAutoHyphens w:val="0"/>
              <w:spacing w:after="0"/>
              <w:jc w:val="center"/>
              <w:rPr>
                <w:rFonts w:cs="Tahoma"/>
                <w:color w:val="000000"/>
                <w:lang w:eastAsia="el-GR"/>
              </w:rPr>
            </w:pPr>
            <w:r w:rsidRPr="00702720">
              <w:rPr>
                <w:rFonts w:cs="Tahoma"/>
                <w:color w:val="000000"/>
                <w:lang w:eastAsia="el-GR"/>
              </w:rPr>
              <w:t>3%</w:t>
            </w:r>
          </w:p>
        </w:tc>
        <w:tc>
          <w:tcPr>
            <w:tcW w:w="1009" w:type="pct"/>
            <w:tcBorders>
              <w:top w:val="nil"/>
              <w:left w:val="nil"/>
              <w:bottom w:val="single" w:sz="8" w:space="0" w:color="000000"/>
              <w:right w:val="single" w:sz="8" w:space="0" w:color="000000"/>
            </w:tcBorders>
            <w:shd w:val="clear" w:color="auto" w:fill="auto"/>
            <w:vAlign w:val="center"/>
            <w:hideMark/>
          </w:tcPr>
          <w:p w14:paraId="70952C5D" w14:textId="77777777" w:rsidR="00C65F63" w:rsidRPr="00702720" w:rsidRDefault="00C65F63" w:rsidP="00C65F63">
            <w:pPr>
              <w:tabs>
                <w:tab w:val="clear" w:pos="0"/>
                <w:tab w:val="clear" w:pos="709"/>
                <w:tab w:val="clear" w:pos="1134"/>
              </w:tabs>
              <w:suppressAutoHyphens w:val="0"/>
              <w:spacing w:after="0"/>
              <w:rPr>
                <w:rFonts w:cs="Tahoma"/>
                <w:color w:val="000000"/>
                <w:lang w:eastAsia="el-GR"/>
              </w:rPr>
            </w:pPr>
            <w:r w:rsidRPr="00702720">
              <w:rPr>
                <w:rFonts w:cs="Tahoma"/>
                <w:color w:val="000000"/>
                <w:lang w:eastAsia="el-GR"/>
              </w:rPr>
              <w:t>Παράρτημα Ι: I.6.3</w:t>
            </w:r>
          </w:p>
        </w:tc>
      </w:tr>
      <w:tr w:rsidR="00C65F63" w:rsidRPr="00702720" w14:paraId="2A562951" w14:textId="77777777" w:rsidTr="009D7664">
        <w:trPr>
          <w:trHeight w:val="558"/>
        </w:trPr>
        <w:tc>
          <w:tcPr>
            <w:tcW w:w="742" w:type="pct"/>
            <w:tcBorders>
              <w:top w:val="nil"/>
              <w:left w:val="single" w:sz="8" w:space="0" w:color="000000"/>
              <w:bottom w:val="single" w:sz="8" w:space="0" w:color="000000"/>
              <w:right w:val="single" w:sz="8" w:space="0" w:color="000000"/>
            </w:tcBorders>
            <w:shd w:val="clear" w:color="auto" w:fill="auto"/>
            <w:vAlign w:val="center"/>
            <w:hideMark/>
          </w:tcPr>
          <w:p w14:paraId="4C2E3062" w14:textId="6D98E5F4" w:rsidR="00C65F63" w:rsidRPr="00702720" w:rsidRDefault="009623DD" w:rsidP="00C65F63">
            <w:pPr>
              <w:tabs>
                <w:tab w:val="clear" w:pos="0"/>
                <w:tab w:val="clear" w:pos="709"/>
                <w:tab w:val="clear" w:pos="1134"/>
              </w:tabs>
              <w:suppressAutoHyphens w:val="0"/>
              <w:spacing w:after="0"/>
              <w:ind w:firstLineChars="100" w:firstLine="220"/>
              <w:jc w:val="left"/>
              <w:rPr>
                <w:rFonts w:cs="Tahoma"/>
                <w:color w:val="000000"/>
                <w:lang w:eastAsia="el-GR"/>
              </w:rPr>
            </w:pPr>
            <w:r>
              <w:rPr>
                <w:rFonts w:cs="Tahoma"/>
                <w:color w:val="000000"/>
                <w:lang w:eastAsia="el-GR"/>
              </w:rPr>
              <w:t>3</w:t>
            </w:r>
            <w:r w:rsidR="00C65F63" w:rsidRPr="00702720">
              <w:rPr>
                <w:rFonts w:cs="Tahoma"/>
                <w:color w:val="000000"/>
                <w:lang w:eastAsia="el-GR"/>
              </w:rPr>
              <w:t>.</w:t>
            </w:r>
            <w:r>
              <w:rPr>
                <w:rFonts w:cs="Tahoma"/>
                <w:color w:val="000000"/>
                <w:lang w:eastAsia="el-GR"/>
              </w:rPr>
              <w:t>4</w:t>
            </w:r>
          </w:p>
        </w:tc>
        <w:tc>
          <w:tcPr>
            <w:tcW w:w="2835" w:type="pct"/>
            <w:tcBorders>
              <w:top w:val="nil"/>
              <w:left w:val="nil"/>
              <w:bottom w:val="single" w:sz="8" w:space="0" w:color="000000"/>
              <w:right w:val="single" w:sz="8" w:space="0" w:color="000000"/>
            </w:tcBorders>
            <w:shd w:val="clear" w:color="auto" w:fill="auto"/>
            <w:vAlign w:val="center"/>
            <w:hideMark/>
          </w:tcPr>
          <w:p w14:paraId="230301C2" w14:textId="77777777" w:rsidR="00C65F63" w:rsidRPr="00702720" w:rsidRDefault="00C65F63"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Υπηρεσίες Υποστήριξης Δοκιμαστικής Λειτουργίας</w:t>
            </w:r>
          </w:p>
        </w:tc>
        <w:tc>
          <w:tcPr>
            <w:tcW w:w="414" w:type="pct"/>
            <w:tcBorders>
              <w:top w:val="nil"/>
              <w:left w:val="nil"/>
              <w:bottom w:val="single" w:sz="8" w:space="0" w:color="000000"/>
              <w:right w:val="single" w:sz="8" w:space="0" w:color="000000"/>
            </w:tcBorders>
            <w:shd w:val="clear" w:color="auto" w:fill="auto"/>
            <w:vAlign w:val="center"/>
            <w:hideMark/>
          </w:tcPr>
          <w:p w14:paraId="4567475E" w14:textId="77777777" w:rsidR="00C65F63" w:rsidRPr="00702720" w:rsidRDefault="00C65F63" w:rsidP="00C65F63">
            <w:pPr>
              <w:tabs>
                <w:tab w:val="clear" w:pos="0"/>
                <w:tab w:val="clear" w:pos="709"/>
                <w:tab w:val="clear" w:pos="1134"/>
              </w:tabs>
              <w:suppressAutoHyphens w:val="0"/>
              <w:spacing w:after="0"/>
              <w:jc w:val="center"/>
              <w:rPr>
                <w:rFonts w:cs="Tahoma"/>
                <w:color w:val="000000"/>
                <w:lang w:eastAsia="el-GR"/>
              </w:rPr>
            </w:pPr>
            <w:r w:rsidRPr="00702720">
              <w:rPr>
                <w:rFonts w:cs="Tahoma"/>
                <w:color w:val="000000"/>
                <w:lang w:eastAsia="el-GR"/>
              </w:rPr>
              <w:t>3%</w:t>
            </w:r>
          </w:p>
        </w:tc>
        <w:tc>
          <w:tcPr>
            <w:tcW w:w="1009" w:type="pct"/>
            <w:tcBorders>
              <w:top w:val="nil"/>
              <w:left w:val="nil"/>
              <w:bottom w:val="single" w:sz="8" w:space="0" w:color="000000"/>
              <w:right w:val="single" w:sz="8" w:space="0" w:color="000000"/>
            </w:tcBorders>
            <w:shd w:val="clear" w:color="auto" w:fill="auto"/>
            <w:vAlign w:val="center"/>
            <w:hideMark/>
          </w:tcPr>
          <w:p w14:paraId="2629BD76" w14:textId="77777777" w:rsidR="00C65F63" w:rsidRPr="00702720" w:rsidRDefault="00C65F63" w:rsidP="00C65F63">
            <w:pPr>
              <w:tabs>
                <w:tab w:val="clear" w:pos="0"/>
                <w:tab w:val="clear" w:pos="709"/>
                <w:tab w:val="clear" w:pos="1134"/>
              </w:tabs>
              <w:suppressAutoHyphens w:val="0"/>
              <w:spacing w:after="0"/>
              <w:rPr>
                <w:rFonts w:cs="Tahoma"/>
                <w:color w:val="000000"/>
                <w:lang w:eastAsia="el-GR"/>
              </w:rPr>
            </w:pPr>
            <w:r w:rsidRPr="00702720">
              <w:rPr>
                <w:rFonts w:cs="Tahoma"/>
                <w:color w:val="000000"/>
                <w:lang w:eastAsia="el-GR"/>
              </w:rPr>
              <w:t>Παράρτημα Ι: I.6.4</w:t>
            </w:r>
          </w:p>
        </w:tc>
      </w:tr>
      <w:tr w:rsidR="00C65F63" w:rsidRPr="00702720" w14:paraId="6CF1A00C" w14:textId="77777777" w:rsidTr="009D7664">
        <w:trPr>
          <w:trHeight w:val="294"/>
        </w:trPr>
        <w:tc>
          <w:tcPr>
            <w:tcW w:w="742" w:type="pct"/>
            <w:tcBorders>
              <w:top w:val="nil"/>
              <w:left w:val="single" w:sz="8" w:space="0" w:color="000000"/>
              <w:bottom w:val="single" w:sz="8" w:space="0" w:color="000000"/>
              <w:right w:val="single" w:sz="8" w:space="0" w:color="000000"/>
            </w:tcBorders>
            <w:shd w:val="clear" w:color="auto" w:fill="auto"/>
            <w:vAlign w:val="center"/>
            <w:hideMark/>
          </w:tcPr>
          <w:p w14:paraId="467BCCE9" w14:textId="1D1096CE" w:rsidR="00C65F63" w:rsidRPr="00702720" w:rsidRDefault="009623DD" w:rsidP="00C65F63">
            <w:pPr>
              <w:tabs>
                <w:tab w:val="clear" w:pos="0"/>
                <w:tab w:val="clear" w:pos="709"/>
                <w:tab w:val="clear" w:pos="1134"/>
              </w:tabs>
              <w:suppressAutoHyphens w:val="0"/>
              <w:spacing w:after="0"/>
              <w:ind w:firstLineChars="100" w:firstLine="220"/>
              <w:jc w:val="left"/>
              <w:rPr>
                <w:rFonts w:cs="Tahoma"/>
                <w:color w:val="000000"/>
                <w:lang w:eastAsia="el-GR"/>
              </w:rPr>
            </w:pPr>
            <w:r>
              <w:rPr>
                <w:rFonts w:cs="Tahoma"/>
                <w:color w:val="000000"/>
                <w:lang w:eastAsia="el-GR"/>
              </w:rPr>
              <w:t>3</w:t>
            </w:r>
            <w:r w:rsidR="00C65F63" w:rsidRPr="00702720">
              <w:rPr>
                <w:rFonts w:cs="Tahoma"/>
                <w:color w:val="000000"/>
                <w:lang w:eastAsia="el-GR"/>
              </w:rPr>
              <w:t>.</w:t>
            </w:r>
            <w:r>
              <w:rPr>
                <w:rFonts w:cs="Tahoma"/>
                <w:color w:val="000000"/>
                <w:lang w:eastAsia="el-GR"/>
              </w:rPr>
              <w:t>5</w:t>
            </w:r>
          </w:p>
        </w:tc>
        <w:tc>
          <w:tcPr>
            <w:tcW w:w="2835" w:type="pct"/>
            <w:tcBorders>
              <w:top w:val="nil"/>
              <w:left w:val="nil"/>
              <w:bottom w:val="single" w:sz="8" w:space="0" w:color="000000"/>
              <w:right w:val="single" w:sz="8" w:space="0" w:color="000000"/>
            </w:tcBorders>
            <w:shd w:val="clear" w:color="auto" w:fill="auto"/>
            <w:vAlign w:val="center"/>
            <w:hideMark/>
          </w:tcPr>
          <w:p w14:paraId="1670E13C" w14:textId="77777777" w:rsidR="00C65F63" w:rsidRPr="00702720" w:rsidRDefault="00C65F63"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Υπηρεσίες Δημοσιότητας</w:t>
            </w:r>
          </w:p>
        </w:tc>
        <w:tc>
          <w:tcPr>
            <w:tcW w:w="414" w:type="pct"/>
            <w:tcBorders>
              <w:top w:val="nil"/>
              <w:left w:val="nil"/>
              <w:bottom w:val="single" w:sz="8" w:space="0" w:color="000000"/>
              <w:right w:val="single" w:sz="8" w:space="0" w:color="000000"/>
            </w:tcBorders>
            <w:shd w:val="clear" w:color="auto" w:fill="auto"/>
            <w:vAlign w:val="center"/>
            <w:hideMark/>
          </w:tcPr>
          <w:p w14:paraId="037D856E" w14:textId="41D49F6E" w:rsidR="00C65F63" w:rsidRPr="00702720" w:rsidRDefault="00696C89" w:rsidP="00C65F63">
            <w:pPr>
              <w:tabs>
                <w:tab w:val="clear" w:pos="0"/>
                <w:tab w:val="clear" w:pos="709"/>
                <w:tab w:val="clear" w:pos="1134"/>
              </w:tabs>
              <w:suppressAutoHyphens w:val="0"/>
              <w:spacing w:after="0"/>
              <w:jc w:val="center"/>
              <w:rPr>
                <w:rFonts w:cs="Tahoma"/>
                <w:color w:val="000000"/>
                <w:lang w:eastAsia="el-GR"/>
              </w:rPr>
            </w:pPr>
            <w:r w:rsidRPr="00702720">
              <w:rPr>
                <w:rFonts w:cs="Tahoma"/>
                <w:color w:val="000000"/>
                <w:lang w:eastAsia="el-GR"/>
              </w:rPr>
              <w:t>4</w:t>
            </w:r>
            <w:r w:rsidR="00C65F63" w:rsidRPr="00702720">
              <w:rPr>
                <w:rFonts w:cs="Tahoma"/>
                <w:color w:val="000000"/>
                <w:lang w:eastAsia="el-GR"/>
              </w:rPr>
              <w:t>%</w:t>
            </w:r>
          </w:p>
        </w:tc>
        <w:tc>
          <w:tcPr>
            <w:tcW w:w="1009" w:type="pct"/>
            <w:tcBorders>
              <w:top w:val="nil"/>
              <w:left w:val="nil"/>
              <w:bottom w:val="single" w:sz="8" w:space="0" w:color="000000"/>
              <w:right w:val="single" w:sz="8" w:space="0" w:color="000000"/>
            </w:tcBorders>
            <w:shd w:val="clear" w:color="auto" w:fill="auto"/>
            <w:vAlign w:val="center"/>
            <w:hideMark/>
          </w:tcPr>
          <w:p w14:paraId="01747D25" w14:textId="70DDE5DB" w:rsidR="00C65F63" w:rsidRPr="00702720" w:rsidRDefault="00C65F63" w:rsidP="00C65F63">
            <w:pPr>
              <w:tabs>
                <w:tab w:val="clear" w:pos="0"/>
                <w:tab w:val="clear" w:pos="709"/>
                <w:tab w:val="clear" w:pos="1134"/>
              </w:tabs>
              <w:suppressAutoHyphens w:val="0"/>
              <w:spacing w:after="0"/>
              <w:rPr>
                <w:rFonts w:cs="Tahoma"/>
                <w:color w:val="000000"/>
                <w:lang w:eastAsia="el-GR"/>
              </w:rPr>
            </w:pPr>
            <w:r w:rsidRPr="00702720">
              <w:rPr>
                <w:rFonts w:cs="Tahoma"/>
                <w:color w:val="000000"/>
                <w:lang w:eastAsia="el-GR"/>
              </w:rPr>
              <w:t>Παράρτημα Ι: I.6.</w:t>
            </w:r>
            <w:r w:rsidR="009D7664" w:rsidRPr="00702720">
              <w:rPr>
                <w:rFonts w:cs="Tahoma"/>
                <w:color w:val="000000"/>
                <w:lang w:eastAsia="el-GR"/>
              </w:rPr>
              <w:t>5</w:t>
            </w:r>
          </w:p>
        </w:tc>
      </w:tr>
      <w:tr w:rsidR="00C65F63" w:rsidRPr="00702720" w14:paraId="4A67DB8F" w14:textId="77777777" w:rsidTr="009D7664">
        <w:trPr>
          <w:trHeight w:val="558"/>
        </w:trPr>
        <w:tc>
          <w:tcPr>
            <w:tcW w:w="742" w:type="pct"/>
            <w:tcBorders>
              <w:top w:val="nil"/>
              <w:left w:val="single" w:sz="8" w:space="0" w:color="000000"/>
              <w:bottom w:val="single" w:sz="8" w:space="0" w:color="000000"/>
              <w:right w:val="single" w:sz="8" w:space="0" w:color="000000"/>
            </w:tcBorders>
            <w:shd w:val="clear" w:color="auto" w:fill="auto"/>
            <w:vAlign w:val="center"/>
            <w:hideMark/>
          </w:tcPr>
          <w:p w14:paraId="0C95E1A0" w14:textId="71280782" w:rsidR="00C65F63" w:rsidRPr="00702720" w:rsidRDefault="009623DD" w:rsidP="00C65F63">
            <w:pPr>
              <w:tabs>
                <w:tab w:val="clear" w:pos="0"/>
                <w:tab w:val="clear" w:pos="709"/>
                <w:tab w:val="clear" w:pos="1134"/>
              </w:tabs>
              <w:suppressAutoHyphens w:val="0"/>
              <w:spacing w:after="0"/>
              <w:ind w:firstLineChars="100" w:firstLine="220"/>
              <w:jc w:val="left"/>
              <w:rPr>
                <w:rFonts w:cs="Tahoma"/>
                <w:color w:val="000000"/>
                <w:lang w:eastAsia="el-GR"/>
              </w:rPr>
            </w:pPr>
            <w:r>
              <w:rPr>
                <w:rFonts w:cs="Tahoma"/>
                <w:color w:val="000000"/>
                <w:lang w:eastAsia="el-GR"/>
              </w:rPr>
              <w:t>3</w:t>
            </w:r>
            <w:r w:rsidR="00C65F63" w:rsidRPr="00702720">
              <w:rPr>
                <w:rFonts w:cs="Tahoma"/>
                <w:color w:val="000000"/>
                <w:lang w:eastAsia="el-GR"/>
              </w:rPr>
              <w:t>.</w:t>
            </w:r>
            <w:r>
              <w:rPr>
                <w:rFonts w:cs="Tahoma"/>
                <w:color w:val="000000"/>
                <w:lang w:eastAsia="el-GR"/>
              </w:rPr>
              <w:t>6</w:t>
            </w:r>
          </w:p>
        </w:tc>
        <w:tc>
          <w:tcPr>
            <w:tcW w:w="2835" w:type="pct"/>
            <w:tcBorders>
              <w:top w:val="nil"/>
              <w:left w:val="nil"/>
              <w:bottom w:val="single" w:sz="8" w:space="0" w:color="000000"/>
              <w:right w:val="single" w:sz="8" w:space="0" w:color="000000"/>
            </w:tcBorders>
            <w:shd w:val="clear" w:color="auto" w:fill="auto"/>
            <w:vAlign w:val="center"/>
            <w:hideMark/>
          </w:tcPr>
          <w:p w14:paraId="6CFD807A" w14:textId="77777777" w:rsidR="00C65F63" w:rsidRPr="00702720" w:rsidRDefault="00C65F63"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Υπηρεσίες Εγγύησης – Τεχνική Υποστήριξη</w:t>
            </w:r>
          </w:p>
        </w:tc>
        <w:tc>
          <w:tcPr>
            <w:tcW w:w="414" w:type="pct"/>
            <w:tcBorders>
              <w:top w:val="nil"/>
              <w:left w:val="nil"/>
              <w:bottom w:val="single" w:sz="8" w:space="0" w:color="000000"/>
              <w:right w:val="single" w:sz="8" w:space="0" w:color="000000"/>
            </w:tcBorders>
            <w:shd w:val="clear" w:color="auto" w:fill="auto"/>
            <w:vAlign w:val="center"/>
            <w:hideMark/>
          </w:tcPr>
          <w:p w14:paraId="5436C1DA" w14:textId="77777777" w:rsidR="00C65F63" w:rsidRPr="00702720" w:rsidRDefault="00C65F63" w:rsidP="00C65F63">
            <w:pPr>
              <w:tabs>
                <w:tab w:val="clear" w:pos="0"/>
                <w:tab w:val="clear" w:pos="709"/>
                <w:tab w:val="clear" w:pos="1134"/>
              </w:tabs>
              <w:suppressAutoHyphens w:val="0"/>
              <w:spacing w:after="0"/>
              <w:jc w:val="center"/>
              <w:rPr>
                <w:rFonts w:cs="Tahoma"/>
                <w:color w:val="000000"/>
                <w:lang w:eastAsia="el-GR"/>
              </w:rPr>
            </w:pPr>
            <w:r w:rsidRPr="00702720">
              <w:rPr>
                <w:rFonts w:cs="Tahoma"/>
                <w:color w:val="000000"/>
                <w:lang w:eastAsia="el-GR"/>
              </w:rPr>
              <w:t>5%</w:t>
            </w:r>
          </w:p>
        </w:tc>
        <w:tc>
          <w:tcPr>
            <w:tcW w:w="1009" w:type="pct"/>
            <w:tcBorders>
              <w:top w:val="nil"/>
              <w:left w:val="nil"/>
              <w:bottom w:val="single" w:sz="8" w:space="0" w:color="000000"/>
              <w:right w:val="single" w:sz="8" w:space="0" w:color="000000"/>
            </w:tcBorders>
            <w:shd w:val="clear" w:color="auto" w:fill="auto"/>
            <w:vAlign w:val="center"/>
            <w:hideMark/>
          </w:tcPr>
          <w:p w14:paraId="53B7BA03" w14:textId="0EE0357A" w:rsidR="00C65F63" w:rsidRPr="00702720" w:rsidRDefault="00C65F63" w:rsidP="00C65F63">
            <w:pPr>
              <w:tabs>
                <w:tab w:val="clear" w:pos="0"/>
                <w:tab w:val="clear" w:pos="709"/>
                <w:tab w:val="clear" w:pos="1134"/>
              </w:tabs>
              <w:suppressAutoHyphens w:val="0"/>
              <w:spacing w:after="0"/>
              <w:rPr>
                <w:rFonts w:cs="Tahoma"/>
                <w:color w:val="000000"/>
                <w:lang w:eastAsia="el-GR"/>
              </w:rPr>
            </w:pPr>
            <w:r w:rsidRPr="00702720">
              <w:rPr>
                <w:rFonts w:cs="Tahoma"/>
                <w:color w:val="000000"/>
                <w:lang w:eastAsia="el-GR"/>
              </w:rPr>
              <w:t>Παράρτημα Ι: I.6.</w:t>
            </w:r>
            <w:r w:rsidR="009D7664" w:rsidRPr="00702720">
              <w:rPr>
                <w:rFonts w:cs="Tahoma"/>
                <w:color w:val="000000"/>
                <w:lang w:eastAsia="el-GR"/>
              </w:rPr>
              <w:t>6</w:t>
            </w:r>
          </w:p>
        </w:tc>
      </w:tr>
      <w:tr w:rsidR="00C65F63" w:rsidRPr="00702720" w14:paraId="41065C8D" w14:textId="77777777" w:rsidTr="009D7664">
        <w:trPr>
          <w:trHeight w:val="294"/>
        </w:trPr>
        <w:tc>
          <w:tcPr>
            <w:tcW w:w="742" w:type="pct"/>
            <w:tcBorders>
              <w:top w:val="nil"/>
              <w:left w:val="single" w:sz="8" w:space="0" w:color="000000"/>
              <w:bottom w:val="single" w:sz="8" w:space="0" w:color="000000"/>
              <w:right w:val="single" w:sz="8" w:space="0" w:color="000000"/>
            </w:tcBorders>
            <w:shd w:val="clear" w:color="000000" w:fill="B3B3B3"/>
            <w:vAlign w:val="center"/>
            <w:hideMark/>
          </w:tcPr>
          <w:p w14:paraId="0D5EC7F5" w14:textId="77777777" w:rsidR="00C65F63" w:rsidRPr="00702720" w:rsidRDefault="00C65F63" w:rsidP="00C65F63">
            <w:pPr>
              <w:tabs>
                <w:tab w:val="clear" w:pos="0"/>
                <w:tab w:val="clear" w:pos="709"/>
                <w:tab w:val="clear" w:pos="1134"/>
              </w:tabs>
              <w:suppressAutoHyphens w:val="0"/>
              <w:spacing w:after="0"/>
              <w:ind w:firstLineChars="100" w:firstLine="220"/>
              <w:jc w:val="left"/>
              <w:rPr>
                <w:rFonts w:cs="Tahoma"/>
                <w:color w:val="000000"/>
                <w:lang w:eastAsia="el-GR"/>
              </w:rPr>
            </w:pPr>
            <w:r w:rsidRPr="00702720">
              <w:rPr>
                <w:rFonts w:cs="Tahoma"/>
                <w:color w:val="000000"/>
                <w:lang w:eastAsia="el-GR"/>
              </w:rPr>
              <w:t> </w:t>
            </w:r>
          </w:p>
        </w:tc>
        <w:tc>
          <w:tcPr>
            <w:tcW w:w="2835" w:type="pct"/>
            <w:tcBorders>
              <w:top w:val="nil"/>
              <w:left w:val="nil"/>
              <w:bottom w:val="single" w:sz="8" w:space="0" w:color="000000"/>
              <w:right w:val="single" w:sz="8" w:space="0" w:color="000000"/>
            </w:tcBorders>
            <w:shd w:val="clear" w:color="000000" w:fill="B3B3B3"/>
            <w:vAlign w:val="center"/>
            <w:hideMark/>
          </w:tcPr>
          <w:p w14:paraId="0829AEAA" w14:textId="77777777" w:rsidR="00C65F63" w:rsidRPr="00702720" w:rsidRDefault="00C65F63"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ΣΥΝΟΛΟ</w:t>
            </w:r>
          </w:p>
        </w:tc>
        <w:tc>
          <w:tcPr>
            <w:tcW w:w="414" w:type="pct"/>
            <w:tcBorders>
              <w:top w:val="nil"/>
              <w:left w:val="nil"/>
              <w:bottom w:val="single" w:sz="8" w:space="0" w:color="000000"/>
              <w:right w:val="single" w:sz="8" w:space="0" w:color="000000"/>
            </w:tcBorders>
            <w:shd w:val="clear" w:color="000000" w:fill="B3B3B3"/>
            <w:vAlign w:val="center"/>
            <w:hideMark/>
          </w:tcPr>
          <w:p w14:paraId="421E6D20" w14:textId="77777777" w:rsidR="00C65F63" w:rsidRPr="00702720" w:rsidRDefault="00C65F63" w:rsidP="00C65F63">
            <w:pPr>
              <w:tabs>
                <w:tab w:val="clear" w:pos="0"/>
                <w:tab w:val="clear" w:pos="709"/>
                <w:tab w:val="clear" w:pos="1134"/>
              </w:tabs>
              <w:suppressAutoHyphens w:val="0"/>
              <w:spacing w:after="0"/>
              <w:jc w:val="center"/>
              <w:rPr>
                <w:rFonts w:cs="Tahoma"/>
                <w:color w:val="000000"/>
                <w:lang w:eastAsia="el-GR"/>
              </w:rPr>
            </w:pPr>
            <w:r w:rsidRPr="00702720">
              <w:rPr>
                <w:rFonts w:cs="Tahoma"/>
                <w:color w:val="000000"/>
                <w:lang w:eastAsia="el-GR"/>
              </w:rPr>
              <w:t>100%</w:t>
            </w:r>
          </w:p>
        </w:tc>
        <w:tc>
          <w:tcPr>
            <w:tcW w:w="1009" w:type="pct"/>
            <w:tcBorders>
              <w:top w:val="nil"/>
              <w:left w:val="nil"/>
              <w:bottom w:val="single" w:sz="8" w:space="0" w:color="000000"/>
              <w:right w:val="single" w:sz="8" w:space="0" w:color="000000"/>
            </w:tcBorders>
            <w:shd w:val="clear" w:color="000000" w:fill="B3B3B3"/>
            <w:vAlign w:val="center"/>
            <w:hideMark/>
          </w:tcPr>
          <w:p w14:paraId="244D3566" w14:textId="77777777" w:rsidR="00C65F63" w:rsidRPr="00702720" w:rsidRDefault="00C65F63" w:rsidP="00C65F63">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 </w:t>
            </w:r>
          </w:p>
        </w:tc>
      </w:tr>
    </w:tbl>
    <w:p w14:paraId="49E80B42" w14:textId="77777777" w:rsidR="00CE4E52" w:rsidRPr="00702720" w:rsidRDefault="00CE4E52" w:rsidP="003C2685">
      <w:pPr>
        <w:rPr>
          <w:rFonts w:cs="Tahoma"/>
          <w:b/>
          <w:bCs/>
          <w:u w:val="single"/>
        </w:rPr>
      </w:pPr>
    </w:p>
    <w:p w14:paraId="130CFD81" w14:textId="155A2265" w:rsidR="00F661A1" w:rsidRPr="00702720" w:rsidRDefault="00F661A1" w:rsidP="00A935CF">
      <w:pPr>
        <w:rPr>
          <w:rFonts w:cs="Tahoma"/>
        </w:rPr>
      </w:pPr>
      <w:r w:rsidRPr="00702720">
        <w:rPr>
          <w:rFonts w:cs="Tahoma"/>
        </w:rPr>
        <w:t xml:space="preserve">Επεξήγηση Κριτηρίων: </w:t>
      </w:r>
    </w:p>
    <w:p w14:paraId="7465EDE4" w14:textId="77777777" w:rsidR="00F661A1" w:rsidRPr="00702720" w:rsidRDefault="00F661A1" w:rsidP="00A935CF">
      <w:pPr>
        <w:rPr>
          <w:rFonts w:cs="Tahoma"/>
        </w:rPr>
      </w:pPr>
      <w:r w:rsidRPr="00702720">
        <w:rPr>
          <w:rFonts w:cs="Tahoma"/>
        </w:rPr>
        <w:t>Ανά κατηγορία και κριτήριο αξιολογούνται:</w:t>
      </w:r>
    </w:p>
    <w:p w14:paraId="28111D81" w14:textId="77777777" w:rsidR="00503CBB" w:rsidRPr="00702720" w:rsidRDefault="00503CBB" w:rsidP="0059752B">
      <w:pPr>
        <w:pStyle w:val="af2"/>
        <w:rPr>
          <w:rFonts w:cs="Tahom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628"/>
      </w:tblGrid>
      <w:tr w:rsidR="00503CBB" w:rsidRPr="00702720" w14:paraId="75EA388E" w14:textId="77777777" w:rsidTr="004710D7">
        <w:tc>
          <w:tcPr>
            <w:tcW w:w="5000" w:type="pct"/>
            <w:tcBorders>
              <w:bottom w:val="single" w:sz="4" w:space="0" w:color="000000"/>
            </w:tcBorders>
            <w:shd w:val="clear" w:color="auto" w:fill="E6E6E6"/>
          </w:tcPr>
          <w:p w14:paraId="33A5ACFD" w14:textId="7CEA9315" w:rsidR="00503CBB" w:rsidRPr="00702720" w:rsidRDefault="00503CBB" w:rsidP="00E35B9D">
            <w:pPr>
              <w:pStyle w:val="TableParagraph"/>
              <w:spacing w:after="120"/>
              <w:ind w:left="107"/>
              <w:rPr>
                <w:rFonts w:cs="Tahoma"/>
                <w:b/>
              </w:rPr>
            </w:pPr>
            <w:r w:rsidRPr="00702720">
              <w:rPr>
                <w:rFonts w:cs="Tahoma"/>
                <w:b/>
              </w:rPr>
              <w:t xml:space="preserve">Ομάδα 1 - </w:t>
            </w:r>
            <w:r w:rsidR="00C16ADE" w:rsidRPr="00702720">
              <w:rPr>
                <w:rFonts w:cs="Tahoma"/>
                <w:b/>
              </w:rPr>
              <w:t>Κατανόηση ειδικών χαρακτηριστικών Έργου</w:t>
            </w:r>
          </w:p>
        </w:tc>
      </w:tr>
      <w:tr w:rsidR="00503CBB" w:rsidRPr="00702720" w14:paraId="4905BF3E" w14:textId="77777777" w:rsidTr="004710D7">
        <w:tc>
          <w:tcPr>
            <w:tcW w:w="5000" w:type="pct"/>
            <w:tcBorders>
              <w:bottom w:val="nil"/>
            </w:tcBorders>
          </w:tcPr>
          <w:p w14:paraId="358886D7" w14:textId="1AE1D558" w:rsidR="00503CBB" w:rsidRPr="00702720" w:rsidRDefault="00696C89" w:rsidP="003F68CD">
            <w:pPr>
              <w:pStyle w:val="TableParagraph"/>
              <w:numPr>
                <w:ilvl w:val="1"/>
                <w:numId w:val="16"/>
              </w:numPr>
              <w:tabs>
                <w:tab w:val="clear" w:pos="0"/>
                <w:tab w:val="clear" w:pos="709"/>
                <w:tab w:val="clear" w:pos="1134"/>
                <w:tab w:val="left" w:pos="523"/>
              </w:tabs>
              <w:spacing w:after="120"/>
              <w:ind w:hanging="416"/>
              <w:jc w:val="both"/>
              <w:rPr>
                <w:rFonts w:cs="Tahoma"/>
                <w:b/>
              </w:rPr>
            </w:pPr>
            <w:r w:rsidRPr="00702720">
              <w:rPr>
                <w:rFonts w:cs="Tahoma"/>
                <w:b/>
              </w:rPr>
              <w:t>Αντίληψη &amp; Κατανόηση Έργου</w:t>
            </w:r>
          </w:p>
          <w:p w14:paraId="0C6630FD" w14:textId="2C6DB546" w:rsidR="00C3137A" w:rsidRPr="00702720" w:rsidRDefault="00C3137A" w:rsidP="003F68CD">
            <w:pPr>
              <w:pStyle w:val="TableParagraph"/>
              <w:numPr>
                <w:ilvl w:val="2"/>
                <w:numId w:val="16"/>
              </w:numPr>
              <w:tabs>
                <w:tab w:val="clear" w:pos="0"/>
                <w:tab w:val="clear" w:pos="1134"/>
              </w:tabs>
              <w:spacing w:after="120"/>
              <w:ind w:right="97"/>
              <w:jc w:val="both"/>
              <w:rPr>
                <w:rFonts w:cs="Tahoma"/>
              </w:rPr>
            </w:pPr>
            <w:r w:rsidRPr="00702720">
              <w:rPr>
                <w:rFonts w:cs="Tahoma"/>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4772042B" w14:textId="77777777" w:rsidR="00C3137A" w:rsidRPr="00702720" w:rsidRDefault="00C3137A" w:rsidP="003F68CD">
            <w:pPr>
              <w:pStyle w:val="TableParagraph"/>
              <w:numPr>
                <w:ilvl w:val="2"/>
                <w:numId w:val="16"/>
              </w:numPr>
              <w:tabs>
                <w:tab w:val="clear" w:pos="0"/>
                <w:tab w:val="clear" w:pos="1134"/>
              </w:tabs>
              <w:spacing w:after="120"/>
              <w:ind w:right="97"/>
              <w:jc w:val="both"/>
              <w:rPr>
                <w:rFonts w:cs="Tahoma"/>
              </w:rPr>
            </w:pPr>
            <w:r w:rsidRPr="00702720">
              <w:rPr>
                <w:rFonts w:cs="Tahoma"/>
              </w:rPr>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7C16D08A" w14:textId="77777777" w:rsidR="00C3137A" w:rsidRPr="00702720" w:rsidRDefault="00C3137A" w:rsidP="003F68CD">
            <w:pPr>
              <w:pStyle w:val="TableParagraph"/>
              <w:numPr>
                <w:ilvl w:val="2"/>
                <w:numId w:val="16"/>
              </w:numPr>
              <w:tabs>
                <w:tab w:val="clear" w:pos="0"/>
                <w:tab w:val="clear" w:pos="1134"/>
              </w:tabs>
              <w:spacing w:after="120"/>
              <w:ind w:right="97"/>
              <w:jc w:val="both"/>
              <w:rPr>
                <w:rFonts w:cs="Tahoma"/>
              </w:rPr>
            </w:pPr>
            <w:r w:rsidRPr="00702720">
              <w:rPr>
                <w:rFonts w:cs="Tahoma"/>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02C98339" w14:textId="124B460E" w:rsidR="00503CBB" w:rsidRPr="00702720" w:rsidRDefault="00C3137A" w:rsidP="003F68CD">
            <w:pPr>
              <w:pStyle w:val="TableParagraph"/>
              <w:numPr>
                <w:ilvl w:val="2"/>
                <w:numId w:val="16"/>
              </w:numPr>
              <w:tabs>
                <w:tab w:val="clear" w:pos="0"/>
                <w:tab w:val="clear" w:pos="709"/>
                <w:tab w:val="clear" w:pos="1134"/>
                <w:tab w:val="left" w:pos="714"/>
              </w:tabs>
              <w:spacing w:after="120"/>
              <w:ind w:right="93"/>
              <w:jc w:val="both"/>
              <w:rPr>
                <w:rFonts w:cs="Tahoma"/>
              </w:rPr>
            </w:pPr>
            <w:r w:rsidRPr="00702720">
              <w:rPr>
                <w:rFonts w:cs="Tahoma"/>
              </w:rPr>
              <w:t>Η τεκμηριωμένη αντίληψη του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r w:rsidR="00503CBB" w:rsidRPr="00702720">
              <w:rPr>
                <w:rFonts w:cs="Tahoma"/>
              </w:rPr>
              <w:t>.</w:t>
            </w:r>
          </w:p>
          <w:p w14:paraId="548E6553" w14:textId="77777777" w:rsidR="00696C89" w:rsidRPr="00702720" w:rsidRDefault="00696C89" w:rsidP="00696C89">
            <w:pPr>
              <w:pStyle w:val="TableParagraph"/>
              <w:numPr>
                <w:ilvl w:val="2"/>
                <w:numId w:val="16"/>
              </w:numPr>
              <w:tabs>
                <w:tab w:val="clear" w:pos="0"/>
                <w:tab w:val="clear" w:pos="709"/>
                <w:tab w:val="clear" w:pos="1134"/>
                <w:tab w:val="left" w:pos="714"/>
              </w:tabs>
              <w:spacing w:after="120"/>
              <w:ind w:right="93"/>
              <w:jc w:val="both"/>
              <w:rPr>
                <w:rFonts w:cs="Tahoma"/>
              </w:rPr>
            </w:pPr>
            <w:r w:rsidRPr="00702720">
              <w:rPr>
                <w:rFonts w:cs="Tahoma"/>
              </w:rPr>
              <w:t>Η συνάφεια της προσφερόμενης λύσης με αντίστοιχες υλοποιήσεις στις οποίες έχει αξιοποιηθεί η προτεινόμενη λύση</w:t>
            </w:r>
          </w:p>
          <w:p w14:paraId="6127F27C" w14:textId="77777777" w:rsidR="00696C89" w:rsidRPr="00702720" w:rsidRDefault="00696C89" w:rsidP="003F68CD">
            <w:pPr>
              <w:pStyle w:val="TableParagraph"/>
              <w:numPr>
                <w:ilvl w:val="2"/>
                <w:numId w:val="16"/>
              </w:numPr>
              <w:tabs>
                <w:tab w:val="clear" w:pos="0"/>
                <w:tab w:val="clear" w:pos="709"/>
                <w:tab w:val="clear" w:pos="1134"/>
                <w:tab w:val="left" w:pos="714"/>
              </w:tabs>
              <w:spacing w:after="120"/>
              <w:ind w:right="93"/>
              <w:jc w:val="both"/>
              <w:rPr>
                <w:rFonts w:cs="Tahoma"/>
              </w:rPr>
            </w:pPr>
          </w:p>
          <w:p w14:paraId="07BBC1C8" w14:textId="340F1DC8" w:rsidR="00503CBB" w:rsidRPr="00702720" w:rsidRDefault="00585971" w:rsidP="003F68CD">
            <w:pPr>
              <w:pStyle w:val="TableParagraph"/>
              <w:numPr>
                <w:ilvl w:val="1"/>
                <w:numId w:val="16"/>
              </w:numPr>
              <w:tabs>
                <w:tab w:val="clear" w:pos="0"/>
                <w:tab w:val="clear" w:pos="709"/>
                <w:tab w:val="clear" w:pos="1134"/>
                <w:tab w:val="left" w:pos="523"/>
              </w:tabs>
              <w:spacing w:after="120"/>
              <w:ind w:hanging="416"/>
              <w:jc w:val="both"/>
              <w:rPr>
                <w:rFonts w:cs="Tahoma"/>
                <w:b/>
              </w:rPr>
            </w:pPr>
            <w:r w:rsidRPr="00702720">
              <w:rPr>
                <w:rFonts w:cs="Tahoma"/>
                <w:b/>
              </w:rPr>
              <w:t>Μεθοδολογία Υλοποίησης Έργου</w:t>
            </w:r>
          </w:p>
        </w:tc>
      </w:tr>
      <w:tr w:rsidR="00503CBB" w:rsidRPr="00702720" w14:paraId="224C4278" w14:textId="77777777" w:rsidTr="004710D7">
        <w:tc>
          <w:tcPr>
            <w:tcW w:w="5000" w:type="pct"/>
            <w:tcBorders>
              <w:top w:val="nil"/>
            </w:tcBorders>
          </w:tcPr>
          <w:p w14:paraId="0D01CBD1" w14:textId="77777777" w:rsidR="0017701C" w:rsidRPr="00702720" w:rsidRDefault="0017701C" w:rsidP="00E35B9D">
            <w:pPr>
              <w:pStyle w:val="TableParagraph"/>
              <w:spacing w:after="120"/>
              <w:ind w:left="107"/>
              <w:jc w:val="both"/>
              <w:rPr>
                <w:rFonts w:cs="Tahoma"/>
              </w:rPr>
            </w:pPr>
            <w:r w:rsidRPr="00702720">
              <w:rPr>
                <w:rFonts w:cs="Tahoma"/>
              </w:rPr>
              <w:lastRenderedPageBreak/>
              <w:t>1.2.1 Οργάνωση Υλοποίησης Έργου (Μεθοδολογία, Χρονοδιάγραμμα, Παραδοτέα)</w:t>
            </w:r>
          </w:p>
          <w:p w14:paraId="18F4D590" w14:textId="77777777" w:rsidR="0017701C" w:rsidRPr="00702720" w:rsidRDefault="0017701C" w:rsidP="00E35B9D">
            <w:pPr>
              <w:pStyle w:val="TableParagraph"/>
              <w:spacing w:after="120"/>
              <w:ind w:left="107"/>
              <w:jc w:val="both"/>
              <w:rPr>
                <w:rFonts w:cs="Tahoma"/>
              </w:rPr>
            </w:pPr>
            <w:r w:rsidRPr="00702720">
              <w:rPr>
                <w:rFonts w:cs="Tahoma"/>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7C869716" w14:textId="03B1B77A" w:rsidR="00503CBB" w:rsidRPr="00702720" w:rsidRDefault="0017701C" w:rsidP="00E35B9D">
            <w:pPr>
              <w:pStyle w:val="TableParagraph"/>
              <w:spacing w:after="120"/>
              <w:ind w:left="107"/>
              <w:jc w:val="both"/>
              <w:rPr>
                <w:rFonts w:cs="Tahoma"/>
              </w:rPr>
            </w:pPr>
            <w:r w:rsidRPr="00702720">
              <w:rPr>
                <w:rFonts w:cs="Tahoma"/>
              </w:rPr>
              <w:t>Αξιολογούνται:</w:t>
            </w:r>
          </w:p>
          <w:p w14:paraId="4A652A3A" w14:textId="290FF141" w:rsidR="007E284F" w:rsidRPr="00702720" w:rsidRDefault="007E284F" w:rsidP="003F68CD">
            <w:pPr>
              <w:pStyle w:val="TableParagraph"/>
              <w:numPr>
                <w:ilvl w:val="2"/>
                <w:numId w:val="16"/>
              </w:numPr>
              <w:tabs>
                <w:tab w:val="clear" w:pos="0"/>
                <w:tab w:val="clear" w:pos="1134"/>
              </w:tabs>
              <w:spacing w:after="120"/>
              <w:ind w:right="97"/>
              <w:jc w:val="both"/>
              <w:rPr>
                <w:rFonts w:cs="Tahoma"/>
              </w:rPr>
            </w:pPr>
            <w:r w:rsidRPr="00702720">
              <w:rPr>
                <w:rFonts w:cs="Tahoma"/>
              </w:rPr>
              <w:t xml:space="preserve">Η σαφήνεια και πληρότητα ανάλυσης των προσφερόμενων υπηρεσιών του Υποψήφιου Αναδόχου, σε συνάρτηση με τον προσφερόμενο </w:t>
            </w:r>
            <w:proofErr w:type="spellStart"/>
            <w:r w:rsidRPr="00702720">
              <w:rPr>
                <w:rFonts w:cs="Tahoma"/>
              </w:rPr>
              <w:t>ανθρωποχρόνο</w:t>
            </w:r>
            <w:proofErr w:type="spellEnd"/>
            <w:r w:rsidRPr="00702720">
              <w:rPr>
                <w:rFonts w:cs="Tahoma"/>
              </w:rPr>
              <w:t>.</w:t>
            </w:r>
          </w:p>
          <w:p w14:paraId="2611BD67" w14:textId="63A70834" w:rsidR="007E284F" w:rsidRPr="00702720" w:rsidRDefault="007E284F" w:rsidP="003F68CD">
            <w:pPr>
              <w:pStyle w:val="TableParagraph"/>
              <w:numPr>
                <w:ilvl w:val="2"/>
                <w:numId w:val="16"/>
              </w:numPr>
              <w:tabs>
                <w:tab w:val="clear" w:pos="0"/>
                <w:tab w:val="clear" w:pos="1134"/>
              </w:tabs>
              <w:spacing w:after="120"/>
              <w:ind w:right="97"/>
              <w:jc w:val="both"/>
              <w:rPr>
                <w:rFonts w:cs="Tahoma"/>
              </w:rPr>
            </w:pPr>
            <w:r w:rsidRPr="00702720">
              <w:rPr>
                <w:rFonts w:cs="Tahoma"/>
              </w:rPr>
              <w:t>Ο ρεαλιστικός χρονοπρογραμματισμός των παρεχόμενων εργασιών του υποψήφιου Αναδόχου με βάση τις επιχειρησιακές απαιτήσεις της Αναθέτουσας Αρχής.</w:t>
            </w:r>
          </w:p>
          <w:p w14:paraId="119BD317" w14:textId="19F29892" w:rsidR="007E284F" w:rsidRPr="00702720" w:rsidRDefault="007E284F" w:rsidP="003F68CD">
            <w:pPr>
              <w:pStyle w:val="TableParagraph"/>
              <w:numPr>
                <w:ilvl w:val="2"/>
                <w:numId w:val="16"/>
              </w:numPr>
              <w:tabs>
                <w:tab w:val="clear" w:pos="0"/>
                <w:tab w:val="clear" w:pos="1134"/>
              </w:tabs>
              <w:spacing w:after="120"/>
              <w:ind w:right="97"/>
              <w:jc w:val="both"/>
              <w:rPr>
                <w:rFonts w:cs="Tahoma"/>
              </w:rPr>
            </w:pPr>
            <w:r w:rsidRPr="00702720">
              <w:rPr>
                <w:rFonts w:cs="Tahoma"/>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21FDD573" w14:textId="0AD3DF2D" w:rsidR="007E284F" w:rsidRPr="00702720" w:rsidRDefault="007E284F" w:rsidP="003F68CD">
            <w:pPr>
              <w:pStyle w:val="TableParagraph"/>
              <w:numPr>
                <w:ilvl w:val="2"/>
                <w:numId w:val="16"/>
              </w:numPr>
              <w:tabs>
                <w:tab w:val="clear" w:pos="0"/>
                <w:tab w:val="clear" w:pos="1134"/>
              </w:tabs>
              <w:spacing w:after="120"/>
              <w:ind w:right="97"/>
              <w:jc w:val="both"/>
              <w:rPr>
                <w:rFonts w:cs="Tahoma"/>
              </w:rPr>
            </w:pPr>
            <w:r w:rsidRPr="00702720">
              <w:rPr>
                <w:rFonts w:cs="Tahoma"/>
              </w:rPr>
              <w:t xml:space="preserve">Η ανάλυση, δομή και οργάνωση των παραδοτέων και η σύνδεσή τους με τις Ενότητες Εργασίας, σε σχέση με την προτεινόμενη Μεθοδολογία, τη </w:t>
            </w:r>
            <w:proofErr w:type="spellStart"/>
            <w:r w:rsidRPr="00702720">
              <w:rPr>
                <w:rFonts w:cs="Tahoma"/>
              </w:rPr>
              <w:t>ρεαλιστικότητα</w:t>
            </w:r>
            <w:proofErr w:type="spellEnd"/>
            <w:r w:rsidRPr="00702720">
              <w:rPr>
                <w:rFonts w:cs="Tahoma"/>
              </w:rPr>
              <w:t xml:space="preserve"> της προσέγγισης και την ολοκληρωμένη αντίληψη του υποψήφιου Αναδόχου για το Έργο.</w:t>
            </w:r>
          </w:p>
          <w:p w14:paraId="21F26A2E" w14:textId="7D25756B" w:rsidR="007E284F" w:rsidRPr="00702720" w:rsidRDefault="007E284F" w:rsidP="003F68CD">
            <w:pPr>
              <w:pStyle w:val="TableParagraph"/>
              <w:numPr>
                <w:ilvl w:val="2"/>
                <w:numId w:val="16"/>
              </w:numPr>
              <w:tabs>
                <w:tab w:val="clear" w:pos="0"/>
                <w:tab w:val="clear" w:pos="1134"/>
              </w:tabs>
              <w:spacing w:after="120"/>
              <w:ind w:right="97"/>
              <w:jc w:val="both"/>
              <w:rPr>
                <w:rFonts w:cs="Tahoma"/>
              </w:rPr>
            </w:pPr>
            <w:r w:rsidRPr="00702720">
              <w:rPr>
                <w:rFonts w:cs="Tahoma"/>
              </w:rPr>
              <w:t xml:space="preserve">Η λίστα με τα ορόσημα του Έργου, που αφορούν κρίσιμα σημεία/στιγμιότυπα του χρονοδιαγράμματος του Έργου, στα οποία το Έργο </w:t>
            </w:r>
            <w:proofErr w:type="spellStart"/>
            <w:r w:rsidRPr="00702720">
              <w:rPr>
                <w:rFonts w:cs="Tahoma"/>
              </w:rPr>
              <w:t>απεμπλέκεται</w:t>
            </w:r>
            <w:proofErr w:type="spellEnd"/>
            <w:r w:rsidRPr="00702720">
              <w:rPr>
                <w:rFonts w:cs="Tahoma"/>
              </w:rPr>
              <w:t xml:space="preserve"> από κάποιο σημαντικό ρίσκο ή/και επιτυγχάνει κάποιο σημαντικό (ενδιάμεσο) στόχο.</w:t>
            </w:r>
          </w:p>
          <w:p w14:paraId="0BA3D3D7" w14:textId="2116934B" w:rsidR="00EF22CE" w:rsidRPr="00702720" w:rsidRDefault="007E284F" w:rsidP="003F68CD">
            <w:pPr>
              <w:pStyle w:val="TableParagraph"/>
              <w:numPr>
                <w:ilvl w:val="2"/>
                <w:numId w:val="16"/>
              </w:numPr>
              <w:tabs>
                <w:tab w:val="clear" w:pos="0"/>
                <w:tab w:val="clear" w:pos="1134"/>
              </w:tabs>
              <w:spacing w:after="120"/>
              <w:ind w:right="97"/>
              <w:jc w:val="both"/>
              <w:rPr>
                <w:rFonts w:cs="Tahoma"/>
              </w:rPr>
            </w:pPr>
            <w:r w:rsidRPr="00702720">
              <w:rPr>
                <w:rFonts w:cs="Tahoma"/>
              </w:rPr>
              <w:t>Θα αξιολογηθεί ο βαθμός ετοιμότητας υποψηφίου Αναδόχου, δηλαδή το χρονικό διάστημα της παροχής υπηρεσιών σύμφωνα με τις απαιτήσεις του Παραρτήματος I, σε συνάρτηση με τον ρεαλισμό και την πληρότητα της τεκμηρίωσης της ετοιμότητας του υποψηφίου Αναδόχου. Οι υποψήφιοι Ανάδοχοι θα πρέπει να παρουσιάσουν αναλυτικά τις ενέργειες στις οποίες θα προβούν, προκειμένου να εξασφαλισθεί η έναρξη της παροχής υπηρεσιών εντός του χρονικού διαστήματος για το οποίο δεσμεύονται</w:t>
            </w:r>
          </w:p>
          <w:p w14:paraId="4BBC9B85" w14:textId="7F6A28A4" w:rsidR="007E284F" w:rsidRPr="00702720" w:rsidRDefault="00BF51E7" w:rsidP="00E35B9D">
            <w:pPr>
              <w:pStyle w:val="TableParagraph"/>
              <w:tabs>
                <w:tab w:val="clear" w:pos="0"/>
                <w:tab w:val="clear" w:pos="1134"/>
              </w:tabs>
              <w:spacing w:after="120"/>
              <w:ind w:right="97"/>
              <w:jc w:val="both"/>
              <w:rPr>
                <w:rFonts w:cs="Tahoma"/>
              </w:rPr>
            </w:pPr>
            <w:r w:rsidRPr="00702720">
              <w:rPr>
                <w:rFonts w:cs="Tahoma"/>
              </w:rPr>
              <w:t>1.2.2 Σχήμα Διοίκησης - Μεθοδολογία Διοίκησης και Διασφάλισης Ποιότητας</w:t>
            </w:r>
          </w:p>
          <w:p w14:paraId="07867C2B" w14:textId="77777777" w:rsidR="00CA492B" w:rsidRPr="00702720" w:rsidRDefault="00CA492B" w:rsidP="00E35B9D">
            <w:pPr>
              <w:pStyle w:val="TableParagraph"/>
              <w:tabs>
                <w:tab w:val="clear" w:pos="0"/>
                <w:tab w:val="clear" w:pos="1134"/>
              </w:tabs>
              <w:spacing w:after="120"/>
              <w:ind w:right="97"/>
              <w:jc w:val="both"/>
              <w:rPr>
                <w:rFonts w:cs="Tahoma"/>
              </w:rPr>
            </w:pPr>
            <w:r w:rsidRPr="00702720">
              <w:rPr>
                <w:rFonts w:cs="Tahoma"/>
              </w:rPr>
              <w:t>Αξιολογούνται:</w:t>
            </w:r>
          </w:p>
          <w:p w14:paraId="55D4572D" w14:textId="679A55FC" w:rsidR="00413B56" w:rsidRPr="00702720" w:rsidRDefault="00CA492B" w:rsidP="003F68CD">
            <w:pPr>
              <w:pStyle w:val="TableParagraph"/>
              <w:numPr>
                <w:ilvl w:val="2"/>
                <w:numId w:val="16"/>
              </w:numPr>
              <w:tabs>
                <w:tab w:val="clear" w:pos="0"/>
                <w:tab w:val="clear" w:pos="1134"/>
              </w:tabs>
              <w:spacing w:after="120"/>
              <w:ind w:right="97"/>
              <w:jc w:val="both"/>
              <w:rPr>
                <w:rFonts w:cs="Tahoma"/>
              </w:rPr>
            </w:pPr>
            <w:r w:rsidRPr="00702720">
              <w:rPr>
                <w:rFonts w:cs="Tahoma"/>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r w:rsidR="000E112F" w:rsidRPr="00702720">
              <w:rPr>
                <w:rFonts w:cs="Tahoma"/>
              </w:rPr>
              <w:t xml:space="preserve">. </w:t>
            </w:r>
          </w:p>
          <w:p w14:paraId="3421E8FB" w14:textId="50DE05AD" w:rsidR="007269D5" w:rsidRPr="00702720" w:rsidRDefault="007269D5" w:rsidP="003F68CD">
            <w:pPr>
              <w:pStyle w:val="TableParagraph"/>
              <w:numPr>
                <w:ilvl w:val="2"/>
                <w:numId w:val="16"/>
              </w:numPr>
              <w:tabs>
                <w:tab w:val="clear" w:pos="0"/>
                <w:tab w:val="clear" w:pos="1134"/>
              </w:tabs>
              <w:spacing w:after="120"/>
              <w:ind w:right="97"/>
              <w:jc w:val="both"/>
              <w:rPr>
                <w:rFonts w:cs="Tahoma"/>
              </w:rPr>
            </w:pPr>
            <w:r w:rsidRPr="00702720">
              <w:rPr>
                <w:rFonts w:cs="Tahoma"/>
              </w:rPr>
              <w:t>Ειδικότητες και προσόντα Ομάδας έργου πέραν των ζητουμένων στις ελάχιστες προϋποθέσεις συμμετοχής</w:t>
            </w:r>
            <w:r w:rsidR="0060631E" w:rsidRPr="00702720">
              <w:rPr>
                <w:rFonts w:cs="Tahoma"/>
              </w:rPr>
              <w:t xml:space="preserve"> στο βαθμό που αυτές προσθέτουν αξία στο Έργο</w:t>
            </w:r>
            <w:r w:rsidRPr="00702720">
              <w:rPr>
                <w:rFonts w:cs="Tahoma"/>
              </w:rPr>
              <w:t>.</w:t>
            </w:r>
          </w:p>
          <w:p w14:paraId="12EFFADF" w14:textId="7EC7C505" w:rsidR="007269D5" w:rsidRPr="00702720" w:rsidRDefault="007269D5" w:rsidP="007269D5">
            <w:pPr>
              <w:pStyle w:val="TableParagraph"/>
              <w:numPr>
                <w:ilvl w:val="2"/>
                <w:numId w:val="16"/>
              </w:numPr>
              <w:tabs>
                <w:tab w:val="clear" w:pos="0"/>
                <w:tab w:val="clear" w:pos="1134"/>
              </w:tabs>
              <w:spacing w:after="120"/>
              <w:ind w:right="97"/>
              <w:jc w:val="both"/>
              <w:rPr>
                <w:rFonts w:cs="Tahoma"/>
              </w:rPr>
            </w:pPr>
            <w:r w:rsidRPr="00702720">
              <w:rPr>
                <w:rFonts w:cs="Tahoma"/>
              </w:rPr>
              <w:t>Η βέλτιστη παράθεση ανθρωπομηνών συμμετοχής κάθε στελέχους ανά Φάση του Έργου</w:t>
            </w:r>
            <w:r w:rsidR="0061779D" w:rsidRPr="00702720">
              <w:rPr>
                <w:rFonts w:cs="Tahoma"/>
              </w:rPr>
              <w:t xml:space="preserve">, σε σχέση με την </w:t>
            </w:r>
            <w:r w:rsidR="00E46A08" w:rsidRPr="00702720">
              <w:rPr>
                <w:rFonts w:cs="Tahoma"/>
              </w:rPr>
              <w:t>1.2.1 ανωτέρω και τον βαθμό που αυτές προσθέτουν περεταίρω αξία στο Έργο</w:t>
            </w:r>
          </w:p>
          <w:p w14:paraId="7E757FF3" w14:textId="1D99E194" w:rsidR="00CA492B" w:rsidRPr="00702720" w:rsidRDefault="00CA492B" w:rsidP="003F68CD">
            <w:pPr>
              <w:pStyle w:val="TableParagraph"/>
              <w:numPr>
                <w:ilvl w:val="2"/>
                <w:numId w:val="16"/>
              </w:numPr>
              <w:tabs>
                <w:tab w:val="clear" w:pos="0"/>
                <w:tab w:val="clear" w:pos="1134"/>
              </w:tabs>
              <w:spacing w:after="120"/>
              <w:ind w:right="97"/>
              <w:jc w:val="both"/>
              <w:rPr>
                <w:rFonts w:cs="Tahoma"/>
              </w:rPr>
            </w:pPr>
            <w:r w:rsidRPr="00702720">
              <w:rPr>
                <w:rFonts w:cs="Tahoma"/>
              </w:rPr>
              <w:t xml:space="preserve">η </w:t>
            </w:r>
            <w:proofErr w:type="spellStart"/>
            <w:r w:rsidRPr="00702720">
              <w:rPr>
                <w:rFonts w:cs="Tahoma"/>
              </w:rPr>
              <w:t>καταλληλότητα</w:t>
            </w:r>
            <w:proofErr w:type="spellEnd"/>
            <w:r w:rsidRPr="00702720">
              <w:rPr>
                <w:rFonts w:cs="Tahoma"/>
              </w:rPr>
              <w:t xml:space="preserve"> και η επάρκεια των διαδικασιών και των μηχανισμών επικοινωνίας της Ομάδας Έργου με τα αρμόδια εμπλεκόμενα τμήματα/μονάδες και τα στελέχη της ΓΓΠΣΔΔ, αλλά και με τους λοιπούς φορείς που εμπλέκονται στην υλοποίηση/εκτέλεση του Έργου με στόχο τόσο τη μεταφορά τεχνογνωσίας στα στελέχη της ΓΓΠΣΔΔ όσο και την αποτελεσματικότερη υλοποίηση του έργου, </w:t>
            </w:r>
          </w:p>
          <w:p w14:paraId="69E7A8E0" w14:textId="336FA669" w:rsidR="00BF51E7" w:rsidRPr="00702720" w:rsidRDefault="00CA492B" w:rsidP="003F68CD">
            <w:pPr>
              <w:pStyle w:val="TableParagraph"/>
              <w:numPr>
                <w:ilvl w:val="2"/>
                <w:numId w:val="16"/>
              </w:numPr>
              <w:tabs>
                <w:tab w:val="clear" w:pos="0"/>
                <w:tab w:val="clear" w:pos="1134"/>
              </w:tabs>
              <w:spacing w:after="120"/>
              <w:ind w:right="97"/>
              <w:jc w:val="both"/>
              <w:rPr>
                <w:rFonts w:cs="Tahoma"/>
              </w:rPr>
            </w:pPr>
            <w:r w:rsidRPr="00702720">
              <w:rPr>
                <w:rFonts w:cs="Tahoma"/>
              </w:rPr>
              <w:t>η αποτελεσματικότητα της προτεινόμενης μεθοδολογίας διοίκησης και διασφάλισης ποιότητας</w:t>
            </w:r>
          </w:p>
          <w:p w14:paraId="0CB07B69" w14:textId="77777777" w:rsidR="00503CBB" w:rsidRPr="00702720" w:rsidRDefault="00503CBB" w:rsidP="00E35B9D">
            <w:pPr>
              <w:pStyle w:val="TableParagraph"/>
              <w:tabs>
                <w:tab w:val="clear" w:pos="0"/>
                <w:tab w:val="clear" w:pos="1134"/>
              </w:tabs>
              <w:spacing w:after="120"/>
              <w:ind w:right="96"/>
              <w:jc w:val="both"/>
              <w:rPr>
                <w:rFonts w:cs="Tahoma"/>
              </w:rPr>
            </w:pPr>
          </w:p>
          <w:p w14:paraId="3649216D" w14:textId="77777777" w:rsidR="00F01C41" w:rsidRPr="00702720" w:rsidRDefault="00F01C41" w:rsidP="00E35B9D">
            <w:pPr>
              <w:pStyle w:val="TableParagraph"/>
              <w:tabs>
                <w:tab w:val="clear" w:pos="0"/>
                <w:tab w:val="clear" w:pos="1134"/>
              </w:tabs>
              <w:spacing w:after="120"/>
              <w:ind w:right="96"/>
              <w:jc w:val="both"/>
              <w:rPr>
                <w:rFonts w:cs="Tahoma"/>
              </w:rPr>
            </w:pPr>
            <w:r w:rsidRPr="00702720">
              <w:rPr>
                <w:rFonts w:cs="Tahoma"/>
              </w:rPr>
              <w:t>Μεθοδολογία και προτεινόμενη οργάνωση που καλύπτει τους σχετικούς όρους και απαιτήσεις της διακήρυξης βαθμολογείται με 100. Η βαθμολογία αυτή μπορεί να αυξηθεί σε περίπτωση που ο υποψήφιος υπερκαλύψει του όρους και τις απαιτήσεις της διακήρυξης μέχρι τους 150 βαθμούς.</w:t>
            </w:r>
          </w:p>
          <w:p w14:paraId="03A22B93" w14:textId="77777777" w:rsidR="007F2E0B" w:rsidRPr="00702720" w:rsidRDefault="007F2E0B" w:rsidP="00E35B9D">
            <w:pPr>
              <w:pStyle w:val="TableParagraph"/>
              <w:tabs>
                <w:tab w:val="clear" w:pos="0"/>
                <w:tab w:val="clear" w:pos="1134"/>
              </w:tabs>
              <w:spacing w:after="120"/>
              <w:ind w:right="96"/>
              <w:jc w:val="both"/>
              <w:rPr>
                <w:rFonts w:cs="Tahoma"/>
              </w:rPr>
            </w:pPr>
          </w:p>
          <w:p w14:paraId="7F6E4ABD" w14:textId="64C25201" w:rsidR="007F2E0B" w:rsidRPr="00702720" w:rsidRDefault="007F2E0B" w:rsidP="007F2E0B">
            <w:pPr>
              <w:pStyle w:val="TableParagraph"/>
              <w:tabs>
                <w:tab w:val="clear" w:pos="0"/>
                <w:tab w:val="clear" w:pos="1134"/>
              </w:tabs>
              <w:spacing w:after="120"/>
              <w:ind w:right="97"/>
              <w:jc w:val="both"/>
              <w:rPr>
                <w:rFonts w:cs="Tahoma"/>
              </w:rPr>
            </w:pPr>
            <w:r w:rsidRPr="00702720">
              <w:rPr>
                <w:rFonts w:cs="Tahoma"/>
              </w:rPr>
              <w:t xml:space="preserve">1.2.3.1 Προτεινόμενη </w:t>
            </w:r>
            <w:r w:rsidR="00696C89" w:rsidRPr="00702720">
              <w:rPr>
                <w:rFonts w:cs="Tahoma"/>
              </w:rPr>
              <w:t>Τεχνική Λύση &amp; Αρχιτεκτονική</w:t>
            </w:r>
            <w:r w:rsidRPr="00702720">
              <w:rPr>
                <w:rFonts w:cs="Tahoma"/>
              </w:rPr>
              <w:t xml:space="preserve"> </w:t>
            </w:r>
          </w:p>
          <w:p w14:paraId="45363889" w14:textId="77777777" w:rsidR="007F2E0B" w:rsidRPr="00702720" w:rsidRDefault="007F2E0B" w:rsidP="007F2E0B">
            <w:pPr>
              <w:widowControl w:val="0"/>
              <w:tabs>
                <w:tab w:val="left" w:pos="1034"/>
              </w:tabs>
              <w:suppressAutoHyphens w:val="0"/>
              <w:autoSpaceDE w:val="0"/>
              <w:autoSpaceDN w:val="0"/>
              <w:ind w:left="1068" w:right="532" w:hanging="708"/>
              <w:rPr>
                <w:rFonts w:cs="Tahoma"/>
              </w:rPr>
            </w:pPr>
            <w:r w:rsidRPr="00702720">
              <w:rPr>
                <w:rFonts w:cs="Tahoma"/>
              </w:rPr>
              <w:t>Αξιολογούνται:</w:t>
            </w:r>
          </w:p>
          <w:p w14:paraId="4C23AD9F" w14:textId="77777777" w:rsidR="007F2E0B" w:rsidRPr="00702720" w:rsidRDefault="007F2E0B" w:rsidP="003A7B0C">
            <w:pPr>
              <w:pStyle w:val="a"/>
              <w:widowControl w:val="0"/>
              <w:numPr>
                <w:ilvl w:val="2"/>
                <w:numId w:val="52"/>
              </w:numPr>
              <w:tabs>
                <w:tab w:val="clear" w:pos="720"/>
                <w:tab w:val="left" w:pos="1034"/>
              </w:tabs>
              <w:suppressAutoHyphens w:val="0"/>
              <w:autoSpaceDE w:val="0"/>
              <w:autoSpaceDN w:val="0"/>
              <w:spacing w:before="120" w:line="259" w:lineRule="auto"/>
              <w:ind w:right="536" w:hanging="293"/>
              <w:rPr>
                <w:rFonts w:cs="Tahoma"/>
              </w:rPr>
            </w:pPr>
            <w:r w:rsidRPr="00702720">
              <w:rPr>
                <w:rFonts w:cs="Tahoma"/>
              </w:rPr>
              <w:t>Η</w:t>
            </w:r>
            <w:r w:rsidRPr="00702720">
              <w:rPr>
                <w:rFonts w:cs="Tahoma"/>
                <w:spacing w:val="1"/>
              </w:rPr>
              <w:t xml:space="preserve"> </w:t>
            </w:r>
            <w:r w:rsidRPr="00702720">
              <w:rPr>
                <w:rFonts w:cs="Tahoma"/>
              </w:rPr>
              <w:t>μελετημένη</w:t>
            </w:r>
            <w:r w:rsidRPr="00702720">
              <w:rPr>
                <w:rFonts w:cs="Tahoma"/>
                <w:spacing w:val="1"/>
              </w:rPr>
              <w:t xml:space="preserve"> </w:t>
            </w:r>
            <w:r w:rsidRPr="00702720">
              <w:rPr>
                <w:rFonts w:cs="Tahoma"/>
              </w:rPr>
              <w:t>σχεδίαση</w:t>
            </w:r>
            <w:r w:rsidRPr="00702720">
              <w:rPr>
                <w:rFonts w:cs="Tahoma"/>
                <w:spacing w:val="1"/>
              </w:rPr>
              <w:t xml:space="preserve"> </w:t>
            </w:r>
            <w:r w:rsidRPr="00702720">
              <w:rPr>
                <w:rFonts w:cs="Tahoma"/>
              </w:rPr>
              <w:t>της</w:t>
            </w:r>
            <w:r w:rsidRPr="00702720">
              <w:rPr>
                <w:rFonts w:cs="Tahoma"/>
                <w:spacing w:val="1"/>
              </w:rPr>
              <w:t xml:space="preserve"> </w:t>
            </w:r>
            <w:r w:rsidRPr="00702720">
              <w:rPr>
                <w:rFonts w:cs="Tahoma"/>
              </w:rPr>
              <w:t>αρχιτεκτονικής</w:t>
            </w:r>
            <w:r w:rsidRPr="00702720">
              <w:rPr>
                <w:rFonts w:cs="Tahoma"/>
                <w:spacing w:val="1"/>
              </w:rPr>
              <w:t xml:space="preserve"> </w:t>
            </w:r>
            <w:r w:rsidRPr="00702720">
              <w:rPr>
                <w:rFonts w:cs="Tahoma"/>
              </w:rPr>
              <w:t>για</w:t>
            </w:r>
            <w:r w:rsidRPr="00702720">
              <w:rPr>
                <w:rFonts w:cs="Tahoma"/>
                <w:spacing w:val="1"/>
              </w:rPr>
              <w:t xml:space="preserve"> </w:t>
            </w:r>
            <w:r w:rsidRPr="00702720">
              <w:rPr>
                <w:rFonts w:cs="Tahoma"/>
              </w:rPr>
              <w:t>τη</w:t>
            </w:r>
            <w:r w:rsidRPr="00702720">
              <w:rPr>
                <w:rFonts w:cs="Tahoma"/>
                <w:spacing w:val="1"/>
              </w:rPr>
              <w:t xml:space="preserve"> </w:t>
            </w:r>
            <w:r w:rsidRPr="00702720">
              <w:rPr>
                <w:rFonts w:cs="Tahoma"/>
              </w:rPr>
              <w:t>βέλτιστη</w:t>
            </w:r>
            <w:r w:rsidRPr="00702720">
              <w:rPr>
                <w:rFonts w:cs="Tahoma"/>
                <w:spacing w:val="1"/>
              </w:rPr>
              <w:t xml:space="preserve"> </w:t>
            </w:r>
            <w:r w:rsidRPr="00702720">
              <w:rPr>
                <w:rFonts w:cs="Tahoma"/>
              </w:rPr>
              <w:t>αξιοποίηση</w:t>
            </w:r>
            <w:r w:rsidRPr="00702720">
              <w:rPr>
                <w:rFonts w:cs="Tahoma"/>
                <w:spacing w:val="1"/>
              </w:rPr>
              <w:t xml:space="preserve"> </w:t>
            </w:r>
            <w:r w:rsidRPr="00702720">
              <w:rPr>
                <w:rFonts w:cs="Tahoma"/>
              </w:rPr>
              <w:t>των</w:t>
            </w:r>
            <w:r w:rsidRPr="00702720">
              <w:rPr>
                <w:rFonts w:cs="Tahoma"/>
                <w:spacing w:val="1"/>
              </w:rPr>
              <w:t xml:space="preserve"> </w:t>
            </w:r>
            <w:r w:rsidRPr="00702720">
              <w:rPr>
                <w:rFonts w:cs="Tahoma"/>
              </w:rPr>
              <w:t>πόρων</w:t>
            </w:r>
            <w:r w:rsidRPr="00702720">
              <w:rPr>
                <w:rFonts w:cs="Tahoma"/>
                <w:spacing w:val="49"/>
              </w:rPr>
              <w:t xml:space="preserve"> </w:t>
            </w:r>
            <w:r w:rsidRPr="00702720">
              <w:rPr>
                <w:rFonts w:cs="Tahoma"/>
              </w:rPr>
              <w:t>που</w:t>
            </w:r>
            <w:r w:rsidRPr="00702720">
              <w:rPr>
                <w:rFonts w:cs="Tahoma"/>
                <w:spacing w:val="1"/>
              </w:rPr>
              <w:t xml:space="preserve"> </w:t>
            </w:r>
            <w:r w:rsidRPr="00702720">
              <w:rPr>
                <w:rFonts w:cs="Tahoma"/>
              </w:rPr>
              <w:t>προτείνεται</w:t>
            </w:r>
            <w:r w:rsidRPr="00702720">
              <w:rPr>
                <w:rFonts w:cs="Tahoma"/>
                <w:spacing w:val="-2"/>
              </w:rPr>
              <w:t xml:space="preserve"> </w:t>
            </w:r>
            <w:r w:rsidRPr="00702720">
              <w:rPr>
                <w:rFonts w:cs="Tahoma"/>
              </w:rPr>
              <w:t>να χρησιμοποιηθούν,</w:t>
            </w:r>
            <w:r w:rsidRPr="00702720">
              <w:rPr>
                <w:rFonts w:cs="Tahoma"/>
                <w:spacing w:val="-2"/>
              </w:rPr>
              <w:t xml:space="preserve"> </w:t>
            </w:r>
            <w:r w:rsidRPr="00702720">
              <w:rPr>
                <w:rFonts w:cs="Tahoma"/>
              </w:rPr>
              <w:t>καλύπτοντας</w:t>
            </w:r>
            <w:r w:rsidRPr="00702720">
              <w:rPr>
                <w:rFonts w:cs="Tahoma"/>
                <w:spacing w:val="-3"/>
              </w:rPr>
              <w:t xml:space="preserve"> </w:t>
            </w:r>
            <w:r w:rsidRPr="00702720">
              <w:rPr>
                <w:rFonts w:cs="Tahoma"/>
              </w:rPr>
              <w:t>ταυτόχρονα</w:t>
            </w:r>
            <w:r w:rsidRPr="00702720">
              <w:rPr>
                <w:rFonts w:cs="Tahoma"/>
                <w:spacing w:val="-3"/>
              </w:rPr>
              <w:t xml:space="preserve"> </w:t>
            </w:r>
            <w:r w:rsidRPr="00702720">
              <w:rPr>
                <w:rFonts w:cs="Tahoma"/>
              </w:rPr>
              <w:t>τις</w:t>
            </w:r>
            <w:r w:rsidRPr="00702720">
              <w:rPr>
                <w:rFonts w:cs="Tahoma"/>
                <w:spacing w:val="-1"/>
              </w:rPr>
              <w:t xml:space="preserve"> </w:t>
            </w:r>
            <w:r w:rsidRPr="00702720">
              <w:rPr>
                <w:rFonts w:cs="Tahoma"/>
              </w:rPr>
              <w:t>απαιτήσεις.</w:t>
            </w:r>
          </w:p>
          <w:p w14:paraId="0FC87C0A" w14:textId="77777777" w:rsidR="007F2E0B" w:rsidRPr="00702720" w:rsidRDefault="007F2E0B" w:rsidP="003A7B0C">
            <w:pPr>
              <w:pStyle w:val="a"/>
              <w:widowControl w:val="0"/>
              <w:numPr>
                <w:ilvl w:val="2"/>
                <w:numId w:val="52"/>
              </w:numPr>
              <w:tabs>
                <w:tab w:val="clear" w:pos="720"/>
                <w:tab w:val="left" w:pos="1034"/>
              </w:tabs>
              <w:suppressAutoHyphens w:val="0"/>
              <w:autoSpaceDE w:val="0"/>
              <w:autoSpaceDN w:val="0"/>
              <w:spacing w:before="120" w:line="259" w:lineRule="auto"/>
              <w:ind w:right="529" w:hanging="293"/>
              <w:rPr>
                <w:rFonts w:cs="Tahoma"/>
              </w:rPr>
            </w:pPr>
            <w:r w:rsidRPr="00702720">
              <w:rPr>
                <w:rFonts w:cs="Tahoma"/>
              </w:rPr>
              <w:t>Η στιβαρότητα και ανοχή της συνολικής αρχιτεκτονικής σε σφάλματα, τα εργαλεία και τεχνικές</w:t>
            </w:r>
            <w:r w:rsidRPr="00702720">
              <w:rPr>
                <w:rFonts w:cs="Tahoma"/>
                <w:spacing w:val="1"/>
              </w:rPr>
              <w:t xml:space="preserve"> </w:t>
            </w:r>
            <w:r w:rsidRPr="00702720">
              <w:rPr>
                <w:rFonts w:cs="Tahoma"/>
              </w:rPr>
              <w:t>υλοποίησης, οι δυνατότητες παραμετροποίησης και ευελιξία, τα πρότυπα που θα πληροί το τελικό</w:t>
            </w:r>
            <w:r w:rsidRPr="00702720">
              <w:rPr>
                <w:rFonts w:cs="Tahoma"/>
                <w:spacing w:val="-47"/>
              </w:rPr>
              <w:t xml:space="preserve"> </w:t>
            </w:r>
            <w:r w:rsidRPr="00702720">
              <w:rPr>
                <w:rFonts w:cs="Tahoma"/>
              </w:rPr>
              <w:t>προϊόν και η δυνατότητα της Αναθέτουσας Αρχής να προσαρμόσει / επεκτείνει στο μέλλον τις</w:t>
            </w:r>
            <w:r w:rsidRPr="00702720">
              <w:rPr>
                <w:rFonts w:cs="Tahoma"/>
                <w:spacing w:val="1"/>
              </w:rPr>
              <w:t xml:space="preserve"> </w:t>
            </w:r>
            <w:r w:rsidRPr="00702720">
              <w:rPr>
                <w:rFonts w:cs="Tahoma"/>
              </w:rPr>
              <w:t>προσφερόμενες</w:t>
            </w:r>
            <w:r w:rsidRPr="00702720">
              <w:rPr>
                <w:rFonts w:cs="Tahoma"/>
                <w:spacing w:val="-4"/>
              </w:rPr>
              <w:t xml:space="preserve"> </w:t>
            </w:r>
            <w:r w:rsidRPr="00702720">
              <w:rPr>
                <w:rFonts w:cs="Tahoma"/>
              </w:rPr>
              <w:t>λειτουργικότητες.</w:t>
            </w:r>
          </w:p>
          <w:p w14:paraId="194B45DB" w14:textId="77777777" w:rsidR="007F2E0B" w:rsidRPr="00702720" w:rsidRDefault="007F2E0B" w:rsidP="003A7B0C">
            <w:pPr>
              <w:pStyle w:val="a"/>
              <w:widowControl w:val="0"/>
              <w:numPr>
                <w:ilvl w:val="2"/>
                <w:numId w:val="52"/>
              </w:numPr>
              <w:tabs>
                <w:tab w:val="clear" w:pos="720"/>
                <w:tab w:val="left" w:pos="1034"/>
              </w:tabs>
              <w:suppressAutoHyphens w:val="0"/>
              <w:autoSpaceDE w:val="0"/>
              <w:autoSpaceDN w:val="0"/>
              <w:spacing w:before="120" w:line="259" w:lineRule="auto"/>
              <w:ind w:right="534" w:hanging="293"/>
              <w:rPr>
                <w:rFonts w:cs="Tahoma"/>
              </w:rPr>
            </w:pPr>
            <w:r w:rsidRPr="00702720">
              <w:rPr>
                <w:rFonts w:cs="Tahoma"/>
              </w:rPr>
              <w:t xml:space="preserve">Οι προτεινόμενες τεχνολογίες (εργαλεία – </w:t>
            </w:r>
            <w:proofErr w:type="spellStart"/>
            <w:r w:rsidRPr="00702720">
              <w:rPr>
                <w:rFonts w:cs="Tahoma"/>
              </w:rPr>
              <w:t>frameworks</w:t>
            </w:r>
            <w:proofErr w:type="spellEnd"/>
            <w:r w:rsidRPr="00702720">
              <w:rPr>
                <w:rFonts w:cs="Tahoma"/>
              </w:rPr>
              <w:t>) που θα αξιοποιηθούν στην υλοποίηση του</w:t>
            </w:r>
            <w:r w:rsidRPr="00702720">
              <w:rPr>
                <w:rFonts w:cs="Tahoma"/>
                <w:spacing w:val="1"/>
              </w:rPr>
              <w:t xml:space="preserve"> </w:t>
            </w:r>
            <w:r w:rsidRPr="00702720">
              <w:rPr>
                <w:rFonts w:cs="Tahoma"/>
              </w:rPr>
              <w:t>έργου.</w:t>
            </w:r>
          </w:p>
          <w:p w14:paraId="77C39B34" w14:textId="6F395E0D" w:rsidR="007F2E0B" w:rsidRPr="00702720" w:rsidRDefault="007F2E0B" w:rsidP="003A7B0C">
            <w:pPr>
              <w:pStyle w:val="a"/>
              <w:widowControl w:val="0"/>
              <w:numPr>
                <w:ilvl w:val="0"/>
                <w:numId w:val="80"/>
              </w:numPr>
              <w:tabs>
                <w:tab w:val="clear" w:pos="720"/>
                <w:tab w:val="left" w:pos="1033"/>
                <w:tab w:val="left" w:pos="1034"/>
              </w:tabs>
              <w:suppressAutoHyphens w:val="0"/>
              <w:autoSpaceDE w:val="0"/>
              <w:autoSpaceDN w:val="0"/>
              <w:spacing w:before="120" w:line="259" w:lineRule="auto"/>
              <w:ind w:right="529"/>
              <w:jc w:val="left"/>
              <w:rPr>
                <w:rFonts w:cs="Tahoma"/>
              </w:rPr>
            </w:pPr>
            <w:r w:rsidRPr="00702720">
              <w:rPr>
                <w:rFonts w:cs="Tahoma"/>
              </w:rPr>
              <w:t>Ο</w:t>
            </w:r>
            <w:r w:rsidRPr="00702720">
              <w:rPr>
                <w:rFonts w:cs="Tahoma"/>
                <w:spacing w:val="4"/>
              </w:rPr>
              <w:t xml:space="preserve"> </w:t>
            </w:r>
            <w:r w:rsidRPr="00702720">
              <w:rPr>
                <w:rFonts w:cs="Tahoma"/>
              </w:rPr>
              <w:t>βαθμός</w:t>
            </w:r>
            <w:r w:rsidRPr="00702720">
              <w:rPr>
                <w:rFonts w:cs="Tahoma"/>
                <w:spacing w:val="2"/>
              </w:rPr>
              <w:t xml:space="preserve"> </w:t>
            </w:r>
            <w:r w:rsidRPr="00702720">
              <w:rPr>
                <w:rFonts w:cs="Tahoma"/>
              </w:rPr>
              <w:t>κάλυψης</w:t>
            </w:r>
            <w:r w:rsidRPr="00702720">
              <w:rPr>
                <w:rFonts w:cs="Tahoma"/>
                <w:spacing w:val="3"/>
              </w:rPr>
              <w:t xml:space="preserve"> </w:t>
            </w:r>
            <w:r w:rsidRPr="00702720">
              <w:rPr>
                <w:rFonts w:cs="Tahoma"/>
              </w:rPr>
              <w:t>των λειτουργικών</w:t>
            </w:r>
            <w:r w:rsidRPr="00702720">
              <w:rPr>
                <w:rFonts w:cs="Tahoma"/>
                <w:spacing w:val="1"/>
              </w:rPr>
              <w:t xml:space="preserve"> </w:t>
            </w:r>
            <w:r w:rsidRPr="00702720">
              <w:rPr>
                <w:rFonts w:cs="Tahoma"/>
              </w:rPr>
              <w:t>και</w:t>
            </w:r>
            <w:r w:rsidRPr="00702720">
              <w:rPr>
                <w:rFonts w:cs="Tahoma"/>
                <w:spacing w:val="2"/>
              </w:rPr>
              <w:t xml:space="preserve"> </w:t>
            </w:r>
            <w:r w:rsidRPr="00702720">
              <w:rPr>
                <w:rFonts w:cs="Tahoma"/>
              </w:rPr>
              <w:t>τεχνικών</w:t>
            </w:r>
            <w:r w:rsidRPr="00702720">
              <w:rPr>
                <w:rFonts w:cs="Tahoma"/>
                <w:spacing w:val="3"/>
              </w:rPr>
              <w:t xml:space="preserve"> </w:t>
            </w:r>
            <w:r w:rsidRPr="00702720">
              <w:rPr>
                <w:rFonts w:cs="Tahoma"/>
              </w:rPr>
              <w:t>απαιτήσεων</w:t>
            </w:r>
            <w:r w:rsidRPr="00702720">
              <w:rPr>
                <w:rFonts w:cs="Tahoma"/>
                <w:spacing w:val="1"/>
              </w:rPr>
              <w:t xml:space="preserve"> </w:t>
            </w:r>
            <w:r w:rsidRPr="00702720">
              <w:rPr>
                <w:rFonts w:cs="Tahoma"/>
              </w:rPr>
              <w:t>του</w:t>
            </w:r>
            <w:r w:rsidRPr="00702720">
              <w:rPr>
                <w:rFonts w:cs="Tahoma"/>
                <w:spacing w:val="2"/>
              </w:rPr>
              <w:t xml:space="preserve"> </w:t>
            </w:r>
            <w:r w:rsidRPr="00702720">
              <w:rPr>
                <w:rFonts w:cs="Tahoma"/>
              </w:rPr>
              <w:t>έργου</w:t>
            </w:r>
            <w:r w:rsidRPr="00702720">
              <w:rPr>
                <w:rFonts w:cs="Tahoma"/>
                <w:spacing w:val="2"/>
              </w:rPr>
              <w:t xml:space="preserve"> </w:t>
            </w:r>
            <w:r w:rsidRPr="00702720">
              <w:rPr>
                <w:rFonts w:cs="Tahoma"/>
              </w:rPr>
              <w:t>από</w:t>
            </w:r>
            <w:r w:rsidRPr="00702720">
              <w:rPr>
                <w:rFonts w:cs="Tahoma"/>
                <w:spacing w:val="3"/>
              </w:rPr>
              <w:t xml:space="preserve"> </w:t>
            </w:r>
            <w:r w:rsidRPr="00702720">
              <w:rPr>
                <w:rFonts w:cs="Tahoma"/>
              </w:rPr>
              <w:t>την</w:t>
            </w:r>
            <w:r w:rsidRPr="00702720">
              <w:rPr>
                <w:rFonts w:cs="Tahoma"/>
                <w:spacing w:val="3"/>
              </w:rPr>
              <w:t xml:space="preserve"> </w:t>
            </w:r>
            <w:r w:rsidRPr="00702720">
              <w:rPr>
                <w:rFonts w:cs="Tahoma"/>
              </w:rPr>
              <w:t>προσφερόμενη</w:t>
            </w:r>
            <w:r w:rsidRPr="00702720">
              <w:rPr>
                <w:rFonts w:cs="Tahoma"/>
                <w:spacing w:val="-47"/>
              </w:rPr>
              <w:t xml:space="preserve">  </w:t>
            </w:r>
            <w:r w:rsidRPr="00702720">
              <w:rPr>
                <w:rFonts w:cs="Tahoma"/>
              </w:rPr>
              <w:t>λύση.</w:t>
            </w:r>
          </w:p>
          <w:p w14:paraId="26260005" w14:textId="77777777" w:rsidR="007F2E0B" w:rsidRPr="00702720" w:rsidRDefault="007F2E0B" w:rsidP="003A7B0C">
            <w:pPr>
              <w:pStyle w:val="a"/>
              <w:widowControl w:val="0"/>
              <w:numPr>
                <w:ilvl w:val="0"/>
                <w:numId w:val="80"/>
              </w:numPr>
              <w:tabs>
                <w:tab w:val="clear" w:pos="720"/>
                <w:tab w:val="left" w:pos="1033"/>
                <w:tab w:val="left" w:pos="1034"/>
              </w:tabs>
              <w:suppressAutoHyphens w:val="0"/>
              <w:autoSpaceDE w:val="0"/>
              <w:autoSpaceDN w:val="0"/>
              <w:spacing w:before="120" w:line="259" w:lineRule="auto"/>
              <w:ind w:right="534"/>
              <w:jc w:val="left"/>
              <w:rPr>
                <w:rFonts w:cs="Tahoma"/>
              </w:rPr>
            </w:pPr>
            <w:r w:rsidRPr="00702720">
              <w:rPr>
                <w:rFonts w:cs="Tahoma"/>
              </w:rPr>
              <w:t>Η</w:t>
            </w:r>
            <w:r w:rsidRPr="00702720">
              <w:rPr>
                <w:rFonts w:cs="Tahoma"/>
                <w:spacing w:val="33"/>
              </w:rPr>
              <w:t xml:space="preserve"> </w:t>
            </w:r>
            <w:r w:rsidRPr="00702720">
              <w:rPr>
                <w:rFonts w:cs="Tahoma"/>
              </w:rPr>
              <w:t>ενσωμάτωση</w:t>
            </w:r>
            <w:r w:rsidRPr="00702720">
              <w:rPr>
                <w:rFonts w:cs="Tahoma"/>
                <w:spacing w:val="33"/>
              </w:rPr>
              <w:t xml:space="preserve"> </w:t>
            </w:r>
            <w:r w:rsidRPr="00702720">
              <w:rPr>
                <w:rFonts w:cs="Tahoma"/>
              </w:rPr>
              <w:t>κατάλληλων</w:t>
            </w:r>
            <w:r w:rsidRPr="00702720">
              <w:rPr>
                <w:rFonts w:cs="Tahoma"/>
                <w:spacing w:val="33"/>
              </w:rPr>
              <w:t xml:space="preserve"> </w:t>
            </w:r>
            <w:r w:rsidRPr="00702720">
              <w:rPr>
                <w:rFonts w:cs="Tahoma"/>
              </w:rPr>
              <w:t>αρχών</w:t>
            </w:r>
            <w:r w:rsidRPr="00702720">
              <w:rPr>
                <w:rFonts w:cs="Tahoma"/>
                <w:spacing w:val="33"/>
              </w:rPr>
              <w:t xml:space="preserve"> </w:t>
            </w:r>
            <w:r w:rsidRPr="00702720">
              <w:rPr>
                <w:rFonts w:cs="Tahoma"/>
              </w:rPr>
              <w:t>σχεδίασης</w:t>
            </w:r>
            <w:r w:rsidRPr="00702720">
              <w:rPr>
                <w:rFonts w:cs="Tahoma"/>
                <w:spacing w:val="32"/>
              </w:rPr>
              <w:t xml:space="preserve"> </w:t>
            </w:r>
            <w:r w:rsidRPr="00702720">
              <w:rPr>
                <w:rFonts w:cs="Tahoma"/>
              </w:rPr>
              <w:t>που</w:t>
            </w:r>
            <w:r w:rsidRPr="00702720">
              <w:rPr>
                <w:rFonts w:cs="Tahoma"/>
                <w:spacing w:val="35"/>
              </w:rPr>
              <w:t xml:space="preserve"> </w:t>
            </w:r>
            <w:r w:rsidRPr="00702720">
              <w:rPr>
                <w:rFonts w:cs="Tahoma"/>
              </w:rPr>
              <w:t>απαντούν</w:t>
            </w:r>
            <w:r w:rsidRPr="00702720">
              <w:rPr>
                <w:rFonts w:cs="Tahoma"/>
                <w:spacing w:val="34"/>
              </w:rPr>
              <w:t xml:space="preserve"> </w:t>
            </w:r>
            <w:r w:rsidRPr="00702720">
              <w:rPr>
                <w:rFonts w:cs="Tahoma"/>
              </w:rPr>
              <w:t>πλήρως</w:t>
            </w:r>
            <w:r w:rsidRPr="00702720">
              <w:rPr>
                <w:rFonts w:cs="Tahoma"/>
                <w:spacing w:val="33"/>
              </w:rPr>
              <w:t xml:space="preserve"> </w:t>
            </w:r>
            <w:r w:rsidRPr="00702720">
              <w:rPr>
                <w:rFonts w:cs="Tahoma"/>
              </w:rPr>
              <w:t>στις</w:t>
            </w:r>
            <w:r w:rsidRPr="00702720">
              <w:rPr>
                <w:rFonts w:cs="Tahoma"/>
                <w:spacing w:val="34"/>
              </w:rPr>
              <w:t xml:space="preserve"> </w:t>
            </w:r>
            <w:r w:rsidRPr="00702720">
              <w:rPr>
                <w:rFonts w:cs="Tahoma"/>
              </w:rPr>
              <w:t>απαιτήσεις</w:t>
            </w:r>
            <w:r w:rsidRPr="00702720">
              <w:rPr>
                <w:rFonts w:cs="Tahoma"/>
                <w:spacing w:val="-47"/>
              </w:rPr>
              <w:t xml:space="preserve"> </w:t>
            </w:r>
            <w:proofErr w:type="spellStart"/>
            <w:r w:rsidRPr="00702720">
              <w:rPr>
                <w:rFonts w:cs="Tahoma"/>
              </w:rPr>
              <w:t>διαλειτουργικότητας</w:t>
            </w:r>
            <w:proofErr w:type="spellEnd"/>
            <w:r w:rsidRPr="00702720">
              <w:rPr>
                <w:rFonts w:cs="Tahoma"/>
                <w:spacing w:val="-4"/>
              </w:rPr>
              <w:t xml:space="preserve"> </w:t>
            </w:r>
            <w:r w:rsidRPr="00702720">
              <w:rPr>
                <w:rFonts w:cs="Tahoma"/>
              </w:rPr>
              <w:t>με</w:t>
            </w:r>
            <w:r w:rsidRPr="00702720">
              <w:rPr>
                <w:rFonts w:cs="Tahoma"/>
                <w:spacing w:val="-2"/>
              </w:rPr>
              <w:t xml:space="preserve"> </w:t>
            </w:r>
            <w:r w:rsidRPr="00702720">
              <w:rPr>
                <w:rFonts w:cs="Tahoma"/>
              </w:rPr>
              <w:t>υφιστάμενα</w:t>
            </w:r>
            <w:r w:rsidRPr="00702720">
              <w:rPr>
                <w:rFonts w:cs="Tahoma"/>
                <w:spacing w:val="-2"/>
              </w:rPr>
              <w:t xml:space="preserve"> </w:t>
            </w:r>
            <w:r w:rsidRPr="00702720">
              <w:rPr>
                <w:rFonts w:cs="Tahoma"/>
              </w:rPr>
              <w:t>συστήματα ή</w:t>
            </w:r>
            <w:r w:rsidRPr="00702720">
              <w:rPr>
                <w:rFonts w:cs="Tahoma"/>
                <w:spacing w:val="-3"/>
              </w:rPr>
              <w:t xml:space="preserve"> </w:t>
            </w:r>
            <w:r w:rsidRPr="00702720">
              <w:rPr>
                <w:rFonts w:cs="Tahoma"/>
              </w:rPr>
              <w:t>εφαρμογές</w:t>
            </w:r>
            <w:r w:rsidRPr="00702720">
              <w:rPr>
                <w:rFonts w:cs="Tahoma"/>
                <w:spacing w:val="-1"/>
              </w:rPr>
              <w:t xml:space="preserve"> </w:t>
            </w:r>
            <w:r w:rsidRPr="00702720">
              <w:rPr>
                <w:rFonts w:cs="Tahoma"/>
              </w:rPr>
              <w:t>τρίτων.</w:t>
            </w:r>
          </w:p>
          <w:p w14:paraId="1ADB8979" w14:textId="77777777" w:rsidR="007F2E0B" w:rsidRPr="00702720" w:rsidRDefault="007F2E0B" w:rsidP="003A7B0C">
            <w:pPr>
              <w:pStyle w:val="a"/>
              <w:widowControl w:val="0"/>
              <w:numPr>
                <w:ilvl w:val="0"/>
                <w:numId w:val="80"/>
              </w:numPr>
              <w:tabs>
                <w:tab w:val="clear" w:pos="720"/>
                <w:tab w:val="left" w:pos="1033"/>
                <w:tab w:val="left" w:pos="1034"/>
              </w:tabs>
              <w:suppressAutoHyphens w:val="0"/>
              <w:autoSpaceDE w:val="0"/>
              <w:autoSpaceDN w:val="0"/>
              <w:spacing w:before="120" w:line="259" w:lineRule="auto"/>
              <w:ind w:hanging="361"/>
              <w:jc w:val="left"/>
              <w:rPr>
                <w:rFonts w:cs="Tahoma"/>
              </w:rPr>
            </w:pPr>
            <w:r w:rsidRPr="00702720">
              <w:rPr>
                <w:rFonts w:cs="Tahoma"/>
              </w:rPr>
              <w:t>Η</w:t>
            </w:r>
            <w:r w:rsidRPr="00702720">
              <w:rPr>
                <w:rFonts w:cs="Tahoma"/>
                <w:spacing w:val="-2"/>
              </w:rPr>
              <w:t xml:space="preserve"> </w:t>
            </w:r>
            <w:r w:rsidRPr="00702720">
              <w:rPr>
                <w:rFonts w:cs="Tahoma"/>
              </w:rPr>
              <w:t>συνεκτικότητα</w:t>
            </w:r>
            <w:r w:rsidRPr="00702720">
              <w:rPr>
                <w:rFonts w:cs="Tahoma"/>
                <w:spacing w:val="-4"/>
              </w:rPr>
              <w:t xml:space="preserve"> </w:t>
            </w:r>
            <w:r w:rsidRPr="00702720">
              <w:rPr>
                <w:rFonts w:cs="Tahoma"/>
              </w:rPr>
              <w:t>της</w:t>
            </w:r>
            <w:r w:rsidRPr="00702720">
              <w:rPr>
                <w:rFonts w:cs="Tahoma"/>
                <w:spacing w:val="-3"/>
              </w:rPr>
              <w:t xml:space="preserve"> </w:t>
            </w:r>
            <w:r w:rsidRPr="00702720">
              <w:rPr>
                <w:rFonts w:cs="Tahoma"/>
              </w:rPr>
              <w:t>λύσης</w:t>
            </w:r>
            <w:r w:rsidRPr="00702720">
              <w:rPr>
                <w:rFonts w:cs="Tahoma"/>
                <w:spacing w:val="-2"/>
              </w:rPr>
              <w:t xml:space="preserve"> </w:t>
            </w:r>
            <w:r w:rsidRPr="00702720">
              <w:rPr>
                <w:rFonts w:cs="Tahoma"/>
              </w:rPr>
              <w:t>με</w:t>
            </w:r>
            <w:r w:rsidRPr="00702720">
              <w:rPr>
                <w:rFonts w:cs="Tahoma"/>
                <w:spacing w:val="-3"/>
              </w:rPr>
              <w:t xml:space="preserve"> </w:t>
            </w:r>
            <w:r w:rsidRPr="00702720">
              <w:rPr>
                <w:rFonts w:cs="Tahoma"/>
              </w:rPr>
              <w:t>το τεχνολογικό</w:t>
            </w:r>
            <w:r w:rsidRPr="00702720">
              <w:rPr>
                <w:rFonts w:cs="Tahoma"/>
                <w:spacing w:val="-2"/>
              </w:rPr>
              <w:t xml:space="preserve"> </w:t>
            </w:r>
            <w:r w:rsidRPr="00702720">
              <w:rPr>
                <w:rFonts w:cs="Tahoma"/>
              </w:rPr>
              <w:t>και λειτουργικό</w:t>
            </w:r>
            <w:r w:rsidRPr="00702720">
              <w:rPr>
                <w:rFonts w:cs="Tahoma"/>
                <w:spacing w:val="-2"/>
              </w:rPr>
              <w:t xml:space="preserve"> </w:t>
            </w:r>
            <w:r w:rsidRPr="00702720">
              <w:rPr>
                <w:rFonts w:cs="Tahoma"/>
              </w:rPr>
              <w:t>μοντέλο που</w:t>
            </w:r>
            <w:r w:rsidRPr="00702720">
              <w:rPr>
                <w:rFonts w:cs="Tahoma"/>
                <w:spacing w:val="-3"/>
              </w:rPr>
              <w:t xml:space="preserve"> </w:t>
            </w:r>
            <w:r w:rsidRPr="00702720">
              <w:rPr>
                <w:rFonts w:cs="Tahoma"/>
              </w:rPr>
              <w:t>προτείνεται.</w:t>
            </w:r>
          </w:p>
          <w:p w14:paraId="7335AFA2" w14:textId="77777777" w:rsidR="007F2E0B" w:rsidRPr="00702720" w:rsidRDefault="007F2E0B" w:rsidP="003A7B0C">
            <w:pPr>
              <w:pStyle w:val="a"/>
              <w:widowControl w:val="0"/>
              <w:numPr>
                <w:ilvl w:val="0"/>
                <w:numId w:val="80"/>
              </w:numPr>
              <w:tabs>
                <w:tab w:val="clear" w:pos="720"/>
                <w:tab w:val="left" w:pos="1033"/>
                <w:tab w:val="left" w:pos="1034"/>
              </w:tabs>
              <w:suppressAutoHyphens w:val="0"/>
              <w:autoSpaceDE w:val="0"/>
              <w:autoSpaceDN w:val="0"/>
              <w:spacing w:before="120" w:line="259" w:lineRule="auto"/>
              <w:ind w:hanging="361"/>
              <w:jc w:val="left"/>
              <w:rPr>
                <w:rFonts w:cs="Tahoma"/>
              </w:rPr>
            </w:pPr>
            <w:r w:rsidRPr="00702720">
              <w:rPr>
                <w:rFonts w:cs="Tahoma"/>
              </w:rPr>
              <w:t>Ο</w:t>
            </w:r>
            <w:r w:rsidRPr="00702720">
              <w:rPr>
                <w:rFonts w:cs="Tahoma"/>
                <w:spacing w:val="-2"/>
              </w:rPr>
              <w:t xml:space="preserve"> </w:t>
            </w:r>
            <w:r w:rsidRPr="00702720">
              <w:rPr>
                <w:rFonts w:cs="Tahoma"/>
              </w:rPr>
              <w:t>βαθμός</w:t>
            </w:r>
            <w:r w:rsidRPr="00702720">
              <w:rPr>
                <w:rFonts w:cs="Tahoma"/>
                <w:spacing w:val="-4"/>
              </w:rPr>
              <w:t xml:space="preserve"> </w:t>
            </w:r>
            <w:r w:rsidRPr="00702720">
              <w:rPr>
                <w:rFonts w:cs="Tahoma"/>
              </w:rPr>
              <w:t>ολοκλήρωσης</w:t>
            </w:r>
            <w:r w:rsidRPr="00702720">
              <w:rPr>
                <w:rFonts w:cs="Tahoma"/>
                <w:spacing w:val="-5"/>
              </w:rPr>
              <w:t xml:space="preserve"> </w:t>
            </w:r>
            <w:r w:rsidRPr="00702720">
              <w:rPr>
                <w:rFonts w:cs="Tahoma"/>
              </w:rPr>
              <w:t>των</w:t>
            </w:r>
            <w:r w:rsidRPr="00702720">
              <w:rPr>
                <w:rFonts w:cs="Tahoma"/>
                <w:spacing w:val="-2"/>
              </w:rPr>
              <w:t xml:space="preserve"> </w:t>
            </w:r>
            <w:r w:rsidRPr="00702720">
              <w:rPr>
                <w:rFonts w:cs="Tahoma"/>
              </w:rPr>
              <w:t>επιμέρους</w:t>
            </w:r>
            <w:r w:rsidRPr="00702720">
              <w:rPr>
                <w:rFonts w:cs="Tahoma"/>
                <w:spacing w:val="-4"/>
              </w:rPr>
              <w:t xml:space="preserve"> </w:t>
            </w:r>
            <w:r w:rsidRPr="00702720">
              <w:rPr>
                <w:rFonts w:cs="Tahoma"/>
              </w:rPr>
              <w:t>προϊόντων</w:t>
            </w:r>
            <w:r w:rsidRPr="00702720">
              <w:rPr>
                <w:rFonts w:cs="Tahoma"/>
                <w:spacing w:val="-3"/>
              </w:rPr>
              <w:t xml:space="preserve"> </w:t>
            </w:r>
            <w:r w:rsidRPr="00702720">
              <w:rPr>
                <w:rFonts w:cs="Tahoma"/>
              </w:rPr>
              <w:t>ή</w:t>
            </w:r>
            <w:r w:rsidRPr="00702720">
              <w:rPr>
                <w:rFonts w:cs="Tahoma"/>
                <w:spacing w:val="-4"/>
              </w:rPr>
              <w:t xml:space="preserve"> </w:t>
            </w:r>
            <w:r w:rsidRPr="00702720">
              <w:rPr>
                <w:rFonts w:cs="Tahoma"/>
              </w:rPr>
              <w:t>μονάδων</w:t>
            </w:r>
            <w:r w:rsidRPr="00702720">
              <w:rPr>
                <w:rFonts w:cs="Tahoma"/>
                <w:spacing w:val="-3"/>
              </w:rPr>
              <w:t xml:space="preserve"> </w:t>
            </w:r>
            <w:r w:rsidRPr="00702720">
              <w:rPr>
                <w:rFonts w:cs="Tahoma"/>
              </w:rPr>
              <w:t>λογισμικού</w:t>
            </w:r>
            <w:r w:rsidRPr="00702720">
              <w:rPr>
                <w:rFonts w:cs="Tahoma"/>
                <w:spacing w:val="-1"/>
              </w:rPr>
              <w:t xml:space="preserve"> </w:t>
            </w:r>
            <w:r w:rsidRPr="00702720">
              <w:rPr>
                <w:rFonts w:cs="Tahoma"/>
              </w:rPr>
              <w:t>σε</w:t>
            </w:r>
            <w:r w:rsidRPr="00702720">
              <w:rPr>
                <w:rFonts w:cs="Tahoma"/>
                <w:spacing w:val="-1"/>
              </w:rPr>
              <w:t xml:space="preserve"> </w:t>
            </w:r>
            <w:r w:rsidRPr="00702720">
              <w:rPr>
                <w:rFonts w:cs="Tahoma"/>
              </w:rPr>
              <w:t>ένα</w:t>
            </w:r>
            <w:r w:rsidRPr="00702720">
              <w:rPr>
                <w:rFonts w:cs="Tahoma"/>
                <w:spacing w:val="-2"/>
              </w:rPr>
              <w:t xml:space="preserve"> </w:t>
            </w:r>
            <w:r w:rsidRPr="00702720">
              <w:rPr>
                <w:rFonts w:cs="Tahoma"/>
              </w:rPr>
              <w:t>ενιαίο</w:t>
            </w:r>
            <w:r w:rsidRPr="00702720">
              <w:rPr>
                <w:rFonts w:cs="Tahoma"/>
                <w:spacing w:val="-1"/>
              </w:rPr>
              <w:t xml:space="preserve"> </w:t>
            </w:r>
            <w:r w:rsidRPr="00702720">
              <w:rPr>
                <w:rFonts w:cs="Tahoma"/>
              </w:rPr>
              <w:t>σύστημα.</w:t>
            </w:r>
          </w:p>
          <w:p w14:paraId="14C49F54" w14:textId="61DAE248" w:rsidR="00696C89" w:rsidRPr="00702720" w:rsidRDefault="00696C89" w:rsidP="00696C89">
            <w:pPr>
              <w:pStyle w:val="a"/>
              <w:widowControl w:val="0"/>
              <w:numPr>
                <w:ilvl w:val="0"/>
                <w:numId w:val="80"/>
              </w:numPr>
              <w:tabs>
                <w:tab w:val="clear" w:pos="720"/>
                <w:tab w:val="left" w:pos="1033"/>
                <w:tab w:val="left" w:pos="1034"/>
              </w:tabs>
              <w:suppressAutoHyphens w:val="0"/>
              <w:autoSpaceDE w:val="0"/>
              <w:autoSpaceDN w:val="0"/>
              <w:spacing w:before="120" w:line="259" w:lineRule="auto"/>
              <w:ind w:hanging="361"/>
              <w:jc w:val="left"/>
              <w:rPr>
                <w:rFonts w:cs="Tahoma"/>
              </w:rPr>
            </w:pPr>
            <w:r w:rsidRPr="00702720">
              <w:rPr>
                <w:rFonts w:cs="Tahoma"/>
              </w:rPr>
              <w:t>Η ευελιξία και προσαρμοστικότητα της προτεινόμενης λύσης</w:t>
            </w:r>
          </w:p>
          <w:p w14:paraId="6D9FE165" w14:textId="77777777" w:rsidR="007F2E0B" w:rsidRPr="00702720" w:rsidRDefault="007F2E0B" w:rsidP="003A7B0C">
            <w:pPr>
              <w:pStyle w:val="a"/>
              <w:widowControl w:val="0"/>
              <w:numPr>
                <w:ilvl w:val="0"/>
                <w:numId w:val="80"/>
              </w:numPr>
              <w:tabs>
                <w:tab w:val="clear" w:pos="720"/>
                <w:tab w:val="left" w:pos="1033"/>
                <w:tab w:val="left" w:pos="1034"/>
              </w:tabs>
              <w:suppressAutoHyphens w:val="0"/>
              <w:autoSpaceDE w:val="0"/>
              <w:autoSpaceDN w:val="0"/>
              <w:spacing w:before="120" w:line="259" w:lineRule="auto"/>
              <w:ind w:right="535"/>
              <w:jc w:val="left"/>
              <w:rPr>
                <w:rFonts w:cs="Tahoma"/>
              </w:rPr>
            </w:pPr>
            <w:r w:rsidRPr="00702720">
              <w:rPr>
                <w:rFonts w:cs="Tahoma"/>
              </w:rPr>
              <w:t>Επιπλέον</w:t>
            </w:r>
            <w:r w:rsidRPr="00702720">
              <w:rPr>
                <w:rFonts w:cs="Tahoma"/>
                <w:spacing w:val="25"/>
              </w:rPr>
              <w:t xml:space="preserve"> </w:t>
            </w:r>
            <w:r w:rsidRPr="00702720">
              <w:rPr>
                <w:rFonts w:cs="Tahoma"/>
              </w:rPr>
              <w:t>λειτουργικότητες</w:t>
            </w:r>
            <w:r w:rsidRPr="00702720">
              <w:rPr>
                <w:rFonts w:cs="Tahoma"/>
                <w:spacing w:val="30"/>
              </w:rPr>
              <w:t xml:space="preserve"> </w:t>
            </w:r>
            <w:r w:rsidRPr="00702720">
              <w:rPr>
                <w:rFonts w:cs="Tahoma"/>
              </w:rPr>
              <w:t>που</w:t>
            </w:r>
            <w:r w:rsidRPr="00702720">
              <w:rPr>
                <w:rFonts w:cs="Tahoma"/>
                <w:spacing w:val="28"/>
              </w:rPr>
              <w:t xml:space="preserve"> </w:t>
            </w:r>
            <w:r w:rsidRPr="00702720">
              <w:rPr>
                <w:rFonts w:cs="Tahoma"/>
              </w:rPr>
              <w:t>προσφέρονται</w:t>
            </w:r>
            <w:r w:rsidRPr="00702720">
              <w:rPr>
                <w:rFonts w:cs="Tahoma"/>
                <w:spacing w:val="26"/>
              </w:rPr>
              <w:t xml:space="preserve"> </w:t>
            </w:r>
            <w:r w:rsidRPr="00702720">
              <w:rPr>
                <w:rFonts w:cs="Tahoma"/>
              </w:rPr>
              <w:t>πέραν</w:t>
            </w:r>
            <w:r w:rsidRPr="00702720">
              <w:rPr>
                <w:rFonts w:cs="Tahoma"/>
                <w:spacing w:val="29"/>
              </w:rPr>
              <w:t xml:space="preserve"> </w:t>
            </w:r>
            <w:r w:rsidRPr="00702720">
              <w:rPr>
                <w:rFonts w:cs="Tahoma"/>
              </w:rPr>
              <w:t>των</w:t>
            </w:r>
            <w:r w:rsidRPr="00702720">
              <w:rPr>
                <w:rFonts w:cs="Tahoma"/>
                <w:spacing w:val="29"/>
              </w:rPr>
              <w:t xml:space="preserve"> </w:t>
            </w:r>
            <w:r w:rsidRPr="00702720">
              <w:rPr>
                <w:rFonts w:cs="Tahoma"/>
              </w:rPr>
              <w:t>ζητούμενων</w:t>
            </w:r>
            <w:r w:rsidRPr="00702720">
              <w:rPr>
                <w:rFonts w:cs="Tahoma"/>
                <w:spacing w:val="26"/>
              </w:rPr>
              <w:t xml:space="preserve"> </w:t>
            </w:r>
            <w:r w:rsidRPr="00702720">
              <w:rPr>
                <w:rFonts w:cs="Tahoma"/>
              </w:rPr>
              <w:t>στην</w:t>
            </w:r>
            <w:r w:rsidRPr="00702720">
              <w:rPr>
                <w:rFonts w:cs="Tahoma"/>
                <w:spacing w:val="26"/>
              </w:rPr>
              <w:t xml:space="preserve"> </w:t>
            </w:r>
            <w:r w:rsidRPr="00702720">
              <w:rPr>
                <w:rFonts w:cs="Tahoma"/>
              </w:rPr>
              <w:t>παρούσα,</w:t>
            </w:r>
            <w:r w:rsidRPr="00702720">
              <w:rPr>
                <w:rFonts w:cs="Tahoma"/>
                <w:spacing w:val="26"/>
              </w:rPr>
              <w:t xml:space="preserve"> </w:t>
            </w:r>
            <w:r w:rsidRPr="00702720">
              <w:rPr>
                <w:rFonts w:cs="Tahoma"/>
              </w:rPr>
              <w:t>οι</w:t>
            </w:r>
            <w:r w:rsidRPr="00702720">
              <w:rPr>
                <w:rFonts w:cs="Tahoma"/>
                <w:spacing w:val="26"/>
              </w:rPr>
              <w:t xml:space="preserve"> </w:t>
            </w:r>
            <w:r w:rsidRPr="00702720">
              <w:rPr>
                <w:rFonts w:cs="Tahoma"/>
              </w:rPr>
              <w:t xml:space="preserve">οποίες </w:t>
            </w:r>
            <w:r w:rsidRPr="00702720">
              <w:rPr>
                <w:rFonts w:cs="Tahoma"/>
                <w:spacing w:val="-46"/>
              </w:rPr>
              <w:t xml:space="preserve"> </w:t>
            </w:r>
            <w:r w:rsidRPr="00702720">
              <w:rPr>
                <w:rFonts w:cs="Tahoma"/>
              </w:rPr>
              <w:t>κρίνεται</w:t>
            </w:r>
            <w:r w:rsidRPr="00702720">
              <w:rPr>
                <w:rFonts w:cs="Tahoma"/>
                <w:spacing w:val="-4"/>
              </w:rPr>
              <w:t xml:space="preserve"> </w:t>
            </w:r>
            <w:r w:rsidRPr="00702720">
              <w:rPr>
                <w:rFonts w:cs="Tahoma"/>
              </w:rPr>
              <w:t>ότι</w:t>
            </w:r>
            <w:r w:rsidRPr="00702720">
              <w:rPr>
                <w:rFonts w:cs="Tahoma"/>
                <w:spacing w:val="-3"/>
              </w:rPr>
              <w:t xml:space="preserve"> </w:t>
            </w:r>
            <w:r w:rsidRPr="00702720">
              <w:rPr>
                <w:rFonts w:cs="Tahoma"/>
              </w:rPr>
              <w:t>συμβάλουν στην</w:t>
            </w:r>
            <w:r w:rsidRPr="00702720">
              <w:rPr>
                <w:rFonts w:cs="Tahoma"/>
                <w:spacing w:val="-1"/>
              </w:rPr>
              <w:t xml:space="preserve"> </w:t>
            </w:r>
            <w:r w:rsidRPr="00702720">
              <w:rPr>
                <w:rFonts w:cs="Tahoma"/>
              </w:rPr>
              <w:t>εξυπηρέτηση</w:t>
            </w:r>
            <w:r w:rsidRPr="00702720">
              <w:rPr>
                <w:rFonts w:cs="Tahoma"/>
                <w:spacing w:val="-3"/>
              </w:rPr>
              <w:t xml:space="preserve"> </w:t>
            </w:r>
            <w:r w:rsidRPr="00702720">
              <w:rPr>
                <w:rFonts w:cs="Tahoma"/>
              </w:rPr>
              <w:t>των</w:t>
            </w:r>
            <w:r w:rsidRPr="00702720">
              <w:rPr>
                <w:rFonts w:cs="Tahoma"/>
                <w:spacing w:val="-1"/>
              </w:rPr>
              <w:t xml:space="preserve"> </w:t>
            </w:r>
            <w:r w:rsidRPr="00702720">
              <w:rPr>
                <w:rFonts w:cs="Tahoma"/>
              </w:rPr>
              <w:t>στόχων</w:t>
            </w:r>
            <w:r w:rsidRPr="00702720">
              <w:rPr>
                <w:rFonts w:cs="Tahoma"/>
                <w:spacing w:val="-1"/>
              </w:rPr>
              <w:t xml:space="preserve"> </w:t>
            </w:r>
            <w:r w:rsidRPr="00702720">
              <w:rPr>
                <w:rFonts w:cs="Tahoma"/>
              </w:rPr>
              <w:t>του</w:t>
            </w:r>
            <w:r w:rsidRPr="00702720">
              <w:rPr>
                <w:rFonts w:cs="Tahoma"/>
                <w:spacing w:val="1"/>
              </w:rPr>
              <w:t xml:space="preserve"> </w:t>
            </w:r>
            <w:r w:rsidRPr="00702720">
              <w:rPr>
                <w:rFonts w:cs="Tahoma"/>
              </w:rPr>
              <w:t>Έργου.</w:t>
            </w:r>
          </w:p>
          <w:p w14:paraId="2996D029" w14:textId="77777777" w:rsidR="007F2E0B" w:rsidRPr="00702720" w:rsidRDefault="007F2E0B" w:rsidP="007F2E0B">
            <w:pPr>
              <w:rPr>
                <w:rFonts w:cs="Tahoma"/>
              </w:rPr>
            </w:pPr>
            <w:r w:rsidRPr="00702720">
              <w:rPr>
                <w:rFonts w:cs="Tahoma"/>
              </w:rPr>
              <w:t>Αρχιτεκτονική και λειτουργικές και τεχνικές απαιτήσεις που αντιστοιχούν στους σχετικούς όρους και απαιτήσεις   της διακήρυξης  βαθμολογούνται με 100. Σε περίπτωση που η λύση που προσφέρεται υπερκαλύπτει τις ελάχιστες απαιτήσεις της διακήρυξης ως προς τα λειτουργικά και τεχνικά χαρακτηριστικά που συγκεντρώνει, η βαθμολογία μπορεί να αυξηθεί μέχρι τους 150 βαθμούς.</w:t>
            </w:r>
          </w:p>
          <w:p w14:paraId="19BC8119" w14:textId="435AB28C" w:rsidR="007F2E0B" w:rsidRPr="00702720" w:rsidRDefault="007F2E0B" w:rsidP="007F2E0B">
            <w:pPr>
              <w:rPr>
                <w:rFonts w:cs="Tahoma"/>
              </w:rPr>
            </w:pPr>
            <w:r w:rsidRPr="00702720">
              <w:rPr>
                <w:rFonts w:cs="Tahoma"/>
              </w:rPr>
              <w:t>1.2.3.2 Κάλυψη Οριζοντίων απαιτήσεων του Έργου</w:t>
            </w:r>
          </w:p>
          <w:p w14:paraId="6FB16B81" w14:textId="77777777" w:rsidR="007F2E0B" w:rsidRPr="00702720" w:rsidRDefault="007F2E0B" w:rsidP="007F2E0B">
            <w:pPr>
              <w:pStyle w:val="a"/>
              <w:widowControl w:val="0"/>
              <w:numPr>
                <w:ilvl w:val="0"/>
                <w:numId w:val="0"/>
              </w:numPr>
              <w:tabs>
                <w:tab w:val="left" w:pos="1034"/>
              </w:tabs>
              <w:suppressAutoHyphens w:val="0"/>
              <w:autoSpaceDE w:val="0"/>
              <w:autoSpaceDN w:val="0"/>
              <w:ind w:left="312" w:right="4506"/>
              <w:rPr>
                <w:rFonts w:cs="Tahoma"/>
              </w:rPr>
            </w:pPr>
            <w:r w:rsidRPr="00702720">
              <w:rPr>
                <w:rFonts w:eastAsia="Times New Roman" w:cs="Tahoma"/>
              </w:rPr>
              <w:t>Αξιολογούνται:</w:t>
            </w:r>
          </w:p>
          <w:p w14:paraId="04762263" w14:textId="77777777" w:rsidR="007F2E0B" w:rsidRPr="00702720" w:rsidRDefault="007F2E0B" w:rsidP="003A7B0C">
            <w:pPr>
              <w:pStyle w:val="a"/>
              <w:widowControl w:val="0"/>
              <w:numPr>
                <w:ilvl w:val="2"/>
                <w:numId w:val="52"/>
              </w:numPr>
              <w:tabs>
                <w:tab w:val="clear" w:pos="720"/>
                <w:tab w:val="left" w:pos="1034"/>
              </w:tabs>
              <w:suppressAutoHyphens w:val="0"/>
              <w:autoSpaceDE w:val="0"/>
              <w:autoSpaceDN w:val="0"/>
              <w:spacing w:before="120" w:line="259" w:lineRule="auto"/>
              <w:ind w:right="535" w:hanging="293"/>
              <w:rPr>
                <w:rFonts w:cs="Tahoma"/>
              </w:rPr>
            </w:pPr>
            <w:r w:rsidRPr="00702720">
              <w:rPr>
                <w:rFonts w:cs="Tahoma"/>
              </w:rPr>
              <w:t>Η</w:t>
            </w:r>
            <w:r w:rsidRPr="00702720">
              <w:rPr>
                <w:rFonts w:cs="Tahoma"/>
                <w:spacing w:val="1"/>
              </w:rPr>
              <w:t xml:space="preserve"> </w:t>
            </w:r>
            <w:r w:rsidRPr="00702720">
              <w:rPr>
                <w:rFonts w:cs="Tahoma"/>
              </w:rPr>
              <w:t>μεθοδολογία</w:t>
            </w:r>
            <w:r w:rsidRPr="00702720">
              <w:rPr>
                <w:rFonts w:cs="Tahoma"/>
                <w:spacing w:val="1"/>
              </w:rPr>
              <w:t xml:space="preserve"> </w:t>
            </w:r>
            <w:r w:rsidRPr="00702720">
              <w:rPr>
                <w:rFonts w:cs="Tahoma"/>
              </w:rPr>
              <w:t>και</w:t>
            </w:r>
            <w:r w:rsidRPr="00702720">
              <w:rPr>
                <w:rFonts w:cs="Tahoma"/>
                <w:spacing w:val="1"/>
              </w:rPr>
              <w:t xml:space="preserve"> </w:t>
            </w:r>
            <w:r w:rsidRPr="00702720">
              <w:rPr>
                <w:rFonts w:cs="Tahoma"/>
              </w:rPr>
              <w:t>τα</w:t>
            </w:r>
            <w:r w:rsidRPr="00702720">
              <w:rPr>
                <w:rFonts w:cs="Tahoma"/>
                <w:spacing w:val="1"/>
              </w:rPr>
              <w:t xml:space="preserve"> </w:t>
            </w:r>
            <w:r w:rsidRPr="00702720">
              <w:rPr>
                <w:rFonts w:cs="Tahoma"/>
              </w:rPr>
              <w:t>μέτρα</w:t>
            </w:r>
            <w:r w:rsidRPr="00702720">
              <w:rPr>
                <w:rFonts w:cs="Tahoma"/>
                <w:spacing w:val="1"/>
              </w:rPr>
              <w:t xml:space="preserve"> </w:t>
            </w:r>
            <w:r w:rsidRPr="00702720">
              <w:rPr>
                <w:rFonts w:cs="Tahoma"/>
              </w:rPr>
              <w:t>για</w:t>
            </w:r>
            <w:r w:rsidRPr="00702720">
              <w:rPr>
                <w:rFonts w:cs="Tahoma"/>
                <w:spacing w:val="1"/>
              </w:rPr>
              <w:t xml:space="preserve"> </w:t>
            </w:r>
            <w:r w:rsidRPr="00702720">
              <w:rPr>
                <w:rFonts w:cs="Tahoma"/>
              </w:rPr>
              <w:t>την</w:t>
            </w:r>
            <w:r w:rsidRPr="00702720">
              <w:rPr>
                <w:rFonts w:cs="Tahoma"/>
                <w:spacing w:val="1"/>
              </w:rPr>
              <w:t xml:space="preserve"> </w:t>
            </w:r>
            <w:r w:rsidRPr="00702720">
              <w:rPr>
                <w:rFonts w:cs="Tahoma"/>
              </w:rPr>
              <w:t>εξασφάλιση</w:t>
            </w:r>
            <w:r w:rsidRPr="00702720">
              <w:rPr>
                <w:rFonts w:cs="Tahoma"/>
                <w:spacing w:val="1"/>
              </w:rPr>
              <w:t xml:space="preserve"> </w:t>
            </w:r>
            <w:r w:rsidRPr="00702720">
              <w:rPr>
                <w:rFonts w:cs="Tahoma"/>
              </w:rPr>
              <w:t>της</w:t>
            </w:r>
            <w:r w:rsidRPr="00702720">
              <w:rPr>
                <w:rFonts w:cs="Tahoma"/>
                <w:spacing w:val="1"/>
              </w:rPr>
              <w:t xml:space="preserve"> </w:t>
            </w:r>
            <w:r w:rsidRPr="00702720">
              <w:rPr>
                <w:rFonts w:cs="Tahoma"/>
              </w:rPr>
              <w:t>εμπιστευτικότητας,</w:t>
            </w:r>
            <w:r w:rsidRPr="00702720">
              <w:rPr>
                <w:rFonts w:cs="Tahoma"/>
                <w:spacing w:val="1"/>
              </w:rPr>
              <w:t xml:space="preserve"> </w:t>
            </w:r>
            <w:r w:rsidRPr="00702720">
              <w:rPr>
                <w:rFonts w:cs="Tahoma"/>
              </w:rPr>
              <w:t>ακεραιότητας</w:t>
            </w:r>
            <w:r w:rsidRPr="00702720">
              <w:rPr>
                <w:rFonts w:cs="Tahoma"/>
                <w:spacing w:val="1"/>
              </w:rPr>
              <w:t xml:space="preserve"> </w:t>
            </w:r>
            <w:r w:rsidRPr="00702720">
              <w:rPr>
                <w:rFonts w:cs="Tahoma"/>
              </w:rPr>
              <w:t>και</w:t>
            </w:r>
            <w:r w:rsidRPr="00702720">
              <w:rPr>
                <w:rFonts w:cs="Tahoma"/>
                <w:spacing w:val="1"/>
              </w:rPr>
              <w:t xml:space="preserve"> </w:t>
            </w:r>
            <w:r w:rsidRPr="00702720">
              <w:rPr>
                <w:rFonts w:cs="Tahoma"/>
              </w:rPr>
              <w:t>διαθεσιμότητας</w:t>
            </w:r>
            <w:r w:rsidRPr="00702720">
              <w:rPr>
                <w:rFonts w:cs="Tahoma"/>
                <w:spacing w:val="-1"/>
              </w:rPr>
              <w:t xml:space="preserve"> </w:t>
            </w:r>
            <w:r w:rsidRPr="00702720">
              <w:rPr>
                <w:rFonts w:cs="Tahoma"/>
              </w:rPr>
              <w:t>(</w:t>
            </w:r>
            <w:proofErr w:type="spellStart"/>
            <w:r w:rsidRPr="00702720">
              <w:rPr>
                <w:rFonts w:cs="Tahoma"/>
              </w:rPr>
              <w:t>confidentiality</w:t>
            </w:r>
            <w:proofErr w:type="spellEnd"/>
            <w:r w:rsidRPr="00702720">
              <w:rPr>
                <w:rFonts w:cs="Tahoma"/>
              </w:rPr>
              <w:t xml:space="preserve">, </w:t>
            </w:r>
            <w:proofErr w:type="spellStart"/>
            <w:r w:rsidRPr="00702720">
              <w:rPr>
                <w:rFonts w:cs="Tahoma"/>
              </w:rPr>
              <w:t>integrity</w:t>
            </w:r>
            <w:proofErr w:type="spellEnd"/>
            <w:r w:rsidRPr="00702720">
              <w:rPr>
                <w:rFonts w:cs="Tahoma"/>
              </w:rPr>
              <w:t>,</w:t>
            </w:r>
            <w:r w:rsidRPr="00702720">
              <w:rPr>
                <w:rFonts w:cs="Tahoma"/>
                <w:spacing w:val="-4"/>
              </w:rPr>
              <w:t xml:space="preserve"> </w:t>
            </w:r>
            <w:proofErr w:type="spellStart"/>
            <w:r w:rsidRPr="00702720">
              <w:rPr>
                <w:rFonts w:cs="Tahoma"/>
              </w:rPr>
              <w:t>availability</w:t>
            </w:r>
            <w:proofErr w:type="spellEnd"/>
            <w:r w:rsidRPr="00702720">
              <w:rPr>
                <w:rFonts w:cs="Tahoma"/>
              </w:rPr>
              <w:t>)</w:t>
            </w:r>
            <w:r w:rsidRPr="00702720">
              <w:rPr>
                <w:rFonts w:cs="Tahoma"/>
                <w:spacing w:val="-3"/>
              </w:rPr>
              <w:t xml:space="preserve"> </w:t>
            </w:r>
            <w:r w:rsidRPr="00702720">
              <w:rPr>
                <w:rFonts w:cs="Tahoma"/>
              </w:rPr>
              <w:t>των</w:t>
            </w:r>
            <w:r w:rsidRPr="00702720">
              <w:rPr>
                <w:rFonts w:cs="Tahoma"/>
                <w:spacing w:val="-1"/>
              </w:rPr>
              <w:t xml:space="preserve"> </w:t>
            </w:r>
            <w:r w:rsidRPr="00702720">
              <w:rPr>
                <w:rFonts w:cs="Tahoma"/>
              </w:rPr>
              <w:t>δεδομένων.</w:t>
            </w:r>
          </w:p>
          <w:p w14:paraId="4311E072" w14:textId="77777777" w:rsidR="007F2E0B" w:rsidRPr="00702720" w:rsidRDefault="007F2E0B" w:rsidP="003A7B0C">
            <w:pPr>
              <w:pStyle w:val="a"/>
              <w:widowControl w:val="0"/>
              <w:numPr>
                <w:ilvl w:val="2"/>
                <w:numId w:val="52"/>
              </w:numPr>
              <w:tabs>
                <w:tab w:val="clear" w:pos="720"/>
                <w:tab w:val="left" w:pos="1034"/>
              </w:tabs>
              <w:suppressAutoHyphens w:val="0"/>
              <w:autoSpaceDE w:val="0"/>
              <w:autoSpaceDN w:val="0"/>
              <w:spacing w:before="120" w:line="259" w:lineRule="auto"/>
              <w:ind w:right="533" w:hanging="293"/>
              <w:rPr>
                <w:rFonts w:cs="Tahoma"/>
              </w:rPr>
            </w:pPr>
            <w:r w:rsidRPr="00702720">
              <w:rPr>
                <w:rFonts w:cs="Tahoma"/>
              </w:rPr>
              <w:t xml:space="preserve">Η μεθοδολογία και τα μέτρα για την εξασφάλιση της </w:t>
            </w:r>
            <w:proofErr w:type="spellStart"/>
            <w:r w:rsidRPr="00702720">
              <w:rPr>
                <w:rFonts w:cs="Tahoma"/>
              </w:rPr>
              <w:t>ιδιωτικότητας</w:t>
            </w:r>
            <w:proofErr w:type="spellEnd"/>
            <w:r w:rsidRPr="00702720">
              <w:rPr>
                <w:rFonts w:cs="Tahoma"/>
              </w:rPr>
              <w:t xml:space="preserve"> των δεδομένων προσωπικού</w:t>
            </w:r>
            <w:r w:rsidRPr="00702720">
              <w:rPr>
                <w:rFonts w:cs="Tahoma"/>
                <w:spacing w:val="1"/>
              </w:rPr>
              <w:t xml:space="preserve"> </w:t>
            </w:r>
            <w:r w:rsidRPr="00702720">
              <w:rPr>
                <w:rFonts w:cs="Tahoma"/>
              </w:rPr>
              <w:t>χαρακτήρα τόσο κατά την αποθήκευσή τους, όσο και κατά τη διακίνησή τους και η συμμόρφωση</w:t>
            </w:r>
            <w:r w:rsidRPr="00702720">
              <w:rPr>
                <w:rFonts w:cs="Tahoma"/>
                <w:spacing w:val="1"/>
              </w:rPr>
              <w:t xml:space="preserve"> </w:t>
            </w:r>
            <w:r w:rsidRPr="00702720">
              <w:rPr>
                <w:rFonts w:cs="Tahoma"/>
              </w:rPr>
              <w:t>με</w:t>
            </w:r>
            <w:r w:rsidRPr="00702720">
              <w:rPr>
                <w:rFonts w:cs="Tahoma"/>
                <w:spacing w:val="-5"/>
              </w:rPr>
              <w:t xml:space="preserve"> </w:t>
            </w:r>
            <w:r w:rsidRPr="00702720">
              <w:rPr>
                <w:rFonts w:cs="Tahoma"/>
              </w:rPr>
              <w:t>τις</w:t>
            </w:r>
            <w:r w:rsidRPr="00702720">
              <w:rPr>
                <w:rFonts w:cs="Tahoma"/>
                <w:spacing w:val="-3"/>
              </w:rPr>
              <w:t xml:space="preserve"> </w:t>
            </w:r>
            <w:r w:rsidRPr="00702720">
              <w:rPr>
                <w:rFonts w:cs="Tahoma"/>
              </w:rPr>
              <w:t>απαιτήσεις</w:t>
            </w:r>
            <w:r w:rsidRPr="00702720">
              <w:rPr>
                <w:rFonts w:cs="Tahoma"/>
                <w:spacing w:val="-5"/>
              </w:rPr>
              <w:t xml:space="preserve"> </w:t>
            </w:r>
            <w:r w:rsidRPr="00702720">
              <w:rPr>
                <w:rFonts w:cs="Tahoma"/>
              </w:rPr>
              <w:t>του</w:t>
            </w:r>
            <w:r w:rsidRPr="00702720">
              <w:rPr>
                <w:rFonts w:cs="Tahoma"/>
                <w:spacing w:val="-1"/>
              </w:rPr>
              <w:t xml:space="preserve"> </w:t>
            </w:r>
            <w:r w:rsidRPr="00702720">
              <w:rPr>
                <w:rFonts w:cs="Tahoma"/>
              </w:rPr>
              <w:t>Γενικού</w:t>
            </w:r>
            <w:r w:rsidRPr="00702720">
              <w:rPr>
                <w:rFonts w:cs="Tahoma"/>
                <w:spacing w:val="-4"/>
              </w:rPr>
              <w:t xml:space="preserve"> </w:t>
            </w:r>
            <w:r w:rsidRPr="00702720">
              <w:rPr>
                <w:rFonts w:cs="Tahoma"/>
              </w:rPr>
              <w:t>Κανονισμού</w:t>
            </w:r>
            <w:r w:rsidRPr="00702720">
              <w:rPr>
                <w:rFonts w:cs="Tahoma"/>
                <w:spacing w:val="-2"/>
              </w:rPr>
              <w:t xml:space="preserve"> </w:t>
            </w:r>
            <w:r w:rsidRPr="00702720">
              <w:rPr>
                <w:rFonts w:cs="Tahoma"/>
              </w:rPr>
              <w:t>Προστασίας</w:t>
            </w:r>
            <w:r w:rsidRPr="00702720">
              <w:rPr>
                <w:rFonts w:cs="Tahoma"/>
                <w:spacing w:val="-2"/>
              </w:rPr>
              <w:t xml:space="preserve"> </w:t>
            </w:r>
            <w:r w:rsidRPr="00702720">
              <w:rPr>
                <w:rFonts w:cs="Tahoma"/>
              </w:rPr>
              <w:t>Προσωπικών</w:t>
            </w:r>
            <w:r w:rsidRPr="00702720">
              <w:rPr>
                <w:rFonts w:cs="Tahoma"/>
                <w:spacing w:val="-4"/>
              </w:rPr>
              <w:t xml:space="preserve"> </w:t>
            </w:r>
            <w:r w:rsidRPr="00702720">
              <w:rPr>
                <w:rFonts w:cs="Tahoma"/>
              </w:rPr>
              <w:t>Δεδομένων</w:t>
            </w:r>
            <w:r w:rsidRPr="00702720">
              <w:rPr>
                <w:rFonts w:cs="Tahoma"/>
                <w:spacing w:val="-5"/>
              </w:rPr>
              <w:t xml:space="preserve"> </w:t>
            </w:r>
            <w:r w:rsidRPr="00702720">
              <w:rPr>
                <w:rFonts w:cs="Tahoma"/>
              </w:rPr>
              <w:t>679/2016</w:t>
            </w:r>
            <w:r w:rsidRPr="00702720">
              <w:rPr>
                <w:rFonts w:cs="Tahoma"/>
                <w:spacing w:val="-4"/>
              </w:rPr>
              <w:t xml:space="preserve"> </w:t>
            </w:r>
            <w:r w:rsidRPr="00702720">
              <w:rPr>
                <w:rFonts w:cs="Tahoma"/>
              </w:rPr>
              <w:t>(GDPR).</w:t>
            </w:r>
          </w:p>
          <w:p w14:paraId="1FDC3CE6" w14:textId="77777777" w:rsidR="007F2E0B" w:rsidRPr="00702720" w:rsidRDefault="007F2E0B" w:rsidP="003A7B0C">
            <w:pPr>
              <w:pStyle w:val="a"/>
              <w:widowControl w:val="0"/>
              <w:numPr>
                <w:ilvl w:val="2"/>
                <w:numId w:val="52"/>
              </w:numPr>
              <w:tabs>
                <w:tab w:val="clear" w:pos="720"/>
                <w:tab w:val="left" w:pos="1034"/>
              </w:tabs>
              <w:suppressAutoHyphens w:val="0"/>
              <w:autoSpaceDE w:val="0"/>
              <w:autoSpaceDN w:val="0"/>
              <w:spacing w:before="120" w:line="259" w:lineRule="auto"/>
              <w:ind w:right="531" w:hanging="293"/>
              <w:rPr>
                <w:rFonts w:cs="Tahoma"/>
              </w:rPr>
            </w:pPr>
            <w:r w:rsidRPr="00702720">
              <w:rPr>
                <w:rFonts w:cs="Tahoma"/>
              </w:rPr>
              <w:t>Η μεθοδολογία και τα μέτρα που θα εφαρμόσει ο ανάδοχος, καθώς και τα χαρακτηριστικά της</w:t>
            </w:r>
            <w:r w:rsidRPr="00702720">
              <w:rPr>
                <w:rFonts w:cs="Tahoma"/>
                <w:spacing w:val="1"/>
              </w:rPr>
              <w:t xml:space="preserve"> </w:t>
            </w:r>
            <w:r w:rsidRPr="00702720">
              <w:rPr>
                <w:rFonts w:cs="Tahoma"/>
              </w:rPr>
              <w:t>λύσης</w:t>
            </w:r>
            <w:r w:rsidRPr="00702720">
              <w:rPr>
                <w:rFonts w:cs="Tahoma"/>
                <w:spacing w:val="1"/>
              </w:rPr>
              <w:t xml:space="preserve"> </w:t>
            </w:r>
            <w:r w:rsidRPr="00702720">
              <w:rPr>
                <w:rFonts w:cs="Tahoma"/>
              </w:rPr>
              <w:t>που</w:t>
            </w:r>
            <w:r w:rsidRPr="00702720">
              <w:rPr>
                <w:rFonts w:cs="Tahoma"/>
                <w:spacing w:val="1"/>
              </w:rPr>
              <w:t xml:space="preserve"> </w:t>
            </w:r>
            <w:r w:rsidRPr="00702720">
              <w:rPr>
                <w:rFonts w:cs="Tahoma"/>
              </w:rPr>
              <w:t>διασφαλίζουν</w:t>
            </w:r>
            <w:r w:rsidRPr="00702720">
              <w:rPr>
                <w:rFonts w:cs="Tahoma"/>
                <w:spacing w:val="1"/>
              </w:rPr>
              <w:t xml:space="preserve"> </w:t>
            </w:r>
            <w:r w:rsidRPr="00702720">
              <w:rPr>
                <w:rFonts w:cs="Tahoma"/>
              </w:rPr>
              <w:t>το</w:t>
            </w:r>
            <w:r w:rsidRPr="00702720">
              <w:rPr>
                <w:rFonts w:cs="Tahoma"/>
                <w:spacing w:val="1"/>
              </w:rPr>
              <w:t xml:space="preserve"> </w:t>
            </w:r>
            <w:r w:rsidRPr="00702720">
              <w:rPr>
                <w:rFonts w:cs="Tahoma"/>
              </w:rPr>
              <w:t>ελάχιστο</w:t>
            </w:r>
            <w:r w:rsidRPr="00702720">
              <w:rPr>
                <w:rFonts w:cs="Tahoma"/>
                <w:spacing w:val="1"/>
              </w:rPr>
              <w:t xml:space="preserve"> </w:t>
            </w:r>
            <w:r w:rsidRPr="00702720">
              <w:rPr>
                <w:rFonts w:cs="Tahoma"/>
              </w:rPr>
              <w:t>ποσοστό</w:t>
            </w:r>
            <w:r w:rsidRPr="00702720">
              <w:rPr>
                <w:rFonts w:cs="Tahoma"/>
                <w:spacing w:val="1"/>
              </w:rPr>
              <w:t xml:space="preserve"> </w:t>
            </w:r>
            <w:r w:rsidRPr="00702720">
              <w:rPr>
                <w:rFonts w:cs="Tahoma"/>
              </w:rPr>
              <w:t>διαθεσιμότητας</w:t>
            </w:r>
            <w:r w:rsidRPr="00702720">
              <w:rPr>
                <w:rFonts w:cs="Tahoma"/>
                <w:spacing w:val="1"/>
              </w:rPr>
              <w:t xml:space="preserve"> </w:t>
            </w:r>
            <w:r w:rsidRPr="00702720">
              <w:rPr>
                <w:rFonts w:cs="Tahoma"/>
              </w:rPr>
              <w:lastRenderedPageBreak/>
              <w:t>του</w:t>
            </w:r>
            <w:r w:rsidRPr="00702720">
              <w:rPr>
                <w:rFonts w:cs="Tahoma"/>
                <w:spacing w:val="1"/>
              </w:rPr>
              <w:t xml:space="preserve"> </w:t>
            </w:r>
            <w:r w:rsidRPr="00702720">
              <w:rPr>
                <w:rFonts w:cs="Tahoma"/>
              </w:rPr>
              <w:t>συστήματος</w:t>
            </w:r>
            <w:r w:rsidRPr="00702720">
              <w:rPr>
                <w:rFonts w:cs="Tahoma"/>
                <w:spacing w:val="1"/>
              </w:rPr>
              <w:t xml:space="preserve"> </w:t>
            </w:r>
            <w:r w:rsidRPr="00702720">
              <w:rPr>
                <w:rFonts w:cs="Tahoma"/>
              </w:rPr>
              <w:t>και</w:t>
            </w:r>
            <w:r w:rsidRPr="00702720">
              <w:rPr>
                <w:rFonts w:cs="Tahoma"/>
                <w:spacing w:val="49"/>
              </w:rPr>
              <w:t xml:space="preserve"> </w:t>
            </w:r>
            <w:r w:rsidRPr="00702720">
              <w:rPr>
                <w:rFonts w:cs="Tahoma"/>
              </w:rPr>
              <w:t>των</w:t>
            </w:r>
            <w:r w:rsidRPr="00702720">
              <w:rPr>
                <w:rFonts w:cs="Tahoma"/>
                <w:spacing w:val="1"/>
              </w:rPr>
              <w:t xml:space="preserve"> </w:t>
            </w:r>
            <w:r w:rsidRPr="00702720">
              <w:rPr>
                <w:rFonts w:cs="Tahoma"/>
              </w:rPr>
              <w:t>υπηρεσιών</w:t>
            </w:r>
            <w:r w:rsidRPr="00702720">
              <w:rPr>
                <w:rFonts w:cs="Tahoma"/>
                <w:spacing w:val="-3"/>
              </w:rPr>
              <w:t xml:space="preserve"> </w:t>
            </w:r>
            <w:r w:rsidRPr="00702720">
              <w:rPr>
                <w:rFonts w:cs="Tahoma"/>
              </w:rPr>
              <w:t>του.</w:t>
            </w:r>
          </w:p>
          <w:p w14:paraId="5F1901F8" w14:textId="77777777" w:rsidR="007F2E0B" w:rsidRPr="00702720" w:rsidRDefault="007F2E0B" w:rsidP="003A7B0C">
            <w:pPr>
              <w:pStyle w:val="a"/>
              <w:widowControl w:val="0"/>
              <w:numPr>
                <w:ilvl w:val="2"/>
                <w:numId w:val="52"/>
              </w:numPr>
              <w:tabs>
                <w:tab w:val="clear" w:pos="720"/>
                <w:tab w:val="left" w:pos="1034"/>
              </w:tabs>
              <w:suppressAutoHyphens w:val="0"/>
              <w:autoSpaceDE w:val="0"/>
              <w:autoSpaceDN w:val="0"/>
              <w:spacing w:before="120" w:line="259" w:lineRule="auto"/>
              <w:ind w:hanging="294"/>
              <w:rPr>
                <w:rFonts w:cs="Tahoma"/>
              </w:rPr>
            </w:pPr>
            <w:r w:rsidRPr="00702720">
              <w:rPr>
                <w:rFonts w:cs="Tahoma"/>
              </w:rPr>
              <w:t>Τα</w:t>
            </w:r>
            <w:r w:rsidRPr="00702720">
              <w:rPr>
                <w:rFonts w:cs="Tahoma"/>
                <w:spacing w:val="-2"/>
              </w:rPr>
              <w:t xml:space="preserve"> </w:t>
            </w:r>
            <w:r w:rsidRPr="00702720">
              <w:rPr>
                <w:rFonts w:cs="Tahoma"/>
              </w:rPr>
              <w:t>χαρακτηριστικά</w:t>
            </w:r>
            <w:r w:rsidRPr="00702720">
              <w:rPr>
                <w:rFonts w:cs="Tahoma"/>
                <w:spacing w:val="-1"/>
              </w:rPr>
              <w:t xml:space="preserve"> </w:t>
            </w:r>
            <w:r w:rsidRPr="00702720">
              <w:rPr>
                <w:rFonts w:cs="Tahoma"/>
              </w:rPr>
              <w:t>της</w:t>
            </w:r>
            <w:r w:rsidRPr="00702720">
              <w:rPr>
                <w:rFonts w:cs="Tahoma"/>
                <w:spacing w:val="-3"/>
              </w:rPr>
              <w:t xml:space="preserve"> </w:t>
            </w:r>
            <w:r w:rsidRPr="00702720">
              <w:rPr>
                <w:rFonts w:cs="Tahoma"/>
              </w:rPr>
              <w:t>λύσης</w:t>
            </w:r>
            <w:r w:rsidRPr="00702720">
              <w:rPr>
                <w:rFonts w:cs="Tahoma"/>
                <w:spacing w:val="-1"/>
              </w:rPr>
              <w:t xml:space="preserve"> </w:t>
            </w:r>
            <w:r w:rsidRPr="00702720">
              <w:rPr>
                <w:rFonts w:cs="Tahoma"/>
              </w:rPr>
              <w:t>που</w:t>
            </w:r>
            <w:r w:rsidRPr="00702720">
              <w:rPr>
                <w:rFonts w:cs="Tahoma"/>
                <w:spacing w:val="-1"/>
              </w:rPr>
              <w:t xml:space="preserve"> </w:t>
            </w:r>
            <w:r w:rsidRPr="00702720">
              <w:rPr>
                <w:rFonts w:cs="Tahoma"/>
              </w:rPr>
              <w:t>ενισχύουν</w:t>
            </w:r>
            <w:r w:rsidRPr="00702720">
              <w:rPr>
                <w:rFonts w:cs="Tahoma"/>
                <w:spacing w:val="-1"/>
              </w:rPr>
              <w:t xml:space="preserve"> </w:t>
            </w:r>
            <w:r w:rsidRPr="00702720">
              <w:rPr>
                <w:rFonts w:cs="Tahoma"/>
              </w:rPr>
              <w:t>την</w:t>
            </w:r>
            <w:r w:rsidRPr="00702720">
              <w:rPr>
                <w:rFonts w:cs="Tahoma"/>
                <w:spacing w:val="-2"/>
              </w:rPr>
              <w:t xml:space="preserve"> </w:t>
            </w:r>
            <w:r w:rsidRPr="00702720">
              <w:rPr>
                <w:rFonts w:cs="Tahoma"/>
              </w:rPr>
              <w:t>ευχρηστία</w:t>
            </w:r>
            <w:r w:rsidRPr="00702720">
              <w:rPr>
                <w:rFonts w:cs="Tahoma"/>
                <w:spacing w:val="-2"/>
              </w:rPr>
              <w:t xml:space="preserve"> </w:t>
            </w:r>
            <w:r w:rsidRPr="00702720">
              <w:rPr>
                <w:rFonts w:cs="Tahoma"/>
              </w:rPr>
              <w:t>της.</w:t>
            </w:r>
          </w:p>
          <w:p w14:paraId="5D6D6CB2" w14:textId="77777777" w:rsidR="007F2E0B" w:rsidRPr="00702720" w:rsidRDefault="007F2E0B" w:rsidP="003A7B0C">
            <w:pPr>
              <w:pStyle w:val="a"/>
              <w:widowControl w:val="0"/>
              <w:numPr>
                <w:ilvl w:val="2"/>
                <w:numId w:val="52"/>
              </w:numPr>
              <w:tabs>
                <w:tab w:val="clear" w:pos="720"/>
                <w:tab w:val="left" w:pos="1034"/>
              </w:tabs>
              <w:suppressAutoHyphens w:val="0"/>
              <w:autoSpaceDE w:val="0"/>
              <w:autoSpaceDN w:val="0"/>
              <w:spacing w:before="120" w:line="259" w:lineRule="auto"/>
              <w:ind w:left="1032" w:hanging="295"/>
              <w:rPr>
                <w:rFonts w:cs="Tahoma"/>
              </w:rPr>
            </w:pPr>
            <w:r w:rsidRPr="00702720">
              <w:rPr>
                <w:rFonts w:cs="Tahoma"/>
              </w:rPr>
              <w:t>Η</w:t>
            </w:r>
            <w:r w:rsidRPr="00702720">
              <w:rPr>
                <w:rFonts w:cs="Tahoma"/>
                <w:spacing w:val="-2"/>
              </w:rPr>
              <w:t xml:space="preserve"> </w:t>
            </w:r>
            <w:r w:rsidRPr="00702720">
              <w:rPr>
                <w:rFonts w:cs="Tahoma"/>
              </w:rPr>
              <w:t>κάλυψη</w:t>
            </w:r>
            <w:r w:rsidRPr="00702720">
              <w:rPr>
                <w:rFonts w:cs="Tahoma"/>
                <w:spacing w:val="-3"/>
              </w:rPr>
              <w:t xml:space="preserve"> </w:t>
            </w:r>
            <w:r w:rsidRPr="00702720">
              <w:rPr>
                <w:rFonts w:cs="Tahoma"/>
              </w:rPr>
              <w:t>των</w:t>
            </w:r>
            <w:r w:rsidRPr="00702720">
              <w:rPr>
                <w:rFonts w:cs="Tahoma"/>
                <w:spacing w:val="-1"/>
              </w:rPr>
              <w:t xml:space="preserve"> </w:t>
            </w:r>
            <w:r w:rsidRPr="00702720">
              <w:rPr>
                <w:rFonts w:cs="Tahoma"/>
              </w:rPr>
              <w:t>απαιτήσεων</w:t>
            </w:r>
            <w:r w:rsidRPr="00702720">
              <w:rPr>
                <w:rFonts w:cs="Tahoma"/>
                <w:spacing w:val="-4"/>
              </w:rPr>
              <w:t xml:space="preserve"> </w:t>
            </w:r>
            <w:r w:rsidRPr="00702720">
              <w:rPr>
                <w:rFonts w:cs="Tahoma"/>
              </w:rPr>
              <w:t>σχετικά</w:t>
            </w:r>
            <w:r w:rsidRPr="00702720">
              <w:rPr>
                <w:rFonts w:cs="Tahoma"/>
                <w:spacing w:val="-4"/>
              </w:rPr>
              <w:t xml:space="preserve"> </w:t>
            </w:r>
            <w:r w:rsidRPr="00702720">
              <w:rPr>
                <w:rFonts w:cs="Tahoma"/>
              </w:rPr>
              <w:t>με</w:t>
            </w:r>
            <w:r w:rsidRPr="00702720">
              <w:rPr>
                <w:rFonts w:cs="Tahoma"/>
                <w:spacing w:val="-2"/>
              </w:rPr>
              <w:t xml:space="preserve"> </w:t>
            </w:r>
            <w:r w:rsidRPr="00702720">
              <w:rPr>
                <w:rFonts w:cs="Tahoma"/>
              </w:rPr>
              <w:t>την</w:t>
            </w:r>
            <w:r w:rsidRPr="00702720">
              <w:rPr>
                <w:rFonts w:cs="Tahoma"/>
                <w:spacing w:val="-2"/>
              </w:rPr>
              <w:t xml:space="preserve"> </w:t>
            </w:r>
            <w:r w:rsidRPr="00702720">
              <w:rPr>
                <w:rFonts w:cs="Tahoma"/>
              </w:rPr>
              <w:t>πρόσβαση</w:t>
            </w:r>
            <w:r w:rsidRPr="00702720">
              <w:rPr>
                <w:rFonts w:cs="Tahoma"/>
                <w:spacing w:val="-3"/>
              </w:rPr>
              <w:t xml:space="preserve"> </w:t>
            </w:r>
            <w:r w:rsidRPr="00702720">
              <w:rPr>
                <w:rFonts w:cs="Tahoma"/>
              </w:rPr>
              <w:t>ατόμων</w:t>
            </w:r>
            <w:r w:rsidRPr="00702720">
              <w:rPr>
                <w:rFonts w:cs="Tahoma"/>
                <w:spacing w:val="-4"/>
              </w:rPr>
              <w:t xml:space="preserve"> </w:t>
            </w:r>
            <w:r w:rsidRPr="00702720">
              <w:rPr>
                <w:rFonts w:cs="Tahoma"/>
              </w:rPr>
              <w:t>με ειδικές ανάγκες.</w:t>
            </w:r>
          </w:p>
          <w:p w14:paraId="749C1130" w14:textId="49EFCE31" w:rsidR="007F2E0B" w:rsidRPr="00702720" w:rsidRDefault="007F2E0B" w:rsidP="007F2E0B">
            <w:pPr>
              <w:rPr>
                <w:rFonts w:cs="Tahoma"/>
              </w:rPr>
            </w:pPr>
            <w:r w:rsidRPr="00702720">
              <w:rPr>
                <w:rFonts w:cs="Tahoma"/>
              </w:rPr>
              <w:t>Μεθοδολογία και προτεινόμενη λύση που καλύπτει τους σχετικούς όρους και απαιτήσεις της διακήρυξης βαθμολογείται με 100. Η βαθμολογία αυτή μπορεί να αυξηθεί σε περίπτωση που ο υποψήφιος υπερκαλύψει του όρους και τις απαιτήσεις της διακήρυξης μέχρι τους 150 βαθμούς.</w:t>
            </w:r>
          </w:p>
        </w:tc>
      </w:tr>
      <w:tr w:rsidR="00F01C41" w:rsidRPr="00702720" w14:paraId="43D594AC" w14:textId="77777777" w:rsidTr="004710D7">
        <w:tc>
          <w:tcPr>
            <w:tcW w:w="5000" w:type="pct"/>
            <w:shd w:val="clear" w:color="auto" w:fill="D9D9D9"/>
          </w:tcPr>
          <w:p w14:paraId="22417295" w14:textId="21BB5298" w:rsidR="00F01C41" w:rsidRPr="00702720" w:rsidRDefault="00F01C41">
            <w:pPr>
              <w:pStyle w:val="TableParagraph"/>
              <w:spacing w:after="120"/>
              <w:ind w:hanging="2"/>
              <w:rPr>
                <w:rFonts w:cs="Tahoma"/>
                <w:b/>
              </w:rPr>
            </w:pPr>
            <w:r w:rsidRPr="00702720">
              <w:rPr>
                <w:rFonts w:cs="Tahoma"/>
                <w:b/>
              </w:rPr>
              <w:lastRenderedPageBreak/>
              <w:t>Ομάδα 2 –</w:t>
            </w:r>
            <w:r w:rsidR="00696C89" w:rsidRPr="00702720">
              <w:rPr>
                <w:rFonts w:cs="Tahoma"/>
                <w:b/>
              </w:rPr>
              <w:t>Προσφερόμενη Τεχνική Λύση</w:t>
            </w:r>
          </w:p>
        </w:tc>
      </w:tr>
      <w:tr w:rsidR="00F01C41" w:rsidRPr="00702720" w14:paraId="1FAF8B32" w14:textId="77777777" w:rsidTr="004710D7">
        <w:tc>
          <w:tcPr>
            <w:tcW w:w="5000" w:type="pct"/>
          </w:tcPr>
          <w:p w14:paraId="7133BAF3" w14:textId="10704D83" w:rsidR="00F01C41" w:rsidRPr="00702720" w:rsidRDefault="002978E4" w:rsidP="00F01C41">
            <w:pPr>
              <w:pStyle w:val="af2"/>
              <w:rPr>
                <w:rFonts w:cs="Tahoma"/>
              </w:rPr>
            </w:pPr>
            <w:r w:rsidRPr="00702720">
              <w:rPr>
                <w:rFonts w:cs="Tahoma"/>
              </w:rPr>
              <w:t>Α</w:t>
            </w:r>
            <w:r w:rsidR="00F01C41" w:rsidRPr="00702720">
              <w:rPr>
                <w:rFonts w:cs="Tahoma"/>
              </w:rPr>
              <w:t>ξιολογούνται:</w:t>
            </w:r>
          </w:p>
          <w:p w14:paraId="6897F103" w14:textId="77777777" w:rsidR="00F01C41" w:rsidRPr="00702720" w:rsidRDefault="00F01C41" w:rsidP="003A7B0C">
            <w:pPr>
              <w:pStyle w:val="a"/>
              <w:widowControl w:val="0"/>
              <w:numPr>
                <w:ilvl w:val="2"/>
                <w:numId w:val="52"/>
              </w:numPr>
              <w:tabs>
                <w:tab w:val="clear" w:pos="720"/>
                <w:tab w:val="left" w:pos="1034"/>
              </w:tabs>
              <w:suppressAutoHyphens w:val="0"/>
              <w:autoSpaceDE w:val="0"/>
              <w:autoSpaceDN w:val="0"/>
              <w:spacing w:before="120" w:line="259" w:lineRule="auto"/>
              <w:ind w:right="486" w:hanging="294"/>
              <w:rPr>
                <w:rFonts w:cs="Tahoma"/>
              </w:rPr>
            </w:pPr>
            <w:r w:rsidRPr="00702720">
              <w:rPr>
                <w:rFonts w:cs="Tahoma"/>
              </w:rPr>
              <w:t>Η κάλυψη των λειτουργικών και τεχνικών απαιτήσεων του Έργου.</w:t>
            </w:r>
          </w:p>
          <w:p w14:paraId="2806004B" w14:textId="32A80859" w:rsidR="00F01C41" w:rsidRPr="00702720" w:rsidRDefault="00F01C41" w:rsidP="003A7B0C">
            <w:pPr>
              <w:pStyle w:val="a"/>
              <w:widowControl w:val="0"/>
              <w:numPr>
                <w:ilvl w:val="2"/>
                <w:numId w:val="52"/>
              </w:numPr>
              <w:tabs>
                <w:tab w:val="clear" w:pos="720"/>
                <w:tab w:val="left" w:pos="1034"/>
              </w:tabs>
              <w:suppressAutoHyphens w:val="0"/>
              <w:autoSpaceDE w:val="0"/>
              <w:autoSpaceDN w:val="0"/>
              <w:spacing w:before="120" w:line="259" w:lineRule="auto"/>
              <w:ind w:right="486" w:hanging="294"/>
              <w:rPr>
                <w:rFonts w:cs="Tahoma"/>
              </w:rPr>
            </w:pPr>
            <w:r w:rsidRPr="00702720">
              <w:rPr>
                <w:rFonts w:cs="Tahoma"/>
              </w:rPr>
              <w:t xml:space="preserve">Η αναλυτική και τεκμηριωμένη περιγραφή της υλοποίησης </w:t>
            </w:r>
            <w:r w:rsidR="002978E4" w:rsidRPr="00702720">
              <w:rPr>
                <w:rFonts w:cs="Tahoma"/>
              </w:rPr>
              <w:t>Λογισμικό Διαχείρισης Δεδομένων Οπτικών Αισθητήρων</w:t>
            </w:r>
            <w:r w:rsidRPr="00702720">
              <w:rPr>
                <w:rFonts w:cs="Tahoma"/>
              </w:rPr>
              <w:t>.</w:t>
            </w:r>
          </w:p>
          <w:p w14:paraId="71D044DC" w14:textId="00E59A57" w:rsidR="00F31EA7" w:rsidRPr="00702720" w:rsidRDefault="00F31EA7" w:rsidP="003A7B0C">
            <w:pPr>
              <w:pStyle w:val="a"/>
              <w:widowControl w:val="0"/>
              <w:numPr>
                <w:ilvl w:val="2"/>
                <w:numId w:val="52"/>
              </w:numPr>
              <w:tabs>
                <w:tab w:val="clear" w:pos="720"/>
                <w:tab w:val="left" w:pos="1034"/>
              </w:tabs>
              <w:suppressAutoHyphens w:val="0"/>
              <w:autoSpaceDE w:val="0"/>
              <w:autoSpaceDN w:val="0"/>
              <w:spacing w:before="120" w:line="259" w:lineRule="auto"/>
              <w:ind w:right="486" w:hanging="294"/>
              <w:rPr>
                <w:rFonts w:cs="Tahoma"/>
              </w:rPr>
            </w:pPr>
            <w:r w:rsidRPr="00702720">
              <w:rPr>
                <w:rFonts w:cs="Tahoma"/>
              </w:rPr>
              <w:t xml:space="preserve">Η υπερκάλυψη των </w:t>
            </w:r>
            <w:r w:rsidR="002978E4" w:rsidRPr="00702720">
              <w:rPr>
                <w:rFonts w:cs="Tahoma"/>
              </w:rPr>
              <w:t>προδιαγραφών Ασφάλειας</w:t>
            </w:r>
          </w:p>
          <w:p w14:paraId="3E38DA2D" w14:textId="2A5C5687" w:rsidR="0049773B" w:rsidRPr="00702720" w:rsidRDefault="00151B6F" w:rsidP="003A7B0C">
            <w:pPr>
              <w:pStyle w:val="a"/>
              <w:numPr>
                <w:ilvl w:val="2"/>
                <w:numId w:val="52"/>
              </w:numPr>
              <w:rPr>
                <w:rFonts w:cs="Tahoma"/>
              </w:rPr>
            </w:pPr>
            <w:r w:rsidRPr="00702720">
              <w:rPr>
                <w:rFonts w:cs="Tahoma"/>
              </w:rPr>
              <w:t xml:space="preserve">Παράθεση </w:t>
            </w:r>
            <w:r w:rsidR="00696C89" w:rsidRPr="00702720">
              <w:rPr>
                <w:rFonts w:cs="Tahoma"/>
              </w:rPr>
              <w:t>μ</w:t>
            </w:r>
            <w:r w:rsidR="0049773B" w:rsidRPr="00702720">
              <w:rPr>
                <w:rFonts w:cs="Tahoma"/>
              </w:rPr>
              <w:t>ελλοντικών προεκτάσεων του συστήματος</w:t>
            </w:r>
            <w:r w:rsidR="00B54E8D" w:rsidRPr="00702720">
              <w:rPr>
                <w:rFonts w:cs="Tahoma"/>
              </w:rPr>
              <w:t>, οι οποίες κρίνεται ότι συμβάλουν στην εξυπηρέτηση των στόχων του Έργου</w:t>
            </w:r>
          </w:p>
          <w:p w14:paraId="09460EEC" w14:textId="77777777" w:rsidR="00F01C41" w:rsidRPr="00702720" w:rsidRDefault="00F01C41" w:rsidP="003A7B0C">
            <w:pPr>
              <w:pStyle w:val="a"/>
              <w:widowControl w:val="0"/>
              <w:numPr>
                <w:ilvl w:val="2"/>
                <w:numId w:val="52"/>
              </w:numPr>
              <w:tabs>
                <w:tab w:val="clear" w:pos="720"/>
                <w:tab w:val="left" w:pos="1034"/>
              </w:tabs>
              <w:suppressAutoHyphens w:val="0"/>
              <w:autoSpaceDE w:val="0"/>
              <w:autoSpaceDN w:val="0"/>
              <w:spacing w:before="120" w:line="259" w:lineRule="auto"/>
              <w:ind w:left="1032" w:right="486" w:hanging="295"/>
              <w:rPr>
                <w:rFonts w:cs="Tahoma"/>
              </w:rPr>
            </w:pPr>
            <w:r w:rsidRPr="00702720">
              <w:rPr>
                <w:rFonts w:cs="Tahoma"/>
              </w:rPr>
              <w:t>Επιπλέον λειτουργικότητες που προσφέρονται πέραν των ζητούμενων στην παρούσα, οι οποίες κρίνεται ότι συμβάλουν στην εξυπηρέτηση των στόχων του Έργου.</w:t>
            </w:r>
          </w:p>
          <w:p w14:paraId="3DD496F2" w14:textId="5FB726C2" w:rsidR="00F01C41" w:rsidRPr="00702720" w:rsidRDefault="00F01C41" w:rsidP="00F01C41">
            <w:pPr>
              <w:pStyle w:val="TableParagraph"/>
              <w:tabs>
                <w:tab w:val="clear" w:pos="0"/>
                <w:tab w:val="clear" w:pos="709"/>
                <w:tab w:val="clear" w:pos="1134"/>
                <w:tab w:val="left" w:pos="828"/>
                <w:tab w:val="left" w:pos="829"/>
              </w:tabs>
              <w:spacing w:after="120"/>
              <w:rPr>
                <w:rFonts w:cs="Tahoma"/>
              </w:rPr>
            </w:pPr>
            <w:r w:rsidRPr="00702720">
              <w:rPr>
                <w:rFonts w:cs="Tahoma"/>
              </w:rPr>
              <w:t>Προτεινόμενη λύση που καλύπτει τους σχετικούς όρους και απαιτήσεις της διακήρυξης αναφορικά με τις ελάχιστες απαιτούμενες λειτουργικές δυνατότητες του συστήματος βαθμολογείται με 100. Η βαθμολογία αυτή μπορεί να αυξηθεί σε περίπτωση που ο υποψήφιος υπερκαλύψει του όρους και τις απαιτήσεις της διακήρυξης μέχρι τους 150 βαθμούς.</w:t>
            </w:r>
          </w:p>
        </w:tc>
      </w:tr>
      <w:tr w:rsidR="00503CBB" w:rsidRPr="00702720" w14:paraId="4B28C540" w14:textId="77777777" w:rsidTr="004710D7">
        <w:tc>
          <w:tcPr>
            <w:tcW w:w="5000" w:type="pct"/>
            <w:shd w:val="clear" w:color="auto" w:fill="D9D9D9"/>
          </w:tcPr>
          <w:p w14:paraId="3B912AEE" w14:textId="4B94D201" w:rsidR="00503CBB" w:rsidRPr="00702720" w:rsidRDefault="00503CBB" w:rsidP="00E35B9D">
            <w:pPr>
              <w:pStyle w:val="TableParagraph"/>
              <w:spacing w:after="120"/>
              <w:ind w:left="107"/>
              <w:rPr>
                <w:rFonts w:cs="Tahoma"/>
                <w:b/>
              </w:rPr>
            </w:pPr>
            <w:r w:rsidRPr="00702720">
              <w:rPr>
                <w:rFonts w:cs="Tahoma"/>
                <w:b/>
              </w:rPr>
              <w:t xml:space="preserve">Ομάδα </w:t>
            </w:r>
            <w:r w:rsidR="00DD3A63" w:rsidRPr="00702720">
              <w:rPr>
                <w:rFonts w:cs="Tahoma"/>
                <w:b/>
              </w:rPr>
              <w:t>3</w:t>
            </w:r>
            <w:r w:rsidRPr="00702720">
              <w:rPr>
                <w:rFonts w:cs="Tahoma"/>
                <w:b/>
              </w:rPr>
              <w:t xml:space="preserve"> – </w:t>
            </w:r>
            <w:r w:rsidR="004F76BB" w:rsidRPr="00702720">
              <w:rPr>
                <w:rFonts w:cs="Tahoma"/>
                <w:b/>
              </w:rPr>
              <w:t>Προσφερόμενες υπηρεσίες</w:t>
            </w:r>
          </w:p>
        </w:tc>
      </w:tr>
      <w:tr w:rsidR="00503CBB" w:rsidRPr="00702720" w14:paraId="00D74FF5" w14:textId="77777777" w:rsidTr="004710D7">
        <w:tc>
          <w:tcPr>
            <w:tcW w:w="5000" w:type="pct"/>
          </w:tcPr>
          <w:p w14:paraId="76240B74" w14:textId="17C73908" w:rsidR="00503CBB" w:rsidRPr="00702720" w:rsidRDefault="007F2E0B" w:rsidP="00E35B9D">
            <w:pPr>
              <w:pStyle w:val="TableParagraph"/>
              <w:tabs>
                <w:tab w:val="clear" w:pos="0"/>
                <w:tab w:val="clear" w:pos="709"/>
                <w:tab w:val="clear" w:pos="1134"/>
                <w:tab w:val="left" w:pos="524"/>
              </w:tabs>
              <w:spacing w:after="120"/>
              <w:ind w:left="107"/>
              <w:rPr>
                <w:rFonts w:cs="Tahoma"/>
                <w:b/>
                <w:bCs/>
              </w:rPr>
            </w:pPr>
            <w:r w:rsidRPr="00702720">
              <w:rPr>
                <w:rFonts w:cs="Tahoma"/>
                <w:b/>
                <w:bCs/>
              </w:rPr>
              <w:t>3</w:t>
            </w:r>
            <w:r w:rsidR="004F76BB" w:rsidRPr="00702720">
              <w:rPr>
                <w:rFonts w:cs="Tahoma"/>
                <w:b/>
                <w:bCs/>
              </w:rPr>
              <w:t xml:space="preserve">.1  </w:t>
            </w:r>
            <w:r w:rsidR="00503CBB" w:rsidRPr="00702720">
              <w:rPr>
                <w:rFonts w:cs="Tahoma"/>
                <w:b/>
                <w:bCs/>
              </w:rPr>
              <w:t>Μελέτη</w:t>
            </w:r>
            <w:r w:rsidR="00503CBB" w:rsidRPr="00702720">
              <w:rPr>
                <w:rFonts w:cs="Tahoma"/>
                <w:b/>
                <w:bCs/>
                <w:spacing w:val="-3"/>
              </w:rPr>
              <w:t xml:space="preserve"> </w:t>
            </w:r>
            <w:r w:rsidR="00503CBB" w:rsidRPr="00702720">
              <w:rPr>
                <w:rFonts w:cs="Tahoma"/>
                <w:b/>
                <w:bCs/>
              </w:rPr>
              <w:t>Εφαρμογής</w:t>
            </w:r>
          </w:p>
          <w:p w14:paraId="6229224D" w14:textId="11B352ED" w:rsidR="00A938BB" w:rsidRPr="00702720" w:rsidRDefault="00F01C41" w:rsidP="00A938BB">
            <w:pPr>
              <w:pStyle w:val="TableParagraph"/>
              <w:tabs>
                <w:tab w:val="clear" w:pos="0"/>
                <w:tab w:val="clear" w:pos="709"/>
                <w:tab w:val="clear" w:pos="1134"/>
                <w:tab w:val="left" w:pos="828"/>
                <w:tab w:val="left" w:pos="829"/>
              </w:tabs>
              <w:spacing w:after="120"/>
              <w:rPr>
                <w:rFonts w:cs="Tahoma"/>
              </w:rPr>
            </w:pPr>
            <w:r w:rsidRPr="00702720">
              <w:rPr>
                <w:rFonts w:cs="Tahoma"/>
              </w:rPr>
              <w:t>Μεθοδολογία αποτύπωσης διαδικασιών και εκπόνησης μελέτης εφαρμογής που αντιστοιχεί με τους σχετικούς όρους και απαιτήσεις της διακήρυξης βαθμολογείται με 100. Για οτιδήποτε υπερκαλύπτει τις ελάχιστες απαιτήσεις ο υποψήφιος ανάδοχος θα βαθμολογείται μέχρι τους 150 βαθμούς.</w:t>
            </w:r>
          </w:p>
          <w:p w14:paraId="609493D6" w14:textId="45D59B65" w:rsidR="00992491" w:rsidRPr="00702720" w:rsidRDefault="007F2E0B" w:rsidP="00980D5A">
            <w:pPr>
              <w:pStyle w:val="TableParagraph"/>
              <w:tabs>
                <w:tab w:val="clear" w:pos="0"/>
                <w:tab w:val="clear" w:pos="709"/>
                <w:tab w:val="clear" w:pos="1134"/>
                <w:tab w:val="left" w:pos="524"/>
              </w:tabs>
              <w:spacing w:after="120"/>
              <w:ind w:left="107"/>
              <w:rPr>
                <w:rFonts w:cs="Tahoma"/>
                <w:b/>
                <w:bCs/>
              </w:rPr>
            </w:pPr>
            <w:r w:rsidRPr="00702720">
              <w:rPr>
                <w:rFonts w:cs="Tahoma"/>
                <w:b/>
                <w:bCs/>
              </w:rPr>
              <w:t>3</w:t>
            </w:r>
            <w:r w:rsidR="00980D5A" w:rsidRPr="00702720">
              <w:rPr>
                <w:rFonts w:cs="Tahoma"/>
                <w:b/>
                <w:bCs/>
              </w:rPr>
              <w:t xml:space="preserve">.2  </w:t>
            </w:r>
            <w:r w:rsidR="00992491" w:rsidRPr="00702720">
              <w:rPr>
                <w:rFonts w:cs="Tahoma"/>
                <w:b/>
                <w:bCs/>
              </w:rPr>
              <w:t xml:space="preserve">Υπηρεσίες </w:t>
            </w:r>
            <w:r w:rsidR="00F01C41" w:rsidRPr="00702720">
              <w:rPr>
                <w:rFonts w:cs="Tahoma"/>
                <w:b/>
                <w:bCs/>
              </w:rPr>
              <w:t>Προμήθειας και εγκατάστασης έτοιμου Λογισμικού – Ανάπτυξη και θέση σε λειτουργία Εφαρμογών</w:t>
            </w:r>
          </w:p>
          <w:p w14:paraId="1AD05B74" w14:textId="77777777" w:rsidR="00F01C41" w:rsidRPr="00702720" w:rsidRDefault="00F01C41" w:rsidP="003F68CD">
            <w:pPr>
              <w:pStyle w:val="TableParagraph"/>
              <w:numPr>
                <w:ilvl w:val="2"/>
                <w:numId w:val="15"/>
              </w:numPr>
              <w:tabs>
                <w:tab w:val="clear" w:pos="0"/>
                <w:tab w:val="clear" w:pos="709"/>
                <w:tab w:val="clear" w:pos="1134"/>
                <w:tab w:val="left" w:pos="828"/>
                <w:tab w:val="left" w:pos="829"/>
              </w:tabs>
              <w:spacing w:after="120"/>
              <w:ind w:hanging="357"/>
              <w:rPr>
                <w:rFonts w:cs="Tahoma"/>
              </w:rPr>
            </w:pPr>
            <w:r w:rsidRPr="00702720">
              <w:rPr>
                <w:rFonts w:cs="Tahoma"/>
              </w:rPr>
              <w:t>Μεθοδολογίες ανάπτυξης, παραμετροποίησης λογισμικού</w:t>
            </w:r>
          </w:p>
          <w:p w14:paraId="5483C1C7" w14:textId="77777777" w:rsidR="00F554C2" w:rsidRPr="00702720" w:rsidRDefault="00F554C2" w:rsidP="003F68CD">
            <w:pPr>
              <w:pStyle w:val="TableParagraph"/>
              <w:numPr>
                <w:ilvl w:val="2"/>
                <w:numId w:val="15"/>
              </w:numPr>
              <w:tabs>
                <w:tab w:val="clear" w:pos="0"/>
                <w:tab w:val="clear" w:pos="709"/>
                <w:tab w:val="clear" w:pos="1134"/>
                <w:tab w:val="left" w:pos="828"/>
                <w:tab w:val="left" w:pos="829"/>
              </w:tabs>
              <w:spacing w:after="120"/>
              <w:ind w:hanging="361"/>
              <w:rPr>
                <w:rFonts w:cs="Tahoma"/>
              </w:rPr>
            </w:pPr>
            <w:r w:rsidRPr="00702720">
              <w:rPr>
                <w:rFonts w:cs="Tahoma"/>
              </w:rPr>
              <w:t xml:space="preserve">Μεθοδολογίες </w:t>
            </w:r>
            <w:proofErr w:type="spellStart"/>
            <w:r w:rsidRPr="00702720">
              <w:rPr>
                <w:rFonts w:cs="Tahoma"/>
              </w:rPr>
              <w:t>Staging</w:t>
            </w:r>
            <w:proofErr w:type="spellEnd"/>
            <w:r w:rsidRPr="00702720">
              <w:rPr>
                <w:rFonts w:cs="Tahoma"/>
              </w:rPr>
              <w:t xml:space="preserve"> </w:t>
            </w:r>
          </w:p>
          <w:p w14:paraId="46512118" w14:textId="77777777" w:rsidR="00F01C41" w:rsidRPr="00702720" w:rsidRDefault="00F01C41" w:rsidP="003F68CD">
            <w:pPr>
              <w:pStyle w:val="TableParagraph"/>
              <w:numPr>
                <w:ilvl w:val="2"/>
                <w:numId w:val="15"/>
              </w:numPr>
              <w:tabs>
                <w:tab w:val="clear" w:pos="0"/>
                <w:tab w:val="clear" w:pos="709"/>
                <w:tab w:val="clear" w:pos="1134"/>
                <w:tab w:val="left" w:pos="828"/>
                <w:tab w:val="left" w:pos="829"/>
              </w:tabs>
              <w:spacing w:after="120"/>
              <w:ind w:hanging="357"/>
              <w:rPr>
                <w:rFonts w:cs="Tahoma"/>
              </w:rPr>
            </w:pPr>
            <w:proofErr w:type="spellStart"/>
            <w:r w:rsidRPr="00702720">
              <w:rPr>
                <w:rFonts w:cs="Tahoma"/>
              </w:rPr>
              <w:t>Roll-out</w:t>
            </w:r>
            <w:proofErr w:type="spellEnd"/>
          </w:p>
          <w:p w14:paraId="316F7926" w14:textId="77777777" w:rsidR="00F01C41" w:rsidRPr="00702720" w:rsidRDefault="00F01C41" w:rsidP="003F68CD">
            <w:pPr>
              <w:pStyle w:val="TableParagraph"/>
              <w:numPr>
                <w:ilvl w:val="2"/>
                <w:numId w:val="15"/>
              </w:numPr>
              <w:tabs>
                <w:tab w:val="clear" w:pos="0"/>
                <w:tab w:val="clear" w:pos="709"/>
                <w:tab w:val="clear" w:pos="1134"/>
                <w:tab w:val="left" w:pos="828"/>
                <w:tab w:val="left" w:pos="829"/>
              </w:tabs>
              <w:spacing w:after="120"/>
              <w:ind w:hanging="357"/>
              <w:rPr>
                <w:rFonts w:cs="Tahoma"/>
              </w:rPr>
            </w:pPr>
            <w:proofErr w:type="spellStart"/>
            <w:r w:rsidRPr="00702720">
              <w:rPr>
                <w:rFonts w:cs="Tahoma"/>
              </w:rPr>
              <w:t>Deployment</w:t>
            </w:r>
            <w:proofErr w:type="spellEnd"/>
            <w:r w:rsidRPr="00702720">
              <w:rPr>
                <w:rFonts w:cs="Tahoma"/>
              </w:rPr>
              <w:t>.</w:t>
            </w:r>
          </w:p>
          <w:p w14:paraId="4F83D386" w14:textId="3264004C" w:rsidR="00F01C41" w:rsidRPr="00702720" w:rsidRDefault="00F01C41" w:rsidP="001F63C4">
            <w:pPr>
              <w:rPr>
                <w:rFonts w:cs="Tahoma"/>
              </w:rPr>
            </w:pPr>
            <w:r w:rsidRPr="00702720">
              <w:rPr>
                <w:rFonts w:cs="Tahoma"/>
              </w:rPr>
              <w:t>Πρόταση υπηρεσιών προμήθειας και εγκατάστασης έτοιμου λογισμικού και ανάπτυξης και θέσης σε λειτουργία των εφαρμογών, που αντιστοιχεί στις ελάχιστες απαιτήσεις της διακήρυξης βαθμολογείται με 100. Η βαθμολογία αυτή μπορεί να αυξηθεί σε περίπτωση που ο υποψήφιος υπερκαλύψει του όρους και τις απαιτήσεις της διακήρυξης μέχρι τους 150 βαθμούς.</w:t>
            </w:r>
          </w:p>
          <w:p w14:paraId="2FBE4744" w14:textId="4A26E313" w:rsidR="00503CBB" w:rsidRPr="00702720" w:rsidRDefault="007F2E0B" w:rsidP="00E35B9D">
            <w:pPr>
              <w:pStyle w:val="TableParagraph"/>
              <w:tabs>
                <w:tab w:val="clear" w:pos="0"/>
                <w:tab w:val="clear" w:pos="709"/>
                <w:tab w:val="clear" w:pos="1134"/>
                <w:tab w:val="left" w:pos="524"/>
              </w:tabs>
              <w:spacing w:after="120"/>
              <w:ind w:left="107"/>
              <w:rPr>
                <w:rFonts w:cs="Tahoma"/>
                <w:b/>
              </w:rPr>
            </w:pPr>
            <w:r w:rsidRPr="00702720">
              <w:rPr>
                <w:rFonts w:cs="Tahoma"/>
                <w:b/>
                <w:bCs/>
              </w:rPr>
              <w:t>3</w:t>
            </w:r>
            <w:r w:rsidR="006948F4" w:rsidRPr="00702720">
              <w:rPr>
                <w:rFonts w:cs="Tahoma"/>
                <w:b/>
                <w:bCs/>
              </w:rPr>
              <w:t>.</w:t>
            </w:r>
            <w:r w:rsidR="00980D5A" w:rsidRPr="00702720">
              <w:rPr>
                <w:rFonts w:cs="Tahoma"/>
                <w:b/>
                <w:bCs/>
                <w:lang w:val="en-US"/>
              </w:rPr>
              <w:t>3</w:t>
            </w:r>
            <w:r w:rsidR="006948F4" w:rsidRPr="00702720">
              <w:rPr>
                <w:rFonts w:cs="Tahoma"/>
                <w:b/>
                <w:bCs/>
              </w:rPr>
              <w:t xml:space="preserve">  </w:t>
            </w:r>
            <w:hyperlink w:anchor="_bookmark107" w:history="1">
              <w:r w:rsidR="00503CBB" w:rsidRPr="00702720">
                <w:rPr>
                  <w:rFonts w:cs="Tahoma"/>
                  <w:b/>
                </w:rPr>
                <w:t>Υπηρεσίες Εκπαίδευσης</w:t>
              </w:r>
            </w:hyperlink>
          </w:p>
          <w:p w14:paraId="31C0D77E" w14:textId="77777777" w:rsidR="00503CBB" w:rsidRPr="00702720" w:rsidRDefault="00503CBB" w:rsidP="003F68CD">
            <w:pPr>
              <w:pStyle w:val="TableParagraph"/>
              <w:numPr>
                <w:ilvl w:val="2"/>
                <w:numId w:val="15"/>
              </w:numPr>
              <w:tabs>
                <w:tab w:val="clear" w:pos="0"/>
                <w:tab w:val="clear" w:pos="709"/>
                <w:tab w:val="clear" w:pos="1134"/>
                <w:tab w:val="left" w:pos="828"/>
                <w:tab w:val="left" w:pos="829"/>
              </w:tabs>
              <w:spacing w:after="120"/>
              <w:ind w:hanging="361"/>
              <w:rPr>
                <w:rFonts w:cs="Tahoma"/>
              </w:rPr>
            </w:pPr>
            <w:r w:rsidRPr="00702720">
              <w:rPr>
                <w:rFonts w:cs="Tahoma"/>
              </w:rPr>
              <w:t>Το αντικείμενο της εκπαίδευσης ανά κατηγορία</w:t>
            </w:r>
            <w:r w:rsidRPr="00702720">
              <w:rPr>
                <w:rFonts w:cs="Tahoma"/>
                <w:spacing w:val="-7"/>
              </w:rPr>
              <w:t xml:space="preserve"> </w:t>
            </w:r>
            <w:r w:rsidRPr="00702720">
              <w:rPr>
                <w:rFonts w:cs="Tahoma"/>
              </w:rPr>
              <w:t>εκπαιδευομένων</w:t>
            </w:r>
          </w:p>
          <w:p w14:paraId="4E17C3CE" w14:textId="77777777" w:rsidR="00503CBB" w:rsidRPr="00702720" w:rsidRDefault="00503CBB" w:rsidP="003F68CD">
            <w:pPr>
              <w:pStyle w:val="TableParagraph"/>
              <w:numPr>
                <w:ilvl w:val="2"/>
                <w:numId w:val="15"/>
              </w:numPr>
              <w:tabs>
                <w:tab w:val="clear" w:pos="0"/>
                <w:tab w:val="clear" w:pos="709"/>
                <w:tab w:val="clear" w:pos="1134"/>
                <w:tab w:val="left" w:pos="828"/>
                <w:tab w:val="left" w:pos="829"/>
              </w:tabs>
              <w:spacing w:after="120"/>
              <w:ind w:hanging="361"/>
              <w:rPr>
                <w:rFonts w:cs="Tahoma"/>
              </w:rPr>
            </w:pPr>
            <w:r w:rsidRPr="00702720">
              <w:rPr>
                <w:rFonts w:cs="Tahoma"/>
              </w:rPr>
              <w:t>H εκπαιδευτική διαδικασία και η διαχείριση</w:t>
            </w:r>
            <w:r w:rsidRPr="00702720">
              <w:rPr>
                <w:rFonts w:cs="Tahoma"/>
                <w:spacing w:val="-6"/>
              </w:rPr>
              <w:t xml:space="preserve"> </w:t>
            </w:r>
            <w:r w:rsidRPr="00702720">
              <w:rPr>
                <w:rFonts w:cs="Tahoma"/>
              </w:rPr>
              <w:t>αυτής</w:t>
            </w:r>
          </w:p>
          <w:p w14:paraId="00BF972C" w14:textId="77777777" w:rsidR="00503CBB" w:rsidRPr="00702720" w:rsidRDefault="00503CBB" w:rsidP="003F68CD">
            <w:pPr>
              <w:pStyle w:val="TableParagraph"/>
              <w:numPr>
                <w:ilvl w:val="2"/>
                <w:numId w:val="15"/>
              </w:numPr>
              <w:tabs>
                <w:tab w:val="clear" w:pos="0"/>
                <w:tab w:val="clear" w:pos="709"/>
                <w:tab w:val="clear" w:pos="1134"/>
                <w:tab w:val="left" w:pos="828"/>
                <w:tab w:val="left" w:pos="829"/>
              </w:tabs>
              <w:spacing w:after="120"/>
              <w:ind w:hanging="361"/>
              <w:rPr>
                <w:rFonts w:cs="Tahoma"/>
              </w:rPr>
            </w:pPr>
            <w:r w:rsidRPr="00702720">
              <w:rPr>
                <w:rFonts w:cs="Tahoma"/>
              </w:rPr>
              <w:t>Οι προσφερόμενες ώρες εκπαίδευσης ανά κατηγορία</w:t>
            </w:r>
            <w:r w:rsidRPr="00702720">
              <w:rPr>
                <w:rFonts w:cs="Tahoma"/>
                <w:spacing w:val="-3"/>
              </w:rPr>
              <w:t xml:space="preserve"> </w:t>
            </w:r>
            <w:r w:rsidRPr="00702720">
              <w:rPr>
                <w:rFonts w:cs="Tahoma"/>
              </w:rPr>
              <w:t>χρηστών</w:t>
            </w:r>
          </w:p>
          <w:p w14:paraId="3F1A3570" w14:textId="6B80EE2A" w:rsidR="001F63C4" w:rsidRPr="00702720" w:rsidRDefault="001F63C4" w:rsidP="001F63C4">
            <w:pPr>
              <w:rPr>
                <w:rFonts w:cs="Tahoma"/>
              </w:rPr>
            </w:pPr>
            <w:r w:rsidRPr="00702720">
              <w:rPr>
                <w:rFonts w:cs="Tahoma"/>
              </w:rPr>
              <w:lastRenderedPageBreak/>
              <w:t>Πρόταση υπηρεσιών εκπαίδευσης που αντιστοιχεί στις ελάχιστες απαιτήσεις της διακήρυξης , βαθμολογείται με 100. Η βαθμολογία αυτή μπορεί να αυξηθεί σε περίπτωση που ο υποψήφιος υπερκαλύψει του όρους και τις απαιτήσεις της διακήρυξης μέχρι τους 150 βαθμούς.</w:t>
            </w:r>
          </w:p>
          <w:p w14:paraId="590EFB98" w14:textId="77777777" w:rsidR="001F63C4" w:rsidRPr="00702720" w:rsidRDefault="001F63C4" w:rsidP="001F63C4">
            <w:pPr>
              <w:rPr>
                <w:rFonts w:cs="Tahoma"/>
              </w:rPr>
            </w:pPr>
          </w:p>
          <w:p w14:paraId="3513A6CD" w14:textId="12704CC8" w:rsidR="001F63C4" w:rsidRPr="00702720" w:rsidRDefault="007F2E0B" w:rsidP="001F63C4">
            <w:pPr>
              <w:pStyle w:val="TableParagraph"/>
              <w:tabs>
                <w:tab w:val="clear" w:pos="0"/>
                <w:tab w:val="clear" w:pos="709"/>
                <w:tab w:val="clear" w:pos="1134"/>
                <w:tab w:val="left" w:pos="524"/>
              </w:tabs>
              <w:spacing w:after="120"/>
              <w:ind w:left="107"/>
              <w:rPr>
                <w:rFonts w:cs="Tahoma"/>
                <w:b/>
              </w:rPr>
            </w:pPr>
            <w:r w:rsidRPr="00702720">
              <w:rPr>
                <w:rFonts w:cs="Tahoma"/>
                <w:b/>
              </w:rPr>
              <w:t>3</w:t>
            </w:r>
            <w:r w:rsidR="001F63C4" w:rsidRPr="00702720">
              <w:rPr>
                <w:rFonts w:cs="Tahoma"/>
                <w:b/>
              </w:rPr>
              <w:t>.4  Υπηρεσίες Δοκιμαστικής Λειτουργίας</w:t>
            </w:r>
          </w:p>
          <w:p w14:paraId="4DF2C736" w14:textId="77777777" w:rsidR="001F63C4" w:rsidRPr="00702720" w:rsidRDefault="001F63C4" w:rsidP="001F63C4">
            <w:pPr>
              <w:pStyle w:val="a"/>
              <w:widowControl w:val="0"/>
              <w:numPr>
                <w:ilvl w:val="0"/>
                <w:numId w:val="0"/>
              </w:numPr>
              <w:tabs>
                <w:tab w:val="left" w:pos="1034"/>
              </w:tabs>
              <w:suppressAutoHyphens w:val="0"/>
              <w:autoSpaceDE w:val="0"/>
              <w:autoSpaceDN w:val="0"/>
              <w:ind w:left="312" w:right="4506"/>
              <w:rPr>
                <w:rFonts w:cs="Tahoma"/>
              </w:rPr>
            </w:pPr>
            <w:r w:rsidRPr="00702720">
              <w:rPr>
                <w:rFonts w:eastAsia="Times New Roman" w:cs="Tahoma"/>
              </w:rPr>
              <w:t>Αξιολογείται:</w:t>
            </w:r>
          </w:p>
          <w:p w14:paraId="75D13A0E" w14:textId="3EB36F4E" w:rsidR="001F63C4" w:rsidRPr="00702720" w:rsidRDefault="001F63C4" w:rsidP="003F68CD">
            <w:pPr>
              <w:pStyle w:val="TableParagraph"/>
              <w:numPr>
                <w:ilvl w:val="2"/>
                <w:numId w:val="15"/>
              </w:numPr>
              <w:tabs>
                <w:tab w:val="clear" w:pos="0"/>
                <w:tab w:val="clear" w:pos="709"/>
                <w:tab w:val="clear" w:pos="1134"/>
                <w:tab w:val="left" w:pos="828"/>
                <w:tab w:val="left" w:pos="829"/>
              </w:tabs>
              <w:spacing w:after="120"/>
              <w:ind w:hanging="361"/>
              <w:rPr>
                <w:rFonts w:cs="Tahoma"/>
              </w:rPr>
            </w:pPr>
            <w:r w:rsidRPr="00702720">
              <w:rPr>
                <w:rFonts w:cs="Tahoma"/>
              </w:rPr>
              <w:t xml:space="preserve">Η προτεινόμενη μεθοδολογία παροχής των υπηρεσιών </w:t>
            </w:r>
            <w:proofErr w:type="spellStart"/>
            <w:r w:rsidRPr="00702720">
              <w:rPr>
                <w:rFonts w:cs="Tahoma"/>
              </w:rPr>
              <w:t>Help</w:t>
            </w:r>
            <w:proofErr w:type="spellEnd"/>
            <w:r w:rsidRPr="00702720">
              <w:rPr>
                <w:rFonts w:cs="Tahoma"/>
              </w:rPr>
              <w:t xml:space="preserve"> </w:t>
            </w:r>
            <w:proofErr w:type="spellStart"/>
            <w:r w:rsidRPr="00702720">
              <w:rPr>
                <w:rFonts w:cs="Tahoma"/>
              </w:rPr>
              <w:t>Desk</w:t>
            </w:r>
            <w:proofErr w:type="spellEnd"/>
            <w:r w:rsidRPr="00702720">
              <w:rPr>
                <w:rFonts w:cs="Tahoma"/>
              </w:rPr>
              <w:t xml:space="preserve"> και η μεθοδολογία παροχής τους κατά τη Φάση της Δοκιμαστικής Λειτουργίας.</w:t>
            </w:r>
          </w:p>
          <w:p w14:paraId="6290AB4A" w14:textId="561FC1B6" w:rsidR="0028133E" w:rsidRPr="00702720" w:rsidRDefault="0028133E" w:rsidP="0028133E">
            <w:pPr>
              <w:pStyle w:val="a"/>
              <w:numPr>
                <w:ilvl w:val="2"/>
                <w:numId w:val="15"/>
              </w:numPr>
              <w:rPr>
                <w:rFonts w:eastAsia="Tahoma" w:cs="Tahoma"/>
                <w:lang w:eastAsia="en-US"/>
              </w:rPr>
            </w:pPr>
            <w:r w:rsidRPr="00702720">
              <w:rPr>
                <w:rFonts w:eastAsia="Tahoma" w:cs="Tahoma"/>
                <w:lang w:eastAsia="en-US"/>
              </w:rPr>
              <w:t xml:space="preserve">Παροχή </w:t>
            </w:r>
            <w:proofErr w:type="spellStart"/>
            <w:r w:rsidRPr="00702720">
              <w:rPr>
                <w:rFonts w:eastAsia="Tahoma" w:cs="Tahoma"/>
                <w:lang w:eastAsia="en-US"/>
              </w:rPr>
              <w:t>helpdesk</w:t>
            </w:r>
            <w:proofErr w:type="spellEnd"/>
            <w:r w:rsidRPr="00702720">
              <w:rPr>
                <w:rFonts w:eastAsia="Tahoma" w:cs="Tahoma"/>
                <w:lang w:eastAsia="en-US"/>
              </w:rPr>
              <w:t xml:space="preserve"> πέραν των απαιτούμενων ωρών λειτουργίας</w:t>
            </w:r>
          </w:p>
          <w:p w14:paraId="76AD2A50" w14:textId="77777777" w:rsidR="001F63C4" w:rsidRPr="00702720" w:rsidRDefault="001F63C4" w:rsidP="001F63C4">
            <w:pPr>
              <w:tabs>
                <w:tab w:val="clear" w:pos="1134"/>
              </w:tabs>
              <w:rPr>
                <w:rFonts w:cs="Tahoma"/>
              </w:rPr>
            </w:pPr>
            <w:r w:rsidRPr="00702720">
              <w:rPr>
                <w:rFonts w:cs="Tahoma"/>
              </w:rPr>
              <w:t>Πρόταση υπηρεσιών πιλοτικής λειτουργίας που αντιστοιχεί στις ελάχιστες απαιτήσεις της διακήρυξης , βαθμολογείται με 100. Η βαθμολογία αυτή μπορεί να αυξηθεί σε περίπτωση που ο υποψήφιος υπερκαλύψει του όρους και τις απαιτήσεις της διακήρυξης μέχρι τους 150 βαθμούς.</w:t>
            </w:r>
          </w:p>
          <w:p w14:paraId="24CD01D6" w14:textId="77777777" w:rsidR="001F63C4" w:rsidRPr="00702720" w:rsidRDefault="001F63C4" w:rsidP="001F63C4">
            <w:pPr>
              <w:rPr>
                <w:rFonts w:cs="Tahoma"/>
              </w:rPr>
            </w:pPr>
          </w:p>
          <w:p w14:paraId="2F26C549" w14:textId="51CA79B7" w:rsidR="00F554C2" w:rsidRPr="00702720" w:rsidRDefault="00F554C2" w:rsidP="00F554C2">
            <w:pPr>
              <w:pStyle w:val="TableParagraph"/>
              <w:tabs>
                <w:tab w:val="clear" w:pos="0"/>
                <w:tab w:val="clear" w:pos="709"/>
                <w:tab w:val="clear" w:pos="1134"/>
                <w:tab w:val="left" w:pos="524"/>
              </w:tabs>
              <w:spacing w:after="120"/>
              <w:ind w:left="107"/>
              <w:rPr>
                <w:rFonts w:cs="Tahoma"/>
                <w:b/>
              </w:rPr>
            </w:pPr>
            <w:r w:rsidRPr="00702720">
              <w:rPr>
                <w:rFonts w:cs="Tahoma"/>
                <w:b/>
              </w:rPr>
              <w:t>3.5  Υπηρεσίες Δημοσιότητας</w:t>
            </w:r>
          </w:p>
          <w:p w14:paraId="7D6B403B" w14:textId="77777777" w:rsidR="00F554C2" w:rsidRPr="00702720" w:rsidRDefault="00F554C2" w:rsidP="00F554C2">
            <w:pPr>
              <w:pStyle w:val="a"/>
              <w:widowControl w:val="0"/>
              <w:numPr>
                <w:ilvl w:val="0"/>
                <w:numId w:val="0"/>
              </w:numPr>
              <w:tabs>
                <w:tab w:val="left" w:pos="1034"/>
              </w:tabs>
              <w:suppressAutoHyphens w:val="0"/>
              <w:autoSpaceDE w:val="0"/>
              <w:autoSpaceDN w:val="0"/>
              <w:ind w:left="312" w:right="4506"/>
              <w:rPr>
                <w:rFonts w:cs="Tahoma"/>
              </w:rPr>
            </w:pPr>
            <w:r w:rsidRPr="00702720">
              <w:rPr>
                <w:rFonts w:eastAsia="Times New Roman" w:cs="Tahoma"/>
              </w:rPr>
              <w:t>Αξιολογείται:</w:t>
            </w:r>
          </w:p>
          <w:p w14:paraId="207FE4EE" w14:textId="77777777" w:rsidR="00F554C2" w:rsidRPr="00702720" w:rsidRDefault="00F554C2" w:rsidP="003F68CD">
            <w:pPr>
              <w:pStyle w:val="TableParagraph"/>
              <w:numPr>
                <w:ilvl w:val="2"/>
                <w:numId w:val="15"/>
              </w:numPr>
              <w:tabs>
                <w:tab w:val="clear" w:pos="0"/>
                <w:tab w:val="clear" w:pos="709"/>
                <w:tab w:val="clear" w:pos="1134"/>
                <w:tab w:val="left" w:pos="828"/>
                <w:tab w:val="left" w:pos="829"/>
              </w:tabs>
              <w:spacing w:after="120"/>
              <w:ind w:hanging="361"/>
              <w:rPr>
                <w:rFonts w:cs="Tahoma"/>
              </w:rPr>
            </w:pPr>
            <w:r w:rsidRPr="00702720">
              <w:rPr>
                <w:rFonts w:cs="Tahoma"/>
              </w:rPr>
              <w:t>Τα παραδοτέα και η μεθοδολογία της Δημοσιότητας.</w:t>
            </w:r>
          </w:p>
          <w:p w14:paraId="25EFC989" w14:textId="77777777" w:rsidR="00F554C2" w:rsidRPr="00702720" w:rsidRDefault="00F554C2" w:rsidP="00F554C2">
            <w:pPr>
              <w:rPr>
                <w:rFonts w:cs="Tahoma"/>
              </w:rPr>
            </w:pPr>
            <w:r w:rsidRPr="00702720">
              <w:rPr>
                <w:rFonts w:cs="Tahoma"/>
              </w:rPr>
              <w:t>Πρόταση υπηρεσιών δράσεων δημοσιότητας που αντιστοιχεί στις ελάχιστες απαιτήσεις της διακήρυξης, βαθμολογείται με 100. Η βαθμολογία αυτή μπορεί να αυξηθεί σε περίπτωση που ο υποψήφιος υπερκαλύψει του όρους και τις απαιτήσεις της διακήρυξης μέχρι τους 150 βαθμούς.</w:t>
            </w:r>
          </w:p>
          <w:p w14:paraId="41CEA1EC" w14:textId="77777777" w:rsidR="00F554C2" w:rsidRPr="00702720" w:rsidRDefault="00F554C2" w:rsidP="001F63C4">
            <w:pPr>
              <w:rPr>
                <w:rFonts w:cs="Tahoma"/>
              </w:rPr>
            </w:pPr>
          </w:p>
          <w:p w14:paraId="649BB3D9" w14:textId="46039EBF" w:rsidR="00A05C93" w:rsidRPr="00702720" w:rsidRDefault="00F554C2" w:rsidP="00980D5A">
            <w:pPr>
              <w:pStyle w:val="TableParagraph"/>
              <w:tabs>
                <w:tab w:val="clear" w:pos="0"/>
                <w:tab w:val="clear" w:pos="709"/>
                <w:tab w:val="clear" w:pos="1134"/>
                <w:tab w:val="left" w:pos="524"/>
              </w:tabs>
              <w:spacing w:after="120"/>
              <w:ind w:left="107"/>
              <w:rPr>
                <w:rFonts w:cs="Tahoma"/>
                <w:b/>
                <w:bCs/>
              </w:rPr>
            </w:pPr>
            <w:r w:rsidRPr="00702720">
              <w:rPr>
                <w:rFonts w:cs="Tahoma"/>
                <w:b/>
                <w:bCs/>
              </w:rPr>
              <w:t>3</w:t>
            </w:r>
            <w:r w:rsidR="00700DFE" w:rsidRPr="00702720">
              <w:rPr>
                <w:rFonts w:cs="Tahoma"/>
                <w:b/>
                <w:bCs/>
                <w:lang w:val="en-US"/>
              </w:rPr>
              <w:t>.</w:t>
            </w:r>
            <w:r w:rsidRPr="00702720">
              <w:rPr>
                <w:rFonts w:cs="Tahoma"/>
                <w:b/>
                <w:bCs/>
              </w:rPr>
              <w:t>6</w:t>
            </w:r>
            <w:r w:rsidR="00700DFE" w:rsidRPr="00702720">
              <w:rPr>
                <w:rFonts w:cs="Tahoma"/>
                <w:b/>
                <w:bCs/>
                <w:lang w:val="en-US"/>
              </w:rPr>
              <w:t xml:space="preserve"> </w:t>
            </w:r>
            <w:proofErr w:type="spellStart"/>
            <w:r w:rsidR="00700DFE" w:rsidRPr="00702720">
              <w:rPr>
                <w:rFonts w:cs="Tahoma"/>
                <w:b/>
                <w:bCs/>
              </w:rPr>
              <w:t>Υπ</w:t>
            </w:r>
            <w:r w:rsidR="00700DFE" w:rsidRPr="00702720">
              <w:rPr>
                <w:rFonts w:cs="Tahoma"/>
                <w:b/>
                <w:bCs/>
                <w:lang w:val="en-US"/>
              </w:rPr>
              <w:t>ηρεσίες</w:t>
            </w:r>
            <w:proofErr w:type="spellEnd"/>
            <w:r w:rsidR="001523FB" w:rsidRPr="00702720">
              <w:rPr>
                <w:rFonts w:cs="Tahoma"/>
                <w:b/>
                <w:bCs/>
              </w:rPr>
              <w:t xml:space="preserve"> Εγγύησης </w:t>
            </w:r>
            <w:r w:rsidR="002C625B" w:rsidRPr="00702720">
              <w:rPr>
                <w:rFonts w:cs="Tahoma"/>
                <w:b/>
                <w:bCs/>
              </w:rPr>
              <w:t>– Τεχνική Υποστήριξη</w:t>
            </w:r>
          </w:p>
          <w:p w14:paraId="56AF53A3" w14:textId="77777777" w:rsidR="00F3068D" w:rsidRPr="00702720" w:rsidRDefault="00F3068D" w:rsidP="003F68CD">
            <w:pPr>
              <w:pStyle w:val="TableParagraph"/>
              <w:numPr>
                <w:ilvl w:val="2"/>
                <w:numId w:val="15"/>
              </w:numPr>
              <w:tabs>
                <w:tab w:val="clear" w:pos="0"/>
                <w:tab w:val="clear" w:pos="709"/>
                <w:tab w:val="clear" w:pos="1134"/>
                <w:tab w:val="left" w:pos="828"/>
                <w:tab w:val="left" w:pos="829"/>
              </w:tabs>
              <w:spacing w:after="120"/>
              <w:ind w:hanging="361"/>
              <w:rPr>
                <w:rFonts w:cs="Tahoma"/>
              </w:rPr>
            </w:pPr>
            <w:r w:rsidRPr="00702720">
              <w:rPr>
                <w:rFonts w:cs="Tahoma"/>
              </w:rPr>
              <w:t>Η χρονική διάρκεια της προσφερόμενης Εγγύησης πέραν της ζητούμενης</w:t>
            </w:r>
          </w:p>
          <w:p w14:paraId="0690EACB" w14:textId="40AA58EE" w:rsidR="001523FB" w:rsidRPr="00702720" w:rsidRDefault="00F3068D" w:rsidP="003F68CD">
            <w:pPr>
              <w:pStyle w:val="TableParagraph"/>
              <w:numPr>
                <w:ilvl w:val="2"/>
                <w:numId w:val="15"/>
              </w:numPr>
              <w:tabs>
                <w:tab w:val="clear" w:pos="0"/>
                <w:tab w:val="clear" w:pos="709"/>
                <w:tab w:val="clear" w:pos="1134"/>
                <w:tab w:val="left" w:pos="828"/>
                <w:tab w:val="left" w:pos="829"/>
              </w:tabs>
              <w:spacing w:after="120"/>
              <w:ind w:hanging="361"/>
              <w:rPr>
                <w:rFonts w:cs="Tahoma"/>
              </w:rPr>
            </w:pPr>
            <w:r w:rsidRPr="00702720">
              <w:rPr>
                <w:rFonts w:cs="Tahoma"/>
              </w:rPr>
              <w:t>Η προσφορά υπηρεσιών κατά την περίοδο της Εγγύησης – Τεχνικής Υποστήριξης πέραν των ζητούμενων στην παρούσα</w:t>
            </w:r>
          </w:p>
          <w:p w14:paraId="5F860D76" w14:textId="77777777" w:rsidR="006D1FA4" w:rsidRPr="00702720" w:rsidRDefault="006D1FA4" w:rsidP="007F2E0B">
            <w:pPr>
              <w:pStyle w:val="TableParagraph"/>
              <w:tabs>
                <w:tab w:val="clear" w:pos="0"/>
                <w:tab w:val="clear" w:pos="709"/>
                <w:tab w:val="clear" w:pos="1134"/>
                <w:tab w:val="left" w:pos="828"/>
                <w:tab w:val="left" w:pos="829"/>
              </w:tabs>
              <w:spacing w:after="120"/>
              <w:rPr>
                <w:rFonts w:cs="Tahoma"/>
              </w:rPr>
            </w:pPr>
          </w:p>
          <w:p w14:paraId="0B7C467B" w14:textId="76C53B87" w:rsidR="0068761A" w:rsidRPr="00702720" w:rsidRDefault="0068761A" w:rsidP="00E35B9D">
            <w:pPr>
              <w:pStyle w:val="TableParagraph"/>
              <w:spacing w:after="120"/>
              <w:rPr>
                <w:rFonts w:cs="Tahoma"/>
              </w:rPr>
            </w:pPr>
            <w:r w:rsidRPr="00702720">
              <w:rPr>
                <w:rFonts w:cs="Tahoma"/>
              </w:rPr>
              <w:t xml:space="preserve">Για κάθε ένα από τα κριτήρια </w:t>
            </w:r>
            <w:r w:rsidR="00F554C2" w:rsidRPr="00702720">
              <w:rPr>
                <w:rFonts w:cs="Tahoma"/>
              </w:rPr>
              <w:t>3</w:t>
            </w:r>
            <w:r w:rsidRPr="00702720">
              <w:rPr>
                <w:rFonts w:cs="Tahoma"/>
              </w:rPr>
              <w:t xml:space="preserve">.1 έως </w:t>
            </w:r>
            <w:r w:rsidR="00F554C2" w:rsidRPr="00702720">
              <w:rPr>
                <w:rFonts w:cs="Tahoma"/>
              </w:rPr>
              <w:t>3</w:t>
            </w:r>
            <w:r w:rsidRPr="00702720">
              <w:rPr>
                <w:rFonts w:cs="Tahoma"/>
              </w:rPr>
              <w:t>.</w:t>
            </w:r>
            <w:r w:rsidR="00F554C2" w:rsidRPr="00702720">
              <w:rPr>
                <w:rFonts w:cs="Tahoma"/>
              </w:rPr>
              <w:t>6</w:t>
            </w:r>
            <w:r w:rsidRPr="00702720">
              <w:rPr>
                <w:rFonts w:cs="Tahoma"/>
              </w:rPr>
              <w:t xml:space="preserve"> αξιολογούνται επίσης:</w:t>
            </w:r>
          </w:p>
          <w:p w14:paraId="39A887C5" w14:textId="1775B18B" w:rsidR="0068761A" w:rsidRPr="00702720" w:rsidRDefault="0068761A" w:rsidP="003F68CD">
            <w:pPr>
              <w:pStyle w:val="TableParagraph"/>
              <w:numPr>
                <w:ilvl w:val="2"/>
                <w:numId w:val="15"/>
              </w:numPr>
              <w:tabs>
                <w:tab w:val="clear" w:pos="0"/>
                <w:tab w:val="clear" w:pos="709"/>
                <w:tab w:val="clear" w:pos="1134"/>
                <w:tab w:val="left" w:pos="828"/>
                <w:tab w:val="left" w:pos="829"/>
              </w:tabs>
              <w:spacing w:after="120"/>
              <w:ind w:hanging="361"/>
              <w:rPr>
                <w:rFonts w:cs="Tahoma"/>
              </w:rPr>
            </w:pPr>
            <w:r w:rsidRPr="00702720">
              <w:rPr>
                <w:rFonts w:cs="Tahoma"/>
              </w:rPr>
              <w:tab/>
              <w:t>Η κάλυψη των απαιτήσεων των αντίστοιχων παραγράφων της διακήρυξης που αναφέρονται στον ανωτέρω πίνακα κριτηρίων αξιολόγησης.</w:t>
            </w:r>
          </w:p>
          <w:p w14:paraId="116D550E" w14:textId="1928CE88" w:rsidR="0068761A" w:rsidRPr="00702720" w:rsidRDefault="0068761A" w:rsidP="003F68CD">
            <w:pPr>
              <w:pStyle w:val="TableParagraph"/>
              <w:numPr>
                <w:ilvl w:val="2"/>
                <w:numId w:val="15"/>
              </w:numPr>
              <w:tabs>
                <w:tab w:val="clear" w:pos="0"/>
                <w:tab w:val="clear" w:pos="709"/>
                <w:tab w:val="clear" w:pos="1134"/>
                <w:tab w:val="left" w:pos="828"/>
                <w:tab w:val="left" w:pos="829"/>
              </w:tabs>
              <w:spacing w:after="120"/>
              <w:ind w:hanging="361"/>
              <w:rPr>
                <w:rFonts w:cs="Tahoma"/>
              </w:rPr>
            </w:pPr>
            <w:r w:rsidRPr="00702720">
              <w:rPr>
                <w:rFonts w:cs="Tahoma"/>
              </w:rPr>
              <w:tab/>
              <w:t xml:space="preserve">Η έκταση, το είδος, η </w:t>
            </w:r>
            <w:proofErr w:type="spellStart"/>
            <w:r w:rsidRPr="00702720">
              <w:rPr>
                <w:rFonts w:cs="Tahoma"/>
              </w:rPr>
              <w:t>καταλληλότητα</w:t>
            </w:r>
            <w:proofErr w:type="spellEnd"/>
            <w:r w:rsidRPr="00702720">
              <w:rPr>
                <w:rFonts w:cs="Tahoma"/>
              </w:rPr>
              <w:t xml:space="preserve">, η </w:t>
            </w:r>
            <w:proofErr w:type="spellStart"/>
            <w:r w:rsidRPr="00702720">
              <w:rPr>
                <w:rFonts w:cs="Tahoma"/>
              </w:rPr>
              <w:t>διακριτότητα</w:t>
            </w:r>
            <w:proofErr w:type="spellEnd"/>
            <w:r w:rsidRPr="00702720">
              <w:rPr>
                <w:rFonts w:cs="Tahoma"/>
              </w:rPr>
              <w:t xml:space="preserve">, η διαθεσιμότητα και τα ποιοτικά χαρακτηριστικά των προσφερόμενων υπηρεσιών, σε σχέση με την επίτευξη των στόχων του έργου. </w:t>
            </w:r>
          </w:p>
          <w:p w14:paraId="6C33231F" w14:textId="518E4BE4" w:rsidR="00AB4724" w:rsidRPr="00702720" w:rsidRDefault="0068761A" w:rsidP="003F68CD">
            <w:pPr>
              <w:pStyle w:val="TableParagraph"/>
              <w:numPr>
                <w:ilvl w:val="2"/>
                <w:numId w:val="15"/>
              </w:numPr>
              <w:tabs>
                <w:tab w:val="clear" w:pos="0"/>
                <w:tab w:val="clear" w:pos="709"/>
                <w:tab w:val="clear" w:pos="1134"/>
                <w:tab w:val="left" w:pos="828"/>
                <w:tab w:val="left" w:pos="829"/>
              </w:tabs>
              <w:spacing w:after="120"/>
              <w:ind w:hanging="361"/>
              <w:rPr>
                <w:rFonts w:cs="Tahoma"/>
              </w:rPr>
            </w:pPr>
            <w:r w:rsidRPr="00702720">
              <w:rPr>
                <w:rFonts w:cs="Tahoma"/>
              </w:rPr>
              <w:tab/>
              <w:t>Η προσφορά υπηρεσιών πέραν των ζητούμενων στην παρούσα, στο βαθμό που αυτές προσθέτουν αξία στο Έργο</w:t>
            </w:r>
          </w:p>
        </w:tc>
      </w:tr>
    </w:tbl>
    <w:p w14:paraId="7BB80530" w14:textId="77777777" w:rsidR="00503CBB" w:rsidRPr="00702720" w:rsidRDefault="00503CBB" w:rsidP="00503CBB">
      <w:pPr>
        <w:spacing w:line="266" w:lineRule="exact"/>
        <w:rPr>
          <w:rFonts w:cs="Tahoma"/>
        </w:rPr>
      </w:pPr>
    </w:p>
    <w:p w14:paraId="7CBC87E2" w14:textId="571C1750" w:rsidR="00013B2C" w:rsidRPr="00702720" w:rsidRDefault="00013B2C" w:rsidP="00BF6B20">
      <w:pPr>
        <w:pStyle w:val="4"/>
        <w:rPr>
          <w:rFonts w:cs="Tahoma"/>
        </w:rPr>
      </w:pPr>
      <w:r w:rsidRPr="00702720">
        <w:rPr>
          <w:rFonts w:cs="Tahoma"/>
        </w:rPr>
        <w:t>Τμήμα 2</w:t>
      </w:r>
    </w:p>
    <w:tbl>
      <w:tblPr>
        <w:tblW w:w="5000" w:type="pct"/>
        <w:tblLook w:val="04A0" w:firstRow="1" w:lastRow="0" w:firstColumn="1" w:lastColumn="0" w:noHBand="0" w:noVBand="1"/>
      </w:tblPr>
      <w:tblGrid>
        <w:gridCol w:w="743"/>
        <w:gridCol w:w="50"/>
        <w:gridCol w:w="5434"/>
        <w:gridCol w:w="1887"/>
        <w:gridCol w:w="1504"/>
      </w:tblGrid>
      <w:tr w:rsidR="007F2E0B" w:rsidRPr="00702720" w14:paraId="7FE5D3CB" w14:textId="77777777" w:rsidTr="002C030C">
        <w:trPr>
          <w:trHeight w:val="288"/>
        </w:trPr>
        <w:tc>
          <w:tcPr>
            <w:tcW w:w="412" w:type="pct"/>
            <w:gridSpan w:val="2"/>
            <w:tcBorders>
              <w:top w:val="single" w:sz="8" w:space="0" w:color="000000"/>
              <w:left w:val="single" w:sz="8" w:space="0" w:color="000000"/>
              <w:bottom w:val="nil"/>
              <w:right w:val="single" w:sz="8" w:space="0" w:color="000000"/>
            </w:tcBorders>
            <w:shd w:val="clear" w:color="000000" w:fill="BEBEBE"/>
            <w:vAlign w:val="center"/>
            <w:hideMark/>
          </w:tcPr>
          <w:p w14:paraId="186CEE1C" w14:textId="77777777" w:rsidR="007F2E0B" w:rsidRPr="00702720" w:rsidRDefault="007F2E0B" w:rsidP="007F2E0B">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 </w:t>
            </w:r>
          </w:p>
        </w:tc>
        <w:tc>
          <w:tcPr>
            <w:tcW w:w="2825" w:type="pct"/>
            <w:tcBorders>
              <w:top w:val="single" w:sz="8" w:space="0" w:color="000000"/>
              <w:left w:val="nil"/>
              <w:bottom w:val="nil"/>
              <w:right w:val="single" w:sz="8" w:space="0" w:color="000000"/>
            </w:tcBorders>
            <w:shd w:val="clear" w:color="000000" w:fill="BEBEBE"/>
            <w:vAlign w:val="center"/>
            <w:hideMark/>
          </w:tcPr>
          <w:p w14:paraId="25F754FB" w14:textId="77777777" w:rsidR="007F2E0B" w:rsidRPr="00702720" w:rsidRDefault="007F2E0B" w:rsidP="007F2E0B">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 </w:t>
            </w:r>
          </w:p>
        </w:tc>
        <w:tc>
          <w:tcPr>
            <w:tcW w:w="981" w:type="pct"/>
            <w:vMerge w:val="restart"/>
            <w:tcBorders>
              <w:top w:val="single" w:sz="8" w:space="0" w:color="000000"/>
              <w:left w:val="single" w:sz="8" w:space="0" w:color="000000"/>
              <w:bottom w:val="single" w:sz="8" w:space="0" w:color="000000"/>
              <w:right w:val="single" w:sz="8" w:space="0" w:color="000000"/>
            </w:tcBorders>
            <w:shd w:val="clear" w:color="000000" w:fill="BEBEBE"/>
            <w:vAlign w:val="center"/>
            <w:hideMark/>
          </w:tcPr>
          <w:p w14:paraId="1C83EC7D" w14:textId="77777777" w:rsidR="007F2E0B" w:rsidRPr="00702720" w:rsidRDefault="007F2E0B" w:rsidP="007F2E0B">
            <w:pPr>
              <w:tabs>
                <w:tab w:val="clear" w:pos="0"/>
                <w:tab w:val="clear" w:pos="709"/>
                <w:tab w:val="clear" w:pos="1134"/>
              </w:tabs>
              <w:suppressAutoHyphens w:val="0"/>
              <w:spacing w:after="0"/>
              <w:ind w:firstLineChars="100" w:firstLine="221"/>
              <w:jc w:val="left"/>
              <w:rPr>
                <w:rFonts w:cs="Tahoma"/>
                <w:b/>
                <w:bCs/>
                <w:color w:val="000000"/>
                <w:lang w:eastAsia="el-GR"/>
              </w:rPr>
            </w:pPr>
            <w:r w:rsidRPr="00702720">
              <w:rPr>
                <w:rFonts w:cs="Tahoma"/>
                <w:b/>
                <w:bCs/>
                <w:color w:val="000000"/>
                <w:lang w:eastAsia="el-GR"/>
              </w:rPr>
              <w:t>Συντελεστής βαρύτητας</w:t>
            </w:r>
          </w:p>
        </w:tc>
        <w:tc>
          <w:tcPr>
            <w:tcW w:w="782" w:type="pct"/>
            <w:vMerge w:val="restart"/>
            <w:tcBorders>
              <w:top w:val="single" w:sz="8" w:space="0" w:color="000000"/>
              <w:left w:val="single" w:sz="8" w:space="0" w:color="000000"/>
              <w:bottom w:val="single" w:sz="8" w:space="0" w:color="000000"/>
              <w:right w:val="single" w:sz="8" w:space="0" w:color="000000"/>
            </w:tcBorders>
            <w:shd w:val="clear" w:color="000000" w:fill="BEBEBE"/>
            <w:vAlign w:val="center"/>
            <w:hideMark/>
          </w:tcPr>
          <w:p w14:paraId="0C143FF2" w14:textId="77777777" w:rsidR="007F2E0B" w:rsidRPr="00702720" w:rsidRDefault="007F2E0B" w:rsidP="007F2E0B">
            <w:pPr>
              <w:tabs>
                <w:tab w:val="clear" w:pos="0"/>
                <w:tab w:val="clear" w:pos="709"/>
                <w:tab w:val="clear" w:pos="1134"/>
              </w:tabs>
              <w:suppressAutoHyphens w:val="0"/>
              <w:spacing w:after="0"/>
              <w:rPr>
                <w:rFonts w:cs="Tahoma"/>
                <w:b/>
                <w:bCs/>
                <w:color w:val="000000"/>
                <w:lang w:eastAsia="el-GR"/>
              </w:rPr>
            </w:pPr>
            <w:r w:rsidRPr="00702720">
              <w:rPr>
                <w:rFonts w:cs="Tahoma"/>
                <w:b/>
                <w:bCs/>
                <w:color w:val="000000"/>
                <w:lang w:eastAsia="el-GR"/>
              </w:rPr>
              <w:t>Παραπομπή σε παρ. απαίτησης της διακήρυξης</w:t>
            </w:r>
          </w:p>
        </w:tc>
      </w:tr>
      <w:tr w:rsidR="007F2E0B" w:rsidRPr="00702720" w14:paraId="08F7F40B" w14:textId="77777777" w:rsidTr="002C030C">
        <w:trPr>
          <w:trHeight w:val="294"/>
        </w:trPr>
        <w:tc>
          <w:tcPr>
            <w:tcW w:w="412" w:type="pct"/>
            <w:gridSpan w:val="2"/>
            <w:tcBorders>
              <w:top w:val="nil"/>
              <w:left w:val="single" w:sz="8" w:space="0" w:color="000000"/>
              <w:bottom w:val="single" w:sz="8" w:space="0" w:color="000000"/>
              <w:right w:val="single" w:sz="8" w:space="0" w:color="000000"/>
            </w:tcBorders>
            <w:shd w:val="clear" w:color="000000" w:fill="BEBEBE"/>
            <w:vAlign w:val="center"/>
            <w:hideMark/>
          </w:tcPr>
          <w:p w14:paraId="2EFB0B62" w14:textId="77777777" w:rsidR="007F2E0B" w:rsidRPr="00702720" w:rsidRDefault="007F2E0B" w:rsidP="007F2E0B">
            <w:pPr>
              <w:tabs>
                <w:tab w:val="clear" w:pos="0"/>
                <w:tab w:val="clear" w:pos="709"/>
                <w:tab w:val="clear" w:pos="1134"/>
              </w:tabs>
              <w:suppressAutoHyphens w:val="0"/>
              <w:spacing w:after="0"/>
              <w:jc w:val="center"/>
              <w:rPr>
                <w:rFonts w:cs="Tahoma"/>
                <w:b/>
                <w:bCs/>
                <w:color w:val="000000"/>
                <w:lang w:eastAsia="el-GR"/>
              </w:rPr>
            </w:pPr>
            <w:r w:rsidRPr="00702720">
              <w:rPr>
                <w:rFonts w:cs="Tahoma"/>
                <w:b/>
                <w:bCs/>
                <w:color w:val="000000"/>
                <w:lang w:eastAsia="el-GR"/>
              </w:rPr>
              <w:t>Α/Α</w:t>
            </w:r>
          </w:p>
        </w:tc>
        <w:tc>
          <w:tcPr>
            <w:tcW w:w="2825" w:type="pct"/>
            <w:tcBorders>
              <w:top w:val="nil"/>
              <w:left w:val="nil"/>
              <w:bottom w:val="single" w:sz="8" w:space="0" w:color="000000"/>
              <w:right w:val="single" w:sz="8" w:space="0" w:color="000000"/>
            </w:tcBorders>
            <w:shd w:val="clear" w:color="000000" w:fill="BEBEBE"/>
            <w:vAlign w:val="center"/>
            <w:hideMark/>
          </w:tcPr>
          <w:p w14:paraId="6FF07329" w14:textId="77777777" w:rsidR="007F2E0B" w:rsidRPr="00702720" w:rsidRDefault="007F2E0B" w:rsidP="007F2E0B">
            <w:pPr>
              <w:tabs>
                <w:tab w:val="clear" w:pos="0"/>
                <w:tab w:val="clear" w:pos="709"/>
                <w:tab w:val="clear" w:pos="1134"/>
              </w:tabs>
              <w:suppressAutoHyphens w:val="0"/>
              <w:spacing w:after="0"/>
              <w:ind w:firstLineChars="900" w:firstLine="1988"/>
              <w:jc w:val="left"/>
              <w:rPr>
                <w:rFonts w:cs="Tahoma"/>
                <w:b/>
                <w:bCs/>
                <w:color w:val="000000"/>
                <w:lang w:eastAsia="el-GR"/>
              </w:rPr>
            </w:pPr>
            <w:r w:rsidRPr="00702720">
              <w:rPr>
                <w:rFonts w:cs="Tahoma"/>
                <w:b/>
                <w:bCs/>
                <w:color w:val="000000"/>
                <w:lang w:eastAsia="el-GR"/>
              </w:rPr>
              <w:t>Κριτήρια Αξιολόγησης</w:t>
            </w:r>
          </w:p>
        </w:tc>
        <w:tc>
          <w:tcPr>
            <w:tcW w:w="981" w:type="pct"/>
            <w:vMerge/>
            <w:tcBorders>
              <w:top w:val="single" w:sz="8" w:space="0" w:color="000000"/>
              <w:left w:val="single" w:sz="8" w:space="0" w:color="000000"/>
              <w:bottom w:val="single" w:sz="8" w:space="0" w:color="000000"/>
              <w:right w:val="single" w:sz="8" w:space="0" w:color="000000"/>
            </w:tcBorders>
            <w:vAlign w:val="center"/>
            <w:hideMark/>
          </w:tcPr>
          <w:p w14:paraId="767ECD73" w14:textId="77777777" w:rsidR="007F2E0B" w:rsidRPr="00702720" w:rsidRDefault="007F2E0B" w:rsidP="007F2E0B">
            <w:pPr>
              <w:tabs>
                <w:tab w:val="clear" w:pos="0"/>
                <w:tab w:val="clear" w:pos="709"/>
                <w:tab w:val="clear" w:pos="1134"/>
              </w:tabs>
              <w:suppressAutoHyphens w:val="0"/>
              <w:spacing w:after="0"/>
              <w:jc w:val="left"/>
              <w:rPr>
                <w:rFonts w:cs="Tahoma"/>
                <w:b/>
                <w:bCs/>
                <w:color w:val="000000"/>
                <w:lang w:eastAsia="el-GR"/>
              </w:rPr>
            </w:pPr>
          </w:p>
        </w:tc>
        <w:tc>
          <w:tcPr>
            <w:tcW w:w="782" w:type="pct"/>
            <w:vMerge/>
            <w:tcBorders>
              <w:top w:val="single" w:sz="8" w:space="0" w:color="000000"/>
              <w:left w:val="single" w:sz="8" w:space="0" w:color="000000"/>
              <w:bottom w:val="single" w:sz="8" w:space="0" w:color="000000"/>
              <w:right w:val="single" w:sz="8" w:space="0" w:color="000000"/>
            </w:tcBorders>
            <w:vAlign w:val="center"/>
            <w:hideMark/>
          </w:tcPr>
          <w:p w14:paraId="799CA1CB" w14:textId="77777777" w:rsidR="007F2E0B" w:rsidRPr="00702720" w:rsidRDefault="007F2E0B" w:rsidP="007F2E0B">
            <w:pPr>
              <w:tabs>
                <w:tab w:val="clear" w:pos="0"/>
                <w:tab w:val="clear" w:pos="709"/>
                <w:tab w:val="clear" w:pos="1134"/>
              </w:tabs>
              <w:suppressAutoHyphens w:val="0"/>
              <w:spacing w:after="0"/>
              <w:jc w:val="left"/>
              <w:rPr>
                <w:rFonts w:cs="Tahoma"/>
                <w:b/>
                <w:bCs/>
                <w:color w:val="000000"/>
                <w:lang w:eastAsia="el-GR"/>
              </w:rPr>
            </w:pPr>
          </w:p>
        </w:tc>
      </w:tr>
      <w:tr w:rsidR="007F2E0B" w:rsidRPr="00702720" w14:paraId="23DA977E" w14:textId="77777777" w:rsidTr="002C030C">
        <w:trPr>
          <w:trHeight w:val="558"/>
        </w:trPr>
        <w:tc>
          <w:tcPr>
            <w:tcW w:w="412" w:type="pct"/>
            <w:gridSpan w:val="2"/>
            <w:tcBorders>
              <w:top w:val="nil"/>
              <w:left w:val="single" w:sz="8" w:space="0" w:color="000000"/>
              <w:bottom w:val="single" w:sz="8" w:space="0" w:color="000000"/>
              <w:right w:val="single" w:sz="8" w:space="0" w:color="000000"/>
            </w:tcBorders>
            <w:shd w:val="clear" w:color="000000" w:fill="F7C9AC"/>
            <w:vAlign w:val="center"/>
            <w:hideMark/>
          </w:tcPr>
          <w:p w14:paraId="2B59F0E3" w14:textId="77777777" w:rsidR="007F2E0B" w:rsidRPr="00702720" w:rsidRDefault="007F2E0B" w:rsidP="007F2E0B">
            <w:pPr>
              <w:tabs>
                <w:tab w:val="clear" w:pos="0"/>
                <w:tab w:val="clear" w:pos="709"/>
                <w:tab w:val="clear" w:pos="1134"/>
              </w:tabs>
              <w:suppressAutoHyphens w:val="0"/>
              <w:spacing w:after="0"/>
              <w:ind w:firstLineChars="100" w:firstLine="221"/>
              <w:jc w:val="left"/>
              <w:rPr>
                <w:rFonts w:cs="Tahoma"/>
                <w:b/>
                <w:bCs/>
                <w:color w:val="000000"/>
                <w:lang w:eastAsia="el-GR"/>
              </w:rPr>
            </w:pPr>
            <w:r w:rsidRPr="00702720">
              <w:rPr>
                <w:rFonts w:cs="Tahoma"/>
                <w:b/>
                <w:bCs/>
                <w:color w:val="000000"/>
                <w:lang w:eastAsia="el-GR"/>
              </w:rPr>
              <w:lastRenderedPageBreak/>
              <w:t>1.</w:t>
            </w:r>
          </w:p>
        </w:tc>
        <w:tc>
          <w:tcPr>
            <w:tcW w:w="2825" w:type="pct"/>
            <w:tcBorders>
              <w:top w:val="nil"/>
              <w:left w:val="nil"/>
              <w:bottom w:val="single" w:sz="8" w:space="0" w:color="000000"/>
              <w:right w:val="single" w:sz="8" w:space="0" w:color="000000"/>
            </w:tcBorders>
            <w:shd w:val="clear" w:color="000000" w:fill="F7C9AC"/>
            <w:vAlign w:val="center"/>
            <w:hideMark/>
          </w:tcPr>
          <w:p w14:paraId="347AF25B" w14:textId="697A5E47" w:rsidR="007F2E0B" w:rsidRPr="00702720" w:rsidRDefault="002C030C" w:rsidP="007F2E0B">
            <w:pPr>
              <w:tabs>
                <w:tab w:val="clear" w:pos="0"/>
                <w:tab w:val="clear" w:pos="709"/>
                <w:tab w:val="clear" w:pos="1134"/>
              </w:tabs>
              <w:suppressAutoHyphens w:val="0"/>
              <w:spacing w:after="0"/>
              <w:jc w:val="left"/>
              <w:rPr>
                <w:rFonts w:cs="Tahoma"/>
                <w:b/>
                <w:bCs/>
                <w:color w:val="000000"/>
                <w:lang w:eastAsia="el-GR"/>
              </w:rPr>
            </w:pPr>
            <w:r w:rsidRPr="00702720">
              <w:rPr>
                <w:rFonts w:cs="Tahoma"/>
                <w:b/>
                <w:bCs/>
                <w:color w:val="000000"/>
                <w:lang w:eastAsia="el-GR"/>
              </w:rPr>
              <w:t>Τεχνική Λύση</w:t>
            </w:r>
          </w:p>
        </w:tc>
        <w:tc>
          <w:tcPr>
            <w:tcW w:w="981" w:type="pct"/>
            <w:tcBorders>
              <w:top w:val="nil"/>
              <w:left w:val="nil"/>
              <w:bottom w:val="single" w:sz="8" w:space="0" w:color="000000"/>
              <w:right w:val="single" w:sz="8" w:space="0" w:color="000000"/>
            </w:tcBorders>
            <w:shd w:val="clear" w:color="000000" w:fill="F7C9AC"/>
            <w:vAlign w:val="center"/>
            <w:hideMark/>
          </w:tcPr>
          <w:p w14:paraId="6BB0683E" w14:textId="4A580CEC" w:rsidR="007F2E0B" w:rsidRPr="00702720" w:rsidRDefault="002C030C" w:rsidP="007F2E0B">
            <w:pPr>
              <w:tabs>
                <w:tab w:val="clear" w:pos="0"/>
                <w:tab w:val="clear" w:pos="709"/>
                <w:tab w:val="clear" w:pos="1134"/>
              </w:tabs>
              <w:suppressAutoHyphens w:val="0"/>
              <w:spacing w:after="0"/>
              <w:jc w:val="center"/>
              <w:rPr>
                <w:rFonts w:cs="Tahoma"/>
                <w:b/>
                <w:bCs/>
                <w:color w:val="000000"/>
                <w:lang w:eastAsia="el-GR"/>
              </w:rPr>
            </w:pPr>
            <w:r w:rsidRPr="00702720">
              <w:rPr>
                <w:rFonts w:cs="Tahoma"/>
                <w:b/>
                <w:bCs/>
                <w:color w:val="000000"/>
                <w:lang w:val="en-US" w:eastAsia="el-GR"/>
              </w:rPr>
              <w:t>5</w:t>
            </w:r>
            <w:r w:rsidR="007F2E0B" w:rsidRPr="00702720">
              <w:rPr>
                <w:rFonts w:cs="Tahoma"/>
                <w:b/>
                <w:bCs/>
                <w:color w:val="000000"/>
                <w:lang w:eastAsia="el-GR"/>
              </w:rPr>
              <w:t>5%</w:t>
            </w:r>
          </w:p>
        </w:tc>
        <w:tc>
          <w:tcPr>
            <w:tcW w:w="782" w:type="pct"/>
            <w:tcBorders>
              <w:top w:val="nil"/>
              <w:left w:val="nil"/>
              <w:bottom w:val="single" w:sz="8" w:space="0" w:color="000000"/>
              <w:right w:val="single" w:sz="8" w:space="0" w:color="000000"/>
            </w:tcBorders>
            <w:shd w:val="clear" w:color="000000" w:fill="F7C9AC"/>
            <w:vAlign w:val="center"/>
            <w:hideMark/>
          </w:tcPr>
          <w:p w14:paraId="699C14E5" w14:textId="77777777" w:rsidR="007F2E0B" w:rsidRPr="00702720" w:rsidRDefault="007F2E0B" w:rsidP="007F2E0B">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 </w:t>
            </w:r>
          </w:p>
        </w:tc>
      </w:tr>
      <w:tr w:rsidR="002C030C" w:rsidRPr="00702720" w14:paraId="2F43C0E4" w14:textId="77777777" w:rsidTr="002C030C">
        <w:trPr>
          <w:trHeight w:val="294"/>
        </w:trPr>
        <w:tc>
          <w:tcPr>
            <w:tcW w:w="412" w:type="pct"/>
            <w:gridSpan w:val="2"/>
            <w:tcBorders>
              <w:top w:val="nil"/>
              <w:left w:val="single" w:sz="8" w:space="0" w:color="000000"/>
              <w:bottom w:val="single" w:sz="8" w:space="0" w:color="000000"/>
              <w:right w:val="single" w:sz="8" w:space="0" w:color="000000"/>
            </w:tcBorders>
            <w:shd w:val="clear" w:color="auto" w:fill="auto"/>
            <w:vAlign w:val="center"/>
            <w:hideMark/>
          </w:tcPr>
          <w:p w14:paraId="13F291BF" w14:textId="77777777" w:rsidR="002C030C" w:rsidRPr="00702720" w:rsidRDefault="002C030C" w:rsidP="002C030C">
            <w:pPr>
              <w:tabs>
                <w:tab w:val="clear" w:pos="0"/>
                <w:tab w:val="clear" w:pos="709"/>
                <w:tab w:val="clear" w:pos="1134"/>
              </w:tabs>
              <w:suppressAutoHyphens w:val="0"/>
              <w:spacing w:after="0"/>
              <w:ind w:firstLineChars="100" w:firstLine="220"/>
              <w:jc w:val="left"/>
              <w:rPr>
                <w:rFonts w:cs="Tahoma"/>
                <w:color w:val="000000"/>
                <w:lang w:eastAsia="el-GR"/>
              </w:rPr>
            </w:pPr>
            <w:r w:rsidRPr="00702720">
              <w:rPr>
                <w:rFonts w:cs="Tahoma"/>
                <w:color w:val="000000"/>
                <w:lang w:eastAsia="el-GR"/>
              </w:rPr>
              <w:t>1.1</w:t>
            </w:r>
          </w:p>
        </w:tc>
        <w:tc>
          <w:tcPr>
            <w:tcW w:w="2825" w:type="pct"/>
            <w:tcBorders>
              <w:top w:val="nil"/>
              <w:left w:val="nil"/>
              <w:bottom w:val="single" w:sz="8" w:space="0" w:color="000000"/>
              <w:right w:val="single" w:sz="8" w:space="0" w:color="000000"/>
            </w:tcBorders>
            <w:shd w:val="clear" w:color="auto" w:fill="auto"/>
            <w:vAlign w:val="center"/>
            <w:hideMark/>
          </w:tcPr>
          <w:p w14:paraId="5BCDFF1D" w14:textId="7C46BF68" w:rsidR="002C030C" w:rsidRPr="00702720" w:rsidRDefault="002C030C" w:rsidP="002C030C">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Αντίληψη και κατανόηση του έργου από τον υποψήφιο Ανάδοχο</w:t>
            </w:r>
          </w:p>
        </w:tc>
        <w:tc>
          <w:tcPr>
            <w:tcW w:w="981" w:type="pct"/>
            <w:tcBorders>
              <w:top w:val="nil"/>
              <w:left w:val="nil"/>
              <w:bottom w:val="single" w:sz="8" w:space="0" w:color="000000"/>
              <w:right w:val="single" w:sz="8" w:space="0" w:color="000000"/>
            </w:tcBorders>
            <w:shd w:val="clear" w:color="auto" w:fill="auto"/>
            <w:vAlign w:val="center"/>
            <w:hideMark/>
          </w:tcPr>
          <w:p w14:paraId="08C0D441" w14:textId="77777777" w:rsidR="002C030C" w:rsidRPr="00702720" w:rsidRDefault="002C030C" w:rsidP="002C030C">
            <w:pPr>
              <w:tabs>
                <w:tab w:val="clear" w:pos="0"/>
                <w:tab w:val="clear" w:pos="709"/>
                <w:tab w:val="clear" w:pos="1134"/>
              </w:tabs>
              <w:suppressAutoHyphens w:val="0"/>
              <w:spacing w:after="0"/>
              <w:jc w:val="center"/>
              <w:rPr>
                <w:rFonts w:cs="Tahoma"/>
                <w:color w:val="000000"/>
                <w:lang w:eastAsia="el-GR"/>
              </w:rPr>
            </w:pPr>
            <w:r w:rsidRPr="00702720">
              <w:rPr>
                <w:rFonts w:cs="Tahoma"/>
                <w:color w:val="000000"/>
                <w:lang w:eastAsia="el-GR"/>
              </w:rPr>
              <w:t>5%</w:t>
            </w:r>
          </w:p>
        </w:tc>
        <w:tc>
          <w:tcPr>
            <w:tcW w:w="782" w:type="pct"/>
            <w:tcBorders>
              <w:top w:val="nil"/>
              <w:left w:val="nil"/>
              <w:bottom w:val="single" w:sz="8" w:space="0" w:color="000000"/>
              <w:right w:val="single" w:sz="8" w:space="0" w:color="000000"/>
            </w:tcBorders>
            <w:shd w:val="clear" w:color="auto" w:fill="auto"/>
            <w:vAlign w:val="center"/>
            <w:hideMark/>
          </w:tcPr>
          <w:p w14:paraId="689B777C" w14:textId="77777777" w:rsidR="002C030C" w:rsidRPr="00702720" w:rsidRDefault="002C030C" w:rsidP="002C030C">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Παράρτημα Ι: I.1, I.1.2</w:t>
            </w:r>
          </w:p>
        </w:tc>
      </w:tr>
      <w:tr w:rsidR="002C030C" w:rsidRPr="00702720" w14:paraId="3DAF2C6F" w14:textId="77777777" w:rsidTr="002C030C">
        <w:trPr>
          <w:trHeight w:val="294"/>
        </w:trPr>
        <w:tc>
          <w:tcPr>
            <w:tcW w:w="412" w:type="pct"/>
            <w:gridSpan w:val="2"/>
            <w:tcBorders>
              <w:top w:val="nil"/>
              <w:left w:val="single" w:sz="8" w:space="0" w:color="000000"/>
              <w:bottom w:val="single" w:sz="8" w:space="0" w:color="000000"/>
              <w:right w:val="single" w:sz="8" w:space="0" w:color="000000"/>
            </w:tcBorders>
            <w:shd w:val="clear" w:color="auto" w:fill="auto"/>
            <w:vAlign w:val="center"/>
            <w:hideMark/>
          </w:tcPr>
          <w:p w14:paraId="554BB36F" w14:textId="77777777" w:rsidR="002C030C" w:rsidRPr="00702720" w:rsidRDefault="002C030C" w:rsidP="002C030C">
            <w:pPr>
              <w:tabs>
                <w:tab w:val="clear" w:pos="0"/>
                <w:tab w:val="clear" w:pos="709"/>
                <w:tab w:val="clear" w:pos="1134"/>
              </w:tabs>
              <w:suppressAutoHyphens w:val="0"/>
              <w:spacing w:after="0"/>
              <w:ind w:firstLineChars="100" w:firstLine="220"/>
              <w:jc w:val="left"/>
              <w:rPr>
                <w:rFonts w:cs="Tahoma"/>
                <w:color w:val="000000"/>
                <w:lang w:eastAsia="el-GR"/>
              </w:rPr>
            </w:pPr>
            <w:r w:rsidRPr="00702720">
              <w:rPr>
                <w:rFonts w:cs="Tahoma"/>
                <w:color w:val="000000"/>
                <w:lang w:eastAsia="el-GR"/>
              </w:rPr>
              <w:t>1.2</w:t>
            </w:r>
          </w:p>
        </w:tc>
        <w:tc>
          <w:tcPr>
            <w:tcW w:w="2825" w:type="pct"/>
            <w:tcBorders>
              <w:top w:val="nil"/>
              <w:left w:val="nil"/>
              <w:bottom w:val="single" w:sz="8" w:space="0" w:color="000000"/>
              <w:right w:val="single" w:sz="8" w:space="0" w:color="000000"/>
            </w:tcBorders>
            <w:shd w:val="clear" w:color="auto" w:fill="auto"/>
            <w:vAlign w:val="center"/>
            <w:hideMark/>
          </w:tcPr>
          <w:p w14:paraId="542F8389" w14:textId="65025311" w:rsidR="002C030C" w:rsidRPr="00702720" w:rsidRDefault="002C030C" w:rsidP="002C030C">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Λειτουργικές &amp; Τεχνικές Απαιτήσεις Προσφερόμενου Λογισμικού</w:t>
            </w:r>
          </w:p>
        </w:tc>
        <w:tc>
          <w:tcPr>
            <w:tcW w:w="981" w:type="pct"/>
            <w:tcBorders>
              <w:top w:val="nil"/>
              <w:left w:val="nil"/>
              <w:bottom w:val="single" w:sz="8" w:space="0" w:color="000000"/>
              <w:right w:val="single" w:sz="8" w:space="0" w:color="000000"/>
            </w:tcBorders>
            <w:shd w:val="clear" w:color="auto" w:fill="auto"/>
            <w:vAlign w:val="center"/>
            <w:hideMark/>
          </w:tcPr>
          <w:p w14:paraId="3DD61349" w14:textId="4E4DB849" w:rsidR="002C030C" w:rsidRPr="00702720" w:rsidRDefault="002C030C" w:rsidP="002C030C">
            <w:pPr>
              <w:tabs>
                <w:tab w:val="clear" w:pos="0"/>
                <w:tab w:val="clear" w:pos="709"/>
                <w:tab w:val="clear" w:pos="1134"/>
              </w:tabs>
              <w:suppressAutoHyphens w:val="0"/>
              <w:spacing w:after="0"/>
              <w:jc w:val="center"/>
              <w:rPr>
                <w:rFonts w:cs="Tahoma"/>
                <w:color w:val="000000"/>
                <w:lang w:eastAsia="el-GR"/>
              </w:rPr>
            </w:pPr>
            <w:r w:rsidRPr="00702720">
              <w:rPr>
                <w:rFonts w:cs="Tahoma"/>
                <w:color w:val="000000"/>
                <w:lang w:val="en-US" w:eastAsia="el-GR"/>
              </w:rPr>
              <w:t>3</w:t>
            </w:r>
            <w:r w:rsidRPr="00702720">
              <w:rPr>
                <w:rFonts w:cs="Tahoma"/>
                <w:color w:val="000000"/>
                <w:lang w:eastAsia="el-GR"/>
              </w:rPr>
              <w:t>5%</w:t>
            </w:r>
          </w:p>
        </w:tc>
        <w:tc>
          <w:tcPr>
            <w:tcW w:w="782" w:type="pct"/>
            <w:tcBorders>
              <w:top w:val="nil"/>
              <w:left w:val="nil"/>
              <w:bottom w:val="single" w:sz="8" w:space="0" w:color="000000"/>
              <w:right w:val="single" w:sz="8" w:space="0" w:color="000000"/>
            </w:tcBorders>
            <w:shd w:val="clear" w:color="auto" w:fill="auto"/>
            <w:vAlign w:val="center"/>
            <w:hideMark/>
          </w:tcPr>
          <w:p w14:paraId="58AE9C4D" w14:textId="5FD1BB59" w:rsidR="002C030C" w:rsidRPr="00702720" w:rsidRDefault="002C030C" w:rsidP="002C030C">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Παράρτημα Ι: I.4.2</w:t>
            </w:r>
            <w:r w:rsidR="005E1157" w:rsidRPr="00702720">
              <w:rPr>
                <w:rFonts w:cs="Tahoma"/>
                <w:color w:val="000000"/>
                <w:lang w:eastAsia="el-GR"/>
              </w:rPr>
              <w:t xml:space="preserve"> και Παράρτημα ΙΙ: ΙΙ.3</w:t>
            </w:r>
            <w:r w:rsidR="00FC4B03" w:rsidRPr="00702720">
              <w:rPr>
                <w:rFonts w:cs="Tahoma"/>
                <w:color w:val="000000"/>
                <w:lang w:eastAsia="el-GR"/>
              </w:rPr>
              <w:t>.1</w:t>
            </w:r>
          </w:p>
        </w:tc>
      </w:tr>
      <w:tr w:rsidR="002C030C" w:rsidRPr="00702720" w14:paraId="2007EE93" w14:textId="77777777" w:rsidTr="002C030C">
        <w:trPr>
          <w:trHeight w:val="558"/>
        </w:trPr>
        <w:tc>
          <w:tcPr>
            <w:tcW w:w="412" w:type="pct"/>
            <w:gridSpan w:val="2"/>
            <w:tcBorders>
              <w:top w:val="nil"/>
              <w:left w:val="single" w:sz="8" w:space="0" w:color="000000"/>
              <w:bottom w:val="single" w:sz="8" w:space="0" w:color="000000"/>
              <w:right w:val="single" w:sz="8" w:space="0" w:color="000000"/>
            </w:tcBorders>
            <w:shd w:val="clear" w:color="auto" w:fill="auto"/>
            <w:vAlign w:val="center"/>
            <w:hideMark/>
          </w:tcPr>
          <w:p w14:paraId="04487ED6" w14:textId="77777777" w:rsidR="002C030C" w:rsidRPr="00702720" w:rsidRDefault="002C030C" w:rsidP="002C030C">
            <w:pPr>
              <w:tabs>
                <w:tab w:val="clear" w:pos="0"/>
                <w:tab w:val="clear" w:pos="709"/>
                <w:tab w:val="clear" w:pos="1134"/>
              </w:tabs>
              <w:suppressAutoHyphens w:val="0"/>
              <w:spacing w:after="0"/>
              <w:ind w:firstLineChars="100" w:firstLine="220"/>
              <w:jc w:val="left"/>
              <w:rPr>
                <w:rFonts w:cs="Tahoma"/>
                <w:color w:val="000000"/>
                <w:lang w:eastAsia="el-GR"/>
              </w:rPr>
            </w:pPr>
            <w:r w:rsidRPr="00702720">
              <w:rPr>
                <w:rFonts w:cs="Tahoma"/>
                <w:color w:val="000000"/>
                <w:lang w:eastAsia="el-GR"/>
              </w:rPr>
              <w:t>1.3</w:t>
            </w:r>
          </w:p>
        </w:tc>
        <w:tc>
          <w:tcPr>
            <w:tcW w:w="2825" w:type="pct"/>
            <w:tcBorders>
              <w:top w:val="nil"/>
              <w:left w:val="nil"/>
              <w:bottom w:val="single" w:sz="8" w:space="0" w:color="000000"/>
              <w:right w:val="single" w:sz="8" w:space="0" w:color="000000"/>
            </w:tcBorders>
            <w:shd w:val="clear" w:color="auto" w:fill="auto"/>
            <w:vAlign w:val="center"/>
            <w:hideMark/>
          </w:tcPr>
          <w:p w14:paraId="6C36896B" w14:textId="2D819181" w:rsidR="002C030C" w:rsidRPr="00702720" w:rsidRDefault="002C030C" w:rsidP="002C030C">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Οριζόντιες Απαιτήσεις</w:t>
            </w:r>
          </w:p>
        </w:tc>
        <w:tc>
          <w:tcPr>
            <w:tcW w:w="981" w:type="pct"/>
            <w:tcBorders>
              <w:top w:val="nil"/>
              <w:left w:val="nil"/>
              <w:bottom w:val="single" w:sz="8" w:space="0" w:color="000000"/>
              <w:right w:val="single" w:sz="8" w:space="0" w:color="000000"/>
            </w:tcBorders>
            <w:shd w:val="clear" w:color="auto" w:fill="auto"/>
            <w:vAlign w:val="center"/>
            <w:hideMark/>
          </w:tcPr>
          <w:p w14:paraId="0342B820" w14:textId="77777777" w:rsidR="002C030C" w:rsidRPr="00702720" w:rsidRDefault="002C030C" w:rsidP="002C030C">
            <w:pPr>
              <w:tabs>
                <w:tab w:val="clear" w:pos="0"/>
                <w:tab w:val="clear" w:pos="709"/>
                <w:tab w:val="clear" w:pos="1134"/>
              </w:tabs>
              <w:suppressAutoHyphens w:val="0"/>
              <w:spacing w:after="0"/>
              <w:jc w:val="center"/>
              <w:rPr>
                <w:rFonts w:cs="Tahoma"/>
                <w:color w:val="000000"/>
                <w:lang w:eastAsia="el-GR"/>
              </w:rPr>
            </w:pPr>
            <w:r w:rsidRPr="00702720">
              <w:rPr>
                <w:rFonts w:cs="Tahoma"/>
                <w:color w:val="000000"/>
                <w:lang w:eastAsia="el-GR"/>
              </w:rPr>
              <w:t>5%</w:t>
            </w:r>
          </w:p>
        </w:tc>
        <w:tc>
          <w:tcPr>
            <w:tcW w:w="782" w:type="pct"/>
            <w:tcBorders>
              <w:top w:val="nil"/>
              <w:left w:val="nil"/>
              <w:bottom w:val="single" w:sz="8" w:space="0" w:color="000000"/>
              <w:right w:val="single" w:sz="8" w:space="0" w:color="000000"/>
            </w:tcBorders>
            <w:shd w:val="clear" w:color="auto" w:fill="auto"/>
            <w:vAlign w:val="center"/>
            <w:hideMark/>
          </w:tcPr>
          <w:p w14:paraId="319E469E" w14:textId="77777777" w:rsidR="002C030C" w:rsidRPr="00702720" w:rsidRDefault="002C030C" w:rsidP="002C030C">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Παράρτημα Ι: I.3, I.5</w:t>
            </w:r>
          </w:p>
        </w:tc>
      </w:tr>
      <w:tr w:rsidR="002C030C" w:rsidRPr="00702720" w14:paraId="71007BCD" w14:textId="77777777" w:rsidTr="002C030C">
        <w:trPr>
          <w:trHeight w:val="558"/>
        </w:trPr>
        <w:tc>
          <w:tcPr>
            <w:tcW w:w="412" w:type="pct"/>
            <w:gridSpan w:val="2"/>
            <w:tcBorders>
              <w:top w:val="nil"/>
              <w:left w:val="single" w:sz="8" w:space="0" w:color="000000"/>
              <w:bottom w:val="single" w:sz="8" w:space="0" w:color="000000"/>
              <w:right w:val="single" w:sz="8" w:space="0" w:color="000000"/>
            </w:tcBorders>
            <w:shd w:val="clear" w:color="auto" w:fill="auto"/>
            <w:vAlign w:val="center"/>
          </w:tcPr>
          <w:p w14:paraId="134D8672" w14:textId="0D88A5CF" w:rsidR="002C030C" w:rsidRPr="00702720" w:rsidRDefault="002C030C" w:rsidP="002C030C">
            <w:pPr>
              <w:tabs>
                <w:tab w:val="clear" w:pos="0"/>
                <w:tab w:val="clear" w:pos="709"/>
                <w:tab w:val="clear" w:pos="1134"/>
              </w:tabs>
              <w:suppressAutoHyphens w:val="0"/>
              <w:spacing w:after="0"/>
              <w:ind w:firstLineChars="100" w:firstLine="220"/>
              <w:jc w:val="left"/>
              <w:rPr>
                <w:rFonts w:cs="Tahoma"/>
                <w:color w:val="000000"/>
                <w:lang w:val="en-US" w:eastAsia="el-GR"/>
              </w:rPr>
            </w:pPr>
            <w:r w:rsidRPr="00702720">
              <w:rPr>
                <w:rFonts w:cs="Tahoma"/>
                <w:color w:val="000000"/>
                <w:lang w:val="en-US" w:eastAsia="el-GR"/>
              </w:rPr>
              <w:t>1.4</w:t>
            </w:r>
          </w:p>
        </w:tc>
        <w:tc>
          <w:tcPr>
            <w:tcW w:w="2825" w:type="pct"/>
            <w:tcBorders>
              <w:top w:val="nil"/>
              <w:left w:val="nil"/>
              <w:bottom w:val="single" w:sz="8" w:space="0" w:color="000000"/>
              <w:right w:val="single" w:sz="8" w:space="0" w:color="000000"/>
            </w:tcBorders>
            <w:shd w:val="clear" w:color="auto" w:fill="auto"/>
            <w:vAlign w:val="center"/>
          </w:tcPr>
          <w:p w14:paraId="202B7026" w14:textId="4FECF094" w:rsidR="002C030C" w:rsidRPr="00702720" w:rsidRDefault="002C030C" w:rsidP="002C030C">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Αριθμός διαφορετικών κατασκευαστών καμερών που μπορεί να συνδυάσει το προσφερόμενο λογισμικό από υφιστάμενες υλοποιήσεις</w:t>
            </w:r>
          </w:p>
        </w:tc>
        <w:tc>
          <w:tcPr>
            <w:tcW w:w="981" w:type="pct"/>
            <w:tcBorders>
              <w:top w:val="nil"/>
              <w:left w:val="nil"/>
              <w:bottom w:val="single" w:sz="8" w:space="0" w:color="000000"/>
              <w:right w:val="single" w:sz="8" w:space="0" w:color="000000"/>
            </w:tcBorders>
            <w:shd w:val="clear" w:color="auto" w:fill="auto"/>
            <w:vAlign w:val="center"/>
          </w:tcPr>
          <w:p w14:paraId="3D7A2624" w14:textId="02F8CB86" w:rsidR="002C030C" w:rsidRPr="00702720" w:rsidRDefault="002C030C" w:rsidP="002C030C">
            <w:pPr>
              <w:tabs>
                <w:tab w:val="clear" w:pos="0"/>
                <w:tab w:val="clear" w:pos="709"/>
                <w:tab w:val="clear" w:pos="1134"/>
              </w:tabs>
              <w:suppressAutoHyphens w:val="0"/>
              <w:spacing w:after="0"/>
              <w:jc w:val="center"/>
              <w:rPr>
                <w:rFonts w:cs="Tahoma"/>
                <w:color w:val="000000"/>
                <w:lang w:val="en-US" w:eastAsia="el-GR"/>
              </w:rPr>
            </w:pPr>
            <w:r w:rsidRPr="00702720">
              <w:rPr>
                <w:rFonts w:cs="Tahoma"/>
                <w:color w:val="000000"/>
                <w:lang w:val="en-US" w:eastAsia="el-GR"/>
              </w:rPr>
              <w:t>10%</w:t>
            </w:r>
          </w:p>
        </w:tc>
        <w:tc>
          <w:tcPr>
            <w:tcW w:w="782" w:type="pct"/>
            <w:tcBorders>
              <w:top w:val="nil"/>
              <w:left w:val="nil"/>
              <w:bottom w:val="single" w:sz="8" w:space="0" w:color="000000"/>
              <w:right w:val="single" w:sz="8" w:space="0" w:color="000000"/>
            </w:tcBorders>
            <w:shd w:val="clear" w:color="auto" w:fill="auto"/>
            <w:vAlign w:val="center"/>
          </w:tcPr>
          <w:p w14:paraId="1215FFBC" w14:textId="5CB146BB" w:rsidR="002C030C" w:rsidRPr="00702720" w:rsidRDefault="002C030C" w:rsidP="002C030C">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Παράρτημα Ι: I.4.2</w:t>
            </w:r>
            <w:r w:rsidR="005E1157" w:rsidRPr="00702720">
              <w:rPr>
                <w:rFonts w:cs="Tahoma"/>
                <w:color w:val="000000"/>
                <w:lang w:eastAsia="el-GR"/>
              </w:rPr>
              <w:t xml:space="preserve"> και Παρόν,  Επεξήγηση Κριτηρίων #1.4 </w:t>
            </w:r>
          </w:p>
        </w:tc>
      </w:tr>
      <w:tr w:rsidR="002C030C" w:rsidRPr="00702720" w14:paraId="573A4CA0" w14:textId="77777777" w:rsidTr="002C030C">
        <w:trPr>
          <w:trHeight w:val="294"/>
        </w:trPr>
        <w:tc>
          <w:tcPr>
            <w:tcW w:w="412" w:type="pct"/>
            <w:gridSpan w:val="2"/>
            <w:tcBorders>
              <w:top w:val="nil"/>
              <w:left w:val="single" w:sz="8" w:space="0" w:color="000000"/>
              <w:bottom w:val="single" w:sz="8" w:space="0" w:color="000000"/>
              <w:right w:val="single" w:sz="8" w:space="0" w:color="000000"/>
            </w:tcBorders>
            <w:shd w:val="clear" w:color="000000" w:fill="F7C9AC"/>
            <w:vAlign w:val="center"/>
            <w:hideMark/>
          </w:tcPr>
          <w:p w14:paraId="7CD6763F" w14:textId="10DB17F6" w:rsidR="002C030C" w:rsidRPr="00702720" w:rsidRDefault="002C030C" w:rsidP="002C030C">
            <w:pPr>
              <w:tabs>
                <w:tab w:val="clear" w:pos="0"/>
                <w:tab w:val="clear" w:pos="709"/>
                <w:tab w:val="clear" w:pos="1134"/>
              </w:tabs>
              <w:suppressAutoHyphens w:val="0"/>
              <w:spacing w:after="0"/>
              <w:ind w:firstLineChars="100" w:firstLine="221"/>
              <w:jc w:val="left"/>
              <w:rPr>
                <w:rFonts w:cs="Tahoma"/>
                <w:b/>
                <w:bCs/>
                <w:color w:val="000000"/>
                <w:lang w:val="en-US" w:eastAsia="el-GR"/>
              </w:rPr>
            </w:pPr>
            <w:r w:rsidRPr="00702720">
              <w:rPr>
                <w:rFonts w:cs="Tahoma"/>
                <w:b/>
                <w:bCs/>
                <w:color w:val="000000"/>
                <w:lang w:val="en-US" w:eastAsia="el-GR"/>
              </w:rPr>
              <w:t>2</w:t>
            </w:r>
          </w:p>
        </w:tc>
        <w:tc>
          <w:tcPr>
            <w:tcW w:w="2825" w:type="pct"/>
            <w:tcBorders>
              <w:top w:val="nil"/>
              <w:left w:val="nil"/>
              <w:bottom w:val="single" w:sz="8" w:space="0" w:color="000000"/>
              <w:right w:val="single" w:sz="8" w:space="0" w:color="000000"/>
            </w:tcBorders>
            <w:shd w:val="clear" w:color="000000" w:fill="F7C9AC"/>
            <w:vAlign w:val="center"/>
            <w:hideMark/>
          </w:tcPr>
          <w:p w14:paraId="4A835C47" w14:textId="77777777" w:rsidR="002C030C" w:rsidRPr="00702720" w:rsidRDefault="002C030C" w:rsidP="002C030C">
            <w:pPr>
              <w:tabs>
                <w:tab w:val="clear" w:pos="0"/>
                <w:tab w:val="clear" w:pos="709"/>
                <w:tab w:val="clear" w:pos="1134"/>
              </w:tabs>
              <w:suppressAutoHyphens w:val="0"/>
              <w:spacing w:after="0"/>
              <w:jc w:val="left"/>
              <w:rPr>
                <w:rFonts w:cs="Tahoma"/>
                <w:b/>
                <w:bCs/>
                <w:color w:val="000000"/>
                <w:lang w:eastAsia="el-GR"/>
              </w:rPr>
            </w:pPr>
            <w:r w:rsidRPr="00702720">
              <w:rPr>
                <w:rFonts w:cs="Tahoma"/>
                <w:b/>
                <w:bCs/>
                <w:color w:val="000000"/>
                <w:lang w:eastAsia="el-GR"/>
              </w:rPr>
              <w:t>Προσφερόμενες υπηρεσίες</w:t>
            </w:r>
          </w:p>
        </w:tc>
        <w:tc>
          <w:tcPr>
            <w:tcW w:w="981" w:type="pct"/>
            <w:tcBorders>
              <w:top w:val="nil"/>
              <w:left w:val="nil"/>
              <w:bottom w:val="single" w:sz="8" w:space="0" w:color="000000"/>
              <w:right w:val="single" w:sz="8" w:space="0" w:color="000000"/>
            </w:tcBorders>
            <w:shd w:val="clear" w:color="000000" w:fill="F7C9AC"/>
            <w:vAlign w:val="center"/>
            <w:hideMark/>
          </w:tcPr>
          <w:p w14:paraId="2C77E058" w14:textId="7A998022" w:rsidR="002C030C" w:rsidRPr="00702720" w:rsidRDefault="002C030C" w:rsidP="002C030C">
            <w:pPr>
              <w:tabs>
                <w:tab w:val="clear" w:pos="0"/>
                <w:tab w:val="clear" w:pos="709"/>
                <w:tab w:val="clear" w:pos="1134"/>
              </w:tabs>
              <w:suppressAutoHyphens w:val="0"/>
              <w:spacing w:after="0"/>
              <w:jc w:val="center"/>
              <w:rPr>
                <w:rFonts w:cs="Tahoma"/>
                <w:b/>
                <w:bCs/>
                <w:color w:val="000000"/>
                <w:lang w:eastAsia="el-GR"/>
              </w:rPr>
            </w:pPr>
            <w:r w:rsidRPr="00702720">
              <w:rPr>
                <w:rFonts w:cs="Tahoma"/>
                <w:b/>
                <w:bCs/>
                <w:color w:val="000000"/>
                <w:lang w:val="en-US" w:eastAsia="el-GR"/>
              </w:rPr>
              <w:t>30</w:t>
            </w:r>
            <w:r w:rsidRPr="00702720">
              <w:rPr>
                <w:rFonts w:cs="Tahoma"/>
                <w:b/>
                <w:bCs/>
                <w:color w:val="000000"/>
                <w:lang w:eastAsia="el-GR"/>
              </w:rPr>
              <w:t>%</w:t>
            </w:r>
          </w:p>
        </w:tc>
        <w:tc>
          <w:tcPr>
            <w:tcW w:w="782" w:type="pct"/>
            <w:tcBorders>
              <w:top w:val="nil"/>
              <w:left w:val="nil"/>
              <w:bottom w:val="single" w:sz="8" w:space="0" w:color="000000"/>
              <w:right w:val="single" w:sz="8" w:space="0" w:color="000000"/>
            </w:tcBorders>
            <w:shd w:val="clear" w:color="000000" w:fill="F7C9AC"/>
            <w:vAlign w:val="center"/>
            <w:hideMark/>
          </w:tcPr>
          <w:p w14:paraId="0DE64D90" w14:textId="77777777" w:rsidR="002C030C" w:rsidRPr="00702720" w:rsidRDefault="002C030C" w:rsidP="002C030C">
            <w:pPr>
              <w:tabs>
                <w:tab w:val="clear" w:pos="0"/>
                <w:tab w:val="clear" w:pos="709"/>
                <w:tab w:val="clear" w:pos="1134"/>
              </w:tabs>
              <w:suppressAutoHyphens w:val="0"/>
              <w:spacing w:after="0"/>
              <w:jc w:val="left"/>
              <w:rPr>
                <w:rFonts w:cs="Tahoma"/>
                <w:b/>
                <w:bCs/>
                <w:color w:val="000000"/>
                <w:lang w:eastAsia="el-GR"/>
              </w:rPr>
            </w:pPr>
            <w:r w:rsidRPr="00702720">
              <w:rPr>
                <w:rFonts w:cs="Tahoma"/>
                <w:b/>
                <w:bCs/>
                <w:color w:val="000000"/>
                <w:lang w:eastAsia="el-GR"/>
              </w:rPr>
              <w:t> </w:t>
            </w:r>
          </w:p>
        </w:tc>
      </w:tr>
      <w:tr w:rsidR="002C030C" w:rsidRPr="00702720" w14:paraId="568DFD45" w14:textId="77777777">
        <w:trPr>
          <w:trHeight w:val="294"/>
        </w:trPr>
        <w:tc>
          <w:tcPr>
            <w:tcW w:w="412" w:type="pct"/>
            <w:gridSpan w:val="2"/>
            <w:tcBorders>
              <w:top w:val="nil"/>
              <w:left w:val="single" w:sz="8" w:space="0" w:color="000000"/>
              <w:bottom w:val="single" w:sz="8" w:space="0" w:color="000000"/>
              <w:right w:val="single" w:sz="8" w:space="0" w:color="000000"/>
            </w:tcBorders>
            <w:shd w:val="clear" w:color="auto" w:fill="auto"/>
            <w:vAlign w:val="center"/>
            <w:hideMark/>
          </w:tcPr>
          <w:p w14:paraId="729A829E" w14:textId="7B60CCC9" w:rsidR="002C030C" w:rsidRPr="00702720" w:rsidRDefault="002C030C" w:rsidP="002C030C">
            <w:pPr>
              <w:tabs>
                <w:tab w:val="clear" w:pos="0"/>
                <w:tab w:val="clear" w:pos="709"/>
                <w:tab w:val="clear" w:pos="1134"/>
              </w:tabs>
              <w:suppressAutoHyphens w:val="0"/>
              <w:spacing w:after="0"/>
              <w:ind w:firstLineChars="100" w:firstLine="220"/>
              <w:jc w:val="left"/>
              <w:rPr>
                <w:rFonts w:cs="Tahoma"/>
                <w:color w:val="000000"/>
                <w:lang w:eastAsia="el-GR"/>
              </w:rPr>
            </w:pPr>
            <w:r w:rsidRPr="00702720">
              <w:rPr>
                <w:rFonts w:cs="Tahoma"/>
                <w:color w:val="000000"/>
                <w:lang w:val="en-US" w:eastAsia="el-GR"/>
              </w:rPr>
              <w:t>2</w:t>
            </w:r>
            <w:r w:rsidRPr="00702720">
              <w:rPr>
                <w:rFonts w:cs="Tahoma"/>
                <w:color w:val="000000"/>
                <w:lang w:eastAsia="el-GR"/>
              </w:rPr>
              <w:t>.1</w:t>
            </w:r>
          </w:p>
        </w:tc>
        <w:tc>
          <w:tcPr>
            <w:tcW w:w="2825" w:type="pct"/>
            <w:tcBorders>
              <w:top w:val="nil"/>
              <w:left w:val="nil"/>
              <w:bottom w:val="single" w:sz="8" w:space="0" w:color="000000"/>
              <w:right w:val="single" w:sz="8" w:space="0" w:color="000000"/>
            </w:tcBorders>
            <w:shd w:val="clear" w:color="auto" w:fill="auto"/>
            <w:vAlign w:val="center"/>
            <w:hideMark/>
          </w:tcPr>
          <w:p w14:paraId="2C91E834" w14:textId="518BF501" w:rsidR="002C030C" w:rsidRPr="00702720" w:rsidRDefault="002C030C" w:rsidP="002C030C">
            <w:pPr>
              <w:tabs>
                <w:tab w:val="clear" w:pos="0"/>
                <w:tab w:val="clear" w:pos="709"/>
                <w:tab w:val="clear" w:pos="1134"/>
              </w:tabs>
              <w:suppressAutoHyphens w:val="0"/>
              <w:spacing w:after="0"/>
              <w:jc w:val="left"/>
              <w:rPr>
                <w:rFonts w:cs="Tahoma"/>
                <w:color w:val="000000"/>
                <w:lang w:val="en-US" w:eastAsia="el-GR"/>
              </w:rPr>
            </w:pPr>
            <w:r w:rsidRPr="00702720">
              <w:rPr>
                <w:rFonts w:cs="Tahoma"/>
                <w:color w:val="000000"/>
                <w:lang w:eastAsia="el-GR"/>
              </w:rPr>
              <w:t>Μελέτη Εφαρμογής</w:t>
            </w:r>
            <w:r w:rsidRPr="00702720">
              <w:rPr>
                <w:rFonts w:cs="Tahoma"/>
                <w:color w:val="000000"/>
                <w:lang w:val="en-US" w:eastAsia="el-GR"/>
              </w:rPr>
              <w:t xml:space="preserve"> - </w:t>
            </w:r>
            <w:r w:rsidRPr="00702720">
              <w:rPr>
                <w:rFonts w:cs="Tahoma"/>
              </w:rPr>
              <w:t xml:space="preserve"> Ανάλυση Απαιτήσεων</w:t>
            </w:r>
          </w:p>
        </w:tc>
        <w:tc>
          <w:tcPr>
            <w:tcW w:w="981" w:type="pct"/>
            <w:tcBorders>
              <w:top w:val="nil"/>
              <w:left w:val="nil"/>
              <w:bottom w:val="single" w:sz="8" w:space="0" w:color="000000"/>
              <w:right w:val="single" w:sz="8" w:space="0" w:color="000000"/>
            </w:tcBorders>
            <w:shd w:val="clear" w:color="auto" w:fill="auto"/>
            <w:hideMark/>
          </w:tcPr>
          <w:p w14:paraId="7485CFA8" w14:textId="028BF96B" w:rsidR="002C030C" w:rsidRPr="00702720" w:rsidRDefault="002C030C" w:rsidP="002C030C">
            <w:pPr>
              <w:tabs>
                <w:tab w:val="clear" w:pos="0"/>
                <w:tab w:val="clear" w:pos="709"/>
                <w:tab w:val="clear" w:pos="1134"/>
              </w:tabs>
              <w:suppressAutoHyphens w:val="0"/>
              <w:spacing w:after="0"/>
              <w:jc w:val="center"/>
              <w:rPr>
                <w:rFonts w:cs="Tahoma"/>
                <w:color w:val="000000"/>
                <w:lang w:eastAsia="el-GR"/>
              </w:rPr>
            </w:pPr>
            <w:r w:rsidRPr="00702720">
              <w:rPr>
                <w:rFonts w:cs="Tahoma"/>
              </w:rPr>
              <w:t>10%</w:t>
            </w:r>
          </w:p>
        </w:tc>
        <w:tc>
          <w:tcPr>
            <w:tcW w:w="782" w:type="pct"/>
            <w:tcBorders>
              <w:top w:val="nil"/>
              <w:left w:val="nil"/>
              <w:bottom w:val="single" w:sz="8" w:space="0" w:color="000000"/>
              <w:right w:val="single" w:sz="8" w:space="0" w:color="000000"/>
            </w:tcBorders>
            <w:shd w:val="clear" w:color="auto" w:fill="auto"/>
            <w:vAlign w:val="center"/>
            <w:hideMark/>
          </w:tcPr>
          <w:p w14:paraId="4C7C45C9" w14:textId="77777777" w:rsidR="002C030C" w:rsidRPr="00702720" w:rsidRDefault="002C030C" w:rsidP="002C030C">
            <w:pPr>
              <w:tabs>
                <w:tab w:val="clear" w:pos="0"/>
                <w:tab w:val="clear" w:pos="709"/>
                <w:tab w:val="clear" w:pos="1134"/>
              </w:tabs>
              <w:suppressAutoHyphens w:val="0"/>
              <w:spacing w:after="0"/>
              <w:rPr>
                <w:rFonts w:cs="Tahoma"/>
                <w:color w:val="000000"/>
                <w:lang w:eastAsia="el-GR"/>
              </w:rPr>
            </w:pPr>
            <w:r w:rsidRPr="00702720">
              <w:rPr>
                <w:rFonts w:cs="Tahoma"/>
                <w:color w:val="000000"/>
                <w:lang w:eastAsia="el-GR"/>
              </w:rPr>
              <w:t xml:space="preserve">Παράρτημα Ι: I.6.1 </w:t>
            </w:r>
          </w:p>
        </w:tc>
      </w:tr>
      <w:tr w:rsidR="002C030C" w:rsidRPr="00702720" w14:paraId="5A84BD65" w14:textId="77777777">
        <w:trPr>
          <w:trHeight w:val="558"/>
        </w:trPr>
        <w:tc>
          <w:tcPr>
            <w:tcW w:w="412" w:type="pct"/>
            <w:gridSpan w:val="2"/>
            <w:tcBorders>
              <w:top w:val="nil"/>
              <w:left w:val="single" w:sz="8" w:space="0" w:color="000000"/>
              <w:bottom w:val="single" w:sz="8" w:space="0" w:color="000000"/>
              <w:right w:val="single" w:sz="8" w:space="0" w:color="000000"/>
            </w:tcBorders>
            <w:shd w:val="clear" w:color="auto" w:fill="auto"/>
            <w:vAlign w:val="center"/>
            <w:hideMark/>
          </w:tcPr>
          <w:p w14:paraId="203A2453" w14:textId="68607DC3" w:rsidR="002C030C" w:rsidRPr="00702720" w:rsidRDefault="002C030C" w:rsidP="002C030C">
            <w:pPr>
              <w:tabs>
                <w:tab w:val="clear" w:pos="0"/>
                <w:tab w:val="clear" w:pos="709"/>
                <w:tab w:val="clear" w:pos="1134"/>
              </w:tabs>
              <w:suppressAutoHyphens w:val="0"/>
              <w:spacing w:after="0"/>
              <w:ind w:firstLineChars="100" w:firstLine="220"/>
              <w:jc w:val="left"/>
              <w:rPr>
                <w:rFonts w:cs="Tahoma"/>
                <w:color w:val="000000"/>
                <w:lang w:eastAsia="el-GR"/>
              </w:rPr>
            </w:pPr>
            <w:r w:rsidRPr="00702720">
              <w:rPr>
                <w:rFonts w:cs="Tahoma"/>
                <w:color w:val="000000"/>
                <w:lang w:val="en-US" w:eastAsia="el-GR"/>
              </w:rPr>
              <w:t>2</w:t>
            </w:r>
            <w:r w:rsidRPr="00702720">
              <w:rPr>
                <w:rFonts w:cs="Tahoma"/>
                <w:color w:val="000000"/>
                <w:lang w:eastAsia="el-GR"/>
              </w:rPr>
              <w:t>.2</w:t>
            </w:r>
          </w:p>
        </w:tc>
        <w:tc>
          <w:tcPr>
            <w:tcW w:w="2825" w:type="pct"/>
            <w:tcBorders>
              <w:top w:val="nil"/>
              <w:left w:val="nil"/>
              <w:bottom w:val="single" w:sz="8" w:space="0" w:color="000000"/>
              <w:right w:val="single" w:sz="8" w:space="0" w:color="000000"/>
            </w:tcBorders>
            <w:shd w:val="clear" w:color="auto" w:fill="auto"/>
            <w:vAlign w:val="center"/>
            <w:hideMark/>
          </w:tcPr>
          <w:p w14:paraId="719038F9" w14:textId="321A3D52" w:rsidR="002C030C" w:rsidRPr="00702720" w:rsidRDefault="002C030C" w:rsidP="002C030C">
            <w:pPr>
              <w:tabs>
                <w:tab w:val="clear" w:pos="0"/>
                <w:tab w:val="clear" w:pos="709"/>
                <w:tab w:val="clear" w:pos="1134"/>
              </w:tabs>
              <w:suppressAutoHyphens w:val="0"/>
              <w:spacing w:after="0"/>
              <w:jc w:val="left"/>
              <w:rPr>
                <w:rFonts w:cs="Tahoma"/>
                <w:color w:val="000000"/>
                <w:lang w:eastAsia="el-GR"/>
              </w:rPr>
            </w:pPr>
            <w:r w:rsidRPr="00702720">
              <w:rPr>
                <w:rFonts w:cs="Tahoma"/>
              </w:rPr>
              <w:t>Υπηρεσίες Προμήθειας και εγκατάστασης έτοιμου Λογισμικού – Ανάπτυξη και θέση σε λειτουργία Εφαρμογών</w:t>
            </w:r>
          </w:p>
        </w:tc>
        <w:tc>
          <w:tcPr>
            <w:tcW w:w="981" w:type="pct"/>
            <w:tcBorders>
              <w:top w:val="nil"/>
              <w:left w:val="nil"/>
              <w:bottom w:val="single" w:sz="8" w:space="0" w:color="000000"/>
              <w:right w:val="single" w:sz="8" w:space="0" w:color="000000"/>
            </w:tcBorders>
            <w:shd w:val="clear" w:color="auto" w:fill="auto"/>
            <w:hideMark/>
          </w:tcPr>
          <w:p w14:paraId="44E6AAD5" w14:textId="585B9BEA" w:rsidR="002C030C" w:rsidRPr="00702720" w:rsidRDefault="002C030C" w:rsidP="002C030C">
            <w:pPr>
              <w:tabs>
                <w:tab w:val="clear" w:pos="0"/>
                <w:tab w:val="clear" w:pos="709"/>
                <w:tab w:val="clear" w:pos="1134"/>
              </w:tabs>
              <w:suppressAutoHyphens w:val="0"/>
              <w:spacing w:after="0"/>
              <w:jc w:val="center"/>
              <w:rPr>
                <w:rFonts w:cs="Tahoma"/>
                <w:color w:val="000000"/>
                <w:lang w:eastAsia="el-GR"/>
              </w:rPr>
            </w:pPr>
            <w:r w:rsidRPr="00702720">
              <w:rPr>
                <w:rFonts w:cs="Tahoma"/>
              </w:rPr>
              <w:t>5%</w:t>
            </w:r>
          </w:p>
        </w:tc>
        <w:tc>
          <w:tcPr>
            <w:tcW w:w="782" w:type="pct"/>
            <w:tcBorders>
              <w:top w:val="nil"/>
              <w:left w:val="nil"/>
              <w:bottom w:val="single" w:sz="8" w:space="0" w:color="000000"/>
              <w:right w:val="single" w:sz="8" w:space="0" w:color="000000"/>
            </w:tcBorders>
            <w:shd w:val="clear" w:color="auto" w:fill="auto"/>
            <w:vAlign w:val="center"/>
            <w:hideMark/>
          </w:tcPr>
          <w:p w14:paraId="60348950" w14:textId="77777777" w:rsidR="002C030C" w:rsidRPr="00702720" w:rsidRDefault="002C030C" w:rsidP="002C030C">
            <w:pPr>
              <w:tabs>
                <w:tab w:val="clear" w:pos="0"/>
                <w:tab w:val="clear" w:pos="709"/>
                <w:tab w:val="clear" w:pos="1134"/>
              </w:tabs>
              <w:suppressAutoHyphens w:val="0"/>
              <w:spacing w:after="0"/>
              <w:rPr>
                <w:rFonts w:cs="Tahoma"/>
                <w:color w:val="000000"/>
                <w:lang w:eastAsia="el-GR"/>
              </w:rPr>
            </w:pPr>
            <w:r w:rsidRPr="00702720">
              <w:rPr>
                <w:rFonts w:cs="Tahoma"/>
                <w:color w:val="000000"/>
                <w:lang w:eastAsia="el-GR"/>
              </w:rPr>
              <w:t>Παράρτημα Ι: I.6.2</w:t>
            </w:r>
          </w:p>
        </w:tc>
      </w:tr>
      <w:tr w:rsidR="002C030C" w:rsidRPr="00702720" w14:paraId="152EC10B" w14:textId="77777777">
        <w:trPr>
          <w:trHeight w:val="558"/>
        </w:trPr>
        <w:tc>
          <w:tcPr>
            <w:tcW w:w="412" w:type="pct"/>
            <w:gridSpan w:val="2"/>
            <w:tcBorders>
              <w:top w:val="nil"/>
              <w:left w:val="single" w:sz="8" w:space="0" w:color="000000"/>
              <w:bottom w:val="single" w:sz="8" w:space="0" w:color="000000"/>
              <w:right w:val="single" w:sz="8" w:space="0" w:color="000000"/>
            </w:tcBorders>
            <w:shd w:val="clear" w:color="auto" w:fill="auto"/>
            <w:vAlign w:val="center"/>
            <w:hideMark/>
          </w:tcPr>
          <w:p w14:paraId="3162A4C8" w14:textId="2E0392E8" w:rsidR="002C030C" w:rsidRPr="00702720" w:rsidRDefault="002C030C" w:rsidP="002C030C">
            <w:pPr>
              <w:tabs>
                <w:tab w:val="clear" w:pos="0"/>
                <w:tab w:val="clear" w:pos="709"/>
                <w:tab w:val="clear" w:pos="1134"/>
              </w:tabs>
              <w:suppressAutoHyphens w:val="0"/>
              <w:spacing w:after="0"/>
              <w:ind w:firstLineChars="100" w:firstLine="220"/>
              <w:jc w:val="left"/>
              <w:rPr>
                <w:rFonts w:cs="Tahoma"/>
                <w:color w:val="000000"/>
                <w:lang w:eastAsia="el-GR"/>
              </w:rPr>
            </w:pPr>
            <w:r w:rsidRPr="00702720">
              <w:rPr>
                <w:rFonts w:cs="Tahoma"/>
                <w:color w:val="000000"/>
                <w:lang w:val="en-US" w:eastAsia="el-GR"/>
              </w:rPr>
              <w:t>2</w:t>
            </w:r>
            <w:r w:rsidRPr="00702720">
              <w:rPr>
                <w:rFonts w:cs="Tahoma"/>
                <w:color w:val="000000"/>
                <w:lang w:eastAsia="el-GR"/>
              </w:rPr>
              <w:t>.3</w:t>
            </w:r>
          </w:p>
        </w:tc>
        <w:tc>
          <w:tcPr>
            <w:tcW w:w="2825" w:type="pct"/>
            <w:tcBorders>
              <w:top w:val="nil"/>
              <w:left w:val="nil"/>
              <w:bottom w:val="single" w:sz="8" w:space="0" w:color="000000"/>
              <w:right w:val="single" w:sz="8" w:space="0" w:color="000000"/>
            </w:tcBorders>
            <w:shd w:val="clear" w:color="auto" w:fill="auto"/>
            <w:vAlign w:val="center"/>
            <w:hideMark/>
          </w:tcPr>
          <w:p w14:paraId="3058655F" w14:textId="49D88815" w:rsidR="002C030C" w:rsidRPr="00702720" w:rsidRDefault="002C030C" w:rsidP="002C030C">
            <w:pPr>
              <w:tabs>
                <w:tab w:val="clear" w:pos="0"/>
                <w:tab w:val="clear" w:pos="709"/>
                <w:tab w:val="clear" w:pos="1134"/>
              </w:tabs>
              <w:suppressAutoHyphens w:val="0"/>
              <w:spacing w:after="0"/>
              <w:jc w:val="left"/>
              <w:rPr>
                <w:rFonts w:cs="Tahoma"/>
                <w:color w:val="000000"/>
                <w:lang w:eastAsia="el-GR"/>
              </w:rPr>
            </w:pPr>
            <w:r w:rsidRPr="00702720">
              <w:rPr>
                <w:rFonts w:cs="Tahoma"/>
              </w:rPr>
              <w:t>Υποστήριξης Δοκιμαστικής Λειτουργίας</w:t>
            </w:r>
          </w:p>
        </w:tc>
        <w:tc>
          <w:tcPr>
            <w:tcW w:w="981" w:type="pct"/>
            <w:tcBorders>
              <w:top w:val="nil"/>
              <w:left w:val="nil"/>
              <w:bottom w:val="single" w:sz="8" w:space="0" w:color="000000"/>
              <w:right w:val="single" w:sz="8" w:space="0" w:color="000000"/>
            </w:tcBorders>
            <w:shd w:val="clear" w:color="auto" w:fill="auto"/>
            <w:hideMark/>
          </w:tcPr>
          <w:p w14:paraId="4A35C9C0" w14:textId="42F9F9F9" w:rsidR="002C030C" w:rsidRPr="00702720" w:rsidRDefault="002C030C" w:rsidP="002C030C">
            <w:pPr>
              <w:tabs>
                <w:tab w:val="clear" w:pos="0"/>
                <w:tab w:val="clear" w:pos="709"/>
                <w:tab w:val="clear" w:pos="1134"/>
              </w:tabs>
              <w:suppressAutoHyphens w:val="0"/>
              <w:spacing w:after="0"/>
              <w:jc w:val="center"/>
              <w:rPr>
                <w:rFonts w:cs="Tahoma"/>
                <w:color w:val="000000"/>
                <w:lang w:eastAsia="el-GR"/>
              </w:rPr>
            </w:pPr>
            <w:r w:rsidRPr="00702720">
              <w:rPr>
                <w:rFonts w:cs="Tahoma"/>
              </w:rPr>
              <w:t>5%</w:t>
            </w:r>
          </w:p>
        </w:tc>
        <w:tc>
          <w:tcPr>
            <w:tcW w:w="782" w:type="pct"/>
            <w:tcBorders>
              <w:top w:val="nil"/>
              <w:left w:val="nil"/>
              <w:bottom w:val="single" w:sz="8" w:space="0" w:color="000000"/>
              <w:right w:val="single" w:sz="8" w:space="0" w:color="000000"/>
            </w:tcBorders>
            <w:shd w:val="clear" w:color="auto" w:fill="auto"/>
            <w:vAlign w:val="center"/>
            <w:hideMark/>
          </w:tcPr>
          <w:p w14:paraId="0C89953B" w14:textId="2235959C" w:rsidR="002C030C" w:rsidRPr="00702720" w:rsidRDefault="002C030C" w:rsidP="002C030C">
            <w:pPr>
              <w:tabs>
                <w:tab w:val="clear" w:pos="0"/>
                <w:tab w:val="clear" w:pos="709"/>
                <w:tab w:val="clear" w:pos="1134"/>
              </w:tabs>
              <w:suppressAutoHyphens w:val="0"/>
              <w:spacing w:after="0"/>
              <w:rPr>
                <w:rFonts w:cs="Tahoma"/>
                <w:color w:val="000000"/>
                <w:lang w:val="en-US" w:eastAsia="el-GR"/>
              </w:rPr>
            </w:pPr>
            <w:r w:rsidRPr="00702720">
              <w:rPr>
                <w:rFonts w:cs="Tahoma"/>
                <w:color w:val="000000"/>
                <w:lang w:eastAsia="el-GR"/>
              </w:rPr>
              <w:t>Παράρτημα Ι: I.6.</w:t>
            </w:r>
            <w:r w:rsidRPr="00702720">
              <w:rPr>
                <w:rFonts w:cs="Tahoma"/>
                <w:color w:val="000000"/>
                <w:lang w:val="en-US" w:eastAsia="el-GR"/>
              </w:rPr>
              <w:t>4</w:t>
            </w:r>
          </w:p>
        </w:tc>
      </w:tr>
      <w:tr w:rsidR="002C030C" w:rsidRPr="00702720" w14:paraId="01D3EB68" w14:textId="77777777">
        <w:trPr>
          <w:trHeight w:val="294"/>
        </w:trPr>
        <w:tc>
          <w:tcPr>
            <w:tcW w:w="412" w:type="pct"/>
            <w:gridSpan w:val="2"/>
            <w:tcBorders>
              <w:top w:val="nil"/>
              <w:left w:val="single" w:sz="8" w:space="0" w:color="000000"/>
              <w:bottom w:val="single" w:sz="8" w:space="0" w:color="000000"/>
              <w:right w:val="single" w:sz="8" w:space="0" w:color="000000"/>
            </w:tcBorders>
            <w:shd w:val="clear" w:color="auto" w:fill="auto"/>
            <w:vAlign w:val="center"/>
            <w:hideMark/>
          </w:tcPr>
          <w:p w14:paraId="3DB076D9" w14:textId="3C1679B4" w:rsidR="002C030C" w:rsidRPr="00702720" w:rsidRDefault="002C030C" w:rsidP="002C030C">
            <w:pPr>
              <w:tabs>
                <w:tab w:val="clear" w:pos="0"/>
                <w:tab w:val="clear" w:pos="709"/>
                <w:tab w:val="clear" w:pos="1134"/>
              </w:tabs>
              <w:suppressAutoHyphens w:val="0"/>
              <w:spacing w:after="0"/>
              <w:ind w:firstLineChars="100" w:firstLine="220"/>
              <w:jc w:val="left"/>
              <w:rPr>
                <w:rFonts w:cs="Tahoma"/>
                <w:color w:val="000000"/>
                <w:lang w:eastAsia="el-GR"/>
              </w:rPr>
            </w:pPr>
            <w:r w:rsidRPr="00702720">
              <w:rPr>
                <w:rFonts w:cs="Tahoma"/>
                <w:color w:val="000000"/>
                <w:lang w:val="en-US" w:eastAsia="el-GR"/>
              </w:rPr>
              <w:t>2</w:t>
            </w:r>
            <w:r w:rsidRPr="00702720">
              <w:rPr>
                <w:rFonts w:cs="Tahoma"/>
                <w:color w:val="000000"/>
                <w:lang w:eastAsia="el-GR"/>
              </w:rPr>
              <w:t>.4</w:t>
            </w:r>
          </w:p>
        </w:tc>
        <w:tc>
          <w:tcPr>
            <w:tcW w:w="2825" w:type="pct"/>
            <w:tcBorders>
              <w:top w:val="nil"/>
              <w:left w:val="nil"/>
              <w:bottom w:val="single" w:sz="8" w:space="0" w:color="000000"/>
              <w:right w:val="single" w:sz="8" w:space="0" w:color="000000"/>
            </w:tcBorders>
            <w:shd w:val="clear" w:color="auto" w:fill="auto"/>
            <w:vAlign w:val="center"/>
            <w:hideMark/>
          </w:tcPr>
          <w:p w14:paraId="35CC30FC" w14:textId="346EA2A2" w:rsidR="002C030C" w:rsidRPr="00702720" w:rsidRDefault="002C030C" w:rsidP="002C030C">
            <w:pPr>
              <w:tabs>
                <w:tab w:val="clear" w:pos="0"/>
                <w:tab w:val="clear" w:pos="709"/>
                <w:tab w:val="clear" w:pos="1134"/>
              </w:tabs>
              <w:suppressAutoHyphens w:val="0"/>
              <w:spacing w:after="0"/>
              <w:jc w:val="left"/>
              <w:rPr>
                <w:rFonts w:cs="Tahoma"/>
                <w:color w:val="000000"/>
                <w:lang w:eastAsia="el-GR"/>
              </w:rPr>
            </w:pPr>
            <w:r w:rsidRPr="00702720">
              <w:rPr>
                <w:rFonts w:cs="Tahoma"/>
              </w:rPr>
              <w:t>Υπηρεσίες εκπαίδευσης</w:t>
            </w:r>
          </w:p>
        </w:tc>
        <w:tc>
          <w:tcPr>
            <w:tcW w:w="981" w:type="pct"/>
            <w:tcBorders>
              <w:top w:val="nil"/>
              <w:left w:val="nil"/>
              <w:bottom w:val="single" w:sz="8" w:space="0" w:color="000000"/>
              <w:right w:val="single" w:sz="8" w:space="0" w:color="000000"/>
            </w:tcBorders>
            <w:shd w:val="clear" w:color="auto" w:fill="auto"/>
            <w:hideMark/>
          </w:tcPr>
          <w:p w14:paraId="757FF854" w14:textId="57C3E27F" w:rsidR="002C030C" w:rsidRPr="00702720" w:rsidRDefault="002C030C" w:rsidP="002C030C">
            <w:pPr>
              <w:tabs>
                <w:tab w:val="clear" w:pos="0"/>
                <w:tab w:val="clear" w:pos="709"/>
                <w:tab w:val="clear" w:pos="1134"/>
              </w:tabs>
              <w:suppressAutoHyphens w:val="0"/>
              <w:spacing w:after="0"/>
              <w:jc w:val="center"/>
              <w:rPr>
                <w:rFonts w:cs="Tahoma"/>
                <w:color w:val="000000"/>
                <w:lang w:eastAsia="el-GR"/>
              </w:rPr>
            </w:pPr>
            <w:r w:rsidRPr="00702720">
              <w:rPr>
                <w:rFonts w:cs="Tahoma"/>
              </w:rPr>
              <w:t>5%</w:t>
            </w:r>
          </w:p>
        </w:tc>
        <w:tc>
          <w:tcPr>
            <w:tcW w:w="782" w:type="pct"/>
            <w:tcBorders>
              <w:top w:val="nil"/>
              <w:left w:val="nil"/>
              <w:bottom w:val="single" w:sz="8" w:space="0" w:color="000000"/>
              <w:right w:val="single" w:sz="8" w:space="0" w:color="000000"/>
            </w:tcBorders>
            <w:shd w:val="clear" w:color="auto" w:fill="auto"/>
            <w:vAlign w:val="center"/>
            <w:hideMark/>
          </w:tcPr>
          <w:p w14:paraId="4966A4FA" w14:textId="695DF748" w:rsidR="002C030C" w:rsidRPr="00702720" w:rsidRDefault="002C030C" w:rsidP="002C030C">
            <w:pPr>
              <w:tabs>
                <w:tab w:val="clear" w:pos="0"/>
                <w:tab w:val="clear" w:pos="709"/>
                <w:tab w:val="clear" w:pos="1134"/>
              </w:tabs>
              <w:suppressAutoHyphens w:val="0"/>
              <w:spacing w:after="0"/>
              <w:rPr>
                <w:rFonts w:cs="Tahoma"/>
                <w:color w:val="000000"/>
                <w:lang w:val="en-US" w:eastAsia="el-GR"/>
              </w:rPr>
            </w:pPr>
            <w:r w:rsidRPr="00702720">
              <w:rPr>
                <w:rFonts w:cs="Tahoma"/>
                <w:color w:val="000000"/>
                <w:lang w:eastAsia="el-GR"/>
              </w:rPr>
              <w:t>Παράρτημα Ι: I.6.</w:t>
            </w:r>
            <w:r w:rsidRPr="00702720">
              <w:rPr>
                <w:rFonts w:cs="Tahoma"/>
                <w:color w:val="000000"/>
                <w:lang w:val="en-US" w:eastAsia="el-GR"/>
              </w:rPr>
              <w:t>3</w:t>
            </w:r>
          </w:p>
        </w:tc>
      </w:tr>
      <w:tr w:rsidR="002C030C" w:rsidRPr="00702720" w14:paraId="30B5437A" w14:textId="77777777">
        <w:trPr>
          <w:trHeight w:val="558"/>
        </w:trPr>
        <w:tc>
          <w:tcPr>
            <w:tcW w:w="412" w:type="pct"/>
            <w:gridSpan w:val="2"/>
            <w:tcBorders>
              <w:top w:val="nil"/>
              <w:left w:val="single" w:sz="8" w:space="0" w:color="000000"/>
              <w:bottom w:val="single" w:sz="8" w:space="0" w:color="000000"/>
              <w:right w:val="single" w:sz="8" w:space="0" w:color="000000"/>
            </w:tcBorders>
            <w:shd w:val="clear" w:color="auto" w:fill="auto"/>
            <w:vAlign w:val="center"/>
            <w:hideMark/>
          </w:tcPr>
          <w:p w14:paraId="39FAAD6E" w14:textId="6F23E23B" w:rsidR="002C030C" w:rsidRPr="00702720" w:rsidRDefault="002C030C" w:rsidP="002C030C">
            <w:pPr>
              <w:tabs>
                <w:tab w:val="clear" w:pos="0"/>
                <w:tab w:val="clear" w:pos="709"/>
                <w:tab w:val="clear" w:pos="1134"/>
              </w:tabs>
              <w:suppressAutoHyphens w:val="0"/>
              <w:spacing w:after="0"/>
              <w:ind w:firstLineChars="100" w:firstLine="220"/>
              <w:jc w:val="left"/>
              <w:rPr>
                <w:rFonts w:cs="Tahoma"/>
                <w:color w:val="000000"/>
                <w:lang w:eastAsia="el-GR"/>
              </w:rPr>
            </w:pPr>
            <w:r w:rsidRPr="00702720">
              <w:rPr>
                <w:rFonts w:cs="Tahoma"/>
                <w:color w:val="000000"/>
                <w:lang w:val="en-US" w:eastAsia="el-GR"/>
              </w:rPr>
              <w:t>2</w:t>
            </w:r>
            <w:r w:rsidRPr="00702720">
              <w:rPr>
                <w:rFonts w:cs="Tahoma"/>
                <w:color w:val="000000"/>
                <w:lang w:eastAsia="el-GR"/>
              </w:rPr>
              <w:t>.5</w:t>
            </w:r>
          </w:p>
        </w:tc>
        <w:tc>
          <w:tcPr>
            <w:tcW w:w="2825" w:type="pct"/>
            <w:tcBorders>
              <w:top w:val="nil"/>
              <w:left w:val="nil"/>
              <w:bottom w:val="single" w:sz="8" w:space="0" w:color="000000"/>
              <w:right w:val="single" w:sz="8" w:space="0" w:color="000000"/>
            </w:tcBorders>
            <w:shd w:val="clear" w:color="auto" w:fill="auto"/>
            <w:vAlign w:val="center"/>
            <w:hideMark/>
          </w:tcPr>
          <w:p w14:paraId="60DC14BA" w14:textId="77777777" w:rsidR="002C030C" w:rsidRPr="00702720" w:rsidRDefault="002C030C" w:rsidP="002C030C">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Υπηρεσίες Εγγύησης – Τεχνική Υποστήριξη</w:t>
            </w:r>
          </w:p>
        </w:tc>
        <w:tc>
          <w:tcPr>
            <w:tcW w:w="981" w:type="pct"/>
            <w:tcBorders>
              <w:top w:val="nil"/>
              <w:left w:val="nil"/>
              <w:bottom w:val="single" w:sz="8" w:space="0" w:color="000000"/>
              <w:right w:val="single" w:sz="8" w:space="0" w:color="000000"/>
            </w:tcBorders>
            <w:shd w:val="clear" w:color="auto" w:fill="auto"/>
            <w:hideMark/>
          </w:tcPr>
          <w:p w14:paraId="76140426" w14:textId="588DF811" w:rsidR="002C030C" w:rsidRPr="00702720" w:rsidRDefault="002C030C" w:rsidP="002C030C">
            <w:pPr>
              <w:tabs>
                <w:tab w:val="clear" w:pos="0"/>
                <w:tab w:val="clear" w:pos="709"/>
                <w:tab w:val="clear" w:pos="1134"/>
              </w:tabs>
              <w:suppressAutoHyphens w:val="0"/>
              <w:spacing w:after="0"/>
              <w:jc w:val="center"/>
              <w:rPr>
                <w:rFonts w:cs="Tahoma"/>
                <w:color w:val="000000"/>
                <w:lang w:eastAsia="el-GR"/>
              </w:rPr>
            </w:pPr>
            <w:r w:rsidRPr="00702720">
              <w:rPr>
                <w:rFonts w:cs="Tahoma"/>
              </w:rPr>
              <w:t>5%</w:t>
            </w:r>
          </w:p>
        </w:tc>
        <w:tc>
          <w:tcPr>
            <w:tcW w:w="782" w:type="pct"/>
            <w:tcBorders>
              <w:top w:val="nil"/>
              <w:left w:val="nil"/>
              <w:bottom w:val="single" w:sz="8" w:space="0" w:color="000000"/>
              <w:right w:val="single" w:sz="8" w:space="0" w:color="000000"/>
            </w:tcBorders>
            <w:shd w:val="clear" w:color="auto" w:fill="auto"/>
            <w:vAlign w:val="center"/>
            <w:hideMark/>
          </w:tcPr>
          <w:p w14:paraId="78F02B2D" w14:textId="77777777" w:rsidR="002C030C" w:rsidRPr="00702720" w:rsidRDefault="002C030C" w:rsidP="002C030C">
            <w:pPr>
              <w:tabs>
                <w:tab w:val="clear" w:pos="0"/>
                <w:tab w:val="clear" w:pos="709"/>
                <w:tab w:val="clear" w:pos="1134"/>
              </w:tabs>
              <w:suppressAutoHyphens w:val="0"/>
              <w:spacing w:after="0"/>
              <w:rPr>
                <w:rFonts w:cs="Tahoma"/>
                <w:color w:val="000000"/>
                <w:lang w:eastAsia="el-GR"/>
              </w:rPr>
            </w:pPr>
            <w:r w:rsidRPr="00702720">
              <w:rPr>
                <w:rFonts w:cs="Tahoma"/>
                <w:color w:val="000000"/>
                <w:lang w:eastAsia="el-GR"/>
              </w:rPr>
              <w:t>Παράρτημα Ι: I.6.6</w:t>
            </w:r>
          </w:p>
        </w:tc>
      </w:tr>
      <w:tr w:rsidR="002C030C" w:rsidRPr="00702720" w14:paraId="25A7AF25" w14:textId="77777777">
        <w:trPr>
          <w:trHeight w:val="294"/>
        </w:trPr>
        <w:tc>
          <w:tcPr>
            <w:tcW w:w="386" w:type="pct"/>
            <w:tcBorders>
              <w:top w:val="nil"/>
              <w:left w:val="single" w:sz="8" w:space="0" w:color="000000"/>
              <w:bottom w:val="single" w:sz="8" w:space="0" w:color="000000"/>
              <w:right w:val="single" w:sz="8" w:space="0" w:color="000000"/>
            </w:tcBorders>
            <w:shd w:val="clear" w:color="000000" w:fill="F7C9AC"/>
            <w:vAlign w:val="center"/>
            <w:hideMark/>
          </w:tcPr>
          <w:p w14:paraId="67EDEB55" w14:textId="72F0CEC5" w:rsidR="002C030C" w:rsidRPr="00702720" w:rsidRDefault="002C030C" w:rsidP="002C030C">
            <w:pPr>
              <w:tabs>
                <w:tab w:val="clear" w:pos="0"/>
                <w:tab w:val="clear" w:pos="709"/>
                <w:tab w:val="clear" w:pos="1134"/>
              </w:tabs>
              <w:suppressAutoHyphens w:val="0"/>
              <w:spacing w:after="0"/>
              <w:ind w:firstLineChars="100" w:firstLine="221"/>
              <w:jc w:val="left"/>
              <w:rPr>
                <w:rFonts w:cs="Tahoma"/>
                <w:b/>
                <w:bCs/>
                <w:color w:val="000000"/>
                <w:lang w:val="en-US" w:eastAsia="el-GR"/>
              </w:rPr>
            </w:pPr>
            <w:r w:rsidRPr="00702720">
              <w:rPr>
                <w:rFonts w:cs="Tahoma"/>
                <w:b/>
                <w:bCs/>
                <w:color w:val="000000"/>
                <w:lang w:val="en-US" w:eastAsia="el-GR"/>
              </w:rPr>
              <w:t>3</w:t>
            </w:r>
          </w:p>
        </w:tc>
        <w:tc>
          <w:tcPr>
            <w:tcW w:w="2851" w:type="pct"/>
            <w:gridSpan w:val="2"/>
            <w:tcBorders>
              <w:top w:val="nil"/>
              <w:left w:val="nil"/>
              <w:bottom w:val="single" w:sz="8" w:space="0" w:color="000000"/>
              <w:right w:val="single" w:sz="8" w:space="0" w:color="000000"/>
            </w:tcBorders>
            <w:shd w:val="clear" w:color="000000" w:fill="F7C9AC"/>
            <w:vAlign w:val="center"/>
            <w:hideMark/>
          </w:tcPr>
          <w:p w14:paraId="2D6A0A06" w14:textId="482FBF77" w:rsidR="002C030C" w:rsidRPr="00702720" w:rsidRDefault="002C030C" w:rsidP="002C030C">
            <w:pPr>
              <w:tabs>
                <w:tab w:val="clear" w:pos="0"/>
                <w:tab w:val="clear" w:pos="709"/>
                <w:tab w:val="clear" w:pos="1134"/>
              </w:tabs>
              <w:suppressAutoHyphens w:val="0"/>
              <w:spacing w:after="0"/>
              <w:jc w:val="left"/>
              <w:rPr>
                <w:rFonts w:cs="Tahoma"/>
                <w:b/>
                <w:bCs/>
                <w:color w:val="000000"/>
                <w:lang w:eastAsia="el-GR"/>
              </w:rPr>
            </w:pPr>
            <w:r w:rsidRPr="00702720">
              <w:rPr>
                <w:rFonts w:cs="Tahoma"/>
                <w:b/>
                <w:bCs/>
                <w:color w:val="000000"/>
                <w:lang w:eastAsia="el-GR"/>
              </w:rPr>
              <w:t>Μεθοδολογία Οργάνωσης/Διοίκησης και Υλοποίησης Έργου</w:t>
            </w:r>
          </w:p>
        </w:tc>
        <w:tc>
          <w:tcPr>
            <w:tcW w:w="981" w:type="pct"/>
            <w:tcBorders>
              <w:top w:val="nil"/>
              <w:left w:val="nil"/>
              <w:bottom w:val="single" w:sz="8" w:space="0" w:color="000000"/>
              <w:right w:val="single" w:sz="8" w:space="0" w:color="000000"/>
            </w:tcBorders>
            <w:shd w:val="clear" w:color="000000" w:fill="F7C9AC"/>
            <w:hideMark/>
          </w:tcPr>
          <w:p w14:paraId="580F6278" w14:textId="6F6C8557" w:rsidR="002C030C" w:rsidRPr="00702720" w:rsidRDefault="002C030C" w:rsidP="002C030C">
            <w:pPr>
              <w:tabs>
                <w:tab w:val="clear" w:pos="0"/>
                <w:tab w:val="clear" w:pos="709"/>
                <w:tab w:val="clear" w:pos="1134"/>
              </w:tabs>
              <w:suppressAutoHyphens w:val="0"/>
              <w:spacing w:after="0"/>
              <w:jc w:val="center"/>
              <w:rPr>
                <w:rFonts w:cs="Tahoma"/>
                <w:b/>
                <w:bCs/>
                <w:color w:val="000000"/>
                <w:lang w:eastAsia="el-GR"/>
              </w:rPr>
            </w:pPr>
            <w:r w:rsidRPr="00702720">
              <w:rPr>
                <w:rFonts w:cs="Tahoma"/>
                <w:b/>
                <w:bCs/>
              </w:rPr>
              <w:t>15%</w:t>
            </w:r>
          </w:p>
        </w:tc>
        <w:tc>
          <w:tcPr>
            <w:tcW w:w="782" w:type="pct"/>
            <w:tcBorders>
              <w:top w:val="nil"/>
              <w:left w:val="nil"/>
              <w:bottom w:val="single" w:sz="8" w:space="0" w:color="000000"/>
              <w:right w:val="single" w:sz="8" w:space="0" w:color="000000"/>
            </w:tcBorders>
            <w:shd w:val="clear" w:color="000000" w:fill="F7C9AC"/>
            <w:vAlign w:val="center"/>
            <w:hideMark/>
          </w:tcPr>
          <w:p w14:paraId="61416AB6" w14:textId="77777777" w:rsidR="002C030C" w:rsidRPr="00702720" w:rsidRDefault="002C030C" w:rsidP="002C030C">
            <w:pPr>
              <w:tabs>
                <w:tab w:val="clear" w:pos="0"/>
                <w:tab w:val="clear" w:pos="709"/>
                <w:tab w:val="clear" w:pos="1134"/>
              </w:tabs>
              <w:suppressAutoHyphens w:val="0"/>
              <w:spacing w:after="0"/>
              <w:jc w:val="left"/>
              <w:rPr>
                <w:rFonts w:cs="Tahoma"/>
                <w:b/>
                <w:bCs/>
                <w:color w:val="000000"/>
                <w:lang w:eastAsia="el-GR"/>
              </w:rPr>
            </w:pPr>
            <w:r w:rsidRPr="00702720">
              <w:rPr>
                <w:rFonts w:cs="Tahoma"/>
                <w:b/>
                <w:bCs/>
                <w:color w:val="000000"/>
                <w:lang w:eastAsia="el-GR"/>
              </w:rPr>
              <w:t> </w:t>
            </w:r>
          </w:p>
        </w:tc>
      </w:tr>
      <w:tr w:rsidR="002C030C" w:rsidRPr="00702720" w14:paraId="6450D05A" w14:textId="77777777">
        <w:trPr>
          <w:trHeight w:val="294"/>
        </w:trPr>
        <w:tc>
          <w:tcPr>
            <w:tcW w:w="386" w:type="pct"/>
            <w:tcBorders>
              <w:top w:val="nil"/>
              <w:left w:val="single" w:sz="8" w:space="0" w:color="000000"/>
              <w:bottom w:val="single" w:sz="8" w:space="0" w:color="000000"/>
              <w:right w:val="single" w:sz="8" w:space="0" w:color="000000"/>
            </w:tcBorders>
            <w:shd w:val="clear" w:color="auto" w:fill="auto"/>
            <w:vAlign w:val="center"/>
            <w:hideMark/>
          </w:tcPr>
          <w:p w14:paraId="2CF6EEEA" w14:textId="1E8D7FC2" w:rsidR="002C030C" w:rsidRPr="00702720" w:rsidRDefault="002C030C" w:rsidP="002C030C">
            <w:pPr>
              <w:tabs>
                <w:tab w:val="clear" w:pos="0"/>
                <w:tab w:val="clear" w:pos="709"/>
                <w:tab w:val="clear" w:pos="1134"/>
              </w:tabs>
              <w:suppressAutoHyphens w:val="0"/>
              <w:spacing w:after="0"/>
              <w:ind w:firstLineChars="100" w:firstLine="220"/>
              <w:jc w:val="left"/>
              <w:rPr>
                <w:rFonts w:cs="Tahoma"/>
                <w:color w:val="000000"/>
                <w:lang w:eastAsia="el-GR"/>
              </w:rPr>
            </w:pPr>
            <w:r w:rsidRPr="00702720">
              <w:rPr>
                <w:rFonts w:cs="Tahoma"/>
                <w:color w:val="000000"/>
                <w:lang w:val="en-US" w:eastAsia="el-GR"/>
              </w:rPr>
              <w:t>3</w:t>
            </w:r>
            <w:r w:rsidRPr="00702720">
              <w:rPr>
                <w:rFonts w:cs="Tahoma"/>
                <w:color w:val="000000"/>
                <w:lang w:eastAsia="el-GR"/>
              </w:rPr>
              <w:t>.1</w:t>
            </w:r>
          </w:p>
        </w:tc>
        <w:tc>
          <w:tcPr>
            <w:tcW w:w="2851" w:type="pct"/>
            <w:gridSpan w:val="2"/>
            <w:tcBorders>
              <w:top w:val="nil"/>
              <w:left w:val="nil"/>
              <w:bottom w:val="single" w:sz="8" w:space="0" w:color="000000"/>
              <w:right w:val="single" w:sz="8" w:space="0" w:color="000000"/>
            </w:tcBorders>
            <w:shd w:val="clear" w:color="auto" w:fill="auto"/>
            <w:hideMark/>
          </w:tcPr>
          <w:p w14:paraId="183863FF" w14:textId="49D52046" w:rsidR="002C030C" w:rsidRPr="00702720" w:rsidRDefault="002C030C" w:rsidP="002C030C">
            <w:pPr>
              <w:tabs>
                <w:tab w:val="clear" w:pos="0"/>
                <w:tab w:val="clear" w:pos="709"/>
                <w:tab w:val="clear" w:pos="1134"/>
              </w:tabs>
              <w:suppressAutoHyphens w:val="0"/>
              <w:spacing w:after="0"/>
              <w:jc w:val="left"/>
              <w:rPr>
                <w:rFonts w:cs="Tahoma"/>
              </w:rPr>
            </w:pPr>
            <w:r w:rsidRPr="00702720">
              <w:rPr>
                <w:rFonts w:cs="Tahoma"/>
              </w:rPr>
              <w:t>Οργάνωση Υλοποίησης Έργου (Χρονοδιάγραμμα, Φάσεις, Παραδοτέα)</w:t>
            </w:r>
          </w:p>
        </w:tc>
        <w:tc>
          <w:tcPr>
            <w:tcW w:w="981" w:type="pct"/>
            <w:tcBorders>
              <w:top w:val="nil"/>
              <w:left w:val="nil"/>
              <w:bottom w:val="single" w:sz="8" w:space="0" w:color="000000"/>
              <w:right w:val="single" w:sz="8" w:space="0" w:color="000000"/>
            </w:tcBorders>
            <w:shd w:val="clear" w:color="auto" w:fill="auto"/>
            <w:hideMark/>
          </w:tcPr>
          <w:p w14:paraId="4660F112" w14:textId="22999433" w:rsidR="002C030C" w:rsidRPr="00702720" w:rsidRDefault="002C030C" w:rsidP="002C030C">
            <w:pPr>
              <w:tabs>
                <w:tab w:val="clear" w:pos="0"/>
                <w:tab w:val="clear" w:pos="709"/>
                <w:tab w:val="clear" w:pos="1134"/>
              </w:tabs>
              <w:suppressAutoHyphens w:val="0"/>
              <w:spacing w:after="0"/>
              <w:jc w:val="center"/>
              <w:rPr>
                <w:rFonts w:cs="Tahoma"/>
                <w:color w:val="000000"/>
                <w:lang w:eastAsia="el-GR"/>
              </w:rPr>
            </w:pPr>
            <w:r w:rsidRPr="00702720">
              <w:rPr>
                <w:rFonts w:cs="Tahoma"/>
              </w:rPr>
              <w:t>8%</w:t>
            </w:r>
          </w:p>
        </w:tc>
        <w:tc>
          <w:tcPr>
            <w:tcW w:w="782" w:type="pct"/>
            <w:tcBorders>
              <w:top w:val="nil"/>
              <w:left w:val="nil"/>
              <w:bottom w:val="single" w:sz="8" w:space="0" w:color="000000"/>
              <w:right w:val="single" w:sz="8" w:space="0" w:color="000000"/>
            </w:tcBorders>
            <w:shd w:val="clear" w:color="auto" w:fill="auto"/>
            <w:vAlign w:val="center"/>
            <w:hideMark/>
          </w:tcPr>
          <w:p w14:paraId="100D2BAA" w14:textId="304B2223" w:rsidR="002C030C" w:rsidRPr="00702720" w:rsidRDefault="002C030C" w:rsidP="002C030C">
            <w:pPr>
              <w:tabs>
                <w:tab w:val="clear" w:pos="0"/>
                <w:tab w:val="clear" w:pos="709"/>
                <w:tab w:val="clear" w:pos="1134"/>
              </w:tabs>
              <w:suppressAutoHyphens w:val="0"/>
              <w:spacing w:after="0"/>
              <w:rPr>
                <w:rFonts w:cs="Tahoma"/>
                <w:color w:val="000000"/>
                <w:lang w:eastAsia="el-GR"/>
              </w:rPr>
            </w:pPr>
            <w:r w:rsidRPr="00702720">
              <w:rPr>
                <w:rFonts w:cs="Tahoma"/>
                <w:color w:val="000000"/>
                <w:lang w:eastAsia="el-GR"/>
              </w:rPr>
              <w:t>Παράρτημα Ι: I</w:t>
            </w:r>
            <w:r w:rsidR="00CF0366" w:rsidRPr="00702720">
              <w:rPr>
                <w:rFonts w:cs="Tahoma"/>
                <w:color w:val="000000"/>
                <w:lang w:eastAsia="el-GR"/>
              </w:rPr>
              <w:t>.7</w:t>
            </w:r>
            <w:r w:rsidRPr="00702720">
              <w:rPr>
                <w:rFonts w:cs="Tahoma"/>
                <w:color w:val="000000"/>
                <w:lang w:eastAsia="el-GR"/>
              </w:rPr>
              <w:t xml:space="preserve"> </w:t>
            </w:r>
          </w:p>
        </w:tc>
      </w:tr>
      <w:tr w:rsidR="002C030C" w:rsidRPr="00702720" w14:paraId="2CE85847" w14:textId="77777777">
        <w:trPr>
          <w:trHeight w:val="558"/>
        </w:trPr>
        <w:tc>
          <w:tcPr>
            <w:tcW w:w="386" w:type="pct"/>
            <w:tcBorders>
              <w:top w:val="nil"/>
              <w:left w:val="single" w:sz="8" w:space="0" w:color="000000"/>
              <w:bottom w:val="single" w:sz="8" w:space="0" w:color="000000"/>
              <w:right w:val="single" w:sz="8" w:space="0" w:color="000000"/>
            </w:tcBorders>
            <w:shd w:val="clear" w:color="auto" w:fill="auto"/>
            <w:vAlign w:val="center"/>
            <w:hideMark/>
          </w:tcPr>
          <w:p w14:paraId="0B56045C" w14:textId="614F6C1F" w:rsidR="002C030C" w:rsidRPr="00702720" w:rsidRDefault="002C030C" w:rsidP="002C030C">
            <w:pPr>
              <w:tabs>
                <w:tab w:val="clear" w:pos="0"/>
                <w:tab w:val="clear" w:pos="709"/>
                <w:tab w:val="clear" w:pos="1134"/>
              </w:tabs>
              <w:suppressAutoHyphens w:val="0"/>
              <w:spacing w:after="0"/>
              <w:ind w:firstLineChars="100" w:firstLine="220"/>
              <w:jc w:val="left"/>
              <w:rPr>
                <w:rFonts w:cs="Tahoma"/>
                <w:color w:val="000000"/>
                <w:lang w:eastAsia="el-GR"/>
              </w:rPr>
            </w:pPr>
            <w:r w:rsidRPr="00702720">
              <w:rPr>
                <w:rFonts w:cs="Tahoma"/>
                <w:color w:val="000000"/>
                <w:lang w:val="en-US" w:eastAsia="el-GR"/>
              </w:rPr>
              <w:t>3</w:t>
            </w:r>
            <w:r w:rsidRPr="00702720">
              <w:rPr>
                <w:rFonts w:cs="Tahoma"/>
                <w:color w:val="000000"/>
                <w:lang w:eastAsia="el-GR"/>
              </w:rPr>
              <w:t>.2</w:t>
            </w:r>
          </w:p>
        </w:tc>
        <w:tc>
          <w:tcPr>
            <w:tcW w:w="2851" w:type="pct"/>
            <w:gridSpan w:val="2"/>
            <w:tcBorders>
              <w:top w:val="nil"/>
              <w:left w:val="nil"/>
              <w:bottom w:val="single" w:sz="8" w:space="0" w:color="000000"/>
              <w:right w:val="single" w:sz="8" w:space="0" w:color="000000"/>
            </w:tcBorders>
            <w:shd w:val="clear" w:color="auto" w:fill="auto"/>
            <w:hideMark/>
          </w:tcPr>
          <w:p w14:paraId="7DF1F3F7" w14:textId="1D3503ED" w:rsidR="002C030C" w:rsidRPr="00702720" w:rsidRDefault="002C030C" w:rsidP="002C030C">
            <w:pPr>
              <w:tabs>
                <w:tab w:val="clear" w:pos="0"/>
                <w:tab w:val="clear" w:pos="709"/>
                <w:tab w:val="clear" w:pos="1134"/>
              </w:tabs>
              <w:suppressAutoHyphens w:val="0"/>
              <w:spacing w:after="0"/>
              <w:jc w:val="left"/>
              <w:rPr>
                <w:rFonts w:cs="Tahoma"/>
              </w:rPr>
            </w:pPr>
            <w:r w:rsidRPr="00702720">
              <w:rPr>
                <w:rFonts w:cs="Tahoma"/>
              </w:rPr>
              <w:t>Ομάδα Έργου/Σχήμα Διοίκησης &amp; Μεθοδολογία Διοίκησης και Διασφάλισης Ποιότητας</w:t>
            </w:r>
          </w:p>
        </w:tc>
        <w:tc>
          <w:tcPr>
            <w:tcW w:w="981" w:type="pct"/>
            <w:tcBorders>
              <w:top w:val="nil"/>
              <w:left w:val="nil"/>
              <w:bottom w:val="single" w:sz="8" w:space="0" w:color="000000"/>
              <w:right w:val="single" w:sz="8" w:space="0" w:color="000000"/>
            </w:tcBorders>
            <w:shd w:val="clear" w:color="auto" w:fill="auto"/>
            <w:hideMark/>
          </w:tcPr>
          <w:p w14:paraId="462953ED" w14:textId="6F34C5B7" w:rsidR="002C030C" w:rsidRPr="00702720" w:rsidRDefault="002C030C" w:rsidP="002C030C">
            <w:pPr>
              <w:tabs>
                <w:tab w:val="clear" w:pos="0"/>
                <w:tab w:val="clear" w:pos="709"/>
                <w:tab w:val="clear" w:pos="1134"/>
              </w:tabs>
              <w:suppressAutoHyphens w:val="0"/>
              <w:spacing w:after="0"/>
              <w:jc w:val="center"/>
              <w:rPr>
                <w:rFonts w:cs="Tahoma"/>
                <w:color w:val="000000"/>
                <w:lang w:eastAsia="el-GR"/>
              </w:rPr>
            </w:pPr>
            <w:r w:rsidRPr="00702720">
              <w:rPr>
                <w:rFonts w:cs="Tahoma"/>
              </w:rPr>
              <w:t>7%</w:t>
            </w:r>
          </w:p>
        </w:tc>
        <w:tc>
          <w:tcPr>
            <w:tcW w:w="782" w:type="pct"/>
            <w:tcBorders>
              <w:top w:val="nil"/>
              <w:left w:val="nil"/>
              <w:bottom w:val="single" w:sz="8" w:space="0" w:color="000000"/>
              <w:right w:val="single" w:sz="8" w:space="0" w:color="000000"/>
            </w:tcBorders>
            <w:shd w:val="clear" w:color="auto" w:fill="auto"/>
            <w:vAlign w:val="center"/>
            <w:hideMark/>
          </w:tcPr>
          <w:p w14:paraId="3A85750D" w14:textId="0C1AFC79" w:rsidR="002C030C" w:rsidRPr="00702720" w:rsidRDefault="002C030C" w:rsidP="002C030C">
            <w:pPr>
              <w:tabs>
                <w:tab w:val="clear" w:pos="0"/>
                <w:tab w:val="clear" w:pos="709"/>
                <w:tab w:val="clear" w:pos="1134"/>
              </w:tabs>
              <w:suppressAutoHyphens w:val="0"/>
              <w:spacing w:after="0"/>
              <w:rPr>
                <w:rFonts w:cs="Tahoma"/>
                <w:color w:val="000000"/>
                <w:lang w:eastAsia="el-GR"/>
              </w:rPr>
            </w:pPr>
            <w:r w:rsidRPr="00702720">
              <w:rPr>
                <w:rFonts w:cs="Tahoma"/>
                <w:color w:val="000000"/>
                <w:lang w:eastAsia="el-GR"/>
              </w:rPr>
              <w:t xml:space="preserve">Παράρτημα Ι: </w:t>
            </w:r>
            <w:r w:rsidR="00CF0366" w:rsidRPr="00702720">
              <w:rPr>
                <w:rFonts w:cs="Tahoma"/>
                <w:color w:val="000000"/>
                <w:lang w:eastAsia="el-GR"/>
              </w:rPr>
              <w:t>I.8</w:t>
            </w:r>
          </w:p>
        </w:tc>
      </w:tr>
      <w:tr w:rsidR="002C030C" w:rsidRPr="00702720" w14:paraId="246B0078" w14:textId="77777777" w:rsidTr="002C030C">
        <w:trPr>
          <w:trHeight w:val="294"/>
        </w:trPr>
        <w:tc>
          <w:tcPr>
            <w:tcW w:w="412" w:type="pct"/>
            <w:gridSpan w:val="2"/>
            <w:tcBorders>
              <w:top w:val="nil"/>
              <w:left w:val="single" w:sz="8" w:space="0" w:color="000000"/>
              <w:bottom w:val="single" w:sz="8" w:space="0" w:color="000000"/>
              <w:right w:val="single" w:sz="8" w:space="0" w:color="000000"/>
            </w:tcBorders>
            <w:shd w:val="clear" w:color="000000" w:fill="B3B3B3"/>
            <w:vAlign w:val="center"/>
            <w:hideMark/>
          </w:tcPr>
          <w:p w14:paraId="34EA68FA" w14:textId="77777777" w:rsidR="002C030C" w:rsidRPr="00702720" w:rsidRDefault="002C030C" w:rsidP="002C030C">
            <w:pPr>
              <w:tabs>
                <w:tab w:val="clear" w:pos="0"/>
                <w:tab w:val="clear" w:pos="709"/>
                <w:tab w:val="clear" w:pos="1134"/>
              </w:tabs>
              <w:suppressAutoHyphens w:val="0"/>
              <w:spacing w:after="0"/>
              <w:ind w:firstLineChars="100" w:firstLine="220"/>
              <w:jc w:val="left"/>
              <w:rPr>
                <w:rFonts w:cs="Tahoma"/>
                <w:color w:val="000000"/>
                <w:lang w:eastAsia="el-GR"/>
              </w:rPr>
            </w:pPr>
            <w:r w:rsidRPr="00702720">
              <w:rPr>
                <w:rFonts w:cs="Tahoma"/>
                <w:color w:val="000000"/>
                <w:lang w:eastAsia="el-GR"/>
              </w:rPr>
              <w:t> </w:t>
            </w:r>
          </w:p>
        </w:tc>
        <w:tc>
          <w:tcPr>
            <w:tcW w:w="2825" w:type="pct"/>
            <w:tcBorders>
              <w:top w:val="nil"/>
              <w:left w:val="nil"/>
              <w:bottom w:val="single" w:sz="8" w:space="0" w:color="000000"/>
              <w:right w:val="single" w:sz="8" w:space="0" w:color="000000"/>
            </w:tcBorders>
            <w:shd w:val="clear" w:color="000000" w:fill="B3B3B3"/>
            <w:vAlign w:val="center"/>
            <w:hideMark/>
          </w:tcPr>
          <w:p w14:paraId="1FCA0781" w14:textId="77777777" w:rsidR="002C030C" w:rsidRPr="00702720" w:rsidRDefault="002C030C" w:rsidP="002C030C">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ΣΥΝΟΛΟ</w:t>
            </w:r>
          </w:p>
        </w:tc>
        <w:tc>
          <w:tcPr>
            <w:tcW w:w="981" w:type="pct"/>
            <w:tcBorders>
              <w:top w:val="nil"/>
              <w:left w:val="nil"/>
              <w:bottom w:val="single" w:sz="8" w:space="0" w:color="000000"/>
              <w:right w:val="single" w:sz="8" w:space="0" w:color="000000"/>
            </w:tcBorders>
            <w:shd w:val="clear" w:color="000000" w:fill="B3B3B3"/>
            <w:vAlign w:val="center"/>
            <w:hideMark/>
          </w:tcPr>
          <w:p w14:paraId="248E9AAF" w14:textId="77777777" w:rsidR="002C030C" w:rsidRPr="00702720" w:rsidRDefault="002C030C" w:rsidP="002C030C">
            <w:pPr>
              <w:tabs>
                <w:tab w:val="clear" w:pos="0"/>
                <w:tab w:val="clear" w:pos="709"/>
                <w:tab w:val="clear" w:pos="1134"/>
              </w:tabs>
              <w:suppressAutoHyphens w:val="0"/>
              <w:spacing w:after="0"/>
              <w:jc w:val="center"/>
              <w:rPr>
                <w:rFonts w:cs="Tahoma"/>
                <w:b/>
                <w:bCs/>
                <w:color w:val="000000"/>
                <w:lang w:eastAsia="el-GR"/>
              </w:rPr>
            </w:pPr>
            <w:r w:rsidRPr="00702720">
              <w:rPr>
                <w:rFonts w:cs="Tahoma"/>
                <w:b/>
                <w:bCs/>
                <w:color w:val="000000"/>
                <w:lang w:eastAsia="el-GR"/>
              </w:rPr>
              <w:t>100%</w:t>
            </w:r>
          </w:p>
        </w:tc>
        <w:tc>
          <w:tcPr>
            <w:tcW w:w="782" w:type="pct"/>
            <w:tcBorders>
              <w:top w:val="nil"/>
              <w:left w:val="nil"/>
              <w:bottom w:val="single" w:sz="8" w:space="0" w:color="000000"/>
              <w:right w:val="single" w:sz="8" w:space="0" w:color="000000"/>
            </w:tcBorders>
            <w:shd w:val="clear" w:color="000000" w:fill="B3B3B3"/>
            <w:vAlign w:val="center"/>
            <w:hideMark/>
          </w:tcPr>
          <w:p w14:paraId="0DD0F59B" w14:textId="77777777" w:rsidR="002C030C" w:rsidRPr="00702720" w:rsidRDefault="002C030C" w:rsidP="002C030C">
            <w:pPr>
              <w:tabs>
                <w:tab w:val="clear" w:pos="0"/>
                <w:tab w:val="clear" w:pos="709"/>
                <w:tab w:val="clear" w:pos="1134"/>
              </w:tabs>
              <w:suppressAutoHyphens w:val="0"/>
              <w:spacing w:after="0"/>
              <w:jc w:val="left"/>
              <w:rPr>
                <w:rFonts w:cs="Tahoma"/>
                <w:color w:val="000000"/>
                <w:lang w:eastAsia="el-GR"/>
              </w:rPr>
            </w:pPr>
            <w:r w:rsidRPr="00702720">
              <w:rPr>
                <w:rFonts w:cs="Tahoma"/>
                <w:color w:val="000000"/>
                <w:lang w:eastAsia="el-GR"/>
              </w:rPr>
              <w:t> </w:t>
            </w:r>
          </w:p>
        </w:tc>
      </w:tr>
    </w:tbl>
    <w:p w14:paraId="1C6D88C7" w14:textId="77777777" w:rsidR="00013B2C" w:rsidRPr="00702720" w:rsidRDefault="00013B2C" w:rsidP="00013B2C">
      <w:pPr>
        <w:rPr>
          <w:rFonts w:cs="Tahoma"/>
          <w:b/>
          <w:bCs/>
          <w:u w:val="single"/>
        </w:rPr>
      </w:pPr>
    </w:p>
    <w:p w14:paraId="3124E933" w14:textId="77777777" w:rsidR="00013B2C" w:rsidRPr="00702720" w:rsidRDefault="00013B2C" w:rsidP="00013B2C">
      <w:pPr>
        <w:rPr>
          <w:rFonts w:cs="Tahoma"/>
        </w:rPr>
      </w:pPr>
      <w:r w:rsidRPr="00702720">
        <w:rPr>
          <w:rFonts w:cs="Tahoma"/>
        </w:rPr>
        <w:t xml:space="preserve">Επεξήγηση Κριτηρίων: </w:t>
      </w:r>
    </w:p>
    <w:p w14:paraId="70131820" w14:textId="77777777" w:rsidR="00013B2C" w:rsidRPr="00702720" w:rsidRDefault="00013B2C" w:rsidP="00013B2C">
      <w:pPr>
        <w:rPr>
          <w:rFonts w:cs="Tahoma"/>
        </w:rPr>
      </w:pPr>
      <w:r w:rsidRPr="00702720">
        <w:rPr>
          <w:rFonts w:cs="Tahoma"/>
        </w:rPr>
        <w:t>Ανά κατηγορία και κριτήριο αξιολογούνται:</w:t>
      </w:r>
    </w:p>
    <w:p w14:paraId="27917239" w14:textId="77777777" w:rsidR="00013B2C" w:rsidRPr="00702720" w:rsidRDefault="00013B2C" w:rsidP="00013B2C">
      <w:pPr>
        <w:pStyle w:val="af2"/>
        <w:rPr>
          <w:rFonts w:cs="Tahom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628"/>
      </w:tblGrid>
      <w:tr w:rsidR="00013B2C" w:rsidRPr="00702720" w14:paraId="19F15E06" w14:textId="77777777" w:rsidTr="004710D7">
        <w:tc>
          <w:tcPr>
            <w:tcW w:w="5000" w:type="pct"/>
            <w:tcBorders>
              <w:bottom w:val="single" w:sz="4" w:space="0" w:color="000000"/>
            </w:tcBorders>
            <w:shd w:val="clear" w:color="auto" w:fill="E6E6E6"/>
          </w:tcPr>
          <w:p w14:paraId="11D7AC15" w14:textId="6130AE25" w:rsidR="00013B2C" w:rsidRPr="00702720" w:rsidRDefault="00013B2C">
            <w:pPr>
              <w:pStyle w:val="TableParagraph"/>
              <w:spacing w:after="120"/>
              <w:ind w:left="107"/>
              <w:rPr>
                <w:rFonts w:cs="Tahoma"/>
                <w:b/>
              </w:rPr>
            </w:pPr>
            <w:r w:rsidRPr="00702720">
              <w:rPr>
                <w:rFonts w:cs="Tahoma"/>
                <w:b/>
              </w:rPr>
              <w:t xml:space="preserve">Ομάδα 1 - </w:t>
            </w:r>
            <w:r w:rsidR="002C030C" w:rsidRPr="00702720">
              <w:rPr>
                <w:rFonts w:cs="Tahoma"/>
                <w:b/>
              </w:rPr>
              <w:t>Τεχνική Λύση</w:t>
            </w:r>
          </w:p>
        </w:tc>
      </w:tr>
      <w:tr w:rsidR="00013B2C" w:rsidRPr="00702720" w14:paraId="38C8DF79" w14:textId="77777777" w:rsidTr="004710D7">
        <w:tc>
          <w:tcPr>
            <w:tcW w:w="5000" w:type="pct"/>
            <w:tcBorders>
              <w:bottom w:val="nil"/>
            </w:tcBorders>
          </w:tcPr>
          <w:p w14:paraId="3B07AB66" w14:textId="77777777" w:rsidR="0066101F" w:rsidRPr="00702720" w:rsidRDefault="0066101F" w:rsidP="0066101F">
            <w:pPr>
              <w:rPr>
                <w:rFonts w:cs="Tahoma"/>
                <w:b/>
                <w:bCs/>
              </w:rPr>
            </w:pPr>
            <w:r w:rsidRPr="00702720">
              <w:rPr>
                <w:rFonts w:cs="Tahoma"/>
                <w:b/>
                <w:bCs/>
              </w:rPr>
              <w:t>1.1.</w:t>
            </w:r>
            <w:r w:rsidRPr="00702720">
              <w:rPr>
                <w:rFonts w:cs="Tahoma"/>
                <w:b/>
                <w:bCs/>
              </w:rPr>
              <w:tab/>
              <w:t>Αντίληψη και κατανόηση του έργου από τον υποψήφιο Ανάδοχο</w:t>
            </w:r>
          </w:p>
          <w:p w14:paraId="30474771" w14:textId="77777777" w:rsidR="0066101F" w:rsidRPr="00702720" w:rsidRDefault="0066101F" w:rsidP="0066101F">
            <w:pPr>
              <w:rPr>
                <w:rFonts w:cs="Tahoma"/>
              </w:rPr>
            </w:pPr>
            <w:r w:rsidRPr="00702720">
              <w:rPr>
                <w:rFonts w:cs="Tahoma"/>
              </w:rPr>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και το προσφερόμενο λογισμικό που αποδεικνύουν την αντίληψη του έργου.</w:t>
            </w:r>
          </w:p>
          <w:p w14:paraId="398C764B" w14:textId="77777777" w:rsidR="0066101F" w:rsidRPr="00702720" w:rsidRDefault="0066101F" w:rsidP="0066101F">
            <w:pPr>
              <w:rPr>
                <w:rFonts w:cs="Tahoma"/>
              </w:rPr>
            </w:pPr>
            <w:r w:rsidRPr="00702720">
              <w:rPr>
                <w:rFonts w:cs="Tahoma"/>
              </w:rPr>
              <w:t>Αξιολογούνται:</w:t>
            </w:r>
          </w:p>
          <w:p w14:paraId="5CA2F695" w14:textId="369AE418" w:rsidR="0066101F" w:rsidRPr="00702720" w:rsidRDefault="0066101F" w:rsidP="0066101F">
            <w:pPr>
              <w:pStyle w:val="a"/>
              <w:numPr>
                <w:ilvl w:val="3"/>
                <w:numId w:val="15"/>
              </w:numPr>
              <w:ind w:left="691"/>
              <w:rPr>
                <w:rFonts w:cs="Tahoma"/>
              </w:rPr>
            </w:pPr>
            <w:r w:rsidRPr="00702720">
              <w:rPr>
                <w:rFonts w:cs="Tahoma"/>
              </w:rPr>
              <w:lastRenderedPageBreak/>
              <w:t>η συνολική αντίληψη του Αναδόχου όσον αφορά στο αντικείμενο του έργου, τους σκοπούς και τους επιχειρησιακούς στόχους του, τους κρίσιμους παράγοντες επιτυχίας και τους κινδύνους, καθώς και κυρίως στους τρόπους και τις μεθόδους αντιμετώπισής τους.</w:t>
            </w:r>
          </w:p>
          <w:p w14:paraId="72DA9C13" w14:textId="422D4F7F" w:rsidR="0066101F" w:rsidRPr="00702720" w:rsidRDefault="0066101F" w:rsidP="0066101F">
            <w:pPr>
              <w:pStyle w:val="a"/>
              <w:numPr>
                <w:ilvl w:val="3"/>
                <w:numId w:val="15"/>
              </w:numPr>
              <w:ind w:left="691"/>
              <w:rPr>
                <w:rFonts w:cs="Tahoma"/>
              </w:rPr>
            </w:pPr>
            <w:r w:rsidRPr="00702720">
              <w:rPr>
                <w:rFonts w:cs="Tahoma"/>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47A27EF6" w14:textId="51D39DFC" w:rsidR="0066101F" w:rsidRPr="00702720" w:rsidRDefault="0066101F" w:rsidP="0066101F">
            <w:pPr>
              <w:pStyle w:val="a"/>
              <w:numPr>
                <w:ilvl w:val="3"/>
                <w:numId w:val="15"/>
              </w:numPr>
              <w:ind w:left="691"/>
              <w:rPr>
                <w:rFonts w:cs="Tahoma"/>
              </w:rPr>
            </w:pPr>
            <w:r w:rsidRPr="00702720">
              <w:rPr>
                <w:rFonts w:cs="Tahoma"/>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3FED7929" w14:textId="77777777" w:rsidR="0066101F" w:rsidRPr="00702720" w:rsidRDefault="0066101F" w:rsidP="0066101F">
            <w:pPr>
              <w:rPr>
                <w:rFonts w:cs="Tahoma"/>
                <w:b/>
                <w:bCs/>
              </w:rPr>
            </w:pPr>
            <w:r w:rsidRPr="00702720">
              <w:rPr>
                <w:rFonts w:cs="Tahoma"/>
                <w:b/>
                <w:bCs/>
              </w:rPr>
              <w:t>1.2.</w:t>
            </w:r>
            <w:r w:rsidRPr="00702720">
              <w:rPr>
                <w:rFonts w:cs="Tahoma"/>
                <w:b/>
                <w:bCs/>
              </w:rPr>
              <w:tab/>
              <w:t>Λειτουργικές &amp; Τεχνικές Απαιτήσεις Προσφερόμενου Λογισμικού</w:t>
            </w:r>
          </w:p>
          <w:p w14:paraId="144DF2EA" w14:textId="3370538F" w:rsidR="0066101F" w:rsidRPr="00702720" w:rsidRDefault="0066101F" w:rsidP="0066101F">
            <w:pPr>
              <w:rPr>
                <w:rFonts w:cs="Tahoma"/>
              </w:rPr>
            </w:pPr>
            <w:r w:rsidRPr="00702720">
              <w:rPr>
                <w:rFonts w:cs="Tahoma"/>
              </w:rPr>
              <w:t xml:space="preserve">Αξιολογείται η κάλυψη των απαιτήσεων </w:t>
            </w:r>
            <w:r w:rsidR="00696C89" w:rsidRPr="00702720">
              <w:rPr>
                <w:rFonts w:cs="Tahoma"/>
              </w:rPr>
              <w:t xml:space="preserve">του κεφαλαίου 4 </w:t>
            </w:r>
            <w:r w:rsidRPr="00702720">
              <w:rPr>
                <w:rFonts w:cs="Tahoma"/>
              </w:rPr>
              <w:t>του Παρατήματος Ι.</w:t>
            </w:r>
          </w:p>
          <w:p w14:paraId="0D6CA665" w14:textId="77777777" w:rsidR="0066101F" w:rsidRPr="00702720" w:rsidRDefault="0066101F" w:rsidP="0066101F">
            <w:pPr>
              <w:rPr>
                <w:rFonts w:cs="Tahoma"/>
                <w:b/>
                <w:bCs/>
              </w:rPr>
            </w:pPr>
            <w:r w:rsidRPr="00702720">
              <w:rPr>
                <w:rFonts w:cs="Tahoma"/>
                <w:b/>
                <w:bCs/>
              </w:rPr>
              <w:t>1.3.</w:t>
            </w:r>
            <w:r w:rsidRPr="00702720">
              <w:rPr>
                <w:rFonts w:cs="Tahoma"/>
                <w:b/>
                <w:bCs/>
              </w:rPr>
              <w:tab/>
              <w:t>Οριζόντιες Απαιτήσεις</w:t>
            </w:r>
          </w:p>
          <w:p w14:paraId="1C382AB0" w14:textId="24EB8FEA" w:rsidR="0066101F" w:rsidRPr="00702720" w:rsidRDefault="0066101F" w:rsidP="0066101F">
            <w:pPr>
              <w:rPr>
                <w:rFonts w:cs="Tahoma"/>
              </w:rPr>
            </w:pPr>
            <w:r w:rsidRPr="00702720">
              <w:rPr>
                <w:rFonts w:cs="Tahoma"/>
              </w:rPr>
              <w:t xml:space="preserve">Αξιολογείται η κάλυψη των απαιτήσεων του Κεφαλαίου 5 του Παραρτήματος </w:t>
            </w:r>
            <w:r w:rsidRPr="00702720">
              <w:rPr>
                <w:rFonts w:cs="Tahoma"/>
                <w:lang w:val="en-US"/>
              </w:rPr>
              <w:t>I</w:t>
            </w:r>
            <w:r w:rsidRPr="00702720">
              <w:rPr>
                <w:rFonts w:cs="Tahoma"/>
              </w:rPr>
              <w:t>.</w:t>
            </w:r>
          </w:p>
          <w:p w14:paraId="31CA6C0B" w14:textId="77777777" w:rsidR="0066101F" w:rsidRPr="00702720" w:rsidRDefault="0066101F" w:rsidP="0066101F">
            <w:pPr>
              <w:rPr>
                <w:rFonts w:cs="Tahoma"/>
              </w:rPr>
            </w:pPr>
          </w:p>
          <w:p w14:paraId="3D9FAE20" w14:textId="77777777" w:rsidR="0066101F" w:rsidRPr="00702720" w:rsidRDefault="0066101F" w:rsidP="0066101F">
            <w:pPr>
              <w:rPr>
                <w:rFonts w:cs="Tahoma"/>
                <w:b/>
                <w:bCs/>
              </w:rPr>
            </w:pPr>
            <w:r w:rsidRPr="00702720">
              <w:rPr>
                <w:rFonts w:cs="Tahoma"/>
                <w:b/>
                <w:bCs/>
              </w:rPr>
              <w:t>1.4.</w:t>
            </w:r>
            <w:r w:rsidRPr="00702720">
              <w:rPr>
                <w:rFonts w:cs="Tahoma"/>
                <w:b/>
                <w:bCs/>
              </w:rPr>
              <w:tab/>
              <w:t>Αριθμός διαφορετικών κατασκευαστών καμερών που μπορεί να συνδυάσει το προσφερόμενο λογισμικό από υφιστάμενες υλοποιήσεις</w:t>
            </w:r>
          </w:p>
          <w:p w14:paraId="31E7CA15" w14:textId="77777777" w:rsidR="0066101F" w:rsidRPr="00702720" w:rsidRDefault="0066101F" w:rsidP="0066101F">
            <w:pPr>
              <w:rPr>
                <w:rFonts w:cs="Tahoma"/>
              </w:rPr>
            </w:pPr>
            <w:r w:rsidRPr="00702720">
              <w:rPr>
                <w:rFonts w:cs="Tahoma"/>
              </w:rPr>
              <w:t>Αξιολογείται ο αριθμός των διαφορετικών κατασκευαστών καμερών που μπορεί να συνδυάσει το προσφερόμενο λογισμικό από υφιστάμενες υλοποιήσεις με βάση τον ακόλουθο πίνακα:</w:t>
            </w:r>
          </w:p>
          <w:p w14:paraId="244053E8" w14:textId="77777777" w:rsidR="0066101F" w:rsidRPr="00702720" w:rsidRDefault="0066101F" w:rsidP="0066101F">
            <w:pPr>
              <w:rPr>
                <w:rFonts w:cs="Tahoma"/>
              </w:rPr>
            </w:pPr>
            <w:r w:rsidRPr="00702720">
              <w:rPr>
                <w:rFonts w:cs="Tahoma"/>
              </w:rPr>
              <w:t>•</w:t>
            </w:r>
            <w:r w:rsidRPr="00702720">
              <w:rPr>
                <w:rFonts w:cs="Tahoma"/>
              </w:rPr>
              <w:tab/>
              <w:t>1 κατασκευαστής: 100</w:t>
            </w:r>
          </w:p>
          <w:p w14:paraId="52DFC1AC" w14:textId="77777777" w:rsidR="0066101F" w:rsidRPr="00702720" w:rsidRDefault="0066101F" w:rsidP="0066101F">
            <w:pPr>
              <w:rPr>
                <w:rFonts w:cs="Tahoma"/>
              </w:rPr>
            </w:pPr>
            <w:r w:rsidRPr="00702720">
              <w:rPr>
                <w:rFonts w:cs="Tahoma"/>
              </w:rPr>
              <w:t>•</w:t>
            </w:r>
            <w:r w:rsidRPr="00702720">
              <w:rPr>
                <w:rFonts w:cs="Tahoma"/>
              </w:rPr>
              <w:tab/>
              <w:t>2 κατασκευαστές: 105</w:t>
            </w:r>
          </w:p>
          <w:p w14:paraId="6D15CDE1" w14:textId="77777777" w:rsidR="0066101F" w:rsidRPr="00702720" w:rsidRDefault="0066101F" w:rsidP="0066101F">
            <w:pPr>
              <w:rPr>
                <w:rFonts w:cs="Tahoma"/>
              </w:rPr>
            </w:pPr>
            <w:r w:rsidRPr="00702720">
              <w:rPr>
                <w:rFonts w:cs="Tahoma"/>
              </w:rPr>
              <w:t>•</w:t>
            </w:r>
            <w:r w:rsidRPr="00702720">
              <w:rPr>
                <w:rFonts w:cs="Tahoma"/>
              </w:rPr>
              <w:tab/>
              <w:t>3 κατασκευαστές: 110</w:t>
            </w:r>
          </w:p>
          <w:p w14:paraId="78882E3D" w14:textId="77777777" w:rsidR="0066101F" w:rsidRPr="00702720" w:rsidRDefault="0066101F" w:rsidP="0066101F">
            <w:pPr>
              <w:rPr>
                <w:rFonts w:cs="Tahoma"/>
              </w:rPr>
            </w:pPr>
            <w:r w:rsidRPr="00702720">
              <w:rPr>
                <w:rFonts w:cs="Tahoma"/>
              </w:rPr>
              <w:t>•</w:t>
            </w:r>
            <w:r w:rsidRPr="00702720">
              <w:rPr>
                <w:rFonts w:cs="Tahoma"/>
              </w:rPr>
              <w:tab/>
              <w:t>4 κατασκευαστές: 115</w:t>
            </w:r>
          </w:p>
          <w:p w14:paraId="1B62E3F5" w14:textId="77777777" w:rsidR="0066101F" w:rsidRPr="00702720" w:rsidRDefault="0066101F" w:rsidP="0066101F">
            <w:pPr>
              <w:rPr>
                <w:rFonts w:cs="Tahoma"/>
              </w:rPr>
            </w:pPr>
            <w:r w:rsidRPr="00702720">
              <w:rPr>
                <w:rFonts w:cs="Tahoma"/>
              </w:rPr>
              <w:t>•</w:t>
            </w:r>
            <w:r w:rsidRPr="00702720">
              <w:rPr>
                <w:rFonts w:cs="Tahoma"/>
              </w:rPr>
              <w:tab/>
              <w:t>5 κατασκευαστές: 120</w:t>
            </w:r>
          </w:p>
          <w:p w14:paraId="3BCFE2FB" w14:textId="77777777" w:rsidR="0066101F" w:rsidRPr="00702720" w:rsidRDefault="0066101F" w:rsidP="0066101F">
            <w:pPr>
              <w:rPr>
                <w:rFonts w:cs="Tahoma"/>
              </w:rPr>
            </w:pPr>
            <w:r w:rsidRPr="00702720">
              <w:rPr>
                <w:rFonts w:cs="Tahoma"/>
              </w:rPr>
              <w:t>•</w:t>
            </w:r>
            <w:r w:rsidRPr="00702720">
              <w:rPr>
                <w:rFonts w:cs="Tahoma"/>
              </w:rPr>
              <w:tab/>
              <w:t>6 κατασκευαστές: 125</w:t>
            </w:r>
          </w:p>
          <w:p w14:paraId="31437AC5" w14:textId="77777777" w:rsidR="0066101F" w:rsidRPr="00702720" w:rsidRDefault="0066101F" w:rsidP="0066101F">
            <w:pPr>
              <w:rPr>
                <w:rFonts w:cs="Tahoma"/>
              </w:rPr>
            </w:pPr>
            <w:r w:rsidRPr="00702720">
              <w:rPr>
                <w:rFonts w:cs="Tahoma"/>
              </w:rPr>
              <w:t>•</w:t>
            </w:r>
            <w:r w:rsidRPr="00702720">
              <w:rPr>
                <w:rFonts w:cs="Tahoma"/>
              </w:rPr>
              <w:tab/>
              <w:t>7 κατασκευαστές: 130</w:t>
            </w:r>
          </w:p>
          <w:p w14:paraId="04C9AB44" w14:textId="77777777" w:rsidR="0066101F" w:rsidRPr="00702720" w:rsidRDefault="0066101F" w:rsidP="0066101F">
            <w:pPr>
              <w:rPr>
                <w:rFonts w:cs="Tahoma"/>
              </w:rPr>
            </w:pPr>
            <w:r w:rsidRPr="00702720">
              <w:rPr>
                <w:rFonts w:cs="Tahoma"/>
              </w:rPr>
              <w:t>•</w:t>
            </w:r>
            <w:r w:rsidRPr="00702720">
              <w:rPr>
                <w:rFonts w:cs="Tahoma"/>
              </w:rPr>
              <w:tab/>
              <w:t>8 κατασκευαστές: 135</w:t>
            </w:r>
          </w:p>
          <w:p w14:paraId="3CC37A73" w14:textId="47BBFF0F" w:rsidR="0066101F" w:rsidRPr="00702720" w:rsidRDefault="0066101F" w:rsidP="0066101F">
            <w:pPr>
              <w:rPr>
                <w:rFonts w:cs="Tahoma"/>
              </w:rPr>
            </w:pPr>
            <w:r w:rsidRPr="00702720">
              <w:rPr>
                <w:rFonts w:cs="Tahoma"/>
              </w:rPr>
              <w:t>•</w:t>
            </w:r>
            <w:r w:rsidRPr="00702720">
              <w:rPr>
                <w:rFonts w:cs="Tahoma"/>
              </w:rPr>
              <w:tab/>
              <w:t>Από 9 κατασκευαστές: και πάνω: 150</w:t>
            </w:r>
          </w:p>
          <w:p w14:paraId="778F17A5" w14:textId="77777777" w:rsidR="0066101F" w:rsidRPr="00702720" w:rsidRDefault="0066101F" w:rsidP="0066101F">
            <w:pPr>
              <w:rPr>
                <w:rFonts w:cs="Tahoma"/>
              </w:rPr>
            </w:pPr>
          </w:p>
          <w:p w14:paraId="3B369A43" w14:textId="77777777" w:rsidR="00013B2C" w:rsidRPr="00702720" w:rsidRDefault="00013B2C" w:rsidP="003A7B0C">
            <w:pPr>
              <w:pStyle w:val="TableParagraph"/>
              <w:numPr>
                <w:ilvl w:val="1"/>
                <w:numId w:val="53"/>
              </w:numPr>
              <w:tabs>
                <w:tab w:val="clear" w:pos="0"/>
                <w:tab w:val="clear" w:pos="709"/>
                <w:tab w:val="clear" w:pos="1134"/>
                <w:tab w:val="left" w:pos="523"/>
              </w:tabs>
              <w:spacing w:after="120"/>
              <w:ind w:hanging="416"/>
              <w:jc w:val="both"/>
              <w:rPr>
                <w:rFonts w:cs="Tahoma"/>
                <w:b/>
              </w:rPr>
            </w:pPr>
            <w:r w:rsidRPr="00702720">
              <w:rPr>
                <w:rFonts w:cs="Tahoma"/>
                <w:b/>
              </w:rPr>
              <w:t>Μεθοδολογία Υλοποίησης Έργου</w:t>
            </w:r>
          </w:p>
        </w:tc>
      </w:tr>
      <w:tr w:rsidR="00013B2C" w:rsidRPr="00702720" w14:paraId="671D80CB" w14:textId="77777777" w:rsidTr="004710D7">
        <w:tc>
          <w:tcPr>
            <w:tcW w:w="5000" w:type="pct"/>
            <w:tcBorders>
              <w:top w:val="nil"/>
            </w:tcBorders>
          </w:tcPr>
          <w:p w14:paraId="0D31E45A" w14:textId="77777777" w:rsidR="00013B2C" w:rsidRPr="00702720" w:rsidRDefault="00013B2C">
            <w:pPr>
              <w:pStyle w:val="TableParagraph"/>
              <w:spacing w:after="120"/>
              <w:ind w:left="107"/>
              <w:jc w:val="both"/>
              <w:rPr>
                <w:rFonts w:cs="Tahoma"/>
              </w:rPr>
            </w:pPr>
            <w:r w:rsidRPr="00702720">
              <w:rPr>
                <w:rFonts w:cs="Tahoma"/>
              </w:rPr>
              <w:lastRenderedPageBreak/>
              <w:t>1.2.1 Οργάνωση Υλοποίησης Έργου (Μεθοδολογία, Χρονοδιάγραμμα, Παραδοτέα)</w:t>
            </w:r>
          </w:p>
          <w:p w14:paraId="4E11F76F" w14:textId="77777777" w:rsidR="00013B2C" w:rsidRPr="00702720" w:rsidRDefault="00013B2C">
            <w:pPr>
              <w:pStyle w:val="TableParagraph"/>
              <w:spacing w:after="120"/>
              <w:ind w:left="107"/>
              <w:jc w:val="both"/>
              <w:rPr>
                <w:rFonts w:cs="Tahoma"/>
              </w:rPr>
            </w:pPr>
            <w:r w:rsidRPr="00702720">
              <w:rPr>
                <w:rFonts w:cs="Tahoma"/>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224E33A5" w14:textId="77777777" w:rsidR="00013B2C" w:rsidRPr="00702720" w:rsidRDefault="00013B2C">
            <w:pPr>
              <w:pStyle w:val="TableParagraph"/>
              <w:spacing w:after="120"/>
              <w:ind w:left="107"/>
              <w:jc w:val="both"/>
              <w:rPr>
                <w:rFonts w:cs="Tahoma"/>
              </w:rPr>
            </w:pPr>
            <w:r w:rsidRPr="00702720">
              <w:rPr>
                <w:rFonts w:cs="Tahoma"/>
              </w:rPr>
              <w:t>Αξιολογούνται:</w:t>
            </w:r>
          </w:p>
          <w:p w14:paraId="2D1FFE02" w14:textId="77777777" w:rsidR="00013B2C" w:rsidRPr="00702720" w:rsidRDefault="00013B2C" w:rsidP="003A7B0C">
            <w:pPr>
              <w:pStyle w:val="TableParagraph"/>
              <w:numPr>
                <w:ilvl w:val="2"/>
                <w:numId w:val="53"/>
              </w:numPr>
              <w:tabs>
                <w:tab w:val="clear" w:pos="0"/>
                <w:tab w:val="clear" w:pos="1134"/>
              </w:tabs>
              <w:spacing w:after="120"/>
              <w:ind w:right="97"/>
              <w:jc w:val="both"/>
              <w:rPr>
                <w:rFonts w:cs="Tahoma"/>
              </w:rPr>
            </w:pPr>
            <w:r w:rsidRPr="00702720">
              <w:rPr>
                <w:rFonts w:cs="Tahoma"/>
              </w:rPr>
              <w:t xml:space="preserve">Η σαφήνεια και πληρότητα ανάλυσης των προσφερόμενων υπηρεσιών του Υποψήφιου Αναδόχου, σε συνάρτηση με τον προσφερόμενο </w:t>
            </w:r>
            <w:proofErr w:type="spellStart"/>
            <w:r w:rsidRPr="00702720">
              <w:rPr>
                <w:rFonts w:cs="Tahoma"/>
              </w:rPr>
              <w:t>ανθρωποχρόνο</w:t>
            </w:r>
            <w:proofErr w:type="spellEnd"/>
            <w:r w:rsidRPr="00702720">
              <w:rPr>
                <w:rFonts w:cs="Tahoma"/>
              </w:rPr>
              <w:t>.</w:t>
            </w:r>
          </w:p>
          <w:p w14:paraId="3F606DFD" w14:textId="77777777" w:rsidR="00013B2C" w:rsidRPr="00702720" w:rsidRDefault="00013B2C" w:rsidP="003A7B0C">
            <w:pPr>
              <w:pStyle w:val="TableParagraph"/>
              <w:numPr>
                <w:ilvl w:val="2"/>
                <w:numId w:val="53"/>
              </w:numPr>
              <w:tabs>
                <w:tab w:val="clear" w:pos="0"/>
                <w:tab w:val="clear" w:pos="1134"/>
              </w:tabs>
              <w:spacing w:after="120"/>
              <w:ind w:right="97"/>
              <w:jc w:val="both"/>
              <w:rPr>
                <w:rFonts w:cs="Tahoma"/>
              </w:rPr>
            </w:pPr>
            <w:r w:rsidRPr="00702720">
              <w:rPr>
                <w:rFonts w:cs="Tahoma"/>
              </w:rPr>
              <w:t>Ο ρεαλιστικός χρονοπρογραμματισμός των παρεχόμενων εργασιών του υποψήφιου Αναδόχου με βάση τις επιχειρησιακές απαιτήσεις της Αναθέτουσας Αρχής.</w:t>
            </w:r>
          </w:p>
          <w:p w14:paraId="716865E3" w14:textId="77777777" w:rsidR="00013B2C" w:rsidRPr="00702720" w:rsidRDefault="00013B2C" w:rsidP="003A7B0C">
            <w:pPr>
              <w:pStyle w:val="TableParagraph"/>
              <w:numPr>
                <w:ilvl w:val="2"/>
                <w:numId w:val="53"/>
              </w:numPr>
              <w:tabs>
                <w:tab w:val="clear" w:pos="0"/>
                <w:tab w:val="clear" w:pos="1134"/>
              </w:tabs>
              <w:spacing w:after="120"/>
              <w:ind w:right="97"/>
              <w:jc w:val="both"/>
              <w:rPr>
                <w:rFonts w:cs="Tahoma"/>
              </w:rPr>
            </w:pPr>
            <w:r w:rsidRPr="00702720">
              <w:rPr>
                <w:rFonts w:cs="Tahoma"/>
              </w:rPr>
              <w:t xml:space="preserve">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w:t>
            </w:r>
            <w:r w:rsidRPr="00702720">
              <w:rPr>
                <w:rFonts w:cs="Tahoma"/>
              </w:rPr>
              <w:lastRenderedPageBreak/>
              <w:t>λαμβάνοντας υπόψη το φυσικό αντικείμενο και το χρονοδιάγραμμα υλοποίησής του.</w:t>
            </w:r>
          </w:p>
          <w:p w14:paraId="4D19B3A5" w14:textId="77777777" w:rsidR="00013B2C" w:rsidRPr="00702720" w:rsidRDefault="00013B2C" w:rsidP="003A7B0C">
            <w:pPr>
              <w:pStyle w:val="TableParagraph"/>
              <w:numPr>
                <w:ilvl w:val="2"/>
                <w:numId w:val="53"/>
              </w:numPr>
              <w:tabs>
                <w:tab w:val="clear" w:pos="0"/>
                <w:tab w:val="clear" w:pos="1134"/>
              </w:tabs>
              <w:spacing w:after="120"/>
              <w:ind w:right="97"/>
              <w:jc w:val="both"/>
              <w:rPr>
                <w:rFonts w:cs="Tahoma"/>
              </w:rPr>
            </w:pPr>
            <w:r w:rsidRPr="00702720">
              <w:rPr>
                <w:rFonts w:cs="Tahoma"/>
              </w:rPr>
              <w:t xml:space="preserve">Η ανάλυση, δομή και οργάνωση των παραδοτέων και η σύνδεσή τους με τις Ενότητες Εργασίας, σε σχέση με την προτεινόμενη Μεθοδολογία, τη </w:t>
            </w:r>
            <w:proofErr w:type="spellStart"/>
            <w:r w:rsidRPr="00702720">
              <w:rPr>
                <w:rFonts w:cs="Tahoma"/>
              </w:rPr>
              <w:t>ρεαλιστικότητα</w:t>
            </w:r>
            <w:proofErr w:type="spellEnd"/>
            <w:r w:rsidRPr="00702720">
              <w:rPr>
                <w:rFonts w:cs="Tahoma"/>
              </w:rPr>
              <w:t xml:space="preserve"> της προσέγγισης και την ολοκληρωμένη αντίληψη του υποψήφιου Αναδόχου για το Έργο.</w:t>
            </w:r>
          </w:p>
          <w:p w14:paraId="6E0D9648" w14:textId="77777777" w:rsidR="00013B2C" w:rsidRPr="00702720" w:rsidRDefault="00013B2C" w:rsidP="003A7B0C">
            <w:pPr>
              <w:pStyle w:val="TableParagraph"/>
              <w:numPr>
                <w:ilvl w:val="2"/>
                <w:numId w:val="53"/>
              </w:numPr>
              <w:tabs>
                <w:tab w:val="clear" w:pos="0"/>
                <w:tab w:val="clear" w:pos="1134"/>
              </w:tabs>
              <w:spacing w:after="120"/>
              <w:ind w:right="97"/>
              <w:jc w:val="both"/>
              <w:rPr>
                <w:rFonts w:cs="Tahoma"/>
              </w:rPr>
            </w:pPr>
            <w:r w:rsidRPr="00702720">
              <w:rPr>
                <w:rFonts w:cs="Tahoma"/>
              </w:rPr>
              <w:t xml:space="preserve">Η λίστα με τα ορόσημα του Έργου, που αφορούν κρίσιμα σημεία/στιγμιότυπα του χρονοδιαγράμματος του Έργου, στα οποία το Έργο </w:t>
            </w:r>
            <w:proofErr w:type="spellStart"/>
            <w:r w:rsidRPr="00702720">
              <w:rPr>
                <w:rFonts w:cs="Tahoma"/>
              </w:rPr>
              <w:t>απεμπλέκεται</w:t>
            </w:r>
            <w:proofErr w:type="spellEnd"/>
            <w:r w:rsidRPr="00702720">
              <w:rPr>
                <w:rFonts w:cs="Tahoma"/>
              </w:rPr>
              <w:t xml:space="preserve"> από κάποιο σημαντικό ρίσκο ή/και επιτυγχάνει κάποιο σημαντικό (ενδιάμεσο) στόχο.</w:t>
            </w:r>
          </w:p>
          <w:p w14:paraId="1A4B4417" w14:textId="77777777" w:rsidR="00013B2C" w:rsidRPr="00702720" w:rsidRDefault="00013B2C" w:rsidP="003A7B0C">
            <w:pPr>
              <w:pStyle w:val="TableParagraph"/>
              <w:numPr>
                <w:ilvl w:val="2"/>
                <w:numId w:val="53"/>
              </w:numPr>
              <w:tabs>
                <w:tab w:val="clear" w:pos="0"/>
                <w:tab w:val="clear" w:pos="1134"/>
              </w:tabs>
              <w:spacing w:after="120"/>
              <w:ind w:right="97"/>
              <w:jc w:val="both"/>
              <w:rPr>
                <w:rFonts w:cs="Tahoma"/>
              </w:rPr>
            </w:pPr>
            <w:r w:rsidRPr="00702720">
              <w:rPr>
                <w:rFonts w:cs="Tahoma"/>
              </w:rPr>
              <w:t>Θα αξιολογηθεί ο βαθμός ετοιμότητας υποψηφίου Αναδόχου, δηλαδή το χρονικό διάστημα της παροχής υπηρεσιών σύμφωνα με τις απαιτήσεις του Παραρτήματος I, σε συνάρτηση με τον ρεαλισμό και την πληρότητα της τεκμηρίωσης της ετοιμότητας του υποψηφίου Αναδόχου. Οι υποψήφιοι Ανάδοχοι θα πρέπει να παρουσιάσουν αναλυτικά τις ενέργειες στις οποίες θα προβούν, προκειμένου να εξασφαλισθεί η έναρξη της παροχής υπηρεσιών εντός του χρονικού διαστήματος για το οποίο δεσμεύονται</w:t>
            </w:r>
          </w:p>
          <w:p w14:paraId="547FEA9D" w14:textId="77777777" w:rsidR="00013B2C" w:rsidRPr="00702720" w:rsidRDefault="00013B2C">
            <w:pPr>
              <w:pStyle w:val="TableParagraph"/>
              <w:tabs>
                <w:tab w:val="clear" w:pos="0"/>
                <w:tab w:val="clear" w:pos="1134"/>
              </w:tabs>
              <w:spacing w:after="120"/>
              <w:ind w:right="97"/>
              <w:jc w:val="both"/>
              <w:rPr>
                <w:rFonts w:cs="Tahoma"/>
              </w:rPr>
            </w:pPr>
            <w:r w:rsidRPr="00702720">
              <w:rPr>
                <w:rFonts w:cs="Tahoma"/>
              </w:rPr>
              <w:t>1.2.2 Σχήμα Διοίκησης - Μεθοδολογία Διοίκησης και Διασφάλισης Ποιότητας</w:t>
            </w:r>
          </w:p>
          <w:p w14:paraId="4A587515" w14:textId="77777777" w:rsidR="00013B2C" w:rsidRPr="00702720" w:rsidRDefault="00013B2C">
            <w:pPr>
              <w:pStyle w:val="TableParagraph"/>
              <w:tabs>
                <w:tab w:val="clear" w:pos="0"/>
                <w:tab w:val="clear" w:pos="1134"/>
              </w:tabs>
              <w:spacing w:after="120"/>
              <w:ind w:right="97"/>
              <w:jc w:val="both"/>
              <w:rPr>
                <w:rFonts w:cs="Tahoma"/>
              </w:rPr>
            </w:pPr>
            <w:r w:rsidRPr="00702720">
              <w:rPr>
                <w:rFonts w:cs="Tahoma"/>
              </w:rPr>
              <w:t>Αξιολογούνται:</w:t>
            </w:r>
          </w:p>
          <w:p w14:paraId="3E907D9F" w14:textId="77777777" w:rsidR="00013B2C" w:rsidRPr="00702720" w:rsidRDefault="00013B2C" w:rsidP="003A7B0C">
            <w:pPr>
              <w:pStyle w:val="TableParagraph"/>
              <w:numPr>
                <w:ilvl w:val="2"/>
                <w:numId w:val="53"/>
              </w:numPr>
              <w:tabs>
                <w:tab w:val="clear" w:pos="0"/>
                <w:tab w:val="clear" w:pos="1134"/>
              </w:tabs>
              <w:spacing w:after="120"/>
              <w:ind w:right="97"/>
              <w:jc w:val="both"/>
              <w:rPr>
                <w:rFonts w:cs="Tahoma"/>
              </w:rPr>
            </w:pPr>
            <w:r w:rsidRPr="00702720">
              <w:rPr>
                <w:rFonts w:cs="Tahoma"/>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4830122E" w14:textId="77777777" w:rsidR="00013B2C" w:rsidRPr="00702720" w:rsidRDefault="00013B2C" w:rsidP="003A7B0C">
            <w:pPr>
              <w:pStyle w:val="TableParagraph"/>
              <w:numPr>
                <w:ilvl w:val="2"/>
                <w:numId w:val="53"/>
              </w:numPr>
              <w:tabs>
                <w:tab w:val="clear" w:pos="0"/>
                <w:tab w:val="clear" w:pos="1134"/>
              </w:tabs>
              <w:spacing w:after="120"/>
              <w:ind w:right="97"/>
              <w:jc w:val="both"/>
              <w:rPr>
                <w:rFonts w:cs="Tahoma"/>
              </w:rPr>
            </w:pPr>
            <w:r w:rsidRPr="00702720">
              <w:rPr>
                <w:rFonts w:cs="Tahoma"/>
              </w:rPr>
              <w:t xml:space="preserve">η </w:t>
            </w:r>
            <w:proofErr w:type="spellStart"/>
            <w:r w:rsidRPr="00702720">
              <w:rPr>
                <w:rFonts w:cs="Tahoma"/>
              </w:rPr>
              <w:t>καταλληλότητα</w:t>
            </w:r>
            <w:proofErr w:type="spellEnd"/>
            <w:r w:rsidRPr="00702720">
              <w:rPr>
                <w:rFonts w:cs="Tahoma"/>
              </w:rPr>
              <w:t xml:space="preserve"> και η επάρκεια των διαδικασιών και των μηχανισμών επικοινωνίας της Ομάδας Έργου με τα αρμόδια εμπλεκόμενα τμήματα/μονάδες και τα στελέχη της ΓΓΠΣΔΔ, αλλά και με τους λοιπούς φορείς που εμπλέκονται στην υλοποίηση/εκτέλεση του Έργου με στόχο τόσο τη μεταφορά τεχνογνωσίας στα στελέχη της ΓΓΠΣΔΔ όσο και την αποτελεσματικότερη υλοποίηση του έργου, </w:t>
            </w:r>
          </w:p>
          <w:p w14:paraId="77364B3F" w14:textId="77777777" w:rsidR="00013B2C" w:rsidRPr="00702720" w:rsidRDefault="00013B2C" w:rsidP="003A7B0C">
            <w:pPr>
              <w:pStyle w:val="TableParagraph"/>
              <w:numPr>
                <w:ilvl w:val="2"/>
                <w:numId w:val="53"/>
              </w:numPr>
              <w:tabs>
                <w:tab w:val="clear" w:pos="0"/>
                <w:tab w:val="clear" w:pos="1134"/>
              </w:tabs>
              <w:spacing w:after="120"/>
              <w:ind w:right="97"/>
              <w:jc w:val="both"/>
              <w:rPr>
                <w:rFonts w:cs="Tahoma"/>
              </w:rPr>
            </w:pPr>
            <w:r w:rsidRPr="00702720">
              <w:rPr>
                <w:rFonts w:cs="Tahoma"/>
              </w:rPr>
              <w:t>η αποτελεσματικότητα της προτεινόμενης μεθοδολογίας διοίκησης και διασφάλισης ποιότητας</w:t>
            </w:r>
          </w:p>
          <w:p w14:paraId="43AF7A28" w14:textId="77777777" w:rsidR="00013B2C" w:rsidRPr="00702720" w:rsidRDefault="00013B2C">
            <w:pPr>
              <w:pStyle w:val="TableParagraph"/>
              <w:tabs>
                <w:tab w:val="clear" w:pos="0"/>
                <w:tab w:val="clear" w:pos="1134"/>
              </w:tabs>
              <w:spacing w:after="120"/>
              <w:ind w:right="96"/>
              <w:jc w:val="both"/>
              <w:rPr>
                <w:rFonts w:cs="Tahoma"/>
              </w:rPr>
            </w:pPr>
          </w:p>
          <w:p w14:paraId="3DEE2799" w14:textId="77777777" w:rsidR="007F2E0B" w:rsidRPr="00702720" w:rsidRDefault="007F2E0B" w:rsidP="007F2E0B">
            <w:pPr>
              <w:pStyle w:val="TableParagraph"/>
              <w:tabs>
                <w:tab w:val="clear" w:pos="0"/>
                <w:tab w:val="clear" w:pos="1134"/>
              </w:tabs>
              <w:spacing w:after="120"/>
              <w:ind w:right="96"/>
              <w:jc w:val="both"/>
              <w:rPr>
                <w:rFonts w:cs="Tahoma"/>
              </w:rPr>
            </w:pPr>
          </w:p>
          <w:p w14:paraId="7471F4F7" w14:textId="77777777" w:rsidR="007F2E0B" w:rsidRPr="00702720" w:rsidRDefault="007F2E0B" w:rsidP="007F2E0B">
            <w:pPr>
              <w:pStyle w:val="TableParagraph"/>
              <w:tabs>
                <w:tab w:val="clear" w:pos="0"/>
                <w:tab w:val="clear" w:pos="1134"/>
              </w:tabs>
              <w:spacing w:after="120"/>
              <w:ind w:right="97"/>
              <w:jc w:val="both"/>
              <w:rPr>
                <w:rFonts w:cs="Tahoma"/>
              </w:rPr>
            </w:pPr>
            <w:r w:rsidRPr="00702720">
              <w:rPr>
                <w:rFonts w:cs="Tahoma"/>
              </w:rPr>
              <w:t xml:space="preserve">1.2.3.1 Προτεινόμενη Αρχιτεκτονική </w:t>
            </w:r>
          </w:p>
          <w:p w14:paraId="52CFA682" w14:textId="77777777" w:rsidR="007F2E0B" w:rsidRPr="00702720" w:rsidRDefault="007F2E0B" w:rsidP="007F2E0B">
            <w:pPr>
              <w:widowControl w:val="0"/>
              <w:tabs>
                <w:tab w:val="left" w:pos="1034"/>
              </w:tabs>
              <w:suppressAutoHyphens w:val="0"/>
              <w:autoSpaceDE w:val="0"/>
              <w:autoSpaceDN w:val="0"/>
              <w:ind w:left="1068" w:right="532" w:hanging="708"/>
              <w:rPr>
                <w:rFonts w:cs="Tahoma"/>
              </w:rPr>
            </w:pPr>
            <w:r w:rsidRPr="00702720">
              <w:rPr>
                <w:rFonts w:cs="Tahoma"/>
              </w:rPr>
              <w:t>Αξιολογούνται:</w:t>
            </w:r>
          </w:p>
          <w:p w14:paraId="0333AFF5" w14:textId="77777777" w:rsidR="007F2E0B" w:rsidRPr="00702720" w:rsidRDefault="007F2E0B" w:rsidP="003A7B0C">
            <w:pPr>
              <w:pStyle w:val="a"/>
              <w:widowControl w:val="0"/>
              <w:numPr>
                <w:ilvl w:val="2"/>
                <w:numId w:val="52"/>
              </w:numPr>
              <w:tabs>
                <w:tab w:val="clear" w:pos="720"/>
                <w:tab w:val="left" w:pos="1034"/>
              </w:tabs>
              <w:suppressAutoHyphens w:val="0"/>
              <w:autoSpaceDE w:val="0"/>
              <w:autoSpaceDN w:val="0"/>
              <w:spacing w:before="120" w:line="259" w:lineRule="auto"/>
              <w:ind w:right="536" w:hanging="293"/>
              <w:rPr>
                <w:rFonts w:cs="Tahoma"/>
              </w:rPr>
            </w:pPr>
            <w:r w:rsidRPr="00702720">
              <w:rPr>
                <w:rFonts w:cs="Tahoma"/>
              </w:rPr>
              <w:t>Η</w:t>
            </w:r>
            <w:r w:rsidRPr="00702720">
              <w:rPr>
                <w:rFonts w:cs="Tahoma"/>
                <w:spacing w:val="1"/>
              </w:rPr>
              <w:t xml:space="preserve"> </w:t>
            </w:r>
            <w:r w:rsidRPr="00702720">
              <w:rPr>
                <w:rFonts w:cs="Tahoma"/>
              </w:rPr>
              <w:t>μελετημένη</w:t>
            </w:r>
            <w:r w:rsidRPr="00702720">
              <w:rPr>
                <w:rFonts w:cs="Tahoma"/>
                <w:spacing w:val="1"/>
              </w:rPr>
              <w:t xml:space="preserve"> </w:t>
            </w:r>
            <w:r w:rsidRPr="00702720">
              <w:rPr>
                <w:rFonts w:cs="Tahoma"/>
              </w:rPr>
              <w:t>σχεδίαση</w:t>
            </w:r>
            <w:r w:rsidRPr="00702720">
              <w:rPr>
                <w:rFonts w:cs="Tahoma"/>
                <w:spacing w:val="1"/>
              </w:rPr>
              <w:t xml:space="preserve"> </w:t>
            </w:r>
            <w:r w:rsidRPr="00702720">
              <w:rPr>
                <w:rFonts w:cs="Tahoma"/>
              </w:rPr>
              <w:t>της</w:t>
            </w:r>
            <w:r w:rsidRPr="00702720">
              <w:rPr>
                <w:rFonts w:cs="Tahoma"/>
                <w:spacing w:val="1"/>
              </w:rPr>
              <w:t xml:space="preserve"> </w:t>
            </w:r>
            <w:r w:rsidRPr="00702720">
              <w:rPr>
                <w:rFonts w:cs="Tahoma"/>
              </w:rPr>
              <w:t>αρχιτεκτονικής</w:t>
            </w:r>
            <w:r w:rsidRPr="00702720">
              <w:rPr>
                <w:rFonts w:cs="Tahoma"/>
                <w:spacing w:val="1"/>
              </w:rPr>
              <w:t xml:space="preserve"> </w:t>
            </w:r>
            <w:r w:rsidRPr="00702720">
              <w:rPr>
                <w:rFonts w:cs="Tahoma"/>
              </w:rPr>
              <w:t>για</w:t>
            </w:r>
            <w:r w:rsidRPr="00702720">
              <w:rPr>
                <w:rFonts w:cs="Tahoma"/>
                <w:spacing w:val="1"/>
              </w:rPr>
              <w:t xml:space="preserve"> </w:t>
            </w:r>
            <w:r w:rsidRPr="00702720">
              <w:rPr>
                <w:rFonts w:cs="Tahoma"/>
              </w:rPr>
              <w:t>τη</w:t>
            </w:r>
            <w:r w:rsidRPr="00702720">
              <w:rPr>
                <w:rFonts w:cs="Tahoma"/>
                <w:spacing w:val="1"/>
              </w:rPr>
              <w:t xml:space="preserve"> </w:t>
            </w:r>
            <w:r w:rsidRPr="00702720">
              <w:rPr>
                <w:rFonts w:cs="Tahoma"/>
              </w:rPr>
              <w:t>βέλτιστη</w:t>
            </w:r>
            <w:r w:rsidRPr="00702720">
              <w:rPr>
                <w:rFonts w:cs="Tahoma"/>
                <w:spacing w:val="1"/>
              </w:rPr>
              <w:t xml:space="preserve"> </w:t>
            </w:r>
            <w:r w:rsidRPr="00702720">
              <w:rPr>
                <w:rFonts w:cs="Tahoma"/>
              </w:rPr>
              <w:t>αξιοποίηση</w:t>
            </w:r>
            <w:r w:rsidRPr="00702720">
              <w:rPr>
                <w:rFonts w:cs="Tahoma"/>
                <w:spacing w:val="1"/>
              </w:rPr>
              <w:t xml:space="preserve"> </w:t>
            </w:r>
            <w:r w:rsidRPr="00702720">
              <w:rPr>
                <w:rFonts w:cs="Tahoma"/>
              </w:rPr>
              <w:t>των</w:t>
            </w:r>
            <w:r w:rsidRPr="00702720">
              <w:rPr>
                <w:rFonts w:cs="Tahoma"/>
                <w:spacing w:val="1"/>
              </w:rPr>
              <w:t xml:space="preserve"> </w:t>
            </w:r>
            <w:r w:rsidRPr="00702720">
              <w:rPr>
                <w:rFonts w:cs="Tahoma"/>
              </w:rPr>
              <w:t>πόρων</w:t>
            </w:r>
            <w:r w:rsidRPr="00702720">
              <w:rPr>
                <w:rFonts w:cs="Tahoma"/>
                <w:spacing w:val="49"/>
              </w:rPr>
              <w:t xml:space="preserve"> </w:t>
            </w:r>
            <w:r w:rsidRPr="00702720">
              <w:rPr>
                <w:rFonts w:cs="Tahoma"/>
              </w:rPr>
              <w:t>που</w:t>
            </w:r>
            <w:r w:rsidRPr="00702720">
              <w:rPr>
                <w:rFonts w:cs="Tahoma"/>
                <w:spacing w:val="1"/>
              </w:rPr>
              <w:t xml:space="preserve"> </w:t>
            </w:r>
            <w:r w:rsidRPr="00702720">
              <w:rPr>
                <w:rFonts w:cs="Tahoma"/>
              </w:rPr>
              <w:t>προτείνεται</w:t>
            </w:r>
            <w:r w:rsidRPr="00702720">
              <w:rPr>
                <w:rFonts w:cs="Tahoma"/>
                <w:spacing w:val="-2"/>
              </w:rPr>
              <w:t xml:space="preserve"> </w:t>
            </w:r>
            <w:r w:rsidRPr="00702720">
              <w:rPr>
                <w:rFonts w:cs="Tahoma"/>
              </w:rPr>
              <w:t>να χρησιμοποιηθούν,</w:t>
            </w:r>
            <w:r w:rsidRPr="00702720">
              <w:rPr>
                <w:rFonts w:cs="Tahoma"/>
                <w:spacing w:val="-2"/>
              </w:rPr>
              <w:t xml:space="preserve"> </w:t>
            </w:r>
            <w:r w:rsidRPr="00702720">
              <w:rPr>
                <w:rFonts w:cs="Tahoma"/>
              </w:rPr>
              <w:t>καλύπτοντας</w:t>
            </w:r>
            <w:r w:rsidRPr="00702720">
              <w:rPr>
                <w:rFonts w:cs="Tahoma"/>
                <w:spacing w:val="-3"/>
              </w:rPr>
              <w:t xml:space="preserve"> </w:t>
            </w:r>
            <w:r w:rsidRPr="00702720">
              <w:rPr>
                <w:rFonts w:cs="Tahoma"/>
              </w:rPr>
              <w:t>ταυτόχρονα</w:t>
            </w:r>
            <w:r w:rsidRPr="00702720">
              <w:rPr>
                <w:rFonts w:cs="Tahoma"/>
                <w:spacing w:val="-3"/>
              </w:rPr>
              <w:t xml:space="preserve"> </w:t>
            </w:r>
            <w:r w:rsidRPr="00702720">
              <w:rPr>
                <w:rFonts w:cs="Tahoma"/>
              </w:rPr>
              <w:t>τις</w:t>
            </w:r>
            <w:r w:rsidRPr="00702720">
              <w:rPr>
                <w:rFonts w:cs="Tahoma"/>
                <w:spacing w:val="-1"/>
              </w:rPr>
              <w:t xml:space="preserve"> </w:t>
            </w:r>
            <w:r w:rsidRPr="00702720">
              <w:rPr>
                <w:rFonts w:cs="Tahoma"/>
              </w:rPr>
              <w:t>απαιτήσεις.</w:t>
            </w:r>
          </w:p>
          <w:p w14:paraId="70F1FE9A" w14:textId="77777777" w:rsidR="007F2E0B" w:rsidRPr="00702720" w:rsidRDefault="007F2E0B" w:rsidP="003A7B0C">
            <w:pPr>
              <w:pStyle w:val="a"/>
              <w:widowControl w:val="0"/>
              <w:numPr>
                <w:ilvl w:val="2"/>
                <w:numId w:val="52"/>
              </w:numPr>
              <w:tabs>
                <w:tab w:val="clear" w:pos="720"/>
                <w:tab w:val="left" w:pos="1034"/>
              </w:tabs>
              <w:suppressAutoHyphens w:val="0"/>
              <w:autoSpaceDE w:val="0"/>
              <w:autoSpaceDN w:val="0"/>
              <w:spacing w:before="120" w:line="259" w:lineRule="auto"/>
              <w:ind w:right="529" w:hanging="293"/>
              <w:rPr>
                <w:rFonts w:cs="Tahoma"/>
              </w:rPr>
            </w:pPr>
            <w:r w:rsidRPr="00702720">
              <w:rPr>
                <w:rFonts w:cs="Tahoma"/>
              </w:rPr>
              <w:t>Η στιβαρότητα και ανοχή της συνολικής αρχιτεκτονικής σε σφάλματα, τα εργαλεία και τεχνικές</w:t>
            </w:r>
            <w:r w:rsidRPr="00702720">
              <w:rPr>
                <w:rFonts w:cs="Tahoma"/>
                <w:spacing w:val="1"/>
              </w:rPr>
              <w:t xml:space="preserve"> </w:t>
            </w:r>
            <w:r w:rsidRPr="00702720">
              <w:rPr>
                <w:rFonts w:cs="Tahoma"/>
              </w:rPr>
              <w:t>υλοποίησης, οι δυνατότητες παραμετροποίησης και ευελιξία, τα πρότυπα που θα πληροί το τελικό</w:t>
            </w:r>
            <w:r w:rsidRPr="00702720">
              <w:rPr>
                <w:rFonts w:cs="Tahoma"/>
                <w:spacing w:val="-47"/>
              </w:rPr>
              <w:t xml:space="preserve"> </w:t>
            </w:r>
            <w:r w:rsidRPr="00702720">
              <w:rPr>
                <w:rFonts w:cs="Tahoma"/>
              </w:rPr>
              <w:t>προϊόν και η δυνατότητα της Αναθέτουσας Αρχής να προσαρμόσει / επεκτείνει στο μέλλον τις</w:t>
            </w:r>
            <w:r w:rsidRPr="00702720">
              <w:rPr>
                <w:rFonts w:cs="Tahoma"/>
                <w:spacing w:val="1"/>
              </w:rPr>
              <w:t xml:space="preserve"> </w:t>
            </w:r>
            <w:r w:rsidRPr="00702720">
              <w:rPr>
                <w:rFonts w:cs="Tahoma"/>
              </w:rPr>
              <w:t>προσφερόμενες</w:t>
            </w:r>
            <w:r w:rsidRPr="00702720">
              <w:rPr>
                <w:rFonts w:cs="Tahoma"/>
                <w:spacing w:val="-4"/>
              </w:rPr>
              <w:t xml:space="preserve"> </w:t>
            </w:r>
            <w:r w:rsidRPr="00702720">
              <w:rPr>
                <w:rFonts w:cs="Tahoma"/>
              </w:rPr>
              <w:t>λειτουργικότητες.</w:t>
            </w:r>
          </w:p>
          <w:p w14:paraId="0EC1476C" w14:textId="77777777" w:rsidR="007F2E0B" w:rsidRPr="00702720" w:rsidRDefault="007F2E0B" w:rsidP="003A7B0C">
            <w:pPr>
              <w:pStyle w:val="a"/>
              <w:widowControl w:val="0"/>
              <w:numPr>
                <w:ilvl w:val="2"/>
                <w:numId w:val="52"/>
              </w:numPr>
              <w:tabs>
                <w:tab w:val="clear" w:pos="720"/>
                <w:tab w:val="left" w:pos="1034"/>
              </w:tabs>
              <w:suppressAutoHyphens w:val="0"/>
              <w:autoSpaceDE w:val="0"/>
              <w:autoSpaceDN w:val="0"/>
              <w:spacing w:before="120" w:line="259" w:lineRule="auto"/>
              <w:ind w:right="534" w:hanging="293"/>
              <w:rPr>
                <w:rFonts w:cs="Tahoma"/>
              </w:rPr>
            </w:pPr>
            <w:r w:rsidRPr="00702720">
              <w:rPr>
                <w:rFonts w:cs="Tahoma"/>
              </w:rPr>
              <w:t xml:space="preserve">Οι προτεινόμενες τεχνολογίες (εργαλεία – </w:t>
            </w:r>
            <w:proofErr w:type="spellStart"/>
            <w:r w:rsidRPr="00702720">
              <w:rPr>
                <w:rFonts w:cs="Tahoma"/>
              </w:rPr>
              <w:t>frameworks</w:t>
            </w:r>
            <w:proofErr w:type="spellEnd"/>
            <w:r w:rsidRPr="00702720">
              <w:rPr>
                <w:rFonts w:cs="Tahoma"/>
              </w:rPr>
              <w:t>) που θα αξιοποιηθούν στην υλοποίηση του</w:t>
            </w:r>
            <w:r w:rsidRPr="00702720">
              <w:rPr>
                <w:rFonts w:cs="Tahoma"/>
                <w:spacing w:val="1"/>
              </w:rPr>
              <w:t xml:space="preserve"> </w:t>
            </w:r>
            <w:r w:rsidRPr="00702720">
              <w:rPr>
                <w:rFonts w:cs="Tahoma"/>
              </w:rPr>
              <w:t>έργου.</w:t>
            </w:r>
          </w:p>
          <w:p w14:paraId="27DDACD0" w14:textId="77777777" w:rsidR="007F2E0B" w:rsidRPr="00702720" w:rsidRDefault="007F2E0B" w:rsidP="003A7B0C">
            <w:pPr>
              <w:pStyle w:val="a"/>
              <w:widowControl w:val="0"/>
              <w:numPr>
                <w:ilvl w:val="0"/>
                <w:numId w:val="80"/>
              </w:numPr>
              <w:tabs>
                <w:tab w:val="clear" w:pos="720"/>
                <w:tab w:val="left" w:pos="1033"/>
                <w:tab w:val="left" w:pos="1034"/>
              </w:tabs>
              <w:suppressAutoHyphens w:val="0"/>
              <w:autoSpaceDE w:val="0"/>
              <w:autoSpaceDN w:val="0"/>
              <w:spacing w:before="120" w:line="259" w:lineRule="auto"/>
              <w:ind w:right="529"/>
              <w:jc w:val="left"/>
              <w:rPr>
                <w:rFonts w:cs="Tahoma"/>
              </w:rPr>
            </w:pPr>
            <w:r w:rsidRPr="00702720">
              <w:rPr>
                <w:rFonts w:cs="Tahoma"/>
              </w:rPr>
              <w:t>Ο</w:t>
            </w:r>
            <w:r w:rsidRPr="00702720">
              <w:rPr>
                <w:rFonts w:cs="Tahoma"/>
                <w:spacing w:val="4"/>
              </w:rPr>
              <w:t xml:space="preserve"> </w:t>
            </w:r>
            <w:r w:rsidRPr="00702720">
              <w:rPr>
                <w:rFonts w:cs="Tahoma"/>
              </w:rPr>
              <w:t>βαθμός</w:t>
            </w:r>
            <w:r w:rsidRPr="00702720">
              <w:rPr>
                <w:rFonts w:cs="Tahoma"/>
                <w:spacing w:val="2"/>
              </w:rPr>
              <w:t xml:space="preserve"> </w:t>
            </w:r>
            <w:r w:rsidRPr="00702720">
              <w:rPr>
                <w:rFonts w:cs="Tahoma"/>
              </w:rPr>
              <w:t>κάλυψης</w:t>
            </w:r>
            <w:r w:rsidRPr="00702720">
              <w:rPr>
                <w:rFonts w:cs="Tahoma"/>
                <w:spacing w:val="3"/>
              </w:rPr>
              <w:t xml:space="preserve"> </w:t>
            </w:r>
            <w:r w:rsidRPr="00702720">
              <w:rPr>
                <w:rFonts w:cs="Tahoma"/>
              </w:rPr>
              <w:t>των λειτουργικών</w:t>
            </w:r>
            <w:r w:rsidRPr="00702720">
              <w:rPr>
                <w:rFonts w:cs="Tahoma"/>
                <w:spacing w:val="1"/>
              </w:rPr>
              <w:t xml:space="preserve"> </w:t>
            </w:r>
            <w:r w:rsidRPr="00702720">
              <w:rPr>
                <w:rFonts w:cs="Tahoma"/>
              </w:rPr>
              <w:t>και</w:t>
            </w:r>
            <w:r w:rsidRPr="00702720">
              <w:rPr>
                <w:rFonts w:cs="Tahoma"/>
                <w:spacing w:val="2"/>
              </w:rPr>
              <w:t xml:space="preserve"> </w:t>
            </w:r>
            <w:r w:rsidRPr="00702720">
              <w:rPr>
                <w:rFonts w:cs="Tahoma"/>
              </w:rPr>
              <w:t>τεχνικών</w:t>
            </w:r>
            <w:r w:rsidRPr="00702720">
              <w:rPr>
                <w:rFonts w:cs="Tahoma"/>
                <w:spacing w:val="3"/>
              </w:rPr>
              <w:t xml:space="preserve"> </w:t>
            </w:r>
            <w:r w:rsidRPr="00702720">
              <w:rPr>
                <w:rFonts w:cs="Tahoma"/>
              </w:rPr>
              <w:t>απαιτήσεων</w:t>
            </w:r>
            <w:r w:rsidRPr="00702720">
              <w:rPr>
                <w:rFonts w:cs="Tahoma"/>
                <w:spacing w:val="1"/>
              </w:rPr>
              <w:t xml:space="preserve"> </w:t>
            </w:r>
            <w:r w:rsidRPr="00702720">
              <w:rPr>
                <w:rFonts w:cs="Tahoma"/>
              </w:rPr>
              <w:t>του</w:t>
            </w:r>
            <w:r w:rsidRPr="00702720">
              <w:rPr>
                <w:rFonts w:cs="Tahoma"/>
                <w:spacing w:val="2"/>
              </w:rPr>
              <w:t xml:space="preserve"> </w:t>
            </w:r>
            <w:r w:rsidRPr="00702720">
              <w:rPr>
                <w:rFonts w:cs="Tahoma"/>
              </w:rPr>
              <w:t>έργου</w:t>
            </w:r>
            <w:r w:rsidRPr="00702720">
              <w:rPr>
                <w:rFonts w:cs="Tahoma"/>
                <w:spacing w:val="2"/>
              </w:rPr>
              <w:t xml:space="preserve"> </w:t>
            </w:r>
            <w:r w:rsidRPr="00702720">
              <w:rPr>
                <w:rFonts w:cs="Tahoma"/>
              </w:rPr>
              <w:t>από</w:t>
            </w:r>
            <w:r w:rsidRPr="00702720">
              <w:rPr>
                <w:rFonts w:cs="Tahoma"/>
                <w:spacing w:val="3"/>
              </w:rPr>
              <w:t xml:space="preserve"> </w:t>
            </w:r>
            <w:r w:rsidRPr="00702720">
              <w:rPr>
                <w:rFonts w:cs="Tahoma"/>
              </w:rPr>
              <w:t>την</w:t>
            </w:r>
            <w:r w:rsidRPr="00702720">
              <w:rPr>
                <w:rFonts w:cs="Tahoma"/>
                <w:spacing w:val="3"/>
              </w:rPr>
              <w:t xml:space="preserve"> </w:t>
            </w:r>
            <w:r w:rsidRPr="00702720">
              <w:rPr>
                <w:rFonts w:cs="Tahoma"/>
              </w:rPr>
              <w:t>προσφερόμενη</w:t>
            </w:r>
            <w:r w:rsidRPr="00702720">
              <w:rPr>
                <w:rFonts w:cs="Tahoma"/>
                <w:spacing w:val="-47"/>
              </w:rPr>
              <w:t xml:space="preserve">  </w:t>
            </w:r>
            <w:r w:rsidRPr="00702720">
              <w:rPr>
                <w:rFonts w:cs="Tahoma"/>
              </w:rPr>
              <w:t>λύση.</w:t>
            </w:r>
          </w:p>
          <w:p w14:paraId="7E3B7256" w14:textId="77777777" w:rsidR="007F2E0B" w:rsidRPr="00702720" w:rsidRDefault="007F2E0B" w:rsidP="003A7B0C">
            <w:pPr>
              <w:pStyle w:val="a"/>
              <w:widowControl w:val="0"/>
              <w:numPr>
                <w:ilvl w:val="0"/>
                <w:numId w:val="80"/>
              </w:numPr>
              <w:tabs>
                <w:tab w:val="clear" w:pos="720"/>
                <w:tab w:val="left" w:pos="1033"/>
                <w:tab w:val="left" w:pos="1034"/>
              </w:tabs>
              <w:suppressAutoHyphens w:val="0"/>
              <w:autoSpaceDE w:val="0"/>
              <w:autoSpaceDN w:val="0"/>
              <w:spacing w:before="120" w:line="259" w:lineRule="auto"/>
              <w:ind w:right="534"/>
              <w:jc w:val="left"/>
              <w:rPr>
                <w:rFonts w:cs="Tahoma"/>
              </w:rPr>
            </w:pPr>
            <w:r w:rsidRPr="00702720">
              <w:rPr>
                <w:rFonts w:cs="Tahoma"/>
              </w:rPr>
              <w:t>Η</w:t>
            </w:r>
            <w:r w:rsidRPr="00702720">
              <w:rPr>
                <w:rFonts w:cs="Tahoma"/>
                <w:spacing w:val="33"/>
              </w:rPr>
              <w:t xml:space="preserve"> </w:t>
            </w:r>
            <w:r w:rsidRPr="00702720">
              <w:rPr>
                <w:rFonts w:cs="Tahoma"/>
              </w:rPr>
              <w:t>ενσωμάτωση</w:t>
            </w:r>
            <w:r w:rsidRPr="00702720">
              <w:rPr>
                <w:rFonts w:cs="Tahoma"/>
                <w:spacing w:val="33"/>
              </w:rPr>
              <w:t xml:space="preserve"> </w:t>
            </w:r>
            <w:r w:rsidRPr="00702720">
              <w:rPr>
                <w:rFonts w:cs="Tahoma"/>
              </w:rPr>
              <w:t>κατάλληλων</w:t>
            </w:r>
            <w:r w:rsidRPr="00702720">
              <w:rPr>
                <w:rFonts w:cs="Tahoma"/>
                <w:spacing w:val="33"/>
              </w:rPr>
              <w:t xml:space="preserve"> </w:t>
            </w:r>
            <w:r w:rsidRPr="00702720">
              <w:rPr>
                <w:rFonts w:cs="Tahoma"/>
              </w:rPr>
              <w:t>αρχών</w:t>
            </w:r>
            <w:r w:rsidRPr="00702720">
              <w:rPr>
                <w:rFonts w:cs="Tahoma"/>
                <w:spacing w:val="33"/>
              </w:rPr>
              <w:t xml:space="preserve"> </w:t>
            </w:r>
            <w:r w:rsidRPr="00702720">
              <w:rPr>
                <w:rFonts w:cs="Tahoma"/>
              </w:rPr>
              <w:t>σχεδίασης</w:t>
            </w:r>
            <w:r w:rsidRPr="00702720">
              <w:rPr>
                <w:rFonts w:cs="Tahoma"/>
                <w:spacing w:val="32"/>
              </w:rPr>
              <w:t xml:space="preserve"> </w:t>
            </w:r>
            <w:r w:rsidRPr="00702720">
              <w:rPr>
                <w:rFonts w:cs="Tahoma"/>
              </w:rPr>
              <w:t>που</w:t>
            </w:r>
            <w:r w:rsidRPr="00702720">
              <w:rPr>
                <w:rFonts w:cs="Tahoma"/>
                <w:spacing w:val="35"/>
              </w:rPr>
              <w:t xml:space="preserve"> </w:t>
            </w:r>
            <w:r w:rsidRPr="00702720">
              <w:rPr>
                <w:rFonts w:cs="Tahoma"/>
              </w:rPr>
              <w:t>απαντούν</w:t>
            </w:r>
            <w:r w:rsidRPr="00702720">
              <w:rPr>
                <w:rFonts w:cs="Tahoma"/>
                <w:spacing w:val="34"/>
              </w:rPr>
              <w:t xml:space="preserve"> </w:t>
            </w:r>
            <w:r w:rsidRPr="00702720">
              <w:rPr>
                <w:rFonts w:cs="Tahoma"/>
              </w:rPr>
              <w:t>πλήρως</w:t>
            </w:r>
            <w:r w:rsidRPr="00702720">
              <w:rPr>
                <w:rFonts w:cs="Tahoma"/>
                <w:spacing w:val="33"/>
              </w:rPr>
              <w:t xml:space="preserve"> </w:t>
            </w:r>
            <w:r w:rsidRPr="00702720">
              <w:rPr>
                <w:rFonts w:cs="Tahoma"/>
              </w:rPr>
              <w:t>στις</w:t>
            </w:r>
            <w:r w:rsidRPr="00702720">
              <w:rPr>
                <w:rFonts w:cs="Tahoma"/>
                <w:spacing w:val="34"/>
              </w:rPr>
              <w:t xml:space="preserve"> </w:t>
            </w:r>
            <w:r w:rsidRPr="00702720">
              <w:rPr>
                <w:rFonts w:cs="Tahoma"/>
              </w:rPr>
              <w:t>απαιτήσεις</w:t>
            </w:r>
            <w:r w:rsidRPr="00702720">
              <w:rPr>
                <w:rFonts w:cs="Tahoma"/>
                <w:spacing w:val="-47"/>
              </w:rPr>
              <w:t xml:space="preserve"> </w:t>
            </w:r>
            <w:proofErr w:type="spellStart"/>
            <w:r w:rsidRPr="00702720">
              <w:rPr>
                <w:rFonts w:cs="Tahoma"/>
              </w:rPr>
              <w:t>διαλειτουργικότητας</w:t>
            </w:r>
            <w:proofErr w:type="spellEnd"/>
            <w:r w:rsidRPr="00702720">
              <w:rPr>
                <w:rFonts w:cs="Tahoma"/>
                <w:spacing w:val="-4"/>
              </w:rPr>
              <w:t xml:space="preserve"> </w:t>
            </w:r>
            <w:r w:rsidRPr="00702720">
              <w:rPr>
                <w:rFonts w:cs="Tahoma"/>
              </w:rPr>
              <w:t>με</w:t>
            </w:r>
            <w:r w:rsidRPr="00702720">
              <w:rPr>
                <w:rFonts w:cs="Tahoma"/>
                <w:spacing w:val="-2"/>
              </w:rPr>
              <w:t xml:space="preserve"> </w:t>
            </w:r>
            <w:r w:rsidRPr="00702720">
              <w:rPr>
                <w:rFonts w:cs="Tahoma"/>
              </w:rPr>
              <w:t>υφιστάμενα</w:t>
            </w:r>
            <w:r w:rsidRPr="00702720">
              <w:rPr>
                <w:rFonts w:cs="Tahoma"/>
                <w:spacing w:val="-2"/>
              </w:rPr>
              <w:t xml:space="preserve"> </w:t>
            </w:r>
            <w:r w:rsidRPr="00702720">
              <w:rPr>
                <w:rFonts w:cs="Tahoma"/>
              </w:rPr>
              <w:t>συστήματα ή</w:t>
            </w:r>
            <w:r w:rsidRPr="00702720">
              <w:rPr>
                <w:rFonts w:cs="Tahoma"/>
                <w:spacing w:val="-3"/>
              </w:rPr>
              <w:t xml:space="preserve"> </w:t>
            </w:r>
            <w:r w:rsidRPr="00702720">
              <w:rPr>
                <w:rFonts w:cs="Tahoma"/>
              </w:rPr>
              <w:t>εφαρμογές</w:t>
            </w:r>
            <w:r w:rsidRPr="00702720">
              <w:rPr>
                <w:rFonts w:cs="Tahoma"/>
                <w:spacing w:val="-1"/>
              </w:rPr>
              <w:t xml:space="preserve"> </w:t>
            </w:r>
            <w:r w:rsidRPr="00702720">
              <w:rPr>
                <w:rFonts w:cs="Tahoma"/>
              </w:rPr>
              <w:t>τρίτων.</w:t>
            </w:r>
          </w:p>
          <w:p w14:paraId="499E5816" w14:textId="77777777" w:rsidR="007F2E0B" w:rsidRPr="00702720" w:rsidRDefault="007F2E0B" w:rsidP="003A7B0C">
            <w:pPr>
              <w:pStyle w:val="a"/>
              <w:widowControl w:val="0"/>
              <w:numPr>
                <w:ilvl w:val="0"/>
                <w:numId w:val="80"/>
              </w:numPr>
              <w:tabs>
                <w:tab w:val="clear" w:pos="720"/>
                <w:tab w:val="left" w:pos="1033"/>
                <w:tab w:val="left" w:pos="1034"/>
              </w:tabs>
              <w:suppressAutoHyphens w:val="0"/>
              <w:autoSpaceDE w:val="0"/>
              <w:autoSpaceDN w:val="0"/>
              <w:spacing w:before="120" w:line="259" w:lineRule="auto"/>
              <w:ind w:hanging="361"/>
              <w:jc w:val="left"/>
              <w:rPr>
                <w:rFonts w:cs="Tahoma"/>
              </w:rPr>
            </w:pPr>
            <w:r w:rsidRPr="00702720">
              <w:rPr>
                <w:rFonts w:cs="Tahoma"/>
              </w:rPr>
              <w:lastRenderedPageBreak/>
              <w:t>Η</w:t>
            </w:r>
            <w:r w:rsidRPr="00702720">
              <w:rPr>
                <w:rFonts w:cs="Tahoma"/>
                <w:spacing w:val="-2"/>
              </w:rPr>
              <w:t xml:space="preserve"> </w:t>
            </w:r>
            <w:r w:rsidRPr="00702720">
              <w:rPr>
                <w:rFonts w:cs="Tahoma"/>
              </w:rPr>
              <w:t>συνεκτικότητα</w:t>
            </w:r>
            <w:r w:rsidRPr="00702720">
              <w:rPr>
                <w:rFonts w:cs="Tahoma"/>
                <w:spacing w:val="-4"/>
              </w:rPr>
              <w:t xml:space="preserve"> </w:t>
            </w:r>
            <w:r w:rsidRPr="00702720">
              <w:rPr>
                <w:rFonts w:cs="Tahoma"/>
              </w:rPr>
              <w:t>της</w:t>
            </w:r>
            <w:r w:rsidRPr="00702720">
              <w:rPr>
                <w:rFonts w:cs="Tahoma"/>
                <w:spacing w:val="-3"/>
              </w:rPr>
              <w:t xml:space="preserve"> </w:t>
            </w:r>
            <w:r w:rsidRPr="00702720">
              <w:rPr>
                <w:rFonts w:cs="Tahoma"/>
              </w:rPr>
              <w:t>λύσης</w:t>
            </w:r>
            <w:r w:rsidRPr="00702720">
              <w:rPr>
                <w:rFonts w:cs="Tahoma"/>
                <w:spacing w:val="-2"/>
              </w:rPr>
              <w:t xml:space="preserve"> </w:t>
            </w:r>
            <w:r w:rsidRPr="00702720">
              <w:rPr>
                <w:rFonts w:cs="Tahoma"/>
              </w:rPr>
              <w:t>με</w:t>
            </w:r>
            <w:r w:rsidRPr="00702720">
              <w:rPr>
                <w:rFonts w:cs="Tahoma"/>
                <w:spacing w:val="-3"/>
              </w:rPr>
              <w:t xml:space="preserve"> </w:t>
            </w:r>
            <w:r w:rsidRPr="00702720">
              <w:rPr>
                <w:rFonts w:cs="Tahoma"/>
              </w:rPr>
              <w:t>το τεχνολογικό</w:t>
            </w:r>
            <w:r w:rsidRPr="00702720">
              <w:rPr>
                <w:rFonts w:cs="Tahoma"/>
                <w:spacing w:val="-2"/>
              </w:rPr>
              <w:t xml:space="preserve"> </w:t>
            </w:r>
            <w:r w:rsidRPr="00702720">
              <w:rPr>
                <w:rFonts w:cs="Tahoma"/>
              </w:rPr>
              <w:t>και λειτουργικό</w:t>
            </w:r>
            <w:r w:rsidRPr="00702720">
              <w:rPr>
                <w:rFonts w:cs="Tahoma"/>
                <w:spacing w:val="-2"/>
              </w:rPr>
              <w:t xml:space="preserve"> </w:t>
            </w:r>
            <w:r w:rsidRPr="00702720">
              <w:rPr>
                <w:rFonts w:cs="Tahoma"/>
              </w:rPr>
              <w:t>μοντέλο που</w:t>
            </w:r>
            <w:r w:rsidRPr="00702720">
              <w:rPr>
                <w:rFonts w:cs="Tahoma"/>
                <w:spacing w:val="-3"/>
              </w:rPr>
              <w:t xml:space="preserve"> </w:t>
            </w:r>
            <w:r w:rsidRPr="00702720">
              <w:rPr>
                <w:rFonts w:cs="Tahoma"/>
              </w:rPr>
              <w:t>προτείνεται.</w:t>
            </w:r>
          </w:p>
          <w:p w14:paraId="5AA60DCC" w14:textId="77777777" w:rsidR="007F2E0B" w:rsidRPr="00702720" w:rsidRDefault="007F2E0B" w:rsidP="003A7B0C">
            <w:pPr>
              <w:pStyle w:val="a"/>
              <w:widowControl w:val="0"/>
              <w:numPr>
                <w:ilvl w:val="0"/>
                <w:numId w:val="80"/>
              </w:numPr>
              <w:tabs>
                <w:tab w:val="clear" w:pos="720"/>
                <w:tab w:val="left" w:pos="1033"/>
                <w:tab w:val="left" w:pos="1034"/>
              </w:tabs>
              <w:suppressAutoHyphens w:val="0"/>
              <w:autoSpaceDE w:val="0"/>
              <w:autoSpaceDN w:val="0"/>
              <w:spacing w:before="120" w:line="259" w:lineRule="auto"/>
              <w:ind w:hanging="361"/>
              <w:jc w:val="left"/>
              <w:rPr>
                <w:rFonts w:cs="Tahoma"/>
              </w:rPr>
            </w:pPr>
            <w:r w:rsidRPr="00702720">
              <w:rPr>
                <w:rFonts w:cs="Tahoma"/>
              </w:rPr>
              <w:t>Ο</w:t>
            </w:r>
            <w:r w:rsidRPr="00702720">
              <w:rPr>
                <w:rFonts w:cs="Tahoma"/>
                <w:spacing w:val="-2"/>
              </w:rPr>
              <w:t xml:space="preserve"> </w:t>
            </w:r>
            <w:r w:rsidRPr="00702720">
              <w:rPr>
                <w:rFonts w:cs="Tahoma"/>
              </w:rPr>
              <w:t>βαθμός</w:t>
            </w:r>
            <w:r w:rsidRPr="00702720">
              <w:rPr>
                <w:rFonts w:cs="Tahoma"/>
                <w:spacing w:val="-4"/>
              </w:rPr>
              <w:t xml:space="preserve"> </w:t>
            </w:r>
            <w:r w:rsidRPr="00702720">
              <w:rPr>
                <w:rFonts w:cs="Tahoma"/>
              </w:rPr>
              <w:t>ολοκλήρωσης</w:t>
            </w:r>
            <w:r w:rsidRPr="00702720">
              <w:rPr>
                <w:rFonts w:cs="Tahoma"/>
                <w:spacing w:val="-5"/>
              </w:rPr>
              <w:t xml:space="preserve"> </w:t>
            </w:r>
            <w:r w:rsidRPr="00702720">
              <w:rPr>
                <w:rFonts w:cs="Tahoma"/>
              </w:rPr>
              <w:t>των</w:t>
            </w:r>
            <w:r w:rsidRPr="00702720">
              <w:rPr>
                <w:rFonts w:cs="Tahoma"/>
                <w:spacing w:val="-2"/>
              </w:rPr>
              <w:t xml:space="preserve"> </w:t>
            </w:r>
            <w:r w:rsidRPr="00702720">
              <w:rPr>
                <w:rFonts w:cs="Tahoma"/>
              </w:rPr>
              <w:t>επιμέρους</w:t>
            </w:r>
            <w:r w:rsidRPr="00702720">
              <w:rPr>
                <w:rFonts w:cs="Tahoma"/>
                <w:spacing w:val="-4"/>
              </w:rPr>
              <w:t xml:space="preserve"> </w:t>
            </w:r>
            <w:r w:rsidRPr="00702720">
              <w:rPr>
                <w:rFonts w:cs="Tahoma"/>
              </w:rPr>
              <w:t>προϊόντων</w:t>
            </w:r>
            <w:r w:rsidRPr="00702720">
              <w:rPr>
                <w:rFonts w:cs="Tahoma"/>
                <w:spacing w:val="-3"/>
              </w:rPr>
              <w:t xml:space="preserve"> </w:t>
            </w:r>
            <w:r w:rsidRPr="00702720">
              <w:rPr>
                <w:rFonts w:cs="Tahoma"/>
              </w:rPr>
              <w:t>ή</w:t>
            </w:r>
            <w:r w:rsidRPr="00702720">
              <w:rPr>
                <w:rFonts w:cs="Tahoma"/>
                <w:spacing w:val="-4"/>
              </w:rPr>
              <w:t xml:space="preserve"> </w:t>
            </w:r>
            <w:r w:rsidRPr="00702720">
              <w:rPr>
                <w:rFonts w:cs="Tahoma"/>
              </w:rPr>
              <w:t>μονάδων</w:t>
            </w:r>
            <w:r w:rsidRPr="00702720">
              <w:rPr>
                <w:rFonts w:cs="Tahoma"/>
                <w:spacing w:val="-3"/>
              </w:rPr>
              <w:t xml:space="preserve"> </w:t>
            </w:r>
            <w:r w:rsidRPr="00702720">
              <w:rPr>
                <w:rFonts w:cs="Tahoma"/>
              </w:rPr>
              <w:t>λογισμικού</w:t>
            </w:r>
            <w:r w:rsidRPr="00702720">
              <w:rPr>
                <w:rFonts w:cs="Tahoma"/>
                <w:spacing w:val="-1"/>
              </w:rPr>
              <w:t xml:space="preserve"> </w:t>
            </w:r>
            <w:r w:rsidRPr="00702720">
              <w:rPr>
                <w:rFonts w:cs="Tahoma"/>
              </w:rPr>
              <w:t>σε</w:t>
            </w:r>
            <w:r w:rsidRPr="00702720">
              <w:rPr>
                <w:rFonts w:cs="Tahoma"/>
                <w:spacing w:val="-1"/>
              </w:rPr>
              <w:t xml:space="preserve"> </w:t>
            </w:r>
            <w:r w:rsidRPr="00702720">
              <w:rPr>
                <w:rFonts w:cs="Tahoma"/>
              </w:rPr>
              <w:t>ένα</w:t>
            </w:r>
            <w:r w:rsidRPr="00702720">
              <w:rPr>
                <w:rFonts w:cs="Tahoma"/>
                <w:spacing w:val="-2"/>
              </w:rPr>
              <w:t xml:space="preserve"> </w:t>
            </w:r>
            <w:r w:rsidRPr="00702720">
              <w:rPr>
                <w:rFonts w:cs="Tahoma"/>
              </w:rPr>
              <w:t>ενιαίο</w:t>
            </w:r>
            <w:r w:rsidRPr="00702720">
              <w:rPr>
                <w:rFonts w:cs="Tahoma"/>
                <w:spacing w:val="-1"/>
              </w:rPr>
              <w:t xml:space="preserve"> </w:t>
            </w:r>
            <w:r w:rsidRPr="00702720">
              <w:rPr>
                <w:rFonts w:cs="Tahoma"/>
              </w:rPr>
              <w:t>σύστημα.</w:t>
            </w:r>
          </w:p>
          <w:p w14:paraId="2F6C21BA" w14:textId="77777777" w:rsidR="007F2E0B" w:rsidRPr="00702720" w:rsidRDefault="007F2E0B" w:rsidP="003A7B0C">
            <w:pPr>
              <w:pStyle w:val="a"/>
              <w:widowControl w:val="0"/>
              <w:numPr>
                <w:ilvl w:val="0"/>
                <w:numId w:val="80"/>
              </w:numPr>
              <w:tabs>
                <w:tab w:val="clear" w:pos="720"/>
                <w:tab w:val="left" w:pos="1033"/>
                <w:tab w:val="left" w:pos="1034"/>
              </w:tabs>
              <w:suppressAutoHyphens w:val="0"/>
              <w:autoSpaceDE w:val="0"/>
              <w:autoSpaceDN w:val="0"/>
              <w:spacing w:before="120" w:line="259" w:lineRule="auto"/>
              <w:ind w:right="535"/>
              <w:jc w:val="left"/>
              <w:rPr>
                <w:rFonts w:cs="Tahoma"/>
              </w:rPr>
            </w:pPr>
            <w:r w:rsidRPr="00702720">
              <w:rPr>
                <w:rFonts w:cs="Tahoma"/>
              </w:rPr>
              <w:t>Επιπλέον</w:t>
            </w:r>
            <w:r w:rsidRPr="00702720">
              <w:rPr>
                <w:rFonts w:cs="Tahoma"/>
                <w:spacing w:val="25"/>
              </w:rPr>
              <w:t xml:space="preserve"> </w:t>
            </w:r>
            <w:r w:rsidRPr="00702720">
              <w:rPr>
                <w:rFonts w:cs="Tahoma"/>
              </w:rPr>
              <w:t>λειτουργικότητες</w:t>
            </w:r>
            <w:r w:rsidRPr="00702720">
              <w:rPr>
                <w:rFonts w:cs="Tahoma"/>
                <w:spacing w:val="30"/>
              </w:rPr>
              <w:t xml:space="preserve"> </w:t>
            </w:r>
            <w:r w:rsidRPr="00702720">
              <w:rPr>
                <w:rFonts w:cs="Tahoma"/>
              </w:rPr>
              <w:t>που</w:t>
            </w:r>
            <w:r w:rsidRPr="00702720">
              <w:rPr>
                <w:rFonts w:cs="Tahoma"/>
                <w:spacing w:val="28"/>
              </w:rPr>
              <w:t xml:space="preserve"> </w:t>
            </w:r>
            <w:r w:rsidRPr="00702720">
              <w:rPr>
                <w:rFonts w:cs="Tahoma"/>
              </w:rPr>
              <w:t>προσφέρονται</w:t>
            </w:r>
            <w:r w:rsidRPr="00702720">
              <w:rPr>
                <w:rFonts w:cs="Tahoma"/>
                <w:spacing w:val="26"/>
              </w:rPr>
              <w:t xml:space="preserve"> </w:t>
            </w:r>
            <w:r w:rsidRPr="00702720">
              <w:rPr>
                <w:rFonts w:cs="Tahoma"/>
              </w:rPr>
              <w:t>πέραν</w:t>
            </w:r>
            <w:r w:rsidRPr="00702720">
              <w:rPr>
                <w:rFonts w:cs="Tahoma"/>
                <w:spacing w:val="29"/>
              </w:rPr>
              <w:t xml:space="preserve"> </w:t>
            </w:r>
            <w:r w:rsidRPr="00702720">
              <w:rPr>
                <w:rFonts w:cs="Tahoma"/>
              </w:rPr>
              <w:t>των</w:t>
            </w:r>
            <w:r w:rsidRPr="00702720">
              <w:rPr>
                <w:rFonts w:cs="Tahoma"/>
                <w:spacing w:val="29"/>
              </w:rPr>
              <w:t xml:space="preserve"> </w:t>
            </w:r>
            <w:r w:rsidRPr="00702720">
              <w:rPr>
                <w:rFonts w:cs="Tahoma"/>
              </w:rPr>
              <w:t>ζητούμενων</w:t>
            </w:r>
            <w:r w:rsidRPr="00702720">
              <w:rPr>
                <w:rFonts w:cs="Tahoma"/>
                <w:spacing w:val="26"/>
              </w:rPr>
              <w:t xml:space="preserve"> </w:t>
            </w:r>
            <w:r w:rsidRPr="00702720">
              <w:rPr>
                <w:rFonts w:cs="Tahoma"/>
              </w:rPr>
              <w:t>στην</w:t>
            </w:r>
            <w:r w:rsidRPr="00702720">
              <w:rPr>
                <w:rFonts w:cs="Tahoma"/>
                <w:spacing w:val="26"/>
              </w:rPr>
              <w:t xml:space="preserve"> </w:t>
            </w:r>
            <w:r w:rsidRPr="00702720">
              <w:rPr>
                <w:rFonts w:cs="Tahoma"/>
              </w:rPr>
              <w:t>παρούσα,</w:t>
            </w:r>
            <w:r w:rsidRPr="00702720">
              <w:rPr>
                <w:rFonts w:cs="Tahoma"/>
                <w:spacing w:val="26"/>
              </w:rPr>
              <w:t xml:space="preserve"> </w:t>
            </w:r>
            <w:r w:rsidRPr="00702720">
              <w:rPr>
                <w:rFonts w:cs="Tahoma"/>
              </w:rPr>
              <w:t>οι</w:t>
            </w:r>
            <w:r w:rsidRPr="00702720">
              <w:rPr>
                <w:rFonts w:cs="Tahoma"/>
                <w:spacing w:val="26"/>
              </w:rPr>
              <w:t xml:space="preserve"> </w:t>
            </w:r>
            <w:r w:rsidRPr="00702720">
              <w:rPr>
                <w:rFonts w:cs="Tahoma"/>
              </w:rPr>
              <w:t xml:space="preserve">οποίες </w:t>
            </w:r>
            <w:r w:rsidRPr="00702720">
              <w:rPr>
                <w:rFonts w:cs="Tahoma"/>
                <w:spacing w:val="-46"/>
              </w:rPr>
              <w:t xml:space="preserve"> </w:t>
            </w:r>
            <w:r w:rsidRPr="00702720">
              <w:rPr>
                <w:rFonts w:cs="Tahoma"/>
              </w:rPr>
              <w:t>κρίνεται</w:t>
            </w:r>
            <w:r w:rsidRPr="00702720">
              <w:rPr>
                <w:rFonts w:cs="Tahoma"/>
                <w:spacing w:val="-4"/>
              </w:rPr>
              <w:t xml:space="preserve"> </w:t>
            </w:r>
            <w:r w:rsidRPr="00702720">
              <w:rPr>
                <w:rFonts w:cs="Tahoma"/>
              </w:rPr>
              <w:t>ότι</w:t>
            </w:r>
            <w:r w:rsidRPr="00702720">
              <w:rPr>
                <w:rFonts w:cs="Tahoma"/>
                <w:spacing w:val="-3"/>
              </w:rPr>
              <w:t xml:space="preserve"> </w:t>
            </w:r>
            <w:r w:rsidRPr="00702720">
              <w:rPr>
                <w:rFonts w:cs="Tahoma"/>
              </w:rPr>
              <w:t>συμβάλουν στην</w:t>
            </w:r>
            <w:r w:rsidRPr="00702720">
              <w:rPr>
                <w:rFonts w:cs="Tahoma"/>
                <w:spacing w:val="-1"/>
              </w:rPr>
              <w:t xml:space="preserve"> </w:t>
            </w:r>
            <w:r w:rsidRPr="00702720">
              <w:rPr>
                <w:rFonts w:cs="Tahoma"/>
              </w:rPr>
              <w:t>εξυπηρέτηση</w:t>
            </w:r>
            <w:r w:rsidRPr="00702720">
              <w:rPr>
                <w:rFonts w:cs="Tahoma"/>
                <w:spacing w:val="-3"/>
              </w:rPr>
              <w:t xml:space="preserve"> </w:t>
            </w:r>
            <w:r w:rsidRPr="00702720">
              <w:rPr>
                <w:rFonts w:cs="Tahoma"/>
              </w:rPr>
              <w:t>των</w:t>
            </w:r>
            <w:r w:rsidRPr="00702720">
              <w:rPr>
                <w:rFonts w:cs="Tahoma"/>
                <w:spacing w:val="-1"/>
              </w:rPr>
              <w:t xml:space="preserve"> </w:t>
            </w:r>
            <w:r w:rsidRPr="00702720">
              <w:rPr>
                <w:rFonts w:cs="Tahoma"/>
              </w:rPr>
              <w:t>στόχων</w:t>
            </w:r>
            <w:r w:rsidRPr="00702720">
              <w:rPr>
                <w:rFonts w:cs="Tahoma"/>
                <w:spacing w:val="-1"/>
              </w:rPr>
              <w:t xml:space="preserve"> </w:t>
            </w:r>
            <w:r w:rsidRPr="00702720">
              <w:rPr>
                <w:rFonts w:cs="Tahoma"/>
              </w:rPr>
              <w:t>του</w:t>
            </w:r>
            <w:r w:rsidRPr="00702720">
              <w:rPr>
                <w:rFonts w:cs="Tahoma"/>
                <w:spacing w:val="1"/>
              </w:rPr>
              <w:t xml:space="preserve"> </w:t>
            </w:r>
            <w:r w:rsidRPr="00702720">
              <w:rPr>
                <w:rFonts w:cs="Tahoma"/>
              </w:rPr>
              <w:t>Έργου.</w:t>
            </w:r>
          </w:p>
          <w:p w14:paraId="6256B582" w14:textId="77777777" w:rsidR="007F2E0B" w:rsidRPr="00702720" w:rsidRDefault="007F2E0B" w:rsidP="007F2E0B">
            <w:pPr>
              <w:rPr>
                <w:rFonts w:cs="Tahoma"/>
              </w:rPr>
            </w:pPr>
            <w:r w:rsidRPr="00702720">
              <w:rPr>
                <w:rFonts w:cs="Tahoma"/>
              </w:rPr>
              <w:t>Αρχιτεκτονική και λειτουργικές και τεχνικές απαιτήσεις που αντιστοιχούν στους σχετικούς όρους και απαιτήσεις   της διακήρυξης  βαθμολογούνται με 100. Σε περίπτωση που η λύση που προσφέρεται υπερκαλύπτει τις ελάχιστες απαιτήσεις της διακήρυξης ως προς τα λειτουργικά και τεχνικά χαρακτηριστικά που συγκεντρώνει, η βαθμολογία μπορεί να αυξηθεί μέχρι τους 150 βαθμούς.</w:t>
            </w:r>
          </w:p>
          <w:p w14:paraId="337E2D5F" w14:textId="77777777" w:rsidR="007F2E0B" w:rsidRPr="00702720" w:rsidRDefault="007F2E0B" w:rsidP="007F2E0B">
            <w:pPr>
              <w:rPr>
                <w:rFonts w:cs="Tahoma"/>
              </w:rPr>
            </w:pPr>
            <w:r w:rsidRPr="00702720">
              <w:rPr>
                <w:rFonts w:cs="Tahoma"/>
              </w:rPr>
              <w:t>1.2.3.2 Κάλυψη Οριζοντίων απαιτήσεων του Έργου</w:t>
            </w:r>
          </w:p>
          <w:p w14:paraId="0A9F53A2" w14:textId="77777777" w:rsidR="007F2E0B" w:rsidRPr="00702720" w:rsidRDefault="007F2E0B" w:rsidP="007F2E0B">
            <w:pPr>
              <w:pStyle w:val="a"/>
              <w:widowControl w:val="0"/>
              <w:numPr>
                <w:ilvl w:val="0"/>
                <w:numId w:val="0"/>
              </w:numPr>
              <w:tabs>
                <w:tab w:val="left" w:pos="1034"/>
              </w:tabs>
              <w:suppressAutoHyphens w:val="0"/>
              <w:autoSpaceDE w:val="0"/>
              <w:autoSpaceDN w:val="0"/>
              <w:ind w:left="312" w:right="4506"/>
              <w:rPr>
                <w:rFonts w:cs="Tahoma"/>
              </w:rPr>
            </w:pPr>
            <w:r w:rsidRPr="00702720">
              <w:rPr>
                <w:rFonts w:eastAsia="Times New Roman" w:cs="Tahoma"/>
              </w:rPr>
              <w:t>Αξιολογούνται:</w:t>
            </w:r>
          </w:p>
          <w:p w14:paraId="552ACD55" w14:textId="77777777" w:rsidR="007F2E0B" w:rsidRPr="00702720" w:rsidRDefault="007F2E0B" w:rsidP="003A7B0C">
            <w:pPr>
              <w:pStyle w:val="a"/>
              <w:widowControl w:val="0"/>
              <w:numPr>
                <w:ilvl w:val="2"/>
                <w:numId w:val="52"/>
              </w:numPr>
              <w:tabs>
                <w:tab w:val="clear" w:pos="720"/>
                <w:tab w:val="left" w:pos="1034"/>
              </w:tabs>
              <w:suppressAutoHyphens w:val="0"/>
              <w:autoSpaceDE w:val="0"/>
              <w:autoSpaceDN w:val="0"/>
              <w:spacing w:before="120" w:line="259" w:lineRule="auto"/>
              <w:ind w:right="531" w:hanging="293"/>
              <w:rPr>
                <w:rFonts w:cs="Tahoma"/>
              </w:rPr>
            </w:pPr>
            <w:r w:rsidRPr="00702720">
              <w:rPr>
                <w:rFonts w:cs="Tahoma"/>
              </w:rPr>
              <w:t>Η μεθοδολογία και τα μέτρα που θα εφαρμόσει ο ανάδοχος, καθώς και τα χαρακτηριστικά της</w:t>
            </w:r>
            <w:r w:rsidRPr="00702720">
              <w:rPr>
                <w:rFonts w:cs="Tahoma"/>
                <w:spacing w:val="1"/>
              </w:rPr>
              <w:t xml:space="preserve"> </w:t>
            </w:r>
            <w:r w:rsidRPr="00702720">
              <w:rPr>
                <w:rFonts w:cs="Tahoma"/>
              </w:rPr>
              <w:t>λύσης</w:t>
            </w:r>
            <w:r w:rsidRPr="00702720">
              <w:rPr>
                <w:rFonts w:cs="Tahoma"/>
                <w:spacing w:val="1"/>
              </w:rPr>
              <w:t xml:space="preserve"> </w:t>
            </w:r>
            <w:r w:rsidRPr="00702720">
              <w:rPr>
                <w:rFonts w:cs="Tahoma"/>
              </w:rPr>
              <w:t>που</w:t>
            </w:r>
            <w:r w:rsidRPr="00702720">
              <w:rPr>
                <w:rFonts w:cs="Tahoma"/>
                <w:spacing w:val="1"/>
              </w:rPr>
              <w:t xml:space="preserve"> </w:t>
            </w:r>
            <w:r w:rsidRPr="00702720">
              <w:rPr>
                <w:rFonts w:cs="Tahoma"/>
              </w:rPr>
              <w:t>διασφαλίζουν</w:t>
            </w:r>
            <w:r w:rsidRPr="00702720">
              <w:rPr>
                <w:rFonts w:cs="Tahoma"/>
                <w:spacing w:val="1"/>
              </w:rPr>
              <w:t xml:space="preserve"> </w:t>
            </w:r>
            <w:r w:rsidRPr="00702720">
              <w:rPr>
                <w:rFonts w:cs="Tahoma"/>
              </w:rPr>
              <w:t>το</w:t>
            </w:r>
            <w:r w:rsidRPr="00702720">
              <w:rPr>
                <w:rFonts w:cs="Tahoma"/>
                <w:spacing w:val="1"/>
              </w:rPr>
              <w:t xml:space="preserve"> </w:t>
            </w:r>
            <w:r w:rsidRPr="00702720">
              <w:rPr>
                <w:rFonts w:cs="Tahoma"/>
              </w:rPr>
              <w:t>ελάχιστο</w:t>
            </w:r>
            <w:r w:rsidRPr="00702720">
              <w:rPr>
                <w:rFonts w:cs="Tahoma"/>
                <w:spacing w:val="1"/>
              </w:rPr>
              <w:t xml:space="preserve"> </w:t>
            </w:r>
            <w:r w:rsidRPr="00702720">
              <w:rPr>
                <w:rFonts w:cs="Tahoma"/>
              </w:rPr>
              <w:t>ποσοστό</w:t>
            </w:r>
            <w:r w:rsidRPr="00702720">
              <w:rPr>
                <w:rFonts w:cs="Tahoma"/>
                <w:spacing w:val="1"/>
              </w:rPr>
              <w:t xml:space="preserve"> </w:t>
            </w:r>
            <w:r w:rsidRPr="00702720">
              <w:rPr>
                <w:rFonts w:cs="Tahoma"/>
              </w:rPr>
              <w:t>διαθεσιμότητας</w:t>
            </w:r>
            <w:r w:rsidRPr="00702720">
              <w:rPr>
                <w:rFonts w:cs="Tahoma"/>
                <w:spacing w:val="1"/>
              </w:rPr>
              <w:t xml:space="preserve"> </w:t>
            </w:r>
            <w:r w:rsidRPr="00702720">
              <w:rPr>
                <w:rFonts w:cs="Tahoma"/>
              </w:rPr>
              <w:t>του</w:t>
            </w:r>
            <w:r w:rsidRPr="00702720">
              <w:rPr>
                <w:rFonts w:cs="Tahoma"/>
                <w:spacing w:val="1"/>
              </w:rPr>
              <w:t xml:space="preserve"> </w:t>
            </w:r>
            <w:r w:rsidRPr="00702720">
              <w:rPr>
                <w:rFonts w:cs="Tahoma"/>
              </w:rPr>
              <w:t>συστήματος</w:t>
            </w:r>
            <w:r w:rsidRPr="00702720">
              <w:rPr>
                <w:rFonts w:cs="Tahoma"/>
                <w:spacing w:val="1"/>
              </w:rPr>
              <w:t xml:space="preserve"> </w:t>
            </w:r>
            <w:r w:rsidRPr="00702720">
              <w:rPr>
                <w:rFonts w:cs="Tahoma"/>
              </w:rPr>
              <w:t>και</w:t>
            </w:r>
            <w:r w:rsidRPr="00702720">
              <w:rPr>
                <w:rFonts w:cs="Tahoma"/>
                <w:spacing w:val="49"/>
              </w:rPr>
              <w:t xml:space="preserve"> </w:t>
            </w:r>
            <w:r w:rsidRPr="00702720">
              <w:rPr>
                <w:rFonts w:cs="Tahoma"/>
              </w:rPr>
              <w:t>των</w:t>
            </w:r>
            <w:r w:rsidRPr="00702720">
              <w:rPr>
                <w:rFonts w:cs="Tahoma"/>
                <w:spacing w:val="1"/>
              </w:rPr>
              <w:t xml:space="preserve"> </w:t>
            </w:r>
            <w:r w:rsidRPr="00702720">
              <w:rPr>
                <w:rFonts w:cs="Tahoma"/>
              </w:rPr>
              <w:t>υπηρεσιών</w:t>
            </w:r>
            <w:r w:rsidRPr="00702720">
              <w:rPr>
                <w:rFonts w:cs="Tahoma"/>
                <w:spacing w:val="-3"/>
              </w:rPr>
              <w:t xml:space="preserve"> </w:t>
            </w:r>
            <w:r w:rsidRPr="00702720">
              <w:rPr>
                <w:rFonts w:cs="Tahoma"/>
              </w:rPr>
              <w:t>του.</w:t>
            </w:r>
          </w:p>
          <w:p w14:paraId="661426A5" w14:textId="2A46B318" w:rsidR="007F2E0B" w:rsidRPr="00702720" w:rsidRDefault="007F2E0B" w:rsidP="003A7B0C">
            <w:pPr>
              <w:pStyle w:val="a"/>
              <w:widowControl w:val="0"/>
              <w:numPr>
                <w:ilvl w:val="2"/>
                <w:numId w:val="52"/>
              </w:numPr>
              <w:tabs>
                <w:tab w:val="clear" w:pos="720"/>
                <w:tab w:val="left" w:pos="1034"/>
              </w:tabs>
              <w:suppressAutoHyphens w:val="0"/>
              <w:autoSpaceDE w:val="0"/>
              <w:autoSpaceDN w:val="0"/>
              <w:spacing w:before="120" w:line="259" w:lineRule="auto"/>
              <w:ind w:hanging="294"/>
              <w:rPr>
                <w:rFonts w:cs="Tahoma"/>
              </w:rPr>
            </w:pPr>
            <w:r w:rsidRPr="00702720">
              <w:rPr>
                <w:rFonts w:cs="Tahoma"/>
              </w:rPr>
              <w:t>Τα</w:t>
            </w:r>
            <w:r w:rsidRPr="00702720">
              <w:rPr>
                <w:rFonts w:cs="Tahoma"/>
                <w:spacing w:val="-2"/>
              </w:rPr>
              <w:t xml:space="preserve"> </w:t>
            </w:r>
            <w:r w:rsidRPr="00702720">
              <w:rPr>
                <w:rFonts w:cs="Tahoma"/>
              </w:rPr>
              <w:t>χαρακτηριστικά</w:t>
            </w:r>
            <w:r w:rsidRPr="00702720">
              <w:rPr>
                <w:rFonts w:cs="Tahoma"/>
                <w:spacing w:val="-1"/>
              </w:rPr>
              <w:t xml:space="preserve"> </w:t>
            </w:r>
            <w:r w:rsidRPr="00702720">
              <w:rPr>
                <w:rFonts w:cs="Tahoma"/>
              </w:rPr>
              <w:t>της</w:t>
            </w:r>
            <w:r w:rsidRPr="00702720">
              <w:rPr>
                <w:rFonts w:cs="Tahoma"/>
                <w:spacing w:val="-3"/>
              </w:rPr>
              <w:t xml:space="preserve"> </w:t>
            </w:r>
            <w:r w:rsidRPr="00702720">
              <w:rPr>
                <w:rFonts w:cs="Tahoma"/>
              </w:rPr>
              <w:t>λύσης</w:t>
            </w:r>
            <w:r w:rsidRPr="00702720">
              <w:rPr>
                <w:rFonts w:cs="Tahoma"/>
                <w:spacing w:val="-1"/>
              </w:rPr>
              <w:t xml:space="preserve"> </w:t>
            </w:r>
            <w:r w:rsidRPr="00702720">
              <w:rPr>
                <w:rFonts w:cs="Tahoma"/>
              </w:rPr>
              <w:t>που</w:t>
            </w:r>
            <w:r w:rsidRPr="00702720">
              <w:rPr>
                <w:rFonts w:cs="Tahoma"/>
                <w:spacing w:val="-1"/>
              </w:rPr>
              <w:t xml:space="preserve"> </w:t>
            </w:r>
            <w:r w:rsidRPr="00702720">
              <w:rPr>
                <w:rFonts w:cs="Tahoma"/>
              </w:rPr>
              <w:t>ενισχύουν</w:t>
            </w:r>
            <w:r w:rsidRPr="00702720">
              <w:rPr>
                <w:rFonts w:cs="Tahoma"/>
                <w:spacing w:val="-1"/>
              </w:rPr>
              <w:t xml:space="preserve"> </w:t>
            </w:r>
            <w:r w:rsidRPr="00702720">
              <w:rPr>
                <w:rFonts w:cs="Tahoma"/>
              </w:rPr>
              <w:t>την</w:t>
            </w:r>
            <w:r w:rsidRPr="00702720">
              <w:rPr>
                <w:rFonts w:cs="Tahoma"/>
                <w:spacing w:val="-2"/>
              </w:rPr>
              <w:t xml:space="preserve"> </w:t>
            </w:r>
            <w:r w:rsidRPr="00702720">
              <w:rPr>
                <w:rFonts w:cs="Tahoma"/>
              </w:rPr>
              <w:t>ασφάλειά</w:t>
            </w:r>
            <w:r w:rsidRPr="00702720">
              <w:rPr>
                <w:rFonts w:cs="Tahoma"/>
                <w:spacing w:val="-2"/>
              </w:rPr>
              <w:t xml:space="preserve"> </w:t>
            </w:r>
            <w:r w:rsidRPr="00702720">
              <w:rPr>
                <w:rFonts w:cs="Tahoma"/>
              </w:rPr>
              <w:t>της.</w:t>
            </w:r>
          </w:p>
          <w:p w14:paraId="78F1963C" w14:textId="6DA24EE2" w:rsidR="007F2E0B" w:rsidRPr="00702720" w:rsidRDefault="007F2E0B" w:rsidP="007F2E0B">
            <w:pPr>
              <w:pStyle w:val="TableParagraph"/>
              <w:tabs>
                <w:tab w:val="clear" w:pos="0"/>
                <w:tab w:val="clear" w:pos="1134"/>
              </w:tabs>
              <w:spacing w:after="120"/>
              <w:ind w:right="96"/>
              <w:jc w:val="both"/>
              <w:rPr>
                <w:rFonts w:cs="Tahoma"/>
              </w:rPr>
            </w:pPr>
            <w:r w:rsidRPr="00702720">
              <w:rPr>
                <w:rFonts w:cs="Tahoma"/>
              </w:rPr>
              <w:t>Μεθοδολογία και προτεινόμενη λύση που καλύπτει τους σχετικούς όρους και απαιτήσεις της διακήρυξης βαθμολογείται με 100. Η βαθμολογία αυτή μπορεί να αυξηθεί σε περίπτωση που ο υποψήφιος υπερκαλύψει του όρους και τις απαιτήσεις της διακήρυξης μέχρι τους 150 βαθμούς.</w:t>
            </w:r>
          </w:p>
        </w:tc>
      </w:tr>
      <w:tr w:rsidR="007F2E0B" w:rsidRPr="00702720" w14:paraId="7895FAFA" w14:textId="77777777" w:rsidTr="004710D7">
        <w:tc>
          <w:tcPr>
            <w:tcW w:w="5000" w:type="pct"/>
            <w:shd w:val="clear" w:color="auto" w:fill="D9D9D9"/>
          </w:tcPr>
          <w:p w14:paraId="06BC159E" w14:textId="77777777" w:rsidR="007F2E0B" w:rsidRPr="00702720" w:rsidRDefault="007F2E0B">
            <w:pPr>
              <w:pStyle w:val="TableParagraph"/>
              <w:spacing w:after="120"/>
              <w:ind w:hanging="2"/>
              <w:rPr>
                <w:rFonts w:cs="Tahoma"/>
                <w:b/>
              </w:rPr>
            </w:pPr>
            <w:r w:rsidRPr="00702720">
              <w:rPr>
                <w:rFonts w:cs="Tahoma"/>
                <w:b/>
              </w:rPr>
              <w:lastRenderedPageBreak/>
              <w:t>Ομάδα 2 –Προδιαγραφές Ανάπτυξης</w:t>
            </w:r>
          </w:p>
        </w:tc>
      </w:tr>
      <w:tr w:rsidR="007F2E0B" w:rsidRPr="00702720" w14:paraId="6FFCD5AA" w14:textId="77777777" w:rsidTr="004710D7">
        <w:tc>
          <w:tcPr>
            <w:tcW w:w="5000" w:type="pct"/>
          </w:tcPr>
          <w:p w14:paraId="2CCA4BF2" w14:textId="77777777" w:rsidR="007F2E0B" w:rsidRPr="00702720" w:rsidRDefault="007F2E0B">
            <w:pPr>
              <w:pStyle w:val="af2"/>
              <w:rPr>
                <w:rFonts w:cs="Tahoma"/>
              </w:rPr>
            </w:pPr>
            <w:r w:rsidRPr="00702720">
              <w:rPr>
                <w:rFonts w:cs="Tahoma"/>
              </w:rPr>
              <w:t>Αξιολογούνται:</w:t>
            </w:r>
          </w:p>
          <w:p w14:paraId="67D057F5" w14:textId="77777777" w:rsidR="007F2E0B" w:rsidRPr="00702720" w:rsidRDefault="007F2E0B" w:rsidP="003A7B0C">
            <w:pPr>
              <w:pStyle w:val="a"/>
              <w:widowControl w:val="0"/>
              <w:numPr>
                <w:ilvl w:val="2"/>
                <w:numId w:val="52"/>
              </w:numPr>
              <w:tabs>
                <w:tab w:val="clear" w:pos="720"/>
                <w:tab w:val="left" w:pos="1034"/>
              </w:tabs>
              <w:suppressAutoHyphens w:val="0"/>
              <w:autoSpaceDE w:val="0"/>
              <w:autoSpaceDN w:val="0"/>
              <w:spacing w:before="120" w:line="259" w:lineRule="auto"/>
              <w:ind w:right="486" w:hanging="294"/>
              <w:rPr>
                <w:rFonts w:cs="Tahoma"/>
              </w:rPr>
            </w:pPr>
            <w:r w:rsidRPr="00702720">
              <w:rPr>
                <w:rFonts w:cs="Tahoma"/>
              </w:rPr>
              <w:t>Η κάλυψη των λειτουργικών και τεχνικών απαιτήσεων του Έργου.</w:t>
            </w:r>
          </w:p>
          <w:p w14:paraId="144C6469" w14:textId="77777777" w:rsidR="007F2E0B" w:rsidRPr="00702720" w:rsidRDefault="007F2E0B" w:rsidP="003A7B0C">
            <w:pPr>
              <w:pStyle w:val="a"/>
              <w:widowControl w:val="0"/>
              <w:numPr>
                <w:ilvl w:val="2"/>
                <w:numId w:val="52"/>
              </w:numPr>
              <w:tabs>
                <w:tab w:val="clear" w:pos="720"/>
                <w:tab w:val="left" w:pos="1034"/>
              </w:tabs>
              <w:suppressAutoHyphens w:val="0"/>
              <w:autoSpaceDE w:val="0"/>
              <w:autoSpaceDN w:val="0"/>
              <w:spacing w:before="120" w:line="259" w:lineRule="auto"/>
              <w:ind w:right="486" w:hanging="294"/>
              <w:rPr>
                <w:rFonts w:cs="Tahoma"/>
              </w:rPr>
            </w:pPr>
            <w:r w:rsidRPr="00702720">
              <w:rPr>
                <w:rFonts w:cs="Tahoma"/>
              </w:rPr>
              <w:t>Η υπερκάλυψη των προδιαγραφών Ασφάλειας</w:t>
            </w:r>
          </w:p>
          <w:p w14:paraId="51B4C664" w14:textId="77777777" w:rsidR="007F2E0B" w:rsidRPr="00702720" w:rsidRDefault="007F2E0B" w:rsidP="003A7B0C">
            <w:pPr>
              <w:pStyle w:val="a"/>
              <w:widowControl w:val="0"/>
              <w:numPr>
                <w:ilvl w:val="2"/>
                <w:numId w:val="52"/>
              </w:numPr>
              <w:tabs>
                <w:tab w:val="clear" w:pos="720"/>
                <w:tab w:val="left" w:pos="1034"/>
              </w:tabs>
              <w:suppressAutoHyphens w:val="0"/>
              <w:autoSpaceDE w:val="0"/>
              <w:autoSpaceDN w:val="0"/>
              <w:spacing w:before="120" w:line="259" w:lineRule="auto"/>
              <w:ind w:left="1032" w:right="486" w:hanging="295"/>
              <w:rPr>
                <w:rFonts w:cs="Tahoma"/>
              </w:rPr>
            </w:pPr>
            <w:r w:rsidRPr="00702720">
              <w:rPr>
                <w:rFonts w:cs="Tahoma"/>
              </w:rPr>
              <w:t>Επιπλέον λειτουργικότητες που προσφέρονται πέραν των ζητούμενων στην παρούσα, οι οποίες κρίνεται ότι συμβάλουν στην εξυπηρέτηση των στόχων του Έργου.</w:t>
            </w:r>
          </w:p>
          <w:p w14:paraId="1F2BD7A7" w14:textId="77777777" w:rsidR="007F2E0B" w:rsidRPr="00702720" w:rsidRDefault="007F2E0B">
            <w:pPr>
              <w:pStyle w:val="TableParagraph"/>
              <w:tabs>
                <w:tab w:val="clear" w:pos="0"/>
                <w:tab w:val="clear" w:pos="709"/>
                <w:tab w:val="clear" w:pos="1134"/>
                <w:tab w:val="left" w:pos="828"/>
                <w:tab w:val="left" w:pos="829"/>
              </w:tabs>
              <w:spacing w:after="120"/>
              <w:rPr>
                <w:rFonts w:cs="Tahoma"/>
              </w:rPr>
            </w:pPr>
            <w:r w:rsidRPr="00702720">
              <w:rPr>
                <w:rFonts w:cs="Tahoma"/>
              </w:rPr>
              <w:t>Προτεινόμενη λύση που καλύπτει τους σχετικούς όρους και απαιτήσεις της διακήρυξης αναφορικά με τις ελάχιστες απαιτούμενες λειτουργικές δυνατότητες του συστήματος βαθμολογείται με 100. Η βαθμολογία αυτή μπορεί να αυξηθεί σε περίπτωση που ο υποψήφιος υπερκαλύψει του όρους και τις απαιτήσεις της διακήρυξης μέχρι τους 150 βαθμούς.</w:t>
            </w:r>
          </w:p>
        </w:tc>
      </w:tr>
      <w:tr w:rsidR="00013B2C" w:rsidRPr="00702720" w14:paraId="251676AA" w14:textId="77777777" w:rsidTr="004710D7">
        <w:tc>
          <w:tcPr>
            <w:tcW w:w="5000" w:type="pct"/>
            <w:shd w:val="clear" w:color="auto" w:fill="D9D9D9"/>
          </w:tcPr>
          <w:p w14:paraId="7693F477" w14:textId="295DF9DE" w:rsidR="00013B2C" w:rsidRPr="00702720" w:rsidRDefault="00013B2C">
            <w:pPr>
              <w:pStyle w:val="TableParagraph"/>
              <w:spacing w:after="120"/>
              <w:ind w:left="107"/>
              <w:rPr>
                <w:rFonts w:cs="Tahoma"/>
                <w:b/>
              </w:rPr>
            </w:pPr>
            <w:r w:rsidRPr="00702720">
              <w:rPr>
                <w:rFonts w:cs="Tahoma"/>
                <w:b/>
              </w:rPr>
              <w:t xml:space="preserve">Ομάδα </w:t>
            </w:r>
            <w:r w:rsidR="00F554C2" w:rsidRPr="00702720">
              <w:rPr>
                <w:rFonts w:cs="Tahoma"/>
                <w:b/>
              </w:rPr>
              <w:t>3</w:t>
            </w:r>
            <w:r w:rsidRPr="00702720">
              <w:rPr>
                <w:rFonts w:cs="Tahoma"/>
                <w:b/>
              </w:rPr>
              <w:t xml:space="preserve"> – Προσφερόμενες υπηρεσίες</w:t>
            </w:r>
          </w:p>
        </w:tc>
      </w:tr>
      <w:tr w:rsidR="00013B2C" w:rsidRPr="00702720" w14:paraId="536F538D" w14:textId="77777777" w:rsidTr="004710D7">
        <w:tc>
          <w:tcPr>
            <w:tcW w:w="5000" w:type="pct"/>
          </w:tcPr>
          <w:p w14:paraId="69D30DEE" w14:textId="1894FB40" w:rsidR="00013B2C" w:rsidRPr="00702720" w:rsidRDefault="00013B2C" w:rsidP="003A7B0C">
            <w:pPr>
              <w:pStyle w:val="TableParagraph"/>
              <w:numPr>
                <w:ilvl w:val="1"/>
                <w:numId w:val="81"/>
              </w:numPr>
              <w:tabs>
                <w:tab w:val="clear" w:pos="0"/>
                <w:tab w:val="clear" w:pos="709"/>
                <w:tab w:val="clear" w:pos="1134"/>
                <w:tab w:val="left" w:pos="524"/>
              </w:tabs>
              <w:spacing w:after="120"/>
              <w:ind w:left="833"/>
              <w:rPr>
                <w:rFonts w:cs="Tahoma"/>
                <w:b/>
                <w:bCs/>
              </w:rPr>
            </w:pPr>
            <w:r w:rsidRPr="00702720">
              <w:rPr>
                <w:rFonts w:cs="Tahoma"/>
                <w:b/>
                <w:bCs/>
              </w:rPr>
              <w:t>Μελέτη</w:t>
            </w:r>
            <w:r w:rsidRPr="00702720">
              <w:rPr>
                <w:rFonts w:cs="Tahoma"/>
                <w:b/>
                <w:bCs/>
                <w:spacing w:val="-3"/>
              </w:rPr>
              <w:t xml:space="preserve"> </w:t>
            </w:r>
            <w:r w:rsidRPr="00702720">
              <w:rPr>
                <w:rFonts w:cs="Tahoma"/>
                <w:b/>
                <w:bCs/>
              </w:rPr>
              <w:t>Εφαρμογής</w:t>
            </w:r>
          </w:p>
          <w:p w14:paraId="53CB97EF" w14:textId="7A1F084B" w:rsidR="00F554C2" w:rsidRPr="00702720" w:rsidRDefault="00F554C2" w:rsidP="00F554C2">
            <w:pPr>
              <w:pStyle w:val="TableParagraph"/>
              <w:tabs>
                <w:tab w:val="clear" w:pos="0"/>
                <w:tab w:val="clear" w:pos="709"/>
                <w:tab w:val="clear" w:pos="1134"/>
                <w:tab w:val="left" w:pos="828"/>
                <w:tab w:val="left" w:pos="829"/>
              </w:tabs>
              <w:spacing w:after="120"/>
              <w:rPr>
                <w:rFonts w:cs="Tahoma"/>
              </w:rPr>
            </w:pPr>
            <w:r w:rsidRPr="00702720">
              <w:rPr>
                <w:rFonts w:cs="Tahoma"/>
              </w:rPr>
              <w:t>Μεθοδολογία εκπόνησης μελέτης εφαρμογής που αντιστοιχεί με τους σχετικούς όρους και απαιτήσεις της διακήρυξης βαθμολογείται με 100. Για οτιδήποτε υπερκαλύπτει τις ελάχιστες απαιτήσεις ο υποψήφιος ανάδοχος θα βαθμολογείται μέχρι τους 150 βαθμούς.</w:t>
            </w:r>
          </w:p>
          <w:p w14:paraId="0343E7F8" w14:textId="18DB7DE5" w:rsidR="00013B2C" w:rsidRPr="00702720" w:rsidRDefault="00F554C2">
            <w:pPr>
              <w:pStyle w:val="TableParagraph"/>
              <w:tabs>
                <w:tab w:val="clear" w:pos="0"/>
                <w:tab w:val="clear" w:pos="709"/>
                <w:tab w:val="clear" w:pos="1134"/>
                <w:tab w:val="left" w:pos="524"/>
              </w:tabs>
              <w:spacing w:after="120"/>
              <w:ind w:left="107"/>
              <w:rPr>
                <w:rFonts w:cs="Tahoma"/>
                <w:b/>
                <w:bCs/>
              </w:rPr>
            </w:pPr>
            <w:r w:rsidRPr="00702720">
              <w:rPr>
                <w:rFonts w:cs="Tahoma"/>
                <w:b/>
                <w:bCs/>
              </w:rPr>
              <w:t>3</w:t>
            </w:r>
            <w:r w:rsidR="00013B2C" w:rsidRPr="00702720">
              <w:rPr>
                <w:rFonts w:cs="Tahoma"/>
                <w:b/>
                <w:bCs/>
              </w:rPr>
              <w:t xml:space="preserve">.2  Υπηρεσίες Εγκατάστασης &amp; Παραμετροποίησης </w:t>
            </w:r>
          </w:p>
          <w:p w14:paraId="6FA6E6AA" w14:textId="77777777" w:rsidR="00013B2C" w:rsidRPr="00702720" w:rsidRDefault="00013B2C" w:rsidP="003F68CD">
            <w:pPr>
              <w:pStyle w:val="TableParagraph"/>
              <w:numPr>
                <w:ilvl w:val="2"/>
                <w:numId w:val="15"/>
              </w:numPr>
              <w:tabs>
                <w:tab w:val="clear" w:pos="0"/>
                <w:tab w:val="clear" w:pos="709"/>
                <w:tab w:val="clear" w:pos="1134"/>
                <w:tab w:val="left" w:pos="828"/>
                <w:tab w:val="left" w:pos="829"/>
              </w:tabs>
              <w:spacing w:after="120"/>
              <w:ind w:hanging="361"/>
              <w:rPr>
                <w:rFonts w:cs="Tahoma"/>
              </w:rPr>
            </w:pPr>
            <w:r w:rsidRPr="00702720">
              <w:rPr>
                <w:rFonts w:cs="Tahoma"/>
              </w:rPr>
              <w:t xml:space="preserve">Μεθοδολογία </w:t>
            </w:r>
            <w:proofErr w:type="spellStart"/>
            <w:r w:rsidRPr="00702720">
              <w:rPr>
                <w:rFonts w:cs="Tahoma"/>
              </w:rPr>
              <w:t>Roll-out</w:t>
            </w:r>
            <w:proofErr w:type="spellEnd"/>
          </w:p>
          <w:p w14:paraId="70EC058F" w14:textId="494B80F7" w:rsidR="00013B2C" w:rsidRPr="00702720" w:rsidRDefault="00F554C2">
            <w:pPr>
              <w:pStyle w:val="TableParagraph"/>
              <w:tabs>
                <w:tab w:val="clear" w:pos="0"/>
                <w:tab w:val="clear" w:pos="709"/>
                <w:tab w:val="clear" w:pos="1134"/>
                <w:tab w:val="left" w:pos="524"/>
              </w:tabs>
              <w:spacing w:after="120"/>
              <w:ind w:left="107"/>
              <w:rPr>
                <w:rFonts w:cs="Tahoma"/>
                <w:b/>
              </w:rPr>
            </w:pPr>
            <w:r w:rsidRPr="00702720">
              <w:rPr>
                <w:rFonts w:cs="Tahoma"/>
                <w:b/>
                <w:bCs/>
              </w:rPr>
              <w:t>3</w:t>
            </w:r>
            <w:r w:rsidR="00013B2C" w:rsidRPr="00702720">
              <w:rPr>
                <w:rFonts w:cs="Tahoma"/>
                <w:b/>
                <w:bCs/>
              </w:rPr>
              <w:t>.</w:t>
            </w:r>
            <w:r w:rsidR="00013B2C" w:rsidRPr="00702720">
              <w:rPr>
                <w:rFonts w:cs="Tahoma"/>
                <w:b/>
                <w:bCs/>
                <w:lang w:val="en-US"/>
              </w:rPr>
              <w:t>3</w:t>
            </w:r>
            <w:r w:rsidR="00013B2C" w:rsidRPr="00702720">
              <w:rPr>
                <w:rFonts w:cs="Tahoma"/>
                <w:b/>
                <w:bCs/>
              </w:rPr>
              <w:t xml:space="preserve">  </w:t>
            </w:r>
            <w:hyperlink w:anchor="_bookmark107" w:history="1">
              <w:r w:rsidR="00013B2C" w:rsidRPr="00702720">
                <w:rPr>
                  <w:rFonts w:cs="Tahoma"/>
                  <w:b/>
                </w:rPr>
                <w:t>Υπηρεσίες Εκπαίδευσης</w:t>
              </w:r>
            </w:hyperlink>
          </w:p>
          <w:p w14:paraId="299E3E41" w14:textId="77777777" w:rsidR="00013B2C" w:rsidRPr="00702720" w:rsidRDefault="00013B2C" w:rsidP="003F68CD">
            <w:pPr>
              <w:pStyle w:val="TableParagraph"/>
              <w:numPr>
                <w:ilvl w:val="2"/>
                <w:numId w:val="15"/>
              </w:numPr>
              <w:tabs>
                <w:tab w:val="clear" w:pos="0"/>
                <w:tab w:val="clear" w:pos="709"/>
                <w:tab w:val="clear" w:pos="1134"/>
                <w:tab w:val="left" w:pos="828"/>
                <w:tab w:val="left" w:pos="829"/>
              </w:tabs>
              <w:spacing w:after="120"/>
              <w:ind w:hanging="361"/>
              <w:rPr>
                <w:rFonts w:cs="Tahoma"/>
              </w:rPr>
            </w:pPr>
            <w:r w:rsidRPr="00702720">
              <w:rPr>
                <w:rFonts w:cs="Tahoma"/>
              </w:rPr>
              <w:t>Το αντικείμενο της εκπαίδευσης ανά κατηγορία</w:t>
            </w:r>
            <w:r w:rsidRPr="00702720">
              <w:rPr>
                <w:rFonts w:cs="Tahoma"/>
                <w:spacing w:val="-7"/>
              </w:rPr>
              <w:t xml:space="preserve"> </w:t>
            </w:r>
            <w:r w:rsidRPr="00702720">
              <w:rPr>
                <w:rFonts w:cs="Tahoma"/>
              </w:rPr>
              <w:t>εκπαιδευομένων</w:t>
            </w:r>
          </w:p>
          <w:p w14:paraId="36C70E78" w14:textId="77777777" w:rsidR="00013B2C" w:rsidRPr="00702720" w:rsidRDefault="00013B2C" w:rsidP="003F68CD">
            <w:pPr>
              <w:pStyle w:val="TableParagraph"/>
              <w:numPr>
                <w:ilvl w:val="2"/>
                <w:numId w:val="15"/>
              </w:numPr>
              <w:tabs>
                <w:tab w:val="clear" w:pos="0"/>
                <w:tab w:val="clear" w:pos="709"/>
                <w:tab w:val="clear" w:pos="1134"/>
                <w:tab w:val="left" w:pos="828"/>
                <w:tab w:val="left" w:pos="829"/>
              </w:tabs>
              <w:spacing w:after="120"/>
              <w:ind w:hanging="361"/>
              <w:rPr>
                <w:rFonts w:cs="Tahoma"/>
              </w:rPr>
            </w:pPr>
            <w:r w:rsidRPr="00702720">
              <w:rPr>
                <w:rFonts w:cs="Tahoma"/>
              </w:rPr>
              <w:t>H εκπαιδευτική διαδικασία και η διαχείριση</w:t>
            </w:r>
            <w:r w:rsidRPr="00702720">
              <w:rPr>
                <w:rFonts w:cs="Tahoma"/>
                <w:spacing w:val="-6"/>
              </w:rPr>
              <w:t xml:space="preserve"> </w:t>
            </w:r>
            <w:r w:rsidRPr="00702720">
              <w:rPr>
                <w:rFonts w:cs="Tahoma"/>
              </w:rPr>
              <w:t>αυτής</w:t>
            </w:r>
          </w:p>
          <w:p w14:paraId="0D82D6AE" w14:textId="77777777" w:rsidR="00013B2C" w:rsidRPr="00702720" w:rsidRDefault="00013B2C" w:rsidP="003F68CD">
            <w:pPr>
              <w:pStyle w:val="TableParagraph"/>
              <w:numPr>
                <w:ilvl w:val="2"/>
                <w:numId w:val="15"/>
              </w:numPr>
              <w:tabs>
                <w:tab w:val="clear" w:pos="0"/>
                <w:tab w:val="clear" w:pos="709"/>
                <w:tab w:val="clear" w:pos="1134"/>
                <w:tab w:val="left" w:pos="828"/>
                <w:tab w:val="left" w:pos="829"/>
              </w:tabs>
              <w:spacing w:after="120"/>
              <w:ind w:hanging="361"/>
              <w:rPr>
                <w:rFonts w:cs="Tahoma"/>
              </w:rPr>
            </w:pPr>
            <w:r w:rsidRPr="00702720">
              <w:rPr>
                <w:rFonts w:cs="Tahoma"/>
              </w:rPr>
              <w:lastRenderedPageBreak/>
              <w:t>Οι προσφερόμενες ώρες εκπαίδευσης ανά κατηγορία</w:t>
            </w:r>
            <w:r w:rsidRPr="00702720">
              <w:rPr>
                <w:rFonts w:cs="Tahoma"/>
                <w:spacing w:val="-3"/>
              </w:rPr>
              <w:t xml:space="preserve"> </w:t>
            </w:r>
            <w:r w:rsidRPr="00702720">
              <w:rPr>
                <w:rFonts w:cs="Tahoma"/>
              </w:rPr>
              <w:t>χρηστών</w:t>
            </w:r>
          </w:p>
          <w:p w14:paraId="6F7296D1" w14:textId="2BD2C75A" w:rsidR="00013B2C" w:rsidRPr="00702720" w:rsidRDefault="00F554C2">
            <w:pPr>
              <w:pStyle w:val="TableParagraph"/>
              <w:tabs>
                <w:tab w:val="clear" w:pos="0"/>
                <w:tab w:val="clear" w:pos="709"/>
                <w:tab w:val="clear" w:pos="1134"/>
                <w:tab w:val="left" w:pos="524"/>
              </w:tabs>
              <w:spacing w:after="120"/>
              <w:ind w:left="107"/>
              <w:rPr>
                <w:rFonts w:cs="Tahoma"/>
                <w:b/>
                <w:bCs/>
              </w:rPr>
            </w:pPr>
            <w:r w:rsidRPr="00702720">
              <w:rPr>
                <w:rFonts w:cs="Tahoma"/>
                <w:b/>
                <w:bCs/>
              </w:rPr>
              <w:t>3</w:t>
            </w:r>
            <w:r w:rsidR="00013B2C" w:rsidRPr="00702720">
              <w:rPr>
                <w:rFonts w:cs="Tahoma"/>
                <w:b/>
                <w:bCs/>
                <w:lang w:val="en-US"/>
              </w:rPr>
              <w:t xml:space="preserve">.4 </w:t>
            </w:r>
            <w:proofErr w:type="spellStart"/>
            <w:r w:rsidR="00013B2C" w:rsidRPr="00702720">
              <w:rPr>
                <w:rFonts w:cs="Tahoma"/>
                <w:b/>
                <w:bCs/>
              </w:rPr>
              <w:t>Υπ</w:t>
            </w:r>
            <w:r w:rsidR="00013B2C" w:rsidRPr="00702720">
              <w:rPr>
                <w:rFonts w:cs="Tahoma"/>
                <w:b/>
                <w:bCs/>
                <w:lang w:val="en-US"/>
              </w:rPr>
              <w:t>ηρεσίες</w:t>
            </w:r>
            <w:proofErr w:type="spellEnd"/>
            <w:r w:rsidR="00013B2C" w:rsidRPr="00702720">
              <w:rPr>
                <w:rFonts w:cs="Tahoma"/>
                <w:b/>
                <w:bCs/>
              </w:rPr>
              <w:t xml:space="preserve"> Εγγύησης – Τεχνική Υποστήριξη</w:t>
            </w:r>
          </w:p>
          <w:p w14:paraId="1A10C651" w14:textId="77777777" w:rsidR="00013B2C" w:rsidRPr="00702720" w:rsidRDefault="00013B2C" w:rsidP="003F68CD">
            <w:pPr>
              <w:pStyle w:val="TableParagraph"/>
              <w:numPr>
                <w:ilvl w:val="2"/>
                <w:numId w:val="15"/>
              </w:numPr>
              <w:tabs>
                <w:tab w:val="clear" w:pos="0"/>
                <w:tab w:val="clear" w:pos="709"/>
                <w:tab w:val="clear" w:pos="1134"/>
                <w:tab w:val="left" w:pos="828"/>
                <w:tab w:val="left" w:pos="829"/>
              </w:tabs>
              <w:spacing w:after="120"/>
              <w:ind w:hanging="361"/>
              <w:rPr>
                <w:rFonts w:cs="Tahoma"/>
              </w:rPr>
            </w:pPr>
            <w:r w:rsidRPr="00702720">
              <w:rPr>
                <w:rFonts w:cs="Tahoma"/>
              </w:rPr>
              <w:t>Η χρονική διάρκεια της προσφερόμενης Εγγύησης πέραν της ζητούμενης</w:t>
            </w:r>
          </w:p>
          <w:p w14:paraId="1094C49B" w14:textId="77777777" w:rsidR="00013B2C" w:rsidRPr="00702720" w:rsidRDefault="00013B2C" w:rsidP="003F68CD">
            <w:pPr>
              <w:pStyle w:val="TableParagraph"/>
              <w:numPr>
                <w:ilvl w:val="2"/>
                <w:numId w:val="15"/>
              </w:numPr>
              <w:tabs>
                <w:tab w:val="clear" w:pos="0"/>
                <w:tab w:val="clear" w:pos="709"/>
                <w:tab w:val="clear" w:pos="1134"/>
                <w:tab w:val="left" w:pos="828"/>
                <w:tab w:val="left" w:pos="829"/>
              </w:tabs>
              <w:spacing w:after="120"/>
              <w:ind w:hanging="361"/>
              <w:rPr>
                <w:rFonts w:cs="Tahoma"/>
              </w:rPr>
            </w:pPr>
            <w:r w:rsidRPr="00702720">
              <w:rPr>
                <w:rFonts w:cs="Tahoma"/>
              </w:rPr>
              <w:t>Η προσφορά υπηρεσιών κατά την περίοδο της Εγγύησης – Τεχνικής Υποστήριξης πέραν των ζητούμενων στην παρούσα</w:t>
            </w:r>
          </w:p>
          <w:p w14:paraId="3647241C" w14:textId="77777777" w:rsidR="00013B2C" w:rsidRPr="00702720" w:rsidRDefault="00013B2C" w:rsidP="003F68CD">
            <w:pPr>
              <w:pStyle w:val="TableParagraph"/>
              <w:numPr>
                <w:ilvl w:val="2"/>
                <w:numId w:val="15"/>
              </w:numPr>
              <w:tabs>
                <w:tab w:val="clear" w:pos="0"/>
                <w:tab w:val="clear" w:pos="709"/>
                <w:tab w:val="clear" w:pos="1134"/>
                <w:tab w:val="left" w:pos="828"/>
                <w:tab w:val="left" w:pos="829"/>
              </w:tabs>
              <w:spacing w:after="120"/>
              <w:ind w:hanging="361"/>
              <w:rPr>
                <w:rFonts w:cs="Tahoma"/>
              </w:rPr>
            </w:pPr>
            <w:r w:rsidRPr="00702720">
              <w:rPr>
                <w:rFonts w:cs="Tahoma"/>
              </w:rPr>
              <w:t>Η προσφορά υπηρεσιών κατά την περίοδο της Συντήρησης πέραν των ζητούμενων στην παρούσα</w:t>
            </w:r>
          </w:p>
          <w:p w14:paraId="624109AE" w14:textId="77777777" w:rsidR="00013B2C" w:rsidRPr="00702720" w:rsidRDefault="00013B2C">
            <w:pPr>
              <w:rPr>
                <w:rFonts w:cs="Tahoma"/>
              </w:rPr>
            </w:pPr>
          </w:p>
          <w:p w14:paraId="741D4B4C" w14:textId="60E54796" w:rsidR="00013B2C" w:rsidRPr="00702720" w:rsidRDefault="00013B2C">
            <w:pPr>
              <w:pStyle w:val="TableParagraph"/>
              <w:spacing w:after="120"/>
              <w:rPr>
                <w:rFonts w:cs="Tahoma"/>
              </w:rPr>
            </w:pPr>
            <w:r w:rsidRPr="00702720">
              <w:rPr>
                <w:rFonts w:cs="Tahoma"/>
              </w:rPr>
              <w:t xml:space="preserve">Για κάθε ένα από τα κριτήρια </w:t>
            </w:r>
            <w:r w:rsidR="00F554C2" w:rsidRPr="00702720">
              <w:rPr>
                <w:rFonts w:cs="Tahoma"/>
              </w:rPr>
              <w:t>3</w:t>
            </w:r>
            <w:r w:rsidRPr="00702720">
              <w:rPr>
                <w:rFonts w:cs="Tahoma"/>
              </w:rPr>
              <w:t xml:space="preserve">.1 έως </w:t>
            </w:r>
            <w:r w:rsidR="00F554C2" w:rsidRPr="00702720">
              <w:rPr>
                <w:rFonts w:cs="Tahoma"/>
              </w:rPr>
              <w:t>3</w:t>
            </w:r>
            <w:r w:rsidRPr="00702720">
              <w:rPr>
                <w:rFonts w:cs="Tahoma"/>
              </w:rPr>
              <w:t>.4 αξιολογούνται επίσης:</w:t>
            </w:r>
          </w:p>
          <w:p w14:paraId="22DEA2D0" w14:textId="77777777" w:rsidR="00013B2C" w:rsidRPr="00702720" w:rsidRDefault="00013B2C" w:rsidP="003F68CD">
            <w:pPr>
              <w:pStyle w:val="TableParagraph"/>
              <w:numPr>
                <w:ilvl w:val="2"/>
                <w:numId w:val="15"/>
              </w:numPr>
              <w:tabs>
                <w:tab w:val="clear" w:pos="0"/>
                <w:tab w:val="clear" w:pos="709"/>
                <w:tab w:val="clear" w:pos="1134"/>
                <w:tab w:val="left" w:pos="828"/>
                <w:tab w:val="left" w:pos="829"/>
              </w:tabs>
              <w:spacing w:after="120"/>
              <w:ind w:hanging="361"/>
              <w:rPr>
                <w:rFonts w:cs="Tahoma"/>
              </w:rPr>
            </w:pPr>
            <w:r w:rsidRPr="00702720">
              <w:rPr>
                <w:rFonts w:cs="Tahoma"/>
              </w:rPr>
              <w:tab/>
              <w:t>Η κάλυψη των απαιτήσεων των αντίστοιχων παραγράφων της διακήρυξης που αναφέρονται στον ανωτέρω πίνακα κριτηρίων αξιολόγησης.</w:t>
            </w:r>
          </w:p>
          <w:p w14:paraId="5218D74F" w14:textId="77777777" w:rsidR="00013B2C" w:rsidRPr="00702720" w:rsidRDefault="00013B2C" w:rsidP="003F68CD">
            <w:pPr>
              <w:pStyle w:val="TableParagraph"/>
              <w:numPr>
                <w:ilvl w:val="2"/>
                <w:numId w:val="15"/>
              </w:numPr>
              <w:tabs>
                <w:tab w:val="clear" w:pos="0"/>
                <w:tab w:val="clear" w:pos="709"/>
                <w:tab w:val="clear" w:pos="1134"/>
                <w:tab w:val="left" w:pos="828"/>
                <w:tab w:val="left" w:pos="829"/>
              </w:tabs>
              <w:spacing w:after="120"/>
              <w:ind w:hanging="361"/>
              <w:rPr>
                <w:rFonts w:cs="Tahoma"/>
              </w:rPr>
            </w:pPr>
            <w:r w:rsidRPr="00702720">
              <w:rPr>
                <w:rFonts w:cs="Tahoma"/>
              </w:rPr>
              <w:tab/>
              <w:t xml:space="preserve">Η έκταση, το είδος, η </w:t>
            </w:r>
            <w:proofErr w:type="spellStart"/>
            <w:r w:rsidRPr="00702720">
              <w:rPr>
                <w:rFonts w:cs="Tahoma"/>
              </w:rPr>
              <w:t>καταλληλότητα</w:t>
            </w:r>
            <w:proofErr w:type="spellEnd"/>
            <w:r w:rsidRPr="00702720">
              <w:rPr>
                <w:rFonts w:cs="Tahoma"/>
              </w:rPr>
              <w:t xml:space="preserve">, η </w:t>
            </w:r>
            <w:proofErr w:type="spellStart"/>
            <w:r w:rsidRPr="00702720">
              <w:rPr>
                <w:rFonts w:cs="Tahoma"/>
              </w:rPr>
              <w:t>διακριτότητα</w:t>
            </w:r>
            <w:proofErr w:type="spellEnd"/>
            <w:r w:rsidRPr="00702720">
              <w:rPr>
                <w:rFonts w:cs="Tahoma"/>
              </w:rPr>
              <w:t xml:space="preserve">, η διαθεσιμότητα και τα ποιοτικά χαρακτηριστικά των προσφερόμενων υπηρεσιών, σε σχέση με την επίτευξη των στόχων του έργου. </w:t>
            </w:r>
          </w:p>
          <w:p w14:paraId="1E08D20F" w14:textId="77777777" w:rsidR="00013B2C" w:rsidRPr="00702720" w:rsidRDefault="00013B2C" w:rsidP="003F68CD">
            <w:pPr>
              <w:pStyle w:val="TableParagraph"/>
              <w:numPr>
                <w:ilvl w:val="2"/>
                <w:numId w:val="15"/>
              </w:numPr>
              <w:tabs>
                <w:tab w:val="clear" w:pos="0"/>
                <w:tab w:val="clear" w:pos="709"/>
                <w:tab w:val="clear" w:pos="1134"/>
                <w:tab w:val="left" w:pos="828"/>
                <w:tab w:val="left" w:pos="829"/>
              </w:tabs>
              <w:spacing w:after="120"/>
              <w:ind w:hanging="361"/>
              <w:rPr>
                <w:rFonts w:cs="Tahoma"/>
              </w:rPr>
            </w:pPr>
            <w:r w:rsidRPr="00702720">
              <w:rPr>
                <w:rFonts w:cs="Tahoma"/>
              </w:rPr>
              <w:tab/>
              <w:t>Η προσφορά υπηρεσιών πέραν των ζητούμενων στην παρούσα, στο βαθμό που αυτές προσθέτουν αξία στο Έργο</w:t>
            </w:r>
          </w:p>
        </w:tc>
      </w:tr>
    </w:tbl>
    <w:p w14:paraId="70E53AB6" w14:textId="77777777" w:rsidR="00013B2C" w:rsidRPr="00702720" w:rsidRDefault="00013B2C" w:rsidP="00013B2C">
      <w:pPr>
        <w:spacing w:line="266" w:lineRule="exact"/>
        <w:rPr>
          <w:rFonts w:cs="Tahoma"/>
        </w:rPr>
      </w:pPr>
    </w:p>
    <w:p w14:paraId="5CF6A248" w14:textId="77777777" w:rsidR="00013B2C" w:rsidRPr="00702720" w:rsidRDefault="00013B2C" w:rsidP="00503CBB">
      <w:pPr>
        <w:spacing w:line="266" w:lineRule="exact"/>
        <w:rPr>
          <w:rFonts w:cs="Tahoma"/>
        </w:rPr>
      </w:pPr>
    </w:p>
    <w:p w14:paraId="0A8490C0" w14:textId="77777777" w:rsidR="00F661A1" w:rsidRPr="00702720" w:rsidRDefault="00F661A1" w:rsidP="000003C2">
      <w:pPr>
        <w:pStyle w:val="3"/>
        <w:ind w:left="1080" w:hanging="1080"/>
        <w:rPr>
          <w:rFonts w:cs="Tahoma"/>
        </w:rPr>
      </w:pPr>
      <w:bookmarkStart w:id="250" w:name="_Toc87898829"/>
      <w:bookmarkStart w:id="251" w:name="_Ref64555521"/>
      <w:bookmarkStart w:id="252" w:name="_Toc83829714"/>
      <w:bookmarkStart w:id="253" w:name="_Toc83829824"/>
      <w:bookmarkStart w:id="254" w:name="_Toc83928542"/>
      <w:bookmarkStart w:id="255" w:name="_Toc105346395"/>
      <w:bookmarkStart w:id="256" w:name="_Toc191630067"/>
      <w:bookmarkEnd w:id="250"/>
      <w:r w:rsidRPr="00702720">
        <w:rPr>
          <w:rFonts w:cs="Tahoma"/>
        </w:rPr>
        <w:t>Βαθμολόγηση και κατάταξη προσφορών</w:t>
      </w:r>
      <w:bookmarkEnd w:id="251"/>
      <w:bookmarkEnd w:id="252"/>
      <w:bookmarkEnd w:id="253"/>
      <w:bookmarkEnd w:id="254"/>
      <w:bookmarkEnd w:id="255"/>
      <w:bookmarkEnd w:id="256"/>
    </w:p>
    <w:p w14:paraId="1AB1D61E" w14:textId="4874058A" w:rsidR="00F661A1" w:rsidRPr="00702720" w:rsidRDefault="00F661A1" w:rsidP="00BF6B20">
      <w:pPr>
        <w:pStyle w:val="4"/>
        <w:rPr>
          <w:rFonts w:cs="Tahoma"/>
        </w:rPr>
      </w:pPr>
      <w:bookmarkStart w:id="257" w:name="_Toc83928543"/>
      <w:bookmarkStart w:id="258" w:name="_Toc105346396"/>
      <w:r w:rsidRPr="00702720">
        <w:rPr>
          <w:rFonts w:cs="Tahoma"/>
        </w:rPr>
        <w:t>Βαθμολόγηση Τεχνικών Προσφορών</w:t>
      </w:r>
      <w:bookmarkEnd w:id="257"/>
      <w:bookmarkEnd w:id="258"/>
      <w:r w:rsidR="00A95236" w:rsidRPr="00702720">
        <w:rPr>
          <w:rFonts w:cs="Tahoma"/>
        </w:rPr>
        <w:t xml:space="preserve"> (Η βαθμολόγηση πραγματοποιείται ανά ΤΜΗΜΑ).</w:t>
      </w:r>
    </w:p>
    <w:p w14:paraId="12110BA7" w14:textId="527841A3" w:rsidR="00013B2C" w:rsidRPr="00702720" w:rsidRDefault="00013B2C" w:rsidP="00013B2C">
      <w:pPr>
        <w:spacing w:line="276" w:lineRule="auto"/>
        <w:rPr>
          <w:rFonts w:cs="Tahoma"/>
        </w:rPr>
      </w:pPr>
      <w:r w:rsidRPr="00702720">
        <w:rPr>
          <w:rFonts w:cs="Tahoma"/>
        </w:rPr>
        <w:t xml:space="preserve">Η Βαθμολόγηση των τεχνικών προσφορών θα γίνει ανά τμήμα σύμφωνα με τα “Κριτήρια Αξιολόγησης”, όπως αυτά προσδιορίζονται στον πίνακα της παρ. </w:t>
      </w:r>
      <w:r w:rsidRPr="00702720">
        <w:rPr>
          <w:rFonts w:cs="Tahoma"/>
        </w:rPr>
        <w:fldChar w:fldCharType="begin"/>
      </w:r>
      <w:r w:rsidRPr="00702720">
        <w:rPr>
          <w:rFonts w:cs="Tahoma"/>
        </w:rPr>
        <w:instrText xml:space="preserve"> REF _Ref496542191 \r \h </w:instrText>
      </w:r>
      <w:r w:rsidR="00702720" w:rsidRPr="00702720">
        <w:rPr>
          <w:rFonts w:cs="Tahoma"/>
        </w:rPr>
        <w:instrText xml:space="preserve"> \* MERGEFORMAT </w:instrText>
      </w:r>
      <w:r w:rsidRPr="00702720">
        <w:rPr>
          <w:rFonts w:cs="Tahoma"/>
        </w:rPr>
      </w:r>
      <w:r w:rsidRPr="00702720">
        <w:rPr>
          <w:rFonts w:cs="Tahoma"/>
        </w:rPr>
        <w:fldChar w:fldCharType="separate"/>
      </w:r>
      <w:r w:rsidR="00EA12ED">
        <w:rPr>
          <w:rFonts w:cs="Tahoma"/>
        </w:rPr>
        <w:t>2.3.1</w:t>
      </w:r>
      <w:r w:rsidRPr="00702720">
        <w:rPr>
          <w:rFonts w:cs="Tahoma"/>
        </w:rPr>
        <w:fldChar w:fldCharType="end"/>
      </w:r>
      <w:r w:rsidRPr="00702720">
        <w:rPr>
          <w:rFonts w:cs="Tahoma"/>
        </w:rPr>
        <w:t>.</w:t>
      </w:r>
    </w:p>
    <w:p w14:paraId="32F8CF79" w14:textId="77777777" w:rsidR="00013B2C" w:rsidRPr="00702720" w:rsidRDefault="00013B2C" w:rsidP="00013B2C">
      <w:pPr>
        <w:spacing w:line="276" w:lineRule="auto"/>
        <w:rPr>
          <w:rFonts w:cs="Tahoma"/>
          <w:b/>
          <w:i/>
          <w:szCs w:val="24"/>
          <w:u w:val="single"/>
        </w:rPr>
      </w:pPr>
      <w:r w:rsidRPr="00702720">
        <w:rPr>
          <w:rFonts w:cs="Tahoma"/>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702720">
        <w:rPr>
          <w:rFonts w:cs="Tahoma"/>
          <w:b/>
        </w:rPr>
        <w:t xml:space="preserve">. </w:t>
      </w:r>
    </w:p>
    <w:p w14:paraId="0E3C2B94" w14:textId="77777777" w:rsidR="00013B2C" w:rsidRPr="00702720" w:rsidRDefault="00013B2C" w:rsidP="00013B2C">
      <w:pPr>
        <w:spacing w:line="276" w:lineRule="auto"/>
        <w:rPr>
          <w:rFonts w:cs="Tahoma"/>
        </w:rPr>
      </w:pPr>
      <w:r w:rsidRPr="00702720">
        <w:rPr>
          <w:rFonts w:cs="Tahoma"/>
        </w:rPr>
        <w:t xml:space="preserve">Κάθε κριτήριο αξιολόγησης βαθμολογείται αυτόνομα με βάση τα στοιχεία της προσφοράς. </w:t>
      </w:r>
    </w:p>
    <w:p w14:paraId="35607F58" w14:textId="77777777" w:rsidR="00013B2C" w:rsidRPr="00702720" w:rsidRDefault="00013B2C" w:rsidP="00013B2C">
      <w:pPr>
        <w:spacing w:line="276" w:lineRule="auto"/>
        <w:rPr>
          <w:rFonts w:cs="Tahoma"/>
        </w:rPr>
      </w:pPr>
      <w:r w:rsidRPr="00702720">
        <w:rPr>
          <w:rFonts w:cs="Tahoma"/>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52021DBF" w14:textId="77777777" w:rsidR="00013B2C" w:rsidRPr="00702720" w:rsidRDefault="00013B2C" w:rsidP="00013B2C">
      <w:pPr>
        <w:spacing w:line="276" w:lineRule="auto"/>
        <w:rPr>
          <w:rFonts w:cs="Tahoma"/>
        </w:rPr>
      </w:pPr>
      <w:r w:rsidRPr="00702720">
        <w:rPr>
          <w:rFonts w:cs="Tahoma"/>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proofErr w:type="spellStart"/>
      <w:r w:rsidRPr="00702720">
        <w:rPr>
          <w:rFonts w:cs="Tahoma"/>
        </w:rPr>
        <w:t>Β</w:t>
      </w:r>
      <w:r w:rsidRPr="00702720">
        <w:rPr>
          <w:rFonts w:cs="Tahoma"/>
          <w:vertAlign w:val="subscript"/>
        </w:rPr>
        <w:t>i</w:t>
      </w:r>
      <w:proofErr w:type="spellEnd"/>
      <w:r w:rsidRPr="00702720">
        <w:rPr>
          <w:rFonts w:cs="Tahoma"/>
        </w:rPr>
        <w:t>) θα προκύπτει από το άθροισμα των σταθμισμένων βαθμολογιών όλων των κριτηρίων.</w:t>
      </w:r>
    </w:p>
    <w:p w14:paraId="363C0CDE" w14:textId="77777777" w:rsidR="00013B2C" w:rsidRPr="00702720" w:rsidRDefault="00013B2C" w:rsidP="00013B2C">
      <w:pPr>
        <w:spacing w:line="276" w:lineRule="auto"/>
        <w:rPr>
          <w:rFonts w:cs="Tahoma"/>
        </w:rPr>
      </w:pPr>
      <w:r w:rsidRPr="00702720">
        <w:rPr>
          <w:rFonts w:cs="Tahoma"/>
        </w:rPr>
        <w:t xml:space="preserve">Η συνολική βαθμολογία της τεχνικής προσφοράς υπολογίζεται ανά τμήμα με βάση τον παρακάτω τύπο : </w:t>
      </w:r>
    </w:p>
    <w:p w14:paraId="38C66A61" w14:textId="77777777" w:rsidR="00013B2C" w:rsidRPr="00702720" w:rsidRDefault="00013B2C" w:rsidP="00013B2C">
      <w:pPr>
        <w:spacing w:line="276" w:lineRule="auto"/>
        <w:rPr>
          <w:rFonts w:cs="Tahoma"/>
        </w:rPr>
      </w:pPr>
      <w:r w:rsidRPr="00702720">
        <w:rPr>
          <w:rFonts w:cs="Tahoma"/>
          <w:lang w:val="en-US"/>
        </w:rPr>
        <w:t>B</w:t>
      </w:r>
      <w:r w:rsidRPr="00702720">
        <w:rPr>
          <w:rFonts w:cs="Tahoma"/>
        </w:rPr>
        <w:t>= σ1χΚ1 + σ2χΚ2 +……+</w:t>
      </w:r>
      <w:proofErr w:type="spellStart"/>
      <w:r w:rsidRPr="00702720">
        <w:rPr>
          <w:rFonts w:cs="Tahoma"/>
        </w:rPr>
        <w:t>σνχΚν</w:t>
      </w:r>
      <w:proofErr w:type="spellEnd"/>
    </w:p>
    <w:p w14:paraId="60723FA6" w14:textId="77777777" w:rsidR="009B1C9C" w:rsidRPr="00702720" w:rsidRDefault="009B1C9C" w:rsidP="00E35B9D">
      <w:pPr>
        <w:rPr>
          <w:rFonts w:cs="Tahoma"/>
        </w:rPr>
      </w:pPr>
    </w:p>
    <w:p w14:paraId="2FC1E97A" w14:textId="499972B5" w:rsidR="00F661A1" w:rsidRPr="00702720" w:rsidRDefault="00F661A1" w:rsidP="00BF6B20">
      <w:pPr>
        <w:pStyle w:val="4"/>
        <w:rPr>
          <w:rFonts w:cs="Tahoma"/>
        </w:rPr>
      </w:pPr>
      <w:bookmarkStart w:id="259" w:name="_Toc83928544"/>
      <w:bookmarkStart w:id="260" w:name="_Toc105346397"/>
      <w:r w:rsidRPr="00702720">
        <w:rPr>
          <w:rFonts w:cs="Tahoma"/>
        </w:rPr>
        <w:lastRenderedPageBreak/>
        <w:t>Κατάταξη προσφορών</w:t>
      </w:r>
      <w:bookmarkEnd w:id="259"/>
      <w:bookmarkEnd w:id="260"/>
      <w:r w:rsidR="00A95236" w:rsidRPr="00702720">
        <w:rPr>
          <w:rFonts w:cs="Tahoma"/>
        </w:rPr>
        <w:t xml:space="preserve"> (Η κατάταξη πραγματοποιείται ανά ΤΜΗΜΑ).</w:t>
      </w:r>
    </w:p>
    <w:p w14:paraId="0AC556D7" w14:textId="77777777" w:rsidR="00E3144C" w:rsidRPr="00702720" w:rsidRDefault="00F661A1" w:rsidP="00E35B9D">
      <w:pPr>
        <w:rPr>
          <w:rFonts w:cs="Tahoma"/>
        </w:rPr>
      </w:pPr>
      <w:r w:rsidRPr="00702720">
        <w:rPr>
          <w:rFonts w:cs="Tahoma"/>
        </w:rPr>
        <w:t xml:space="preserve">Πλέον συμφέρουσα από οικονομική άποψη προσφορά βάσει βέλτιστης σχέσης ποιότητας – τιμής είναι η προσφορά με το μεγαλύτερο </w:t>
      </w:r>
      <w:proofErr w:type="spellStart"/>
      <w:r w:rsidRPr="00702720">
        <w:rPr>
          <w:rFonts w:cs="Tahoma"/>
        </w:rPr>
        <w:t>Λi</w:t>
      </w:r>
      <w:proofErr w:type="spellEnd"/>
      <w:r w:rsidRPr="00702720">
        <w:rPr>
          <w:rFonts w:cs="Tahoma"/>
        </w:rPr>
        <w:t xml:space="preserve"> σύμφωνα με τον παρακάτω τύπο.:</w:t>
      </w:r>
    </w:p>
    <w:p w14:paraId="4FA127B5" w14:textId="77777777" w:rsidR="00E3144C" w:rsidRPr="00702720" w:rsidRDefault="00E3144C" w:rsidP="00E35B9D">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cs="Tahoma"/>
          <w:b/>
          <w:bCs/>
          <w:lang w:val="nl-NL"/>
        </w:rPr>
      </w:pPr>
      <w:r w:rsidRPr="00702720">
        <w:rPr>
          <w:rFonts w:cs="Tahoma"/>
          <w:b/>
          <w:bCs/>
        </w:rPr>
        <w:t>Λ</w:t>
      </w:r>
      <w:r w:rsidRPr="00702720">
        <w:rPr>
          <w:rFonts w:cs="Tahoma"/>
          <w:b/>
          <w:bCs/>
          <w:vertAlign w:val="subscript"/>
          <w:lang w:val="nl-NL"/>
        </w:rPr>
        <w:t>i</w:t>
      </w:r>
      <w:r w:rsidRPr="00702720">
        <w:rPr>
          <w:rFonts w:cs="Tahoma"/>
          <w:b/>
          <w:bCs/>
          <w:lang w:val="nl-NL"/>
        </w:rPr>
        <w:t xml:space="preserve"> = </w:t>
      </w:r>
      <w:r w:rsidRPr="00702720">
        <w:rPr>
          <w:rFonts w:cs="Tahoma"/>
          <w:b/>
          <w:bCs/>
          <w:lang w:val="en-US"/>
        </w:rPr>
        <w:t>80</w:t>
      </w:r>
      <w:r w:rsidRPr="00702720">
        <w:rPr>
          <w:rFonts w:cs="Tahoma"/>
          <w:b/>
          <w:bCs/>
          <w:lang w:val="nl-NL"/>
        </w:rPr>
        <w:t xml:space="preserve"> * ( </w:t>
      </w:r>
      <w:r w:rsidRPr="00702720">
        <w:rPr>
          <w:rFonts w:cs="Tahoma"/>
          <w:b/>
          <w:bCs/>
        </w:rPr>
        <w:t>Β</w:t>
      </w:r>
      <w:r w:rsidRPr="00702720">
        <w:rPr>
          <w:rFonts w:cs="Tahoma"/>
          <w:b/>
          <w:bCs/>
          <w:vertAlign w:val="subscript"/>
          <w:lang w:val="nl-NL"/>
        </w:rPr>
        <w:t xml:space="preserve">i </w:t>
      </w:r>
      <w:r w:rsidRPr="00702720">
        <w:rPr>
          <w:rFonts w:cs="Tahoma"/>
          <w:b/>
          <w:bCs/>
          <w:lang w:val="nl-NL"/>
        </w:rPr>
        <w:t xml:space="preserve">/ </w:t>
      </w:r>
      <w:r w:rsidRPr="00702720">
        <w:rPr>
          <w:rFonts w:cs="Tahoma"/>
          <w:b/>
          <w:bCs/>
        </w:rPr>
        <w:t>Β</w:t>
      </w:r>
      <w:r w:rsidRPr="00702720">
        <w:rPr>
          <w:rFonts w:cs="Tahoma"/>
          <w:b/>
          <w:bCs/>
          <w:vertAlign w:val="subscript"/>
          <w:lang w:val="nl-NL"/>
        </w:rPr>
        <w:t xml:space="preserve">max </w:t>
      </w:r>
      <w:r w:rsidRPr="00702720">
        <w:rPr>
          <w:rFonts w:cs="Tahoma"/>
          <w:b/>
          <w:bCs/>
          <w:lang w:val="nl-NL"/>
        </w:rPr>
        <w:t xml:space="preserve">) + </w:t>
      </w:r>
      <w:r w:rsidRPr="00702720">
        <w:rPr>
          <w:rFonts w:cs="Tahoma"/>
          <w:b/>
          <w:bCs/>
          <w:lang w:val="en-US"/>
        </w:rPr>
        <w:t>20</w:t>
      </w:r>
      <w:r w:rsidRPr="00702720">
        <w:rPr>
          <w:rFonts w:cs="Tahoma"/>
          <w:b/>
          <w:bCs/>
          <w:lang w:val="nl-NL"/>
        </w:rPr>
        <w:t xml:space="preserve"> * (K</w:t>
      </w:r>
      <w:r w:rsidRPr="00702720">
        <w:rPr>
          <w:rFonts w:cs="Tahoma"/>
          <w:b/>
          <w:bCs/>
          <w:vertAlign w:val="subscript"/>
          <w:lang w:val="nl-NL"/>
        </w:rPr>
        <w:t>min</w:t>
      </w:r>
      <w:r w:rsidRPr="00702720">
        <w:rPr>
          <w:rFonts w:cs="Tahoma"/>
          <w:b/>
          <w:bCs/>
          <w:lang w:val="nl-NL"/>
        </w:rPr>
        <w:t>/K</w:t>
      </w:r>
      <w:r w:rsidRPr="00702720">
        <w:rPr>
          <w:rFonts w:cs="Tahoma"/>
          <w:b/>
          <w:bCs/>
          <w:vertAlign w:val="subscript"/>
          <w:lang w:val="nl-NL"/>
        </w:rPr>
        <w:t>i</w:t>
      </w:r>
      <w:r w:rsidRPr="00702720">
        <w:rPr>
          <w:rFonts w:cs="Tahoma"/>
          <w:b/>
          <w:bCs/>
          <w:lang w:val="nl-NL"/>
        </w:rPr>
        <w:t>)</w:t>
      </w:r>
    </w:p>
    <w:p w14:paraId="591367C4" w14:textId="015BDC9A" w:rsidR="00F661A1" w:rsidRPr="00702720" w:rsidRDefault="00F661A1" w:rsidP="00E35B9D">
      <w:pPr>
        <w:rPr>
          <w:rFonts w:cs="Tahoma"/>
        </w:rPr>
      </w:pPr>
      <w:r w:rsidRPr="00702720">
        <w:rPr>
          <w:rFonts w:cs="Tahoma"/>
        </w:rPr>
        <w:t>όπου:</w:t>
      </w:r>
    </w:p>
    <w:p w14:paraId="5880AEAE" w14:textId="77777777" w:rsidR="00F661A1" w:rsidRPr="00702720" w:rsidRDefault="00F661A1" w:rsidP="00E35B9D">
      <w:pPr>
        <w:rPr>
          <w:rFonts w:cs="Tahoma"/>
        </w:rPr>
      </w:pPr>
      <w:proofErr w:type="spellStart"/>
      <w:r w:rsidRPr="00702720">
        <w:rPr>
          <w:rFonts w:cs="Tahoma"/>
        </w:rPr>
        <w:t>Βmax</w:t>
      </w:r>
      <w:proofErr w:type="spellEnd"/>
      <w:r w:rsidRPr="00702720">
        <w:rPr>
          <w:rFonts w:cs="Tahoma"/>
        </w:rPr>
        <w:tab/>
        <w:t xml:space="preserve">η συνολική βαθμολογία που έλαβε η καλύτερη Τεχνική Προσφορά </w:t>
      </w:r>
    </w:p>
    <w:p w14:paraId="5BBA394D" w14:textId="77777777" w:rsidR="00F661A1" w:rsidRPr="00702720" w:rsidRDefault="00F661A1" w:rsidP="00E35B9D">
      <w:pPr>
        <w:rPr>
          <w:rFonts w:cs="Tahoma"/>
        </w:rPr>
      </w:pPr>
      <w:proofErr w:type="spellStart"/>
      <w:r w:rsidRPr="00702720">
        <w:rPr>
          <w:rFonts w:cs="Tahoma"/>
        </w:rPr>
        <w:t>Βi</w:t>
      </w:r>
      <w:proofErr w:type="spellEnd"/>
      <w:r w:rsidRPr="00702720">
        <w:rPr>
          <w:rFonts w:cs="Tahoma"/>
        </w:rPr>
        <w:tab/>
        <w:t>η συνολική βαθμολογία της Τεχνικής Προσφοράς i</w:t>
      </w:r>
    </w:p>
    <w:p w14:paraId="123534FD" w14:textId="77777777" w:rsidR="00F661A1" w:rsidRPr="00702720" w:rsidRDefault="00F661A1" w:rsidP="00E35B9D">
      <w:pPr>
        <w:rPr>
          <w:rFonts w:cs="Tahoma"/>
        </w:rPr>
      </w:pPr>
      <w:proofErr w:type="spellStart"/>
      <w:r w:rsidRPr="00702720">
        <w:rPr>
          <w:rFonts w:cs="Tahoma"/>
        </w:rPr>
        <w:t>Kmin</w:t>
      </w:r>
      <w:proofErr w:type="spellEnd"/>
      <w:r w:rsidRPr="00702720">
        <w:rPr>
          <w:rFonts w:cs="Tahoma"/>
        </w:rPr>
        <w:tab/>
        <w:t xml:space="preserve">το συνολικό συγκριτικό κόστος της Προσφοράς με τη μικρότερη τιμή </w:t>
      </w:r>
    </w:p>
    <w:p w14:paraId="1E3E849C" w14:textId="77777777" w:rsidR="00F661A1" w:rsidRPr="00702720" w:rsidRDefault="00F661A1" w:rsidP="00E35B9D">
      <w:pPr>
        <w:rPr>
          <w:rFonts w:cs="Tahoma"/>
        </w:rPr>
      </w:pPr>
      <w:proofErr w:type="spellStart"/>
      <w:r w:rsidRPr="00702720">
        <w:rPr>
          <w:rFonts w:cs="Tahoma"/>
        </w:rPr>
        <w:t>Κi</w:t>
      </w:r>
      <w:proofErr w:type="spellEnd"/>
      <w:r w:rsidRPr="00702720">
        <w:rPr>
          <w:rFonts w:cs="Tahoma"/>
        </w:rPr>
        <w:tab/>
        <w:t>το συνολικό συγκριτικό κόστος της Προσφοράς i</w:t>
      </w:r>
    </w:p>
    <w:p w14:paraId="5F721F13" w14:textId="77777777" w:rsidR="00F661A1" w:rsidRPr="00702720" w:rsidRDefault="00F661A1" w:rsidP="00E35B9D">
      <w:pPr>
        <w:rPr>
          <w:rFonts w:cs="Tahoma"/>
        </w:rPr>
      </w:pPr>
      <w:proofErr w:type="spellStart"/>
      <w:r w:rsidRPr="00702720">
        <w:rPr>
          <w:rFonts w:cs="Tahoma"/>
        </w:rPr>
        <w:t>Λi</w:t>
      </w:r>
      <w:proofErr w:type="spellEnd"/>
      <w:r w:rsidRPr="00702720">
        <w:rPr>
          <w:rFonts w:cs="Tahoma"/>
        </w:rPr>
        <w:tab/>
        <w:t>το οποίο στρογγυλοποιείται στα 2 δεκαδικά ψηφία.</w:t>
      </w:r>
    </w:p>
    <w:p w14:paraId="26E64D96" w14:textId="77777777" w:rsidR="005A2752" w:rsidRPr="00702720" w:rsidRDefault="005A2752" w:rsidP="00E35B9D">
      <w:pPr>
        <w:rPr>
          <w:rFonts w:cs="Tahoma"/>
        </w:rPr>
      </w:pPr>
    </w:p>
    <w:p w14:paraId="381F03E7" w14:textId="77777777" w:rsidR="00F661A1" w:rsidRPr="00702720" w:rsidRDefault="00F661A1" w:rsidP="00BF6B20">
      <w:pPr>
        <w:pStyle w:val="4"/>
        <w:rPr>
          <w:rFonts w:cs="Tahoma"/>
        </w:rPr>
      </w:pPr>
      <w:bookmarkStart w:id="261" w:name="_Toc9049526"/>
      <w:bookmarkStart w:id="262" w:name="_Toc9050798"/>
      <w:bookmarkStart w:id="263" w:name="_Toc16061711"/>
      <w:bookmarkStart w:id="264" w:name="_Toc25743321"/>
      <w:bookmarkStart w:id="265" w:name="_Toc26592535"/>
      <w:bookmarkStart w:id="266" w:name="_Toc43634791"/>
      <w:bookmarkStart w:id="267" w:name="_Toc44821171"/>
      <w:bookmarkStart w:id="268" w:name="_Toc48552963"/>
      <w:bookmarkStart w:id="269" w:name="_Toc49074409"/>
      <w:bookmarkStart w:id="270" w:name="_Toc286055470"/>
      <w:bookmarkStart w:id="271" w:name="_Toc83928545"/>
      <w:bookmarkStart w:id="272" w:name="_Toc105346398"/>
      <w:r w:rsidRPr="00702720">
        <w:rPr>
          <w:rFonts w:cs="Tahoma"/>
        </w:rPr>
        <w:t>Διαμόρφωση συγκριτικού κόστους Προσφοράς</w:t>
      </w:r>
      <w:bookmarkEnd w:id="261"/>
      <w:bookmarkEnd w:id="262"/>
      <w:bookmarkEnd w:id="263"/>
      <w:bookmarkEnd w:id="264"/>
      <w:bookmarkEnd w:id="265"/>
      <w:bookmarkEnd w:id="266"/>
      <w:bookmarkEnd w:id="267"/>
      <w:bookmarkEnd w:id="268"/>
      <w:bookmarkEnd w:id="269"/>
      <w:bookmarkEnd w:id="270"/>
      <w:bookmarkEnd w:id="271"/>
      <w:bookmarkEnd w:id="272"/>
    </w:p>
    <w:p w14:paraId="2B8C7A93" w14:textId="77777777" w:rsidR="00A95236" w:rsidRPr="00702720" w:rsidRDefault="00A95236" w:rsidP="00A95236">
      <w:pPr>
        <w:spacing w:line="276" w:lineRule="auto"/>
        <w:rPr>
          <w:rFonts w:cs="Tahoma"/>
        </w:rPr>
      </w:pPr>
      <w:bookmarkStart w:id="273" w:name="_Toc83829715"/>
      <w:bookmarkStart w:id="274" w:name="_Toc83829825"/>
      <w:bookmarkStart w:id="275" w:name="_Toc83928546"/>
      <w:r w:rsidRPr="00702720">
        <w:rPr>
          <w:rFonts w:cs="Tahoma"/>
        </w:rPr>
        <w:t>Προσφοράς ανά τμήμα περιλαμβάνει:</w:t>
      </w:r>
    </w:p>
    <w:p w14:paraId="474716FE" w14:textId="77777777" w:rsidR="00A95236" w:rsidRPr="00702720" w:rsidRDefault="00A95236" w:rsidP="00A95236">
      <w:pPr>
        <w:pStyle w:val="a"/>
        <w:numPr>
          <w:ilvl w:val="0"/>
          <w:numId w:val="6"/>
        </w:numPr>
        <w:tabs>
          <w:tab w:val="clear" w:pos="720"/>
        </w:tabs>
        <w:spacing w:line="276" w:lineRule="auto"/>
        <w:contextualSpacing/>
        <w:rPr>
          <w:rFonts w:cs="Tahoma"/>
        </w:rPr>
      </w:pPr>
      <w:r w:rsidRPr="00702720">
        <w:rPr>
          <w:rFonts w:cs="Tahoma"/>
        </w:rPr>
        <w:t>το συνολικό κόστος για το Έργο, χωρίς ΦΠΑ {βλ. ΠΑΡΑΡΤΗΜΑ VI – Υπόδειγμα Οικονομικής Προσφοράς, Πίνακα Γ του αντίστοιχου τμήματος}</w:t>
      </w:r>
    </w:p>
    <w:p w14:paraId="0D49F3F4" w14:textId="77777777" w:rsidR="00A95236" w:rsidRPr="00702720" w:rsidRDefault="00A95236" w:rsidP="00A95236">
      <w:pPr>
        <w:pStyle w:val="a"/>
        <w:numPr>
          <w:ilvl w:val="0"/>
          <w:numId w:val="6"/>
        </w:numPr>
        <w:tabs>
          <w:tab w:val="clear" w:pos="720"/>
        </w:tabs>
        <w:spacing w:line="276" w:lineRule="auto"/>
        <w:contextualSpacing/>
        <w:rPr>
          <w:rFonts w:cs="Tahoma"/>
        </w:rPr>
      </w:pPr>
      <w:r w:rsidRPr="00702720">
        <w:rPr>
          <w:rFonts w:cs="Tahoma"/>
        </w:rPr>
        <w:t>το κόστος συντήρησης για 3 έτη μετά την προσφερόμενη εγγύηση, χωρίς ΦΠΑ {βλ. ΠΑΡΑΡΤΗΜΑ VI – Υπόδειγμα Οικονομικής Προσφοράς, Πίνακα Δ του αντίστοιχου τμήματος }</w:t>
      </w:r>
    </w:p>
    <w:p w14:paraId="69209DC5" w14:textId="77777777" w:rsidR="00A95236" w:rsidRPr="00702720" w:rsidRDefault="00A95236" w:rsidP="00A95236">
      <w:pPr>
        <w:spacing w:line="276" w:lineRule="auto"/>
        <w:rPr>
          <w:rFonts w:cs="Tahoma"/>
        </w:rPr>
      </w:pPr>
      <w:r w:rsidRPr="00702720">
        <w:rPr>
          <w:rFonts w:cs="Tahoma"/>
        </w:rPr>
        <w:t>όπως προκύπτει από τους Πίνακες Οικονομικής Προσφοράς του υποψηφίου Οικονομικού Φορέα.</w:t>
      </w:r>
    </w:p>
    <w:p w14:paraId="6CCEC329" w14:textId="483EDFAC" w:rsidR="0090179F" w:rsidRPr="00702720" w:rsidRDefault="0090179F" w:rsidP="00960883">
      <w:pPr>
        <w:rPr>
          <w:rFonts w:cs="Tahoma"/>
        </w:rPr>
      </w:pPr>
      <w:r w:rsidRPr="00702720">
        <w:rPr>
          <w:rFonts w:cs="Tahoma"/>
        </w:rPr>
        <w:t xml:space="preserve"> </w:t>
      </w:r>
    </w:p>
    <w:p w14:paraId="406A2712" w14:textId="77777777" w:rsidR="001709FB" w:rsidRPr="00702720" w:rsidRDefault="001709FB" w:rsidP="00E35B9D">
      <w:pPr>
        <w:rPr>
          <w:rFonts w:cs="Tahoma"/>
          <w:b/>
          <w:bCs/>
          <w:u w:val="single"/>
        </w:rPr>
      </w:pPr>
      <w:bookmarkStart w:id="276" w:name="_Toc105346399"/>
      <w:r w:rsidRPr="00702720">
        <w:rPr>
          <w:rFonts w:cs="Tahoma"/>
          <w:b/>
          <w:bCs/>
          <w:u w:val="single"/>
        </w:rPr>
        <w:t xml:space="preserve">Διευκρινήσεις: </w:t>
      </w:r>
    </w:p>
    <w:p w14:paraId="4369AB9D" w14:textId="69B53D39" w:rsidR="001709FB" w:rsidRPr="00702720" w:rsidRDefault="001709FB" w:rsidP="003F68CD">
      <w:pPr>
        <w:numPr>
          <w:ilvl w:val="0"/>
          <w:numId w:val="23"/>
        </w:numPr>
        <w:tabs>
          <w:tab w:val="clear" w:pos="0"/>
          <w:tab w:val="clear" w:pos="1134"/>
        </w:tabs>
        <w:suppressAutoHyphens w:val="0"/>
        <w:rPr>
          <w:rFonts w:cs="Tahoma"/>
        </w:rPr>
      </w:pPr>
      <w:r w:rsidRPr="00702720">
        <w:rPr>
          <w:rFonts w:cs="Tahoma"/>
        </w:rPr>
        <w:t>το κόστος συντήρησης</w:t>
      </w:r>
      <w:r w:rsidRPr="00702720">
        <w:rPr>
          <w:rFonts w:cs="Tahoma"/>
          <w:b/>
        </w:rPr>
        <w:t xml:space="preserve"> περιλαμβάνεται στον προϋπολογισμό </w:t>
      </w:r>
      <w:r w:rsidR="00EA0CCB" w:rsidRPr="00702720">
        <w:rPr>
          <w:rFonts w:cs="Tahoma"/>
          <w:b/>
        </w:rPr>
        <w:t xml:space="preserve">της </w:t>
      </w:r>
      <w:r w:rsidR="00972E9E" w:rsidRPr="00702720">
        <w:rPr>
          <w:rFonts w:cs="Tahoma"/>
          <w:b/>
        </w:rPr>
        <w:t>Σύμβασης</w:t>
      </w:r>
      <w:r w:rsidR="00CF0CDF" w:rsidRPr="00702720">
        <w:rPr>
          <w:rFonts w:cs="Tahoma"/>
          <w:b/>
        </w:rPr>
        <w:t xml:space="preserve"> </w:t>
      </w:r>
      <w:r w:rsidRPr="00702720">
        <w:rPr>
          <w:rFonts w:cs="Tahoma"/>
          <w:b/>
        </w:rPr>
        <w:t>ως δικαίωμα προαίρεσης.</w:t>
      </w:r>
    </w:p>
    <w:p w14:paraId="2E7AFC7E" w14:textId="3C6B0264" w:rsidR="0062320C" w:rsidRPr="00702720" w:rsidRDefault="0062320C" w:rsidP="003F68CD">
      <w:pPr>
        <w:numPr>
          <w:ilvl w:val="0"/>
          <w:numId w:val="23"/>
        </w:numPr>
        <w:tabs>
          <w:tab w:val="clear" w:pos="0"/>
          <w:tab w:val="clear" w:pos="1134"/>
        </w:tabs>
        <w:suppressAutoHyphens w:val="0"/>
        <w:rPr>
          <w:rFonts w:cs="Tahoma"/>
        </w:rPr>
      </w:pPr>
      <w:bookmarkStart w:id="277" w:name="_Hlk115938838"/>
      <w:r w:rsidRPr="00702720">
        <w:rPr>
          <w:rFonts w:cs="Tahoma"/>
        </w:rPr>
        <w:t xml:space="preserve">το ετήσιο κόστος συντήρησης χωρίς ΦΠΑ δεν μπορεί να είναι μικρότερο του </w:t>
      </w:r>
      <w:r w:rsidR="00C44566" w:rsidRPr="00702720">
        <w:rPr>
          <w:rFonts w:cs="Tahoma"/>
        </w:rPr>
        <w:t xml:space="preserve">δώδεκα </w:t>
      </w:r>
      <w:r w:rsidRPr="00702720">
        <w:rPr>
          <w:rFonts w:cs="Tahoma"/>
        </w:rPr>
        <w:t>τοις εκατό (</w:t>
      </w:r>
      <w:r w:rsidR="005851BD" w:rsidRPr="00702720">
        <w:rPr>
          <w:rFonts w:cs="Tahoma"/>
        </w:rPr>
        <w:t>1</w:t>
      </w:r>
      <w:r w:rsidR="00C44566" w:rsidRPr="00702720">
        <w:rPr>
          <w:rFonts w:cs="Tahoma"/>
        </w:rPr>
        <w:t>2</w:t>
      </w:r>
      <w:r w:rsidRPr="00702720">
        <w:rPr>
          <w:rFonts w:cs="Tahoma"/>
        </w:rPr>
        <w:t xml:space="preserve">%) του συνολικού κόστους της </w:t>
      </w:r>
      <w:r w:rsidR="00972E9E" w:rsidRPr="00702720">
        <w:rPr>
          <w:rFonts w:cs="Tahoma"/>
        </w:rPr>
        <w:t>σύμβασης</w:t>
      </w:r>
      <w:r w:rsidR="00CF0CDF" w:rsidRPr="00702720">
        <w:rPr>
          <w:rFonts w:cs="Tahoma"/>
        </w:rPr>
        <w:t xml:space="preserve"> </w:t>
      </w:r>
      <w:r w:rsidRPr="00702720">
        <w:rPr>
          <w:rFonts w:cs="Tahoma"/>
        </w:rPr>
        <w:t xml:space="preserve"> ή μεγαλύτερο από το </w:t>
      </w:r>
      <w:r w:rsidR="00C44566" w:rsidRPr="00702720">
        <w:rPr>
          <w:rFonts w:cs="Tahoma"/>
        </w:rPr>
        <w:t xml:space="preserve">είκοσι δύο </w:t>
      </w:r>
      <w:r w:rsidRPr="00702720">
        <w:rPr>
          <w:rFonts w:cs="Tahoma"/>
        </w:rPr>
        <w:t>τοις εκατό (</w:t>
      </w:r>
      <w:r w:rsidR="00C44566" w:rsidRPr="00702720">
        <w:rPr>
          <w:rFonts w:cs="Tahoma"/>
        </w:rPr>
        <w:t>22</w:t>
      </w:r>
      <w:r w:rsidRPr="00702720">
        <w:rPr>
          <w:rFonts w:cs="Tahoma"/>
        </w:rPr>
        <w:t xml:space="preserve">%) του συνολικού κόστους της </w:t>
      </w:r>
      <w:r w:rsidR="00972E9E" w:rsidRPr="00702720">
        <w:rPr>
          <w:rFonts w:cs="Tahoma"/>
        </w:rPr>
        <w:t>σύμβασης</w:t>
      </w:r>
      <w:r w:rsidRPr="00702720">
        <w:rPr>
          <w:rFonts w:cs="Tahoma"/>
        </w:rPr>
        <w:t xml:space="preserve"> χωρίς ΦΠΑ και χωρίς το δικαίωμα προαίρεσης (βλ. Παράρτημα </w:t>
      </w:r>
      <w:r w:rsidR="009D0E2C" w:rsidRPr="00702720">
        <w:rPr>
          <w:rFonts w:cs="Tahoma"/>
        </w:rPr>
        <w:t>VI</w:t>
      </w:r>
      <w:r w:rsidRPr="00702720">
        <w:rPr>
          <w:rFonts w:cs="Tahoma"/>
        </w:rPr>
        <w:t xml:space="preserve">: Υπόδειγμα Οικονομικής Προσφοράς, Πίνακας </w:t>
      </w:r>
      <w:r w:rsidR="00A94C4C" w:rsidRPr="00702720">
        <w:rPr>
          <w:rFonts w:cs="Tahoma"/>
        </w:rPr>
        <w:t>VI.5</w:t>
      </w:r>
      <w:r w:rsidRPr="00702720">
        <w:rPr>
          <w:rFonts w:cs="Tahoma"/>
        </w:rPr>
        <w:t>: Συγκεντρωτικός Πίνακας Οικονομικής Προσφοράς Συντήρησης)</w:t>
      </w:r>
      <w:bookmarkEnd w:id="277"/>
      <w:r w:rsidRPr="00702720">
        <w:rPr>
          <w:rFonts w:cs="Tahoma"/>
        </w:rPr>
        <w:t>.</w:t>
      </w:r>
    </w:p>
    <w:p w14:paraId="3F3535DB" w14:textId="3911004A" w:rsidR="0062320C" w:rsidRPr="00702720" w:rsidRDefault="0062320C" w:rsidP="003F68CD">
      <w:pPr>
        <w:numPr>
          <w:ilvl w:val="0"/>
          <w:numId w:val="23"/>
        </w:numPr>
        <w:tabs>
          <w:tab w:val="clear" w:pos="0"/>
          <w:tab w:val="clear" w:pos="1134"/>
        </w:tabs>
        <w:suppressAutoHyphens w:val="0"/>
        <w:rPr>
          <w:rFonts w:cs="Tahoma"/>
        </w:rPr>
      </w:pPr>
      <w:r w:rsidRPr="00702720">
        <w:rPr>
          <w:rFonts w:cs="Tahoma"/>
        </w:rPr>
        <w:t xml:space="preserve">το κόστος συντήρησης θα αναπροσαρμόζεται ετησίως, μετά το πρώτο έτος, σύμφωνα με τα οριζόμενα στην Ενότητα </w:t>
      </w:r>
      <w:r w:rsidR="00744229" w:rsidRPr="00702720">
        <w:rPr>
          <w:rFonts w:cs="Tahoma"/>
        </w:rPr>
        <w:t>5.</w:t>
      </w:r>
      <w:r w:rsidR="007B0911" w:rsidRPr="00702720">
        <w:rPr>
          <w:rFonts w:cs="Tahoma"/>
        </w:rPr>
        <w:t>3</w:t>
      </w:r>
      <w:r w:rsidRPr="00702720">
        <w:rPr>
          <w:rFonts w:cs="Tahoma"/>
        </w:rPr>
        <w:t>.</w:t>
      </w:r>
    </w:p>
    <w:p w14:paraId="158DD777" w14:textId="77777777" w:rsidR="00951E3C" w:rsidRPr="00702720" w:rsidRDefault="00951E3C" w:rsidP="00E35B9D">
      <w:pPr>
        <w:tabs>
          <w:tab w:val="clear" w:pos="0"/>
          <w:tab w:val="clear" w:pos="709"/>
          <w:tab w:val="clear" w:pos="1134"/>
        </w:tabs>
        <w:suppressAutoHyphens w:val="0"/>
        <w:rPr>
          <w:rFonts w:cs="Tahoma"/>
        </w:rPr>
      </w:pPr>
    </w:p>
    <w:p w14:paraId="31F9618E" w14:textId="6DE48224" w:rsidR="00F661A1" w:rsidRPr="00702720" w:rsidRDefault="00F661A1" w:rsidP="00972E9E">
      <w:pPr>
        <w:pStyle w:val="2"/>
        <w:rPr>
          <w:rFonts w:cs="Tahoma"/>
        </w:rPr>
      </w:pPr>
      <w:bookmarkStart w:id="278" w:name="_Toc191630068"/>
      <w:r w:rsidRPr="00702720">
        <w:rPr>
          <w:rFonts w:cs="Tahoma"/>
        </w:rPr>
        <w:t>Κατάρτιση - Περιεχόμενο Προσφορών</w:t>
      </w:r>
      <w:bookmarkEnd w:id="273"/>
      <w:bookmarkEnd w:id="274"/>
      <w:bookmarkEnd w:id="275"/>
      <w:bookmarkEnd w:id="276"/>
      <w:bookmarkEnd w:id="278"/>
    </w:p>
    <w:p w14:paraId="47206339" w14:textId="74147495" w:rsidR="00F661A1" w:rsidRPr="00702720" w:rsidRDefault="00F661A1" w:rsidP="00814E30">
      <w:pPr>
        <w:pStyle w:val="3"/>
        <w:ind w:left="1080" w:hanging="1080"/>
        <w:rPr>
          <w:rFonts w:cs="Tahoma"/>
        </w:rPr>
      </w:pPr>
      <w:bookmarkStart w:id="279" w:name="_Ref496542253"/>
      <w:bookmarkStart w:id="280" w:name="_Toc83829716"/>
      <w:bookmarkStart w:id="281" w:name="_Toc83829826"/>
      <w:bookmarkStart w:id="282" w:name="_Toc83928547"/>
      <w:bookmarkStart w:id="283" w:name="_Toc105346400"/>
      <w:bookmarkStart w:id="284" w:name="_Toc191630069"/>
      <w:r w:rsidRPr="00702720">
        <w:rPr>
          <w:rFonts w:cs="Tahoma"/>
        </w:rPr>
        <w:t>Γενικοί όροι υποβολής προσφορών</w:t>
      </w:r>
      <w:bookmarkEnd w:id="279"/>
      <w:bookmarkEnd w:id="280"/>
      <w:bookmarkEnd w:id="281"/>
      <w:bookmarkEnd w:id="282"/>
      <w:bookmarkEnd w:id="283"/>
      <w:bookmarkEnd w:id="284"/>
    </w:p>
    <w:p w14:paraId="408B5BFF" w14:textId="518D138B" w:rsidR="0003257D" w:rsidRPr="00702720" w:rsidRDefault="0003257D" w:rsidP="00A935CF">
      <w:pPr>
        <w:rPr>
          <w:rFonts w:cs="Tahoma"/>
        </w:rPr>
      </w:pPr>
      <w:r w:rsidRPr="00702720">
        <w:rPr>
          <w:rFonts w:cs="Tahoma"/>
        </w:rPr>
        <w:t>Οι προσφορές υποβάλλονται με βάση τις απαιτήσεις</w:t>
      </w:r>
      <w:r w:rsidR="00006DB4" w:rsidRPr="00702720">
        <w:rPr>
          <w:rFonts w:cs="Tahoma"/>
        </w:rPr>
        <w:t xml:space="preserve">, που ορίζονται στο Παράρτημα </w:t>
      </w:r>
      <w:r w:rsidR="00006DB4" w:rsidRPr="00702720">
        <w:rPr>
          <w:rFonts w:cs="Tahoma"/>
          <w:lang w:val="en-US"/>
        </w:rPr>
        <w:t>I</w:t>
      </w:r>
      <w:r w:rsidRPr="00702720">
        <w:rPr>
          <w:rFonts w:cs="Tahoma"/>
        </w:rPr>
        <w:t xml:space="preserve"> της παρούσας Διακήρυξης, για όλες τις περιγραφόμενες υπηρεσίες</w:t>
      </w:r>
      <w:r w:rsidR="009A04A8" w:rsidRPr="00702720">
        <w:rPr>
          <w:rFonts w:cs="Tahoma"/>
        </w:rPr>
        <w:t xml:space="preserve"> </w:t>
      </w:r>
    </w:p>
    <w:p w14:paraId="3D551AC1" w14:textId="77777777" w:rsidR="0003257D" w:rsidRPr="00702720" w:rsidRDefault="0003257D" w:rsidP="00A935CF">
      <w:pPr>
        <w:rPr>
          <w:rFonts w:cs="Tahoma"/>
          <w:i/>
          <w:iCs/>
          <w:color w:val="5B9BD5"/>
        </w:rPr>
      </w:pPr>
      <w:r w:rsidRPr="00702720">
        <w:rPr>
          <w:rFonts w:cs="Tahoma"/>
        </w:rPr>
        <w:t>Δεν επιτρέπονται εναλλακτικές προσφορέ</w:t>
      </w:r>
      <w:r w:rsidR="002C68E8" w:rsidRPr="00702720">
        <w:rPr>
          <w:rFonts w:cs="Tahoma"/>
        </w:rPr>
        <w:t>ς.</w:t>
      </w:r>
    </w:p>
    <w:p w14:paraId="274FCEB4" w14:textId="77777777" w:rsidR="008D2894" w:rsidRDefault="0003257D" w:rsidP="009A04A8">
      <w:pPr>
        <w:rPr>
          <w:rFonts w:cs="Tahoma"/>
        </w:rPr>
      </w:pPr>
      <w:r w:rsidRPr="00702720">
        <w:rPr>
          <w:rFonts w:cs="Tahoma"/>
          <w:lang w:eastAsia="el-GR"/>
        </w:rPr>
        <w:t xml:space="preserve">Η ένωση οικονομικών φορέων υποβάλλει κοινή προσφορά, η οποία υπογράφεται υποχρεωτικά </w:t>
      </w:r>
      <w:r w:rsidRPr="00702720">
        <w:rPr>
          <w:rFonts w:cs="Tahoma"/>
        </w:rPr>
        <w:t xml:space="preserve">ηλεκτρονικά </w:t>
      </w:r>
      <w:r w:rsidRPr="00702720">
        <w:rPr>
          <w:rFonts w:cs="Tahoma"/>
          <w:lang w:eastAsia="el-GR"/>
        </w:rPr>
        <w:t xml:space="preserve">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w:t>
      </w:r>
      <w:r w:rsidRPr="00702720">
        <w:rPr>
          <w:rFonts w:cs="Tahoma"/>
          <w:lang w:eastAsia="el-GR"/>
        </w:rPr>
        <w:lastRenderedPageBreak/>
        <w:t>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9A04A8" w:rsidRPr="00702720">
        <w:rPr>
          <w:rFonts w:cs="Tahoma"/>
        </w:rPr>
        <w:t xml:space="preserve"> </w:t>
      </w:r>
    </w:p>
    <w:p w14:paraId="1A2F96C4" w14:textId="3BB998AC" w:rsidR="009A04A8" w:rsidRPr="00702720" w:rsidRDefault="009A04A8" w:rsidP="009A04A8">
      <w:pPr>
        <w:rPr>
          <w:rFonts w:cs="Tahoma"/>
          <w:lang w:eastAsia="el-GR"/>
        </w:rPr>
      </w:pPr>
      <w:r w:rsidRPr="00702720">
        <w:rPr>
          <w:rFonts w:cs="Tahoma"/>
          <w:lang w:eastAsia="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p>
    <w:p w14:paraId="04F04525" w14:textId="5A22CAAF" w:rsidR="0003257D" w:rsidRDefault="009A04A8" w:rsidP="009A04A8">
      <w:pPr>
        <w:rPr>
          <w:rFonts w:cs="Tahoma"/>
          <w:lang w:eastAsia="el-GR"/>
        </w:rPr>
      </w:pPr>
      <w:r w:rsidRPr="00702720">
        <w:rPr>
          <w:rFonts w:cs="Tahoma"/>
          <w:lang w:eastAsia="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p>
    <w:p w14:paraId="09375C9E" w14:textId="1825E2B6" w:rsidR="008D2894" w:rsidRPr="00702720" w:rsidRDefault="008D2894" w:rsidP="009A04A8">
      <w:pPr>
        <w:rPr>
          <w:rFonts w:cs="Tahoma"/>
          <w:lang w:eastAsia="el-GR"/>
        </w:rPr>
      </w:pPr>
      <w:r w:rsidRPr="00702720">
        <w:rPr>
          <w:rFonts w:cs="Tahoma"/>
          <w:lang w:eastAsia="el-GR"/>
        </w:rPr>
        <w:t>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λειτουργικότητας «Επικοινωνία» του ΕΣΗΔΗΣ  προς την Αναθέτουσα Αρχή, καθώς και σχετικές ενέργειες απόσυρσης («αποκλεισμού») της προσφοράς από χρήστη της Αναθέτουσας Αρχής.</w:t>
      </w:r>
    </w:p>
    <w:p w14:paraId="6D28170D" w14:textId="2A044852" w:rsidR="007226E2" w:rsidRPr="00702720" w:rsidRDefault="00F661A1" w:rsidP="00814E30">
      <w:pPr>
        <w:pStyle w:val="3"/>
        <w:ind w:left="1080" w:hanging="1080"/>
        <w:rPr>
          <w:rFonts w:cs="Tahoma"/>
        </w:rPr>
      </w:pPr>
      <w:bookmarkStart w:id="285" w:name="_Ref496542299"/>
      <w:bookmarkStart w:id="286" w:name="_Toc83829717"/>
      <w:bookmarkStart w:id="287" w:name="_Toc83829827"/>
      <w:bookmarkStart w:id="288" w:name="_Toc83928548"/>
      <w:bookmarkStart w:id="289" w:name="_Toc105346401"/>
      <w:bookmarkStart w:id="290" w:name="_Toc191630070"/>
      <w:r w:rsidRPr="00702720">
        <w:rPr>
          <w:rFonts w:cs="Tahoma"/>
        </w:rPr>
        <w:t>Χρόνος και Τρόπος υποβολής προσφορών</w:t>
      </w:r>
      <w:bookmarkEnd w:id="285"/>
      <w:bookmarkEnd w:id="286"/>
      <w:bookmarkEnd w:id="287"/>
      <w:bookmarkEnd w:id="288"/>
      <w:bookmarkEnd w:id="289"/>
      <w:bookmarkEnd w:id="290"/>
    </w:p>
    <w:p w14:paraId="360939D8" w14:textId="07580117" w:rsidR="007226E2" w:rsidRPr="00702720" w:rsidRDefault="00477BF1" w:rsidP="00477BF1">
      <w:pPr>
        <w:rPr>
          <w:rFonts w:cs="Tahoma"/>
          <w:b/>
          <w:bCs/>
        </w:rPr>
      </w:pPr>
      <w:bookmarkStart w:id="291" w:name="_Toc74566863"/>
      <w:bookmarkStart w:id="292" w:name="_Toc83928549"/>
      <w:r w:rsidRPr="00702720">
        <w:rPr>
          <w:rFonts w:cs="Tahoma"/>
          <w:b/>
          <w:bCs/>
        </w:rPr>
        <w:t>2.4.2.1</w:t>
      </w:r>
      <w:r w:rsidRPr="00702720">
        <w:rPr>
          <w:rFonts w:cs="Tahoma"/>
        </w:rPr>
        <w:t xml:space="preserve"> </w:t>
      </w:r>
      <w:r w:rsidR="007226E2" w:rsidRPr="00702720">
        <w:rPr>
          <w:rFonts w:cs="Tahoma"/>
        </w:rPr>
        <w:t xml:space="preserve">Οι προσφορές υποβάλλονται από τους ενδιαφερόμενους ηλεκτρονικά, μέσω της διαδικτυακής πύλης </w:t>
      </w:r>
      <w:hyperlink r:id="rId29" w:history="1">
        <w:r w:rsidR="008A5010" w:rsidRPr="00702720">
          <w:rPr>
            <w:rStyle w:val="-"/>
            <w:rFonts w:cs="Tahoma"/>
          </w:rPr>
          <w:t>www.promitheus.gov.gr</w:t>
        </w:r>
      </w:hyperlink>
      <w:r w:rsidR="008A5010" w:rsidRPr="00702720">
        <w:rPr>
          <w:rFonts w:cs="Tahoma"/>
        </w:rPr>
        <w:t xml:space="preserve"> </w:t>
      </w:r>
      <w:r w:rsidR="007226E2" w:rsidRPr="00702720">
        <w:rPr>
          <w:rFonts w:cs="Tahoma"/>
        </w:rPr>
        <w:t>του ΕΣΗΔΗΣ, μέχρι την καταληκτική ημερομηνία και ώρα που ορίζει η παρούσα διακήρυξη (άρθρο</w:t>
      </w:r>
      <w:r w:rsidR="00B1411E" w:rsidRPr="00702720">
        <w:rPr>
          <w:rFonts w:cs="Tahoma"/>
        </w:rPr>
        <w:t xml:space="preserve"> </w:t>
      </w:r>
      <w:r w:rsidR="00B1411E" w:rsidRPr="00702720">
        <w:rPr>
          <w:rFonts w:cs="Tahoma"/>
          <w:b/>
          <w:bCs/>
        </w:rPr>
        <w:fldChar w:fldCharType="begin"/>
      </w:r>
      <w:r w:rsidR="00B1411E" w:rsidRPr="00702720">
        <w:rPr>
          <w:rFonts w:cs="Tahoma"/>
        </w:rPr>
        <w:instrText xml:space="preserve"> REF _Ref517358341 \r \h </w:instrText>
      </w:r>
      <w:r w:rsidR="00411954" w:rsidRPr="00702720">
        <w:rPr>
          <w:rFonts w:cs="Tahoma"/>
        </w:rPr>
        <w:instrText xml:space="preserve"> \* MERGEFORMAT </w:instrText>
      </w:r>
      <w:r w:rsidR="00B1411E" w:rsidRPr="00702720">
        <w:rPr>
          <w:rFonts w:cs="Tahoma"/>
          <w:b/>
          <w:bCs/>
        </w:rPr>
      </w:r>
      <w:r w:rsidR="00B1411E" w:rsidRPr="00702720">
        <w:rPr>
          <w:rFonts w:cs="Tahoma"/>
          <w:b/>
          <w:bCs/>
        </w:rPr>
        <w:fldChar w:fldCharType="separate"/>
      </w:r>
      <w:r w:rsidR="00EA12ED">
        <w:rPr>
          <w:rFonts w:cs="Tahoma"/>
        </w:rPr>
        <w:t>1.5</w:t>
      </w:r>
      <w:r w:rsidR="00B1411E" w:rsidRPr="00702720">
        <w:rPr>
          <w:rFonts w:cs="Tahoma"/>
          <w:b/>
          <w:bCs/>
        </w:rPr>
        <w:fldChar w:fldCharType="end"/>
      </w:r>
      <w:r w:rsidR="007226E2" w:rsidRPr="00702720">
        <w:rPr>
          <w:rFonts w:cs="Tahoma"/>
        </w:rPr>
        <w:t xml:space="preserve">), στην </w:t>
      </w:r>
      <w:r w:rsidR="007226E2" w:rsidRPr="00702720">
        <w:rPr>
          <w:rFonts w:cs="Tahoma"/>
          <w:color w:val="000000"/>
        </w:rPr>
        <w:t>Ελληνική</w:t>
      </w:r>
      <w:r w:rsidR="007226E2" w:rsidRPr="00702720">
        <w:rPr>
          <w:rFonts w:cs="Tahoma"/>
        </w:rPr>
        <w:t xml:space="preserve"> Γλώσσα, σε ηλεκτρονικό φάκελο, σύμφωνα με τα αναφερόμενα στο ν.4412/2016 , ιδίως στα άρθρα 36 και 37 και στην κατ’ εξουσιοδότηση των διατάξεων της παρ. 5 του άρθρου 36 του ν.4412/2016 </w:t>
      </w:r>
      <w:proofErr w:type="spellStart"/>
      <w:r w:rsidR="007226E2" w:rsidRPr="00702720">
        <w:rPr>
          <w:rFonts w:cs="Tahoma"/>
        </w:rPr>
        <w:t>εκδοθείσα</w:t>
      </w:r>
      <w:proofErr w:type="spellEnd"/>
      <w:r w:rsidR="007226E2" w:rsidRPr="00702720">
        <w:rPr>
          <w:rFonts w:cs="Tahoma"/>
        </w:rPr>
        <w:t xml:space="preserve"> με </w:t>
      </w:r>
      <w:proofErr w:type="spellStart"/>
      <w:r w:rsidR="007226E2" w:rsidRPr="00702720">
        <w:rPr>
          <w:rFonts w:cs="Tahoma"/>
        </w:rPr>
        <w:t>αρ</w:t>
      </w:r>
      <w:proofErr w:type="spellEnd"/>
      <w:r w:rsidR="007226E2" w:rsidRPr="00702720">
        <w:rPr>
          <w:rFonts w:cs="Tahoma"/>
        </w:rPr>
        <w:t>.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91"/>
      <w:bookmarkEnd w:id="292"/>
    </w:p>
    <w:p w14:paraId="1AFCF182" w14:textId="77777777" w:rsidR="007226E2" w:rsidRPr="00702720" w:rsidRDefault="007226E2" w:rsidP="00A935CF">
      <w:pPr>
        <w:rPr>
          <w:rFonts w:cs="Tahoma"/>
          <w:b/>
          <w:bCs/>
        </w:rPr>
      </w:pPr>
      <w:r w:rsidRPr="00702720">
        <w:rPr>
          <w:rFonts w:cs="Tahoma"/>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702720">
        <w:rPr>
          <w:rFonts w:cs="Tahoma"/>
        </w:rPr>
        <w:t>πάροχο</w:t>
      </w:r>
      <w:proofErr w:type="spellEnd"/>
      <w:r w:rsidRPr="00702720">
        <w:rPr>
          <w:rFonts w:cs="Tahoma"/>
        </w:rPr>
        <w:t xml:space="preserve"> υπηρεσιών πιστοποίησης, ο οποίος περιλαμβάνεται στον κατάλογο </w:t>
      </w:r>
      <w:proofErr w:type="spellStart"/>
      <w:r w:rsidRPr="00702720">
        <w:rPr>
          <w:rFonts w:cs="Tahoma"/>
        </w:rPr>
        <w:t>εμπίστευσης</w:t>
      </w:r>
      <w:proofErr w:type="spellEnd"/>
      <w:r w:rsidRPr="00702720">
        <w:rPr>
          <w:rFonts w:cs="Tahoma"/>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9F65CC6" w14:textId="77777777" w:rsidR="007226E2" w:rsidRPr="00702720" w:rsidRDefault="008526D8" w:rsidP="008526D8">
      <w:pPr>
        <w:rPr>
          <w:rFonts w:cs="Tahoma"/>
        </w:rPr>
      </w:pPr>
      <w:bookmarkStart w:id="293" w:name="_Toc74566864"/>
      <w:bookmarkStart w:id="294" w:name="_Toc83928550"/>
      <w:r w:rsidRPr="00702720">
        <w:rPr>
          <w:rFonts w:cs="Tahoma"/>
          <w:b/>
          <w:bCs/>
        </w:rPr>
        <w:t>2.4.2.2</w:t>
      </w:r>
      <w:r w:rsidRPr="00702720">
        <w:rPr>
          <w:rFonts w:cs="Tahoma"/>
        </w:rPr>
        <w:t xml:space="preserve"> </w:t>
      </w:r>
      <w:r w:rsidR="007226E2" w:rsidRPr="00702720">
        <w:rPr>
          <w:rFonts w:cs="Tahoma"/>
        </w:rPr>
        <w:t xml:space="preserve">Ο χρόνος υποβολής της προσφοράς μέσω του ΕΣΗΔΗΣ βεβαιώνεται αυτόματα από το ΕΣΗΔΗΣ με υπηρεσίες </w:t>
      </w:r>
      <w:proofErr w:type="spellStart"/>
      <w:r w:rsidR="007226E2" w:rsidRPr="00702720">
        <w:rPr>
          <w:rFonts w:cs="Tahoma"/>
        </w:rPr>
        <w:t>χρονοσήμανσης</w:t>
      </w:r>
      <w:proofErr w:type="spellEnd"/>
      <w:r w:rsidR="007226E2" w:rsidRPr="00702720">
        <w:rPr>
          <w:rFonts w:cs="Tahoma"/>
        </w:rPr>
        <w:t>, σύμφωνα με τα οριζόμενα στο άρθρο 37 του ν. 4412/2016 και τις διατάξεις του άρθρου 10 της ως άνω κοινής υπουργικής απόφασης.</w:t>
      </w:r>
      <w:bookmarkEnd w:id="293"/>
      <w:bookmarkEnd w:id="294"/>
    </w:p>
    <w:p w14:paraId="7B522192" w14:textId="77777777" w:rsidR="007226E2" w:rsidRPr="00702720" w:rsidRDefault="007226E2" w:rsidP="00A935CF">
      <w:pPr>
        <w:rPr>
          <w:rFonts w:cs="Tahoma"/>
        </w:rPr>
      </w:pPr>
      <w:r w:rsidRPr="00702720">
        <w:rPr>
          <w:rFonts w:cs="Tahoma"/>
        </w:rPr>
        <w:t>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72397BD" w14:textId="77777777" w:rsidR="007226E2" w:rsidRPr="00702720" w:rsidRDefault="008526D8" w:rsidP="008526D8">
      <w:pPr>
        <w:rPr>
          <w:rFonts w:cs="Tahoma"/>
        </w:rPr>
      </w:pPr>
      <w:bookmarkStart w:id="295" w:name="_Toc74566865"/>
      <w:bookmarkStart w:id="296" w:name="_Toc74566866"/>
      <w:bookmarkStart w:id="297" w:name="_Toc83928551"/>
      <w:bookmarkEnd w:id="295"/>
      <w:r w:rsidRPr="00702720">
        <w:rPr>
          <w:rFonts w:cs="Tahoma"/>
          <w:b/>
          <w:bCs/>
        </w:rPr>
        <w:t>2.4.2.3</w:t>
      </w:r>
      <w:r w:rsidRPr="00702720">
        <w:rPr>
          <w:rFonts w:cs="Tahoma"/>
        </w:rPr>
        <w:t xml:space="preserve"> </w:t>
      </w:r>
      <w:r w:rsidR="007226E2" w:rsidRPr="00702720">
        <w:rPr>
          <w:rFonts w:cs="Tahoma"/>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96"/>
      <w:bookmarkEnd w:id="297"/>
      <w:r w:rsidR="007226E2" w:rsidRPr="00702720">
        <w:rPr>
          <w:rFonts w:cs="Tahoma"/>
        </w:rPr>
        <w:t xml:space="preserve"> </w:t>
      </w:r>
    </w:p>
    <w:p w14:paraId="6B810792" w14:textId="77777777" w:rsidR="007226E2" w:rsidRPr="00702720" w:rsidRDefault="007226E2" w:rsidP="00A935CF">
      <w:pPr>
        <w:rPr>
          <w:rFonts w:cs="Tahoma"/>
        </w:rPr>
      </w:pPr>
      <w:r w:rsidRPr="00702720">
        <w:rPr>
          <w:rFonts w:cs="Tahoma"/>
        </w:rPr>
        <w:t>(α) έναν ηλεκτρονικό (</w:t>
      </w:r>
      <w:proofErr w:type="spellStart"/>
      <w:r w:rsidRPr="00702720">
        <w:rPr>
          <w:rFonts w:cs="Tahoma"/>
        </w:rPr>
        <w:t>υπο</w:t>
      </w:r>
      <w:proofErr w:type="spellEnd"/>
      <w:r w:rsidRPr="00702720">
        <w:rPr>
          <w:rFonts w:cs="Tahoma"/>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500C6B0B" w14:textId="77777777" w:rsidR="007226E2" w:rsidRPr="00702720" w:rsidRDefault="007226E2" w:rsidP="00A935CF">
      <w:pPr>
        <w:rPr>
          <w:rFonts w:cs="Tahoma"/>
        </w:rPr>
      </w:pPr>
      <w:r w:rsidRPr="00702720">
        <w:rPr>
          <w:rFonts w:cs="Tahoma"/>
        </w:rPr>
        <w:lastRenderedPageBreak/>
        <w:t>(β) έναν ηλεκτρονικό (</w:t>
      </w:r>
      <w:proofErr w:type="spellStart"/>
      <w:r w:rsidRPr="00702720">
        <w:rPr>
          <w:rFonts w:cs="Tahoma"/>
        </w:rPr>
        <w:t>υπο</w:t>
      </w:r>
      <w:proofErr w:type="spellEnd"/>
      <w:r w:rsidRPr="00702720">
        <w:rPr>
          <w:rFonts w:cs="Tahoma"/>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07735A58" w14:textId="77777777" w:rsidR="007226E2" w:rsidRPr="00702720" w:rsidRDefault="007226E2" w:rsidP="00A935CF">
      <w:pPr>
        <w:rPr>
          <w:rFonts w:cs="Tahoma"/>
        </w:rPr>
      </w:pPr>
      <w:r w:rsidRPr="00702720">
        <w:rPr>
          <w:rFonts w:cs="Tahoma"/>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F5D912C" w14:textId="77777777" w:rsidR="007226E2" w:rsidRPr="00702720" w:rsidRDefault="007226E2" w:rsidP="00A935CF">
      <w:pPr>
        <w:rPr>
          <w:rFonts w:cs="Tahoma"/>
        </w:rPr>
      </w:pPr>
      <w:r w:rsidRPr="00702720">
        <w:rPr>
          <w:rFonts w:cs="Tahoma"/>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73972F74" w14:textId="0EC494E2" w:rsidR="00BF1520" w:rsidRPr="00702720" w:rsidRDefault="008526D8" w:rsidP="00BF1520">
      <w:pPr>
        <w:rPr>
          <w:rFonts w:cs="Tahoma"/>
        </w:rPr>
      </w:pPr>
      <w:bookmarkStart w:id="298" w:name="_Toc74566867"/>
      <w:bookmarkStart w:id="299" w:name="_Toc74566868"/>
      <w:bookmarkStart w:id="300" w:name="_Toc74566869"/>
      <w:bookmarkStart w:id="301" w:name="_Toc74566870"/>
      <w:bookmarkStart w:id="302" w:name="_Toc74566871"/>
      <w:bookmarkStart w:id="303" w:name="_Toc83928552"/>
      <w:bookmarkEnd w:id="298"/>
      <w:bookmarkEnd w:id="299"/>
      <w:bookmarkEnd w:id="300"/>
      <w:bookmarkEnd w:id="301"/>
      <w:r w:rsidRPr="00702720">
        <w:rPr>
          <w:rFonts w:cs="Tahoma"/>
          <w:b/>
          <w:bCs/>
        </w:rPr>
        <w:t>2.4.2.</w:t>
      </w:r>
      <w:r w:rsidR="00436D03" w:rsidRPr="00702720">
        <w:rPr>
          <w:rFonts w:cs="Tahoma"/>
          <w:b/>
          <w:bCs/>
        </w:rPr>
        <w:t>4.</w:t>
      </w:r>
      <w:r w:rsidR="00436D03" w:rsidRPr="00702720">
        <w:rPr>
          <w:rFonts w:cs="Tahoma"/>
        </w:rPr>
        <w:t xml:space="preserve"> </w:t>
      </w:r>
      <w:bookmarkEnd w:id="302"/>
      <w:bookmarkEnd w:id="303"/>
      <w:r w:rsidR="004E48AF" w:rsidRPr="00702720">
        <w:rPr>
          <w:rFonts w:cs="Tahoma"/>
        </w:rPr>
        <w:t xml:space="preserve">Εφόσον οι Οικονομικοί Φορείς καταχωρίσουν τα στοιχεία, </w:t>
      </w:r>
      <w:proofErr w:type="spellStart"/>
      <w:r w:rsidR="004E48AF" w:rsidRPr="00702720">
        <w:rPr>
          <w:rFonts w:cs="Tahoma"/>
        </w:rPr>
        <w:t>μεταδεδομένα</w:t>
      </w:r>
      <w:proofErr w:type="spellEnd"/>
      <w:r w:rsidR="004E48AF" w:rsidRPr="00702720">
        <w:rPr>
          <w:rFonts w:cs="Tahoma"/>
        </w:rPr>
        <w:t xml:space="preserve">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w:t>
      </w:r>
      <w:proofErr w:type="spellStart"/>
      <w:r w:rsidR="004E48AF" w:rsidRPr="00702720">
        <w:rPr>
          <w:rFonts w:cs="Tahoma"/>
        </w:rPr>
        <w:t>μορφότυπο</w:t>
      </w:r>
      <w:proofErr w:type="spellEnd"/>
      <w:r w:rsidR="004E48AF" w:rsidRPr="00702720">
        <w:rPr>
          <w:rFonts w:cs="Tahoma"/>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E48AF" w:rsidRPr="00702720">
        <w:rPr>
          <w:rFonts w:cs="Tahoma"/>
        </w:rPr>
        <w:t>υποφακέλους</w:t>
      </w:r>
      <w:proofErr w:type="spellEnd"/>
      <w:r w:rsidR="004E48AF" w:rsidRPr="00702720">
        <w:rPr>
          <w:rFonts w:cs="Tahoma"/>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E48AF" w:rsidRPr="00702720">
        <w:rPr>
          <w:rFonts w:cs="Tahoma"/>
        </w:rPr>
        <w:t>υποφακέλο</w:t>
      </w:r>
      <w:proofErr w:type="spellEnd"/>
      <w:r w:rsidR="004E48AF" w:rsidRPr="00702720">
        <w:rPr>
          <w:rFonts w:cs="Tahoma"/>
        </w:rPr>
        <w:t xml:space="preserve">  ξεχωριστά, από τη στιγμή που έχει ολοκληρωθεί η καταχώριση των στοιχείων σε αυτόν</w:t>
      </w:r>
      <w:r w:rsidR="00BF1520" w:rsidRPr="00702720">
        <w:rPr>
          <w:rFonts w:cs="Tahoma"/>
        </w:rPr>
        <w:t>.</w:t>
      </w:r>
    </w:p>
    <w:p w14:paraId="0A0479B1" w14:textId="77777777" w:rsidR="007226E2" w:rsidRPr="00702720" w:rsidRDefault="00436D03" w:rsidP="00BF1520">
      <w:pPr>
        <w:rPr>
          <w:rFonts w:cs="Tahoma"/>
        </w:rPr>
      </w:pPr>
      <w:r w:rsidRPr="00702720">
        <w:rPr>
          <w:rFonts w:cs="Tahoma"/>
          <w:b/>
          <w:bCs/>
        </w:rPr>
        <w:t>2.4.2.5</w:t>
      </w:r>
      <w:r w:rsidRPr="00702720">
        <w:rPr>
          <w:rFonts w:cs="Tahoma"/>
        </w:rPr>
        <w:t xml:space="preserve"> </w:t>
      </w:r>
      <w:bookmarkStart w:id="304" w:name="_Toc74566872"/>
      <w:bookmarkStart w:id="305" w:name="_Toc74566873"/>
      <w:bookmarkStart w:id="306" w:name="_Toc74566874"/>
      <w:bookmarkStart w:id="307" w:name="_Ref81914407"/>
      <w:bookmarkStart w:id="308" w:name="_Toc83928553"/>
      <w:bookmarkEnd w:id="304"/>
      <w:bookmarkEnd w:id="305"/>
      <w:r w:rsidR="007226E2" w:rsidRPr="00702720">
        <w:rPr>
          <w:rFonts w:cs="Tahoma"/>
        </w:rPr>
        <w:t>Ειδικότερα, όσον αφορά τα συνημμένα ηλεκτρονικά αρχεία της προσφοράς, οι Οικονομικοί Φορείς τα καταχωρίζουν στους ανωτέρω (</w:t>
      </w:r>
      <w:proofErr w:type="spellStart"/>
      <w:r w:rsidR="007226E2" w:rsidRPr="00702720">
        <w:rPr>
          <w:rFonts w:cs="Tahoma"/>
        </w:rPr>
        <w:t>υπο</w:t>
      </w:r>
      <w:proofErr w:type="spellEnd"/>
      <w:r w:rsidR="007226E2" w:rsidRPr="00702720">
        <w:rPr>
          <w:rFonts w:cs="Tahoma"/>
        </w:rPr>
        <w:t>)φακέλους μέσω του Υποσυστήματος, ως εξής :</w:t>
      </w:r>
      <w:bookmarkEnd w:id="306"/>
      <w:bookmarkEnd w:id="307"/>
      <w:bookmarkEnd w:id="308"/>
    </w:p>
    <w:p w14:paraId="68BD3B36" w14:textId="77777777" w:rsidR="007226E2" w:rsidRPr="00702720" w:rsidRDefault="007226E2" w:rsidP="00A935CF">
      <w:pPr>
        <w:rPr>
          <w:rFonts w:cs="Tahoma"/>
        </w:rPr>
      </w:pPr>
      <w:bookmarkStart w:id="309" w:name="_Hlk71366084"/>
      <w:r w:rsidRPr="00702720">
        <w:rPr>
          <w:rFonts w:cs="Tahoma"/>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E95847F" w14:textId="77777777" w:rsidR="007226E2" w:rsidRPr="00702720" w:rsidRDefault="007226E2" w:rsidP="00A935CF">
      <w:pPr>
        <w:rPr>
          <w:rFonts w:cs="Tahoma"/>
        </w:rPr>
      </w:pPr>
      <w:r w:rsidRPr="00702720">
        <w:rPr>
          <w:rFonts w:cs="Tahoma"/>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702720">
        <w:rPr>
          <w:rFonts w:cs="Tahoma"/>
          <w:lang w:val="en-US"/>
        </w:rPr>
        <w:t>e</w:t>
      </w:r>
      <w:r w:rsidRPr="00702720">
        <w:rPr>
          <w:rFonts w:cs="Tahoma"/>
        </w:rPr>
        <w:t>-</w:t>
      </w:r>
      <w:r w:rsidRPr="00702720">
        <w:rPr>
          <w:rFonts w:cs="Tahoma"/>
          <w:lang w:val="en-US"/>
        </w:rPr>
        <w:t>Apostille</w:t>
      </w:r>
      <w:r w:rsidRPr="00702720">
        <w:rPr>
          <w:rFonts w:cs="Tahoma"/>
        </w:rPr>
        <w:t xml:space="preserve"> </w:t>
      </w:r>
    </w:p>
    <w:p w14:paraId="0908DBF9" w14:textId="77777777" w:rsidR="007226E2" w:rsidRPr="00702720" w:rsidRDefault="007226E2" w:rsidP="00A935CF">
      <w:pPr>
        <w:rPr>
          <w:rFonts w:cs="Tahoma"/>
        </w:rPr>
      </w:pPr>
      <w:r w:rsidRPr="00702720">
        <w:rPr>
          <w:rFonts w:cs="Tahoma"/>
        </w:rPr>
        <w:t xml:space="preserve">β) είτε των άρθρων 15 και 27 του ν. 4727/2020 (Α΄ 184) περί ηλεκτρονικών ιδιωτικών εγγράφων που φέρουν ηλεκτρονική υπογραφή ή σφραγίδα </w:t>
      </w:r>
    </w:p>
    <w:p w14:paraId="33EB9F26" w14:textId="77777777" w:rsidR="007226E2" w:rsidRPr="00702720" w:rsidRDefault="007226E2" w:rsidP="00A935CF">
      <w:pPr>
        <w:rPr>
          <w:rFonts w:cs="Tahoma"/>
        </w:rPr>
      </w:pPr>
      <w:r w:rsidRPr="00702720">
        <w:rPr>
          <w:rFonts w:cs="Tahoma"/>
        </w:rPr>
        <w:t>γ) είτε του άρθρου 11 του ν. 2690/1999 (Α΄ 45),</w:t>
      </w:r>
      <w:r w:rsidRPr="00702720">
        <w:rPr>
          <w:rStyle w:val="ad"/>
          <w:rFonts w:cs="Tahoma"/>
          <w:color w:val="000000"/>
        </w:rPr>
        <w:t xml:space="preserve"> </w:t>
      </w:r>
    </w:p>
    <w:p w14:paraId="7145376A" w14:textId="77777777" w:rsidR="007226E2" w:rsidRPr="00702720" w:rsidRDefault="007226E2" w:rsidP="00A935CF">
      <w:pPr>
        <w:rPr>
          <w:rFonts w:cs="Tahoma"/>
        </w:rPr>
      </w:pPr>
      <w:r w:rsidRPr="00702720">
        <w:rPr>
          <w:rFonts w:cs="Tahoma"/>
        </w:rPr>
        <w:t xml:space="preserve">δ) είτε της παρ. 2 του άρθρου 37 του ν. 4412/2016, περί χρήσης ηλεκτρονικών υπογραφών σε ηλεκτρονικές διαδικασίες δημοσίων συμβάσεων,  </w:t>
      </w:r>
    </w:p>
    <w:p w14:paraId="076BC9B5" w14:textId="77777777" w:rsidR="007226E2" w:rsidRPr="00702720" w:rsidRDefault="007226E2" w:rsidP="00A935CF">
      <w:pPr>
        <w:rPr>
          <w:rFonts w:cs="Tahoma"/>
        </w:rPr>
      </w:pPr>
      <w:r w:rsidRPr="00702720">
        <w:rPr>
          <w:rFonts w:cs="Tahoma"/>
        </w:rPr>
        <w:t xml:space="preserve">ε) είτε της παρ. 8 του άρθρου 92 του ν. 4412/2016, περί </w:t>
      </w:r>
      <w:proofErr w:type="spellStart"/>
      <w:r w:rsidRPr="00702720">
        <w:rPr>
          <w:rFonts w:cs="Tahoma"/>
        </w:rPr>
        <w:t>συνυποβολής</w:t>
      </w:r>
      <w:proofErr w:type="spellEnd"/>
      <w:r w:rsidRPr="00702720">
        <w:rPr>
          <w:rFonts w:cs="Tahoma"/>
        </w:rPr>
        <w:t xml:space="preserve"> υπεύθυνης δήλωσης στην περίπτωση απλής φωτοτυπίας ιδιωτικών εγγράφων. </w:t>
      </w:r>
    </w:p>
    <w:p w14:paraId="4D25E352" w14:textId="77777777" w:rsidR="007226E2" w:rsidRPr="00702720" w:rsidRDefault="007226E2" w:rsidP="00A935CF">
      <w:pPr>
        <w:rPr>
          <w:rFonts w:cs="Tahoma"/>
        </w:rPr>
      </w:pPr>
      <w:r w:rsidRPr="00702720">
        <w:rPr>
          <w:rFonts w:cs="Tahoma"/>
        </w:rPr>
        <w:t xml:space="preserve">Επιπλέον, </w:t>
      </w:r>
      <w:r w:rsidRPr="00702720">
        <w:rPr>
          <w:rFonts w:cs="Tahoma"/>
          <w:u w:val="single"/>
        </w:rPr>
        <w:t>δεν προσκομίζονται σε έντυπη μορφή τα ΦΕΚ</w:t>
      </w:r>
      <w:r w:rsidRPr="00702720">
        <w:rPr>
          <w:rFonts w:cs="Tahoma"/>
        </w:rPr>
        <w:t xml:space="preserve">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418E8DF7" w14:textId="77777777" w:rsidR="007226E2" w:rsidRPr="00702720" w:rsidRDefault="007226E2" w:rsidP="00A935CF">
      <w:pPr>
        <w:rPr>
          <w:rFonts w:cs="Tahoma"/>
          <w:b/>
          <w:strike/>
        </w:rPr>
      </w:pPr>
      <w:r w:rsidRPr="00702720">
        <w:rPr>
          <w:rFonts w:cs="Tahoma"/>
          <w:u w:val="single"/>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702720">
        <w:rPr>
          <w:rFonts w:cs="Tahoma"/>
          <w:u w:val="single"/>
        </w:rPr>
        <w:t>μορφότυπο</w:t>
      </w:r>
      <w:proofErr w:type="spellEnd"/>
      <w:r w:rsidRPr="00702720">
        <w:rPr>
          <w:rFonts w:cs="Tahoma"/>
          <w:u w:val="single"/>
        </w:rPr>
        <w:t xml:space="preserve"> PDF</w:t>
      </w:r>
      <w:r w:rsidRPr="00702720">
        <w:rPr>
          <w:rFonts w:cs="Tahoma"/>
          <w:b/>
        </w:rPr>
        <w:t xml:space="preserve">. </w:t>
      </w:r>
      <w:bookmarkEnd w:id="309"/>
    </w:p>
    <w:p w14:paraId="14E91A05" w14:textId="77777777" w:rsidR="007226E2" w:rsidRPr="00702720" w:rsidRDefault="007226E2" w:rsidP="00A935CF">
      <w:pPr>
        <w:rPr>
          <w:rFonts w:cs="Tahoma"/>
        </w:rPr>
      </w:pPr>
      <w:r w:rsidRPr="00702720">
        <w:rPr>
          <w:rFonts w:cs="Tahoma"/>
          <w:u w:val="single"/>
        </w:rPr>
        <w:t>Έως την ημέρα και ώρα αποσφράγισης των προσφορών προσκομίζονται</w:t>
      </w:r>
      <w:r w:rsidRPr="00702720">
        <w:rPr>
          <w:rFonts w:cs="Tahoma"/>
        </w:rPr>
        <w:t xml:space="preserve"> με ευθύνη του οικονομικού φορέα στην αναθέτουσα αρχή, σε έντυπη μορφή και σε κλειστό-</w:t>
      </w:r>
      <w:proofErr w:type="spellStart"/>
      <w:r w:rsidRPr="00702720">
        <w:rPr>
          <w:rFonts w:cs="Tahoma"/>
        </w:rPr>
        <w:t>ούς</w:t>
      </w:r>
      <w:proofErr w:type="spellEnd"/>
      <w:r w:rsidRPr="00702720">
        <w:rPr>
          <w:rFonts w:cs="Tahoma"/>
        </w:rPr>
        <w:t xml:space="preserve"> φάκελο-</w:t>
      </w:r>
      <w:proofErr w:type="spellStart"/>
      <w:r w:rsidRPr="00702720">
        <w:rPr>
          <w:rFonts w:cs="Tahoma"/>
        </w:rPr>
        <w:t>ους</w:t>
      </w:r>
      <w:proofErr w:type="spellEnd"/>
      <w:r w:rsidRPr="00702720">
        <w:rPr>
          <w:rFonts w:cs="Tahoma"/>
        </w:rPr>
        <w:t xml:space="preserve">, στον οποίο αναγράφεται ο αποστολέας και ως παραλήπτης η Επιτροπή Διαγωνισμού του παρόντος διαγωνισμού, </w:t>
      </w:r>
      <w:r w:rsidRPr="00702720">
        <w:rPr>
          <w:rFonts w:cs="Tahoma"/>
        </w:rPr>
        <w:lastRenderedPageBreak/>
        <w:t>τα στοιχεία της ηλεκτρονικής προσφοράς του, τα οποία απαιτείται να προσκομισθούν σε πρωτότυπη μορφή.</w:t>
      </w:r>
      <w:r w:rsidRPr="00702720">
        <w:rPr>
          <w:rFonts w:eastAsia="Calibri" w:cs="Tahoma"/>
          <w:lang w:eastAsia="el-GR"/>
        </w:rPr>
        <w:t xml:space="preserve"> </w:t>
      </w:r>
      <w:r w:rsidRPr="00702720">
        <w:rPr>
          <w:rFonts w:cs="Tahoma"/>
        </w:rPr>
        <w:t>Τέτοια στοιχεία και δικαιολογητικά ενδεικτικά είναι :</w:t>
      </w:r>
    </w:p>
    <w:p w14:paraId="4D97EAC3" w14:textId="77777777" w:rsidR="007226E2" w:rsidRPr="00702720" w:rsidRDefault="007226E2" w:rsidP="00A935CF">
      <w:pPr>
        <w:rPr>
          <w:rFonts w:cs="Tahoma"/>
        </w:rPr>
      </w:pPr>
      <w:r w:rsidRPr="00702720">
        <w:rPr>
          <w:rFonts w:cs="Tahoma"/>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816167A" w14:textId="7F69671F" w:rsidR="007226E2" w:rsidRPr="00702720" w:rsidRDefault="007226E2" w:rsidP="00A935CF">
      <w:pPr>
        <w:rPr>
          <w:rFonts w:cs="Tahoma"/>
        </w:rPr>
      </w:pPr>
      <w:r w:rsidRPr="00702720">
        <w:rPr>
          <w:rFonts w:cs="Tahoma"/>
        </w:rPr>
        <w:t xml:space="preserve">β) αυτά που δεν υπάγονται στις διατάξεις του άρθρου 11 παρ. 2 του ν. 2690/1999, </w:t>
      </w:r>
      <w:r w:rsidR="00AF682B" w:rsidRPr="00702720">
        <w:rPr>
          <w:rFonts w:cs="Tahoma"/>
        </w:rPr>
        <w:t>[ενδεικτικά συμβολαιογραφικές ένορκες βεβαιώσεις ή λοιπά συμβολαιογραφικά έγγραφα].</w:t>
      </w:r>
    </w:p>
    <w:p w14:paraId="626925C7" w14:textId="77777777" w:rsidR="007226E2" w:rsidRPr="00702720" w:rsidRDefault="007226E2" w:rsidP="00A935CF">
      <w:pPr>
        <w:rPr>
          <w:rFonts w:cs="Tahoma"/>
        </w:rPr>
      </w:pPr>
      <w:r w:rsidRPr="00702720">
        <w:rPr>
          <w:rFonts w:cs="Tahoma"/>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6DB2CDD" w14:textId="77777777" w:rsidR="007226E2" w:rsidRPr="00702720" w:rsidRDefault="007226E2" w:rsidP="00A935CF">
      <w:pPr>
        <w:rPr>
          <w:rFonts w:cs="Tahoma"/>
        </w:rPr>
      </w:pPr>
      <w:r w:rsidRPr="00702720">
        <w:rPr>
          <w:rFonts w:cs="Tahoma"/>
        </w:rPr>
        <w:t>δ) τα αλλοδαπά δημόσια έντυπα έγγραφα που φέρουν την επισημείωση της Χάγης (</w:t>
      </w:r>
      <w:proofErr w:type="spellStart"/>
      <w:r w:rsidRPr="00702720">
        <w:rPr>
          <w:rFonts w:cs="Tahoma"/>
        </w:rPr>
        <w:t>Apostille</w:t>
      </w:r>
      <w:proofErr w:type="spellEnd"/>
      <w:r w:rsidRPr="00702720">
        <w:rPr>
          <w:rFonts w:cs="Tahoma"/>
        </w:rPr>
        <w:t xml:space="preserve">), ή προξενική θεώρηση και δεν έχουν επικυρωθεί  από δικηγόρο. </w:t>
      </w:r>
    </w:p>
    <w:p w14:paraId="515517DD" w14:textId="77777777" w:rsidR="007226E2" w:rsidRPr="00702720" w:rsidRDefault="007226E2" w:rsidP="00A935CF">
      <w:pPr>
        <w:rPr>
          <w:rFonts w:cs="Tahoma"/>
        </w:rPr>
      </w:pPr>
      <w:r w:rsidRPr="00702720">
        <w:rPr>
          <w:rFonts w:cs="Tahoma"/>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4881639C" w14:textId="77777777" w:rsidR="007226E2" w:rsidRPr="00702720" w:rsidRDefault="007226E2" w:rsidP="00A935CF">
      <w:pPr>
        <w:rPr>
          <w:rFonts w:cs="Tahoma"/>
        </w:rPr>
      </w:pPr>
      <w:r w:rsidRPr="00702720">
        <w:rPr>
          <w:rFonts w:cs="Tahoma"/>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702720">
        <w:rPr>
          <w:rFonts w:cs="Tahoma"/>
        </w:rPr>
        <w:t>Apostille</w:t>
      </w:r>
      <w:proofErr w:type="spellEnd"/>
      <w:r w:rsidRPr="00702720">
        <w:rPr>
          <w:rFonts w:cs="Tahoma"/>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26D727D9" w14:textId="77777777" w:rsidR="007226E2" w:rsidRPr="00702720" w:rsidRDefault="007226E2" w:rsidP="00A935CF">
      <w:pPr>
        <w:rPr>
          <w:rFonts w:cs="Tahoma"/>
        </w:rPr>
      </w:pPr>
      <w:r w:rsidRPr="00702720">
        <w:rPr>
          <w:rFonts w:cs="Tahoma"/>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272070F2" w14:textId="77777777" w:rsidR="007226E2" w:rsidRPr="00702720" w:rsidRDefault="007226E2" w:rsidP="00A935CF">
      <w:pPr>
        <w:rPr>
          <w:rFonts w:cs="Tahoma"/>
        </w:rPr>
      </w:pPr>
      <w:r w:rsidRPr="00702720">
        <w:rPr>
          <w:rFonts w:cs="Tahoma"/>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2299C7D6" w14:textId="77777777" w:rsidR="007226E2" w:rsidRPr="00702720" w:rsidRDefault="007226E2" w:rsidP="00A935CF">
      <w:pPr>
        <w:rPr>
          <w:rFonts w:cs="Tahoma"/>
        </w:rPr>
      </w:pPr>
      <w:r w:rsidRPr="00702720">
        <w:rPr>
          <w:rFonts w:cs="Tahoma"/>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00942102" w14:textId="77777777" w:rsidR="00F661A1" w:rsidRPr="00702720" w:rsidRDefault="007226E2" w:rsidP="00A935CF">
      <w:pPr>
        <w:rPr>
          <w:rFonts w:cs="Tahoma"/>
        </w:rPr>
      </w:pPr>
      <w:r w:rsidRPr="00702720">
        <w:rPr>
          <w:rFonts w:cs="Tahoma"/>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w:t>
      </w:r>
      <w:r w:rsidRPr="00702720">
        <w:rPr>
          <w:rFonts w:cs="Tahoma"/>
        </w:rPr>
        <w:lastRenderedPageBreak/>
        <w:t>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4DC2E90C" w14:textId="77777777" w:rsidR="00B615FA" w:rsidRPr="00702720" w:rsidRDefault="00B615FA" w:rsidP="00A935CF">
      <w:pPr>
        <w:rPr>
          <w:rFonts w:cs="Tahoma"/>
        </w:rPr>
      </w:pPr>
    </w:p>
    <w:p w14:paraId="4973485A" w14:textId="77777777" w:rsidR="00F661A1" w:rsidRPr="00702720" w:rsidRDefault="00F661A1" w:rsidP="00814E30">
      <w:pPr>
        <w:pStyle w:val="3"/>
        <w:ind w:left="1080" w:hanging="1080"/>
        <w:rPr>
          <w:rFonts w:cs="Tahoma"/>
        </w:rPr>
      </w:pPr>
      <w:bookmarkStart w:id="310" w:name="_Ref496542340"/>
      <w:bookmarkStart w:id="311" w:name="_Toc83829718"/>
      <w:bookmarkStart w:id="312" w:name="_Toc83829828"/>
      <w:bookmarkStart w:id="313" w:name="_Toc83928554"/>
      <w:bookmarkStart w:id="314" w:name="_Toc105346402"/>
      <w:bookmarkStart w:id="315" w:name="_Toc191630071"/>
      <w:r w:rsidRPr="00702720">
        <w:rPr>
          <w:rFonts w:cs="Tahoma"/>
        </w:rPr>
        <w:t>Περιεχόμενα Φακέλου «Δικαιολογητικά Συμμετοχής - Τεχνική Προσφορά»</w:t>
      </w:r>
      <w:bookmarkEnd w:id="310"/>
      <w:bookmarkEnd w:id="311"/>
      <w:bookmarkEnd w:id="312"/>
      <w:bookmarkEnd w:id="313"/>
      <w:bookmarkEnd w:id="314"/>
      <w:bookmarkEnd w:id="315"/>
    </w:p>
    <w:p w14:paraId="66AB8593" w14:textId="77777777" w:rsidR="00F661A1" w:rsidRPr="00702720" w:rsidRDefault="00F661A1" w:rsidP="00BF6B20">
      <w:pPr>
        <w:pStyle w:val="4"/>
        <w:rPr>
          <w:rFonts w:cs="Tahoma"/>
        </w:rPr>
      </w:pPr>
      <w:bookmarkStart w:id="316" w:name="_Toc83928555"/>
      <w:bookmarkStart w:id="317" w:name="_Toc105346403"/>
      <w:r w:rsidRPr="00702720">
        <w:rPr>
          <w:rFonts w:cs="Tahoma"/>
        </w:rPr>
        <w:t>Δικαιολογητικά Συμμετοχής</w:t>
      </w:r>
      <w:bookmarkEnd w:id="316"/>
      <w:bookmarkEnd w:id="317"/>
    </w:p>
    <w:p w14:paraId="5D305349" w14:textId="77777777" w:rsidR="00DF50A8" w:rsidRPr="00702720" w:rsidRDefault="00DF50A8" w:rsidP="00A935CF">
      <w:pPr>
        <w:rPr>
          <w:rFonts w:cs="Tahoma"/>
        </w:rPr>
      </w:pPr>
      <w:r w:rsidRPr="00702720">
        <w:rPr>
          <w:rFonts w:cs="Tahoma"/>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21F7ED2A" w14:textId="77777777" w:rsidR="00DF50A8" w:rsidRPr="00702720" w:rsidRDefault="00DF50A8" w:rsidP="00A935CF">
      <w:pPr>
        <w:rPr>
          <w:rFonts w:cs="Tahoma"/>
        </w:rPr>
      </w:pPr>
      <w:r w:rsidRPr="00702720">
        <w:rPr>
          <w:rFonts w:cs="Tahoma"/>
        </w:rPr>
        <w:t xml:space="preserve">α) </w:t>
      </w:r>
      <w:r w:rsidRPr="00702720">
        <w:rPr>
          <w:rFonts w:cs="Tahoma"/>
          <w:b/>
          <w:bCs/>
        </w:rPr>
        <w:t>το Ευρωπαϊκό Ενιαίο Έγγραφο Σύμβασης (ΕΕΕΣ),</w:t>
      </w:r>
      <w:r w:rsidRPr="00702720">
        <w:rPr>
          <w:rFonts w:cs="Tahoma"/>
        </w:rPr>
        <w:t xml:space="preserve">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F522F56" w14:textId="5837EADA" w:rsidR="00DF50A8" w:rsidRDefault="005F30E4" w:rsidP="00A935CF">
      <w:pPr>
        <w:rPr>
          <w:rFonts w:cs="Tahoma"/>
        </w:rPr>
      </w:pPr>
      <w:r>
        <w:t>β</w:t>
      </w:r>
      <w:r w:rsidR="008D2894">
        <w:t>) Ε</w:t>
      </w:r>
      <w:r w:rsidR="008D2894" w:rsidRPr="00BD7E89">
        <w:t>γγύηση συμμετοχής</w:t>
      </w:r>
      <w:r w:rsidR="00DF50A8" w:rsidRPr="00702720">
        <w:rPr>
          <w:rFonts w:cs="Tahoma"/>
        </w:rPr>
        <w:t xml:space="preserve">, όπως προβλέπεται στο άρθρο 72 του Ν.4412/2016 και τις παραγράφους  </w:t>
      </w:r>
      <w:r w:rsidR="00DF50A8" w:rsidRPr="00702720">
        <w:rPr>
          <w:rFonts w:cs="Tahoma"/>
        </w:rPr>
        <w:fldChar w:fldCharType="begin"/>
      </w:r>
      <w:r w:rsidR="00DF50A8" w:rsidRPr="00702720">
        <w:rPr>
          <w:rFonts w:cs="Tahoma"/>
        </w:rPr>
        <w:instrText xml:space="preserve"> REF _Ref496624630 \r \h  \* MERGEFORMAT </w:instrText>
      </w:r>
      <w:r w:rsidR="00DF50A8" w:rsidRPr="00702720">
        <w:rPr>
          <w:rFonts w:cs="Tahoma"/>
        </w:rPr>
      </w:r>
      <w:r w:rsidR="00DF50A8" w:rsidRPr="00702720">
        <w:rPr>
          <w:rFonts w:cs="Tahoma"/>
        </w:rPr>
        <w:fldChar w:fldCharType="separate"/>
      </w:r>
      <w:r w:rsidR="00EA12ED">
        <w:rPr>
          <w:rFonts w:cs="Tahoma"/>
        </w:rPr>
        <w:t>2.1.5</w:t>
      </w:r>
      <w:r w:rsidR="00DF50A8" w:rsidRPr="00702720">
        <w:rPr>
          <w:rFonts w:cs="Tahoma"/>
        </w:rPr>
        <w:fldChar w:fldCharType="end"/>
      </w:r>
      <w:r w:rsidR="00DF50A8" w:rsidRPr="00702720">
        <w:rPr>
          <w:rFonts w:cs="Tahoma"/>
        </w:rPr>
        <w:t xml:space="preserve"> και </w:t>
      </w:r>
      <w:r w:rsidR="00DF50A8" w:rsidRPr="00702720">
        <w:rPr>
          <w:rFonts w:cs="Tahoma"/>
          <w:color w:val="000000"/>
        </w:rPr>
        <w:fldChar w:fldCharType="begin"/>
      </w:r>
      <w:r w:rsidR="00DF50A8" w:rsidRPr="00702720">
        <w:rPr>
          <w:rFonts w:cs="Tahoma"/>
          <w:color w:val="000000"/>
        </w:rPr>
        <w:instrText xml:space="preserve"> REF _Ref496542081 \r \h  \* MERGEFORMAT </w:instrText>
      </w:r>
      <w:r w:rsidR="00DF50A8" w:rsidRPr="00702720">
        <w:rPr>
          <w:rFonts w:cs="Tahoma"/>
          <w:color w:val="000000"/>
        </w:rPr>
      </w:r>
      <w:r w:rsidR="00DF50A8" w:rsidRPr="00702720">
        <w:rPr>
          <w:rFonts w:cs="Tahoma"/>
          <w:color w:val="000000"/>
        </w:rPr>
        <w:fldChar w:fldCharType="separate"/>
      </w:r>
      <w:r w:rsidR="00EA12ED">
        <w:rPr>
          <w:rFonts w:cs="Tahoma"/>
          <w:color w:val="000000"/>
        </w:rPr>
        <w:t>2.2.2</w:t>
      </w:r>
      <w:r w:rsidR="00DF50A8" w:rsidRPr="00702720">
        <w:rPr>
          <w:rFonts w:cs="Tahoma"/>
          <w:color w:val="000000"/>
        </w:rPr>
        <w:fldChar w:fldCharType="end"/>
      </w:r>
      <w:r w:rsidR="00DF50A8" w:rsidRPr="00702720">
        <w:rPr>
          <w:rFonts w:cs="Tahoma"/>
          <w:color w:val="000000"/>
        </w:rPr>
        <w:t xml:space="preserve"> </w:t>
      </w:r>
      <w:r w:rsidR="00DF50A8" w:rsidRPr="00702720">
        <w:rPr>
          <w:rFonts w:cs="Tahoma"/>
        </w:rPr>
        <w:t>αντίστοιχα της παρούσας διακήρυξης.</w:t>
      </w:r>
    </w:p>
    <w:p w14:paraId="4F9BDEED" w14:textId="3AA8D74D" w:rsidR="008D2894" w:rsidRPr="007113DC" w:rsidRDefault="005F30E4" w:rsidP="008D2894">
      <w:r>
        <w:t>γ</w:t>
      </w:r>
      <w:r w:rsidR="008D2894">
        <w:t xml:space="preserve">) </w:t>
      </w:r>
      <w:r w:rsidR="008D2894" w:rsidRPr="007113DC">
        <w:t>Υπεύθυνη Δήλωση σύμφωνα με τον Κανονισμό (ΕΕ) 2022/576 του Συμβουλίου της 8ης Απριλίου</w:t>
      </w:r>
      <w:r w:rsidR="008D2894">
        <w:t xml:space="preserve"> </w:t>
      </w:r>
      <w:r w:rsidR="008D2894" w:rsidRPr="007113DC">
        <w:t xml:space="preserve">2022, για την τροποποίηση του Κανονισμού (ΕΕ) αριθ. 833/2014 σχετικά με περιοριστικά μέτρα λόγω ενεργειών της Ρωσίας που αποσταθεροποιούν </w:t>
      </w:r>
      <w:r w:rsidR="009624D3" w:rsidRPr="009624D3">
        <w:t>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ΠΑΡΑΡΤΗΜΑ VIΙ – Άλλες Δηλώσεις.</w:t>
      </w:r>
    </w:p>
    <w:p w14:paraId="7D430C3C" w14:textId="77777777" w:rsidR="008D2894" w:rsidRPr="00702720" w:rsidRDefault="008D2894" w:rsidP="00A935CF">
      <w:pPr>
        <w:rPr>
          <w:rFonts w:cs="Tahoma"/>
        </w:rPr>
      </w:pPr>
    </w:p>
    <w:p w14:paraId="3AB7470B" w14:textId="4C73AD73" w:rsidR="00DF50A8" w:rsidRPr="00702720" w:rsidRDefault="00DF50A8" w:rsidP="00A935CF">
      <w:pPr>
        <w:rPr>
          <w:rFonts w:cs="Tahoma"/>
        </w:rPr>
      </w:pPr>
      <w:r w:rsidRPr="00702720">
        <w:rPr>
          <w:rFonts w:cs="Tahoma"/>
        </w:rPr>
        <w:t>Οι προσφέροντες συμπληρώνουν το σχετικό υπόδειγμα ΕΕΕΣ,  το οποίο αποτελεί αναπόσπαστο μέρος της παρούσας διακήρυξης (</w:t>
      </w:r>
      <w:r w:rsidRPr="00702720">
        <w:rPr>
          <w:rFonts w:cs="Tahoma"/>
        </w:rPr>
        <w:fldChar w:fldCharType="begin"/>
      </w:r>
      <w:r w:rsidRPr="00702720">
        <w:rPr>
          <w:rFonts w:cs="Tahoma"/>
        </w:rPr>
        <w:instrText xml:space="preserve"> REF _Ref496624736 \h </w:instrText>
      </w:r>
      <w:r w:rsidR="00702720" w:rsidRPr="00702720">
        <w:rPr>
          <w:rFonts w:cs="Tahoma"/>
        </w:rPr>
        <w:instrText xml:space="preserve"> \* MERGEFORMAT </w:instrText>
      </w:r>
      <w:r w:rsidRPr="00702720">
        <w:rPr>
          <w:rFonts w:cs="Tahoma"/>
        </w:rPr>
      </w:r>
      <w:r w:rsidRPr="00702720">
        <w:rPr>
          <w:rFonts w:cs="Tahoma"/>
        </w:rPr>
        <w:fldChar w:fldCharType="separate"/>
      </w:r>
      <w:r w:rsidR="00EA12ED" w:rsidRPr="00EA12ED">
        <w:rPr>
          <w:rFonts w:cs="Tahoma"/>
        </w:rPr>
        <w:t xml:space="preserve">Ευρωπαϊκό Ενιαίο Έγγραφο Σύμβασης (ΕΕΕΣ) </w:t>
      </w:r>
      <w:r w:rsidRPr="00702720">
        <w:rPr>
          <w:rFonts w:cs="Tahoma"/>
        </w:rPr>
        <w:fldChar w:fldCharType="end"/>
      </w:r>
      <w:r w:rsidRPr="00702720">
        <w:rPr>
          <w:rFonts w:cs="Tahoma"/>
        </w:rPr>
        <w:t xml:space="preserve"> ως Παράρτημα  αυτής. </w:t>
      </w:r>
    </w:p>
    <w:p w14:paraId="242D4225" w14:textId="0D8A82C2" w:rsidR="00DF50A8" w:rsidRPr="00702720" w:rsidRDefault="00DF50A8" w:rsidP="00A935CF">
      <w:pPr>
        <w:rPr>
          <w:rFonts w:cs="Tahoma"/>
        </w:rPr>
      </w:pPr>
      <w:r w:rsidRPr="00702720">
        <w:rPr>
          <w:rFonts w:cs="Tahoma"/>
        </w:rPr>
        <w:t xml:space="preserve">Η συμπλήρωσή του δύναται να πραγματοποιηθεί με χρήση του υποσυστήματος </w:t>
      </w:r>
      <w:proofErr w:type="spellStart"/>
      <w:r w:rsidRPr="00702720">
        <w:rPr>
          <w:rFonts w:cs="Tahoma"/>
        </w:rPr>
        <w:t>Promitheus</w:t>
      </w:r>
      <w:proofErr w:type="spellEnd"/>
      <w:r w:rsidRPr="00702720">
        <w:rPr>
          <w:rFonts w:cs="Tahoma"/>
        </w:rPr>
        <w:t xml:space="preserve"> </w:t>
      </w:r>
      <w:proofErr w:type="spellStart"/>
      <w:r w:rsidRPr="00702720">
        <w:rPr>
          <w:rFonts w:cs="Tahoma"/>
        </w:rPr>
        <w:t>ESPDint</w:t>
      </w:r>
      <w:proofErr w:type="spellEnd"/>
      <w:r w:rsidRPr="00702720">
        <w:rPr>
          <w:rFonts w:cs="Tahoma"/>
        </w:rPr>
        <w:t xml:space="preserve">, </w:t>
      </w:r>
      <w:proofErr w:type="spellStart"/>
      <w:r w:rsidRPr="00702720">
        <w:rPr>
          <w:rFonts w:cs="Tahoma"/>
        </w:rPr>
        <w:t>προσβάσιμου</w:t>
      </w:r>
      <w:proofErr w:type="spellEnd"/>
      <w:r w:rsidRPr="00702720">
        <w:rPr>
          <w:rFonts w:cs="Tahoma"/>
        </w:rPr>
        <w:t xml:space="preserve"> μέσω της Διαδικτυακής Πύλης (</w:t>
      </w:r>
      <w:hyperlink r:id="rId30" w:history="1">
        <w:r w:rsidR="00733A95" w:rsidRPr="00702720">
          <w:rPr>
            <w:rStyle w:val="-"/>
            <w:rFonts w:cs="Tahoma"/>
          </w:rPr>
          <w:t>www.promitheus.gov.gr</w:t>
        </w:r>
      </w:hyperlink>
      <w:r w:rsidRPr="00702720">
        <w:rPr>
          <w:rFonts w:cs="Tahoma"/>
        </w:rPr>
        <w:t xml:space="preserve">)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702720">
        <w:rPr>
          <w:rFonts w:cs="Tahoma"/>
        </w:rPr>
        <w:t>μορφότυπο</w:t>
      </w:r>
      <w:proofErr w:type="spellEnd"/>
      <w:r w:rsidRPr="00702720">
        <w:rPr>
          <w:rFonts w:cs="Tahoma"/>
        </w:rPr>
        <w:t xml:space="preserve"> XML που αποτελεί επικουρικό στοιχείο των εγγράφων της </w:t>
      </w:r>
      <w:r w:rsidR="00972E9E" w:rsidRPr="00702720">
        <w:rPr>
          <w:rFonts w:cs="Tahoma"/>
        </w:rPr>
        <w:t>σύμβασης</w:t>
      </w:r>
      <w:r w:rsidRPr="00702720">
        <w:rPr>
          <w:rFonts w:cs="Tahoma"/>
        </w:rPr>
        <w:t>.</w:t>
      </w:r>
    </w:p>
    <w:p w14:paraId="774F546A" w14:textId="77777777" w:rsidR="00DF50A8" w:rsidRPr="00702720" w:rsidRDefault="00DF50A8" w:rsidP="00A935CF">
      <w:pPr>
        <w:rPr>
          <w:rFonts w:cs="Tahoma"/>
        </w:rPr>
      </w:pPr>
      <w:r w:rsidRPr="00702720">
        <w:rPr>
          <w:rFonts w:cs="Tahoma"/>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702720">
        <w:rPr>
          <w:rFonts w:cs="Tahoma"/>
        </w:rPr>
        <w:t>μορφότυπο</w:t>
      </w:r>
      <w:proofErr w:type="spellEnd"/>
      <w:r w:rsidRPr="00702720">
        <w:rPr>
          <w:rFonts w:cs="Tahoma"/>
        </w:rPr>
        <w:t xml:space="preserve"> PDF.</w:t>
      </w:r>
    </w:p>
    <w:p w14:paraId="39665195" w14:textId="0C8FD9C0" w:rsidR="00DF50A8" w:rsidRPr="00702720" w:rsidRDefault="00DF50A8" w:rsidP="00A935CF">
      <w:pPr>
        <w:rPr>
          <w:rFonts w:cs="Tahoma"/>
        </w:rPr>
      </w:pPr>
      <w:r w:rsidRPr="00702720">
        <w:rPr>
          <w:rFonts w:cs="Tahoma"/>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702720">
        <w:rPr>
          <w:rFonts w:cs="Tahoma"/>
        </w:rPr>
        <w:t>Promitheus</w:t>
      </w:r>
      <w:proofErr w:type="spellEnd"/>
      <w:r w:rsidRPr="00702720">
        <w:rPr>
          <w:rFonts w:cs="Tahoma"/>
        </w:rPr>
        <w:t xml:space="preserve"> </w:t>
      </w:r>
      <w:proofErr w:type="spellStart"/>
      <w:r w:rsidRPr="00702720">
        <w:rPr>
          <w:rFonts w:cs="Tahoma"/>
        </w:rPr>
        <w:t>ESPDint</w:t>
      </w:r>
      <w:proofErr w:type="spellEnd"/>
      <w:r w:rsidRPr="00702720">
        <w:rPr>
          <w:rFonts w:cs="Tahoma"/>
        </w:rPr>
        <w:t xml:space="preserve"> είναι αναρτημένες σε σχετική θεματική ενότητα στη Διαδικτυακή Πύλη (</w:t>
      </w:r>
      <w:hyperlink r:id="rId31" w:history="1">
        <w:r w:rsidRPr="00702720">
          <w:rPr>
            <w:rFonts w:cs="Tahoma"/>
          </w:rPr>
          <w:t>www.promitheus.gov.gr</w:t>
        </w:r>
      </w:hyperlink>
      <w:r w:rsidRPr="00702720">
        <w:rPr>
          <w:rFonts w:cs="Tahoma"/>
        </w:rPr>
        <w:t>) του ΟΠΣ ΕΣΗΔΗΣ.</w:t>
      </w:r>
    </w:p>
    <w:p w14:paraId="25548A56" w14:textId="77777777" w:rsidR="00DF50A8" w:rsidRPr="00702720" w:rsidRDefault="00DF50A8" w:rsidP="00A935CF">
      <w:pPr>
        <w:rPr>
          <w:rFonts w:cs="Tahoma"/>
        </w:rPr>
      </w:pPr>
      <w:r w:rsidRPr="00702720">
        <w:rPr>
          <w:rFonts w:cs="Tahoma"/>
        </w:rPr>
        <w:t>Οι ενώσεις οικονομικών φορέων που υποβάλλουν κοινή προσφορά, υποβάλλουν το ΕΕΕΣ για κάθε οικονομικό φορέα που συμμετέχει στην ένωση.</w:t>
      </w:r>
    </w:p>
    <w:p w14:paraId="71A37DDD" w14:textId="77777777" w:rsidR="00DF50A8" w:rsidRPr="00702720" w:rsidRDefault="00DF50A8" w:rsidP="00A935CF">
      <w:pPr>
        <w:rPr>
          <w:rFonts w:cs="Tahoma"/>
          <w:b/>
          <w:bCs/>
          <w:u w:val="single"/>
        </w:rPr>
      </w:pPr>
      <w:r w:rsidRPr="00702720">
        <w:rPr>
          <w:rFonts w:cs="Tahoma"/>
          <w:b/>
          <w:bCs/>
          <w:u w:val="single"/>
        </w:rPr>
        <w:t xml:space="preserve">ΕΕΕΣ </w:t>
      </w:r>
    </w:p>
    <w:p w14:paraId="2820756E" w14:textId="29E58404" w:rsidR="00DF50A8" w:rsidRPr="00702720" w:rsidRDefault="00DF50A8" w:rsidP="00A935CF">
      <w:pPr>
        <w:rPr>
          <w:rFonts w:cs="Tahoma"/>
          <w:lang w:eastAsia="el-GR"/>
        </w:rPr>
      </w:pPr>
      <w:r w:rsidRPr="00702720">
        <w:rPr>
          <w:rFonts w:cs="Tahoma"/>
          <w:lang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w:t>
      </w:r>
      <w:r w:rsidR="00972E9E" w:rsidRPr="00702720">
        <w:rPr>
          <w:rFonts w:cs="Tahoma"/>
          <w:lang w:eastAsia="el-GR"/>
        </w:rPr>
        <w:t>σύμβασης</w:t>
      </w:r>
      <w:r w:rsidRPr="00702720">
        <w:rPr>
          <w:rFonts w:cs="Tahoma"/>
          <w:lang w:eastAsia="el-GR"/>
        </w:rPr>
        <w:t xml:space="preserve">). </w:t>
      </w:r>
    </w:p>
    <w:p w14:paraId="1265471D" w14:textId="7C88D8F2" w:rsidR="00DF50A8" w:rsidRPr="00702720" w:rsidRDefault="00DF50A8" w:rsidP="00A935CF">
      <w:pPr>
        <w:rPr>
          <w:rFonts w:cs="Tahoma"/>
        </w:rPr>
      </w:pPr>
      <w:r w:rsidRPr="00702720">
        <w:rPr>
          <w:rFonts w:cs="Tahoma"/>
        </w:rPr>
        <w:lastRenderedPageBreak/>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Pr="00702720">
        <w:rPr>
          <w:rFonts w:cs="Tahoma"/>
        </w:rPr>
        <w:fldChar w:fldCharType="begin"/>
      </w:r>
      <w:r w:rsidRPr="00702720">
        <w:rPr>
          <w:rFonts w:cs="Tahoma"/>
        </w:rPr>
        <w:instrText xml:space="preserve"> REF _Ref496624736 \h  \* MERGEFORMAT </w:instrText>
      </w:r>
      <w:r w:rsidRPr="00702720">
        <w:rPr>
          <w:rFonts w:cs="Tahoma"/>
        </w:rPr>
      </w:r>
      <w:r w:rsidRPr="00702720">
        <w:rPr>
          <w:rFonts w:cs="Tahoma"/>
        </w:rPr>
        <w:fldChar w:fldCharType="separate"/>
      </w:r>
      <w:r w:rsidR="00EA12ED" w:rsidRPr="00EA12ED">
        <w:rPr>
          <w:rFonts w:cs="Tahoma"/>
          <w:color w:val="000099"/>
        </w:rPr>
        <w:t xml:space="preserve">Ευρωπαϊκό Ενιαίο Έγγραφο Σύμβασης (ΕΕΕΣ) </w:t>
      </w:r>
      <w:r w:rsidRPr="00702720">
        <w:rPr>
          <w:rFonts w:cs="Tahoma"/>
        </w:rPr>
        <w:fldChar w:fldCharType="end"/>
      </w:r>
      <w:r w:rsidRPr="00702720">
        <w:rPr>
          <w:rFonts w:cs="Tahoma"/>
        </w:rPr>
        <w:t xml:space="preserve">. </w:t>
      </w:r>
    </w:p>
    <w:p w14:paraId="5265DBF5" w14:textId="77777777" w:rsidR="00DF50A8" w:rsidRPr="00702720" w:rsidRDefault="00DF50A8" w:rsidP="00A935CF">
      <w:pPr>
        <w:rPr>
          <w:rFonts w:cs="Tahoma"/>
        </w:rPr>
      </w:pPr>
      <w:r w:rsidRPr="00702720">
        <w:rPr>
          <w:rFonts w:cs="Tahoma"/>
        </w:rPr>
        <w:t>Επισημαίνονται τα ακόλουθα, αναφορικά με την συμπλήρωση και υποβολή του ΕΕΕΣ:</w:t>
      </w:r>
    </w:p>
    <w:p w14:paraId="28B42598" w14:textId="77777777" w:rsidR="00DF50A8" w:rsidRPr="00702720" w:rsidRDefault="00DF50A8" w:rsidP="00A935CF">
      <w:pPr>
        <w:rPr>
          <w:rFonts w:cs="Tahoma"/>
          <w:u w:val="single"/>
          <w:lang w:eastAsia="el-GR"/>
        </w:rPr>
      </w:pPr>
      <w:r w:rsidRPr="00702720">
        <w:rPr>
          <w:rFonts w:cs="Tahoma"/>
          <w:u w:val="single"/>
        </w:rPr>
        <w:t xml:space="preserve">α. </w:t>
      </w:r>
      <w:r w:rsidRPr="00702720">
        <w:rPr>
          <w:rFonts w:cs="Tahoma"/>
          <w:u w:val="single"/>
          <w:lang w:eastAsia="el-GR"/>
        </w:rPr>
        <w:t xml:space="preserve">ΕΕΕΣ –Οικονομικού Φορέα </w:t>
      </w:r>
    </w:p>
    <w:p w14:paraId="2213113C" w14:textId="77777777" w:rsidR="00DF50A8" w:rsidRPr="00702720" w:rsidRDefault="00DF50A8" w:rsidP="00A935CF">
      <w:pPr>
        <w:rPr>
          <w:rFonts w:cs="Tahoma"/>
        </w:rPr>
      </w:pPr>
      <w:r w:rsidRPr="00702720">
        <w:rPr>
          <w:rFonts w:cs="Tahoma"/>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5088FC8B" w14:textId="77777777" w:rsidR="00DF50A8" w:rsidRPr="00702720" w:rsidRDefault="00DF50A8" w:rsidP="00A935CF">
      <w:pPr>
        <w:rPr>
          <w:rFonts w:cs="Tahoma"/>
          <w:u w:val="single"/>
        </w:rPr>
      </w:pPr>
      <w:r w:rsidRPr="00702720">
        <w:rPr>
          <w:rFonts w:cs="Tahoma"/>
          <w:u w:val="single"/>
        </w:rPr>
        <w:t>β.</w:t>
      </w:r>
      <w:r w:rsidRPr="00702720">
        <w:rPr>
          <w:rFonts w:cs="Tahoma"/>
          <w:u w:val="single"/>
          <w:lang w:eastAsia="el-GR"/>
        </w:rPr>
        <w:t xml:space="preserve"> ΕΕΕΣ – Στήριξη Οικονομικού Φορέα στις ικανότητες άλλων </w:t>
      </w:r>
      <w:r w:rsidRPr="00702720">
        <w:rPr>
          <w:rFonts w:cs="Tahoma"/>
          <w:u w:val="single"/>
        </w:rPr>
        <w:t>φορέων</w:t>
      </w:r>
    </w:p>
    <w:p w14:paraId="324D40DB" w14:textId="77777777" w:rsidR="00DF50A8" w:rsidRPr="00702720" w:rsidRDefault="00DF50A8" w:rsidP="00A935CF">
      <w:pPr>
        <w:rPr>
          <w:rFonts w:cs="Tahoma"/>
        </w:rPr>
      </w:pPr>
      <w:r w:rsidRPr="00702720">
        <w:rPr>
          <w:rFonts w:cs="Tahoma"/>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proofErr w:type="spellStart"/>
      <w:r w:rsidRPr="00702720">
        <w:rPr>
          <w:rFonts w:cs="Tahoma"/>
        </w:rPr>
        <w:t>υποβάλεται</w:t>
      </w:r>
      <w:proofErr w:type="spellEnd"/>
      <w:r w:rsidRPr="00702720">
        <w:rPr>
          <w:rFonts w:cs="Tahoma"/>
        </w:rPr>
        <w:t xml:space="preserve"> χωριστό ΕΕΕΣ, </w:t>
      </w:r>
      <w:r w:rsidR="003250E8" w:rsidRPr="00702720">
        <w:rPr>
          <w:rFonts w:cs="Tahoma"/>
        </w:rPr>
        <w:t>το οποίο συμπληρώνεται</w:t>
      </w:r>
      <w:r w:rsidRPr="00702720">
        <w:rPr>
          <w:rFonts w:cs="Tahoma"/>
        </w:rPr>
        <w:t xml:space="preserve"> και υπογράφεται ψηφιακά από τον τρίτο/</w:t>
      </w:r>
      <w:proofErr w:type="spellStart"/>
      <w:r w:rsidRPr="00702720">
        <w:rPr>
          <w:rFonts w:cs="Tahoma"/>
        </w:rPr>
        <w:t>ους</w:t>
      </w:r>
      <w:proofErr w:type="spellEnd"/>
      <w:r w:rsidRPr="00702720">
        <w:rPr>
          <w:rFonts w:cs="Tahoma"/>
        </w:rPr>
        <w:t>, συμπληρώνοντας:</w:t>
      </w:r>
    </w:p>
    <w:p w14:paraId="58BDDBA9" w14:textId="77777777" w:rsidR="00DF50A8" w:rsidRPr="00702720" w:rsidRDefault="00DF50A8" w:rsidP="00007943">
      <w:pPr>
        <w:pStyle w:val="a"/>
        <w:numPr>
          <w:ilvl w:val="0"/>
          <w:numId w:val="8"/>
        </w:numPr>
        <w:rPr>
          <w:rFonts w:cs="Tahoma"/>
          <w:lang w:eastAsia="el-GR"/>
        </w:rPr>
      </w:pPr>
      <w:r w:rsidRPr="00702720">
        <w:rPr>
          <w:rFonts w:cs="Tahoma"/>
        </w:rPr>
        <w:t xml:space="preserve">τις ενότητες των Α και Β του Μέρους ΙΙ , το Μέρος ΙΙΙ , το Μέρος </w:t>
      </w:r>
      <w:r w:rsidRPr="00702720">
        <w:rPr>
          <w:rFonts w:cs="Tahoma"/>
          <w:lang w:eastAsia="el-GR"/>
        </w:rPr>
        <w:t xml:space="preserve">IV </w:t>
      </w:r>
      <w:r w:rsidRPr="00702720">
        <w:rPr>
          <w:rFonts w:cs="Tahoma"/>
        </w:rPr>
        <w:t xml:space="preserve">σχετικά με τις ικανότητες που δανείζει στον υποψήφιο οικονομικό φορέα </w:t>
      </w:r>
      <w:r w:rsidRPr="00702720">
        <w:rPr>
          <w:rFonts w:cs="Tahoma"/>
          <w:lang w:eastAsia="el-GR"/>
        </w:rPr>
        <w:t xml:space="preserve">καθώς και το Μέρος </w:t>
      </w:r>
      <w:r w:rsidRPr="00702720">
        <w:rPr>
          <w:rFonts w:cs="Tahoma"/>
          <w:lang w:val="en-US" w:eastAsia="el-GR"/>
        </w:rPr>
        <w:t>VI</w:t>
      </w:r>
      <w:r w:rsidRPr="00702720">
        <w:rPr>
          <w:rFonts w:cs="Tahoma"/>
          <w:lang w:eastAsia="el-GR"/>
        </w:rPr>
        <w:t xml:space="preserve"> Τελικές Δηλώσεις </w:t>
      </w:r>
    </w:p>
    <w:p w14:paraId="06A0D4E4" w14:textId="77777777" w:rsidR="00DF50A8" w:rsidRPr="00702720" w:rsidRDefault="00DF50A8" w:rsidP="00A935CF">
      <w:pPr>
        <w:rPr>
          <w:rFonts w:cs="Tahoma"/>
          <w:lang w:eastAsia="el-GR"/>
        </w:rPr>
      </w:pPr>
      <w:r w:rsidRPr="00702720">
        <w:rPr>
          <w:rFonts w:cs="Tahoma"/>
          <w:lang w:eastAsia="el-GR"/>
        </w:rPr>
        <w:t xml:space="preserve">Για την υπογραφή του ΕΕΕΣ του τρίτου/ων ισχύουν τα ανωτέρω αναφερόμενα για την υπογραφή του ΕΕΕΣ του προσφέροντος. </w:t>
      </w:r>
    </w:p>
    <w:p w14:paraId="6313D0EB" w14:textId="77777777" w:rsidR="00DF50A8" w:rsidRPr="00702720" w:rsidRDefault="00DF50A8" w:rsidP="00A935CF">
      <w:pPr>
        <w:rPr>
          <w:rFonts w:cs="Tahoma"/>
          <w:u w:val="single"/>
          <w:lang w:eastAsia="el-GR"/>
        </w:rPr>
      </w:pPr>
      <w:r w:rsidRPr="00702720">
        <w:rPr>
          <w:rFonts w:cs="Tahoma"/>
          <w:u w:val="single"/>
        </w:rPr>
        <w:t>γ. ΕΕΕΣ</w:t>
      </w:r>
      <w:r w:rsidRPr="00702720">
        <w:rPr>
          <w:rFonts w:cs="Tahoma"/>
          <w:u w:val="single"/>
          <w:lang w:eastAsia="el-GR"/>
        </w:rPr>
        <w:t xml:space="preserve"> - Ενώσεις οικονομικών φορέων Κοινοπραξίες </w:t>
      </w:r>
      <w:proofErr w:type="spellStart"/>
      <w:r w:rsidRPr="00702720">
        <w:rPr>
          <w:rFonts w:cs="Tahoma"/>
          <w:u w:val="single"/>
          <w:lang w:eastAsia="el-GR"/>
        </w:rPr>
        <w:t>κλπ</w:t>
      </w:r>
      <w:proofErr w:type="spellEnd"/>
    </w:p>
    <w:p w14:paraId="0A42BA04" w14:textId="77777777" w:rsidR="00DF50A8" w:rsidRPr="00702720" w:rsidRDefault="00DF50A8" w:rsidP="00A935CF">
      <w:pPr>
        <w:rPr>
          <w:rFonts w:cs="Tahoma"/>
        </w:rPr>
      </w:pPr>
      <w:r w:rsidRPr="00702720">
        <w:rPr>
          <w:rFonts w:cs="Tahoma"/>
        </w:rPr>
        <w:t>Στην περίπτωση συμμετοχής στο διαγωνισμό από κοινού ομίλων οικονομικών φορέων (λ.χ</w:t>
      </w:r>
      <w:r w:rsidR="003250E8" w:rsidRPr="00702720">
        <w:rPr>
          <w:rFonts w:cs="Tahoma"/>
        </w:rPr>
        <w:t>.</w:t>
      </w:r>
      <w:r w:rsidRPr="00702720">
        <w:rPr>
          <w:rFonts w:cs="Tahoma"/>
        </w:rPr>
        <w:t xml:space="preserve"> ενώσεων, κοινοπραξιών, συνεταιρισμών κλπ</w:t>
      </w:r>
      <w:r w:rsidR="003250E8" w:rsidRPr="00702720">
        <w:rPr>
          <w:rFonts w:cs="Tahoma"/>
        </w:rPr>
        <w:t>.</w:t>
      </w:r>
      <w:r w:rsidRPr="00702720">
        <w:rPr>
          <w:rFonts w:cs="Tahoma"/>
        </w:rPr>
        <w:t>), υποβάλλεται χωριστό ΕΕΕΣ</w:t>
      </w:r>
      <w:r w:rsidRPr="00702720" w:rsidDel="00A01EC2">
        <w:rPr>
          <w:rFonts w:cs="Tahoma"/>
        </w:rPr>
        <w:t xml:space="preserve"> </w:t>
      </w:r>
      <w:r w:rsidRPr="00702720">
        <w:rPr>
          <w:rFonts w:cs="Tahoma"/>
        </w:rPr>
        <w:t>για κάθε έναν συμμετέχοντα οικονομικό φορέα.</w:t>
      </w:r>
    </w:p>
    <w:p w14:paraId="3CE6DB7C" w14:textId="77777777" w:rsidR="00DF50A8" w:rsidRPr="00702720" w:rsidRDefault="00DF50A8" w:rsidP="00A935CF">
      <w:pPr>
        <w:rPr>
          <w:rFonts w:cs="Tahoma"/>
          <w:u w:val="single"/>
          <w:lang w:eastAsia="el-GR"/>
        </w:rPr>
      </w:pPr>
      <w:r w:rsidRPr="00702720">
        <w:rPr>
          <w:rFonts w:cs="Tahoma"/>
          <w:u w:val="single"/>
          <w:lang w:eastAsia="el-GR"/>
        </w:rPr>
        <w:t>δ. ΕΕΕΣ - Υπεργολάβοι:</w:t>
      </w:r>
    </w:p>
    <w:p w14:paraId="7F7EE814" w14:textId="77777777" w:rsidR="00DF50A8" w:rsidRPr="00702720" w:rsidRDefault="00DF50A8" w:rsidP="00A935CF">
      <w:pPr>
        <w:rPr>
          <w:rFonts w:cs="Tahoma"/>
        </w:rPr>
      </w:pPr>
      <w:r w:rsidRPr="00702720">
        <w:rPr>
          <w:rFonts w:cs="Tahoma"/>
        </w:rPr>
        <w:t>Σε περίπτωση που ο προσφέρων προτίθεται να αναθέσει υπό μορφή υπεργολαβίας σε τρίτο/</w:t>
      </w:r>
      <w:proofErr w:type="spellStart"/>
      <w:r w:rsidRPr="00702720">
        <w:rPr>
          <w:rFonts w:cs="Tahoma"/>
        </w:rPr>
        <w:t>ους</w:t>
      </w:r>
      <w:proofErr w:type="spellEnd"/>
      <w:r w:rsidRPr="00702720">
        <w:rPr>
          <w:rFonts w:cs="Tahoma"/>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702720">
        <w:rPr>
          <w:rFonts w:cs="Tahoma"/>
        </w:rPr>
        <w:t>υπεργολαβικά</w:t>
      </w:r>
      <w:proofErr w:type="spellEnd"/>
      <w:r w:rsidRPr="00702720">
        <w:rPr>
          <w:rFonts w:cs="Tahoma"/>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702720">
        <w:rPr>
          <w:rFonts w:cs="Tahoma"/>
          <w:lang w:eastAsia="el-GR"/>
        </w:rPr>
        <w:t xml:space="preserve">καθώς και το Μέρος </w:t>
      </w:r>
      <w:r w:rsidRPr="00702720">
        <w:rPr>
          <w:rFonts w:cs="Tahoma"/>
          <w:lang w:val="en-US" w:eastAsia="el-GR"/>
        </w:rPr>
        <w:t>VI</w:t>
      </w:r>
      <w:r w:rsidRPr="00702720">
        <w:rPr>
          <w:rFonts w:cs="Tahoma"/>
          <w:lang w:eastAsia="el-GR"/>
        </w:rPr>
        <w:t xml:space="preserve"> Τελικές Δηλώσεις</w:t>
      </w:r>
      <w:r w:rsidRPr="00702720">
        <w:rPr>
          <w:rFonts w:cs="Tahoma"/>
        </w:rPr>
        <w:t xml:space="preserve">. </w:t>
      </w:r>
    </w:p>
    <w:p w14:paraId="429A44C5" w14:textId="77777777" w:rsidR="00F661A1" w:rsidRPr="00702720" w:rsidRDefault="00DF50A8" w:rsidP="00A935CF">
      <w:pPr>
        <w:rPr>
          <w:rFonts w:cs="Tahoma"/>
          <w:lang w:eastAsia="el-GR"/>
        </w:rPr>
      </w:pPr>
      <w:r w:rsidRPr="00702720">
        <w:rPr>
          <w:rFonts w:cs="Tahoma"/>
          <w:lang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0C2A9EA1" w14:textId="77777777" w:rsidR="007E02E0" w:rsidRPr="00702720" w:rsidRDefault="007E02E0" w:rsidP="00A935CF">
      <w:pPr>
        <w:rPr>
          <w:rFonts w:cs="Tahoma"/>
        </w:rPr>
      </w:pPr>
    </w:p>
    <w:p w14:paraId="334D1CFF" w14:textId="77777777" w:rsidR="00F661A1" w:rsidRPr="00702720" w:rsidRDefault="00F661A1" w:rsidP="00BF6B20">
      <w:pPr>
        <w:pStyle w:val="4"/>
        <w:rPr>
          <w:rFonts w:cs="Tahoma"/>
        </w:rPr>
      </w:pPr>
      <w:bookmarkStart w:id="318" w:name="_Toc83928556"/>
      <w:bookmarkStart w:id="319" w:name="_Toc105346404"/>
      <w:r w:rsidRPr="00702720">
        <w:rPr>
          <w:rFonts w:cs="Tahoma"/>
        </w:rPr>
        <w:t>Τεχνική Προσφορά</w:t>
      </w:r>
      <w:bookmarkEnd w:id="318"/>
      <w:bookmarkEnd w:id="319"/>
    </w:p>
    <w:p w14:paraId="1C10F2EC" w14:textId="0475E280" w:rsidR="00E62947" w:rsidRPr="00702720" w:rsidRDefault="00E62947" w:rsidP="00E62947">
      <w:pPr>
        <w:rPr>
          <w:rFonts w:cs="Tahoma"/>
        </w:rPr>
      </w:pPr>
      <w:r w:rsidRPr="00702720">
        <w:rPr>
          <w:rFonts w:cs="Tahoma"/>
          <w:lang w:val="en-US"/>
        </w:rPr>
        <w:t>H</w:t>
      </w:r>
      <w:r w:rsidRPr="00702720">
        <w:rPr>
          <w:rFonts w:cs="Tahoma"/>
        </w:rPr>
        <w:t xml:space="preserve"> τεχνική προσφορά θα πρέπει να καλύπτει όλες τις απαιτήσεις και τις προδιαγραφές </w:t>
      </w:r>
      <w:r w:rsidR="00CF415A" w:rsidRPr="00702720">
        <w:rPr>
          <w:rFonts w:cs="Tahoma"/>
        </w:rPr>
        <w:t>που έχουν τεθεί από την αναθέτουσα αρχή στ</w:t>
      </w:r>
      <w:r w:rsidR="00B74F4A" w:rsidRPr="00702720">
        <w:rPr>
          <w:rFonts w:cs="Tahoma"/>
        </w:rPr>
        <w:t>ο Π</w:t>
      </w:r>
      <w:r w:rsidR="00C328F2" w:rsidRPr="00702720">
        <w:rPr>
          <w:rFonts w:cs="Tahoma"/>
        </w:rPr>
        <w:t xml:space="preserve">ΑΡΑΡΤΗΜΑ I - Αναλυτική Περιγραφή Φυσικού και Οικονομικού Αντικειμένου της </w:t>
      </w:r>
      <w:r w:rsidR="00276C56" w:rsidRPr="00702720">
        <w:rPr>
          <w:rFonts w:cs="Tahoma"/>
        </w:rPr>
        <w:t>σύμβασης</w:t>
      </w:r>
      <w:r w:rsidRPr="00702720">
        <w:rPr>
          <w:rFonts w:cs="Tahoma"/>
        </w:rPr>
        <w:t xml:space="preserve"> &amp; </w:t>
      </w:r>
      <w:r w:rsidR="00B74F4A" w:rsidRPr="00702720">
        <w:rPr>
          <w:rFonts w:cs="Tahoma"/>
        </w:rPr>
        <w:t xml:space="preserve">ΠΑΡΑΡΤΗΜΑ II - Τεχνικές Προδιαγραφές – Πίνακες Συμμόρφωσης </w:t>
      </w:r>
      <w:r w:rsidRPr="00702720">
        <w:rPr>
          <w:rFonts w:cs="Tahoma"/>
        </w:rPr>
        <w:t>της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B74F4A" w:rsidRPr="00702720">
        <w:rPr>
          <w:rFonts w:cs="Tahoma"/>
        </w:rPr>
        <w:t xml:space="preserve">α </w:t>
      </w:r>
      <w:r w:rsidRPr="00702720">
        <w:rPr>
          <w:rFonts w:cs="Tahoma"/>
        </w:rPr>
        <w:t>ως άνω Παρ</w:t>
      </w:r>
      <w:r w:rsidR="00B74F4A" w:rsidRPr="00702720">
        <w:rPr>
          <w:rFonts w:cs="Tahoma"/>
        </w:rPr>
        <w:t>αρτήματα</w:t>
      </w:r>
      <w:r w:rsidR="00B65590" w:rsidRPr="00702720">
        <w:rPr>
          <w:rFonts w:cs="Tahoma"/>
        </w:rPr>
        <w:t>.</w:t>
      </w:r>
    </w:p>
    <w:p w14:paraId="454652E3" w14:textId="2762C585" w:rsidR="00F8316F" w:rsidRPr="00702720" w:rsidRDefault="00F8316F" w:rsidP="005D4BE9">
      <w:pPr>
        <w:rPr>
          <w:rFonts w:cs="Tahoma"/>
        </w:rPr>
      </w:pPr>
      <w:r w:rsidRPr="00702720">
        <w:rPr>
          <w:rFonts w:cs="Tahoma"/>
        </w:rPr>
        <w:t xml:space="preserve">Η Τεχνική προσφορά, συντάσσεται συμπληρώνοντας την αντίστοιχη ειδική ηλεκτρονική φόρμα του συστήματος. Στη συνέχεια, το σύστημα παράγει σχετικό ηλεκτρονικό αρχείο, σε μορφή </w:t>
      </w:r>
      <w:proofErr w:type="spellStart"/>
      <w:r w:rsidRPr="00702720">
        <w:rPr>
          <w:rFonts w:cs="Tahoma"/>
        </w:rPr>
        <w:t>pdf</w:t>
      </w:r>
      <w:proofErr w:type="spellEnd"/>
      <w:r w:rsidRPr="00702720">
        <w:rPr>
          <w:rFonts w:cs="Tahoma"/>
        </w:rPr>
        <w:t xml:space="preserve">, το οποίο υπογράφεται ψηφιακά και υποβάλλεται από τον προσφέροντα. Τα στοιχεία που περιλαμβάνονται στην ειδική ηλεκτρονική φόρμα του συστήματος και του παραγόμενου ψηφιακά υπογεγραμμένου </w:t>
      </w:r>
      <w:r w:rsidRPr="00702720">
        <w:rPr>
          <w:rFonts w:cs="Tahoma"/>
        </w:rPr>
        <w:lastRenderedPageBreak/>
        <w:t xml:space="preserve">ηλεκτρονικού αρχείου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702720">
        <w:rPr>
          <w:rFonts w:cs="Tahoma"/>
        </w:rPr>
        <w:t>pdf</w:t>
      </w:r>
      <w:proofErr w:type="spellEnd"/>
      <w:r w:rsidRPr="00702720">
        <w:rPr>
          <w:rFonts w:cs="Tahoma"/>
        </w:rPr>
        <w:t>.</w:t>
      </w:r>
    </w:p>
    <w:p w14:paraId="3222CB08" w14:textId="471ED0A7" w:rsidR="00F8366F" w:rsidRPr="00702720" w:rsidRDefault="00F8366F" w:rsidP="005D4BE9">
      <w:pPr>
        <w:rPr>
          <w:rFonts w:cs="Tahoma"/>
        </w:rPr>
      </w:pPr>
      <w:r w:rsidRPr="00702720">
        <w:rPr>
          <w:rFonts w:cs="Tahoma"/>
        </w:rPr>
        <w:t xml:space="preserve">Η «ΤΕΧΝΙΚΗ ΠΡΟΣΦΟΡΑ» που θα υποβάλει ο οικονομικός φορέας πρέπει να περιέχει τα αναφερόμενα στο Παράρτημα </w:t>
      </w:r>
      <w:r w:rsidR="00EC501D" w:rsidRPr="00702720">
        <w:rPr>
          <w:rFonts w:cs="Tahoma"/>
          <w:lang w:val="en-US"/>
        </w:rPr>
        <w:t>V</w:t>
      </w:r>
      <w:r w:rsidRPr="00702720">
        <w:rPr>
          <w:rFonts w:cs="Tahoma"/>
        </w:rPr>
        <w:t>: Υπόδειγμα Τεχνικής Προσφοράς της παρούσας διακήρυξης.</w:t>
      </w:r>
    </w:p>
    <w:p w14:paraId="7BD3C5D3" w14:textId="77777777" w:rsidR="00F8366F" w:rsidRPr="00702720" w:rsidRDefault="00F8366F" w:rsidP="005D4BE9">
      <w:pPr>
        <w:rPr>
          <w:rFonts w:cs="Tahoma"/>
        </w:rPr>
      </w:pPr>
      <w:r w:rsidRPr="00702720">
        <w:rPr>
          <w:rFonts w:cs="Tahoma"/>
        </w:rPr>
        <w:t xml:space="preserve">Επίσης η «ΤΕΧΝΙΚΗ ΠΡΟΣΦΟΡΑ» πρέπει να περιέχει: </w:t>
      </w:r>
    </w:p>
    <w:p w14:paraId="06591A47" w14:textId="3C144B06" w:rsidR="00F8366F" w:rsidRPr="00702720" w:rsidRDefault="00F8366F" w:rsidP="003A7B0C">
      <w:pPr>
        <w:pStyle w:val="a"/>
        <w:numPr>
          <w:ilvl w:val="0"/>
          <w:numId w:val="45"/>
        </w:numPr>
        <w:tabs>
          <w:tab w:val="clear" w:pos="720"/>
        </w:tabs>
        <w:contextualSpacing/>
        <w:rPr>
          <w:rFonts w:cs="Tahoma"/>
        </w:rPr>
      </w:pPr>
      <w:proofErr w:type="spellStart"/>
      <w:r w:rsidRPr="00702720">
        <w:rPr>
          <w:rFonts w:cs="Tahoma"/>
        </w:rPr>
        <w:t>τεκμηριωτικό</w:t>
      </w:r>
      <w:proofErr w:type="spellEnd"/>
      <w:r w:rsidRPr="00702720">
        <w:rPr>
          <w:rFonts w:cs="Tahoma"/>
        </w:rPr>
        <w:t xml:space="preserve"> υλικό για </w:t>
      </w:r>
      <w:proofErr w:type="spellStart"/>
      <w:r w:rsidR="002873B4" w:rsidRPr="00702720">
        <w:rPr>
          <w:rFonts w:cs="Tahoma"/>
        </w:rPr>
        <w:t>για</w:t>
      </w:r>
      <w:proofErr w:type="spellEnd"/>
      <w:r w:rsidR="002873B4" w:rsidRPr="00702720">
        <w:rPr>
          <w:rFonts w:cs="Tahoma"/>
        </w:rPr>
        <w:t xml:space="preserve"> τον εξοπλισμό και το λογισμικό (εγχειρίδια, τεχνικά φυλλάδια, κ.λπ.)</w:t>
      </w:r>
    </w:p>
    <w:p w14:paraId="2351DB8E" w14:textId="77777777" w:rsidR="00F8366F" w:rsidRPr="00702720" w:rsidRDefault="00F8366F" w:rsidP="003A7B0C">
      <w:pPr>
        <w:pStyle w:val="a"/>
        <w:numPr>
          <w:ilvl w:val="0"/>
          <w:numId w:val="45"/>
        </w:numPr>
        <w:tabs>
          <w:tab w:val="clear" w:pos="720"/>
        </w:tabs>
        <w:contextualSpacing/>
        <w:rPr>
          <w:rFonts w:cs="Tahoma"/>
        </w:rPr>
      </w:pPr>
      <w:proofErr w:type="spellStart"/>
      <w:r w:rsidRPr="00702720">
        <w:rPr>
          <w:rFonts w:cs="Tahoma"/>
        </w:rPr>
        <w:t>oποιοδήποτε</w:t>
      </w:r>
      <w:proofErr w:type="spellEnd"/>
      <w:r w:rsidRPr="00702720">
        <w:rPr>
          <w:rFonts w:cs="Tahoma"/>
        </w:rPr>
        <w:t xml:space="preserve"> επιπλέον στοιχείο τεκμηριώνει πληρέστερα την προσφορά του προσφέροντα και απαντά στις επιμέρους απαιτήσεις που τίθενται στην παρούσα Διακήρυξη, αλλά και στα αντίστοιχα κριτήρια αξιολόγησης.</w:t>
      </w:r>
    </w:p>
    <w:p w14:paraId="4CA9AE91" w14:textId="77777777" w:rsidR="004F3C68" w:rsidRPr="00702720" w:rsidRDefault="004F3C68" w:rsidP="005D4BE9">
      <w:pPr>
        <w:rPr>
          <w:rFonts w:cs="Tahoma"/>
        </w:rPr>
      </w:pPr>
      <w:r w:rsidRPr="00702720">
        <w:rPr>
          <w:rFonts w:cs="Tahoma"/>
        </w:rPr>
        <w:t>Σε περίπτωση που δεν έχει απαντηθεί οποιοσδήποτε όρος των τεχνικών απαιτήσεων, τότε η απάντηση θεωρείται αρνητική.</w:t>
      </w:r>
    </w:p>
    <w:p w14:paraId="249ACE30" w14:textId="77777777" w:rsidR="004F3C68" w:rsidRPr="00702720" w:rsidRDefault="004F3C68" w:rsidP="005D4BE9">
      <w:pPr>
        <w:rPr>
          <w:rFonts w:cs="Tahoma"/>
        </w:rPr>
      </w:pPr>
      <w:r w:rsidRPr="00702720">
        <w:rPr>
          <w:rFonts w:cs="Tahoma"/>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14:paraId="19C32624" w14:textId="77777777" w:rsidR="007C189E" w:rsidRPr="00702720" w:rsidRDefault="007C189E" w:rsidP="007C189E">
      <w:pPr>
        <w:spacing w:line="276" w:lineRule="auto"/>
        <w:rPr>
          <w:rFonts w:cs="Tahoma"/>
        </w:rPr>
      </w:pPr>
      <w:r w:rsidRPr="00702720">
        <w:rPr>
          <w:rFonts w:cs="Tahoma"/>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σύμφωνα με το ΠΑΡΑΡΤΗΜΑ V – Υπόδειγμα Τεχνικής Προσφοράς της παρούσας διακήρυξης (σε συμπιεσμένη μορφή και κατά προτίμηση σε ένα (1) αρχείο </w:t>
      </w:r>
      <w:proofErr w:type="spellStart"/>
      <w:r w:rsidRPr="00702720">
        <w:rPr>
          <w:rFonts w:cs="Tahoma"/>
        </w:rPr>
        <w:t>pdf</w:t>
      </w:r>
      <w:proofErr w:type="spellEnd"/>
      <w:r w:rsidRPr="00702720">
        <w:rPr>
          <w:rFonts w:cs="Tahoma"/>
        </w:rPr>
        <w:t>). Επιπλέον οι οικονομικοί φορείς αναφέρουν στην τεχνική προσφορά τους, ξεχωριστά για κάθε τμήμα της σύμβασης για το οποίο υποβάλουν προσφορά, το τμήμα της σύμβασης που προτίθενται να αναθέσουν υπό μορφή υπεργολαβίας σε τρίτους, καθώς και τους υπεργολάβους που προτείνουν.</w:t>
      </w:r>
    </w:p>
    <w:p w14:paraId="5818DB80" w14:textId="77777777" w:rsidR="004F3C68" w:rsidRPr="00702720" w:rsidRDefault="004F3C68" w:rsidP="00E62947">
      <w:pPr>
        <w:rPr>
          <w:rFonts w:cs="Tahoma"/>
        </w:rPr>
      </w:pPr>
    </w:p>
    <w:p w14:paraId="367BADD6" w14:textId="77777777" w:rsidR="00F661A1" w:rsidRPr="00702720" w:rsidRDefault="00F661A1" w:rsidP="00814E30">
      <w:pPr>
        <w:pStyle w:val="3"/>
        <w:ind w:left="1080" w:hanging="1080"/>
        <w:rPr>
          <w:rFonts w:cs="Tahoma"/>
        </w:rPr>
      </w:pPr>
      <w:bookmarkStart w:id="320" w:name="_Ref496542376"/>
      <w:bookmarkStart w:id="321" w:name="_Toc83829719"/>
      <w:bookmarkStart w:id="322" w:name="_Toc83829829"/>
      <w:bookmarkStart w:id="323" w:name="_Toc83928557"/>
      <w:bookmarkStart w:id="324" w:name="_Toc105346405"/>
      <w:bookmarkStart w:id="325" w:name="_Toc191630072"/>
      <w:r w:rsidRPr="00702720">
        <w:rPr>
          <w:rFonts w:cs="Tahoma"/>
        </w:rPr>
        <w:t>Περιεχόμενα Φακέλου «Οικονομική Προσφορά» / Τρόπος σύνταξης και υποβολής οικονομικών προσφορών</w:t>
      </w:r>
      <w:bookmarkEnd w:id="320"/>
      <w:bookmarkEnd w:id="321"/>
      <w:bookmarkEnd w:id="322"/>
      <w:bookmarkEnd w:id="323"/>
      <w:bookmarkEnd w:id="324"/>
      <w:bookmarkEnd w:id="325"/>
    </w:p>
    <w:p w14:paraId="41C8C04F" w14:textId="7EADFCEB" w:rsidR="00F661A1" w:rsidRPr="00702720" w:rsidRDefault="00F661A1" w:rsidP="00D526B6">
      <w:pPr>
        <w:rPr>
          <w:rFonts w:cs="Tahoma"/>
        </w:rPr>
      </w:pPr>
      <w:r w:rsidRPr="00702720">
        <w:rPr>
          <w:rFonts w:cs="Tahoma"/>
          <w:lang w:eastAsia="el-GR"/>
        </w:rPr>
        <w:t>Η οικονομική προσφορά συντάσσεται με βάση το κριτήριο ανάθεσης και σύμφωνα με το υπόδειγμα που παρέχεται</w:t>
      </w:r>
      <w:r w:rsidR="007A2435" w:rsidRPr="00702720">
        <w:rPr>
          <w:rFonts w:cs="Tahoma"/>
          <w:lang w:eastAsia="el-GR"/>
        </w:rPr>
        <w:t xml:space="preserve"> στο</w:t>
      </w:r>
      <w:r w:rsidR="007C189E" w:rsidRPr="00702720">
        <w:rPr>
          <w:rFonts w:cs="Tahoma"/>
          <w:lang w:eastAsia="el-GR"/>
        </w:rPr>
        <w:t xml:space="preserve"> </w:t>
      </w:r>
      <w:r w:rsidR="007C189E" w:rsidRPr="00702720">
        <w:rPr>
          <w:rFonts w:cs="Tahoma"/>
          <w:lang w:eastAsia="el-GR"/>
        </w:rPr>
        <w:fldChar w:fldCharType="begin"/>
      </w:r>
      <w:r w:rsidR="007C189E" w:rsidRPr="00702720">
        <w:rPr>
          <w:rFonts w:cs="Tahoma"/>
          <w:lang w:eastAsia="el-GR"/>
        </w:rPr>
        <w:instrText xml:space="preserve"> REF _Ref125452612 \r \h </w:instrText>
      </w:r>
      <w:r w:rsidR="00702720" w:rsidRPr="00702720">
        <w:rPr>
          <w:rFonts w:cs="Tahoma"/>
          <w:lang w:eastAsia="el-GR"/>
        </w:rPr>
        <w:instrText xml:space="preserve"> \* MERGEFORMAT </w:instrText>
      </w:r>
      <w:r w:rsidR="007C189E" w:rsidRPr="00702720">
        <w:rPr>
          <w:rFonts w:cs="Tahoma"/>
          <w:lang w:eastAsia="el-GR"/>
        </w:rPr>
      </w:r>
      <w:r w:rsidR="007C189E" w:rsidRPr="00702720">
        <w:rPr>
          <w:rFonts w:cs="Tahoma"/>
          <w:lang w:eastAsia="el-GR"/>
        </w:rPr>
        <w:fldChar w:fldCharType="separate"/>
      </w:r>
      <w:r w:rsidR="00EA12ED">
        <w:rPr>
          <w:rFonts w:cs="Tahoma"/>
          <w:lang w:eastAsia="el-GR"/>
        </w:rPr>
        <w:t>ΠΑΡΑΡΤΗΜΑ VI -</w:t>
      </w:r>
      <w:r w:rsidR="007C189E" w:rsidRPr="00702720">
        <w:rPr>
          <w:rFonts w:cs="Tahoma"/>
          <w:lang w:eastAsia="el-GR"/>
        </w:rPr>
        <w:fldChar w:fldCharType="end"/>
      </w:r>
      <w:r w:rsidR="007C189E" w:rsidRPr="00702720">
        <w:rPr>
          <w:rFonts w:cs="Tahoma"/>
          <w:lang w:eastAsia="el-GR"/>
        </w:rPr>
        <w:fldChar w:fldCharType="begin"/>
      </w:r>
      <w:r w:rsidR="007C189E" w:rsidRPr="00702720">
        <w:rPr>
          <w:rFonts w:cs="Tahoma"/>
          <w:lang w:eastAsia="el-GR"/>
        </w:rPr>
        <w:instrText xml:space="preserve"> REF _Ref125452612 \h </w:instrText>
      </w:r>
      <w:r w:rsidR="00702720" w:rsidRPr="00702720">
        <w:rPr>
          <w:rFonts w:cs="Tahoma"/>
          <w:lang w:eastAsia="el-GR"/>
        </w:rPr>
        <w:instrText xml:space="preserve"> \* MERGEFORMAT </w:instrText>
      </w:r>
      <w:r w:rsidR="007C189E" w:rsidRPr="00702720">
        <w:rPr>
          <w:rFonts w:cs="Tahoma"/>
          <w:lang w:eastAsia="el-GR"/>
        </w:rPr>
      </w:r>
      <w:r w:rsidR="007C189E" w:rsidRPr="00702720">
        <w:rPr>
          <w:rFonts w:cs="Tahoma"/>
          <w:lang w:eastAsia="el-GR"/>
        </w:rPr>
        <w:fldChar w:fldCharType="separate"/>
      </w:r>
      <w:r w:rsidR="00EA12ED" w:rsidRPr="00EA12ED">
        <w:rPr>
          <w:rFonts w:cs="Tahoma"/>
        </w:rPr>
        <w:t>Υπόδειγμα Οικονομικής Προσφοράς</w:t>
      </w:r>
      <w:r w:rsidR="007C189E" w:rsidRPr="00702720">
        <w:rPr>
          <w:rFonts w:cs="Tahoma"/>
          <w:lang w:eastAsia="el-GR"/>
        </w:rPr>
        <w:fldChar w:fldCharType="end"/>
      </w:r>
      <w:r w:rsidR="007C189E" w:rsidRPr="00702720">
        <w:rPr>
          <w:rFonts w:cs="Tahoma"/>
          <w:lang w:eastAsia="el-GR"/>
        </w:rPr>
        <w:t xml:space="preserve"> </w:t>
      </w:r>
      <w:r w:rsidR="00872A4E" w:rsidRPr="00702720">
        <w:rPr>
          <w:rFonts w:cs="Tahoma"/>
        </w:rPr>
        <w:t xml:space="preserve">της </w:t>
      </w:r>
      <w:r w:rsidRPr="00702720">
        <w:rPr>
          <w:rFonts w:cs="Tahoma"/>
          <w:lang w:eastAsia="el-GR"/>
        </w:rPr>
        <w:t xml:space="preserve">παρούσας Διακήρυξης και υποβάλλεται </w:t>
      </w:r>
      <w:r w:rsidRPr="00702720">
        <w:rPr>
          <w:rFonts w:cs="Tahoma"/>
        </w:rPr>
        <w:t>ηλεκτρονικά σε μορφή αρχείου .</w:t>
      </w:r>
      <w:proofErr w:type="spellStart"/>
      <w:r w:rsidRPr="00702720">
        <w:rPr>
          <w:rFonts w:cs="Tahoma"/>
        </w:rPr>
        <w:t>pdf</w:t>
      </w:r>
      <w:proofErr w:type="spellEnd"/>
      <w:r w:rsidRPr="00702720">
        <w:rPr>
          <w:rFonts w:cs="Tahoma"/>
        </w:rPr>
        <w:t xml:space="preserve"> ψηφιακά υπογεγραμμένη, στον </w:t>
      </w:r>
      <w:proofErr w:type="spellStart"/>
      <w:r w:rsidRPr="00702720">
        <w:rPr>
          <w:rFonts w:cs="Tahoma"/>
        </w:rPr>
        <w:t>Υποφάκελο</w:t>
      </w:r>
      <w:proofErr w:type="spellEnd"/>
      <w:r w:rsidRPr="00702720">
        <w:rPr>
          <w:rFonts w:cs="Tahoma"/>
        </w:rPr>
        <w:t xml:space="preserve"> «Οικονομική Προσφορά». </w:t>
      </w:r>
    </w:p>
    <w:p w14:paraId="4D86812C" w14:textId="77777777" w:rsidR="00F661A1" w:rsidRPr="00702720" w:rsidRDefault="00F661A1" w:rsidP="00A935CF">
      <w:pPr>
        <w:rPr>
          <w:rFonts w:cs="Tahoma"/>
        </w:rPr>
      </w:pPr>
      <w:r w:rsidRPr="00702720">
        <w:rPr>
          <w:rFonts w:cs="Tahoma"/>
          <w:lang w:eastAsia="el-GR"/>
        </w:rPr>
        <w:t>Η τιμή δίνεται σε ευρώ ανά μονάδα μέτρησης.</w:t>
      </w:r>
    </w:p>
    <w:p w14:paraId="3C165318" w14:textId="77777777" w:rsidR="00F661A1" w:rsidRPr="00702720" w:rsidRDefault="00F661A1" w:rsidP="00A935CF">
      <w:pPr>
        <w:rPr>
          <w:rFonts w:cs="Tahoma"/>
          <w:lang w:eastAsia="el-GR"/>
        </w:rPr>
      </w:pPr>
      <w:r w:rsidRPr="00702720">
        <w:rPr>
          <w:rFonts w:cs="Tahoma"/>
          <w:lang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στην παρούσα διακήρυξη.</w:t>
      </w:r>
    </w:p>
    <w:p w14:paraId="3F7E9EF4" w14:textId="77777777" w:rsidR="00F661A1" w:rsidRPr="00702720" w:rsidRDefault="00F661A1" w:rsidP="00A935CF">
      <w:pPr>
        <w:rPr>
          <w:rFonts w:cs="Tahoma"/>
        </w:rPr>
      </w:pPr>
      <w:r w:rsidRPr="00702720">
        <w:rPr>
          <w:rFonts w:cs="Tahoma"/>
        </w:rPr>
        <w:t>Οι υπέρ τρίτων κρατήσεις υπόκεινται στο εκάστοτε ισχύον αναλογικό τέλος χαρτοσήμου και στην επ’ αυτού εισφορά υπέρ ΟΓΑ.</w:t>
      </w:r>
    </w:p>
    <w:p w14:paraId="08187948" w14:textId="77777777" w:rsidR="00F661A1" w:rsidRPr="00702720" w:rsidRDefault="00F661A1" w:rsidP="00A935CF">
      <w:pPr>
        <w:rPr>
          <w:rFonts w:cs="Tahoma"/>
        </w:rPr>
      </w:pPr>
      <w:r w:rsidRPr="00702720">
        <w:rPr>
          <w:rFonts w:cs="Tahoma"/>
        </w:rPr>
        <w:t>Οι προσφερόμενες τιμές είναι σταθερές καθ’ όλη τη διάρκεια της σύμβασης και δεν αναπροσαρμόζονται.</w:t>
      </w:r>
    </w:p>
    <w:p w14:paraId="2DF18212" w14:textId="77777777" w:rsidR="00F661A1" w:rsidRPr="00702720" w:rsidRDefault="00F661A1" w:rsidP="00A935CF">
      <w:pPr>
        <w:rPr>
          <w:rFonts w:cs="Tahoma"/>
        </w:rPr>
      </w:pPr>
      <w:r w:rsidRPr="00702720">
        <w:rPr>
          <w:rFonts w:cs="Tahoma"/>
        </w:rPr>
        <w:t xml:space="preserve">Ως απαράδεκτες θα απορρίπτονται προσφορές στις οποίες: </w:t>
      </w:r>
    </w:p>
    <w:p w14:paraId="2517A7E2" w14:textId="77777777" w:rsidR="00F661A1" w:rsidRPr="00702720" w:rsidRDefault="00F661A1" w:rsidP="00A935CF">
      <w:pPr>
        <w:rPr>
          <w:rFonts w:cs="Tahoma"/>
        </w:rPr>
      </w:pPr>
      <w:r w:rsidRPr="00702720">
        <w:rPr>
          <w:rFonts w:cs="Tahoma"/>
        </w:rPr>
        <w:t xml:space="preserve">α) </w:t>
      </w:r>
      <w:r w:rsidRPr="00702720">
        <w:rPr>
          <w:rFonts w:cs="Tahoma"/>
        </w:rPr>
        <w:tab/>
        <w:t xml:space="preserve">δεν δίνεται τιμή σε ΕΥΡΩ ή που καθορίζεται σχέση ΕΥΡΩ προς ξένο νόμισμα, </w:t>
      </w:r>
    </w:p>
    <w:p w14:paraId="17905D8C" w14:textId="77777777" w:rsidR="00F661A1" w:rsidRPr="00702720" w:rsidRDefault="00F661A1" w:rsidP="00A935CF">
      <w:pPr>
        <w:rPr>
          <w:rFonts w:cs="Tahoma"/>
        </w:rPr>
      </w:pPr>
      <w:r w:rsidRPr="00702720">
        <w:rPr>
          <w:rFonts w:cs="Tahoma"/>
        </w:rPr>
        <w:t xml:space="preserve">β) </w:t>
      </w:r>
      <w:r w:rsidRPr="00702720">
        <w:rPr>
          <w:rFonts w:cs="Tahoma"/>
        </w:rPr>
        <w:tab/>
        <w:t xml:space="preserve">δεν προκύπτει με σαφήνεια η προσφερόμενη τιμή, με την επιφύλαξη της παρ. 4 του άρθρου 102 του ν. 4412/2016 </w:t>
      </w:r>
      <w:r w:rsidR="008B365B" w:rsidRPr="00702720">
        <w:rPr>
          <w:rFonts w:cs="Tahoma"/>
        </w:rPr>
        <w:t xml:space="preserve">όπως τροποποιήθηκε με το άρθρο 42 του ν. 4782/Α36/9-3-2021 </w:t>
      </w:r>
      <w:r w:rsidRPr="00702720">
        <w:rPr>
          <w:rFonts w:cs="Tahoma"/>
        </w:rPr>
        <w:t>και</w:t>
      </w:r>
    </w:p>
    <w:p w14:paraId="490B6057" w14:textId="77777777" w:rsidR="007C189E" w:rsidRPr="00702720" w:rsidRDefault="00F661A1" w:rsidP="007C189E">
      <w:pPr>
        <w:spacing w:line="276" w:lineRule="auto"/>
        <w:rPr>
          <w:rFonts w:cs="Tahoma"/>
        </w:rPr>
      </w:pPr>
      <w:r w:rsidRPr="00702720">
        <w:rPr>
          <w:rFonts w:cs="Tahoma"/>
        </w:rPr>
        <w:t>γ)</w:t>
      </w:r>
      <w:r w:rsidRPr="00702720">
        <w:rPr>
          <w:rFonts w:cs="Tahoma"/>
        </w:rPr>
        <w:tab/>
        <w:t xml:space="preserve">η τιμή υπερβαίνει τον προϋπολογισμό </w:t>
      </w:r>
      <w:r w:rsidR="007C189E" w:rsidRPr="00702720">
        <w:rPr>
          <w:rFonts w:cs="Tahoma"/>
        </w:rPr>
        <w:t xml:space="preserve">του αντίστοιχου τμήματος της σύμβασης που καθορίζεται στην παρούσα διακήρυξη. </w:t>
      </w:r>
    </w:p>
    <w:p w14:paraId="723F60F7" w14:textId="1218A8E9" w:rsidR="00F661A1" w:rsidRPr="00702720" w:rsidRDefault="00F661A1" w:rsidP="00A935CF">
      <w:pPr>
        <w:rPr>
          <w:rFonts w:cs="Tahoma"/>
        </w:rPr>
      </w:pPr>
      <w:r w:rsidRPr="00702720">
        <w:rPr>
          <w:rFonts w:cs="Tahoma"/>
        </w:rPr>
        <w:lastRenderedPageBreak/>
        <w:t xml:space="preserve">Στην οικονομική προσφορά θα πρέπει να επιλέγεται με σαφήνεια ένας από τους τρόπους πληρωμής που περιγράφονται στην παρ. </w:t>
      </w:r>
      <w:r w:rsidRPr="00702720">
        <w:rPr>
          <w:rFonts w:cs="Tahoma"/>
        </w:rPr>
        <w:fldChar w:fldCharType="begin"/>
      </w:r>
      <w:r w:rsidRPr="00702720">
        <w:rPr>
          <w:rFonts w:cs="Tahoma"/>
        </w:rPr>
        <w:instrText xml:space="preserve"> REF _Ref496607306 \r \h  \* MERGEFORMAT </w:instrText>
      </w:r>
      <w:r w:rsidRPr="00702720">
        <w:rPr>
          <w:rFonts w:cs="Tahoma"/>
        </w:rPr>
      </w:r>
      <w:r w:rsidRPr="00702720">
        <w:rPr>
          <w:rFonts w:cs="Tahoma"/>
        </w:rPr>
        <w:fldChar w:fldCharType="separate"/>
      </w:r>
      <w:r w:rsidR="00EA12ED">
        <w:rPr>
          <w:rFonts w:cs="Tahoma"/>
        </w:rPr>
        <w:t>5.1</w:t>
      </w:r>
      <w:r w:rsidRPr="00702720">
        <w:rPr>
          <w:rFonts w:cs="Tahoma"/>
        </w:rPr>
        <w:fldChar w:fldCharType="end"/>
      </w:r>
      <w:r w:rsidRPr="00702720">
        <w:rPr>
          <w:rFonts w:cs="Tahoma"/>
        </w:rPr>
        <w:t xml:space="preserve"> της παρούσας διακήρυξης.</w:t>
      </w:r>
    </w:p>
    <w:p w14:paraId="1C2B8BAB" w14:textId="77777777" w:rsidR="00B209F6" w:rsidRPr="00702720" w:rsidRDefault="00B209F6" w:rsidP="00A935CF">
      <w:pPr>
        <w:rPr>
          <w:rFonts w:cs="Tahoma"/>
        </w:rPr>
      </w:pPr>
    </w:p>
    <w:p w14:paraId="0477E3B6" w14:textId="77777777" w:rsidR="00F661A1" w:rsidRPr="00702720" w:rsidRDefault="00F661A1" w:rsidP="00814E30">
      <w:pPr>
        <w:pStyle w:val="3"/>
        <w:ind w:left="1080" w:hanging="1080"/>
        <w:rPr>
          <w:rFonts w:cs="Tahoma"/>
        </w:rPr>
      </w:pPr>
      <w:bookmarkStart w:id="326" w:name="_Ref496542395"/>
      <w:bookmarkStart w:id="327" w:name="_Ref496542431"/>
      <w:bookmarkStart w:id="328" w:name="_Toc83829720"/>
      <w:bookmarkStart w:id="329" w:name="_Toc83829830"/>
      <w:bookmarkStart w:id="330" w:name="_Toc83928558"/>
      <w:bookmarkStart w:id="331" w:name="_Toc105346406"/>
      <w:bookmarkStart w:id="332" w:name="_Toc191630073"/>
      <w:r w:rsidRPr="00702720">
        <w:rPr>
          <w:rFonts w:cs="Tahoma"/>
        </w:rPr>
        <w:t>Χρόνος ισχύος των προσφορών</w:t>
      </w:r>
      <w:bookmarkEnd w:id="326"/>
      <w:bookmarkEnd w:id="327"/>
      <w:bookmarkEnd w:id="328"/>
      <w:bookmarkEnd w:id="329"/>
      <w:bookmarkEnd w:id="330"/>
      <w:bookmarkEnd w:id="331"/>
      <w:bookmarkEnd w:id="332"/>
    </w:p>
    <w:p w14:paraId="6BF52AB7" w14:textId="77777777" w:rsidR="007C189E" w:rsidRPr="00702720" w:rsidRDefault="00A5713E" w:rsidP="007C189E">
      <w:pPr>
        <w:spacing w:line="276" w:lineRule="auto"/>
        <w:rPr>
          <w:rFonts w:cs="Tahoma"/>
          <w:lang w:eastAsia="el-GR"/>
        </w:rPr>
      </w:pPr>
      <w:r w:rsidRPr="00702720">
        <w:rPr>
          <w:rFonts w:cs="Tahoma"/>
          <w:lang w:eastAsia="el-GR"/>
        </w:rPr>
        <w:t xml:space="preserve">Οι υποβαλλόμενες προσφορές ισχύουν και δεσμεύουν τους οικονομικούς φορείς για διάστημα </w:t>
      </w:r>
      <w:r w:rsidR="007C189E" w:rsidRPr="00702720">
        <w:rPr>
          <w:rFonts w:cs="Tahoma"/>
          <w:iCs/>
          <w:lang w:eastAsia="el-GR"/>
        </w:rPr>
        <w:t xml:space="preserve">δώδεκα (12) μηνών </w:t>
      </w:r>
      <w:r w:rsidR="007C189E" w:rsidRPr="00702720">
        <w:rPr>
          <w:rFonts w:cs="Tahoma"/>
          <w:lang w:eastAsia="el-GR"/>
        </w:rPr>
        <w:t>από την επόμενη της καταληκτικής ημερομηνίας υποβολής τους.</w:t>
      </w:r>
    </w:p>
    <w:p w14:paraId="4ABBB8DB" w14:textId="77777777" w:rsidR="00F661A1" w:rsidRPr="00702720" w:rsidRDefault="00F661A1" w:rsidP="00A935CF">
      <w:pPr>
        <w:rPr>
          <w:rFonts w:cs="Tahoma"/>
          <w:lang w:eastAsia="el-GR"/>
        </w:rPr>
      </w:pPr>
      <w:r w:rsidRPr="00702720">
        <w:rPr>
          <w:rFonts w:cs="Tahoma"/>
          <w:lang w:eastAsia="el-GR"/>
        </w:rPr>
        <w:t xml:space="preserve">Προσφορά η οποία ορίζει χρόνο ισχύος μικρότερο από τον ανωτέρω προβλεπόμενο </w:t>
      </w:r>
      <w:r w:rsidRPr="00702720">
        <w:rPr>
          <w:rFonts w:cs="Tahoma"/>
          <w:b/>
          <w:bCs/>
          <w:lang w:eastAsia="el-GR"/>
        </w:rPr>
        <w:t>απορρίπτεται.</w:t>
      </w:r>
    </w:p>
    <w:p w14:paraId="25001927" w14:textId="77777777" w:rsidR="004D113E" w:rsidRPr="00702720" w:rsidRDefault="004D113E" w:rsidP="004D113E">
      <w:pPr>
        <w:rPr>
          <w:rFonts w:cs="Tahoma"/>
          <w:lang w:eastAsia="el-GR"/>
        </w:rPr>
      </w:pPr>
      <w:r w:rsidRPr="00702720">
        <w:rPr>
          <w:rFonts w:cs="Tahoma"/>
          <w:lang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702720">
        <w:rPr>
          <w:rFonts w:cs="Tahoma"/>
        </w:rPr>
        <w:t xml:space="preserve">την παράγραφο </w:t>
      </w:r>
      <w:r w:rsidRPr="00702720">
        <w:rPr>
          <w:rFonts w:cs="Tahoma"/>
          <w:lang w:eastAsia="el-GR"/>
        </w:rPr>
        <w:t>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0FD1B7E0" w14:textId="77777777" w:rsidR="004D113E" w:rsidRPr="00702720" w:rsidRDefault="004D113E" w:rsidP="004D113E">
      <w:pPr>
        <w:rPr>
          <w:rFonts w:cs="Tahoma"/>
          <w:lang w:eastAsia="el-GR"/>
        </w:rPr>
      </w:pPr>
      <w:r w:rsidRPr="00702720">
        <w:rPr>
          <w:rFonts w:cs="Tahoma"/>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702720">
        <w:rPr>
          <w:rFonts w:cs="Tahoma"/>
          <w:lang w:eastAsia="el-GR"/>
        </w:rPr>
        <w:t>παρέτειναν</w:t>
      </w:r>
      <w:proofErr w:type="spellEnd"/>
      <w:r w:rsidRPr="00702720">
        <w:rPr>
          <w:rFonts w:cs="Tahoma"/>
          <w:lang w:eastAsia="el-GR"/>
        </w:rPr>
        <w:t xml:space="preserve"> τις προσφορές τους και αποκλείονται οι λοιποί οικονομικοί φορείς.</w:t>
      </w:r>
    </w:p>
    <w:p w14:paraId="4C6807B6" w14:textId="7B87C385" w:rsidR="00AB2C61" w:rsidRPr="00702720" w:rsidRDefault="004D113E" w:rsidP="004D113E">
      <w:pPr>
        <w:rPr>
          <w:rFonts w:cs="Tahoma"/>
          <w:lang w:eastAsia="el-GR"/>
        </w:rPr>
      </w:pPr>
      <w:r w:rsidRPr="00702720">
        <w:rPr>
          <w:rFonts w:cs="Tahoma"/>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r w:rsidR="00AB2C61" w:rsidRPr="00702720">
        <w:rPr>
          <w:rFonts w:cs="Tahoma"/>
          <w:lang w:eastAsia="el-GR"/>
        </w:rPr>
        <w:t>.</w:t>
      </w:r>
    </w:p>
    <w:p w14:paraId="4DFCB48C" w14:textId="77777777" w:rsidR="00F661A1" w:rsidRPr="00702720" w:rsidRDefault="00F661A1" w:rsidP="00A935CF">
      <w:pPr>
        <w:rPr>
          <w:rFonts w:cs="Tahoma"/>
        </w:rPr>
      </w:pPr>
    </w:p>
    <w:p w14:paraId="72A73A1F" w14:textId="77777777" w:rsidR="00F661A1" w:rsidRPr="00702720" w:rsidRDefault="00F661A1" w:rsidP="00814E30">
      <w:pPr>
        <w:pStyle w:val="3"/>
        <w:ind w:left="1080" w:hanging="1080"/>
        <w:rPr>
          <w:rFonts w:cs="Tahoma"/>
        </w:rPr>
      </w:pPr>
      <w:bookmarkStart w:id="333" w:name="_Toc83829721"/>
      <w:bookmarkStart w:id="334" w:name="_Toc83829831"/>
      <w:bookmarkStart w:id="335" w:name="_Toc83928559"/>
      <w:bookmarkStart w:id="336" w:name="_Toc105346407"/>
      <w:bookmarkStart w:id="337" w:name="_Toc191630074"/>
      <w:r w:rsidRPr="00702720">
        <w:rPr>
          <w:rFonts w:cs="Tahoma"/>
        </w:rPr>
        <w:t>Λόγοι απόρριψης προσφορών</w:t>
      </w:r>
      <w:bookmarkEnd w:id="333"/>
      <w:bookmarkEnd w:id="334"/>
      <w:bookmarkEnd w:id="335"/>
      <w:bookmarkEnd w:id="336"/>
      <w:bookmarkEnd w:id="337"/>
    </w:p>
    <w:p w14:paraId="146D9A3F" w14:textId="77777777" w:rsidR="00F661A1" w:rsidRPr="00702720" w:rsidRDefault="00F661A1" w:rsidP="00A935CF">
      <w:pPr>
        <w:rPr>
          <w:rFonts w:cs="Tahoma"/>
        </w:rPr>
      </w:pPr>
      <w:r w:rsidRPr="00702720">
        <w:rPr>
          <w:rFonts w:cs="Tahoma"/>
        </w:rPr>
        <w:t>H αναθέτουσα αρχή με βάση τα αποτελέσματα του ελέγχου και της αξιολόγησης των προσφορών, απορρίπτει, σε κάθε περίπτωση, προσφορά:</w:t>
      </w:r>
    </w:p>
    <w:p w14:paraId="4BC3146A" w14:textId="4872C6B9" w:rsidR="00F661A1" w:rsidRPr="00702720" w:rsidRDefault="00100DDF" w:rsidP="007C189E">
      <w:pPr>
        <w:pStyle w:val="a"/>
        <w:numPr>
          <w:ilvl w:val="0"/>
          <w:numId w:val="2"/>
        </w:numPr>
        <w:ind w:left="709"/>
        <w:rPr>
          <w:rFonts w:cs="Tahoma"/>
        </w:rPr>
      </w:pPr>
      <w:r w:rsidRPr="00702720">
        <w:rPr>
          <w:rFonts w:cs="Tahoma"/>
        </w:rPr>
        <w:t>η οποία</w:t>
      </w:r>
      <w:r w:rsidR="009A04A8" w:rsidRPr="00702720">
        <w:rPr>
          <w:rFonts w:cs="Tahoma"/>
        </w:rPr>
        <w:t>, με την επιφύλαξη του άρθρου 102 του ν. 4412/2016 περί συμπλήρωσης,</w:t>
      </w:r>
      <w:r w:rsidRPr="00702720">
        <w:rPr>
          <w:rFonts w:cs="Tahoma"/>
        </w:rPr>
        <w:t xml:space="preserve"> αποκλίνει από απαράβατους όρους περί σύνταξης και υποβολής της προσφοράς, ή δεν υποβάλλεται</w:t>
      </w:r>
      <w:r w:rsidRPr="00702720" w:rsidDel="00A334BA">
        <w:rPr>
          <w:rFonts w:cs="Tahoma"/>
        </w:rPr>
        <w:t xml:space="preserve"> </w:t>
      </w:r>
      <w:r w:rsidRPr="00702720">
        <w:rPr>
          <w:rFonts w:cs="Tahoma"/>
        </w:rPr>
        <w:t>εμπρόθεσμα</w:t>
      </w:r>
      <w:r w:rsidR="00F661A1" w:rsidRPr="00702720">
        <w:rPr>
          <w:rFonts w:cs="Tahoma"/>
        </w:rPr>
        <w:t xml:space="preserve">, με τον τρόπο και με το περιεχόμενο που ορίζεται πιο πάνω και συγκεκριμένα στις παραγράφους </w:t>
      </w:r>
      <w:r w:rsidR="00F661A1" w:rsidRPr="00702720">
        <w:rPr>
          <w:rFonts w:cs="Tahoma"/>
        </w:rPr>
        <w:fldChar w:fldCharType="begin"/>
      </w:r>
      <w:r w:rsidR="00F661A1" w:rsidRPr="00702720">
        <w:rPr>
          <w:rFonts w:cs="Tahoma"/>
        </w:rPr>
        <w:instrText xml:space="preserve"> REF _Ref496542253 \r \h  \* MERGEFORMAT </w:instrText>
      </w:r>
      <w:r w:rsidR="00F661A1" w:rsidRPr="00702720">
        <w:rPr>
          <w:rFonts w:cs="Tahoma"/>
        </w:rPr>
      </w:r>
      <w:r w:rsidR="00F661A1" w:rsidRPr="00702720">
        <w:rPr>
          <w:rFonts w:cs="Tahoma"/>
        </w:rPr>
        <w:fldChar w:fldCharType="separate"/>
      </w:r>
      <w:r w:rsidR="00EA12ED">
        <w:rPr>
          <w:rFonts w:cs="Tahoma"/>
        </w:rPr>
        <w:t>2.4.1</w:t>
      </w:r>
      <w:r w:rsidR="00F661A1" w:rsidRPr="00702720">
        <w:rPr>
          <w:rFonts w:cs="Tahoma"/>
        </w:rPr>
        <w:fldChar w:fldCharType="end"/>
      </w:r>
      <w:r w:rsidR="00F661A1" w:rsidRPr="00702720">
        <w:rPr>
          <w:rFonts w:cs="Tahoma"/>
        </w:rPr>
        <w:t xml:space="preserve"> (Γενικοί όροι υποβολής προσφορών), </w:t>
      </w:r>
      <w:r w:rsidR="00F661A1" w:rsidRPr="00702720">
        <w:rPr>
          <w:rFonts w:cs="Tahoma"/>
        </w:rPr>
        <w:fldChar w:fldCharType="begin"/>
      </w:r>
      <w:r w:rsidR="00F661A1" w:rsidRPr="00702720">
        <w:rPr>
          <w:rFonts w:cs="Tahoma"/>
        </w:rPr>
        <w:instrText xml:space="preserve"> REF _Ref496542299 \r \h  \* MERGEFORMAT </w:instrText>
      </w:r>
      <w:r w:rsidR="00F661A1" w:rsidRPr="00702720">
        <w:rPr>
          <w:rFonts w:cs="Tahoma"/>
        </w:rPr>
      </w:r>
      <w:r w:rsidR="00F661A1" w:rsidRPr="00702720">
        <w:rPr>
          <w:rFonts w:cs="Tahoma"/>
        </w:rPr>
        <w:fldChar w:fldCharType="separate"/>
      </w:r>
      <w:r w:rsidR="00EA12ED">
        <w:rPr>
          <w:rFonts w:cs="Tahoma"/>
        </w:rPr>
        <w:t>2.4.2</w:t>
      </w:r>
      <w:r w:rsidR="00F661A1" w:rsidRPr="00702720">
        <w:rPr>
          <w:rFonts w:cs="Tahoma"/>
        </w:rPr>
        <w:fldChar w:fldCharType="end"/>
      </w:r>
      <w:r w:rsidR="00F661A1" w:rsidRPr="00702720">
        <w:rPr>
          <w:rFonts w:cs="Tahoma"/>
        </w:rPr>
        <w:t xml:space="preserve"> (Χρόνος και τρόπος υποβολής προσφορών), </w:t>
      </w:r>
      <w:r w:rsidR="00F661A1" w:rsidRPr="00702720">
        <w:rPr>
          <w:rFonts w:cs="Tahoma"/>
        </w:rPr>
        <w:fldChar w:fldCharType="begin"/>
      </w:r>
      <w:r w:rsidR="00F661A1" w:rsidRPr="00702720">
        <w:rPr>
          <w:rFonts w:cs="Tahoma"/>
        </w:rPr>
        <w:instrText xml:space="preserve"> REF _Ref496542340 \r \h  \* MERGEFORMAT </w:instrText>
      </w:r>
      <w:r w:rsidR="00F661A1" w:rsidRPr="00702720">
        <w:rPr>
          <w:rFonts w:cs="Tahoma"/>
        </w:rPr>
      </w:r>
      <w:r w:rsidR="00F661A1" w:rsidRPr="00702720">
        <w:rPr>
          <w:rFonts w:cs="Tahoma"/>
        </w:rPr>
        <w:fldChar w:fldCharType="separate"/>
      </w:r>
      <w:r w:rsidR="00EA12ED">
        <w:rPr>
          <w:rFonts w:cs="Tahoma"/>
        </w:rPr>
        <w:t>2.4.3</w:t>
      </w:r>
      <w:r w:rsidR="00F661A1" w:rsidRPr="00702720">
        <w:rPr>
          <w:rFonts w:cs="Tahoma"/>
        </w:rPr>
        <w:fldChar w:fldCharType="end"/>
      </w:r>
      <w:r w:rsidR="00F661A1" w:rsidRPr="00702720">
        <w:rPr>
          <w:rFonts w:cs="Tahoma"/>
        </w:rPr>
        <w:t xml:space="preserve"> (Περιεχόμενο φακέλων δικαιολογητικών συμμετοχής </w:t>
      </w:r>
      <w:r w:rsidR="00132A96" w:rsidRPr="00702720">
        <w:rPr>
          <w:rFonts w:cs="Tahoma"/>
        </w:rPr>
        <w:t>-</w:t>
      </w:r>
      <w:r w:rsidR="00132A96" w:rsidRPr="00702720">
        <w:rPr>
          <w:rFonts w:cs="Tahoma"/>
          <w:lang w:val="en-US"/>
        </w:rPr>
        <w:t>T</w:t>
      </w:r>
      <w:proofErr w:type="spellStart"/>
      <w:r w:rsidR="00F661A1" w:rsidRPr="00702720">
        <w:rPr>
          <w:rFonts w:cs="Tahoma"/>
        </w:rPr>
        <w:t>εχνική</w:t>
      </w:r>
      <w:proofErr w:type="spellEnd"/>
      <w:r w:rsidR="00F661A1" w:rsidRPr="00702720">
        <w:rPr>
          <w:rFonts w:cs="Tahoma"/>
        </w:rPr>
        <w:t xml:space="preserve"> προσφορά), </w:t>
      </w:r>
      <w:r w:rsidR="00F661A1" w:rsidRPr="00702720">
        <w:rPr>
          <w:rFonts w:cs="Tahoma"/>
        </w:rPr>
        <w:fldChar w:fldCharType="begin"/>
      </w:r>
      <w:r w:rsidR="00F661A1" w:rsidRPr="00702720">
        <w:rPr>
          <w:rFonts w:cs="Tahoma"/>
        </w:rPr>
        <w:instrText xml:space="preserve"> REF _Ref496542376 \r \h  \* MERGEFORMAT </w:instrText>
      </w:r>
      <w:r w:rsidR="00F661A1" w:rsidRPr="00702720">
        <w:rPr>
          <w:rFonts w:cs="Tahoma"/>
        </w:rPr>
      </w:r>
      <w:r w:rsidR="00F661A1" w:rsidRPr="00702720">
        <w:rPr>
          <w:rFonts w:cs="Tahoma"/>
        </w:rPr>
        <w:fldChar w:fldCharType="separate"/>
      </w:r>
      <w:r w:rsidR="00EA12ED">
        <w:rPr>
          <w:rFonts w:cs="Tahoma"/>
        </w:rPr>
        <w:t>2.4.4</w:t>
      </w:r>
      <w:r w:rsidR="00F661A1" w:rsidRPr="00702720">
        <w:rPr>
          <w:rFonts w:cs="Tahoma"/>
        </w:rPr>
        <w:fldChar w:fldCharType="end"/>
      </w:r>
      <w:r w:rsidR="00F661A1" w:rsidRPr="00702720">
        <w:rPr>
          <w:rFonts w:cs="Tahoma"/>
        </w:rPr>
        <w:t xml:space="preserve"> (Περιεχόμενο φακέλου οικονομικής προσφοράς, τρόπος σύνταξης και υποβολής οικονομικών προσφορών</w:t>
      </w:r>
      <w:r w:rsidR="009A04A8" w:rsidRPr="00702720">
        <w:rPr>
          <w:rFonts w:cs="Tahoma"/>
        </w:rPr>
        <w:t xml:space="preserve"> , ειδικά ως προς τους όρους, οι οποίοι ρητώς έχουν καθοριστεί επί ποινή αποκλεισμού, στην παρούσα διακήρυξη</w:t>
      </w:r>
      <w:r w:rsidR="00F661A1" w:rsidRPr="00702720">
        <w:rPr>
          <w:rFonts w:cs="Tahoma"/>
        </w:rPr>
        <w:t xml:space="preserve">), </w:t>
      </w:r>
      <w:r w:rsidR="00F661A1" w:rsidRPr="00702720">
        <w:rPr>
          <w:rFonts w:cs="Tahoma"/>
        </w:rPr>
        <w:fldChar w:fldCharType="begin"/>
      </w:r>
      <w:r w:rsidR="00F661A1" w:rsidRPr="00702720">
        <w:rPr>
          <w:rFonts w:cs="Tahoma"/>
        </w:rPr>
        <w:instrText xml:space="preserve"> REF _Ref496542395 \r \h  \* MERGEFORMAT </w:instrText>
      </w:r>
      <w:r w:rsidR="00F661A1" w:rsidRPr="00702720">
        <w:rPr>
          <w:rFonts w:cs="Tahoma"/>
        </w:rPr>
      </w:r>
      <w:r w:rsidR="00F661A1" w:rsidRPr="00702720">
        <w:rPr>
          <w:rFonts w:cs="Tahoma"/>
        </w:rPr>
        <w:fldChar w:fldCharType="separate"/>
      </w:r>
      <w:r w:rsidR="00EA12ED">
        <w:rPr>
          <w:rFonts w:cs="Tahoma"/>
        </w:rPr>
        <w:t>2.4.5</w:t>
      </w:r>
      <w:r w:rsidR="00F661A1" w:rsidRPr="00702720">
        <w:rPr>
          <w:rFonts w:cs="Tahoma"/>
        </w:rPr>
        <w:fldChar w:fldCharType="end"/>
      </w:r>
      <w:r w:rsidR="00F661A1" w:rsidRPr="00702720">
        <w:rPr>
          <w:rFonts w:cs="Tahoma"/>
        </w:rPr>
        <w:t xml:space="preserve"> (Χρόνος ισχύος προσφορών), </w:t>
      </w:r>
      <w:r w:rsidR="00F661A1" w:rsidRPr="00702720">
        <w:rPr>
          <w:rFonts w:cs="Tahoma"/>
        </w:rPr>
        <w:fldChar w:fldCharType="begin"/>
      </w:r>
      <w:r w:rsidR="00F661A1" w:rsidRPr="00702720">
        <w:rPr>
          <w:rFonts w:cs="Tahoma"/>
        </w:rPr>
        <w:instrText xml:space="preserve"> REF _Ref496542534 \r \h  \* MERGEFORMAT </w:instrText>
      </w:r>
      <w:r w:rsidR="00F661A1" w:rsidRPr="00702720">
        <w:rPr>
          <w:rFonts w:cs="Tahoma"/>
        </w:rPr>
      </w:r>
      <w:r w:rsidR="00F661A1" w:rsidRPr="00702720">
        <w:rPr>
          <w:rFonts w:cs="Tahoma"/>
        </w:rPr>
        <w:fldChar w:fldCharType="separate"/>
      </w:r>
      <w:r w:rsidR="00EA12ED">
        <w:rPr>
          <w:rFonts w:cs="Tahoma"/>
        </w:rPr>
        <w:t>3.1</w:t>
      </w:r>
      <w:r w:rsidR="00F661A1" w:rsidRPr="00702720">
        <w:rPr>
          <w:rFonts w:cs="Tahoma"/>
        </w:rPr>
        <w:fldChar w:fldCharType="end"/>
      </w:r>
      <w:r w:rsidR="00F661A1" w:rsidRPr="00702720">
        <w:rPr>
          <w:rFonts w:cs="Tahoma"/>
        </w:rPr>
        <w:t xml:space="preserve"> (Αποσφράγιση και αξιολόγηση προσφορών), </w:t>
      </w:r>
      <w:r w:rsidR="00F661A1" w:rsidRPr="00702720">
        <w:rPr>
          <w:rFonts w:cs="Tahoma"/>
        </w:rPr>
        <w:fldChar w:fldCharType="begin"/>
      </w:r>
      <w:r w:rsidR="00F661A1" w:rsidRPr="00702720">
        <w:rPr>
          <w:rFonts w:cs="Tahoma"/>
        </w:rPr>
        <w:instrText xml:space="preserve"> REF _Ref496542592 \r \h  \* MERGEFORMAT </w:instrText>
      </w:r>
      <w:r w:rsidR="00F661A1" w:rsidRPr="00702720">
        <w:rPr>
          <w:rFonts w:cs="Tahoma"/>
        </w:rPr>
      </w:r>
      <w:r w:rsidR="00F661A1" w:rsidRPr="00702720">
        <w:rPr>
          <w:rFonts w:cs="Tahoma"/>
        </w:rPr>
        <w:fldChar w:fldCharType="separate"/>
      </w:r>
      <w:r w:rsidR="00EA12ED">
        <w:rPr>
          <w:rFonts w:cs="Tahoma"/>
        </w:rPr>
        <w:t>3.2</w:t>
      </w:r>
      <w:r w:rsidR="00F661A1" w:rsidRPr="00702720">
        <w:rPr>
          <w:rFonts w:cs="Tahoma"/>
        </w:rPr>
        <w:fldChar w:fldCharType="end"/>
      </w:r>
      <w:r w:rsidR="00F661A1" w:rsidRPr="00702720">
        <w:rPr>
          <w:rFonts w:cs="Tahoma"/>
        </w:rPr>
        <w:t xml:space="preserve"> (Πρόσκληση υποβολής δικαιολογητικών προσωρινού αναδόχου) της παρούσας,</w:t>
      </w:r>
    </w:p>
    <w:p w14:paraId="15F302D3" w14:textId="77777777" w:rsidR="00F661A1" w:rsidRPr="00702720" w:rsidRDefault="00F661A1" w:rsidP="007C189E">
      <w:pPr>
        <w:pStyle w:val="a"/>
        <w:numPr>
          <w:ilvl w:val="0"/>
          <w:numId w:val="2"/>
        </w:numPr>
        <w:ind w:left="709"/>
        <w:rPr>
          <w:rFonts w:cs="Tahoma"/>
        </w:rPr>
      </w:pPr>
      <w:r w:rsidRPr="00702720">
        <w:rPr>
          <w:rFonts w:cs="Tahoma"/>
        </w:rPr>
        <w:t xml:space="preserve">η οποία περιέχει ατέλειες, ελλείψεις, ασάφειες ή </w:t>
      </w:r>
      <w:r w:rsidR="00100DDF" w:rsidRPr="00702720">
        <w:rPr>
          <w:rFonts w:cs="Tahoma"/>
        </w:rPr>
        <w:t xml:space="preserve">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w:t>
      </w:r>
      <w:r w:rsidR="00100DDF" w:rsidRPr="00702720">
        <w:rPr>
          <w:rFonts w:cs="Tahoma"/>
        </w:rPr>
        <w:lastRenderedPageBreak/>
        <w:t>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r w:rsidRPr="00702720">
        <w:rPr>
          <w:rFonts w:cs="Tahoma"/>
        </w:rPr>
        <w:t>,</w:t>
      </w:r>
    </w:p>
    <w:p w14:paraId="26C003BD" w14:textId="77777777" w:rsidR="00F661A1" w:rsidRPr="00702720" w:rsidRDefault="00F661A1" w:rsidP="007C189E">
      <w:pPr>
        <w:pStyle w:val="a"/>
        <w:numPr>
          <w:ilvl w:val="0"/>
          <w:numId w:val="2"/>
        </w:numPr>
        <w:ind w:left="709"/>
        <w:rPr>
          <w:rFonts w:cs="Tahoma"/>
        </w:rPr>
      </w:pPr>
      <w:r w:rsidRPr="00702720">
        <w:rPr>
          <w:rFonts w:cs="Tahoma"/>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100DDF" w:rsidRPr="00702720">
        <w:rPr>
          <w:rFonts w:cs="Tahoma"/>
        </w:rPr>
        <w:t>3.1.2.1</w:t>
      </w:r>
      <w:r w:rsidRPr="00702720">
        <w:rPr>
          <w:rFonts w:cs="Tahoma"/>
        </w:rPr>
        <w:t xml:space="preserve"> της παρούσας </w:t>
      </w:r>
      <w:r w:rsidR="00100DDF" w:rsidRPr="00702720">
        <w:rPr>
          <w:rFonts w:cs="Tahoma"/>
        </w:rPr>
        <w:t>και τα άρθρα 102 και 103 του ν. 4412/2016</w:t>
      </w:r>
      <w:r w:rsidRPr="00702720">
        <w:rPr>
          <w:rFonts w:cs="Tahoma"/>
        </w:rPr>
        <w:t>,</w:t>
      </w:r>
    </w:p>
    <w:p w14:paraId="2F5C2E25" w14:textId="77777777" w:rsidR="00F661A1" w:rsidRPr="00702720" w:rsidRDefault="00F661A1" w:rsidP="007C189E">
      <w:pPr>
        <w:pStyle w:val="a"/>
        <w:numPr>
          <w:ilvl w:val="0"/>
          <w:numId w:val="2"/>
        </w:numPr>
        <w:ind w:left="709"/>
        <w:rPr>
          <w:rFonts w:cs="Tahoma"/>
        </w:rPr>
      </w:pPr>
      <w:r w:rsidRPr="00702720">
        <w:rPr>
          <w:rFonts w:cs="Tahoma"/>
        </w:rPr>
        <w:t xml:space="preserve">η οποία είναι εναλλακτική προσφορά. </w:t>
      </w:r>
    </w:p>
    <w:p w14:paraId="7E631C07" w14:textId="77777777" w:rsidR="00F661A1" w:rsidRPr="00702720" w:rsidRDefault="00F661A1" w:rsidP="007C189E">
      <w:pPr>
        <w:pStyle w:val="a"/>
        <w:numPr>
          <w:ilvl w:val="0"/>
          <w:numId w:val="2"/>
        </w:numPr>
        <w:ind w:left="709"/>
        <w:rPr>
          <w:rFonts w:cs="Tahoma"/>
        </w:rPr>
      </w:pPr>
      <w:r w:rsidRPr="00702720">
        <w:rPr>
          <w:rFonts w:cs="Tahoma"/>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A52356" w:rsidRPr="00702720">
        <w:rPr>
          <w:rFonts w:cs="Tahoma"/>
        </w:rPr>
        <w:t>2.2.3.</w:t>
      </w:r>
      <w:r w:rsidR="00736046" w:rsidRPr="00702720">
        <w:rPr>
          <w:rFonts w:cs="Tahoma"/>
        </w:rPr>
        <w:t>3</w:t>
      </w:r>
      <w:r w:rsidR="00A52356" w:rsidRPr="00702720">
        <w:rPr>
          <w:rFonts w:cs="Tahoma"/>
        </w:rPr>
        <w:t xml:space="preserve"> </w:t>
      </w:r>
      <w:r w:rsidRPr="00702720">
        <w:rPr>
          <w:rFonts w:cs="Tahoma"/>
        </w:rPr>
        <w:t>περ.</w:t>
      </w:r>
      <w:r w:rsidR="00CE21DE" w:rsidRPr="00702720">
        <w:rPr>
          <w:rFonts w:cs="Tahoma"/>
        </w:rPr>
        <w:t xml:space="preserve"> </w:t>
      </w:r>
      <w:r w:rsidRPr="00702720">
        <w:rPr>
          <w:rFonts w:cs="Tahoma"/>
        </w:rPr>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B372989" w14:textId="77777777" w:rsidR="00F661A1" w:rsidRPr="00702720" w:rsidRDefault="00F661A1" w:rsidP="007C189E">
      <w:pPr>
        <w:pStyle w:val="a"/>
        <w:numPr>
          <w:ilvl w:val="0"/>
          <w:numId w:val="2"/>
        </w:numPr>
        <w:ind w:left="709"/>
        <w:rPr>
          <w:rFonts w:cs="Tahoma"/>
        </w:rPr>
      </w:pPr>
      <w:r w:rsidRPr="00702720">
        <w:rPr>
          <w:rFonts w:cs="Tahoma"/>
        </w:rPr>
        <w:t>η οποία είναι υπό αίρεση,</w:t>
      </w:r>
    </w:p>
    <w:p w14:paraId="4E414350" w14:textId="77777777" w:rsidR="00F661A1" w:rsidRPr="00702720" w:rsidRDefault="00F661A1" w:rsidP="007C189E">
      <w:pPr>
        <w:pStyle w:val="a"/>
        <w:numPr>
          <w:ilvl w:val="0"/>
          <w:numId w:val="2"/>
        </w:numPr>
        <w:ind w:left="709"/>
        <w:rPr>
          <w:rFonts w:cs="Tahoma"/>
        </w:rPr>
      </w:pPr>
      <w:r w:rsidRPr="00702720">
        <w:rPr>
          <w:rFonts w:cs="Tahoma"/>
        </w:rPr>
        <w:t>η οποία θέτει όρο αναπροσαρμογής,</w:t>
      </w:r>
    </w:p>
    <w:p w14:paraId="38C02609" w14:textId="77777777" w:rsidR="00F661A1" w:rsidRPr="00702720" w:rsidRDefault="00F661A1" w:rsidP="007C189E">
      <w:pPr>
        <w:pStyle w:val="a"/>
        <w:numPr>
          <w:ilvl w:val="0"/>
          <w:numId w:val="2"/>
        </w:numPr>
        <w:ind w:left="709"/>
        <w:rPr>
          <w:rFonts w:cs="Tahoma"/>
        </w:rPr>
      </w:pPr>
      <w:r w:rsidRPr="00702720">
        <w:rPr>
          <w:rFonts w:cs="Tahoma"/>
        </w:rPr>
        <w:t>η οποία εμφανίζει οποιοδήποτε στοιχείο του προσφερόμενου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3E7FF62B" w14:textId="77777777" w:rsidR="00100DDF" w:rsidRPr="00702720" w:rsidRDefault="00100DDF" w:rsidP="007C189E">
      <w:pPr>
        <w:pStyle w:val="a"/>
        <w:numPr>
          <w:ilvl w:val="0"/>
          <w:numId w:val="2"/>
        </w:numPr>
        <w:ind w:left="709"/>
        <w:rPr>
          <w:rFonts w:cs="Tahoma"/>
        </w:rPr>
      </w:pPr>
      <w:r w:rsidRPr="00702720">
        <w:rPr>
          <w:rFonts w:cs="Tahoma"/>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4E13B3BA" w14:textId="77777777" w:rsidR="00100DDF" w:rsidRPr="00702720" w:rsidRDefault="00100DDF" w:rsidP="007C189E">
      <w:pPr>
        <w:pStyle w:val="a"/>
        <w:numPr>
          <w:ilvl w:val="0"/>
          <w:numId w:val="2"/>
        </w:numPr>
        <w:ind w:left="709"/>
        <w:rPr>
          <w:rFonts w:cs="Tahoma"/>
        </w:rPr>
      </w:pPr>
      <w:r w:rsidRPr="00702720">
        <w:rPr>
          <w:rFonts w:cs="Tahoma"/>
        </w:rPr>
        <w:t>εφόσον διαπιστωθεί ότι είναι ασυνήθιστα χαμηλή διότι δε συμμορφώνεται με τις ισχύουσες  υποχρεώσεις της παρ. 2 του άρθρου 18 του ν.4412/2016,</w:t>
      </w:r>
    </w:p>
    <w:p w14:paraId="64E2B3D2" w14:textId="3B100C1B" w:rsidR="00100DDF" w:rsidRPr="00702720" w:rsidRDefault="00100DDF" w:rsidP="007C189E">
      <w:pPr>
        <w:pStyle w:val="a"/>
        <w:numPr>
          <w:ilvl w:val="0"/>
          <w:numId w:val="2"/>
        </w:numPr>
        <w:ind w:left="709"/>
        <w:rPr>
          <w:rFonts w:cs="Tahoma"/>
        </w:rPr>
      </w:pPr>
      <w:r w:rsidRPr="00702720">
        <w:rPr>
          <w:rFonts w:cs="Tahoma"/>
        </w:rPr>
        <w:t>η οποία παρουσιάζει αποκλίσεις ως προς τους όρους και τις τεχνικές προδιαγραφές της σύμβασης</w:t>
      </w:r>
      <w:r w:rsidR="009A04A8" w:rsidRPr="00702720">
        <w:rPr>
          <w:rFonts w:cs="Tahoma"/>
        </w:rPr>
        <w:t xml:space="preserve"> που έχουν ρητώς καθοριστεί, επί ποινή αποκλεισμού, στην παρούσα Διακήρυξη</w:t>
      </w:r>
      <w:r w:rsidRPr="00702720">
        <w:rPr>
          <w:rFonts w:cs="Tahoma"/>
        </w:rPr>
        <w:t>,</w:t>
      </w:r>
    </w:p>
    <w:p w14:paraId="6819638A" w14:textId="77777777" w:rsidR="00100DDF" w:rsidRPr="00702720" w:rsidRDefault="00100DDF" w:rsidP="007C189E">
      <w:pPr>
        <w:pStyle w:val="a"/>
        <w:numPr>
          <w:ilvl w:val="0"/>
          <w:numId w:val="2"/>
        </w:numPr>
        <w:ind w:left="709"/>
        <w:rPr>
          <w:rFonts w:cs="Tahoma"/>
        </w:rPr>
      </w:pPr>
      <w:r w:rsidRPr="00702720">
        <w:rPr>
          <w:rFonts w:cs="Tahoma"/>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310CA6AF" w14:textId="77777777" w:rsidR="00100DDF" w:rsidRPr="00702720" w:rsidRDefault="00100DDF" w:rsidP="007C189E">
      <w:pPr>
        <w:pStyle w:val="a"/>
        <w:numPr>
          <w:ilvl w:val="0"/>
          <w:numId w:val="2"/>
        </w:numPr>
        <w:ind w:left="709"/>
        <w:rPr>
          <w:rFonts w:cs="Tahoma"/>
        </w:rPr>
      </w:pPr>
      <w:r w:rsidRPr="00702720">
        <w:rPr>
          <w:rFonts w:cs="Tahoma"/>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4D636396" w14:textId="77777777" w:rsidR="00100DDF" w:rsidRPr="00702720" w:rsidRDefault="00100DDF" w:rsidP="007C189E">
      <w:pPr>
        <w:pStyle w:val="a"/>
        <w:numPr>
          <w:ilvl w:val="0"/>
          <w:numId w:val="2"/>
        </w:numPr>
        <w:ind w:left="709"/>
        <w:rPr>
          <w:rFonts w:cs="Tahoma"/>
        </w:rPr>
      </w:pPr>
      <w:r w:rsidRPr="00702720">
        <w:rPr>
          <w:rFonts w:cs="Tahoma"/>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7F1A256E" w14:textId="77777777" w:rsidR="00CD6EF2" w:rsidRPr="00702720" w:rsidRDefault="00F661A1" w:rsidP="007C189E">
      <w:pPr>
        <w:pStyle w:val="a"/>
        <w:numPr>
          <w:ilvl w:val="0"/>
          <w:numId w:val="2"/>
        </w:numPr>
        <w:ind w:left="709"/>
        <w:rPr>
          <w:rFonts w:cs="Tahoma"/>
        </w:rPr>
      </w:pPr>
      <w:r w:rsidRPr="00702720">
        <w:rPr>
          <w:rFonts w:cs="Tahoma"/>
        </w:rPr>
        <w:t>η οποία παρουσιάζει διαφορές μεταξύ των Πινάκων Οικονομικής Προσφοράς χωρίς τιμές και των αντιστοίχων Πινάκων Οικονομικής Προσφοράς με τιμές,</w:t>
      </w:r>
      <w:r w:rsidR="00CC4EFC" w:rsidRPr="00702720">
        <w:rPr>
          <w:rFonts w:cs="Tahoma"/>
        </w:rPr>
        <w:t xml:space="preserve"> </w:t>
      </w:r>
    </w:p>
    <w:p w14:paraId="5DA79864" w14:textId="454BD08E" w:rsidR="00D0243F" w:rsidRPr="00702720" w:rsidRDefault="00F661A1" w:rsidP="007C189E">
      <w:pPr>
        <w:pStyle w:val="a"/>
        <w:numPr>
          <w:ilvl w:val="0"/>
          <w:numId w:val="2"/>
        </w:numPr>
        <w:ind w:left="709"/>
        <w:rPr>
          <w:rFonts w:cs="Tahoma"/>
        </w:rPr>
      </w:pPr>
      <w:r w:rsidRPr="00702720">
        <w:rPr>
          <w:rFonts w:cs="Tahoma"/>
        </w:rPr>
        <w:t>της οποίας το συνολικό τίμημα υπερβαίνει τον προϋπολογισμό του Έργου</w:t>
      </w:r>
      <w:r w:rsidR="00D0243F" w:rsidRPr="00702720">
        <w:rPr>
          <w:rFonts w:cs="Tahoma"/>
        </w:rPr>
        <w:t>,</w:t>
      </w:r>
    </w:p>
    <w:p w14:paraId="78F04D6D" w14:textId="018E25C6" w:rsidR="00F661A1" w:rsidRPr="00702720" w:rsidRDefault="00736046" w:rsidP="007C189E">
      <w:pPr>
        <w:pStyle w:val="a"/>
        <w:numPr>
          <w:ilvl w:val="0"/>
          <w:numId w:val="2"/>
        </w:numPr>
        <w:ind w:left="709"/>
        <w:rPr>
          <w:rFonts w:cs="Tahoma"/>
        </w:rPr>
      </w:pPr>
      <w:r w:rsidRPr="00702720">
        <w:rPr>
          <w:rFonts w:cs="Tahoma"/>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35D749EE" w14:textId="77777777" w:rsidR="00F661A1" w:rsidRPr="00702720" w:rsidRDefault="00F661A1" w:rsidP="009019C0">
      <w:pPr>
        <w:pStyle w:val="1"/>
        <w:rPr>
          <w:rFonts w:cs="Tahoma"/>
        </w:rPr>
      </w:pPr>
      <w:bookmarkStart w:id="338" w:name="_Toc83829722"/>
      <w:bookmarkStart w:id="339" w:name="_Toc83829832"/>
      <w:bookmarkStart w:id="340" w:name="_Toc83928560"/>
      <w:bookmarkStart w:id="341" w:name="_Toc105346408"/>
      <w:bookmarkStart w:id="342" w:name="_Toc191630075"/>
      <w:r w:rsidRPr="00702720">
        <w:rPr>
          <w:rFonts w:cs="Tahoma"/>
        </w:rPr>
        <w:lastRenderedPageBreak/>
        <w:t>ΔΙΕΝΕΡΓΕΙΑ ΔΙΑΔΙΚΑΣΙΑΣ - ΑΞΙΟΛΟΓΗΣΗ ΠΡΟΣΦΟΡΩΝ</w:t>
      </w:r>
      <w:bookmarkEnd w:id="338"/>
      <w:bookmarkEnd w:id="339"/>
      <w:bookmarkEnd w:id="340"/>
      <w:bookmarkEnd w:id="341"/>
      <w:bookmarkEnd w:id="342"/>
    </w:p>
    <w:p w14:paraId="1F3C08B4" w14:textId="7DC5946F" w:rsidR="00F661A1" w:rsidRPr="00702720" w:rsidRDefault="00F661A1" w:rsidP="00972E9E">
      <w:pPr>
        <w:pStyle w:val="2"/>
        <w:rPr>
          <w:rFonts w:cs="Tahoma"/>
        </w:rPr>
      </w:pPr>
      <w:bookmarkStart w:id="343" w:name="_Ref496542534"/>
      <w:bookmarkStart w:id="344" w:name="_Toc83829723"/>
      <w:bookmarkStart w:id="345" w:name="_Toc83829833"/>
      <w:bookmarkStart w:id="346" w:name="_Toc83928561"/>
      <w:bookmarkStart w:id="347" w:name="_Toc105346409"/>
      <w:bookmarkStart w:id="348" w:name="_Toc191630076"/>
      <w:r w:rsidRPr="00702720">
        <w:rPr>
          <w:rFonts w:cs="Tahoma"/>
        </w:rPr>
        <w:t>Αποσφράγιση και αξιολόγηση προσφορών</w:t>
      </w:r>
      <w:bookmarkEnd w:id="343"/>
      <w:bookmarkEnd w:id="344"/>
      <w:bookmarkEnd w:id="345"/>
      <w:bookmarkEnd w:id="346"/>
      <w:bookmarkEnd w:id="347"/>
      <w:bookmarkEnd w:id="348"/>
    </w:p>
    <w:p w14:paraId="5D26A1AD" w14:textId="4E1E32C4" w:rsidR="00F661A1" w:rsidRPr="00702720" w:rsidRDefault="00F661A1" w:rsidP="00814E30">
      <w:pPr>
        <w:pStyle w:val="3"/>
        <w:ind w:left="1080" w:hanging="1080"/>
        <w:rPr>
          <w:rFonts w:cs="Tahoma"/>
        </w:rPr>
      </w:pPr>
      <w:bookmarkStart w:id="349" w:name="_Ref496542486"/>
      <w:bookmarkStart w:id="350" w:name="_Toc83829724"/>
      <w:bookmarkStart w:id="351" w:name="_Toc83829834"/>
      <w:bookmarkStart w:id="352" w:name="_Toc83928562"/>
      <w:bookmarkStart w:id="353" w:name="_Toc105346410"/>
      <w:bookmarkStart w:id="354" w:name="_Toc191630077"/>
      <w:r w:rsidRPr="00702720">
        <w:rPr>
          <w:rFonts w:cs="Tahoma"/>
        </w:rPr>
        <w:t>Ηλεκτρονική αποσφράγιση προσφορών</w:t>
      </w:r>
      <w:bookmarkEnd w:id="349"/>
      <w:bookmarkEnd w:id="350"/>
      <w:bookmarkEnd w:id="351"/>
      <w:bookmarkEnd w:id="352"/>
      <w:bookmarkEnd w:id="353"/>
      <w:bookmarkEnd w:id="354"/>
    </w:p>
    <w:p w14:paraId="2E156435" w14:textId="5B78ED25" w:rsidR="00736046" w:rsidRPr="00702720" w:rsidRDefault="00736046" w:rsidP="00A935CF">
      <w:pPr>
        <w:rPr>
          <w:rFonts w:cs="Tahoma"/>
        </w:rPr>
      </w:pPr>
      <w:r w:rsidRPr="00702720">
        <w:rPr>
          <w:rFonts w:cs="Tahoma"/>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w:t>
      </w:r>
      <w:r w:rsidR="003D3FEA" w:rsidRPr="00702720">
        <w:rPr>
          <w:rFonts w:cs="Tahoma"/>
        </w:rPr>
        <w:t>, όπως έχει τροποποιηθεί και ισχύει, ως εξής:</w:t>
      </w:r>
    </w:p>
    <w:p w14:paraId="05B2107C" w14:textId="42A06E12" w:rsidR="007F18D7" w:rsidRPr="00702720" w:rsidRDefault="007F18D7" w:rsidP="003F68CD">
      <w:pPr>
        <w:pStyle w:val="a"/>
        <w:numPr>
          <w:ilvl w:val="0"/>
          <w:numId w:val="18"/>
        </w:numPr>
        <w:rPr>
          <w:rFonts w:cs="Tahoma"/>
          <w:kern w:val="1"/>
          <w:lang w:eastAsia="ar-SA"/>
        </w:rPr>
      </w:pPr>
      <w:r w:rsidRPr="00702720">
        <w:rPr>
          <w:rFonts w:cs="Tahoma"/>
          <w:kern w:val="1"/>
          <w:lang w:eastAsia="ar-SA"/>
        </w:rPr>
        <w:t xml:space="preserve">Ηλεκτρονική Αποσφράγιση του (υπό)φακέλου «Δικαιολογητικά Συμμετοχής-Τεχνική Προσφορά», </w:t>
      </w:r>
      <w:r w:rsidRPr="008B6D65">
        <w:rPr>
          <w:rFonts w:cs="Tahoma"/>
          <w:b/>
          <w:bCs/>
        </w:rPr>
        <w:t>τέσσερις (4) εργάσιμες ημέρες</w:t>
      </w:r>
      <w:r w:rsidRPr="00702720">
        <w:rPr>
          <w:rFonts w:cs="Tahoma"/>
        </w:rPr>
        <w:t xml:space="preserve"> μετά την καταληκτική ημερομηνία προσφορών </w:t>
      </w:r>
      <w:r w:rsidR="000D0053">
        <w:rPr>
          <w:rFonts w:cs="Tahoma"/>
          <w:b/>
        </w:rPr>
        <w:t>16-04-2025</w:t>
      </w:r>
      <w:r w:rsidR="001460BD" w:rsidRPr="00702720">
        <w:rPr>
          <w:rFonts w:cs="Tahoma"/>
          <w:b/>
        </w:rPr>
        <w:t xml:space="preserve">  και ώρα </w:t>
      </w:r>
      <w:r w:rsidR="000D0053">
        <w:rPr>
          <w:rFonts w:cs="Tahoma"/>
          <w:b/>
        </w:rPr>
        <w:t>14:00</w:t>
      </w:r>
    </w:p>
    <w:p w14:paraId="1B2F269D" w14:textId="77777777" w:rsidR="007F18D7" w:rsidRPr="00702720" w:rsidRDefault="007F18D7" w:rsidP="003F68CD">
      <w:pPr>
        <w:pStyle w:val="a"/>
        <w:numPr>
          <w:ilvl w:val="0"/>
          <w:numId w:val="18"/>
        </w:numPr>
        <w:rPr>
          <w:rFonts w:cs="Tahoma"/>
          <w:lang w:eastAsia="ar-SA"/>
        </w:rPr>
      </w:pPr>
      <w:r w:rsidRPr="00702720">
        <w:rPr>
          <w:rFonts w:cs="Tahoma"/>
          <w:lang w:eastAsia="ar-SA"/>
        </w:rPr>
        <w:t>Ηλεκτρονική Αποσφράγιση του (υπό)φακέλου «Οικονομική Προσφορά», κατά την ημερομηνία και ώρα που θα ορίσει η Αναθέτουσα Αρχή</w:t>
      </w:r>
    </w:p>
    <w:p w14:paraId="7AE90609" w14:textId="77777777" w:rsidR="007F18D7" w:rsidRPr="00702720" w:rsidRDefault="007F18D7" w:rsidP="00A935CF">
      <w:pPr>
        <w:rPr>
          <w:rFonts w:cs="Tahoma"/>
          <w:lang w:eastAsia="ar-SA"/>
        </w:rPr>
      </w:pPr>
      <w:r w:rsidRPr="00702720">
        <w:rPr>
          <w:rFonts w:cs="Tahoma"/>
          <w:lang w:eastAsia="ar-SA"/>
        </w:rPr>
        <w:t xml:space="preserve">Σε κάθε στάδιο τα στοιχεία των προσφορών που αποσφραγίζονται είναι καταρχήν </w:t>
      </w:r>
      <w:proofErr w:type="spellStart"/>
      <w:r w:rsidRPr="00702720">
        <w:rPr>
          <w:rFonts w:cs="Tahoma"/>
          <w:lang w:eastAsia="ar-SA"/>
        </w:rPr>
        <w:t>προσβάσιμα</w:t>
      </w:r>
      <w:proofErr w:type="spellEnd"/>
      <w:r w:rsidRPr="00702720">
        <w:rPr>
          <w:rFonts w:cs="Tahoma"/>
          <w:lang w:eastAsia="ar-SA"/>
        </w:rPr>
        <w:t xml:space="preserve"> μόνο στα μέλη της Επιτροπής Διαγωνισμού και την Αναθέτουσα Αρχή.</w:t>
      </w:r>
    </w:p>
    <w:p w14:paraId="58997F87" w14:textId="77777777" w:rsidR="00F661A1" w:rsidRPr="00702720" w:rsidRDefault="00F661A1" w:rsidP="00A935CF">
      <w:pPr>
        <w:rPr>
          <w:rFonts w:cs="Tahoma"/>
        </w:rPr>
      </w:pPr>
    </w:p>
    <w:p w14:paraId="13BE4C6A" w14:textId="77777777" w:rsidR="00F661A1" w:rsidRPr="00702720" w:rsidRDefault="00F661A1" w:rsidP="00814E30">
      <w:pPr>
        <w:pStyle w:val="3"/>
        <w:ind w:left="1080" w:hanging="1080"/>
        <w:rPr>
          <w:rFonts w:cs="Tahoma"/>
        </w:rPr>
      </w:pPr>
      <w:bookmarkStart w:id="355" w:name="_Ref8814358"/>
      <w:bookmarkStart w:id="356" w:name="_Toc83829725"/>
      <w:bookmarkStart w:id="357" w:name="_Toc83829835"/>
      <w:bookmarkStart w:id="358" w:name="_Toc83928563"/>
      <w:bookmarkStart w:id="359" w:name="_Toc105346411"/>
      <w:bookmarkStart w:id="360" w:name="_Toc191630078"/>
      <w:r w:rsidRPr="00702720">
        <w:rPr>
          <w:rFonts w:cs="Tahoma"/>
        </w:rPr>
        <w:t>Αξιολόγηση προσφορών</w:t>
      </w:r>
      <w:bookmarkEnd w:id="355"/>
      <w:bookmarkEnd w:id="356"/>
      <w:bookmarkEnd w:id="357"/>
      <w:bookmarkEnd w:id="358"/>
      <w:bookmarkEnd w:id="359"/>
      <w:bookmarkEnd w:id="360"/>
    </w:p>
    <w:p w14:paraId="6C4EEC93" w14:textId="77777777" w:rsidR="00A95236" w:rsidRPr="00702720" w:rsidRDefault="00A95236" w:rsidP="00A95236">
      <w:pPr>
        <w:rPr>
          <w:rFonts w:cs="Tahoma"/>
        </w:rPr>
      </w:pPr>
    </w:p>
    <w:p w14:paraId="06864758" w14:textId="6464AC9C" w:rsidR="00401CB3" w:rsidRPr="00702720" w:rsidRDefault="00401CB3" w:rsidP="00A935CF">
      <w:pPr>
        <w:rPr>
          <w:rFonts w:cs="Tahoma"/>
        </w:rPr>
      </w:pPr>
      <w:r w:rsidRPr="00702720">
        <w:rPr>
          <w:rFonts w:cs="Tahoma"/>
        </w:rPr>
        <w:t>Μετά την</w:t>
      </w:r>
      <w:r w:rsidR="009A04A8" w:rsidRPr="00702720">
        <w:rPr>
          <w:rFonts w:cs="Tahoma"/>
        </w:rPr>
        <w:t xml:space="preserve"> κατά περίπτωση</w:t>
      </w:r>
      <w:r w:rsidRPr="00702720">
        <w:rPr>
          <w:rFonts w:cs="Tahoma"/>
        </w:rPr>
        <w:t xml:space="preserve">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51AA9AB3" w14:textId="639E58A6" w:rsidR="009A04A8" w:rsidRPr="00702720" w:rsidRDefault="007F18D7" w:rsidP="00A935CF">
      <w:pPr>
        <w:rPr>
          <w:rFonts w:cs="Tahoma"/>
          <w:lang w:eastAsia="ar-SA"/>
        </w:rPr>
      </w:pPr>
      <w:r w:rsidRPr="00702720">
        <w:rPr>
          <w:rFonts w:cs="Tahoma"/>
          <w:lang w:eastAsia="ar-SA"/>
        </w:rPr>
        <w:t xml:space="preserve"> 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702720">
        <w:rPr>
          <w:rFonts w:cs="Tahoma"/>
          <w:lang w:eastAsia="ar-SA"/>
        </w:rPr>
        <w:t>εξακριβώσιμος</w:t>
      </w:r>
      <w:proofErr w:type="spellEnd"/>
      <w:r w:rsidRPr="00702720">
        <w:rPr>
          <w:rFonts w:cs="Tahoma"/>
          <w:lang w:eastAsia="ar-SA"/>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702720">
        <w:rPr>
          <w:rFonts w:cs="Tahoma"/>
          <w:lang w:eastAsia="ar-SA"/>
        </w:rPr>
        <w:t>κατ</w:t>
      </w:r>
      <w:proofErr w:type="spellEnd"/>
      <w:r w:rsidRPr="00702720">
        <w:rPr>
          <w:rFonts w:cs="Tahoma"/>
          <w:lang w:eastAsia="ar-SA"/>
        </w:rPr>
        <w:t xml:space="preserve">΄ </w:t>
      </w:r>
      <w:proofErr w:type="spellStart"/>
      <w:r w:rsidRPr="00702720">
        <w:rPr>
          <w:rFonts w:cs="Tahoma"/>
          <w:lang w:eastAsia="ar-SA"/>
        </w:rPr>
        <w:t>αναλογίαν</w:t>
      </w:r>
      <w:proofErr w:type="spellEnd"/>
      <w:r w:rsidRPr="00702720">
        <w:rPr>
          <w:rFonts w:cs="Tahoma"/>
          <w:lang w:eastAsia="ar-SA"/>
        </w:rPr>
        <w:t xml:space="preserve"> και για τυχόν ελλείπουσες δηλώσεις, υπό την προϋπόθεση ότι βεβαιώνουν γεγονότα αντικειμενικώς </w:t>
      </w:r>
      <w:proofErr w:type="spellStart"/>
      <w:r w:rsidRPr="00702720">
        <w:rPr>
          <w:rFonts w:cs="Tahoma"/>
          <w:lang w:eastAsia="ar-SA"/>
        </w:rPr>
        <w:t>εξακριβώσιμα</w:t>
      </w:r>
      <w:proofErr w:type="spellEnd"/>
      <w:r w:rsidRPr="00702720">
        <w:rPr>
          <w:rFonts w:cs="Tahoma"/>
          <w:lang w:eastAsia="ar-SA"/>
        </w:rPr>
        <w:t>.</w:t>
      </w:r>
    </w:p>
    <w:p w14:paraId="0380BA94" w14:textId="77777777" w:rsidR="00401CB3" w:rsidRPr="00702720" w:rsidRDefault="007F18D7" w:rsidP="00A935CF">
      <w:pPr>
        <w:rPr>
          <w:rFonts w:cs="Tahoma"/>
        </w:rPr>
      </w:pPr>
      <w:r w:rsidRPr="00702720">
        <w:rPr>
          <w:rFonts w:cs="Tahoma"/>
        </w:rPr>
        <w:t>Ειδικότερα :</w:t>
      </w:r>
    </w:p>
    <w:p w14:paraId="7C825F4F" w14:textId="77777777" w:rsidR="007F18D7" w:rsidRPr="00702720" w:rsidRDefault="007F18D7" w:rsidP="00A935CF">
      <w:pPr>
        <w:rPr>
          <w:rFonts w:cs="Tahoma"/>
          <w:b/>
          <w:bCs/>
          <w:strike/>
        </w:rPr>
      </w:pPr>
      <w:r w:rsidRPr="00702720">
        <w:rPr>
          <w:rFonts w:cs="Tahoma"/>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308F4599" w14:textId="77777777" w:rsidR="007F18D7" w:rsidRPr="00702720" w:rsidRDefault="007F18D7" w:rsidP="00A935CF">
      <w:pPr>
        <w:rPr>
          <w:rFonts w:cs="Tahoma"/>
        </w:rPr>
      </w:pPr>
      <w:r w:rsidRPr="00702720">
        <w:rPr>
          <w:rFonts w:cs="Tahoma"/>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036DC7A4" w14:textId="77777777" w:rsidR="007F18D7" w:rsidRPr="00702720" w:rsidRDefault="007F18D7" w:rsidP="00A935CF">
      <w:pPr>
        <w:rPr>
          <w:rFonts w:cs="Tahoma"/>
        </w:rPr>
      </w:pPr>
      <w:r w:rsidRPr="00702720">
        <w:rPr>
          <w:rFonts w:cs="Tahoma"/>
        </w:rPr>
        <w:lastRenderedPageBreak/>
        <w:t>Κατά της εν λόγω απόφασης χωρεί προδικαστική προσφυγή, σύμφωνα με τα οριζόμενα στην παράγραφο 3.4 της παρούσας.</w:t>
      </w:r>
    </w:p>
    <w:p w14:paraId="259095E1" w14:textId="77777777" w:rsidR="007F18D7" w:rsidRPr="00702720" w:rsidRDefault="007F18D7" w:rsidP="00A935CF">
      <w:pPr>
        <w:rPr>
          <w:rFonts w:cs="Tahoma"/>
        </w:rPr>
      </w:pPr>
      <w:r w:rsidRPr="00702720">
        <w:rPr>
          <w:rFonts w:cs="Tahoma"/>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36D28E2A" w14:textId="77777777" w:rsidR="007F18D7" w:rsidRPr="00702720" w:rsidRDefault="007F18D7" w:rsidP="00A935CF">
      <w:pPr>
        <w:rPr>
          <w:rFonts w:cs="Tahoma"/>
        </w:rPr>
      </w:pPr>
      <w:r w:rsidRPr="00702720">
        <w:rPr>
          <w:rFonts w:cs="Tahoma"/>
        </w:rPr>
        <w:t xml:space="preserve">β) Στη συνέχεια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46A4A84A" w14:textId="77777777" w:rsidR="007F18D7" w:rsidRPr="00702720" w:rsidRDefault="007F18D7" w:rsidP="00A935CF">
      <w:pPr>
        <w:rPr>
          <w:rFonts w:cs="Tahoma"/>
          <w:lang w:eastAsia="el-GR"/>
        </w:rPr>
      </w:pPr>
      <w:r w:rsidRPr="00702720">
        <w:rPr>
          <w:rFonts w:cs="Tahoma"/>
          <w:lang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35D90037" w14:textId="77777777" w:rsidR="007F18D7" w:rsidRPr="00702720" w:rsidRDefault="007F18D7" w:rsidP="00A935CF">
      <w:pPr>
        <w:rPr>
          <w:rFonts w:cs="Tahoma"/>
        </w:rPr>
      </w:pPr>
      <w:r w:rsidRPr="00702720">
        <w:rPr>
          <w:rFonts w:cs="Tahoma"/>
          <w:lang w:eastAsia="el-GR"/>
        </w:rPr>
        <w:t>Κατά της εν λόγω απόφασης χωρεί προδικαστική προσφυγή, σύμφωνα με τα οριζόμενα στην παράγραφο 3.4 της παρούσας.</w:t>
      </w:r>
    </w:p>
    <w:p w14:paraId="60EA15F2" w14:textId="77777777" w:rsidR="007F18D7" w:rsidRPr="00702720" w:rsidRDefault="007F18D7" w:rsidP="00A935CF">
      <w:pPr>
        <w:rPr>
          <w:rFonts w:cs="Tahoma"/>
        </w:rPr>
      </w:pPr>
      <w:r w:rsidRPr="00702720">
        <w:rPr>
          <w:rFonts w:cs="Tahoma"/>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0F58C833" w14:textId="77777777" w:rsidR="007F18D7" w:rsidRPr="00702720" w:rsidRDefault="007F18D7" w:rsidP="00A935CF">
      <w:pPr>
        <w:rPr>
          <w:rFonts w:cs="Tahoma"/>
        </w:rPr>
      </w:pPr>
      <w:r w:rsidRPr="00702720">
        <w:rPr>
          <w:rFonts w:cs="Tahoma"/>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5C04F37D" w14:textId="77777777" w:rsidR="007F18D7" w:rsidRPr="00702720" w:rsidRDefault="007F18D7" w:rsidP="00A935CF">
      <w:pPr>
        <w:rPr>
          <w:rFonts w:cs="Tahoma"/>
          <w:lang w:eastAsia="el-GR"/>
        </w:rPr>
      </w:pPr>
      <w:r w:rsidRPr="00702720">
        <w:rPr>
          <w:rFonts w:cs="Tahoma"/>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44FDEDA2" w14:textId="77777777" w:rsidR="007F18D7" w:rsidRPr="00702720" w:rsidRDefault="007F18D7" w:rsidP="00A935CF">
      <w:pPr>
        <w:rPr>
          <w:rFonts w:cs="Tahoma"/>
        </w:rPr>
      </w:pPr>
      <w:r w:rsidRPr="00702720">
        <w:rPr>
          <w:rFonts w:cs="Tahoma"/>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5C9236EB" w14:textId="77777777" w:rsidR="007F18D7" w:rsidRPr="00702720" w:rsidRDefault="007F18D7" w:rsidP="00A935CF">
      <w:pPr>
        <w:rPr>
          <w:rFonts w:eastAsia="Calibri" w:cs="Tahoma"/>
          <w:i/>
          <w:color w:val="5B9BD5"/>
          <w:lang w:eastAsia="el-GR"/>
        </w:rPr>
      </w:pPr>
      <w:r w:rsidRPr="00702720">
        <w:rPr>
          <w:rFonts w:cs="Tahoma"/>
        </w:rPr>
        <w:t>Αν οι ισοδύναμες προσφορές έχουν την ίδια βαθμολογία τεχνικής προσφοράς</w:t>
      </w:r>
      <w:r w:rsidR="00687465" w:rsidRPr="00702720">
        <w:rPr>
          <w:rFonts w:cs="Tahoma"/>
          <w:kern w:val="1"/>
        </w:rPr>
        <w:t xml:space="preserve"> </w:t>
      </w:r>
      <w:r w:rsidRPr="00702720">
        <w:rPr>
          <w:rFonts w:cs="Tahoma"/>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7051B1C1" w14:textId="77777777" w:rsidR="00D03811" w:rsidRPr="00702720" w:rsidRDefault="007F18D7" w:rsidP="00A935CF">
      <w:pPr>
        <w:rPr>
          <w:rFonts w:cs="Tahoma"/>
          <w:lang w:eastAsia="el-GR"/>
        </w:rPr>
      </w:pPr>
      <w:r w:rsidRPr="00702720">
        <w:rPr>
          <w:rFonts w:cs="Tahoma"/>
          <w:lang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702720">
        <w:rPr>
          <w:rFonts w:eastAsia="Calibri" w:cs="Tahoma"/>
          <w:i/>
          <w:color w:val="5B9BD5"/>
          <w:lang w:eastAsia="el-GR"/>
        </w:rPr>
        <w:t xml:space="preserve"> </w:t>
      </w:r>
      <w:r w:rsidRPr="00702720">
        <w:rPr>
          <w:rFonts w:cs="Tahoma"/>
          <w:lang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w:t>
      </w:r>
      <w:r w:rsidRPr="00702720">
        <w:rPr>
          <w:rFonts w:cs="Tahoma"/>
          <w:lang w:eastAsia="el-GR"/>
        </w:rPr>
        <w:lastRenderedPageBreak/>
        <w:t>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091D37E5" w14:textId="77777777" w:rsidR="00D03811" w:rsidRPr="00702720" w:rsidRDefault="00D03811" w:rsidP="00A935CF">
      <w:pPr>
        <w:rPr>
          <w:rFonts w:cs="Tahoma"/>
        </w:rPr>
      </w:pPr>
      <w:r w:rsidRPr="00702720">
        <w:rPr>
          <w:rFonts w:cs="Tahoma"/>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40F60C8E" w14:textId="77777777" w:rsidR="007F18D7" w:rsidRPr="00702720" w:rsidRDefault="007F18D7" w:rsidP="00A935CF">
      <w:pPr>
        <w:rPr>
          <w:rFonts w:cs="Tahoma"/>
        </w:rPr>
      </w:pPr>
    </w:p>
    <w:p w14:paraId="3A4C7E8D" w14:textId="25A93103" w:rsidR="00F661A1" w:rsidRPr="00702720" w:rsidRDefault="00F661A1" w:rsidP="00972E9E">
      <w:pPr>
        <w:pStyle w:val="2"/>
        <w:rPr>
          <w:rFonts w:cs="Tahoma"/>
        </w:rPr>
      </w:pPr>
      <w:bookmarkStart w:id="361" w:name="__RefHeading___Toc491950129"/>
      <w:bookmarkStart w:id="362" w:name="_Ref496542592"/>
      <w:bookmarkStart w:id="363" w:name="_Ref81914053"/>
      <w:bookmarkStart w:id="364" w:name="_Ref81914372"/>
      <w:bookmarkStart w:id="365" w:name="_Ref81914423"/>
      <w:bookmarkStart w:id="366" w:name="_Toc83829726"/>
      <w:bookmarkStart w:id="367" w:name="_Toc83829836"/>
      <w:bookmarkStart w:id="368" w:name="_Toc83928564"/>
      <w:bookmarkStart w:id="369" w:name="_Toc105346412"/>
      <w:bookmarkStart w:id="370" w:name="_Toc191630079"/>
      <w:bookmarkEnd w:id="361"/>
      <w:r w:rsidRPr="00702720">
        <w:rPr>
          <w:rFonts w:cs="Tahoma"/>
        </w:rPr>
        <w:t>Πρόσκληση υποβολής δικαιολογητικών προσωρινού αναδόχου</w:t>
      </w:r>
      <w:r w:rsidR="005D5459" w:rsidRPr="00702720">
        <w:rPr>
          <w:rFonts w:cs="Tahoma"/>
        </w:rPr>
        <w:t xml:space="preserve"> </w:t>
      </w:r>
      <w:r w:rsidRPr="00702720">
        <w:rPr>
          <w:rFonts w:cs="Tahoma"/>
        </w:rPr>
        <w:t xml:space="preserve">- Δικαιολογητικά </w:t>
      </w:r>
      <w:bookmarkEnd w:id="362"/>
      <w:r w:rsidRPr="00702720">
        <w:rPr>
          <w:rFonts w:cs="Tahoma"/>
        </w:rPr>
        <w:t>προσωρινού αναδόχου</w:t>
      </w:r>
      <w:bookmarkEnd w:id="363"/>
      <w:bookmarkEnd w:id="364"/>
      <w:bookmarkEnd w:id="365"/>
      <w:bookmarkEnd w:id="366"/>
      <w:bookmarkEnd w:id="367"/>
      <w:bookmarkEnd w:id="368"/>
      <w:bookmarkEnd w:id="369"/>
      <w:bookmarkEnd w:id="370"/>
    </w:p>
    <w:p w14:paraId="239FAE55" w14:textId="24E430A8" w:rsidR="007F18D7" w:rsidRPr="00702720" w:rsidRDefault="007F18D7" w:rsidP="00A935CF">
      <w:pPr>
        <w:rPr>
          <w:rFonts w:cs="Tahoma"/>
        </w:rPr>
      </w:pPr>
      <w:r w:rsidRPr="00702720">
        <w:rPr>
          <w:rFonts w:cs="Tahoma"/>
        </w:rPr>
        <w:t xml:space="preserve">Μετά την αξιολόγηση των προσφορών, η αναθέτουσα αρχή </w:t>
      </w:r>
      <w:r w:rsidRPr="00702720">
        <w:rPr>
          <w:rFonts w:cs="Tahoma"/>
          <w:lang w:eastAsia="ar-SA"/>
        </w:rPr>
        <w:t>αποστέλλει σχετική ηλεκτρονική  πρόσκληση</w:t>
      </w:r>
      <w:r w:rsidRPr="00702720">
        <w:rPr>
          <w:rFonts w:cs="Tahoma"/>
        </w:rPr>
        <w:t xml:space="preserve"> </w:t>
      </w:r>
      <w:r w:rsidR="00691FCA" w:rsidRPr="00702720">
        <w:rPr>
          <w:rFonts w:cs="Tahoma"/>
        </w:rPr>
        <w:t>στους προσφέροντες</w:t>
      </w:r>
      <w:r w:rsidRPr="00702720">
        <w:rPr>
          <w:rFonts w:cs="Tahoma"/>
        </w:rPr>
        <w:t xml:space="preserve">, </w:t>
      </w:r>
      <w:r w:rsidR="00691FCA" w:rsidRPr="00702720">
        <w:rPr>
          <w:rFonts w:cs="Tahoma"/>
        </w:rPr>
        <w:t xml:space="preserve">στους </w:t>
      </w:r>
      <w:r w:rsidRPr="00702720">
        <w:rPr>
          <w:rFonts w:cs="Tahoma"/>
        </w:rPr>
        <w:t>οποίο</w:t>
      </w:r>
      <w:r w:rsidR="00691FCA" w:rsidRPr="00702720">
        <w:rPr>
          <w:rFonts w:cs="Tahoma"/>
        </w:rPr>
        <w:t>υς</w:t>
      </w:r>
      <w:r w:rsidRPr="00702720">
        <w:rPr>
          <w:rFonts w:cs="Tahoma"/>
        </w:rPr>
        <w:t xml:space="preserve"> πρόκειται να γίνει η κατακύρωση («</w:t>
      </w:r>
      <w:r w:rsidR="00691FCA" w:rsidRPr="00702720">
        <w:rPr>
          <w:rFonts w:cs="Tahoma"/>
        </w:rPr>
        <w:t xml:space="preserve">προσωρινούς </w:t>
      </w:r>
      <w:r w:rsidR="008309F9" w:rsidRPr="00702720">
        <w:rPr>
          <w:rFonts w:cs="Tahoma"/>
        </w:rPr>
        <w:t>αναδόχους</w:t>
      </w:r>
      <w:r w:rsidRPr="00702720">
        <w:rPr>
          <w:rFonts w:cs="Tahoma"/>
        </w:rPr>
        <w:t xml:space="preserve">»), </w:t>
      </w:r>
      <w:r w:rsidRPr="00702720">
        <w:rPr>
          <w:rFonts w:cs="Tahoma"/>
          <w:lang w:eastAsia="ar-SA"/>
        </w:rPr>
        <w:t xml:space="preserve">μέσω της λειτουργικότητας της «Επικοινωνίας» του ηλεκτρονικού διαγωνισμού στο ΕΣΗΔΗΣ και </w:t>
      </w:r>
      <w:r w:rsidR="00F056A7" w:rsidRPr="00702720">
        <w:rPr>
          <w:rFonts w:cs="Tahoma"/>
          <w:lang w:eastAsia="ar-SA"/>
        </w:rPr>
        <w:t xml:space="preserve">τους </w:t>
      </w:r>
      <w:r w:rsidRPr="00702720">
        <w:rPr>
          <w:rFonts w:cs="Tahoma"/>
          <w:lang w:eastAsia="ar-SA"/>
        </w:rPr>
        <w:t xml:space="preserve">καλεί να </w:t>
      </w:r>
      <w:r w:rsidR="00F056A7" w:rsidRPr="00702720">
        <w:rPr>
          <w:rFonts w:cs="Tahoma"/>
          <w:lang w:eastAsia="ar-SA"/>
        </w:rPr>
        <w:t xml:space="preserve">υποβάλουν </w:t>
      </w:r>
      <w:r w:rsidRPr="00702720">
        <w:rPr>
          <w:rFonts w:cs="Tahoma"/>
          <w:lang w:eastAsia="ar-SA"/>
        </w:rPr>
        <w:t xml:space="preserve">εντός προθεσμίας δέκα (10) ημερών από την κοινοποίηση της σχετικής  έγγραφης ειδοποίησης σε </w:t>
      </w:r>
      <w:r w:rsidR="00F056A7" w:rsidRPr="00702720">
        <w:rPr>
          <w:rFonts w:cs="Tahoma"/>
          <w:lang w:eastAsia="ar-SA"/>
        </w:rPr>
        <w:t>αυτούς</w:t>
      </w:r>
      <w:r w:rsidRPr="00702720">
        <w:rPr>
          <w:rFonts w:cs="Tahoma"/>
          <w:lang w:eastAsia="ar-SA"/>
        </w:rPr>
        <w:t>,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3FEFB4D1" w14:textId="77777777" w:rsidR="007F18D7" w:rsidRPr="00702720" w:rsidRDefault="007F18D7" w:rsidP="00A935CF">
      <w:pPr>
        <w:rPr>
          <w:rFonts w:cs="Tahoma"/>
          <w:lang w:eastAsia="ar-SA"/>
        </w:rPr>
      </w:pPr>
      <w:r w:rsidRPr="00702720">
        <w:rPr>
          <w:rFonts w:cs="Tahoma"/>
          <w:lang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702720">
        <w:rPr>
          <w:rFonts w:cs="Tahoma"/>
          <w:lang w:eastAsia="ar-SA"/>
        </w:rPr>
        <w:t>μορφότυπο</w:t>
      </w:r>
      <w:proofErr w:type="spellEnd"/>
      <w:r w:rsidRPr="00702720">
        <w:rPr>
          <w:rFonts w:cs="Tahoma"/>
          <w:lang w:eastAsia="ar-SA"/>
        </w:rPr>
        <w:t xml:space="preserve"> PDF, σύμφωνα με τα ειδικώς οριζόμενα στην παράγραφο 2.4.2.5 της παρούσας.</w:t>
      </w:r>
    </w:p>
    <w:p w14:paraId="69F889C5" w14:textId="77777777" w:rsidR="007F18D7" w:rsidRPr="00702720" w:rsidRDefault="007F18D7" w:rsidP="00A935CF">
      <w:pPr>
        <w:rPr>
          <w:rFonts w:cs="Tahoma"/>
          <w:strike/>
          <w:lang w:eastAsia="ar-SA"/>
        </w:rPr>
      </w:pPr>
      <w:r w:rsidRPr="00702720">
        <w:rPr>
          <w:rFonts w:cs="Tahoma"/>
          <w:lang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702720">
        <w:rPr>
          <w:rFonts w:cs="Tahoma"/>
          <w:color w:val="000000"/>
          <w:lang w:eastAsia="ar-SA"/>
        </w:rPr>
        <w:t>, σύμφωνα με τα προβλεπόμενα στις διατάξεις της ως άνω παραγράφου 2.4.2.5</w:t>
      </w:r>
      <w:r w:rsidRPr="00702720">
        <w:rPr>
          <w:rFonts w:cs="Tahoma"/>
          <w:lang w:eastAsia="ar-SA"/>
        </w:rPr>
        <w:t xml:space="preserve">. </w:t>
      </w:r>
    </w:p>
    <w:p w14:paraId="7ECA2E38" w14:textId="3318018B" w:rsidR="007F18D7" w:rsidRPr="00702720" w:rsidRDefault="007F18D7" w:rsidP="00A935CF">
      <w:pPr>
        <w:rPr>
          <w:rFonts w:cs="Tahoma"/>
          <w:lang w:eastAsia="ar-SA"/>
        </w:rPr>
      </w:pPr>
      <w:r w:rsidRPr="00702720">
        <w:rPr>
          <w:rFonts w:cs="Tahoma"/>
          <w:lang w:eastAsia="ar-SA"/>
        </w:rPr>
        <w:t xml:space="preserve">Αν δεν προσκομισθούν τα παραπάνω δικαιολογητικά ή υπάρχουν ελλείψεις σε αυτά που </w:t>
      </w:r>
      <w:r w:rsidR="00DF71D6" w:rsidRPr="00702720">
        <w:rPr>
          <w:rFonts w:cs="Tahoma"/>
          <w:lang w:eastAsia="ar-SA"/>
        </w:rPr>
        <w:t>υποβλήθηκαν</w:t>
      </w:r>
      <w:r w:rsidRPr="00702720">
        <w:rPr>
          <w:rFonts w:cs="Tahoma"/>
          <w:lang w:eastAsia="ar-SA"/>
        </w:rPr>
        <w:t xml:space="preserve">, η αναθέτουσα αρχή καλεί </w:t>
      </w:r>
      <w:r w:rsidR="008309F9" w:rsidRPr="00702720">
        <w:rPr>
          <w:rFonts w:cs="Tahoma"/>
          <w:lang w:eastAsia="ar-SA"/>
        </w:rPr>
        <w:t xml:space="preserve">τους προσωρινούς αναδόχους </w:t>
      </w:r>
      <w:r w:rsidRPr="00702720">
        <w:rPr>
          <w:rFonts w:cs="Tahoma"/>
          <w:lang w:eastAsia="ar-SA"/>
        </w:rPr>
        <w:t xml:space="preserve">να </w:t>
      </w:r>
      <w:r w:rsidR="008309F9" w:rsidRPr="00702720">
        <w:rPr>
          <w:rFonts w:cs="Tahoma"/>
          <w:lang w:eastAsia="ar-SA"/>
        </w:rPr>
        <w:t xml:space="preserve">προσκομίσουν </w:t>
      </w:r>
      <w:r w:rsidRPr="00702720">
        <w:rPr>
          <w:rFonts w:cs="Tahoma"/>
          <w:lang w:eastAsia="ar-SA"/>
        </w:rPr>
        <w:t xml:space="preserve">τα ελλείποντα δικαιολογητικά ή να </w:t>
      </w:r>
      <w:r w:rsidR="008309F9" w:rsidRPr="00702720">
        <w:rPr>
          <w:rFonts w:cs="Tahoma"/>
          <w:lang w:eastAsia="ar-SA"/>
        </w:rPr>
        <w:t xml:space="preserve">συμπληρώσουν </w:t>
      </w:r>
      <w:r w:rsidRPr="00702720">
        <w:rPr>
          <w:rFonts w:cs="Tahoma"/>
          <w:lang w:eastAsia="ar-SA"/>
        </w:rPr>
        <w:t xml:space="preserve">τα ήδη υποβληθέντα ή να </w:t>
      </w:r>
      <w:r w:rsidR="008309F9" w:rsidRPr="00702720">
        <w:rPr>
          <w:rFonts w:cs="Tahoma"/>
          <w:lang w:eastAsia="ar-SA"/>
        </w:rPr>
        <w:t xml:space="preserve">παράσχουν </w:t>
      </w:r>
      <w:r w:rsidRPr="00702720">
        <w:rPr>
          <w:rFonts w:cs="Tahoma"/>
          <w:lang w:eastAsia="ar-SA"/>
        </w:rPr>
        <w:t xml:space="preserve">διευκρινήσεις, με την έννοια του άρθρου 102 του ν. 4412/2016, εντός δέκα (10) ημερών από την κοινοποίηση της σχετικής πρόσκλησης σε </w:t>
      </w:r>
      <w:r w:rsidR="008309F9" w:rsidRPr="00702720">
        <w:rPr>
          <w:rFonts w:cs="Tahoma"/>
          <w:lang w:eastAsia="ar-SA"/>
        </w:rPr>
        <w:t>αυτούς</w:t>
      </w:r>
      <w:r w:rsidRPr="00702720">
        <w:rPr>
          <w:rFonts w:cs="Tahoma"/>
          <w:lang w:eastAsia="ar-SA"/>
        </w:rPr>
        <w:t>.</w:t>
      </w:r>
    </w:p>
    <w:p w14:paraId="2D5C0A83" w14:textId="761AD2D5" w:rsidR="007F18D7" w:rsidRPr="00702720" w:rsidRDefault="007F18D7" w:rsidP="00A935CF">
      <w:pPr>
        <w:rPr>
          <w:rFonts w:cs="Tahoma"/>
          <w:lang w:eastAsia="ar-SA"/>
        </w:rPr>
      </w:pPr>
      <w:r w:rsidRPr="00702720">
        <w:rPr>
          <w:rFonts w:cs="Tahoma"/>
          <w:lang w:eastAsia="ar-SA"/>
        </w:rPr>
        <w:t>Ο</w:t>
      </w:r>
      <w:r w:rsidR="00601865" w:rsidRPr="00702720">
        <w:rPr>
          <w:rFonts w:cs="Tahoma"/>
          <w:lang w:eastAsia="ar-SA"/>
        </w:rPr>
        <w:t>ι</w:t>
      </w:r>
      <w:r w:rsidRPr="00702720">
        <w:rPr>
          <w:rFonts w:cs="Tahoma"/>
          <w:lang w:eastAsia="ar-SA"/>
        </w:rPr>
        <w:t xml:space="preserve"> </w:t>
      </w:r>
      <w:r w:rsidR="00601865" w:rsidRPr="00702720">
        <w:rPr>
          <w:rFonts w:cs="Tahoma"/>
          <w:lang w:eastAsia="ar-SA"/>
        </w:rPr>
        <w:t xml:space="preserve">προσωρινοί ανάδοχοι </w:t>
      </w:r>
      <w:r w:rsidRPr="00702720">
        <w:rPr>
          <w:rFonts w:cs="Tahoma"/>
          <w:lang w:eastAsia="ar-SA"/>
        </w:rPr>
        <w:t>δύνα</w:t>
      </w:r>
      <w:r w:rsidR="00601865" w:rsidRPr="00702720">
        <w:rPr>
          <w:rFonts w:cs="Tahoma"/>
          <w:lang w:eastAsia="ar-SA"/>
        </w:rPr>
        <w:t>ν</w:t>
      </w:r>
      <w:r w:rsidRPr="00702720">
        <w:rPr>
          <w:rFonts w:cs="Tahoma"/>
          <w:lang w:eastAsia="ar-SA"/>
        </w:rPr>
        <w:t xml:space="preserve">ται να </w:t>
      </w:r>
      <w:r w:rsidR="00601865" w:rsidRPr="00702720">
        <w:rPr>
          <w:rFonts w:cs="Tahoma"/>
          <w:lang w:eastAsia="ar-SA"/>
        </w:rPr>
        <w:t xml:space="preserve">υποβάλουν </w:t>
      </w:r>
      <w:r w:rsidRPr="00702720">
        <w:rPr>
          <w:rFonts w:cs="Tahoma"/>
          <w:lang w:eastAsia="ar-SA"/>
        </w:rPr>
        <w:t>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w:t>
      </w:r>
      <w:r w:rsidR="00601865" w:rsidRPr="00702720">
        <w:rPr>
          <w:rFonts w:cs="Tahoma"/>
          <w:lang w:eastAsia="ar-SA"/>
        </w:rPr>
        <w:t>ι</w:t>
      </w:r>
      <w:r w:rsidRPr="00702720">
        <w:rPr>
          <w:rFonts w:cs="Tahoma"/>
          <w:lang w:eastAsia="ar-SA"/>
        </w:rPr>
        <w:t xml:space="preserve"> </w:t>
      </w:r>
      <w:r w:rsidR="00601865" w:rsidRPr="00702720">
        <w:rPr>
          <w:rFonts w:cs="Tahoma"/>
          <w:lang w:eastAsia="ar-SA"/>
        </w:rPr>
        <w:t xml:space="preserve">προσωρινοί ανάδοχοι μπορούν </w:t>
      </w:r>
      <w:r w:rsidRPr="00702720">
        <w:rPr>
          <w:rFonts w:cs="Tahoma"/>
          <w:lang w:eastAsia="ar-SA"/>
        </w:rPr>
        <w:t xml:space="preserve">να </w:t>
      </w:r>
      <w:r w:rsidR="00601865" w:rsidRPr="00702720">
        <w:rPr>
          <w:rFonts w:cs="Tahoma"/>
          <w:lang w:eastAsia="ar-SA"/>
        </w:rPr>
        <w:t xml:space="preserve">αξιοποιήσουν </w:t>
      </w:r>
      <w:r w:rsidRPr="00702720">
        <w:rPr>
          <w:rFonts w:cs="Tahoma"/>
          <w:lang w:eastAsia="ar-SA"/>
        </w:rPr>
        <w:t xml:space="preserve">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w:t>
      </w:r>
      <w:r w:rsidRPr="00702720">
        <w:rPr>
          <w:rFonts w:cs="Tahoma"/>
          <w:lang w:eastAsia="ar-SA"/>
        </w:rPr>
        <w:lastRenderedPageBreak/>
        <w:t xml:space="preserve">κατακύρωσης, </w:t>
      </w:r>
      <w:proofErr w:type="spellStart"/>
      <w:r w:rsidRPr="00702720">
        <w:rPr>
          <w:rFonts w:cs="Tahoma"/>
          <w:lang w:eastAsia="ar-SA"/>
        </w:rPr>
        <w:t>κατ</w:t>
      </w:r>
      <w:proofErr w:type="spellEnd"/>
      <w:r w:rsidRPr="00702720">
        <w:rPr>
          <w:rFonts w:cs="Tahoma"/>
          <w:lang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3F0C1A48" w14:textId="77777777" w:rsidR="007F18D7" w:rsidRPr="00702720" w:rsidRDefault="007F18D7" w:rsidP="00A935CF">
      <w:pPr>
        <w:rPr>
          <w:rFonts w:cs="Tahoma"/>
          <w:lang w:eastAsia="ar-SA"/>
        </w:rPr>
      </w:pPr>
      <w:r w:rsidRPr="00702720">
        <w:rPr>
          <w:rFonts w:cs="Tahoma"/>
          <w:lang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4E591C10" w14:textId="77777777" w:rsidR="007F18D7" w:rsidRPr="00702720" w:rsidRDefault="007F18D7" w:rsidP="00A935CF">
      <w:pPr>
        <w:rPr>
          <w:rFonts w:cs="Tahoma"/>
          <w:lang w:eastAsia="ar-SA"/>
        </w:rPr>
      </w:pPr>
      <w:r w:rsidRPr="00702720">
        <w:rPr>
          <w:rFonts w:cs="Tahoma"/>
          <w:lang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4B967ED5" w14:textId="77777777" w:rsidR="007F18D7" w:rsidRPr="00702720" w:rsidRDefault="007F18D7" w:rsidP="00A935CF">
      <w:pPr>
        <w:rPr>
          <w:rFonts w:cs="Tahoma"/>
          <w:lang w:eastAsia="ar-SA"/>
        </w:rPr>
      </w:pPr>
      <w:proofErr w:type="spellStart"/>
      <w:r w:rsidRPr="00702720">
        <w:rPr>
          <w:rFonts w:cs="Tahoma"/>
          <w:lang w:eastAsia="ar-SA"/>
        </w:rPr>
        <w:t>ii</w:t>
      </w:r>
      <w:proofErr w:type="spellEnd"/>
      <w:r w:rsidRPr="00702720">
        <w:rPr>
          <w:rFonts w:cs="Tahoma"/>
          <w:lang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678C963B" w14:textId="77777777" w:rsidR="007F18D7" w:rsidRPr="00702720" w:rsidRDefault="007F18D7" w:rsidP="00A935CF">
      <w:pPr>
        <w:rPr>
          <w:rFonts w:cs="Tahoma"/>
          <w:lang w:eastAsia="ar-SA"/>
        </w:rPr>
      </w:pPr>
      <w:proofErr w:type="spellStart"/>
      <w:r w:rsidRPr="00702720">
        <w:rPr>
          <w:rFonts w:cs="Tahoma"/>
          <w:lang w:eastAsia="ar-SA"/>
        </w:rPr>
        <w:t>iii</w:t>
      </w:r>
      <w:proofErr w:type="spellEnd"/>
      <w:r w:rsidRPr="00702720">
        <w:rPr>
          <w:rFonts w:cs="Tahoma"/>
          <w:lang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176C4202" w14:textId="77777777" w:rsidR="007F18D7" w:rsidRPr="00702720" w:rsidRDefault="007F18D7" w:rsidP="00A935CF">
      <w:pPr>
        <w:rPr>
          <w:rFonts w:cs="Tahoma"/>
          <w:lang w:eastAsia="ar-SA"/>
        </w:rPr>
      </w:pPr>
      <w:r w:rsidRPr="00702720">
        <w:rPr>
          <w:rFonts w:cs="Tahoma"/>
          <w:lang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702720">
        <w:rPr>
          <w:rFonts w:cs="Tahoma"/>
          <w:i/>
          <w:color w:val="5B9BD5"/>
          <w:lang w:eastAsia="el-GR"/>
        </w:rPr>
        <w:t xml:space="preserve"> </w:t>
      </w:r>
      <w:r w:rsidRPr="00702720">
        <w:rPr>
          <w:rFonts w:cs="Tahoma"/>
          <w:lang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702720">
        <w:rPr>
          <w:rFonts w:cs="Tahoma"/>
          <w:lang w:eastAsia="ar-SA"/>
        </w:rPr>
        <w:t>οψιγενείς</w:t>
      </w:r>
      <w:proofErr w:type="spellEnd"/>
      <w:r w:rsidRPr="00702720">
        <w:rPr>
          <w:rFonts w:cs="Tahoma"/>
          <w:lang w:eastAsia="ar-SA"/>
        </w:rPr>
        <w:t xml:space="preserve"> μεταβολές), δεν καταπίπτει υπέρ της Αναθέτουσας Αρχής η εγγύηση συμμετοχής του. </w:t>
      </w:r>
    </w:p>
    <w:p w14:paraId="2F2D01C5" w14:textId="77777777" w:rsidR="007F18D7" w:rsidRPr="00702720" w:rsidRDefault="007F18D7" w:rsidP="00A935CF">
      <w:pPr>
        <w:rPr>
          <w:rFonts w:cs="Tahoma"/>
          <w:lang w:eastAsia="ar-SA"/>
        </w:rPr>
      </w:pPr>
      <w:r w:rsidRPr="00702720">
        <w:rPr>
          <w:rFonts w:cs="Tahoma"/>
          <w:lang w:eastAsia="ar-SA"/>
        </w:rPr>
        <w:t xml:space="preserve">Αν κανένας από τους προσφέροντες δεν υποβάλλει αληθή ή ακριβή δήλωση </w:t>
      </w:r>
      <w:r w:rsidRPr="00702720">
        <w:rPr>
          <w:rFonts w:cs="Tahoma"/>
          <w:b/>
          <w:lang w:eastAsia="ar-SA"/>
        </w:rPr>
        <w:t>ή</w:t>
      </w:r>
      <w:r w:rsidRPr="00702720">
        <w:rPr>
          <w:rFonts w:cs="Tahoma"/>
          <w:lang w:eastAsia="ar-SA"/>
        </w:rPr>
        <w:t xml:space="preserve"> δεν προσκομίσει ένα ή περισσότερα από τα απαιτούμενα έγγραφα και δικαιολογητικά </w:t>
      </w:r>
      <w:r w:rsidRPr="00702720">
        <w:rPr>
          <w:rFonts w:cs="Tahoma"/>
          <w:b/>
          <w:lang w:eastAsia="ar-SA"/>
        </w:rPr>
        <w:t>ή</w:t>
      </w:r>
      <w:r w:rsidRPr="00702720">
        <w:rPr>
          <w:rFonts w:cs="Tahoma"/>
          <w:lang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6CA9C180" w14:textId="77777777" w:rsidR="007F18D7" w:rsidRPr="00702720" w:rsidRDefault="007F18D7" w:rsidP="00A935CF">
      <w:pPr>
        <w:rPr>
          <w:rFonts w:cs="Tahoma"/>
          <w:lang w:eastAsia="ar-SA"/>
        </w:rPr>
      </w:pPr>
      <w:r w:rsidRPr="00702720">
        <w:rPr>
          <w:rFonts w:cs="Tahoma"/>
          <w:lang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47712AA9" w14:textId="77777777" w:rsidR="007F18D7" w:rsidRPr="00702720" w:rsidRDefault="007F18D7" w:rsidP="00A935CF">
      <w:pPr>
        <w:rPr>
          <w:rFonts w:cs="Tahoma"/>
          <w:lang w:eastAsia="ar-SA"/>
        </w:rPr>
      </w:pPr>
      <w:r w:rsidRPr="00702720">
        <w:rPr>
          <w:rFonts w:cs="Tahoma"/>
          <w:lang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w:t>
      </w:r>
      <w:proofErr w:type="spellStart"/>
      <w:r w:rsidRPr="00702720">
        <w:rPr>
          <w:rFonts w:cs="Tahoma"/>
          <w:lang w:eastAsia="ar-SA"/>
        </w:rPr>
        <w:t>εκατόν</w:t>
      </w:r>
      <w:proofErr w:type="spellEnd"/>
      <w:r w:rsidRPr="00702720">
        <w:rPr>
          <w:rFonts w:cs="Tahoma"/>
          <w:lang w:eastAsia="ar-SA"/>
        </w:rPr>
        <w:t xml:space="preserve"> είκοσι τοις εκατό (120%) στην περίπτωση της μεγαλύτερης ποσότητας και ογδόντα τοις εκατό (80%)</w:t>
      </w:r>
      <w:r w:rsidR="00687465" w:rsidRPr="00702720">
        <w:rPr>
          <w:rFonts w:cs="Tahoma"/>
          <w:vertAlign w:val="superscript"/>
          <w:lang w:eastAsia="ar-SA"/>
        </w:rPr>
        <w:t xml:space="preserve"> </w:t>
      </w:r>
      <w:r w:rsidRPr="00702720">
        <w:rPr>
          <w:rFonts w:cs="Tahoma"/>
          <w:lang w:eastAsia="ar-SA"/>
        </w:rPr>
        <w:t>στην περίπτωση μικρότερης ποσότητας.</w:t>
      </w:r>
    </w:p>
    <w:p w14:paraId="16E58147" w14:textId="77777777" w:rsidR="009A04A8" w:rsidRPr="009A04A8" w:rsidRDefault="009A04A8" w:rsidP="009A04A8">
      <w:pPr>
        <w:rPr>
          <w:rFonts w:cs="Tahoma"/>
          <w:lang w:eastAsia="ar-SA"/>
        </w:rPr>
      </w:pPr>
      <w:r w:rsidRPr="009A04A8">
        <w:rPr>
          <w:rFonts w:cs="Tahoma"/>
          <w:lang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1BD67A3E" w14:textId="77777777" w:rsidR="009A04A8" w:rsidRPr="00702720" w:rsidRDefault="009A04A8" w:rsidP="00A935CF">
      <w:pPr>
        <w:rPr>
          <w:rFonts w:cs="Tahoma"/>
          <w:lang w:eastAsia="ar-SA"/>
        </w:rPr>
      </w:pPr>
    </w:p>
    <w:p w14:paraId="5B7E633E" w14:textId="77777777" w:rsidR="007F18D7" w:rsidRPr="00702720" w:rsidRDefault="007F18D7" w:rsidP="00A935CF">
      <w:pPr>
        <w:rPr>
          <w:rFonts w:cs="Tahoma"/>
        </w:rPr>
      </w:pPr>
      <w:r w:rsidRPr="00702720">
        <w:rPr>
          <w:rFonts w:cs="Tahoma"/>
        </w:rPr>
        <w:t>Τα αποτελέσματα του ελέγχου των παραπάνω δικαιολογητικών και της εισήγησης της Επιτροπής επικυρώνονται με την απόφαση κατακύρωσης.</w:t>
      </w:r>
    </w:p>
    <w:p w14:paraId="508074A1" w14:textId="6B072AEA" w:rsidR="00436403" w:rsidRPr="00702720" w:rsidRDefault="00436403" w:rsidP="00A935CF">
      <w:pPr>
        <w:rPr>
          <w:rFonts w:cs="Tahoma"/>
        </w:rPr>
      </w:pPr>
      <w:r w:rsidRPr="00702720">
        <w:rPr>
          <w:rFonts w:eastAsiaTheme="minorHAnsi" w:cs="Tahoma"/>
          <w:color w:val="000000"/>
          <w:shd w:val="clear" w:color="auto" w:fill="FFFFFF"/>
          <w:lang w:eastAsia="en-US"/>
        </w:rPr>
        <w:t>Σε κάθε περίπτωση,</w:t>
      </w:r>
      <w:r w:rsidRPr="00702720">
        <w:rPr>
          <w:rFonts w:cs="Tahoma"/>
          <w:color w:val="000000"/>
          <w:shd w:val="clear" w:color="auto" w:fill="FFFFFF"/>
        </w:rPr>
        <w:t xml:space="preserve"> </w:t>
      </w:r>
      <w:r w:rsidRPr="00702720">
        <w:rPr>
          <w:rFonts w:eastAsiaTheme="minorHAnsi" w:cs="Tahoma"/>
          <w:color w:val="000000"/>
          <w:shd w:val="clear" w:color="auto" w:fill="FFFFFF"/>
          <w:lang w:eastAsia="en-US"/>
        </w:rPr>
        <w:t>όταν εξ αρχής έχει υποβληθεί μία προσφορά,</w:t>
      </w:r>
      <w:r w:rsidRPr="00702720">
        <w:rPr>
          <w:rFonts w:cs="Tahoma"/>
          <w:color w:val="000000"/>
          <w:shd w:val="clear" w:color="auto" w:fill="FFFFFF"/>
        </w:rPr>
        <w:t xml:space="preserve"> τα </w:t>
      </w:r>
      <w:r w:rsidRPr="00702720">
        <w:rPr>
          <w:rFonts w:eastAsiaTheme="minorHAnsi" w:cs="Tahoma"/>
          <w:color w:val="000000"/>
          <w:shd w:val="clear" w:color="auto" w:fill="FFFFFF"/>
          <w:lang w:eastAsia="en-US"/>
        </w:rPr>
        <w:t>αποτελέσματα όλων των σταδίων</w:t>
      </w:r>
      <w:r w:rsidRPr="00702720">
        <w:rPr>
          <w:rFonts w:cs="Tahoma"/>
          <w:color w:val="000000"/>
          <w:shd w:val="clear" w:color="auto" w:fill="FFFFFF"/>
        </w:rPr>
        <w:t xml:space="preserve"> της διαδικασίας ανάθεσης</w:t>
      </w:r>
      <w:r w:rsidRPr="00702720">
        <w:rPr>
          <w:rFonts w:eastAsiaTheme="minorHAnsi" w:cs="Tahoma"/>
          <w:color w:val="000000"/>
          <w:shd w:val="clear" w:color="auto" w:fill="FFFFFF"/>
          <w:lang w:eastAsia="en-US"/>
        </w:rPr>
        <w:t>, ήτοι Δικαιολογητικών Συμμετοχής, Τεχνικής Προσφοράς και Οικονομικής Προσφοράς</w:t>
      </w:r>
      <w:r w:rsidRPr="00702720">
        <w:rPr>
          <w:rFonts w:cs="Tahoma"/>
          <w:color w:val="000000"/>
          <w:shd w:val="clear" w:color="auto" w:fill="FFFFFF"/>
        </w:rPr>
        <w:t>,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1AB2372A" w14:textId="77777777" w:rsidR="00F661A1" w:rsidRPr="00702720" w:rsidRDefault="00F661A1" w:rsidP="00A935CF">
      <w:pPr>
        <w:rPr>
          <w:rFonts w:cs="Tahoma"/>
        </w:rPr>
      </w:pPr>
    </w:p>
    <w:p w14:paraId="41FB007A" w14:textId="3CB37399" w:rsidR="00F661A1" w:rsidRPr="00702720" w:rsidRDefault="00F661A1" w:rsidP="00972E9E">
      <w:pPr>
        <w:pStyle w:val="2"/>
        <w:rPr>
          <w:rFonts w:cs="Tahoma"/>
        </w:rPr>
      </w:pPr>
      <w:bookmarkStart w:id="371" w:name="_Toc83829727"/>
      <w:bookmarkStart w:id="372" w:name="_Toc83829837"/>
      <w:bookmarkStart w:id="373" w:name="_Toc83928565"/>
      <w:bookmarkStart w:id="374" w:name="_Toc105346413"/>
      <w:bookmarkStart w:id="375" w:name="_Toc191630080"/>
      <w:r w:rsidRPr="00702720">
        <w:rPr>
          <w:rFonts w:cs="Tahoma"/>
        </w:rPr>
        <w:t xml:space="preserve">Κατακύρωση - σύναψη </w:t>
      </w:r>
      <w:bookmarkEnd w:id="371"/>
      <w:bookmarkEnd w:id="372"/>
      <w:bookmarkEnd w:id="373"/>
      <w:bookmarkEnd w:id="374"/>
      <w:r w:rsidR="00972E9E" w:rsidRPr="00702720">
        <w:rPr>
          <w:rFonts w:cs="Tahoma"/>
        </w:rPr>
        <w:t>σύμβασης</w:t>
      </w:r>
      <w:bookmarkEnd w:id="375"/>
    </w:p>
    <w:p w14:paraId="554E2754" w14:textId="65836A77" w:rsidR="007F18D7" w:rsidRPr="00702720" w:rsidRDefault="007C189E" w:rsidP="00A935CF">
      <w:pPr>
        <w:rPr>
          <w:rFonts w:cs="Tahoma"/>
          <w:lang w:eastAsia="ar-SA"/>
        </w:rPr>
      </w:pPr>
      <w:r w:rsidRPr="00702720">
        <w:rPr>
          <w:rFonts w:cs="Tahoma"/>
          <w:b/>
          <w:bCs/>
          <w:lang w:eastAsia="ar-SA"/>
        </w:rPr>
        <w:t>3.3.1</w:t>
      </w:r>
      <w:r w:rsidRPr="00702720">
        <w:rPr>
          <w:rFonts w:cs="Tahoma"/>
          <w:lang w:eastAsia="ar-SA"/>
        </w:rPr>
        <w:t xml:space="preserve">  </w:t>
      </w:r>
      <w:r w:rsidR="007F18D7" w:rsidRPr="00702720">
        <w:rPr>
          <w:rFonts w:cs="Tahoma"/>
          <w:lang w:eastAsia="ar-SA"/>
        </w:rPr>
        <w:t xml:space="preserve">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w:t>
      </w:r>
      <w:r w:rsidR="00CC0256" w:rsidRPr="00702720">
        <w:rPr>
          <w:rFonts w:cs="Tahoma"/>
          <w:lang w:eastAsia="ar-SA"/>
        </w:rPr>
        <w:t>προσωρινών αναδόχων</w:t>
      </w:r>
      <w:r w:rsidR="007F18D7" w:rsidRPr="00702720">
        <w:rPr>
          <w:rFonts w:cs="Tahoma"/>
          <w:lang w:eastAsia="ar-SA"/>
        </w:rPr>
        <w:t>, σε συνέχεια της αξιολόγησης των οικονομικών προσφορών τους.</w:t>
      </w:r>
    </w:p>
    <w:p w14:paraId="3247A7A5" w14:textId="37DD1DA2" w:rsidR="007F18D7" w:rsidRPr="00702720" w:rsidRDefault="007F18D7" w:rsidP="00A935CF">
      <w:pPr>
        <w:rPr>
          <w:rFonts w:cs="Tahoma"/>
          <w:lang w:eastAsia="ar-SA"/>
        </w:rPr>
      </w:pPr>
      <w:r w:rsidRPr="00702720">
        <w:rPr>
          <w:rFonts w:cs="Tahoma"/>
          <w:lang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w:t>
      </w:r>
      <w:r w:rsidR="00E0073C" w:rsidRPr="00702720">
        <w:rPr>
          <w:rFonts w:cs="Tahoma"/>
          <w:lang w:eastAsia="ar-SA"/>
        </w:rPr>
        <w:t xml:space="preserve">της </w:t>
      </w:r>
      <w:r w:rsidR="00972E9E" w:rsidRPr="00702720">
        <w:rPr>
          <w:rFonts w:cs="Tahoma"/>
          <w:lang w:eastAsia="ar-SA"/>
        </w:rPr>
        <w:t>σύμβασης</w:t>
      </w:r>
      <w:r w:rsidRPr="00702720">
        <w:rPr>
          <w:rFonts w:cs="Tahoma"/>
          <w:lang w:eastAsia="ar-SA"/>
        </w:rPr>
        <w:t xml:space="preserve">,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w:t>
      </w:r>
      <w:r w:rsidR="002D0CDA" w:rsidRPr="00702720">
        <w:rPr>
          <w:rFonts w:cs="Tahoma"/>
          <w:lang w:eastAsia="ar-SA"/>
        </w:rPr>
        <w:t xml:space="preserve">των προσωρινών αναδόχων </w:t>
      </w:r>
      <w:r w:rsidRPr="00702720">
        <w:rPr>
          <w:rFonts w:cs="Tahoma"/>
          <w:lang w:eastAsia="ar-SA"/>
        </w:rPr>
        <w:t xml:space="preserve">στα «Συνημμένα Ηλεκτρονικού Διαγωνισμού». </w:t>
      </w:r>
    </w:p>
    <w:p w14:paraId="01F72E86" w14:textId="77777777" w:rsidR="007F18D7" w:rsidRPr="00702720" w:rsidRDefault="007F18D7" w:rsidP="00A935CF">
      <w:pPr>
        <w:rPr>
          <w:rFonts w:cs="Tahoma"/>
          <w:lang w:eastAsia="ar-SA"/>
        </w:rPr>
      </w:pPr>
      <w:r w:rsidRPr="00702720">
        <w:rPr>
          <w:rFonts w:cs="Tahoma"/>
          <w:lang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702720">
        <w:rPr>
          <w:rFonts w:cs="Tahoma"/>
        </w:rPr>
        <w:t xml:space="preserve"> με ενέργειες της αναθέτουσας αρχής</w:t>
      </w:r>
      <w:r w:rsidRPr="00702720">
        <w:rPr>
          <w:rFonts w:cs="Tahoma"/>
          <w:lang w:eastAsia="ar-SA"/>
        </w:rPr>
        <w:t>.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02C08C65" w14:textId="3DAD2EB5" w:rsidR="007F18D7" w:rsidRPr="00702720" w:rsidRDefault="007C189E" w:rsidP="00A935CF">
      <w:pPr>
        <w:rPr>
          <w:rFonts w:cs="Tahoma"/>
          <w:lang w:eastAsia="ar-SA"/>
        </w:rPr>
      </w:pPr>
      <w:r w:rsidRPr="00702720">
        <w:rPr>
          <w:rFonts w:cs="Tahoma"/>
          <w:b/>
          <w:bCs/>
          <w:lang w:eastAsia="ar-SA"/>
        </w:rPr>
        <w:t>3.3.2</w:t>
      </w:r>
      <w:r w:rsidRPr="00702720">
        <w:rPr>
          <w:rFonts w:cs="Tahoma"/>
          <w:lang w:eastAsia="ar-SA"/>
        </w:rPr>
        <w:t xml:space="preserve"> </w:t>
      </w:r>
      <w:r w:rsidR="007F18D7" w:rsidRPr="00702720">
        <w:rPr>
          <w:rFonts w:cs="Tahoma"/>
          <w:lang w:eastAsia="ar-SA"/>
        </w:rPr>
        <w:t>Η απόφαση κατακύρωσης καθίσταται οριστική, εφόσον συντρέξουν οι ακόλουθες προϋποθέσεις σωρευτικά:</w:t>
      </w:r>
    </w:p>
    <w:p w14:paraId="2FD6BDA3" w14:textId="77777777" w:rsidR="007F18D7" w:rsidRPr="00702720" w:rsidRDefault="007F18D7" w:rsidP="00A935CF">
      <w:pPr>
        <w:rPr>
          <w:rFonts w:cs="Tahoma"/>
          <w:sz w:val="20"/>
          <w:szCs w:val="20"/>
          <w:lang w:eastAsia="ar-SA"/>
        </w:rPr>
      </w:pPr>
      <w:r w:rsidRPr="00702720">
        <w:rPr>
          <w:rFonts w:cs="Tahoma"/>
          <w:lang w:eastAsia="ar-SA"/>
        </w:rPr>
        <w:t xml:space="preserve">α) κοινοποιηθεί η απόφαση κατακύρωσης σε όλους τους οικονομικούς φορείς που δεν έχουν αποκλειστεί οριστικά, </w:t>
      </w:r>
    </w:p>
    <w:p w14:paraId="2473E17A" w14:textId="6FCB8022" w:rsidR="007C189E" w:rsidRPr="00702720" w:rsidRDefault="007C189E" w:rsidP="007C189E">
      <w:pPr>
        <w:rPr>
          <w:rFonts w:cs="Tahoma"/>
          <w:lang w:eastAsia="ar-SA"/>
        </w:rPr>
      </w:pPr>
      <w:r w:rsidRPr="00702720">
        <w:rPr>
          <w:rFonts w:cs="Tahoma"/>
          <w:lang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sidR="009A04A8" w:rsidRPr="00702720">
        <w:rPr>
          <w:rFonts w:cs="Tahoma"/>
          <w:lang w:eastAsia="ar-SA"/>
        </w:rPr>
        <w:t xml:space="preserve"> και ακύρωσης</w:t>
      </w:r>
      <w:r w:rsidRPr="00702720">
        <w:rPr>
          <w:rFonts w:cs="Tahoma"/>
          <w:lang w:eastAsia="ar-SA"/>
        </w:rPr>
        <w:t xml:space="preserve"> κατά της απόφασης της Ε.Α.ΔΗ.ΣΥ. και σε περίπτωση άσκησης αίτησης αναστολής</w:t>
      </w:r>
      <w:r w:rsidR="009A04A8" w:rsidRPr="00702720">
        <w:rPr>
          <w:rFonts w:cs="Tahoma"/>
          <w:lang w:eastAsia="ar-SA"/>
        </w:rPr>
        <w:t xml:space="preserve"> και ακύρωσης</w:t>
      </w:r>
      <w:r w:rsidRPr="00702720">
        <w:rPr>
          <w:rFonts w:cs="Tahoma"/>
          <w:lang w:eastAsia="ar-SA"/>
        </w:rPr>
        <w:t xml:space="preserve"> κατά της απόφασης της Ε.Α.ΔΗ.ΣΥ., εκδοθεί απόφαση επί της αίτησης, με την επιφύλαξη της χορήγησης προσωρινής διαταγής, σύμφωνα με όσα ορίζονται  στο τελευταίο εδάφιο της </w:t>
      </w:r>
      <w:proofErr w:type="spellStart"/>
      <w:r>
        <w:fldChar w:fldCharType="begin"/>
      </w:r>
      <w:r>
        <w:instrText>HYPERLINK "http://www.eaadhsy.gr/n4412/n4412fulltextlinks.html" \l "art372_4"</w:instrText>
      </w:r>
      <w:r>
        <w:fldChar w:fldCharType="separate"/>
      </w:r>
      <w:r w:rsidRPr="00702720">
        <w:rPr>
          <w:rFonts w:cs="Tahoma"/>
          <w:lang w:eastAsia="ar-SA"/>
        </w:rPr>
        <w:t>παρ</w:t>
      </w:r>
      <w:proofErr w:type="spellEnd"/>
      <w:r w:rsidRPr="00702720">
        <w:rPr>
          <w:rFonts w:cs="Tahoma"/>
          <w:lang w:eastAsia="ar-SA"/>
        </w:rPr>
        <w:t xml:space="preserve"> .</w:t>
      </w:r>
      <w:r>
        <w:fldChar w:fldCharType="end"/>
      </w:r>
      <w:hyperlink r:id="rId32" w:anchor="art372_4" w:history="1">
        <w:r w:rsidRPr="00702720">
          <w:rPr>
            <w:rStyle w:val="-"/>
            <w:rFonts w:cs="Tahoma"/>
          </w:rPr>
          <w:t>http://www.eaadhsy.gr/n4412/n4412fulltextlinks.html</w:t>
        </w:r>
      </w:hyperlink>
      <w:hyperlink r:id="rId33" w:anchor="art372_4" w:history="1">
        <w:r w:rsidRPr="00702720">
          <w:rPr>
            <w:rFonts w:cs="Tahoma"/>
            <w:lang w:eastAsia="ar-SA"/>
          </w:rPr>
          <w:t xml:space="preserve"> 4 του άρθρου 372</w:t>
        </w:r>
      </w:hyperlink>
      <w:r w:rsidRPr="00702720">
        <w:rPr>
          <w:rFonts w:cs="Tahoma"/>
          <w:lang w:eastAsia="ar-SA"/>
        </w:rPr>
        <w:t xml:space="preserve"> του ν. 4412/2016,</w:t>
      </w:r>
    </w:p>
    <w:p w14:paraId="178CC333" w14:textId="49DC5349" w:rsidR="007F18D7" w:rsidRPr="00702720" w:rsidRDefault="007F18D7" w:rsidP="007C189E">
      <w:pPr>
        <w:rPr>
          <w:rFonts w:cs="Tahoma"/>
          <w:lang w:eastAsia="ar-SA"/>
        </w:rPr>
      </w:pPr>
      <w:r w:rsidRPr="00702720">
        <w:rPr>
          <w:rFonts w:cs="Tahoma"/>
          <w:lang w:eastAsia="ar-SA"/>
        </w:rPr>
        <w:t xml:space="preserve">γ) ολοκληρωθεί επιτυχώς ο </w:t>
      </w:r>
      <w:proofErr w:type="spellStart"/>
      <w:r w:rsidRPr="00702720">
        <w:rPr>
          <w:rFonts w:cs="Tahoma"/>
          <w:lang w:eastAsia="ar-SA"/>
        </w:rPr>
        <w:t>προσυμβατικός</w:t>
      </w:r>
      <w:proofErr w:type="spellEnd"/>
      <w:r w:rsidRPr="00702720">
        <w:rPr>
          <w:rFonts w:cs="Tahoma"/>
          <w:lang w:eastAsia="ar-SA"/>
        </w:rPr>
        <w:t xml:space="preserve"> έλεγχος από το Ελεγκτικό Συνέδριο, σύμφωνα με τα άρθρα 324 έως 327 του ν. 4700/2020, εφόσον απαιτείται, και </w:t>
      </w:r>
    </w:p>
    <w:p w14:paraId="0E29494E" w14:textId="5389B3EF" w:rsidR="007F18D7" w:rsidRPr="00702720" w:rsidRDefault="007F18D7" w:rsidP="007C189E">
      <w:pPr>
        <w:rPr>
          <w:rFonts w:cs="Tahoma"/>
          <w:lang w:eastAsia="ar-SA"/>
        </w:rPr>
      </w:pPr>
      <w:r w:rsidRPr="00702720">
        <w:rPr>
          <w:rFonts w:cs="Tahoma"/>
          <w:lang w:eastAsia="ar-SA"/>
        </w:rPr>
        <w:t>δ) ο</w:t>
      </w:r>
      <w:r w:rsidR="00F377DC" w:rsidRPr="00702720">
        <w:rPr>
          <w:rFonts w:cs="Tahoma"/>
          <w:lang w:eastAsia="ar-SA"/>
        </w:rPr>
        <w:t>ι</w:t>
      </w:r>
      <w:r w:rsidRPr="00702720">
        <w:rPr>
          <w:rFonts w:cs="Tahoma"/>
          <w:lang w:eastAsia="ar-SA"/>
        </w:rPr>
        <w:t xml:space="preserve">  </w:t>
      </w:r>
      <w:r w:rsidR="00F377DC" w:rsidRPr="00702720">
        <w:rPr>
          <w:rFonts w:cs="Tahoma"/>
          <w:lang w:eastAsia="ar-SA"/>
        </w:rPr>
        <w:t>προσωρινοί ανάδοχοι</w:t>
      </w:r>
      <w:r w:rsidRPr="00702720">
        <w:rPr>
          <w:rFonts w:cs="Tahoma"/>
          <w:lang w:eastAsia="ar-SA"/>
        </w:rPr>
        <w:t xml:space="preserve">, </w:t>
      </w:r>
      <w:r w:rsidR="00F377DC" w:rsidRPr="00702720">
        <w:rPr>
          <w:rFonts w:cs="Tahoma"/>
          <w:lang w:eastAsia="ar-SA"/>
        </w:rPr>
        <w:t>υποβάλλουν</w:t>
      </w:r>
      <w:r w:rsidRPr="00702720">
        <w:rPr>
          <w:rFonts w:cs="Tahoma"/>
          <w:lang w:eastAsia="ar-SA"/>
        </w:rPr>
        <w:t>, στην περίπτωση που απαιτείται και έπειτα από σχετική πρόσκληση, υπεύθυνη δήλωση, που υπογράφεται σύμφωνα με όσα ορίζονται στο </w:t>
      </w:r>
      <w:hyperlink r:id="rId34" w:history="1">
        <w:r w:rsidRPr="00702720">
          <w:rPr>
            <w:rFonts w:cs="Tahoma"/>
            <w:lang w:eastAsia="ar-SA"/>
          </w:rPr>
          <w:t>άρθρο 79Α</w:t>
        </w:r>
      </w:hyperlink>
      <w:r w:rsidRPr="00702720">
        <w:rPr>
          <w:rFonts w:cs="Tahoma"/>
          <w:lang w:eastAsia="ar-SA"/>
        </w:rPr>
        <w:t xml:space="preserve"> του ν. 4412/2016, στην οποία δηλώνεται ότι, δεν έχουν επέλθει στο πρόσωπό του </w:t>
      </w:r>
      <w:proofErr w:type="spellStart"/>
      <w:r w:rsidRPr="00702720">
        <w:rPr>
          <w:rFonts w:cs="Tahoma"/>
          <w:lang w:eastAsia="ar-SA"/>
        </w:rPr>
        <w:t>οψιγενείς</w:t>
      </w:r>
      <w:proofErr w:type="spellEnd"/>
      <w:r w:rsidRPr="00702720">
        <w:rPr>
          <w:rFonts w:cs="Tahoma"/>
          <w:lang w:eastAsia="ar-SA"/>
        </w:rPr>
        <w:t xml:space="preserve"> μεταβολές κατά την έννοια του </w:t>
      </w:r>
      <w:hyperlink r:id="rId35" w:anchor="art104" w:history="1">
        <w:r w:rsidRPr="00702720">
          <w:rPr>
            <w:rFonts w:cs="Tahoma"/>
            <w:lang w:eastAsia="ar-SA"/>
          </w:rPr>
          <w:t>άρθρου 104</w:t>
        </w:r>
      </w:hyperlink>
      <w:r w:rsidRPr="00702720">
        <w:rPr>
          <w:rFonts w:cs="Tahoma"/>
          <w:lang w:eastAsia="ar-SA"/>
        </w:rPr>
        <w:t xml:space="preserve"> του ν. 4412/2016 και μόνον στην περίπτωση του </w:t>
      </w:r>
      <w:proofErr w:type="spellStart"/>
      <w:r w:rsidRPr="00702720">
        <w:rPr>
          <w:rFonts w:cs="Tahoma"/>
          <w:lang w:eastAsia="ar-SA"/>
        </w:rPr>
        <w:t>προσυμβατικού</w:t>
      </w:r>
      <w:proofErr w:type="spellEnd"/>
      <w:r w:rsidRPr="00702720">
        <w:rPr>
          <w:rFonts w:cs="Tahoma"/>
          <w:lang w:eastAsia="ar-SA"/>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702720">
        <w:rPr>
          <w:rFonts w:cs="Tahoma"/>
          <w:lang w:eastAsia="ar-SA"/>
        </w:rPr>
        <w:t>οψιγενείς</w:t>
      </w:r>
      <w:proofErr w:type="spellEnd"/>
      <w:r w:rsidRPr="00702720">
        <w:rPr>
          <w:rFonts w:cs="Tahoma"/>
          <w:lang w:eastAsia="ar-SA"/>
        </w:rPr>
        <w:t xml:space="preserve"> μεταβολές, η δήλωση ελέγχεται από την Επιτροπή Διαγωνισμού, η οποία εισηγείται προς το αρμόδιο αποφαινόμενο όργανο.</w:t>
      </w:r>
    </w:p>
    <w:p w14:paraId="4054182E" w14:textId="77777777" w:rsidR="007C189E" w:rsidRPr="00702720" w:rsidRDefault="007C189E" w:rsidP="007C189E">
      <w:pPr>
        <w:rPr>
          <w:rFonts w:cs="Tahoma"/>
          <w:b/>
          <w:bCs/>
          <w:lang w:eastAsia="ar-SA"/>
        </w:rPr>
      </w:pPr>
      <w:r w:rsidRPr="00702720">
        <w:rPr>
          <w:rFonts w:cs="Tahoma"/>
          <w:lang w:eastAsia="ar-SA"/>
        </w:rPr>
        <w:t xml:space="preserve">Πριν την υπογραφή της σύμβασης υποβάλλεται η υπεύθυνη δήλωση της κοινής απόφασης των Υπουργών Ανάπτυξης </w:t>
      </w:r>
      <w:r w:rsidRPr="00702720">
        <w:rPr>
          <w:rFonts w:cs="Tahoma"/>
        </w:rPr>
        <w:t>και</w:t>
      </w:r>
      <w:r w:rsidRPr="00702720">
        <w:rPr>
          <w:rFonts w:cs="Tahoma"/>
          <w:lang w:eastAsia="ar-SA"/>
        </w:rPr>
        <w:t xml:space="preserve"> Επικρατείας 20977/23-8-2007 (Β’ 1673) «</w:t>
      </w:r>
      <w:r w:rsidRPr="00702720">
        <w:rPr>
          <w:rFonts w:cs="Tahoma"/>
          <w:i/>
          <w:lang w:eastAsia="ar-SA"/>
        </w:rPr>
        <w:t>Δικαιολογητικά για την τήρηση των μητρώων του ν. 3310/2005 όπως τροποποιήθηκε με το ν. 3414/2005</w:t>
      </w:r>
      <w:r w:rsidRPr="00702720">
        <w:rPr>
          <w:rFonts w:cs="Tahoma"/>
          <w:lang w:eastAsia="ar-SA"/>
        </w:rPr>
        <w:t>».</w:t>
      </w:r>
    </w:p>
    <w:p w14:paraId="75307BDE" w14:textId="77777777" w:rsidR="007C189E" w:rsidRPr="00702720" w:rsidRDefault="007C189E" w:rsidP="007C189E">
      <w:pPr>
        <w:rPr>
          <w:rFonts w:cs="Tahoma"/>
          <w:lang w:eastAsia="ar-SA"/>
        </w:rPr>
      </w:pPr>
      <w:r w:rsidRPr="00702720">
        <w:rPr>
          <w:rFonts w:cs="Tahoma"/>
          <w:lang w:eastAsia="ar-SA"/>
        </w:rPr>
        <w:t xml:space="preserve">Στην περίπτωση που ο ανάδοχος δεν προσέλθει να υπογράψει το ως άνω συμφωνητικό μέσα στην </w:t>
      </w:r>
      <w:proofErr w:type="spellStart"/>
      <w:r w:rsidRPr="00702720">
        <w:rPr>
          <w:rFonts w:cs="Tahoma"/>
          <w:lang w:eastAsia="ar-SA"/>
        </w:rPr>
        <w:t>τεθείσα</w:t>
      </w:r>
      <w:proofErr w:type="spellEnd"/>
      <w:r w:rsidRPr="00702720">
        <w:rPr>
          <w:rFonts w:cs="Tahoma"/>
          <w:lang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w:t>
      </w:r>
      <w:r w:rsidRPr="00702720">
        <w:rPr>
          <w:rFonts w:cs="Tahoma"/>
          <w:lang w:eastAsia="ar-SA"/>
        </w:rPr>
        <w:lastRenderedPageBreak/>
        <w:t>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51046008" w14:textId="600CE7B6" w:rsidR="00F661A1" w:rsidRPr="00702720" w:rsidRDefault="007C189E" w:rsidP="007C189E">
      <w:pPr>
        <w:rPr>
          <w:rFonts w:cs="Tahoma"/>
        </w:rPr>
      </w:pPr>
      <w:r w:rsidRPr="00702720">
        <w:rPr>
          <w:rFonts w:cs="Tahoma"/>
          <w:lang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w:t>
      </w:r>
      <w:r w:rsidRPr="00702720">
        <w:rPr>
          <w:rFonts w:cs="Tahoma"/>
        </w:rPr>
        <w:t>επιφύλαξη</w:t>
      </w:r>
      <w:r w:rsidRPr="00702720">
        <w:rPr>
          <w:rFonts w:cs="Tahoma"/>
          <w:lang w:eastAsia="ar-SA"/>
        </w:rPr>
        <w:t xml:space="preserve">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r w:rsidR="007F18D7" w:rsidRPr="00702720">
        <w:rPr>
          <w:rFonts w:cs="Tahoma"/>
          <w:lang w:eastAsia="ar-SA"/>
        </w:rPr>
        <w:t>.</w:t>
      </w:r>
      <w:r w:rsidR="00F60D66" w:rsidRPr="00702720">
        <w:rPr>
          <w:rFonts w:cs="Tahoma"/>
        </w:rPr>
        <w:t xml:space="preserve"> </w:t>
      </w:r>
      <w:bookmarkStart w:id="376" w:name="_Hlk6499998"/>
      <w:bookmarkStart w:id="377" w:name="_Hlk6499931"/>
    </w:p>
    <w:p w14:paraId="2FE4F118" w14:textId="0C400662" w:rsidR="00F661A1" w:rsidRPr="00702720" w:rsidRDefault="00F661A1" w:rsidP="00972E9E">
      <w:pPr>
        <w:pStyle w:val="2"/>
        <w:rPr>
          <w:rFonts w:cs="Tahoma"/>
        </w:rPr>
      </w:pPr>
      <w:bookmarkStart w:id="378" w:name="_Ref496542648"/>
      <w:bookmarkStart w:id="379" w:name="_Ref496542669"/>
      <w:bookmarkStart w:id="380" w:name="_Toc83829728"/>
      <w:bookmarkStart w:id="381" w:name="_Toc83829838"/>
      <w:bookmarkStart w:id="382" w:name="_Toc83928566"/>
      <w:bookmarkStart w:id="383" w:name="_Toc105346414"/>
      <w:bookmarkStart w:id="384" w:name="_Toc191630081"/>
      <w:bookmarkEnd w:id="376"/>
      <w:bookmarkEnd w:id="377"/>
      <w:r w:rsidRPr="00702720">
        <w:rPr>
          <w:rFonts w:cs="Tahoma"/>
        </w:rPr>
        <w:t xml:space="preserve">Προδικαστικές Προσφυγές - Προσωρινή </w:t>
      </w:r>
      <w:r w:rsidR="00171994" w:rsidRPr="00702720">
        <w:rPr>
          <w:rFonts w:cs="Tahoma"/>
        </w:rPr>
        <w:t xml:space="preserve">και Οριστική </w:t>
      </w:r>
      <w:r w:rsidRPr="00702720">
        <w:rPr>
          <w:rFonts w:cs="Tahoma"/>
        </w:rPr>
        <w:t>Δικαστική Προστασία</w:t>
      </w:r>
      <w:bookmarkEnd w:id="378"/>
      <w:bookmarkEnd w:id="379"/>
      <w:bookmarkEnd w:id="380"/>
      <w:bookmarkEnd w:id="381"/>
      <w:bookmarkEnd w:id="382"/>
      <w:bookmarkEnd w:id="383"/>
      <w:bookmarkEnd w:id="384"/>
    </w:p>
    <w:p w14:paraId="7D01E58E" w14:textId="77777777" w:rsidR="007F18D7" w:rsidRPr="00702720" w:rsidRDefault="007F18D7" w:rsidP="00A935CF">
      <w:pPr>
        <w:rPr>
          <w:rFonts w:cs="Tahoma"/>
        </w:rPr>
      </w:pPr>
      <w:r w:rsidRPr="00702720">
        <w:rPr>
          <w:rFonts w:cs="Tahoma"/>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702720">
        <w:rPr>
          <w:rFonts w:cs="Tahoma"/>
        </w:rPr>
        <w:t>ενωσιακής</w:t>
      </w:r>
      <w:proofErr w:type="spellEnd"/>
      <w:r w:rsidRPr="00702720">
        <w:rPr>
          <w:rFonts w:cs="Tahoma"/>
        </w:rPr>
        <w:t xml:space="preserve">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 </w:t>
      </w:r>
      <w:proofErr w:type="spellStart"/>
      <w:r w:rsidRPr="00702720">
        <w:rPr>
          <w:rFonts w:cs="Tahoma"/>
        </w:rPr>
        <w:t>επ</w:t>
      </w:r>
      <w:proofErr w:type="spellEnd"/>
      <w:r w:rsidRPr="00702720">
        <w:rPr>
          <w:rFonts w:cs="Tahoma"/>
        </w:rPr>
        <w:t xml:space="preserve">. ν. 4412/2016 και 1 </w:t>
      </w:r>
      <w:proofErr w:type="spellStart"/>
      <w:r w:rsidRPr="00702720">
        <w:rPr>
          <w:rFonts w:cs="Tahoma"/>
        </w:rPr>
        <w:t>επ</w:t>
      </w:r>
      <w:proofErr w:type="spellEnd"/>
      <w:r w:rsidRPr="00702720">
        <w:rPr>
          <w:rFonts w:cs="Tahoma"/>
        </w:rPr>
        <w:t xml:space="preserve">. </w:t>
      </w:r>
      <w:proofErr w:type="spellStart"/>
      <w:r w:rsidRPr="00702720">
        <w:rPr>
          <w:rFonts w:cs="Tahoma"/>
        </w:rPr>
        <w:t>π.δ.</w:t>
      </w:r>
      <w:proofErr w:type="spellEnd"/>
      <w:r w:rsidRPr="00702720">
        <w:rPr>
          <w:rFonts w:cs="Tahoma"/>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4CD06F7F" w14:textId="77777777" w:rsidR="007F18D7" w:rsidRPr="00702720" w:rsidRDefault="007F18D7" w:rsidP="00A935CF">
      <w:pPr>
        <w:rPr>
          <w:rFonts w:cs="Tahoma"/>
        </w:rPr>
      </w:pPr>
      <w:r w:rsidRPr="00702720">
        <w:rPr>
          <w:rFonts w:cs="Tahoma"/>
        </w:rPr>
        <w:t>Σε περίπτωση προσφυγής κατά πράξης της αναθέτουσας αρχής, η προθεσμία για την άσκηση της προδικαστικής προσφυγής είναι:</w:t>
      </w:r>
    </w:p>
    <w:p w14:paraId="73523F2A" w14:textId="77777777" w:rsidR="007F18D7" w:rsidRPr="00702720" w:rsidRDefault="007F18D7" w:rsidP="00A935CF">
      <w:pPr>
        <w:rPr>
          <w:rFonts w:cs="Tahoma"/>
        </w:rPr>
      </w:pPr>
      <w:r w:rsidRPr="00702720">
        <w:rPr>
          <w:rFonts w:cs="Tahoma"/>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54E1AE8" w14:textId="77777777" w:rsidR="007F18D7" w:rsidRPr="00702720" w:rsidRDefault="007F18D7" w:rsidP="00A935CF">
      <w:pPr>
        <w:rPr>
          <w:rFonts w:cs="Tahoma"/>
        </w:rPr>
      </w:pPr>
      <w:r w:rsidRPr="00702720">
        <w:rPr>
          <w:rFonts w:cs="Tahoma"/>
        </w:rPr>
        <w:t xml:space="preserve">(β) δεκαπέντε (15) ημέρες από την κοινοποίηση της προσβαλλόμενης πράξης σε αυτόν αν χρησιμοποιήθηκαν άλλα μέσα επικοινωνίας, άλλως  </w:t>
      </w:r>
    </w:p>
    <w:p w14:paraId="106AF872" w14:textId="77777777" w:rsidR="007F18D7" w:rsidRPr="00702720" w:rsidRDefault="007F18D7" w:rsidP="00A935CF">
      <w:pPr>
        <w:rPr>
          <w:rFonts w:cs="Tahoma"/>
        </w:rPr>
      </w:pPr>
      <w:r w:rsidRPr="00702720">
        <w:rPr>
          <w:rFonts w:cs="Tahoma"/>
        </w:rPr>
        <w:t xml:space="preserve">(γ) δέκα (10) ημέρες από την πλήρη, πραγματική ή </w:t>
      </w:r>
      <w:proofErr w:type="spellStart"/>
      <w:r w:rsidRPr="00702720">
        <w:rPr>
          <w:rFonts w:cs="Tahoma"/>
        </w:rPr>
        <w:t>τεκμαιρόμενη</w:t>
      </w:r>
      <w:proofErr w:type="spellEnd"/>
      <w:r w:rsidRPr="00702720">
        <w:rPr>
          <w:rFonts w:cs="Tahoma"/>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72C9EFCC" w14:textId="3276CCA6" w:rsidR="007F18D7" w:rsidRPr="00702720" w:rsidRDefault="00CC63EB" w:rsidP="00A935CF">
      <w:pPr>
        <w:rPr>
          <w:rFonts w:cs="Tahoma"/>
        </w:rPr>
      </w:pPr>
      <w:r w:rsidRPr="00702720">
        <w:rPr>
          <w:rFonts w:cs="Tahoma"/>
        </w:rPr>
        <w:t xml:space="preserve"> </w:t>
      </w:r>
      <w:r w:rsidR="007F18D7" w:rsidRPr="00702720">
        <w:rPr>
          <w:rFonts w:cs="Tahoma"/>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480162C4" w14:textId="77777777" w:rsidR="007F18D7" w:rsidRPr="00702720" w:rsidRDefault="007F18D7" w:rsidP="00A935CF">
      <w:pPr>
        <w:rPr>
          <w:rFonts w:cs="Tahoma"/>
        </w:rPr>
      </w:pPr>
      <w:r w:rsidRPr="00702720">
        <w:rPr>
          <w:rFonts w:cs="Tahoma"/>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7836C434" w14:textId="77777777" w:rsidR="007F18D7" w:rsidRPr="00702720" w:rsidRDefault="007F18D7" w:rsidP="00A935CF">
      <w:pPr>
        <w:rPr>
          <w:rFonts w:cs="Tahoma"/>
        </w:rPr>
      </w:pPr>
      <w:r w:rsidRPr="00702720">
        <w:rPr>
          <w:rFonts w:cs="Tahoma"/>
        </w:rPr>
        <w:t xml:space="preserve">Η προδικαστική προσφυγή συντάσσεται υποχρεωτικά με τη χρήση του τυποποιημένου εντύπου του Παραρτήματος Ι του </w:t>
      </w:r>
      <w:proofErr w:type="spellStart"/>
      <w:r w:rsidRPr="00702720">
        <w:rPr>
          <w:rFonts w:cs="Tahoma"/>
        </w:rPr>
        <w:t>π.δ</w:t>
      </w:r>
      <w:proofErr w:type="spellEnd"/>
      <w:r w:rsidRPr="00702720">
        <w:rPr>
          <w:rFonts w:cs="Tahoma"/>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6811F846" w14:textId="77777777" w:rsidR="007F18D7" w:rsidRPr="00702720" w:rsidRDefault="007F18D7" w:rsidP="00A935CF">
      <w:pPr>
        <w:rPr>
          <w:rFonts w:cs="Tahoma"/>
        </w:rPr>
      </w:pPr>
      <w:r w:rsidRPr="00702720">
        <w:rPr>
          <w:rFonts w:cs="Tahoma"/>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w:t>
      </w:r>
      <w:proofErr w:type="spellStart"/>
      <w:r w:rsidRPr="00702720">
        <w:rPr>
          <w:rFonts w:cs="Tahoma"/>
        </w:rPr>
        <w:t>παραβόλου</w:t>
      </w:r>
      <w:proofErr w:type="spellEnd"/>
      <w:r w:rsidRPr="00702720">
        <w:rPr>
          <w:rFonts w:cs="Tahoma"/>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w:t>
      </w:r>
      <w:r w:rsidRPr="00702720">
        <w:rPr>
          <w:rFonts w:cs="Tahoma"/>
        </w:rPr>
        <w:lastRenderedPageBreak/>
        <w:t xml:space="preserve">προσφυγής, γ) σε περίπτωση παραίτησης του προσφεύγοντα από την προσφυγή του έως και δέκα (10) ημέρες από την κατάθεση της προσφυγής. </w:t>
      </w:r>
    </w:p>
    <w:p w14:paraId="146E792A" w14:textId="77777777" w:rsidR="007F18D7" w:rsidRPr="00702720" w:rsidRDefault="007F18D7" w:rsidP="00A935CF">
      <w:pPr>
        <w:rPr>
          <w:rFonts w:cs="Tahoma"/>
        </w:rPr>
      </w:pPr>
      <w:r w:rsidRPr="00702720">
        <w:rPr>
          <w:rFonts w:cs="Tahoma"/>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ν. 4412/2016 και 20 </w:t>
      </w:r>
      <w:r w:rsidR="003250E8" w:rsidRPr="00702720">
        <w:rPr>
          <w:rFonts w:cs="Tahoma"/>
        </w:rPr>
        <w:t>Π.Δ.</w:t>
      </w:r>
      <w:r w:rsidRPr="00702720">
        <w:rPr>
          <w:rFonts w:cs="Tahoma"/>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r w:rsidR="003250E8" w:rsidRPr="00702720">
        <w:rPr>
          <w:rFonts w:cs="Tahoma"/>
        </w:rPr>
        <w:t>Π.Δ.</w:t>
      </w:r>
      <w:r w:rsidRPr="00702720">
        <w:rPr>
          <w:rFonts w:cs="Tahoma"/>
        </w:rPr>
        <w:t xml:space="preserve"> 39/2017. </w:t>
      </w:r>
    </w:p>
    <w:p w14:paraId="6D2AEAAA" w14:textId="77777777" w:rsidR="007F18D7" w:rsidRPr="00702720" w:rsidRDefault="007F18D7" w:rsidP="00A935CF">
      <w:pPr>
        <w:rPr>
          <w:rFonts w:cs="Tahoma"/>
        </w:rPr>
      </w:pPr>
      <w:r w:rsidRPr="00702720">
        <w:rPr>
          <w:rFonts w:cs="Tahoma"/>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2279749F" w14:textId="77777777" w:rsidR="007F18D7" w:rsidRPr="00702720" w:rsidRDefault="007F18D7" w:rsidP="00A935CF">
      <w:pPr>
        <w:rPr>
          <w:rFonts w:cs="Tahoma"/>
        </w:rPr>
      </w:pPr>
      <w:r w:rsidRPr="00702720">
        <w:rPr>
          <w:rFonts w:cs="Tahoma"/>
        </w:rPr>
        <w:t xml:space="preserve">Μετά την, κατά τα ως άνω, ηλεκτρονική κατάθεση της προδικαστικής προσφυγής η αναθέτουσα αρχή, μέσω της λειτουργίας «Επικοινωνία»: </w:t>
      </w:r>
    </w:p>
    <w:p w14:paraId="287BAACA" w14:textId="77777777" w:rsidR="007F18D7" w:rsidRPr="00702720" w:rsidRDefault="007F18D7" w:rsidP="00A935CF">
      <w:pPr>
        <w:rPr>
          <w:rFonts w:cs="Tahoma"/>
        </w:rPr>
      </w:pPr>
      <w:r w:rsidRPr="00702720">
        <w:rPr>
          <w:rFonts w:cs="Tahoma"/>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sidR="003250E8" w:rsidRPr="00702720">
        <w:rPr>
          <w:rFonts w:cs="Tahoma"/>
        </w:rPr>
        <w:t>Π.Δ.</w:t>
      </w:r>
      <w:r w:rsidRPr="00702720">
        <w:rPr>
          <w:rFonts w:cs="Tahoma"/>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2B53D59C" w14:textId="77777777" w:rsidR="007F18D7" w:rsidRPr="00702720" w:rsidRDefault="007F18D7" w:rsidP="00A935CF">
      <w:pPr>
        <w:rPr>
          <w:rFonts w:cs="Tahoma"/>
        </w:rPr>
      </w:pPr>
      <w:r w:rsidRPr="00702720">
        <w:rPr>
          <w:rFonts w:cs="Tahoma"/>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4A368D6D" w14:textId="77777777" w:rsidR="007F18D7" w:rsidRPr="00702720" w:rsidRDefault="007F18D7" w:rsidP="00A935CF">
      <w:pPr>
        <w:rPr>
          <w:rFonts w:cs="Tahoma"/>
        </w:rPr>
      </w:pPr>
      <w:r w:rsidRPr="00702720">
        <w:rPr>
          <w:rFonts w:cs="Tahoma"/>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29DC5A94" w14:textId="77777777" w:rsidR="007F18D7" w:rsidRPr="00702720" w:rsidRDefault="007F18D7" w:rsidP="00A935CF">
      <w:pPr>
        <w:rPr>
          <w:rFonts w:cs="Tahoma"/>
        </w:rPr>
      </w:pPr>
      <w:r w:rsidRPr="00702720">
        <w:rPr>
          <w:rFonts w:cs="Tahoma"/>
        </w:rPr>
        <w:t>δ)</w:t>
      </w:r>
      <w:r w:rsidR="00687465" w:rsidRPr="00702720">
        <w:rPr>
          <w:rFonts w:cs="Tahoma"/>
        </w:rPr>
        <w:t xml:space="preserve"> </w:t>
      </w:r>
      <w:r w:rsidRPr="00702720">
        <w:rPr>
          <w:rFonts w:cs="Tahoma"/>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058B9A4A" w14:textId="77777777" w:rsidR="007F18D7" w:rsidRPr="00702720" w:rsidRDefault="007F18D7" w:rsidP="00A935CF">
      <w:pPr>
        <w:rPr>
          <w:rFonts w:cs="Tahoma"/>
        </w:rPr>
      </w:pPr>
      <w:r w:rsidRPr="00702720">
        <w:rPr>
          <w:rFonts w:cs="Tahoma"/>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67655EAE" w14:textId="0C3A278D" w:rsidR="00F661A1" w:rsidRPr="00702720" w:rsidRDefault="00F661A1" w:rsidP="00A935CF">
      <w:pPr>
        <w:rPr>
          <w:rFonts w:cs="Tahoma"/>
        </w:rPr>
      </w:pPr>
    </w:p>
    <w:p w14:paraId="6DCA4DC1" w14:textId="5C2F39E4" w:rsidR="00FB3B7A" w:rsidRPr="00702720" w:rsidRDefault="00FB3B7A" w:rsidP="00FB3B7A">
      <w:pPr>
        <w:rPr>
          <w:rFonts w:cs="Tahoma"/>
          <w:color w:val="000000"/>
        </w:rPr>
      </w:pPr>
      <w:r w:rsidRPr="00702720">
        <w:rPr>
          <w:rFonts w:cs="Tahoma"/>
          <w:color w:val="000000"/>
        </w:rPr>
        <w:t xml:space="preserve">Β. Όποιος έχει έννομο συμφέρον μπορεί να ζητήσει, </w:t>
      </w:r>
      <w:r w:rsidRPr="00702720">
        <w:rPr>
          <w:rFonts w:cs="Tahoma"/>
          <w:color w:val="000000"/>
          <w:lang w:eastAsia="ar-SA"/>
        </w:rPr>
        <w:t>με το ίδιο δικόγραφο</w:t>
      </w:r>
      <w:r w:rsidRPr="00702720">
        <w:rPr>
          <w:rFonts w:cs="Tahoma"/>
          <w:color w:val="000000"/>
        </w:rPr>
        <w:t xml:space="preserve"> εφαρμοζόμενων αναλογικά των διατάξεων του </w:t>
      </w:r>
      <w:proofErr w:type="spellStart"/>
      <w:r w:rsidRPr="00702720">
        <w:rPr>
          <w:rFonts w:cs="Tahoma"/>
          <w:color w:val="000000"/>
        </w:rPr>
        <w:t>π.δ.</w:t>
      </w:r>
      <w:proofErr w:type="spellEnd"/>
      <w:r w:rsidRPr="00702720">
        <w:rPr>
          <w:rFonts w:cs="Tahoma"/>
          <w:color w:val="000000"/>
        </w:rPr>
        <w:t xml:space="preserve"> 18/1989, την αναστολή εκτέλεσης της απόφασης της ΑΕΠΠ και την ακύρωσή της ενώπιον του αρμοδίου </w:t>
      </w:r>
      <w:r w:rsidRPr="00702720">
        <w:rPr>
          <w:rFonts w:cs="Tahoma"/>
          <w:color w:val="000000"/>
          <w:lang w:eastAsia="ar-SA"/>
        </w:rPr>
        <w:t>Δικαστηρίου</w:t>
      </w:r>
      <w:r w:rsidR="004C4D59" w:rsidRPr="00702720">
        <w:rPr>
          <w:rFonts w:cs="Tahoma"/>
          <w:color w:val="000000"/>
          <w:lang w:eastAsia="ar-SA"/>
        </w:rPr>
        <w:t>, ήτοι του Διοικητικού Εφετείου Πειραιά,</w:t>
      </w:r>
      <w:r w:rsidRPr="00702720">
        <w:rPr>
          <w:rFonts w:cs="Tahoma"/>
          <w:color w:val="000000"/>
          <w:lang w:eastAsia="ar-SA"/>
        </w:rPr>
        <w:t xml:space="preserve"> </w:t>
      </w:r>
      <w:r w:rsidRPr="00702720">
        <w:rPr>
          <w:rFonts w:cs="Tahoma"/>
        </w:rPr>
        <w:t xml:space="preserve">της παρ. 3 του </w:t>
      </w:r>
      <w:proofErr w:type="spellStart"/>
      <w:r w:rsidRPr="00702720">
        <w:rPr>
          <w:rFonts w:cs="Tahoma"/>
        </w:rPr>
        <w:t>αρθ</w:t>
      </w:r>
      <w:proofErr w:type="spellEnd"/>
      <w:r w:rsidRPr="00702720">
        <w:rPr>
          <w:rFonts w:cs="Tahoma"/>
        </w:rPr>
        <w:t>. 372 Ν.4412/2016, όπως ισχύει</w:t>
      </w:r>
      <w:r w:rsidRPr="00702720">
        <w:rPr>
          <w:rFonts w:cs="Tahoma"/>
          <w:lang w:eastAsia="ar-SA"/>
        </w:rPr>
        <w:t>.</w:t>
      </w:r>
      <w:r w:rsidRPr="00702720">
        <w:rPr>
          <w:rFonts w:cs="Tahoma"/>
          <w:color w:val="000000"/>
          <w:lang w:eastAsia="ar-SA"/>
        </w:rPr>
        <w:t xml:space="preserve"> Το αυτό ισχύει και σε περίπτωση σιωπηρής απόρριψης της προδικαστικής προσφυγής από την Α.Ε.Π.Π.</w:t>
      </w:r>
      <w:r w:rsidRPr="00702720">
        <w:rPr>
          <w:rFonts w:cs="Tahoma"/>
          <w:color w:val="000000"/>
        </w:rPr>
        <w:t xml:space="preserve"> Δικαίωμα άσκησης </w:t>
      </w:r>
      <w:r w:rsidRPr="00702720">
        <w:rPr>
          <w:rFonts w:cs="Tahoma"/>
          <w:color w:val="000000"/>
          <w:lang w:eastAsia="ar-SA"/>
        </w:rPr>
        <w:t>του ως άνω ένδικου βοηθήματος</w:t>
      </w:r>
      <w:r w:rsidRPr="00702720">
        <w:rPr>
          <w:rFonts w:cs="Tahoma"/>
          <w:color w:val="000000"/>
        </w:rPr>
        <w:t xml:space="preserve"> έχει και η αναθέτουσα αρχή αν η </w:t>
      </w:r>
      <w:r w:rsidRPr="00702720">
        <w:rPr>
          <w:rFonts w:cs="Tahoma"/>
          <w:color w:val="000000"/>
          <w:lang w:eastAsia="ar-SA"/>
        </w:rPr>
        <w:t xml:space="preserve">Α.Ε.Π.Π. </w:t>
      </w:r>
      <w:r w:rsidRPr="00702720">
        <w:rPr>
          <w:rFonts w:cs="Tahoma"/>
          <w:color w:val="000000"/>
        </w:rPr>
        <w:t xml:space="preserve"> κάνει δεκτή την προδικαστική προσφυγή, </w:t>
      </w:r>
      <w:r w:rsidRPr="00702720">
        <w:rPr>
          <w:rFonts w:cs="Tahoma"/>
          <w:color w:val="000000"/>
          <w:lang w:eastAsia="ar-SA"/>
        </w:rPr>
        <w:t>αλλά και αυτός του οποίου έχει γίνει εν μέρει δεκτή η προδικαστική προσφυγή.</w:t>
      </w:r>
      <w:r w:rsidRPr="00702720">
        <w:rPr>
          <w:rFonts w:cs="Tahoma"/>
          <w:color w:val="000000"/>
        </w:rPr>
        <w:t xml:space="preserve"> </w:t>
      </w:r>
    </w:p>
    <w:p w14:paraId="0515E339" w14:textId="77777777" w:rsidR="00FB3B7A" w:rsidRPr="00702720" w:rsidRDefault="00FB3B7A" w:rsidP="00FB3B7A">
      <w:pPr>
        <w:rPr>
          <w:rFonts w:cs="Tahoma"/>
          <w:color w:val="000000"/>
        </w:rPr>
      </w:pPr>
      <w:r w:rsidRPr="00702720">
        <w:rPr>
          <w:rFonts w:cs="Tahoma"/>
          <w:color w:val="000000"/>
        </w:rPr>
        <w:t xml:space="preserve">Με </w:t>
      </w:r>
      <w:r w:rsidRPr="00702720">
        <w:rPr>
          <w:rFonts w:cs="Tahoma"/>
          <w:color w:val="000000"/>
          <w:lang w:eastAsia="ar-SA"/>
        </w:rPr>
        <w:t>την απόφαση της ΑΕΠΠ</w:t>
      </w:r>
      <w:r w:rsidRPr="00702720">
        <w:rPr>
          <w:rFonts w:cs="Tahoma"/>
          <w:color w:val="000000"/>
        </w:rPr>
        <w:t xml:space="preserve"> λογίζονται ως </w:t>
      </w:r>
      <w:proofErr w:type="spellStart"/>
      <w:r w:rsidRPr="00702720">
        <w:rPr>
          <w:rFonts w:cs="Tahoma"/>
          <w:color w:val="000000"/>
        </w:rPr>
        <w:t>συμπροσβαλλόμενες</w:t>
      </w:r>
      <w:proofErr w:type="spellEnd"/>
      <w:r w:rsidRPr="00702720">
        <w:rPr>
          <w:rFonts w:cs="Tahoma"/>
          <w:color w:val="000000"/>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02720">
        <w:rPr>
          <w:rFonts w:cs="Tahoma"/>
          <w:color w:val="000000"/>
          <w:lang w:eastAsia="ar-SA"/>
        </w:rPr>
        <w:t>ως άνω αίτησης στο Δικαστήριο.</w:t>
      </w:r>
      <w:r w:rsidRPr="00702720">
        <w:rPr>
          <w:rFonts w:cs="Tahoma"/>
          <w:color w:val="000000"/>
        </w:rPr>
        <w:t xml:space="preserve"> </w:t>
      </w:r>
    </w:p>
    <w:p w14:paraId="6F320A84" w14:textId="33BAA9CB" w:rsidR="00FB3B7A" w:rsidRPr="00702720" w:rsidRDefault="00FB3B7A" w:rsidP="00FB3B7A">
      <w:pPr>
        <w:rPr>
          <w:rFonts w:cs="Tahoma"/>
          <w:color w:val="000000"/>
          <w:lang w:eastAsia="ar-SA"/>
        </w:rPr>
      </w:pPr>
      <w:r w:rsidRPr="00702720">
        <w:rPr>
          <w:rFonts w:cs="Tahoma"/>
          <w:color w:val="000000"/>
          <w:lang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02720">
        <w:rPr>
          <w:rFonts w:cs="Tahoma"/>
          <w:color w:val="000000"/>
          <w:lang w:eastAsia="ar-SA"/>
        </w:rPr>
        <w:t>οψιγενείς</w:t>
      </w:r>
      <w:proofErr w:type="spellEnd"/>
      <w:r w:rsidRPr="00702720">
        <w:rPr>
          <w:rFonts w:cs="Tahoma"/>
          <w:color w:val="000000"/>
          <w:lang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p>
    <w:p w14:paraId="4CF8FF2D" w14:textId="06E1DB35" w:rsidR="00FB3B7A" w:rsidRPr="00702720" w:rsidRDefault="00003870" w:rsidP="00FB3B7A">
      <w:pPr>
        <w:rPr>
          <w:rFonts w:cs="Tahoma"/>
          <w:color w:val="000000"/>
        </w:rPr>
      </w:pPr>
      <w:r w:rsidRPr="00702720">
        <w:rPr>
          <w:rFonts w:cs="Tahoma"/>
          <w:color w:val="000000"/>
        </w:rPr>
        <w:lastRenderedPageBreak/>
        <w:t xml:space="preserve">Η ως άνω αίτηση κατατίθεται στο αρμόδιο δικαστήριο μέσα σε προθεσμία δέκα (10) ημερών από κοινοποίηση ή την πλήρη γνώση της απόφασης </w:t>
      </w:r>
      <w:r w:rsidRPr="00702720">
        <w:rPr>
          <w:rFonts w:cs="Tahoma"/>
          <w:color w:val="000000"/>
          <w:lang w:eastAsia="ar-SA"/>
        </w:rPr>
        <w:t>ή από την παρέλευση της προθεσμίας για την έκδοση της απόφασης</w:t>
      </w:r>
      <w:r w:rsidRPr="00702720">
        <w:rPr>
          <w:rFonts w:cs="Tahoma"/>
          <w:color w:val="000000"/>
        </w:rPr>
        <w:t xml:space="preserve"> επί της προδικαστικής προσφυγής, ενώ  η δικάσιμος για την εκδίκαση της αίτησης ακύρωσης </w:t>
      </w:r>
      <w:r w:rsidRPr="00702720">
        <w:rPr>
          <w:rFonts w:cs="Tahoma"/>
          <w:color w:val="000000"/>
          <w:lang w:eastAsia="ar-SA"/>
        </w:rPr>
        <w:t>δεν πρέπει να απέχει πέραν των εξήντα (60) ημερών από την κατάθεση του δικογράφου</w:t>
      </w:r>
      <w:r w:rsidRPr="00702720">
        <w:rPr>
          <w:rFonts w:cs="Tahoma"/>
          <w:color w:val="000000"/>
        </w:rPr>
        <w:t>.</w:t>
      </w:r>
    </w:p>
    <w:p w14:paraId="6F3B492C" w14:textId="77777777" w:rsidR="004D073D" w:rsidRPr="00702720" w:rsidRDefault="004D073D" w:rsidP="004D073D">
      <w:pPr>
        <w:rPr>
          <w:rFonts w:cs="Tahoma"/>
          <w:color w:val="000000"/>
          <w:lang w:eastAsia="ar-SA"/>
        </w:rPr>
      </w:pPr>
      <w:r w:rsidRPr="00702720">
        <w:rPr>
          <w:rFonts w:cs="Tahoma"/>
          <w:color w:val="000000"/>
        </w:rPr>
        <w:t xml:space="preserve">Αντίγραφο της </w:t>
      </w:r>
      <w:r w:rsidRPr="00702720">
        <w:rPr>
          <w:rFonts w:cs="Tahoma"/>
          <w:color w:val="000000"/>
          <w:lang w:eastAsia="ar-SA"/>
        </w:rPr>
        <w:t>αίτησης με κλήση κοινοποιείται με τη φροντίδα του αιτούντος προς την</w:t>
      </w:r>
      <w:r w:rsidRPr="00702720">
        <w:rPr>
          <w:rFonts w:cs="Tahoma"/>
          <w:color w:val="000000"/>
        </w:rPr>
        <w:t xml:space="preserve"> </w:t>
      </w:r>
      <w:r w:rsidRPr="00702720">
        <w:rPr>
          <w:rFonts w:cs="Tahoma"/>
          <w:color w:val="000000"/>
          <w:lang w:eastAsia="ar-SA"/>
        </w:rPr>
        <w:t xml:space="preserve">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702720">
        <w:rPr>
          <w:rFonts w:cs="Tahoma"/>
          <w:color w:val="000000"/>
          <w:lang w:eastAsia="ar-SA"/>
        </w:rPr>
        <w:t>προεδρεύων</w:t>
      </w:r>
      <w:proofErr w:type="spellEnd"/>
      <w:r w:rsidRPr="00702720">
        <w:rPr>
          <w:rFonts w:cs="Tahoma"/>
          <w:color w:val="000000"/>
          <w:lang w:eastAsia="ar-SA"/>
        </w:rPr>
        <w:t xml:space="preserve"> του αρμόδιου Δικαστηρίου ή Τμήματος έως την επόμενη ημέρα από την κατάθεση</w:t>
      </w:r>
      <w:r w:rsidRPr="00702720">
        <w:rPr>
          <w:rFonts w:cs="Tahoma"/>
          <w:color w:val="000000"/>
        </w:rPr>
        <w:t xml:space="preserve"> της </w:t>
      </w:r>
      <w:r w:rsidRPr="00702720">
        <w:rPr>
          <w:rFonts w:cs="Tahoma"/>
          <w:color w:val="000000"/>
          <w:lang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702720">
        <w:rPr>
          <w:rFonts w:cs="Tahoma"/>
          <w:color w:val="000000"/>
        </w:rPr>
        <w:t xml:space="preserve"> της </w:t>
      </w:r>
      <w:r w:rsidRPr="00702720">
        <w:rPr>
          <w:rFonts w:cs="Tahoma"/>
          <w:color w:val="000000"/>
          <w:lang w:eastAsia="ar-SA"/>
        </w:rPr>
        <w:t>ως άνω</w:t>
      </w:r>
      <w:r w:rsidRPr="00702720">
        <w:rPr>
          <w:rFonts w:cs="Tahoma"/>
          <w:color w:val="000000"/>
        </w:rPr>
        <w:t xml:space="preserve"> πράξης, </w:t>
      </w:r>
      <w:r w:rsidRPr="00702720">
        <w:rPr>
          <w:rFonts w:cs="Tahoma"/>
          <w:color w:val="000000"/>
          <w:lang w:eastAsia="ar-SA"/>
        </w:rPr>
        <w:t>του Δικαστηρίου. Εντός αποκλειστικής προθεσμίας</w:t>
      </w:r>
      <w:r w:rsidRPr="00702720">
        <w:rPr>
          <w:rFonts w:cs="Tahoma"/>
          <w:color w:val="000000"/>
        </w:rPr>
        <w:t xml:space="preserve"> δέκα (10) ημερών από την </w:t>
      </w:r>
      <w:r w:rsidRPr="00702720">
        <w:rPr>
          <w:rFonts w:cs="Tahoma"/>
          <w:color w:val="000000"/>
          <w:lang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702720">
        <w:rPr>
          <w:rFonts w:cs="Tahoma"/>
          <w:color w:val="000000"/>
        </w:rPr>
        <w:t xml:space="preserve">της </w:t>
      </w:r>
      <w:r w:rsidRPr="00702720">
        <w:rPr>
          <w:rFonts w:cs="Tahoma"/>
          <w:color w:val="000000"/>
          <w:lang w:eastAsia="ar-SA"/>
        </w:rPr>
        <w:t>ίδιας προθεσμίας κατατίθενται στο Δικαστήριο και τα στοιχεία που υποστηρίζουν τους ισχυρισμούς των διαδίκων.</w:t>
      </w:r>
    </w:p>
    <w:p w14:paraId="50730F8D" w14:textId="77777777" w:rsidR="004D073D" w:rsidRPr="00702720" w:rsidRDefault="004D073D" w:rsidP="004D073D">
      <w:pPr>
        <w:rPr>
          <w:rFonts w:cs="Tahoma"/>
          <w:color w:val="000000"/>
        </w:rPr>
      </w:pPr>
      <w:r w:rsidRPr="00702720">
        <w:rPr>
          <w:rFonts w:cs="Tahoma"/>
          <w:color w:val="000000"/>
          <w:lang w:eastAsia="ar-SA"/>
        </w:rPr>
        <w:t xml:space="preserve">Επιπρόσθετα, η παρέμβαση κοινοποιείται με επιμέλεια του </w:t>
      </w:r>
      <w:proofErr w:type="spellStart"/>
      <w:r w:rsidRPr="00702720">
        <w:rPr>
          <w:rFonts w:cs="Tahoma"/>
          <w:color w:val="000000"/>
          <w:lang w:eastAsia="ar-SA"/>
        </w:rPr>
        <w:t>παρεμβαίνοντος</w:t>
      </w:r>
      <w:proofErr w:type="spellEnd"/>
      <w:r w:rsidRPr="00702720">
        <w:rPr>
          <w:rFonts w:cs="Tahoma"/>
          <w:color w:val="000000"/>
          <w:lang w:eastAsia="ar-SA"/>
        </w:rPr>
        <w:t xml:space="preserve"> στα λοιπά μέρη</w:t>
      </w:r>
      <w:r w:rsidRPr="00702720">
        <w:rPr>
          <w:rFonts w:cs="Tahoma"/>
          <w:color w:val="000000"/>
        </w:rPr>
        <w:t xml:space="preserve"> της </w:t>
      </w:r>
      <w:r w:rsidRPr="00702720">
        <w:rPr>
          <w:rFonts w:cs="Tahoma"/>
          <w:color w:val="000000"/>
          <w:lang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2863B8" w14:textId="28F8C551" w:rsidR="004D073D" w:rsidRPr="00702720" w:rsidRDefault="004D073D" w:rsidP="004D073D">
      <w:pPr>
        <w:rPr>
          <w:rFonts w:cs="Tahoma"/>
          <w:color w:val="000000"/>
          <w:lang w:eastAsia="ar-SA"/>
        </w:rPr>
      </w:pPr>
      <w:r w:rsidRPr="00702720">
        <w:rPr>
          <w:rFonts w:cs="Tahoma"/>
          <w:color w:val="000000"/>
        </w:rPr>
        <w:t xml:space="preserve"> 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702720">
        <w:rPr>
          <w:rFonts w:cs="Tahoma"/>
          <w:color w:val="000000"/>
          <w:lang w:eastAsia="ar-SA"/>
        </w:rPr>
        <w:t xml:space="preserve">ο αρμόδιος δικαστής </w:t>
      </w:r>
      <w:r w:rsidRPr="00702720">
        <w:rPr>
          <w:rFonts w:cs="Tahoma"/>
          <w:color w:val="000000"/>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702720">
        <w:rPr>
          <w:rFonts w:cs="Tahoma"/>
          <w:color w:val="000000"/>
          <w:lang w:eastAsia="ar-SA"/>
        </w:rPr>
        <w:t xml:space="preserve">ο αρμόδιος δικαστής </w:t>
      </w:r>
      <w:r w:rsidRPr="00702720">
        <w:rPr>
          <w:rFonts w:cs="Tahoma"/>
          <w:color w:val="000000"/>
        </w:rPr>
        <w:t xml:space="preserve">αποφανθεί διαφορετικά. </w:t>
      </w:r>
      <w:r w:rsidRPr="00702720">
        <w:rPr>
          <w:rFonts w:cs="Tahoma"/>
          <w:color w:val="000000"/>
          <w:lang w:eastAsia="ar-SA"/>
        </w:rPr>
        <w:t>Για την άσκηση της αιτήσεως κατατίθεται παράβολο, σύμφωνα με τα ειδικότερα οριζόμενα στο άρθρο 372 παρ. 5 του Ν. 4412/2016.</w:t>
      </w:r>
    </w:p>
    <w:p w14:paraId="0C8A997C" w14:textId="4D867F55" w:rsidR="00003870" w:rsidRPr="00702720" w:rsidRDefault="004D073D" w:rsidP="004D073D">
      <w:pPr>
        <w:rPr>
          <w:rFonts w:cs="Tahoma"/>
          <w:color w:val="000000"/>
          <w:lang w:eastAsia="ar-SA"/>
        </w:rPr>
      </w:pPr>
      <w:r w:rsidRPr="00702720">
        <w:rPr>
          <w:rFonts w:cs="Tahoma"/>
          <w:color w:val="000000"/>
          <w:lang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02720">
        <w:rPr>
          <w:rFonts w:cs="Tahoma"/>
          <w:color w:val="000000"/>
          <w:lang w:eastAsia="ar-SA"/>
        </w:rPr>
        <w:t>π.δ.</w:t>
      </w:r>
      <w:proofErr w:type="spellEnd"/>
      <w:r w:rsidRPr="00702720">
        <w:rPr>
          <w:rFonts w:cs="Tahoma"/>
          <w:color w:val="000000"/>
          <w:lang w:eastAsia="ar-SA"/>
        </w:rPr>
        <w:t xml:space="preserve"> 18/1989.</w:t>
      </w:r>
    </w:p>
    <w:p w14:paraId="7EF1C8F2" w14:textId="77777777" w:rsidR="00F709C7" w:rsidRPr="00702720" w:rsidRDefault="00CB40F5" w:rsidP="00F709C7">
      <w:pPr>
        <w:widowControl w:val="0"/>
        <w:spacing w:before="120" w:line="240" w:lineRule="atLeast"/>
        <w:textAlignment w:val="baseline"/>
        <w:rPr>
          <w:rFonts w:cs="Tahoma"/>
          <w:color w:val="000000"/>
          <w:lang w:eastAsia="ar-SA"/>
        </w:rPr>
      </w:pPr>
      <w:r w:rsidRPr="00702720">
        <w:rPr>
          <w:rFonts w:cs="Tahoma"/>
          <w:color w:val="000000"/>
          <w:lang w:eastAsia="ar-SA"/>
        </w:rPr>
        <w:t xml:space="preserve">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w:t>
      </w:r>
      <w:r w:rsidR="00F709C7" w:rsidRPr="00702720">
        <w:rPr>
          <w:rFonts w:cs="Tahoma"/>
          <w:color w:val="000000"/>
          <w:lang w:eastAsia="ar-SA"/>
        </w:rPr>
        <w:t>του ν. 4412/2016.</w:t>
      </w:r>
    </w:p>
    <w:p w14:paraId="7609F491" w14:textId="1CB6DD48" w:rsidR="004D073D" w:rsidRPr="00702720" w:rsidRDefault="00F709C7" w:rsidP="00F709C7">
      <w:pPr>
        <w:rPr>
          <w:rFonts w:cs="Tahoma"/>
          <w:color w:val="000000"/>
          <w:lang w:eastAsia="ar-SA"/>
        </w:rPr>
      </w:pPr>
      <w:r w:rsidRPr="00702720">
        <w:rPr>
          <w:rFonts w:cs="Tahoma"/>
          <w:color w:val="000000"/>
          <w:lang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02720">
        <w:rPr>
          <w:rFonts w:cs="Tahoma"/>
          <w:color w:val="000000"/>
          <w:lang w:eastAsia="ar-SA"/>
        </w:rPr>
        <w:t>π.δ.</w:t>
      </w:r>
      <w:proofErr w:type="spellEnd"/>
      <w:r w:rsidRPr="00702720">
        <w:rPr>
          <w:rFonts w:cs="Tahoma"/>
          <w:color w:val="000000"/>
          <w:lang w:eastAsia="ar-SA"/>
        </w:rPr>
        <w:t xml:space="preserve"> 18/1989</w:t>
      </w:r>
    </w:p>
    <w:p w14:paraId="26395BF3" w14:textId="77777777" w:rsidR="006A3A45" w:rsidRPr="00702720" w:rsidRDefault="006A3A45" w:rsidP="006A3A45">
      <w:pPr>
        <w:rPr>
          <w:rFonts w:cs="Tahoma"/>
        </w:rPr>
      </w:pPr>
    </w:p>
    <w:p w14:paraId="018941F6" w14:textId="088618A3" w:rsidR="006A3A45" w:rsidRPr="00702720" w:rsidRDefault="006A3A45" w:rsidP="00972E9E">
      <w:pPr>
        <w:pStyle w:val="2"/>
        <w:rPr>
          <w:rFonts w:cs="Tahoma"/>
        </w:rPr>
      </w:pPr>
      <w:bookmarkStart w:id="385" w:name="_Toc104464523"/>
      <w:bookmarkStart w:id="386" w:name="_Toc191630082"/>
      <w:r w:rsidRPr="00702720">
        <w:rPr>
          <w:rFonts w:cs="Tahoma"/>
        </w:rPr>
        <w:t>Ματαίωση Διαδικασίας</w:t>
      </w:r>
      <w:bookmarkEnd w:id="385"/>
      <w:bookmarkEnd w:id="386"/>
    </w:p>
    <w:p w14:paraId="09B43531" w14:textId="77777777" w:rsidR="006A3A45" w:rsidRPr="00702720" w:rsidRDefault="006A3A45" w:rsidP="006A3A45">
      <w:pPr>
        <w:rPr>
          <w:rFonts w:cs="Tahoma"/>
        </w:rPr>
      </w:pPr>
      <w:r w:rsidRPr="00702720">
        <w:rPr>
          <w:rFonts w:cs="Tahoma"/>
        </w:rPr>
        <w:t xml:space="preserve">Η αναθέτουσα αρχή ματαιώνει ή δύναται να ματαιώσει εν </w:t>
      </w:r>
      <w:proofErr w:type="spellStart"/>
      <w:r w:rsidRPr="00702720">
        <w:rPr>
          <w:rFonts w:cs="Tahoma"/>
        </w:rPr>
        <w:t>όλω</w:t>
      </w:r>
      <w:proofErr w:type="spellEnd"/>
      <w:r w:rsidRPr="00702720">
        <w:rPr>
          <w:rFonts w:cs="Tahoma"/>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Επίσης, αν διαπιστωθούν σφάλματα ή παραλείψεις σε οποιοδήποτε στάδιο της διαδικασίας ανάθεσης, μπορεί, μετά από γνώμη της ως άνω Επιτροπής του Διαγωνισμού,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w:t>
      </w:r>
    </w:p>
    <w:p w14:paraId="61693C77" w14:textId="77777777" w:rsidR="006A3A45" w:rsidRPr="00702720" w:rsidRDefault="006A3A45" w:rsidP="006A3A45">
      <w:pPr>
        <w:rPr>
          <w:rFonts w:cs="Tahoma"/>
        </w:rPr>
      </w:pPr>
      <w:r w:rsidRPr="00702720">
        <w:rPr>
          <w:rFonts w:cs="Tahoma"/>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787AD0DF" w14:textId="63F08C0A" w:rsidR="006A3A45" w:rsidRPr="00702720" w:rsidRDefault="006A3A45" w:rsidP="006A3A45">
      <w:pPr>
        <w:rPr>
          <w:rFonts w:cs="Tahoma"/>
        </w:rPr>
      </w:pPr>
      <w:r w:rsidRPr="00702720">
        <w:rPr>
          <w:rFonts w:cs="Tahoma"/>
        </w:rPr>
        <w:lastRenderedPageBreak/>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702720">
        <w:rPr>
          <w:rFonts w:cs="Tahoma"/>
        </w:rPr>
        <w:t>στ</w:t>
      </w:r>
      <w:proofErr w:type="spellEnd"/>
      <w:r w:rsidRPr="00702720">
        <w:rPr>
          <w:rFonts w:cs="Tahoma"/>
        </w:rPr>
        <w:t>) για άλλους επιτακτικούς λόγους δημοσίου συμφέροντος, όπως ιδίως, δημόσιας υγείας ή προστασίας του περιβάλλοντος.</w:t>
      </w:r>
    </w:p>
    <w:p w14:paraId="76593FEB" w14:textId="77777777" w:rsidR="006A3A45" w:rsidRPr="00702720" w:rsidRDefault="006A3A45" w:rsidP="00F709C7">
      <w:pPr>
        <w:rPr>
          <w:rFonts w:cs="Tahoma"/>
        </w:rPr>
      </w:pPr>
    </w:p>
    <w:p w14:paraId="0BBD3A7F" w14:textId="0690AB4B" w:rsidR="00F661A1" w:rsidRPr="00702720" w:rsidRDefault="00F661A1" w:rsidP="009019C0">
      <w:pPr>
        <w:pStyle w:val="1"/>
        <w:rPr>
          <w:rFonts w:cs="Tahoma"/>
        </w:rPr>
      </w:pPr>
      <w:bookmarkStart w:id="387" w:name="_Toc83829730"/>
      <w:bookmarkStart w:id="388" w:name="_Toc83829840"/>
      <w:bookmarkStart w:id="389" w:name="_Toc83928568"/>
      <w:bookmarkStart w:id="390" w:name="_Toc105346415"/>
      <w:bookmarkStart w:id="391" w:name="_Toc191630083"/>
      <w:r w:rsidRPr="00702720">
        <w:rPr>
          <w:rFonts w:cs="Tahoma"/>
        </w:rPr>
        <w:lastRenderedPageBreak/>
        <w:t xml:space="preserve">ΟΡΟΙ ΕΚΤΕΛΕΣΗΣ ΤΗΣ </w:t>
      </w:r>
      <w:bookmarkEnd w:id="387"/>
      <w:bookmarkEnd w:id="388"/>
      <w:bookmarkEnd w:id="389"/>
      <w:bookmarkEnd w:id="390"/>
      <w:r w:rsidR="00276C56" w:rsidRPr="00702720">
        <w:rPr>
          <w:rFonts w:cs="Tahoma"/>
        </w:rPr>
        <w:t>ΣΥΜΒΑΣΗΣ</w:t>
      </w:r>
      <w:bookmarkEnd w:id="391"/>
      <w:r w:rsidRPr="00702720">
        <w:rPr>
          <w:rFonts w:cs="Tahoma"/>
        </w:rPr>
        <w:t xml:space="preserve"> </w:t>
      </w:r>
    </w:p>
    <w:p w14:paraId="7579C511" w14:textId="57670619" w:rsidR="00F661A1" w:rsidRPr="00702720" w:rsidRDefault="00F661A1" w:rsidP="00972E9E">
      <w:pPr>
        <w:pStyle w:val="2"/>
        <w:rPr>
          <w:rFonts w:cs="Tahoma"/>
        </w:rPr>
      </w:pPr>
      <w:r w:rsidRPr="00702720">
        <w:rPr>
          <w:rFonts w:cs="Tahoma"/>
        </w:rPr>
        <w:tab/>
      </w:r>
      <w:bookmarkStart w:id="392" w:name="_Ref496542746"/>
      <w:bookmarkStart w:id="393" w:name="_Toc83829731"/>
      <w:bookmarkStart w:id="394" w:name="_Toc83829841"/>
      <w:bookmarkStart w:id="395" w:name="_Toc83928569"/>
      <w:bookmarkStart w:id="396" w:name="_Toc105346416"/>
      <w:bookmarkStart w:id="397" w:name="_Toc191630084"/>
      <w:r w:rsidRPr="00702720">
        <w:rPr>
          <w:rFonts w:cs="Tahoma"/>
        </w:rPr>
        <w:t xml:space="preserve">Εγγυήσεις (καλής εκτέλεσης, προκαταβολής, καλής </w:t>
      </w:r>
      <w:r w:rsidR="004A5DD5" w:rsidRPr="00702720">
        <w:rPr>
          <w:rFonts w:cs="Tahoma"/>
        </w:rPr>
        <w:t>λειτουργίας</w:t>
      </w:r>
      <w:r w:rsidRPr="00702720">
        <w:rPr>
          <w:rFonts w:cs="Tahoma"/>
        </w:rPr>
        <w:t>)</w:t>
      </w:r>
      <w:bookmarkEnd w:id="392"/>
      <w:bookmarkEnd w:id="393"/>
      <w:bookmarkEnd w:id="394"/>
      <w:bookmarkEnd w:id="395"/>
      <w:bookmarkEnd w:id="396"/>
      <w:bookmarkEnd w:id="397"/>
    </w:p>
    <w:p w14:paraId="163A2DAD" w14:textId="35F6192B" w:rsidR="003E120E" w:rsidRPr="00702720" w:rsidRDefault="005121E9" w:rsidP="005F796D">
      <w:pPr>
        <w:pStyle w:val="3"/>
        <w:ind w:left="567" w:hanging="567"/>
        <w:rPr>
          <w:rFonts w:cs="Tahoma"/>
        </w:rPr>
      </w:pPr>
      <w:bookmarkStart w:id="398" w:name="_Toc191630085"/>
      <w:r w:rsidRPr="00702720">
        <w:rPr>
          <w:rFonts w:cs="Tahoma"/>
        </w:rPr>
        <w:t xml:space="preserve">Εγγύηση καλής εκτέλεσης </w:t>
      </w:r>
      <w:r w:rsidR="00972E9E" w:rsidRPr="00702720">
        <w:rPr>
          <w:rFonts w:cs="Tahoma"/>
        </w:rPr>
        <w:t>σύμβασης</w:t>
      </w:r>
      <w:bookmarkEnd w:id="398"/>
    </w:p>
    <w:p w14:paraId="3DFAD54E" w14:textId="77777777" w:rsidR="00470BAC" w:rsidRPr="00702720" w:rsidRDefault="00470BAC" w:rsidP="00470BAC">
      <w:pPr>
        <w:rPr>
          <w:rFonts w:cs="Tahoma"/>
          <w:i/>
          <w:color w:val="5B9BD5"/>
          <w:lang w:eastAsia="el-GR"/>
        </w:rPr>
      </w:pPr>
      <w:r w:rsidRPr="00702720">
        <w:rPr>
          <w:rFonts w:cs="Tahoma"/>
        </w:rPr>
        <w:t xml:space="preserve">Για την υπογραφή της σύμβασης εκάστου τμήματος απαιτείται η παροχή εγγύησης καλής εκτέλεσης, σύμφωνα με το άρθρο 72 παρ. 4 του ν. 4412/2016, το ύψος της οποίας ανέρχεται σε ποσοστό 4% επί της εκτιμώμενης αξίας εκάστου τμήματος της σύμβασης, μη συμπεριλαμβανομένου ΦΠΑ και των δικαιωμάτων προαίρεσης, με χρόνο ισχύος </w:t>
      </w:r>
      <w:r w:rsidRPr="00702720">
        <w:rPr>
          <w:rFonts w:cs="Tahoma"/>
          <w:b/>
          <w:bCs/>
        </w:rPr>
        <w:t xml:space="preserve">είκοσι τέσσερις (24) μήνες </w:t>
      </w:r>
      <w:r w:rsidRPr="00702720">
        <w:rPr>
          <w:rFonts w:cs="Tahoma"/>
        </w:rPr>
        <w:t>και η οποία κατατίθεται μέχρι και την υπογραφή του συμφωνητικού.</w:t>
      </w:r>
      <w:bookmarkStart w:id="399" w:name="_Hlk494198985"/>
    </w:p>
    <w:bookmarkEnd w:id="399"/>
    <w:p w14:paraId="5AD5DDC3" w14:textId="77777777" w:rsidR="00470BAC" w:rsidRPr="00702720" w:rsidRDefault="00470BAC" w:rsidP="00470BAC">
      <w:pPr>
        <w:rPr>
          <w:rFonts w:cs="Tahoma"/>
        </w:rPr>
      </w:pPr>
      <w:r w:rsidRPr="00702720">
        <w:rPr>
          <w:rFonts w:cs="Tahoma"/>
        </w:rPr>
        <w:t>Η εγγύηση καλής εκτέλεσης, προκειμένου να γίνει αποδεκτή, πρέπει να περιλαμβάνει κατ' ελάχιστον τα αναφερόμενα στην παρ. 12 του άρθρου 72 του ν. 4412/2016 στοιχεία, πλην αυτού της περ. η (βλ. παράγραφο 2.1.5 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 ΠΑΡΑΡΤΗΜΑ VII</w:t>
      </w:r>
      <w:r w:rsidRPr="00702720">
        <w:rPr>
          <w:rFonts w:cs="Tahoma"/>
          <w:lang w:val="en-US"/>
        </w:rPr>
        <w:t>I</w:t>
      </w:r>
      <w:r w:rsidRPr="00702720">
        <w:rPr>
          <w:rFonts w:cs="Tahoma"/>
        </w:rPr>
        <w:t xml:space="preserve"> – Υποδείγματα Εγγυητικών Επιστολών της Διακήρυξης και τα οριζόμενα στο άρθρο 72 του ν. 4412/2016.</w:t>
      </w:r>
    </w:p>
    <w:p w14:paraId="59A9662B" w14:textId="77777777" w:rsidR="00470BAC" w:rsidRPr="00702720" w:rsidRDefault="00470BAC" w:rsidP="00470BAC">
      <w:pPr>
        <w:rPr>
          <w:rFonts w:cs="Tahoma"/>
        </w:rPr>
      </w:pPr>
      <w:r w:rsidRPr="00702720">
        <w:rPr>
          <w:rFonts w:cs="Tahoma"/>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52C161C7" w14:textId="77777777" w:rsidR="00470BAC" w:rsidRPr="00702720" w:rsidRDefault="00470BAC" w:rsidP="00470BAC">
      <w:pPr>
        <w:rPr>
          <w:rFonts w:cs="Tahoma"/>
        </w:rPr>
      </w:pPr>
      <w:r w:rsidRPr="00702720">
        <w:rPr>
          <w:rFonts w:cs="Tahoma"/>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02B30B8E" w14:textId="58AE48FD" w:rsidR="001D1C47" w:rsidRPr="00702720" w:rsidRDefault="001D1C47" w:rsidP="00470BAC">
      <w:pPr>
        <w:rPr>
          <w:rFonts w:cs="Tahoma"/>
        </w:rPr>
      </w:pPr>
      <w:r w:rsidRPr="001D1C47">
        <w:rPr>
          <w:rFonts w:cs="Tahoma"/>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5FD0E72F" w14:textId="77777777" w:rsidR="00470BAC" w:rsidRPr="00702720" w:rsidRDefault="00470BAC" w:rsidP="00470BAC">
      <w:pPr>
        <w:rPr>
          <w:rFonts w:cs="Tahoma"/>
        </w:rPr>
      </w:pPr>
      <w:r w:rsidRPr="00702720">
        <w:rPr>
          <w:rFonts w:cs="Tahoma"/>
        </w:rPr>
        <w:t>Στην περίπτωση χορήγησης προκαταβολής, σύμφωνα με την παράγραφο 5.1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ΠΑΡΑΡΤΗΜΑ VII</w:t>
      </w:r>
      <w:r w:rsidRPr="00702720">
        <w:rPr>
          <w:rFonts w:cs="Tahoma"/>
          <w:lang w:val="en-US"/>
        </w:rPr>
        <w:t>I</w:t>
      </w:r>
      <w:r w:rsidRPr="00702720">
        <w:rPr>
          <w:rFonts w:cs="Tahoma"/>
        </w:rPr>
        <w:t xml:space="preserve"> – Υποδείγματα Εγγυητικών Επιστολών 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6C41D262" w14:textId="4F60B5EB" w:rsidR="00470BAC" w:rsidRPr="00702720" w:rsidRDefault="00470BAC" w:rsidP="00470BAC">
      <w:pPr>
        <w:rPr>
          <w:rFonts w:cs="Tahoma"/>
        </w:rPr>
      </w:pPr>
      <w:r w:rsidRPr="00702720">
        <w:rPr>
          <w:rFonts w:cs="Tahoma"/>
        </w:rPr>
        <w:t>Η εγγύηση καλής εκτέλεσης επιστρέφεται στο σύνολό της μετά από την ποσοτική και ποιοτική παραλαβή του συνόλου του αντικειμένου της σύμβασης</w:t>
      </w:r>
      <w:r w:rsidR="001D1C47" w:rsidRPr="00702720">
        <w:rPr>
          <w:rFonts w:cs="Tahoma"/>
        </w:rPr>
        <w:t xml:space="preserve"> και μετά την προσκόμιση αντιγράφου της εγγύησης καλής λειτουργίας υπέρ του Κυρίου του Έργου /Φορέα Λειτουργίας, στην Αναθέτουσα Αρχή.</w:t>
      </w:r>
    </w:p>
    <w:p w14:paraId="3430F16A" w14:textId="77777777" w:rsidR="00470BAC" w:rsidRPr="00702720" w:rsidRDefault="00470BAC" w:rsidP="00470BAC">
      <w:pPr>
        <w:rPr>
          <w:rFonts w:cs="Tahoma"/>
        </w:rPr>
      </w:pPr>
      <w:r w:rsidRPr="00702720">
        <w:rPr>
          <w:rFonts w:cs="Tahoma"/>
        </w:rPr>
        <w:t>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w:t>
      </w:r>
    </w:p>
    <w:p w14:paraId="54AA3411" w14:textId="77777777" w:rsidR="00470BAC" w:rsidRPr="00702720" w:rsidRDefault="00470BAC" w:rsidP="00470BAC">
      <w:pPr>
        <w:rPr>
          <w:rFonts w:cs="Tahoma"/>
        </w:rPr>
      </w:pPr>
      <w:r w:rsidRPr="00702720">
        <w:rPr>
          <w:rFonts w:cs="Tahoma"/>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724AD004" w14:textId="209C51BC" w:rsidR="007F18D7" w:rsidRPr="00702720" w:rsidRDefault="00470BAC" w:rsidP="00470BAC">
      <w:pPr>
        <w:rPr>
          <w:rFonts w:cs="Tahoma"/>
        </w:rPr>
      </w:pPr>
      <w:r w:rsidRPr="00702720">
        <w:rPr>
          <w:rFonts w:cs="Tahoma"/>
        </w:rPr>
        <w:lastRenderedPageBreak/>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σύμφωνα με όσα προβλέπονται, των παρατηρήσεων και του εκπροθέσμου.</w:t>
      </w:r>
      <w:r w:rsidR="007F18D7" w:rsidRPr="00702720">
        <w:rPr>
          <w:rFonts w:cs="Tahoma"/>
        </w:rPr>
        <w:t>.</w:t>
      </w:r>
    </w:p>
    <w:p w14:paraId="4C02073A" w14:textId="77777777" w:rsidR="00470BAC" w:rsidRPr="00702720" w:rsidRDefault="00470BAC" w:rsidP="00470BAC">
      <w:pPr>
        <w:spacing w:line="276" w:lineRule="auto"/>
        <w:rPr>
          <w:rFonts w:cs="Tahoma"/>
        </w:rPr>
      </w:pPr>
      <w:r w:rsidRPr="00702720">
        <w:rPr>
          <w:rFonts w:cs="Tahoma"/>
          <w:b/>
          <w:bCs/>
        </w:rPr>
        <w:t>Εγγύηση καλής Λειτουργίας</w:t>
      </w:r>
      <w:r w:rsidRPr="00702720">
        <w:rPr>
          <w:rFonts w:cs="Tahoma"/>
        </w:rPr>
        <w:t>:</w:t>
      </w:r>
    </w:p>
    <w:p w14:paraId="04DC262C" w14:textId="4C2FD163" w:rsidR="00470BAC" w:rsidRPr="00702720" w:rsidRDefault="00470BAC" w:rsidP="00470BAC">
      <w:pPr>
        <w:rPr>
          <w:rFonts w:cs="Tahoma"/>
        </w:rPr>
      </w:pPr>
      <w:r w:rsidRPr="00702720">
        <w:rPr>
          <w:rFonts w:cs="Tahoma"/>
        </w:rPr>
        <w:t xml:space="preserve">Για την καλή λειτουργία του Έργου, μετά την οριστική παραλαβή εκάστου τμήματος, ο Ανάδοχος υποχρεούται να καταθέσει </w:t>
      </w:r>
      <w:r w:rsidRPr="00702720">
        <w:rPr>
          <w:rFonts w:cs="Tahoma"/>
          <w:b/>
        </w:rPr>
        <w:t xml:space="preserve">Εγγυητική Επιστολή Καλής Λειτουργίας </w:t>
      </w:r>
      <w:r w:rsidRPr="00702720">
        <w:rPr>
          <w:rFonts w:cs="Tahoma"/>
        </w:rPr>
        <w:t>(βλ. ΠΑΡΑΡΤΗΜΑ VII – Υποδείγματα Εγγυητικών Επιστολών), η αξία της οποίας θα ανέρχεται σε ποσοστό 2,5% του συμβατικού τιμήματος μη συμπεριλαμβανομένου ΦΠΑ</w:t>
      </w:r>
      <w:r w:rsidR="001D1C47" w:rsidRPr="00702720">
        <w:rPr>
          <w:rFonts w:cs="Tahoma"/>
        </w:rPr>
        <w:t>, αντίγραφο της οποίας υποβάλλεται στην Αναθέτουσα Αρχή</w:t>
      </w:r>
      <w:r w:rsidRPr="00702720">
        <w:rPr>
          <w:rFonts w:cs="Tahoma"/>
        </w:rPr>
        <w:t xml:space="preserve"> </w:t>
      </w:r>
    </w:p>
    <w:p w14:paraId="0CB12142" w14:textId="77777777" w:rsidR="00470BAC" w:rsidRPr="00702720" w:rsidRDefault="00470BAC" w:rsidP="00470BAC">
      <w:pPr>
        <w:rPr>
          <w:rFonts w:cs="Tahoma"/>
        </w:rPr>
      </w:pPr>
      <w:r w:rsidRPr="00702720">
        <w:rPr>
          <w:rFonts w:cs="Tahoma"/>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02558818" w14:textId="77777777" w:rsidR="00470BAC" w:rsidRPr="00702720" w:rsidRDefault="00470BAC" w:rsidP="00470BAC">
      <w:pPr>
        <w:rPr>
          <w:rFonts w:cs="Tahoma"/>
        </w:rPr>
      </w:pPr>
      <w:r w:rsidRPr="00702720">
        <w:rPr>
          <w:rFonts w:cs="Tahoma"/>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2652AD27" w14:textId="77777777" w:rsidR="00470BAC" w:rsidRPr="00702720" w:rsidRDefault="00470BAC" w:rsidP="00470BAC">
      <w:pPr>
        <w:rPr>
          <w:rFonts w:cs="Tahoma"/>
          <w:b/>
          <w:bCs/>
        </w:rPr>
      </w:pPr>
      <w:r w:rsidRPr="00702720">
        <w:rPr>
          <w:rFonts w:cs="Tahoma"/>
          <w:b/>
          <w:bCs/>
        </w:rPr>
        <w:t>Εγγύηση καλής εκτέλεσης της συντήρησης:</w:t>
      </w:r>
    </w:p>
    <w:p w14:paraId="3F69C453" w14:textId="066230E9" w:rsidR="00512CFB" w:rsidRPr="00702720" w:rsidRDefault="00470BAC" w:rsidP="00470BAC">
      <w:pPr>
        <w:rPr>
          <w:rFonts w:cs="Tahoma"/>
        </w:rPr>
      </w:pPr>
      <w:r w:rsidRPr="00702720">
        <w:rPr>
          <w:rFonts w:cs="Tahoma"/>
        </w:rPr>
        <w:t xml:space="preserve">Για την υπογραφή σύμβασης συντήρησης εκάστου τμήματος απαιτείται η παροχή εγγύησης καλής εκτέλεσης, σύμφωνα με το άρθρο 72 παρ. 4 του ν. 4412/2016 όπως ισχύει, το ύψος της οποίας ανέρχεται σε ποσοστό 4% επί της αξίας της σύμβασης συντήρησης εκάστου τμήματος, μη συμπεριλαμβανομένου ΦΠΑ, για χρονική διάρκεια ίση με τη διάρκεια της περιόδου συντήρησης και χρόνο ισχύος της εγγυητικής 6 μήνες μετά την ολοκλήρωση της </w:t>
      </w:r>
      <w:r w:rsidR="008D2894" w:rsidRPr="00702720">
        <w:rPr>
          <w:rFonts w:cs="Tahoma"/>
        </w:rPr>
        <w:t>περιόδου</w:t>
      </w:r>
      <w:r w:rsidRPr="00702720">
        <w:rPr>
          <w:rFonts w:cs="Tahoma"/>
        </w:rPr>
        <w:t xml:space="preserve"> </w:t>
      </w:r>
      <w:r w:rsidR="008D2894" w:rsidRPr="00702720">
        <w:rPr>
          <w:rFonts w:cs="Tahoma"/>
        </w:rPr>
        <w:t>συντήρησης</w:t>
      </w:r>
      <w:r w:rsidRPr="00702720">
        <w:rPr>
          <w:rFonts w:cs="Tahoma"/>
        </w:rPr>
        <w:t xml:space="preserve"> και κατατίθεται πριν ή κατά την υπογραφή της σύμβασης και συντάσσεται σύμφωνα με το υπόδειγμα (βλ. ΠΑΡΑΡΤΗΜΑ VIIΙ – Υποδείγματα Εγγυητικών Επιστολών).</w:t>
      </w:r>
    </w:p>
    <w:p w14:paraId="579D8017" w14:textId="3E1D6455" w:rsidR="00F661A1" w:rsidRPr="00702720" w:rsidRDefault="00F661A1" w:rsidP="00972E9E">
      <w:pPr>
        <w:pStyle w:val="2"/>
        <w:rPr>
          <w:rFonts w:cs="Tahoma"/>
        </w:rPr>
      </w:pPr>
      <w:bookmarkStart w:id="400" w:name="_Toc83829732"/>
      <w:bookmarkStart w:id="401" w:name="_Toc83829842"/>
      <w:bookmarkStart w:id="402" w:name="_Toc83928570"/>
      <w:bookmarkStart w:id="403" w:name="_Toc105346417"/>
      <w:bookmarkStart w:id="404" w:name="_Toc191630086"/>
      <w:r w:rsidRPr="00702720">
        <w:rPr>
          <w:rFonts w:cs="Tahoma"/>
        </w:rPr>
        <w:t>Συμβατικό πλαίσιο – Εφαρμοστέα νομοθεσία</w:t>
      </w:r>
      <w:bookmarkEnd w:id="400"/>
      <w:bookmarkEnd w:id="401"/>
      <w:bookmarkEnd w:id="402"/>
      <w:bookmarkEnd w:id="403"/>
      <w:bookmarkEnd w:id="404"/>
    </w:p>
    <w:p w14:paraId="5047C753" w14:textId="13E7EF32" w:rsidR="00F661A1" w:rsidRPr="00702720" w:rsidRDefault="00F661A1" w:rsidP="00A935CF">
      <w:pPr>
        <w:rPr>
          <w:rFonts w:cs="Tahoma"/>
        </w:rPr>
      </w:pPr>
      <w:r w:rsidRPr="00702720">
        <w:rPr>
          <w:rFonts w:cs="Tahoma"/>
        </w:rPr>
        <w:t xml:space="preserve">Κατά την εκτέλεση της </w:t>
      </w:r>
      <w:r w:rsidR="00972E9E" w:rsidRPr="00702720">
        <w:rPr>
          <w:rFonts w:cs="Tahoma"/>
        </w:rPr>
        <w:t>σύμβασης</w:t>
      </w:r>
      <w:r w:rsidR="00776C3A" w:rsidRPr="00702720">
        <w:rPr>
          <w:rFonts w:cs="Tahoma"/>
        </w:rPr>
        <w:t xml:space="preserve"> </w:t>
      </w:r>
      <w:r w:rsidRPr="00702720">
        <w:rPr>
          <w:rFonts w:cs="Tahoma"/>
        </w:rPr>
        <w:t>εφαρμόζονται οι διατάξεις του ν. 4412/2016, οι όροι της παρούσας διακήρυξης και συμπληρωματικά ο Αστικός Κώδικας.</w:t>
      </w:r>
    </w:p>
    <w:p w14:paraId="5216DE4E" w14:textId="77777777" w:rsidR="000A27AA" w:rsidRPr="00702720" w:rsidRDefault="000A27AA" w:rsidP="00A935CF">
      <w:pPr>
        <w:rPr>
          <w:rFonts w:cs="Tahoma"/>
        </w:rPr>
      </w:pPr>
    </w:p>
    <w:p w14:paraId="6CB6943D" w14:textId="1D1B4717" w:rsidR="00F661A1" w:rsidRPr="00702720" w:rsidRDefault="00F661A1" w:rsidP="00972E9E">
      <w:pPr>
        <w:pStyle w:val="2"/>
        <w:rPr>
          <w:rFonts w:cs="Tahoma"/>
        </w:rPr>
      </w:pPr>
      <w:bookmarkStart w:id="405" w:name="_Toc83829733"/>
      <w:bookmarkStart w:id="406" w:name="_Toc83829843"/>
      <w:bookmarkStart w:id="407" w:name="_Toc83928571"/>
      <w:bookmarkStart w:id="408" w:name="_Toc105346418"/>
      <w:bookmarkStart w:id="409" w:name="_Toc191630087"/>
      <w:r w:rsidRPr="00702720">
        <w:rPr>
          <w:rFonts w:cs="Tahoma"/>
        </w:rPr>
        <w:t xml:space="preserve">Όροι εκτέλεσης </w:t>
      </w:r>
      <w:bookmarkEnd w:id="405"/>
      <w:bookmarkEnd w:id="406"/>
      <w:bookmarkEnd w:id="407"/>
      <w:bookmarkEnd w:id="408"/>
      <w:r w:rsidR="008C6C03" w:rsidRPr="00702720">
        <w:rPr>
          <w:rFonts w:cs="Tahoma"/>
        </w:rPr>
        <w:t xml:space="preserve">της </w:t>
      </w:r>
      <w:r w:rsidR="00972E9E" w:rsidRPr="00702720">
        <w:rPr>
          <w:rFonts w:cs="Tahoma"/>
        </w:rPr>
        <w:t>σύμβασης</w:t>
      </w:r>
      <w:bookmarkEnd w:id="409"/>
    </w:p>
    <w:p w14:paraId="564CF3D1" w14:textId="77777777" w:rsidR="00470BAC" w:rsidRPr="00702720" w:rsidRDefault="00470BAC" w:rsidP="00470BAC">
      <w:pPr>
        <w:spacing w:line="276" w:lineRule="auto"/>
        <w:rPr>
          <w:rFonts w:cs="Tahoma"/>
        </w:rPr>
      </w:pPr>
      <w:r w:rsidRPr="00702720">
        <w:rPr>
          <w:rFonts w:cs="Tahoma"/>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61326CFE" w14:textId="77777777" w:rsidR="00470BAC" w:rsidRPr="00702720" w:rsidRDefault="00470BAC" w:rsidP="00470BAC">
      <w:pPr>
        <w:spacing w:line="276" w:lineRule="auto"/>
        <w:rPr>
          <w:rFonts w:cs="Tahoma"/>
        </w:rPr>
      </w:pPr>
      <w:r w:rsidRPr="00702720">
        <w:rPr>
          <w:rFonts w:cs="Tahoma"/>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E39832F" w14:textId="77777777" w:rsidR="00470BAC" w:rsidRPr="00702720" w:rsidRDefault="00470BAC" w:rsidP="00470BAC">
      <w:pPr>
        <w:rPr>
          <w:rFonts w:cs="Tahoma"/>
          <w:lang w:eastAsia="en-US"/>
        </w:rPr>
      </w:pPr>
      <w:r w:rsidRPr="00702720">
        <w:rPr>
          <w:rFonts w:cs="Tahoma"/>
        </w:rPr>
        <w:t xml:space="preserve">Ο ανάδοχος αναλαμβάνει την υποχρέωση, κατά την διάρκεια υλοποίησης του έργου, να υποβάλει και να </w:t>
      </w:r>
      <w:proofErr w:type="spellStart"/>
      <w:r w:rsidRPr="00702720">
        <w:rPr>
          <w:rFonts w:cs="Tahoma"/>
        </w:rPr>
        <w:t>επικαιροποιεί</w:t>
      </w:r>
      <w:proofErr w:type="spellEnd"/>
      <w:r w:rsidRPr="00702720">
        <w:rPr>
          <w:rFonts w:cs="Tahoma"/>
        </w:rPr>
        <w:t xml:space="preserve"> τα στοιχεία του άρθρου 22.2.δ.i) έως </w:t>
      </w:r>
      <w:proofErr w:type="spellStart"/>
      <w:r w:rsidRPr="00702720">
        <w:rPr>
          <w:rFonts w:cs="Tahoma"/>
        </w:rPr>
        <w:t>iii</w:t>
      </w:r>
      <w:proofErr w:type="spellEnd"/>
      <w:r w:rsidRPr="00702720">
        <w:rPr>
          <w:rFonts w:cs="Tahoma"/>
        </w:rPr>
        <w:t>) του Καν. 2021/241.</w:t>
      </w:r>
    </w:p>
    <w:p w14:paraId="6F6A79D0" w14:textId="77777777" w:rsidR="00470BAC" w:rsidRPr="00702720" w:rsidRDefault="00470BAC" w:rsidP="00470BAC">
      <w:pPr>
        <w:rPr>
          <w:rFonts w:cs="Tahoma"/>
        </w:rPr>
      </w:pPr>
      <w:r w:rsidRPr="00702720">
        <w:rPr>
          <w:rFonts w:cs="Tahoma"/>
        </w:rPr>
        <w:t xml:space="preserve">Ποιο συγκεκριμένα: </w:t>
      </w:r>
    </w:p>
    <w:p w14:paraId="62D0154D" w14:textId="77777777" w:rsidR="00470BAC" w:rsidRPr="00702720" w:rsidRDefault="00470BAC" w:rsidP="00470BAC">
      <w:pPr>
        <w:rPr>
          <w:rFonts w:cs="Tahoma"/>
        </w:rPr>
      </w:pPr>
      <w:r w:rsidRPr="00702720">
        <w:rPr>
          <w:rFonts w:cs="Tahoma"/>
        </w:rPr>
        <w:t xml:space="preserve">i) όνομα του τελικού αποδέκτη των κονδυλίων, </w:t>
      </w:r>
    </w:p>
    <w:p w14:paraId="63CE04CF" w14:textId="77777777" w:rsidR="00470BAC" w:rsidRPr="00702720" w:rsidRDefault="00470BAC" w:rsidP="00470BAC">
      <w:pPr>
        <w:rPr>
          <w:rFonts w:cs="Tahoma"/>
        </w:rPr>
      </w:pPr>
      <w:proofErr w:type="spellStart"/>
      <w:r w:rsidRPr="00702720">
        <w:rPr>
          <w:rFonts w:cs="Tahoma"/>
        </w:rPr>
        <w:lastRenderedPageBreak/>
        <w:t>ii</w:t>
      </w:r>
      <w:proofErr w:type="spellEnd"/>
      <w:r w:rsidRPr="00702720">
        <w:rPr>
          <w:rFonts w:cs="Tahoma"/>
        </w:rPr>
        <w:t xml:space="preserve">) όνομα του αναδόχου και του υπεργολάβου, στην περίπτωση που ο τελικός αποδέκτης των κονδυλίων είναι αναθέτουσα αρχή κατά την έννοια του </w:t>
      </w:r>
      <w:proofErr w:type="spellStart"/>
      <w:r w:rsidRPr="00702720">
        <w:rPr>
          <w:rFonts w:cs="Tahoma"/>
        </w:rPr>
        <w:t>ενωσιακού</w:t>
      </w:r>
      <w:proofErr w:type="spellEnd"/>
      <w:r w:rsidRPr="00702720">
        <w:rPr>
          <w:rFonts w:cs="Tahoma"/>
        </w:rPr>
        <w:t xml:space="preserve"> ή εθνικού δικαίου δημοσίων συμβάσεων, </w:t>
      </w:r>
    </w:p>
    <w:p w14:paraId="719B713B" w14:textId="77777777" w:rsidR="00470BAC" w:rsidRPr="00702720" w:rsidRDefault="00470BAC" w:rsidP="00470BAC">
      <w:pPr>
        <w:rPr>
          <w:rFonts w:eastAsia="Calibri" w:cs="Tahoma"/>
        </w:rPr>
      </w:pPr>
      <w:proofErr w:type="spellStart"/>
      <w:r w:rsidRPr="00702720">
        <w:rPr>
          <w:rFonts w:cs="Tahoma"/>
        </w:rPr>
        <w:t>iii</w:t>
      </w:r>
      <w:proofErr w:type="spellEnd"/>
      <w:r w:rsidRPr="00702720">
        <w:rPr>
          <w:rFonts w:cs="Tahoma"/>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7465D3BC" w14:textId="77777777" w:rsidR="00470BAC" w:rsidRPr="00702720" w:rsidRDefault="00470BAC" w:rsidP="00470BAC">
      <w:pPr>
        <w:spacing w:line="276" w:lineRule="auto"/>
        <w:rPr>
          <w:rFonts w:eastAsia="Calibri" w:cs="Tahoma"/>
        </w:rPr>
      </w:pPr>
      <w:r w:rsidRPr="00702720">
        <w:rPr>
          <w:rFonts w:eastAsia="Calibri" w:cs="Tahoma"/>
        </w:rPr>
        <w:t xml:space="preserve">Ο ανάδοχος δεσμεύεται ότι: </w:t>
      </w:r>
    </w:p>
    <w:p w14:paraId="0178CC76" w14:textId="77777777" w:rsidR="00470BAC" w:rsidRPr="00702720" w:rsidRDefault="00470BAC" w:rsidP="00470BAC">
      <w:pPr>
        <w:spacing w:line="276" w:lineRule="auto"/>
        <w:rPr>
          <w:rFonts w:eastAsia="Calibri" w:cs="Tahoma"/>
        </w:rPr>
      </w:pPr>
      <w:r w:rsidRPr="00702720">
        <w:rPr>
          <w:rFonts w:eastAsia="Calibri" w:cs="Tahoma"/>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2487368" w14:textId="77777777" w:rsidR="00470BAC" w:rsidRPr="00702720" w:rsidRDefault="00470BAC" w:rsidP="00470BAC">
      <w:pPr>
        <w:spacing w:line="276" w:lineRule="auto"/>
        <w:rPr>
          <w:rFonts w:eastAsia="Calibri" w:cs="Tahoma"/>
        </w:rPr>
      </w:pPr>
      <w:r w:rsidRPr="00702720">
        <w:rPr>
          <w:rFonts w:eastAsia="Calibri" w:cs="Tahoma"/>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702720">
        <w:rPr>
          <w:rFonts w:eastAsia="Calibri" w:cs="Tahoma"/>
        </w:rPr>
        <w:t>νομίμων</w:t>
      </w:r>
      <w:proofErr w:type="spellEnd"/>
      <w:r w:rsidRPr="00702720">
        <w:rPr>
          <w:rFonts w:eastAsia="Calibri" w:cs="Tahoma"/>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w:t>
      </w:r>
    </w:p>
    <w:p w14:paraId="00801A87" w14:textId="77777777" w:rsidR="00470BAC" w:rsidRPr="00702720" w:rsidRDefault="00470BAC" w:rsidP="00470BAC">
      <w:pPr>
        <w:spacing w:line="276" w:lineRule="auto"/>
        <w:rPr>
          <w:rFonts w:eastAsia="Calibri" w:cs="Tahoma"/>
        </w:rPr>
      </w:pPr>
      <w:r w:rsidRPr="00702720">
        <w:rPr>
          <w:rFonts w:eastAsia="Calibri" w:cs="Tahoma"/>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4D865F6F" w14:textId="77777777" w:rsidR="00470BAC" w:rsidRPr="00702720" w:rsidRDefault="00470BAC" w:rsidP="00470BAC">
      <w:pPr>
        <w:spacing w:line="276" w:lineRule="auto"/>
        <w:rPr>
          <w:rFonts w:cs="Tahoma"/>
        </w:rPr>
      </w:pPr>
      <w:r w:rsidRPr="00702720">
        <w:rPr>
          <w:rFonts w:cs="Tahoma"/>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702720">
        <w:rPr>
          <w:rFonts w:cs="Tahoma"/>
        </w:rPr>
        <w:t>όλω</w:t>
      </w:r>
      <w:proofErr w:type="spellEnd"/>
      <w:r w:rsidRPr="00702720">
        <w:rPr>
          <w:rFonts w:cs="Tahoma"/>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702720">
        <w:rPr>
          <w:rFonts w:cs="Tahoma"/>
        </w:rPr>
        <w:t>όλω</w:t>
      </w:r>
      <w:proofErr w:type="spellEnd"/>
      <w:r w:rsidRPr="00702720">
        <w:rPr>
          <w:rFonts w:cs="Tahoma"/>
        </w:rPr>
        <w:t xml:space="preserve"> ή εν μέρει υπέρ της Τράπεζας το εκχωρούμενο τίμημα η Αναθέτουσα Αρχή δεν έχει καμία ευθύνη έναντι της </w:t>
      </w:r>
      <w:proofErr w:type="spellStart"/>
      <w:r w:rsidRPr="00702720">
        <w:rPr>
          <w:rFonts w:cs="Tahoma"/>
        </w:rPr>
        <w:t>εκδοχέως</w:t>
      </w:r>
      <w:proofErr w:type="spellEnd"/>
      <w:r w:rsidRPr="00702720">
        <w:rPr>
          <w:rFonts w:cs="Tahoma"/>
        </w:rPr>
        <w:t xml:space="preserve"> Τράπεζας.</w:t>
      </w:r>
    </w:p>
    <w:p w14:paraId="3707F1DE" w14:textId="77777777" w:rsidR="00470BAC" w:rsidRPr="00702720" w:rsidRDefault="00470BAC" w:rsidP="00470BAC">
      <w:pPr>
        <w:suppressAutoHyphens w:val="0"/>
        <w:spacing w:after="200" w:line="276" w:lineRule="auto"/>
        <w:rPr>
          <w:rFonts w:cs="Tahoma"/>
        </w:rPr>
      </w:pPr>
      <w:r w:rsidRPr="00702720">
        <w:rPr>
          <w:rFonts w:cs="Tahoma"/>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proofErr w:type="spellStart"/>
      <w:r w:rsidRPr="00702720">
        <w:rPr>
          <w:rFonts w:cs="Tahoma"/>
          <w:bCs/>
        </w:rPr>
        <w:t>ΚτΠ</w:t>
      </w:r>
      <w:proofErr w:type="spellEnd"/>
      <w:r w:rsidRPr="00702720">
        <w:rPr>
          <w:rFonts w:cs="Tahoma"/>
          <w:bCs/>
        </w:rPr>
        <w:t xml:space="preserve"> Μ.Α.Ε. εγγράφως δεκαπέντε (15) </w:t>
      </w:r>
      <w:r w:rsidRPr="00702720">
        <w:rPr>
          <w:rFonts w:cs="Tahoma"/>
        </w:rPr>
        <w:t xml:space="preserve">ημέρες πριν από την αντικατάσταση. </w:t>
      </w:r>
    </w:p>
    <w:p w14:paraId="46D69263" w14:textId="77777777" w:rsidR="00470BAC" w:rsidRPr="00702720" w:rsidRDefault="00470BAC" w:rsidP="00470BAC">
      <w:pPr>
        <w:suppressAutoHyphens w:val="0"/>
        <w:spacing w:after="200" w:line="276" w:lineRule="auto"/>
        <w:rPr>
          <w:rFonts w:cs="Tahoma"/>
        </w:rPr>
      </w:pPr>
      <w:r w:rsidRPr="00702720">
        <w:rPr>
          <w:rFonts w:cs="Tahoma"/>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w:t>
      </w:r>
      <w:r w:rsidRPr="00702720">
        <w:rPr>
          <w:rFonts w:cs="Tahoma"/>
        </w:rPr>
        <w:lastRenderedPageBreak/>
        <w:t xml:space="preserve">αντικαταστήσει άμεσα τους </w:t>
      </w:r>
      <w:proofErr w:type="spellStart"/>
      <w:r w:rsidRPr="00702720">
        <w:rPr>
          <w:rFonts w:cs="Tahoma"/>
        </w:rPr>
        <w:t>αποχωρήσαντες</w:t>
      </w:r>
      <w:proofErr w:type="spellEnd"/>
      <w:r w:rsidRPr="00702720">
        <w:rPr>
          <w:rFonts w:cs="Tahoma"/>
        </w:rPr>
        <w:t xml:space="preserve"> συνεργάτες, με άλλα πρόσωπα που θα διαθέτουν τουλάχιστον ίση εμπειρία και ίσα προσόντα με τα αντικαθιστάμενα.</w:t>
      </w:r>
    </w:p>
    <w:p w14:paraId="30BAB768" w14:textId="77777777" w:rsidR="00470BAC" w:rsidRPr="00702720" w:rsidRDefault="00470BAC" w:rsidP="005156C4">
      <w:pPr>
        <w:suppressAutoHyphens w:val="0"/>
        <w:rPr>
          <w:rFonts w:cs="Tahoma"/>
        </w:rPr>
      </w:pPr>
      <w:r w:rsidRPr="00702720">
        <w:rPr>
          <w:rFonts w:cs="Tahoma"/>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702720">
        <w:rPr>
          <w:rFonts w:cs="Tahoma"/>
        </w:rPr>
        <w:t>λύεται</w:t>
      </w:r>
      <w:proofErr w:type="spellEnd"/>
      <w:r w:rsidRPr="00702720">
        <w:rPr>
          <w:rFonts w:cs="Tahoma"/>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061AE9A6" w14:textId="77777777" w:rsidR="00470BAC" w:rsidRPr="00702720" w:rsidRDefault="00470BAC" w:rsidP="005156C4">
      <w:pPr>
        <w:rPr>
          <w:rFonts w:cs="Tahoma"/>
        </w:rPr>
      </w:pPr>
      <w:r w:rsidRPr="00702720">
        <w:rPr>
          <w:rFonts w:cs="Tahoma"/>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5182491D" w14:textId="77777777" w:rsidR="00470BAC" w:rsidRPr="00702720" w:rsidRDefault="00470BAC" w:rsidP="005156C4">
      <w:pPr>
        <w:rPr>
          <w:rFonts w:cs="Tahoma"/>
        </w:rPr>
      </w:pPr>
      <w:r w:rsidRPr="00702720">
        <w:rPr>
          <w:rFonts w:cs="Tahoma"/>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702720">
        <w:rPr>
          <w:rFonts w:cs="Tahoma"/>
        </w:rPr>
        <w:t>εργοδοτούμενους</w:t>
      </w:r>
      <w:proofErr w:type="spellEnd"/>
      <w:r w:rsidRPr="00702720">
        <w:rPr>
          <w:rFonts w:cs="Tahoma"/>
        </w:rPr>
        <w:t xml:space="preserve"> από αυτόν ή συνεργαζόμενους με αυτόν ασχολούνται άμεσα με το περιεχόμενο της Σύμβασης και την εκτέλεση του Αντικειμένου </w:t>
      </w:r>
    </w:p>
    <w:p w14:paraId="0E3BC623" w14:textId="77777777" w:rsidR="00470BAC" w:rsidRPr="00702720" w:rsidRDefault="00470BAC" w:rsidP="005156C4">
      <w:pPr>
        <w:rPr>
          <w:rFonts w:cs="Tahoma"/>
        </w:rPr>
      </w:pPr>
      <w:r w:rsidRPr="00702720">
        <w:rPr>
          <w:rFonts w:cs="Tahoma"/>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262CF612" w14:textId="77777777" w:rsidR="00470BAC" w:rsidRPr="00702720" w:rsidRDefault="00470BAC" w:rsidP="005156C4">
      <w:pPr>
        <w:rPr>
          <w:rFonts w:cs="Tahoma"/>
        </w:rPr>
      </w:pPr>
      <w:r w:rsidRPr="00702720">
        <w:rPr>
          <w:rFonts w:cs="Tahoma"/>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25E8E3B6" w14:textId="77777777" w:rsidR="00470BAC" w:rsidRPr="00702720" w:rsidRDefault="00470BAC" w:rsidP="005156C4">
      <w:pPr>
        <w:rPr>
          <w:rFonts w:cs="Tahoma"/>
        </w:rPr>
      </w:pPr>
      <w:r w:rsidRPr="00702720">
        <w:rPr>
          <w:rFonts w:cs="Tahoma"/>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274886B" w14:textId="77777777" w:rsidR="00470BAC" w:rsidRPr="00702720" w:rsidRDefault="00470BAC" w:rsidP="005156C4">
      <w:pPr>
        <w:rPr>
          <w:rFonts w:cs="Tahoma"/>
        </w:rPr>
      </w:pPr>
      <w:r w:rsidRPr="00702720">
        <w:rPr>
          <w:rFonts w:cs="Tahoma"/>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BA25FC3" w14:textId="77777777" w:rsidR="00470BAC" w:rsidRPr="00702720" w:rsidRDefault="00470BAC" w:rsidP="005156C4">
      <w:pPr>
        <w:rPr>
          <w:rFonts w:cs="Tahoma"/>
        </w:rPr>
      </w:pPr>
      <w:r w:rsidRPr="00702720">
        <w:rPr>
          <w:rFonts w:cs="Tahoma"/>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1F40B573" w14:textId="77777777" w:rsidR="00470BAC" w:rsidRPr="00702720" w:rsidRDefault="00470BAC" w:rsidP="00470BAC">
      <w:pPr>
        <w:spacing w:line="276" w:lineRule="auto"/>
        <w:rPr>
          <w:rFonts w:cs="Tahoma"/>
        </w:rPr>
      </w:pPr>
      <w:r w:rsidRPr="00702720">
        <w:rPr>
          <w:rFonts w:cs="Tahoma"/>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107DCF20" w14:textId="77777777" w:rsidR="00470BAC" w:rsidRPr="00702720" w:rsidRDefault="00470BAC" w:rsidP="005156C4">
      <w:pPr>
        <w:rPr>
          <w:rFonts w:cs="Tahoma"/>
        </w:rPr>
      </w:pPr>
      <w:r w:rsidRPr="00702720">
        <w:rPr>
          <w:rFonts w:cs="Tahoma"/>
        </w:rPr>
        <w:lastRenderedPageBreak/>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457FCA01" w14:textId="77777777" w:rsidR="00470BAC" w:rsidRPr="00702720" w:rsidRDefault="00470BAC" w:rsidP="005156C4">
      <w:pPr>
        <w:rPr>
          <w:rFonts w:cs="Tahoma"/>
        </w:rPr>
      </w:pPr>
      <w:r w:rsidRPr="00702720">
        <w:rPr>
          <w:rFonts w:cs="Tahoma"/>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527557DD" w14:textId="77777777" w:rsidR="00470BAC" w:rsidRPr="00702720" w:rsidRDefault="00470BAC" w:rsidP="00470BAC">
      <w:pPr>
        <w:spacing w:line="276" w:lineRule="auto"/>
        <w:rPr>
          <w:rFonts w:cs="Tahoma"/>
        </w:rPr>
      </w:pPr>
      <w:r w:rsidRPr="00702720">
        <w:rPr>
          <w:rFonts w:cs="Tahoma"/>
        </w:rPr>
        <w:t>Ειδικότερα :</w:t>
      </w:r>
    </w:p>
    <w:p w14:paraId="7AB88868" w14:textId="77777777" w:rsidR="00470BAC" w:rsidRPr="00702720" w:rsidRDefault="00470BAC" w:rsidP="005156C4">
      <w:pPr>
        <w:rPr>
          <w:rFonts w:cs="Tahoma"/>
        </w:rPr>
      </w:pPr>
      <w:r w:rsidRPr="00702720">
        <w:rPr>
          <w:rFonts w:cs="Tahoma"/>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1455F6CB" w14:textId="77777777" w:rsidR="00470BAC" w:rsidRPr="00702720" w:rsidRDefault="00470BAC" w:rsidP="005156C4">
      <w:pPr>
        <w:rPr>
          <w:rFonts w:cs="Tahoma"/>
        </w:rPr>
      </w:pPr>
      <w:r w:rsidRPr="00702720">
        <w:rPr>
          <w:rFonts w:cs="Tahoma"/>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40E98AB6" w14:textId="77777777" w:rsidR="00470BAC" w:rsidRPr="00702720" w:rsidRDefault="00470BAC" w:rsidP="005156C4">
      <w:pPr>
        <w:rPr>
          <w:rFonts w:cs="Tahoma"/>
        </w:rPr>
      </w:pPr>
      <w:r w:rsidRPr="00702720">
        <w:rPr>
          <w:rFonts w:cs="Tahoma"/>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A7B2E19" w14:textId="77777777" w:rsidR="00470BAC" w:rsidRPr="00702720" w:rsidRDefault="00470BAC" w:rsidP="005156C4">
      <w:pPr>
        <w:rPr>
          <w:rFonts w:cs="Tahoma"/>
        </w:rPr>
      </w:pPr>
      <w:r w:rsidRPr="00702720">
        <w:rPr>
          <w:rFonts w:cs="Tahoma"/>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42A467F2" w14:textId="77777777" w:rsidR="00470BAC" w:rsidRPr="00702720" w:rsidRDefault="00470BAC" w:rsidP="005156C4">
      <w:pPr>
        <w:rPr>
          <w:rFonts w:cs="Tahoma"/>
        </w:rPr>
      </w:pPr>
      <w:r w:rsidRPr="00702720">
        <w:rPr>
          <w:rFonts w:cs="Tahoma"/>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2BDCC21" w14:textId="38349A36" w:rsidR="00470BAC" w:rsidRPr="00702720" w:rsidRDefault="00470BAC" w:rsidP="00470BAC">
      <w:pPr>
        <w:rPr>
          <w:rFonts w:cs="Tahoma"/>
        </w:rPr>
      </w:pPr>
      <w:r w:rsidRPr="00702720">
        <w:rPr>
          <w:rFonts w:cs="Tahoma"/>
        </w:rPr>
        <w:t xml:space="preserve">Εάν μετά την κατακύρωση του Διαγωνισμού και πριν από την παράδοση εξοπλισμού/έτοιμου λογισμικού βάσει του αντικειμένου της σύμβασης, στο πλαίσιο πρότασης </w:t>
      </w:r>
      <w:proofErr w:type="spellStart"/>
      <w:r w:rsidRPr="00702720">
        <w:rPr>
          <w:rFonts w:cs="Tahoma"/>
        </w:rPr>
        <w:t>επικαιροποίησης</w:t>
      </w:r>
      <w:proofErr w:type="spellEnd"/>
      <w:r w:rsidRPr="00702720">
        <w:rPr>
          <w:rFonts w:cs="Tahoma"/>
        </w:rPr>
        <w:t xml:space="preserve">, έχουν ανακοινωθεί νεότερα μοντέλα/ εκδόσεις, αποδεδειγμένα ισχυρότερα και καλύτερα από εκείνα που προσφέρθηκαν και αξιολογήθηκαν, τότε ο Ανάδοχος υποχρεούται, και η </w:t>
      </w:r>
      <w:proofErr w:type="spellStart"/>
      <w:r w:rsidRPr="00702720">
        <w:rPr>
          <w:rFonts w:cs="Tahoma"/>
        </w:rPr>
        <w:t>ΚτΠ</w:t>
      </w:r>
      <w:proofErr w:type="spellEnd"/>
      <w:r w:rsidRPr="00702720">
        <w:rPr>
          <w:rFonts w:cs="Tahoma"/>
        </w:rPr>
        <w:t xml:space="preserve"> Μ.Α.Ε. δύναται να αποδεχθεί, να τα προμηθεύσει αντί των </w:t>
      </w:r>
      <w:proofErr w:type="spellStart"/>
      <w:r w:rsidRPr="00702720">
        <w:rPr>
          <w:rFonts w:cs="Tahoma"/>
        </w:rPr>
        <w:t>προσφερθέντων</w:t>
      </w:r>
      <w:proofErr w:type="spellEnd"/>
      <w:r w:rsidRPr="00702720">
        <w:rPr>
          <w:rFonts w:cs="Tahoma"/>
        </w:rPr>
        <w:t>, με την προϋπόθεση ότι δεν επέρχεται οποιαδήποτε πρόσθετη οικονομική επιβάρυνση.</w:t>
      </w:r>
    </w:p>
    <w:p w14:paraId="535EA3FF" w14:textId="3FD19E31" w:rsidR="00F661A1" w:rsidRPr="00702720" w:rsidRDefault="00F661A1" w:rsidP="00972E9E">
      <w:pPr>
        <w:pStyle w:val="2"/>
        <w:rPr>
          <w:rFonts w:cs="Tahoma"/>
        </w:rPr>
      </w:pPr>
      <w:bookmarkStart w:id="410" w:name="_Toc83829734"/>
      <w:bookmarkStart w:id="411" w:name="_Toc83829844"/>
      <w:bookmarkStart w:id="412" w:name="_Toc83928572"/>
      <w:bookmarkStart w:id="413" w:name="_Toc105346419"/>
      <w:bookmarkStart w:id="414" w:name="_Toc191630088"/>
      <w:r w:rsidRPr="00702720">
        <w:rPr>
          <w:rFonts w:cs="Tahoma"/>
        </w:rPr>
        <w:t>Υπεργολαβία</w:t>
      </w:r>
      <w:bookmarkEnd w:id="410"/>
      <w:bookmarkEnd w:id="411"/>
      <w:bookmarkEnd w:id="412"/>
      <w:bookmarkEnd w:id="413"/>
      <w:bookmarkEnd w:id="414"/>
    </w:p>
    <w:p w14:paraId="70C65376" w14:textId="080690AE" w:rsidR="00F661A1" w:rsidRPr="00702720" w:rsidRDefault="00F661A1" w:rsidP="00A935CF">
      <w:pPr>
        <w:rPr>
          <w:rFonts w:cs="Tahoma"/>
        </w:rPr>
      </w:pPr>
      <w:r w:rsidRPr="00702720">
        <w:rPr>
          <w:rFonts w:cs="Tahoma"/>
          <w:b/>
          <w:bCs/>
        </w:rPr>
        <w:t xml:space="preserve">4.4.1. </w:t>
      </w:r>
      <w:r w:rsidR="00CB72AB" w:rsidRPr="00702720">
        <w:rPr>
          <w:rFonts w:cs="Tahoma"/>
        </w:rPr>
        <w:t xml:space="preserve">Ο συμβαλλόμενος ανάδοχος της σύμβασης </w:t>
      </w:r>
      <w:r w:rsidRPr="00702720">
        <w:rPr>
          <w:rFonts w:cs="Tahoma"/>
        </w:rPr>
        <w:t xml:space="preserve">δεν απαλλάσσεται από τις συμβατικές του υποχρεώσεις και ευθύνες λόγω ανάθεσης της εκτέλεσης τμήματος/τμημάτων της </w:t>
      </w:r>
      <w:r w:rsidR="00972E9E" w:rsidRPr="00702720">
        <w:rPr>
          <w:rFonts w:cs="Tahoma"/>
        </w:rPr>
        <w:t>σύμβασης</w:t>
      </w:r>
      <w:r w:rsidR="002A1EFA" w:rsidRPr="00702720">
        <w:rPr>
          <w:rFonts w:cs="Tahoma"/>
        </w:rPr>
        <w:t xml:space="preserve"> </w:t>
      </w:r>
      <w:r w:rsidRPr="00702720">
        <w:rPr>
          <w:rFonts w:cs="Tahoma"/>
        </w:rPr>
        <w:t xml:space="preserve">σε υπεργολάβους. Η τήρηση των υποχρεώσεων της παρ. 2 του άρθρου 18 του ν. 4412/2016 όπως ισχύει από υπεργολάβους δεν αίρει την ευθύνη του κυρίου αναδόχου. </w:t>
      </w:r>
    </w:p>
    <w:p w14:paraId="411A69EE" w14:textId="17E6D9CA" w:rsidR="005D01E5" w:rsidRPr="00702720" w:rsidRDefault="00F661A1" w:rsidP="00470BAC">
      <w:pPr>
        <w:rPr>
          <w:rFonts w:cs="Tahoma"/>
        </w:rPr>
      </w:pPr>
      <w:r w:rsidRPr="00702720">
        <w:rPr>
          <w:rFonts w:cs="Tahoma"/>
          <w:b/>
          <w:bCs/>
        </w:rPr>
        <w:t xml:space="preserve">4.4.2. </w:t>
      </w:r>
      <w:r w:rsidR="00470BAC" w:rsidRPr="00702720">
        <w:rPr>
          <w:rFonts w:cs="Tahoma"/>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w:t>
      </w:r>
      <w:r w:rsidR="00470BAC" w:rsidRPr="00702720">
        <w:rPr>
          <w:rFonts w:cs="Tahoma"/>
        </w:rPr>
        <w:lastRenderedPageBreak/>
        <w:t>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του</w:t>
      </w:r>
      <w:r w:rsidR="00676BB2" w:rsidRPr="00702720">
        <w:rPr>
          <w:rFonts w:cs="Tahoma"/>
        </w:rPr>
        <w:t>.</w:t>
      </w:r>
    </w:p>
    <w:p w14:paraId="664FEC51" w14:textId="3F5C25BD" w:rsidR="00F661A1" w:rsidRPr="00702720" w:rsidRDefault="00F661A1" w:rsidP="00A935CF">
      <w:pPr>
        <w:rPr>
          <w:rFonts w:cs="Tahoma"/>
        </w:rPr>
      </w:pPr>
      <w:r w:rsidRPr="00702720">
        <w:rPr>
          <w:rFonts w:cs="Tahoma"/>
          <w:b/>
          <w:bCs/>
        </w:rPr>
        <w:t>4.4.3.</w:t>
      </w:r>
      <w:r w:rsidRPr="00702720">
        <w:rPr>
          <w:rFonts w:cs="Tahoma"/>
        </w:rPr>
        <w:t xml:space="preserve"> Η αναθέτουσα αρχή επαληθεύει τη συνδρομή των λόγων αποκλεισμού για τους υπεργολάβους, όπως αυτοί περιγράφονται στην παράγραφο </w:t>
      </w:r>
      <w:r w:rsidRPr="00702720">
        <w:rPr>
          <w:rFonts w:cs="Tahoma"/>
        </w:rPr>
        <w:fldChar w:fldCharType="begin"/>
      </w:r>
      <w:r w:rsidRPr="00702720">
        <w:rPr>
          <w:rFonts w:cs="Tahoma"/>
        </w:rPr>
        <w:instrText xml:space="preserve"> REF _Ref496541775 \r \h  \* MERGEFORMAT </w:instrText>
      </w:r>
      <w:r w:rsidRPr="00702720">
        <w:rPr>
          <w:rFonts w:cs="Tahoma"/>
        </w:rPr>
      </w:r>
      <w:r w:rsidRPr="00702720">
        <w:rPr>
          <w:rFonts w:cs="Tahoma"/>
        </w:rPr>
        <w:fldChar w:fldCharType="separate"/>
      </w:r>
      <w:r w:rsidR="00EA12ED">
        <w:rPr>
          <w:rFonts w:cs="Tahoma"/>
        </w:rPr>
        <w:t>2.2.3</w:t>
      </w:r>
      <w:r w:rsidRPr="00702720">
        <w:rPr>
          <w:rFonts w:cs="Tahoma"/>
        </w:rPr>
        <w:fldChar w:fldCharType="end"/>
      </w:r>
      <w:r w:rsidRPr="00702720">
        <w:rPr>
          <w:rFonts w:cs="Tahoma"/>
        </w:rPr>
        <w:t xml:space="preserve"> και με τα αποδεικτικά μέσα της παραγράφου </w:t>
      </w:r>
      <w:r w:rsidRPr="00702720">
        <w:rPr>
          <w:rFonts w:cs="Tahoma"/>
        </w:rPr>
        <w:fldChar w:fldCharType="begin"/>
      </w:r>
      <w:r w:rsidRPr="00702720">
        <w:rPr>
          <w:rFonts w:cs="Tahoma"/>
        </w:rPr>
        <w:instrText xml:space="preserve"> REF _Ref496625274 \r \h  \* MERGEFORMAT </w:instrText>
      </w:r>
      <w:r w:rsidRPr="00702720">
        <w:rPr>
          <w:rFonts w:cs="Tahoma"/>
        </w:rPr>
      </w:r>
      <w:r w:rsidRPr="00702720">
        <w:rPr>
          <w:rFonts w:cs="Tahoma"/>
        </w:rPr>
        <w:fldChar w:fldCharType="separate"/>
      </w:r>
      <w:r w:rsidR="00EA12ED">
        <w:rPr>
          <w:rFonts w:cs="Tahoma"/>
        </w:rPr>
        <w:t>2.2.9.2</w:t>
      </w:r>
      <w:r w:rsidRPr="00702720">
        <w:rPr>
          <w:rFonts w:cs="Tahoma"/>
        </w:rPr>
        <w:fldChar w:fldCharType="end"/>
      </w:r>
      <w:r w:rsidRPr="00702720">
        <w:rPr>
          <w:rFonts w:cs="Tahoma"/>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FA10A4" w:rsidRPr="00702720">
        <w:rPr>
          <w:rFonts w:cs="Tahoma"/>
        </w:rPr>
        <w:t xml:space="preserve"> </w:t>
      </w:r>
      <w:r w:rsidRPr="00702720">
        <w:rPr>
          <w:rFonts w:cs="Tahoma"/>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2329D12B" w14:textId="0CE4BD4B" w:rsidR="00F661A1" w:rsidRPr="00702720" w:rsidRDefault="00F661A1" w:rsidP="00A935CF">
      <w:pPr>
        <w:rPr>
          <w:rFonts w:cs="Tahoma"/>
        </w:rPr>
      </w:pPr>
      <w:r w:rsidRPr="00702720">
        <w:rPr>
          <w:rFonts w:cs="Tahoma"/>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63F9D5EA" w14:textId="77777777" w:rsidR="00783086" w:rsidRPr="00702720" w:rsidRDefault="00783086" w:rsidP="00A935CF">
      <w:pPr>
        <w:rPr>
          <w:rFonts w:cs="Tahoma"/>
          <w:b/>
          <w:bCs/>
        </w:rPr>
      </w:pPr>
    </w:p>
    <w:p w14:paraId="164A2E1F" w14:textId="5004365F" w:rsidR="00F661A1" w:rsidRPr="00702720" w:rsidRDefault="00F661A1" w:rsidP="00972E9E">
      <w:pPr>
        <w:pStyle w:val="2"/>
        <w:rPr>
          <w:rFonts w:cs="Tahoma"/>
        </w:rPr>
      </w:pPr>
      <w:bookmarkStart w:id="415" w:name="_Ref496607258"/>
      <w:bookmarkStart w:id="416" w:name="_Toc83829735"/>
      <w:bookmarkStart w:id="417" w:name="_Toc83829845"/>
      <w:bookmarkStart w:id="418" w:name="_Toc83928573"/>
      <w:bookmarkStart w:id="419" w:name="_Toc105346420"/>
      <w:bookmarkStart w:id="420" w:name="_Toc191630089"/>
      <w:r w:rsidRPr="00702720">
        <w:rPr>
          <w:rFonts w:cs="Tahoma"/>
        </w:rPr>
        <w:t xml:space="preserve">Τροποποίηση </w:t>
      </w:r>
      <w:bookmarkEnd w:id="415"/>
      <w:bookmarkEnd w:id="416"/>
      <w:bookmarkEnd w:id="417"/>
      <w:bookmarkEnd w:id="418"/>
      <w:bookmarkEnd w:id="419"/>
      <w:r w:rsidR="00972E9E" w:rsidRPr="00702720">
        <w:rPr>
          <w:rFonts w:cs="Tahoma"/>
        </w:rPr>
        <w:t>σύμβασης</w:t>
      </w:r>
      <w:r w:rsidR="00433CD0" w:rsidRPr="00702720">
        <w:rPr>
          <w:rFonts w:cs="Tahoma"/>
        </w:rPr>
        <w:t xml:space="preserve"> κατά τη διάρκειά </w:t>
      </w:r>
      <w:r w:rsidR="008E4122" w:rsidRPr="00702720">
        <w:rPr>
          <w:rFonts w:cs="Tahoma"/>
        </w:rPr>
        <w:t>τους</w:t>
      </w:r>
      <w:bookmarkEnd w:id="420"/>
    </w:p>
    <w:p w14:paraId="090A1E0E" w14:textId="77777777" w:rsidR="00470BAC" w:rsidRPr="00702720" w:rsidRDefault="00470BAC" w:rsidP="00470BAC">
      <w:pPr>
        <w:rPr>
          <w:rFonts w:cs="Tahoma"/>
        </w:rPr>
      </w:pPr>
      <w:r w:rsidRPr="00702720">
        <w:rPr>
          <w:rFonts w:cs="Tahoma"/>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αρμοδίου οργάνου της Αναθέτουσας Αρχής.</w:t>
      </w:r>
    </w:p>
    <w:p w14:paraId="1DDEEA9D" w14:textId="52DC6630" w:rsidR="00F661A1" w:rsidRPr="00702720" w:rsidRDefault="00470BAC" w:rsidP="00470BAC">
      <w:pPr>
        <w:rPr>
          <w:rFonts w:cs="Tahoma"/>
        </w:rPr>
      </w:pPr>
      <w:r w:rsidRPr="00702720">
        <w:rPr>
          <w:rFonts w:cs="Tahoma"/>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τους λόγους της παραγράφου 4.6, πλην αυτού της περ. (α), η αναθέτουσα αρχή δύναται να προσκαλέσει τον/τους επόμενο/</w:t>
      </w:r>
      <w:proofErr w:type="spellStart"/>
      <w:r w:rsidRPr="00702720">
        <w:rPr>
          <w:rFonts w:cs="Tahoma"/>
        </w:rPr>
        <w:t>ους</w:t>
      </w:r>
      <w:proofErr w:type="spellEnd"/>
      <w:r w:rsidRPr="00702720">
        <w:rPr>
          <w:rFonts w:cs="Tahoma"/>
        </w:rPr>
        <w:t>, κατά σειρά κατάταξης οικονομικό φορέα που συμμετέχει-</w:t>
      </w:r>
      <w:proofErr w:type="spellStart"/>
      <w:r w:rsidRPr="00702720">
        <w:rPr>
          <w:rFonts w:cs="Tahoma"/>
        </w:rPr>
        <w:t>ουν</w:t>
      </w:r>
      <w:proofErr w:type="spellEnd"/>
      <w:r w:rsidRPr="00702720">
        <w:rPr>
          <w:rFonts w:cs="Tahoma"/>
        </w:rPr>
        <w:t xml:space="preserve"> στην παρούσα διαδικασία ανάθεσης της συγκεκριμένης σύμβασης και να του/τους προτείνει να αναλάβει/</w:t>
      </w:r>
      <w:proofErr w:type="spellStart"/>
      <w:r w:rsidRPr="00702720">
        <w:rPr>
          <w:rFonts w:cs="Tahoma"/>
        </w:rPr>
        <w:t>ουν</w:t>
      </w:r>
      <w:proofErr w:type="spellEnd"/>
      <w:r w:rsidRPr="00702720">
        <w:rPr>
          <w:rFonts w:cs="Tahoma"/>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 Η σύμβαση συνάπτεται, εφόσον εντός της </w:t>
      </w:r>
      <w:proofErr w:type="spellStart"/>
      <w:r w:rsidRPr="00702720">
        <w:rPr>
          <w:rFonts w:cs="Tahoma"/>
        </w:rPr>
        <w:t>τεθείσας</w:t>
      </w:r>
      <w:proofErr w:type="spellEnd"/>
      <w:r w:rsidRPr="00702720">
        <w:rPr>
          <w:rFonts w:cs="Tahoma"/>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5EC20FCE" w14:textId="77777777" w:rsidR="00470BAC" w:rsidRPr="00702720" w:rsidRDefault="00470BAC" w:rsidP="00470BAC">
      <w:pPr>
        <w:pStyle w:val="3"/>
        <w:rPr>
          <w:rFonts w:cs="Tahoma"/>
        </w:rPr>
      </w:pPr>
      <w:bookmarkStart w:id="421" w:name="_Toc97194323"/>
      <w:bookmarkStart w:id="422" w:name="_Toc97194456"/>
      <w:bookmarkStart w:id="423" w:name="_Ref109909770"/>
      <w:bookmarkStart w:id="424" w:name="_Toc146011159"/>
      <w:bookmarkStart w:id="425" w:name="_Toc156571641"/>
      <w:bookmarkStart w:id="426" w:name="_Toc140135334"/>
      <w:bookmarkStart w:id="427" w:name="_Toc168663539"/>
      <w:bookmarkStart w:id="428" w:name="_Toc191630090"/>
      <w:r w:rsidRPr="00702720">
        <w:rPr>
          <w:rFonts w:cs="Tahoma"/>
        </w:rPr>
        <w:t>Δικαιώματα προαίρεσης</w:t>
      </w:r>
      <w:bookmarkEnd w:id="421"/>
      <w:bookmarkEnd w:id="422"/>
      <w:bookmarkEnd w:id="423"/>
      <w:bookmarkEnd w:id="424"/>
      <w:bookmarkEnd w:id="425"/>
      <w:bookmarkEnd w:id="426"/>
      <w:bookmarkEnd w:id="427"/>
      <w:bookmarkEnd w:id="428"/>
    </w:p>
    <w:p w14:paraId="55E54453" w14:textId="77777777" w:rsidR="00470BAC" w:rsidRPr="00702720" w:rsidRDefault="00470BAC" w:rsidP="00470BAC">
      <w:pPr>
        <w:rPr>
          <w:rFonts w:cs="Tahoma"/>
        </w:rPr>
      </w:pPr>
      <w:r w:rsidRPr="00702720">
        <w:rPr>
          <w:rFonts w:cs="Tahoma"/>
        </w:rPr>
        <w:t xml:space="preserve">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w:t>
      </w:r>
      <w:r w:rsidRPr="00702720">
        <w:rPr>
          <w:rFonts w:cs="Tahoma"/>
          <w:u w:val="single"/>
        </w:rPr>
        <w:t>και υπό την προϋπόθεση της έγκρισης χρηματοδότησης για την άσκησή του</w:t>
      </w:r>
      <w:r w:rsidRPr="00702720">
        <w:rPr>
          <w:rFonts w:cs="Tahoma"/>
        </w:rPr>
        <w:t>, συγκεκριμένα :</w:t>
      </w:r>
    </w:p>
    <w:p w14:paraId="577B12F8" w14:textId="192195DF" w:rsidR="00470BAC" w:rsidRPr="00702720" w:rsidRDefault="00470BAC" w:rsidP="00470BAC">
      <w:pPr>
        <w:rPr>
          <w:rFonts w:cs="Tahoma"/>
        </w:rPr>
      </w:pPr>
      <w:r w:rsidRPr="00702720">
        <w:rPr>
          <w:rFonts w:cs="Tahoma"/>
        </w:rPr>
        <w:t xml:space="preserve">Α. Μετά τη σύναψη της αρχικής σύμβασης, κατά τη διάρκεια υλοποίησης του έργου και πριν την λήξη της σύμβασης ο Κύριος του Έργου  δύναται να αποφασίσει την άσκηση δικαιώματος προαίρεσης με αύξηση του φυσικού αντικειμένου του έργου έως του ποσού των </w:t>
      </w:r>
      <w:r w:rsidR="00C44566" w:rsidRPr="00702720">
        <w:rPr>
          <w:rFonts w:cs="Tahoma"/>
        </w:rPr>
        <w:t>2.400.000,00</w:t>
      </w:r>
      <w:r w:rsidRPr="00702720">
        <w:rPr>
          <w:rFonts w:cs="Tahoma"/>
        </w:rPr>
        <w:t xml:space="preserve"> € μη </w:t>
      </w:r>
      <w:r w:rsidRPr="00702720">
        <w:rPr>
          <w:rFonts w:cs="Tahoma"/>
        </w:rPr>
        <w:lastRenderedPageBreak/>
        <w:t xml:space="preserve">συμπεριλαμβανομένου ΦΠΑ., με χρονοδιάγραμμα υλοποίησης εντός της περιόδου </w:t>
      </w:r>
      <w:proofErr w:type="spellStart"/>
      <w:r w:rsidRPr="00702720">
        <w:rPr>
          <w:rFonts w:cs="Tahoma"/>
        </w:rPr>
        <w:t>επιλεξιμότητας</w:t>
      </w:r>
      <w:proofErr w:type="spellEnd"/>
      <w:r w:rsidRPr="00702720">
        <w:rPr>
          <w:rFonts w:cs="Tahoma"/>
        </w:rPr>
        <w:t xml:space="preserve"> του έργου στο Ταμείο Ανάκαμψης και Ανθεκτικότητας.</w:t>
      </w:r>
    </w:p>
    <w:p w14:paraId="2793A6BC" w14:textId="387F5A16" w:rsidR="00470BAC" w:rsidRPr="00702720" w:rsidRDefault="00470BAC" w:rsidP="00470BAC">
      <w:pPr>
        <w:rPr>
          <w:rFonts w:cs="Tahoma"/>
        </w:rPr>
      </w:pPr>
      <w:r w:rsidRPr="00702720">
        <w:rPr>
          <w:rFonts w:cs="Tahoma"/>
        </w:rPr>
        <w:t xml:space="preserve">Β. Πριν την λήξη της Περιόδου Εγγύησης, ο Κύριος του Έργου δύναται να αποφασίσει την άσκηση δικαιώματος προαίρεσης συντήρησης και τεχνικής υποστήριξης έως του ποσού των </w:t>
      </w:r>
      <w:r w:rsidR="00C44566" w:rsidRPr="00702720">
        <w:rPr>
          <w:rFonts w:cs="Tahoma"/>
        </w:rPr>
        <w:t>3.168.000,00</w:t>
      </w:r>
      <w:r w:rsidRPr="00702720">
        <w:rPr>
          <w:rFonts w:cs="Tahoma"/>
        </w:rPr>
        <w:t xml:space="preserve"> €  μη περιλαμβανομένου ΦΠΑ, για τις υπηρεσίες συντήρησης και τεχνικής υποστήριξης (όπως αυτές περιγράφονται στο Παράρτημα Ι).</w:t>
      </w:r>
    </w:p>
    <w:p w14:paraId="667050B0" w14:textId="77777777" w:rsidR="00470BAC" w:rsidRPr="00702720" w:rsidRDefault="00470BAC" w:rsidP="00470BAC">
      <w:pPr>
        <w:rPr>
          <w:rFonts w:cs="Tahoma"/>
        </w:rPr>
      </w:pPr>
      <w:r w:rsidRPr="00702720">
        <w:rPr>
          <w:rFonts w:cs="Tahoma"/>
        </w:rPr>
        <w:t>Στην συγκεκριμένη περίπτωση, υφίσταται μονομερές διαπλαστικό δικαίωμα του Κυρίου του Έργου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w:t>
      </w:r>
    </w:p>
    <w:p w14:paraId="7DD45A55" w14:textId="77777777" w:rsidR="00470BAC" w:rsidRPr="00702720" w:rsidRDefault="00470BAC" w:rsidP="00470BAC">
      <w:pPr>
        <w:rPr>
          <w:rFonts w:cs="Tahoma"/>
        </w:rPr>
      </w:pPr>
      <w:r w:rsidRPr="00702720">
        <w:rPr>
          <w:rFonts w:cs="Tahoma"/>
        </w:rPr>
        <w:t xml:space="preserve">Η χρήση του Δικαιώματος προαίρεσης δεν είναι δεσμευτική για τον Κύριο του Έργου και σε καμία περίπτωση δεν υποχρεούται να ασκήσει το εν λόγω δικαίωμα, παρά μόνο εφόσον το κρίνει αναγκαίο. </w:t>
      </w:r>
    </w:p>
    <w:p w14:paraId="4E8BE5BC" w14:textId="569A6C62" w:rsidR="00470BAC" w:rsidRPr="00702720" w:rsidRDefault="00470BAC" w:rsidP="00470BAC">
      <w:pPr>
        <w:rPr>
          <w:rFonts w:cs="Tahoma"/>
        </w:rPr>
      </w:pPr>
      <w:r w:rsidRPr="00702720">
        <w:rPr>
          <w:rFonts w:cs="Tahoma"/>
        </w:rPr>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p>
    <w:p w14:paraId="21811FBE" w14:textId="2AC30795" w:rsidR="00DE6289" w:rsidRPr="00702720" w:rsidRDefault="00DE6289" w:rsidP="00DE6289">
      <w:pPr>
        <w:rPr>
          <w:rFonts w:cs="Tahoma"/>
        </w:rPr>
      </w:pPr>
    </w:p>
    <w:p w14:paraId="7BE2B712" w14:textId="1986A5E6" w:rsidR="00F661A1" w:rsidRPr="00702720" w:rsidRDefault="00F661A1" w:rsidP="00972E9E">
      <w:pPr>
        <w:pStyle w:val="2"/>
        <w:rPr>
          <w:rFonts w:cs="Tahoma"/>
        </w:rPr>
      </w:pPr>
      <w:bookmarkStart w:id="429" w:name="_Toc83829736"/>
      <w:bookmarkStart w:id="430" w:name="_Toc83829846"/>
      <w:bookmarkStart w:id="431" w:name="_Toc83928574"/>
      <w:bookmarkStart w:id="432" w:name="_Toc105346422"/>
      <w:bookmarkStart w:id="433" w:name="_Toc191630091"/>
      <w:r w:rsidRPr="00702720">
        <w:rPr>
          <w:rFonts w:cs="Tahoma"/>
        </w:rPr>
        <w:t xml:space="preserve">Δικαίωμα μονομερούς λύσης </w:t>
      </w:r>
      <w:bookmarkEnd w:id="429"/>
      <w:bookmarkEnd w:id="430"/>
      <w:bookmarkEnd w:id="431"/>
      <w:bookmarkEnd w:id="432"/>
      <w:r w:rsidR="00254FE8" w:rsidRPr="00702720">
        <w:rPr>
          <w:rFonts w:cs="Tahoma"/>
        </w:rPr>
        <w:t xml:space="preserve">της </w:t>
      </w:r>
      <w:r w:rsidR="00972E9E" w:rsidRPr="00702720">
        <w:rPr>
          <w:rFonts w:cs="Tahoma"/>
        </w:rPr>
        <w:t>σύμβασης</w:t>
      </w:r>
      <w:bookmarkEnd w:id="433"/>
    </w:p>
    <w:p w14:paraId="55E9CE9E" w14:textId="77777777" w:rsidR="00DF212D" w:rsidRPr="00702720" w:rsidRDefault="00DF212D" w:rsidP="00DF212D">
      <w:pPr>
        <w:rPr>
          <w:rFonts w:cs="Tahoma"/>
        </w:rPr>
      </w:pPr>
      <w:r w:rsidRPr="00702720">
        <w:rPr>
          <w:rFonts w:cs="Tahoma"/>
          <w:b/>
          <w:bCs/>
        </w:rPr>
        <w:t>4.6.1.</w:t>
      </w:r>
      <w:r w:rsidRPr="00702720">
        <w:rPr>
          <w:rFonts w:cs="Tahoma"/>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05A868EE" w14:textId="77777777" w:rsidR="00DF212D" w:rsidRPr="00702720" w:rsidRDefault="00DF212D" w:rsidP="00DF212D">
      <w:pPr>
        <w:rPr>
          <w:rFonts w:cs="Tahoma"/>
        </w:rPr>
      </w:pPr>
      <w:r w:rsidRPr="00702720">
        <w:rPr>
          <w:rFonts w:cs="Tahoma"/>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28CE2AA9" w14:textId="77777777" w:rsidR="00DF212D" w:rsidRPr="00702720" w:rsidRDefault="00DF212D" w:rsidP="00DF212D">
      <w:pPr>
        <w:rPr>
          <w:rFonts w:cs="Tahoma"/>
        </w:rPr>
      </w:pPr>
      <w:r w:rsidRPr="00702720">
        <w:rPr>
          <w:rFonts w:cs="Tahoma"/>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084751B7" w14:textId="77777777" w:rsidR="00DF212D" w:rsidRPr="00702720" w:rsidRDefault="00DF212D" w:rsidP="00DF212D">
      <w:pPr>
        <w:rPr>
          <w:rFonts w:cs="Tahoma"/>
        </w:rPr>
      </w:pPr>
      <w:r w:rsidRPr="00702720">
        <w:rPr>
          <w:rFonts w:cs="Tahoma"/>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3316956D" w14:textId="758F72E9" w:rsidR="00DF212D" w:rsidRPr="00702720" w:rsidRDefault="00DF212D" w:rsidP="00DF212D">
      <w:pPr>
        <w:rPr>
          <w:rFonts w:cs="Tahoma"/>
        </w:rPr>
      </w:pPr>
      <w:r w:rsidRPr="00702720">
        <w:rPr>
          <w:rFonts w:cs="Tahoma"/>
        </w:rPr>
        <w:t xml:space="preserve">δ) ο ανάδοχος καταδικαστεί αμετάκλητα, κατά τη διάρκεια εκτέλεσης της σύμβασης, για ένα από τα αδικήματα που </w:t>
      </w:r>
      <w:r w:rsidR="00936E8E" w:rsidRPr="00936E8E">
        <w:rPr>
          <w:rFonts w:cs="Tahoma"/>
        </w:rPr>
        <w:t>αναφέρονται στην παρ. 2.2.3.1. παρούσας,</w:t>
      </w:r>
    </w:p>
    <w:p w14:paraId="046F3611" w14:textId="77777777" w:rsidR="00DF212D" w:rsidRPr="00702720" w:rsidRDefault="00DF212D" w:rsidP="00DF212D">
      <w:pPr>
        <w:rPr>
          <w:rFonts w:cs="Tahoma"/>
        </w:rPr>
      </w:pPr>
      <w:r w:rsidRPr="00702720">
        <w:rPr>
          <w:rFonts w:cs="Tahoma"/>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702720">
        <w:rPr>
          <w:rFonts w:cs="Tahoma"/>
        </w:rPr>
        <w:t>προκύπτουσα</w:t>
      </w:r>
      <w:proofErr w:type="spellEnd"/>
      <w:r w:rsidRPr="00702720">
        <w:rPr>
          <w:rFonts w:cs="Tahoma"/>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12966D52" w14:textId="25632214" w:rsidR="00471211" w:rsidRPr="00702720" w:rsidRDefault="00471211" w:rsidP="00471211">
      <w:pPr>
        <w:rPr>
          <w:rFonts w:cs="Tahoma"/>
        </w:rPr>
      </w:pPr>
      <w:proofErr w:type="spellStart"/>
      <w:r w:rsidRPr="00702720">
        <w:rPr>
          <w:rFonts w:cs="Tahoma"/>
        </w:rPr>
        <w:t>στ</w:t>
      </w:r>
      <w:proofErr w:type="spellEnd"/>
      <w:r w:rsidRPr="00702720">
        <w:rPr>
          <w:rFonts w:cs="Tahoma"/>
        </w:rPr>
        <w:t>) ο ανάδοχος παραβεί αποδεδειγμένα τις υποχρεώσεις του που απορρέουν από την δέσμευση ακεραιότητας της παρ. 4.3.</w:t>
      </w:r>
      <w:r w:rsidR="00383135" w:rsidRPr="00702720">
        <w:rPr>
          <w:rFonts w:cs="Tahoma"/>
        </w:rPr>
        <w:t>1.</w:t>
      </w:r>
      <w:r w:rsidRPr="00702720">
        <w:rPr>
          <w:rFonts w:cs="Tahoma"/>
        </w:rPr>
        <w:t>της παρούσας, ως αναλυτικά περιγράφονται στο συνημμένο στην παρούσα σχέδιο σύμβασης.</w:t>
      </w:r>
    </w:p>
    <w:p w14:paraId="432CEA9E" w14:textId="77777777" w:rsidR="00471211" w:rsidRPr="00702720" w:rsidRDefault="00471211" w:rsidP="00A935CF">
      <w:pPr>
        <w:rPr>
          <w:rFonts w:cs="Tahoma"/>
          <w:b/>
          <w:bCs/>
        </w:rPr>
      </w:pPr>
    </w:p>
    <w:p w14:paraId="407AD546" w14:textId="0EBBC836" w:rsidR="00297E31" w:rsidRPr="00702720" w:rsidRDefault="00297E31" w:rsidP="00CA3ED4">
      <w:pPr>
        <w:rPr>
          <w:rFonts w:cs="Tahoma"/>
        </w:rPr>
      </w:pPr>
    </w:p>
    <w:p w14:paraId="380DBD4E" w14:textId="77777777" w:rsidR="00297E31" w:rsidRPr="00702720" w:rsidRDefault="00297E31" w:rsidP="00A935CF">
      <w:pPr>
        <w:rPr>
          <w:rFonts w:cs="Tahoma"/>
          <w:b/>
          <w:bCs/>
        </w:rPr>
      </w:pPr>
    </w:p>
    <w:p w14:paraId="690DB80B" w14:textId="5C0E898D" w:rsidR="00F661A1" w:rsidRPr="00702720" w:rsidRDefault="00F661A1" w:rsidP="009019C0">
      <w:pPr>
        <w:pStyle w:val="1"/>
        <w:rPr>
          <w:rFonts w:cs="Tahoma"/>
        </w:rPr>
      </w:pPr>
      <w:bookmarkStart w:id="434" w:name="_Toc83829737"/>
      <w:bookmarkStart w:id="435" w:name="_Toc83829847"/>
      <w:bookmarkStart w:id="436" w:name="_Toc83928575"/>
      <w:bookmarkStart w:id="437" w:name="_Toc105346423"/>
      <w:bookmarkStart w:id="438" w:name="_Toc191630092"/>
      <w:r w:rsidRPr="00702720">
        <w:rPr>
          <w:rFonts w:cs="Tahoma"/>
        </w:rPr>
        <w:lastRenderedPageBreak/>
        <w:t xml:space="preserve">ΕΙΔΙΚΟΙ ΟΡΟΙ ΕΚΤΕΛΕΣΗΣ </w:t>
      </w:r>
      <w:bookmarkEnd w:id="434"/>
      <w:bookmarkEnd w:id="435"/>
      <w:bookmarkEnd w:id="436"/>
      <w:bookmarkEnd w:id="437"/>
      <w:r w:rsidR="00470BAC" w:rsidRPr="00702720">
        <w:rPr>
          <w:rFonts w:cs="Tahoma"/>
        </w:rPr>
        <w:t>ΤΗΣ ΣΥΜΒΑΣΗΣ</w:t>
      </w:r>
      <w:bookmarkEnd w:id="438"/>
      <w:r w:rsidRPr="00702720">
        <w:rPr>
          <w:rFonts w:cs="Tahoma"/>
        </w:rPr>
        <w:t xml:space="preserve"> </w:t>
      </w:r>
    </w:p>
    <w:p w14:paraId="4E5A5C1B" w14:textId="77777777" w:rsidR="00F661A1" w:rsidRPr="00702720" w:rsidRDefault="00F661A1" w:rsidP="00972E9E">
      <w:pPr>
        <w:pStyle w:val="2"/>
        <w:rPr>
          <w:rFonts w:cs="Tahoma"/>
        </w:rPr>
      </w:pPr>
      <w:r w:rsidRPr="00702720">
        <w:rPr>
          <w:rFonts w:cs="Tahoma"/>
        </w:rPr>
        <w:tab/>
      </w:r>
      <w:bookmarkStart w:id="439" w:name="_Ref496607306"/>
      <w:bookmarkStart w:id="440" w:name="_Toc83829738"/>
      <w:bookmarkStart w:id="441" w:name="_Toc83829848"/>
      <w:bookmarkStart w:id="442" w:name="_Toc83928576"/>
      <w:bookmarkStart w:id="443" w:name="_Toc105346424"/>
      <w:bookmarkStart w:id="444" w:name="_Toc191630093"/>
      <w:r w:rsidRPr="00702720">
        <w:rPr>
          <w:rFonts w:cs="Tahoma"/>
        </w:rPr>
        <w:t>Τρόπος πληρωμής</w:t>
      </w:r>
      <w:bookmarkEnd w:id="439"/>
      <w:bookmarkEnd w:id="440"/>
      <w:bookmarkEnd w:id="441"/>
      <w:bookmarkEnd w:id="442"/>
      <w:bookmarkEnd w:id="443"/>
      <w:bookmarkEnd w:id="444"/>
      <w:r w:rsidRPr="00702720">
        <w:rPr>
          <w:rFonts w:cs="Tahoma"/>
        </w:rPr>
        <w:t xml:space="preserve">   </w:t>
      </w:r>
    </w:p>
    <w:p w14:paraId="7B8C570A" w14:textId="473BD563" w:rsidR="00F661A1" w:rsidRPr="00702720" w:rsidRDefault="00F661A1" w:rsidP="00A935CF">
      <w:pPr>
        <w:rPr>
          <w:rFonts w:cs="Tahoma"/>
        </w:rPr>
      </w:pPr>
      <w:r w:rsidRPr="00702720">
        <w:rPr>
          <w:rFonts w:cs="Tahoma"/>
          <w:b/>
          <w:bCs/>
        </w:rPr>
        <w:t>5.1.1</w:t>
      </w:r>
      <w:r w:rsidRPr="00702720">
        <w:rPr>
          <w:rFonts w:cs="Tahoma"/>
        </w:rPr>
        <w:t xml:space="preserve">.Η πληρωμή του αναδόχου </w:t>
      </w:r>
      <w:r w:rsidR="00470BAC" w:rsidRPr="00702720">
        <w:rPr>
          <w:rFonts w:cs="Tahoma"/>
        </w:rPr>
        <w:t>ανά Τμήμα (</w:t>
      </w:r>
      <w:r w:rsidR="00470BAC" w:rsidRPr="00702720">
        <w:rPr>
          <w:rFonts w:cs="Tahoma"/>
          <w:lang w:val="en-US"/>
        </w:rPr>
        <w:t>Lot</w:t>
      </w:r>
      <w:r w:rsidR="00470BAC" w:rsidRPr="00702720">
        <w:rPr>
          <w:rFonts w:cs="Tahoma"/>
        </w:rPr>
        <w:t xml:space="preserve">) </w:t>
      </w:r>
      <w:r w:rsidRPr="00702720">
        <w:rPr>
          <w:rFonts w:cs="Tahoma"/>
        </w:rPr>
        <w:t xml:space="preserve">θα πραγματοποιηθεί με ένα από τους παρακάτω τρόπους πληρωμής που θα δηλώσει ο υποψήφιος οικονομικός φορέας στον </w:t>
      </w:r>
      <w:proofErr w:type="spellStart"/>
      <w:r w:rsidRPr="00702720">
        <w:rPr>
          <w:rFonts w:cs="Tahoma"/>
        </w:rPr>
        <w:t>υποφάκελο</w:t>
      </w:r>
      <w:proofErr w:type="spellEnd"/>
      <w:r w:rsidRPr="00702720">
        <w:rPr>
          <w:rFonts w:cs="Tahoma"/>
        </w:rPr>
        <w:t xml:space="preserve"> της οικονομικής προσφοράς του. </w:t>
      </w:r>
    </w:p>
    <w:p w14:paraId="51F415AA" w14:textId="6869F9D9" w:rsidR="00F661A1" w:rsidRPr="00702720" w:rsidRDefault="00063528" w:rsidP="00A935CF">
      <w:pPr>
        <w:rPr>
          <w:rFonts w:cs="Tahoma"/>
        </w:rPr>
      </w:pPr>
      <w:r w:rsidRPr="00702720">
        <w:rPr>
          <w:rFonts w:cs="Tahoma"/>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p>
    <w:p w14:paraId="1BEFFE7D" w14:textId="77777777" w:rsidR="00F661A1" w:rsidRPr="00702720" w:rsidRDefault="00F661A1" w:rsidP="00A935CF">
      <w:pPr>
        <w:rPr>
          <w:rFonts w:cs="Tahoma"/>
          <w:b/>
          <w:bCs/>
        </w:rPr>
      </w:pPr>
      <w:r w:rsidRPr="00702720">
        <w:rPr>
          <w:rFonts w:cs="Tahoma"/>
          <w:b/>
          <w:bCs/>
        </w:rPr>
        <w:t>Τρόποι Πληρωμής:</w:t>
      </w:r>
    </w:p>
    <w:p w14:paraId="1A954B33" w14:textId="03CE9594" w:rsidR="00120759" w:rsidRPr="00702720" w:rsidRDefault="00120759" w:rsidP="003F68CD">
      <w:pPr>
        <w:pStyle w:val="a"/>
        <w:numPr>
          <w:ilvl w:val="3"/>
          <w:numId w:val="24"/>
        </w:numPr>
        <w:tabs>
          <w:tab w:val="clear" w:pos="720"/>
        </w:tabs>
        <w:spacing w:before="120" w:line="259" w:lineRule="auto"/>
        <w:rPr>
          <w:rFonts w:cs="Tahoma"/>
        </w:rPr>
      </w:pPr>
      <w:r w:rsidRPr="00702720">
        <w:rPr>
          <w:rFonts w:cs="Tahoma"/>
        </w:rPr>
        <w:t>Το</w:t>
      </w:r>
      <w:r w:rsidRPr="00702720">
        <w:rPr>
          <w:rFonts w:cs="Tahoma"/>
          <w:spacing w:val="31"/>
        </w:rPr>
        <w:t xml:space="preserve"> </w:t>
      </w:r>
      <w:r w:rsidRPr="00702720">
        <w:rPr>
          <w:rFonts w:cs="Tahoma"/>
          <w:b/>
        </w:rPr>
        <w:t>100%</w:t>
      </w:r>
      <w:r w:rsidRPr="00702720">
        <w:rPr>
          <w:rFonts w:cs="Tahoma"/>
          <w:b/>
          <w:spacing w:val="27"/>
        </w:rPr>
        <w:t xml:space="preserve"> </w:t>
      </w:r>
      <w:r w:rsidRPr="00702720">
        <w:rPr>
          <w:rFonts w:cs="Tahoma"/>
        </w:rPr>
        <w:t>της</w:t>
      </w:r>
      <w:r w:rsidRPr="00702720">
        <w:rPr>
          <w:rFonts w:cs="Tahoma"/>
          <w:spacing w:val="30"/>
        </w:rPr>
        <w:t xml:space="preserve"> </w:t>
      </w:r>
      <w:r w:rsidRPr="00702720">
        <w:rPr>
          <w:rFonts w:cs="Tahoma"/>
        </w:rPr>
        <w:t>συμβατικής</w:t>
      </w:r>
      <w:r w:rsidRPr="00702720">
        <w:rPr>
          <w:rFonts w:cs="Tahoma"/>
          <w:spacing w:val="25"/>
        </w:rPr>
        <w:t xml:space="preserve"> </w:t>
      </w:r>
      <w:r w:rsidRPr="00702720">
        <w:rPr>
          <w:rFonts w:cs="Tahoma"/>
        </w:rPr>
        <w:t>αξίας</w:t>
      </w:r>
      <w:r w:rsidRPr="00702720">
        <w:rPr>
          <w:rFonts w:cs="Tahoma"/>
          <w:spacing w:val="30"/>
        </w:rPr>
        <w:t xml:space="preserve"> </w:t>
      </w:r>
      <w:r w:rsidRPr="00702720">
        <w:rPr>
          <w:rFonts w:cs="Tahoma"/>
        </w:rPr>
        <w:t>μετά</w:t>
      </w:r>
      <w:r w:rsidRPr="00702720">
        <w:rPr>
          <w:rFonts w:cs="Tahoma"/>
          <w:spacing w:val="25"/>
        </w:rPr>
        <w:t xml:space="preserve"> </w:t>
      </w:r>
      <w:r w:rsidRPr="00702720">
        <w:rPr>
          <w:rFonts w:cs="Tahoma"/>
        </w:rPr>
        <w:t>την</w:t>
      </w:r>
      <w:r w:rsidRPr="00702720">
        <w:rPr>
          <w:rFonts w:cs="Tahoma"/>
          <w:spacing w:val="28"/>
        </w:rPr>
        <w:t xml:space="preserve"> </w:t>
      </w:r>
      <w:r w:rsidRPr="00702720">
        <w:rPr>
          <w:rFonts w:cs="Tahoma"/>
        </w:rPr>
        <w:t>οριστική</w:t>
      </w:r>
      <w:r w:rsidRPr="00702720">
        <w:rPr>
          <w:rFonts w:cs="Tahoma"/>
          <w:spacing w:val="27"/>
        </w:rPr>
        <w:t xml:space="preserve"> </w:t>
      </w:r>
      <w:r w:rsidRPr="00702720">
        <w:rPr>
          <w:rFonts w:cs="Tahoma"/>
        </w:rPr>
        <w:t>παραλαβή</w:t>
      </w:r>
      <w:r w:rsidRPr="00702720">
        <w:rPr>
          <w:rFonts w:cs="Tahoma"/>
          <w:spacing w:val="27"/>
        </w:rPr>
        <w:t xml:space="preserve"> </w:t>
      </w:r>
      <w:r w:rsidRPr="00702720">
        <w:rPr>
          <w:rFonts w:cs="Tahoma"/>
        </w:rPr>
        <w:t>των</w:t>
      </w:r>
      <w:r w:rsidRPr="00702720">
        <w:rPr>
          <w:rFonts w:cs="Tahoma"/>
          <w:spacing w:val="29"/>
        </w:rPr>
        <w:t xml:space="preserve"> </w:t>
      </w:r>
      <w:r w:rsidRPr="00702720">
        <w:rPr>
          <w:rFonts w:cs="Tahoma"/>
        </w:rPr>
        <w:t>υπηρεσιών</w:t>
      </w:r>
      <w:r w:rsidR="000C39B4" w:rsidRPr="00702720">
        <w:rPr>
          <w:rFonts w:cs="Tahoma"/>
        </w:rPr>
        <w:t>/υλικών</w:t>
      </w:r>
      <w:r w:rsidRPr="00702720">
        <w:rPr>
          <w:rFonts w:cs="Tahoma"/>
        </w:rPr>
        <w:t>.</w:t>
      </w:r>
    </w:p>
    <w:p w14:paraId="6C729966" w14:textId="77777777" w:rsidR="00120759" w:rsidRPr="00702720" w:rsidRDefault="00120759" w:rsidP="003F68CD">
      <w:pPr>
        <w:pStyle w:val="a"/>
        <w:numPr>
          <w:ilvl w:val="3"/>
          <w:numId w:val="24"/>
        </w:numPr>
        <w:tabs>
          <w:tab w:val="clear" w:pos="720"/>
        </w:tabs>
        <w:spacing w:before="120" w:line="259" w:lineRule="auto"/>
        <w:rPr>
          <w:rFonts w:cs="Tahoma"/>
        </w:rPr>
      </w:pPr>
      <w:r w:rsidRPr="00702720">
        <w:rPr>
          <w:rFonts w:cs="Tahoma"/>
        </w:rPr>
        <w:t>α)</w:t>
      </w:r>
      <w:r w:rsidRPr="00702720">
        <w:rPr>
          <w:rFonts w:cs="Tahoma"/>
          <w:spacing w:val="35"/>
        </w:rPr>
        <w:t xml:space="preserve"> </w:t>
      </w:r>
      <w:r w:rsidRPr="00702720">
        <w:rPr>
          <w:rFonts w:cs="Tahoma"/>
        </w:rPr>
        <w:t>Χορήγηση</w:t>
      </w:r>
      <w:r w:rsidRPr="00702720">
        <w:rPr>
          <w:rFonts w:cs="Tahoma"/>
          <w:spacing w:val="34"/>
        </w:rPr>
        <w:t xml:space="preserve"> </w:t>
      </w:r>
      <w:r w:rsidRPr="00702720">
        <w:rPr>
          <w:rFonts w:cs="Tahoma"/>
        </w:rPr>
        <w:t>έντοκης</w:t>
      </w:r>
      <w:r w:rsidRPr="00702720">
        <w:rPr>
          <w:rFonts w:cs="Tahoma"/>
          <w:spacing w:val="37"/>
        </w:rPr>
        <w:t xml:space="preserve"> </w:t>
      </w:r>
      <w:r w:rsidRPr="00702720">
        <w:rPr>
          <w:rFonts w:cs="Tahoma"/>
        </w:rPr>
        <w:t>προκαταβολής</w:t>
      </w:r>
      <w:r w:rsidRPr="00702720">
        <w:rPr>
          <w:rFonts w:cs="Tahoma"/>
          <w:spacing w:val="32"/>
        </w:rPr>
        <w:t xml:space="preserve"> </w:t>
      </w:r>
      <w:r w:rsidRPr="00702720">
        <w:rPr>
          <w:rFonts w:cs="Tahoma"/>
        </w:rPr>
        <w:t>μέχρι</w:t>
      </w:r>
      <w:r w:rsidRPr="00702720">
        <w:rPr>
          <w:rFonts w:cs="Tahoma"/>
          <w:spacing w:val="34"/>
        </w:rPr>
        <w:t xml:space="preserve"> </w:t>
      </w:r>
      <w:r w:rsidRPr="00702720">
        <w:rPr>
          <w:rFonts w:cs="Tahoma"/>
        </w:rPr>
        <w:t>ποσοστού</w:t>
      </w:r>
      <w:r w:rsidRPr="00702720">
        <w:rPr>
          <w:rFonts w:cs="Tahoma"/>
          <w:spacing w:val="49"/>
        </w:rPr>
        <w:t xml:space="preserve"> </w:t>
      </w:r>
      <w:r w:rsidRPr="00702720">
        <w:rPr>
          <w:rFonts w:cs="Tahoma"/>
          <w:b/>
        </w:rPr>
        <w:t>30%</w:t>
      </w:r>
      <w:r w:rsidRPr="00702720">
        <w:rPr>
          <w:rFonts w:cs="Tahoma"/>
          <w:b/>
          <w:spacing w:val="33"/>
        </w:rPr>
        <w:t xml:space="preserve"> </w:t>
      </w:r>
      <w:r w:rsidRPr="00702720">
        <w:rPr>
          <w:rFonts w:cs="Tahoma"/>
        </w:rPr>
        <w:t>της</w:t>
      </w:r>
      <w:r w:rsidRPr="00702720">
        <w:rPr>
          <w:rFonts w:cs="Tahoma"/>
          <w:spacing w:val="36"/>
        </w:rPr>
        <w:t xml:space="preserve"> </w:t>
      </w:r>
      <w:r w:rsidRPr="00702720">
        <w:rPr>
          <w:rFonts w:cs="Tahoma"/>
        </w:rPr>
        <w:t>συμβατικής</w:t>
      </w:r>
      <w:r w:rsidRPr="00702720">
        <w:rPr>
          <w:rFonts w:cs="Tahoma"/>
          <w:spacing w:val="33"/>
        </w:rPr>
        <w:t xml:space="preserve"> </w:t>
      </w:r>
      <w:r w:rsidRPr="00702720">
        <w:rPr>
          <w:rFonts w:cs="Tahoma"/>
        </w:rPr>
        <w:t>αξίας</w:t>
      </w:r>
      <w:r w:rsidRPr="00702720">
        <w:rPr>
          <w:rFonts w:cs="Tahoma"/>
          <w:spacing w:val="37"/>
        </w:rPr>
        <w:t xml:space="preserve"> </w:t>
      </w:r>
      <w:r w:rsidRPr="00702720">
        <w:rPr>
          <w:rFonts w:cs="Tahoma"/>
        </w:rPr>
        <w:t>χωρίς</w:t>
      </w:r>
      <w:r w:rsidRPr="00702720">
        <w:rPr>
          <w:rFonts w:cs="Tahoma"/>
          <w:spacing w:val="33"/>
        </w:rPr>
        <w:t xml:space="preserve"> </w:t>
      </w:r>
      <w:r w:rsidRPr="00702720">
        <w:rPr>
          <w:rFonts w:cs="Tahoma"/>
        </w:rPr>
        <w:t>Φ.Π.Α.,</w:t>
      </w:r>
      <w:r w:rsidRPr="00702720">
        <w:rPr>
          <w:rFonts w:cs="Tahoma"/>
          <w:spacing w:val="1"/>
        </w:rPr>
        <w:t xml:space="preserve"> </w:t>
      </w:r>
      <w:r w:rsidRPr="00702720">
        <w:rPr>
          <w:rFonts w:cs="Tahoma"/>
        </w:rPr>
        <w:t>με την κατάθεση ισόποσης εγγύησης. Η</w:t>
      </w:r>
      <w:r w:rsidRPr="00702720">
        <w:rPr>
          <w:rFonts w:cs="Tahoma"/>
          <w:spacing w:val="1"/>
        </w:rPr>
        <w:t xml:space="preserve"> </w:t>
      </w:r>
      <w:r w:rsidRPr="00702720">
        <w:rPr>
          <w:rFonts w:cs="Tahoma"/>
        </w:rPr>
        <w:t xml:space="preserve">παραπάνω προκαταβολή θα είναι έντοκη. Κατά την εξόφληση θα </w:t>
      </w:r>
      <w:proofErr w:type="spellStart"/>
      <w:r w:rsidRPr="00702720">
        <w:rPr>
          <w:rFonts w:cs="Tahoma"/>
        </w:rPr>
        <w:t>παρακρατείται</w:t>
      </w:r>
      <w:proofErr w:type="spellEnd"/>
      <w:r w:rsidRPr="00702720">
        <w:rPr>
          <w:rFonts w:cs="Tahoma"/>
        </w:rPr>
        <w:t xml:space="preserve"> τόκος επί της</w:t>
      </w:r>
      <w:r w:rsidRPr="00702720">
        <w:rPr>
          <w:rFonts w:cs="Tahoma"/>
          <w:spacing w:val="1"/>
        </w:rPr>
        <w:t xml:space="preserve"> </w:t>
      </w:r>
      <w:r w:rsidRPr="00702720">
        <w:rPr>
          <w:rFonts w:cs="Tahoma"/>
        </w:rPr>
        <w:t>εισπραχθείσας προκαταβολής και για το χρονικό διάστημα υπολογιζόμενου από την ημερομηνία</w:t>
      </w:r>
      <w:r w:rsidRPr="00702720">
        <w:rPr>
          <w:rFonts w:cs="Tahoma"/>
          <w:spacing w:val="1"/>
        </w:rPr>
        <w:t xml:space="preserve"> </w:t>
      </w:r>
      <w:r w:rsidRPr="00702720">
        <w:rPr>
          <w:rFonts w:cs="Tahoma"/>
        </w:rPr>
        <w:t>λήψεως μέχρι την ημερομηνία οριστικής και ποιοτικής παραλαβής. Για τον υπολογισμό του τόκου</w:t>
      </w:r>
      <w:r w:rsidRPr="00702720">
        <w:rPr>
          <w:rFonts w:cs="Tahoma"/>
          <w:spacing w:val="1"/>
        </w:rPr>
        <w:t xml:space="preserve"> </w:t>
      </w:r>
      <w:r w:rsidRPr="00702720">
        <w:rPr>
          <w:rFonts w:cs="Tahoma"/>
        </w:rPr>
        <w:t>θα λαμβάνεται υπόψη το ύψος του επιτοκίου των εντόκων γραμματίων του Δημοσίου 12μηνης</w:t>
      </w:r>
      <w:r w:rsidRPr="00702720">
        <w:rPr>
          <w:rFonts w:cs="Tahoma"/>
          <w:spacing w:val="1"/>
        </w:rPr>
        <w:t xml:space="preserve"> </w:t>
      </w:r>
      <w:r w:rsidRPr="00702720">
        <w:rPr>
          <w:rFonts w:cs="Tahoma"/>
        </w:rPr>
        <w:t>διάρκειας που θα ισχύει κατά την ημερομηνία λήψης της προκαταβολής προσαυξημένο κατά 0,25</w:t>
      </w:r>
      <w:r w:rsidRPr="00702720">
        <w:rPr>
          <w:rFonts w:cs="Tahoma"/>
          <w:spacing w:val="1"/>
        </w:rPr>
        <w:t xml:space="preserve"> </w:t>
      </w:r>
      <w:r w:rsidRPr="00702720">
        <w:rPr>
          <w:rFonts w:cs="Tahoma"/>
        </w:rPr>
        <w:t>ποσοστιαίες</w:t>
      </w:r>
      <w:r w:rsidRPr="00702720">
        <w:rPr>
          <w:rFonts w:cs="Tahoma"/>
          <w:spacing w:val="1"/>
        </w:rPr>
        <w:t xml:space="preserve"> </w:t>
      </w:r>
      <w:r w:rsidRPr="00702720">
        <w:rPr>
          <w:rFonts w:cs="Tahoma"/>
        </w:rPr>
        <w:t>μονάδες</w:t>
      </w:r>
      <w:r w:rsidRPr="00702720">
        <w:rPr>
          <w:rFonts w:cs="Tahoma"/>
          <w:spacing w:val="1"/>
        </w:rPr>
        <w:t xml:space="preserve"> </w:t>
      </w:r>
      <w:r w:rsidRPr="00702720">
        <w:rPr>
          <w:rFonts w:cs="Tahoma"/>
        </w:rPr>
        <w:t>το</w:t>
      </w:r>
      <w:r w:rsidRPr="00702720">
        <w:rPr>
          <w:rFonts w:cs="Tahoma"/>
          <w:spacing w:val="1"/>
        </w:rPr>
        <w:t xml:space="preserve"> </w:t>
      </w:r>
      <w:r w:rsidRPr="00702720">
        <w:rPr>
          <w:rFonts w:cs="Tahoma"/>
        </w:rPr>
        <w:t>οποίο</w:t>
      </w:r>
      <w:r w:rsidRPr="00702720">
        <w:rPr>
          <w:rFonts w:cs="Tahoma"/>
          <w:spacing w:val="1"/>
        </w:rPr>
        <w:t xml:space="preserve"> </w:t>
      </w:r>
      <w:r w:rsidRPr="00702720">
        <w:rPr>
          <w:rFonts w:cs="Tahoma"/>
        </w:rPr>
        <w:t>θα</w:t>
      </w:r>
      <w:r w:rsidRPr="00702720">
        <w:rPr>
          <w:rFonts w:cs="Tahoma"/>
          <w:spacing w:val="1"/>
        </w:rPr>
        <w:t xml:space="preserve"> </w:t>
      </w:r>
      <w:r w:rsidRPr="00702720">
        <w:rPr>
          <w:rFonts w:cs="Tahoma"/>
        </w:rPr>
        <w:t>παραμένει</w:t>
      </w:r>
      <w:r w:rsidRPr="00702720">
        <w:rPr>
          <w:rFonts w:cs="Tahoma"/>
          <w:spacing w:val="1"/>
        </w:rPr>
        <w:t xml:space="preserve"> </w:t>
      </w:r>
      <w:r w:rsidRPr="00702720">
        <w:rPr>
          <w:rFonts w:cs="Tahoma"/>
        </w:rPr>
        <w:t>σταθερό</w:t>
      </w:r>
      <w:r w:rsidRPr="00702720">
        <w:rPr>
          <w:rFonts w:cs="Tahoma"/>
          <w:spacing w:val="1"/>
        </w:rPr>
        <w:t xml:space="preserve"> </w:t>
      </w:r>
      <w:r w:rsidRPr="00702720">
        <w:rPr>
          <w:rFonts w:cs="Tahoma"/>
        </w:rPr>
        <w:t>μέχρι</w:t>
      </w:r>
      <w:r w:rsidRPr="00702720">
        <w:rPr>
          <w:rFonts w:cs="Tahoma"/>
          <w:spacing w:val="1"/>
        </w:rPr>
        <w:t xml:space="preserve"> </w:t>
      </w:r>
      <w:r w:rsidRPr="00702720">
        <w:rPr>
          <w:rFonts w:cs="Tahoma"/>
        </w:rPr>
        <w:t>την</w:t>
      </w:r>
      <w:r w:rsidRPr="00702720">
        <w:rPr>
          <w:rFonts w:cs="Tahoma"/>
          <w:spacing w:val="1"/>
        </w:rPr>
        <w:t xml:space="preserve"> </w:t>
      </w:r>
      <w:r w:rsidRPr="00702720">
        <w:rPr>
          <w:rFonts w:cs="Tahoma"/>
        </w:rPr>
        <w:t>εξάντληση</w:t>
      </w:r>
      <w:r w:rsidRPr="00702720">
        <w:rPr>
          <w:rFonts w:cs="Tahoma"/>
          <w:spacing w:val="1"/>
        </w:rPr>
        <w:t xml:space="preserve"> </w:t>
      </w:r>
      <w:r w:rsidRPr="00702720">
        <w:rPr>
          <w:rFonts w:cs="Tahoma"/>
        </w:rPr>
        <w:t>του</w:t>
      </w:r>
      <w:r w:rsidRPr="00702720">
        <w:rPr>
          <w:rFonts w:cs="Tahoma"/>
          <w:spacing w:val="1"/>
        </w:rPr>
        <w:t xml:space="preserve"> </w:t>
      </w:r>
      <w:r w:rsidRPr="00702720">
        <w:rPr>
          <w:rFonts w:cs="Tahoma"/>
        </w:rPr>
        <w:t>ποσού</w:t>
      </w:r>
      <w:r w:rsidRPr="00702720">
        <w:rPr>
          <w:rFonts w:cs="Tahoma"/>
          <w:spacing w:val="1"/>
        </w:rPr>
        <w:t xml:space="preserve"> </w:t>
      </w:r>
      <w:r w:rsidRPr="00702720">
        <w:rPr>
          <w:rFonts w:cs="Tahoma"/>
        </w:rPr>
        <w:t>της</w:t>
      </w:r>
      <w:r w:rsidRPr="00702720">
        <w:rPr>
          <w:rFonts w:cs="Tahoma"/>
          <w:spacing w:val="1"/>
        </w:rPr>
        <w:t xml:space="preserve"> </w:t>
      </w:r>
      <w:proofErr w:type="spellStart"/>
      <w:r w:rsidRPr="00702720">
        <w:rPr>
          <w:rFonts w:cs="Tahoma"/>
        </w:rPr>
        <w:t>χορηγηθείσας</w:t>
      </w:r>
      <w:proofErr w:type="spellEnd"/>
      <w:r w:rsidRPr="00702720">
        <w:rPr>
          <w:rFonts w:cs="Tahoma"/>
          <w:spacing w:val="-4"/>
        </w:rPr>
        <w:t xml:space="preserve"> </w:t>
      </w:r>
      <w:r w:rsidRPr="00702720">
        <w:rPr>
          <w:rFonts w:cs="Tahoma"/>
        </w:rPr>
        <w:t>προκαταβολής.</w:t>
      </w:r>
    </w:p>
    <w:p w14:paraId="0373CEE7" w14:textId="77777777" w:rsidR="00120759" w:rsidRPr="00702720" w:rsidRDefault="00120759" w:rsidP="000B5FA6">
      <w:pPr>
        <w:pStyle w:val="af2"/>
        <w:ind w:left="993"/>
        <w:rPr>
          <w:rFonts w:cs="Tahoma"/>
        </w:rPr>
      </w:pPr>
      <w:r w:rsidRPr="00702720">
        <w:rPr>
          <w:rFonts w:cs="Tahoma"/>
        </w:rPr>
        <w:t>β)</w:t>
      </w:r>
      <w:r w:rsidRPr="00702720">
        <w:rPr>
          <w:rFonts w:cs="Tahoma"/>
          <w:spacing w:val="1"/>
        </w:rPr>
        <w:t xml:space="preserve"> </w:t>
      </w:r>
      <w:r w:rsidRPr="00702720">
        <w:rPr>
          <w:rFonts w:cs="Tahoma"/>
        </w:rPr>
        <w:t>Καταβολή</w:t>
      </w:r>
      <w:r w:rsidRPr="00702720">
        <w:rPr>
          <w:rFonts w:cs="Tahoma"/>
          <w:spacing w:val="1"/>
        </w:rPr>
        <w:t xml:space="preserve"> </w:t>
      </w:r>
      <w:r w:rsidRPr="00702720">
        <w:rPr>
          <w:rFonts w:cs="Tahoma"/>
        </w:rPr>
        <w:t>του</w:t>
      </w:r>
      <w:r w:rsidRPr="00702720">
        <w:rPr>
          <w:rFonts w:cs="Tahoma"/>
          <w:spacing w:val="1"/>
        </w:rPr>
        <w:t xml:space="preserve"> </w:t>
      </w:r>
      <w:r w:rsidRPr="00702720">
        <w:rPr>
          <w:rFonts w:cs="Tahoma"/>
        </w:rPr>
        <w:t>υπόλοιπου</w:t>
      </w:r>
      <w:r w:rsidRPr="00702720">
        <w:rPr>
          <w:rFonts w:cs="Tahoma"/>
          <w:spacing w:val="1"/>
        </w:rPr>
        <w:t xml:space="preserve"> </w:t>
      </w:r>
      <w:r w:rsidRPr="00702720">
        <w:rPr>
          <w:rFonts w:cs="Tahoma"/>
        </w:rPr>
        <w:t>του</w:t>
      </w:r>
      <w:r w:rsidRPr="00702720">
        <w:rPr>
          <w:rFonts w:cs="Tahoma"/>
          <w:spacing w:val="1"/>
        </w:rPr>
        <w:t xml:space="preserve"> </w:t>
      </w:r>
      <w:r w:rsidRPr="00702720">
        <w:rPr>
          <w:rFonts w:cs="Tahoma"/>
        </w:rPr>
        <w:t>συμβατικού</w:t>
      </w:r>
      <w:r w:rsidRPr="00702720">
        <w:rPr>
          <w:rFonts w:cs="Tahoma"/>
          <w:spacing w:val="1"/>
        </w:rPr>
        <w:t xml:space="preserve"> </w:t>
      </w:r>
      <w:r w:rsidRPr="00702720">
        <w:rPr>
          <w:rFonts w:cs="Tahoma"/>
        </w:rPr>
        <w:t>τιμήματος,</w:t>
      </w:r>
      <w:r w:rsidRPr="00702720">
        <w:rPr>
          <w:rFonts w:cs="Tahoma"/>
          <w:spacing w:val="1"/>
        </w:rPr>
        <w:t xml:space="preserve"> </w:t>
      </w:r>
      <w:r w:rsidRPr="00702720">
        <w:rPr>
          <w:rFonts w:cs="Tahoma"/>
        </w:rPr>
        <w:t>μετά</w:t>
      </w:r>
      <w:r w:rsidRPr="00702720">
        <w:rPr>
          <w:rFonts w:cs="Tahoma"/>
          <w:spacing w:val="49"/>
        </w:rPr>
        <w:t xml:space="preserve"> </w:t>
      </w:r>
      <w:r w:rsidRPr="00702720">
        <w:rPr>
          <w:rFonts w:cs="Tahoma"/>
        </w:rPr>
        <w:t>την</w:t>
      </w:r>
      <w:r w:rsidRPr="00702720">
        <w:rPr>
          <w:rFonts w:cs="Tahoma"/>
          <w:spacing w:val="50"/>
        </w:rPr>
        <w:t xml:space="preserve"> </w:t>
      </w:r>
      <w:r w:rsidRPr="00702720">
        <w:rPr>
          <w:rFonts w:cs="Tahoma"/>
        </w:rPr>
        <w:t>οριστική</w:t>
      </w:r>
      <w:r w:rsidRPr="00702720">
        <w:rPr>
          <w:rFonts w:cs="Tahoma"/>
          <w:spacing w:val="50"/>
        </w:rPr>
        <w:t xml:space="preserve"> </w:t>
      </w:r>
      <w:r w:rsidRPr="00702720">
        <w:rPr>
          <w:rFonts w:cs="Tahoma"/>
        </w:rPr>
        <w:t>ποιοτική</w:t>
      </w:r>
      <w:r w:rsidRPr="00702720">
        <w:rPr>
          <w:rFonts w:cs="Tahoma"/>
          <w:spacing w:val="49"/>
        </w:rPr>
        <w:t xml:space="preserve"> </w:t>
      </w:r>
      <w:r w:rsidRPr="00702720">
        <w:rPr>
          <w:rFonts w:cs="Tahoma"/>
        </w:rPr>
        <w:t>και</w:t>
      </w:r>
      <w:r w:rsidRPr="00702720">
        <w:rPr>
          <w:rFonts w:cs="Tahoma"/>
          <w:spacing w:val="1"/>
        </w:rPr>
        <w:t xml:space="preserve"> </w:t>
      </w:r>
      <w:r w:rsidRPr="00702720">
        <w:rPr>
          <w:rFonts w:cs="Tahoma"/>
        </w:rPr>
        <w:t xml:space="preserve">ποσοτική παραλαβή του συνόλου του Έργου, αφού </w:t>
      </w:r>
      <w:proofErr w:type="spellStart"/>
      <w:r w:rsidRPr="00702720">
        <w:rPr>
          <w:rFonts w:cs="Tahoma"/>
        </w:rPr>
        <w:t>παρακρατηθεί</w:t>
      </w:r>
      <w:proofErr w:type="spellEnd"/>
      <w:r w:rsidRPr="00702720">
        <w:rPr>
          <w:rFonts w:cs="Tahoma"/>
        </w:rPr>
        <w:t xml:space="preserve"> ο με τον παραπάνω τρόπο</w:t>
      </w:r>
      <w:r w:rsidRPr="00702720">
        <w:rPr>
          <w:rFonts w:cs="Tahoma"/>
          <w:spacing w:val="1"/>
        </w:rPr>
        <w:t xml:space="preserve"> </w:t>
      </w:r>
      <w:r w:rsidRPr="00702720">
        <w:rPr>
          <w:rFonts w:cs="Tahoma"/>
        </w:rPr>
        <w:t>υπολογισθείς</w:t>
      </w:r>
      <w:r w:rsidRPr="00702720">
        <w:rPr>
          <w:rFonts w:cs="Tahoma"/>
          <w:spacing w:val="10"/>
        </w:rPr>
        <w:t xml:space="preserve"> </w:t>
      </w:r>
      <w:r w:rsidRPr="00702720">
        <w:rPr>
          <w:rFonts w:cs="Tahoma"/>
        </w:rPr>
        <w:t>τόκος.</w:t>
      </w:r>
    </w:p>
    <w:p w14:paraId="0CD51650" w14:textId="77777777" w:rsidR="00120759" w:rsidRPr="00702720" w:rsidRDefault="00120759" w:rsidP="003F68CD">
      <w:pPr>
        <w:pStyle w:val="a"/>
        <w:numPr>
          <w:ilvl w:val="3"/>
          <w:numId w:val="24"/>
        </w:numPr>
        <w:tabs>
          <w:tab w:val="clear" w:pos="720"/>
        </w:tabs>
        <w:spacing w:before="120" w:line="259" w:lineRule="auto"/>
        <w:rPr>
          <w:rFonts w:cs="Tahoma"/>
        </w:rPr>
      </w:pPr>
      <w:r w:rsidRPr="00702720">
        <w:rPr>
          <w:rFonts w:cs="Tahoma"/>
        </w:rPr>
        <w:t xml:space="preserve">α) Χορήγηση έντοκης προκαταβολής μέχρι ποσοστού </w:t>
      </w:r>
      <w:r w:rsidRPr="00702720">
        <w:rPr>
          <w:rFonts w:cs="Tahoma"/>
          <w:b/>
          <w:bCs/>
        </w:rPr>
        <w:t>30%</w:t>
      </w:r>
      <w:r w:rsidRPr="00702720">
        <w:rPr>
          <w:rFonts w:cs="Tahoma"/>
        </w:rPr>
        <w:t xml:space="preserve"> της συμβατικής αξίας χωρίς Φ.Π.Α., με την κατάθεση ισόποσης εγγύησης. Η παραπάνω προκαταβολή θα είναι έντοκη. Κατά την εξόφληση θα </w:t>
      </w:r>
      <w:proofErr w:type="spellStart"/>
      <w:r w:rsidRPr="00702720">
        <w:rPr>
          <w:rFonts w:cs="Tahoma"/>
        </w:rPr>
        <w:t>παρακρατείται</w:t>
      </w:r>
      <w:proofErr w:type="spellEnd"/>
      <w:r w:rsidRPr="00702720">
        <w:rPr>
          <w:rFonts w:cs="Tahoma"/>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702720">
        <w:rPr>
          <w:rFonts w:cs="Tahoma"/>
        </w:rPr>
        <w:t>χορηγηθείσας</w:t>
      </w:r>
      <w:proofErr w:type="spellEnd"/>
      <w:r w:rsidRPr="00702720">
        <w:rPr>
          <w:rFonts w:cs="Tahoma"/>
        </w:rPr>
        <w:t xml:space="preserve"> προκαταβολής.</w:t>
      </w:r>
    </w:p>
    <w:p w14:paraId="65C5BCD9" w14:textId="3EE1051E" w:rsidR="00120759" w:rsidRPr="00702720" w:rsidRDefault="00120759" w:rsidP="00120759">
      <w:pPr>
        <w:pStyle w:val="af2"/>
        <w:ind w:left="993"/>
        <w:rPr>
          <w:rFonts w:cs="Tahoma"/>
        </w:rPr>
      </w:pPr>
      <w:r w:rsidRPr="00702720">
        <w:rPr>
          <w:rFonts w:cs="Tahoma"/>
        </w:rPr>
        <w:t xml:space="preserve">β) Καταβολή ποσοστού </w:t>
      </w:r>
      <w:r w:rsidRPr="00702720">
        <w:rPr>
          <w:rFonts w:cs="Tahoma"/>
          <w:b/>
          <w:bCs/>
        </w:rPr>
        <w:t>πενήντα τοις εκατό (50%)</w:t>
      </w:r>
      <w:r w:rsidRPr="00702720">
        <w:rPr>
          <w:rFonts w:cs="Tahoma"/>
        </w:rPr>
        <w:t xml:space="preserve"> του συμβατικού τιμήματος, μετά την παραλαβή των παραδοτέων της Φάσης </w:t>
      </w:r>
      <w:r w:rsidR="006D1FA4" w:rsidRPr="00702720">
        <w:rPr>
          <w:rFonts w:cs="Tahoma"/>
        </w:rPr>
        <w:t>2</w:t>
      </w:r>
      <w:r w:rsidRPr="00702720">
        <w:rPr>
          <w:rFonts w:cs="Tahoma"/>
        </w:rPr>
        <w:t xml:space="preserve"> (και υπό την προϋπόθεση ότι έχουν παραληφθεί τα παραδοτέα της Φάσης Α) και αφού αφαιρεθεί: (i) ποσοστό της </w:t>
      </w:r>
      <w:proofErr w:type="spellStart"/>
      <w:r w:rsidRPr="00702720">
        <w:rPr>
          <w:rFonts w:cs="Tahoma"/>
        </w:rPr>
        <w:t>χορηγηθείσας</w:t>
      </w:r>
      <w:proofErr w:type="spellEnd"/>
      <w:r w:rsidRPr="00702720">
        <w:rPr>
          <w:rFonts w:cs="Tahoma"/>
        </w:rPr>
        <w:t xml:space="preserve"> προκαταβολής ίσο προς το ανωτέρω ποσοστό της πληρωμής που καταβάλλεται (αναλογική απόσβεση προκαταβολής), και (</w:t>
      </w:r>
      <w:proofErr w:type="spellStart"/>
      <w:r w:rsidRPr="00702720">
        <w:rPr>
          <w:rFonts w:cs="Tahoma"/>
        </w:rPr>
        <w:t>ii</w:t>
      </w:r>
      <w:proofErr w:type="spellEnd"/>
      <w:r w:rsidRPr="00702720">
        <w:rPr>
          <w:rFonts w:cs="Tahoma"/>
        </w:rPr>
        <w:t>) ο αντίστοιχος τόκος της προκαταβολής, για χρονικό διάστημα από την ημερομηνία λήψεως της προκαταβολής μέχρι την εν λόγω τμηματική παραλαβή.</w:t>
      </w:r>
    </w:p>
    <w:p w14:paraId="6DEABD1A" w14:textId="77777777" w:rsidR="00120759" w:rsidRPr="00702720" w:rsidRDefault="00120759" w:rsidP="00120759">
      <w:pPr>
        <w:pStyle w:val="af2"/>
        <w:ind w:left="993"/>
        <w:rPr>
          <w:rFonts w:cs="Tahoma"/>
        </w:rPr>
      </w:pPr>
      <w:r w:rsidRPr="00702720">
        <w:rPr>
          <w:rFonts w:cs="Tahoma"/>
        </w:rPr>
        <w:t xml:space="preserve">γ) Καταβολή του υπόλοιπου του συμβατικού τιμήματος, μετά την οριστική ποιοτική και ποσοτική παραλαβή του συνόλου του Έργου, αφού αφαιρεθεί: (i) το υπόλοιπο ποσοστό της </w:t>
      </w:r>
      <w:proofErr w:type="spellStart"/>
      <w:r w:rsidRPr="00702720">
        <w:rPr>
          <w:rFonts w:cs="Tahoma"/>
        </w:rPr>
        <w:t>χορηγηθείσας</w:t>
      </w:r>
      <w:proofErr w:type="spellEnd"/>
      <w:r w:rsidRPr="00702720">
        <w:rPr>
          <w:rFonts w:cs="Tahoma"/>
        </w:rPr>
        <w:t xml:space="preserve"> προκαταβολής (αναλογική απόσβεση προκαταβολής) και (</w:t>
      </w:r>
      <w:proofErr w:type="spellStart"/>
      <w:r w:rsidRPr="00702720">
        <w:rPr>
          <w:rFonts w:cs="Tahoma"/>
        </w:rPr>
        <w:t>ii</w:t>
      </w:r>
      <w:proofErr w:type="spellEnd"/>
      <w:r w:rsidRPr="00702720">
        <w:rPr>
          <w:rFonts w:cs="Tahoma"/>
        </w:rPr>
        <w:t xml:space="preserve">) τόκος επί της </w:t>
      </w:r>
      <w:proofErr w:type="spellStart"/>
      <w:r w:rsidRPr="00702720">
        <w:rPr>
          <w:rFonts w:cs="Tahoma"/>
        </w:rPr>
        <w:t>απομειωμένης</w:t>
      </w:r>
      <w:proofErr w:type="spellEnd"/>
      <w:r w:rsidRPr="00702720">
        <w:rPr>
          <w:rFonts w:cs="Tahoma"/>
        </w:rPr>
        <w:t xml:space="preserve"> από την προηγούμενη πληρωμή (3γ)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του Έργου.</w:t>
      </w:r>
    </w:p>
    <w:p w14:paraId="61657A57" w14:textId="50825A12" w:rsidR="00120759" w:rsidRPr="00702720" w:rsidRDefault="00120759" w:rsidP="003F68CD">
      <w:pPr>
        <w:pStyle w:val="a"/>
        <w:numPr>
          <w:ilvl w:val="3"/>
          <w:numId w:val="24"/>
        </w:numPr>
        <w:tabs>
          <w:tab w:val="clear" w:pos="720"/>
        </w:tabs>
        <w:spacing w:before="120" w:line="259" w:lineRule="auto"/>
        <w:rPr>
          <w:rFonts w:cs="Tahoma"/>
        </w:rPr>
      </w:pPr>
      <w:r w:rsidRPr="00702720">
        <w:rPr>
          <w:rFonts w:cs="Tahoma"/>
        </w:rPr>
        <w:lastRenderedPageBreak/>
        <w:t xml:space="preserve">α) Καταβολή ποσοστού </w:t>
      </w:r>
      <w:r w:rsidRPr="00702720">
        <w:rPr>
          <w:rFonts w:eastAsia="Calibri" w:cs="Tahoma"/>
          <w:b/>
          <w:bCs/>
        </w:rPr>
        <w:t>δέκα</w:t>
      </w:r>
      <w:r w:rsidRPr="00702720">
        <w:rPr>
          <w:rFonts w:cs="Tahoma"/>
          <w:b/>
          <w:bCs/>
        </w:rPr>
        <w:t xml:space="preserve"> τοις εκατό (10%)</w:t>
      </w:r>
      <w:r w:rsidRPr="00702720">
        <w:rPr>
          <w:rFonts w:cs="Tahoma"/>
        </w:rPr>
        <w:t xml:space="preserve"> του συμβατικού τιμήματος, μετά την παραλαβή των παραδοτέων της Φάσης</w:t>
      </w:r>
      <w:r w:rsidR="006D1FA4" w:rsidRPr="00702720">
        <w:rPr>
          <w:rFonts w:cs="Tahoma"/>
        </w:rPr>
        <w:t xml:space="preserve"> 1</w:t>
      </w:r>
      <w:r w:rsidRPr="00702720">
        <w:rPr>
          <w:rFonts w:cs="Tahoma"/>
        </w:rPr>
        <w:t>.</w:t>
      </w:r>
    </w:p>
    <w:p w14:paraId="0D134B07" w14:textId="33C6407A" w:rsidR="00120759" w:rsidRPr="00702720" w:rsidRDefault="00120759" w:rsidP="00120759">
      <w:pPr>
        <w:pStyle w:val="af2"/>
        <w:ind w:left="1134"/>
        <w:rPr>
          <w:rFonts w:cs="Tahoma"/>
        </w:rPr>
      </w:pPr>
      <w:r w:rsidRPr="00702720">
        <w:rPr>
          <w:rFonts w:cs="Tahoma"/>
        </w:rPr>
        <w:t xml:space="preserve">β) Καταβολή ποσοστού </w:t>
      </w:r>
      <w:r w:rsidRPr="00702720">
        <w:rPr>
          <w:rFonts w:cs="Tahoma"/>
          <w:b/>
          <w:bCs/>
        </w:rPr>
        <w:t>εβδομήντα τοις εκατό (70%)</w:t>
      </w:r>
      <w:r w:rsidRPr="00702720">
        <w:rPr>
          <w:rFonts w:cs="Tahoma"/>
        </w:rPr>
        <w:t xml:space="preserve"> του συμβατικού τιμήματος, μετά την παραλαβή των παραδοτέων της Φάσης 4 (και υπό την προϋπόθεση ότι έχουν παραληφθεί τα παραδοτέα της Φάσης 1,2).</w:t>
      </w:r>
    </w:p>
    <w:p w14:paraId="383202D7" w14:textId="77777777" w:rsidR="00120759" w:rsidRPr="00702720" w:rsidRDefault="00120759" w:rsidP="00120759">
      <w:pPr>
        <w:pStyle w:val="af2"/>
        <w:ind w:left="1134"/>
        <w:rPr>
          <w:rFonts w:cs="Tahoma"/>
        </w:rPr>
      </w:pPr>
      <w:r w:rsidRPr="00702720">
        <w:rPr>
          <w:rFonts w:cs="Tahoma"/>
        </w:rPr>
        <w:t>γ) Το υπόλοιπο του συμβατικού τιμήματος μετά την οριστική ποιοτική και ποσοτική παραλαβή του συνόλου του Έργου.</w:t>
      </w:r>
    </w:p>
    <w:p w14:paraId="64F7E689" w14:textId="77777777" w:rsidR="00AE2785" w:rsidRPr="00702720" w:rsidRDefault="00AE2785" w:rsidP="00A935CF">
      <w:pPr>
        <w:rPr>
          <w:rFonts w:cs="Tahoma"/>
          <w:b/>
          <w:bCs/>
        </w:rPr>
      </w:pPr>
    </w:p>
    <w:p w14:paraId="43AC421E" w14:textId="77777777" w:rsidR="009347FD" w:rsidRPr="00702720" w:rsidRDefault="009347FD" w:rsidP="009347FD">
      <w:pPr>
        <w:tabs>
          <w:tab w:val="left" w:pos="426"/>
        </w:tabs>
        <w:ind w:left="426" w:hanging="426"/>
        <w:rPr>
          <w:rFonts w:cs="Tahoma"/>
        </w:rPr>
      </w:pPr>
      <w:r w:rsidRPr="00702720">
        <w:rPr>
          <w:rFonts w:cs="Tahoma"/>
        </w:rPr>
        <w:t xml:space="preserve">Επισημαίνεται ότι η παραπάνω προκαταβολή δύναται να χορηγηθεί και τμηματικά. </w:t>
      </w:r>
    </w:p>
    <w:p w14:paraId="080240DD" w14:textId="77777777" w:rsidR="00A751B8" w:rsidRPr="00702720" w:rsidRDefault="00A751B8" w:rsidP="00A751B8">
      <w:pPr>
        <w:rPr>
          <w:rFonts w:cs="Tahoma"/>
        </w:rPr>
      </w:pPr>
      <w:r w:rsidRPr="00702720">
        <w:rPr>
          <w:rFonts w:cs="Tahoma"/>
        </w:rPr>
        <w:t>Αναφορικά με τα προβλεπόμενα δικαιώματα προαίρεσης της σύμβασης, σε περίπτωση που ενεργοποιηθούν, η πληρωμή του αναδόχου θα γίνει ως ακολούθως:</w:t>
      </w:r>
    </w:p>
    <w:p w14:paraId="597F0639" w14:textId="77777777" w:rsidR="00A751B8" w:rsidRPr="00702720" w:rsidRDefault="00A751B8" w:rsidP="00A751B8">
      <w:pPr>
        <w:rPr>
          <w:rFonts w:cs="Tahoma"/>
        </w:rPr>
      </w:pPr>
      <w:r w:rsidRPr="00702720">
        <w:rPr>
          <w:rFonts w:cs="Tahoma"/>
        </w:rPr>
        <w:t>α) Το συμβατικό τίμημα που αφορά στο δικαίωμα προαίρεσης φυσικού αντικειμένου,</w:t>
      </w:r>
      <w:r w:rsidRPr="00702720">
        <w:rPr>
          <w:rFonts w:cs="Tahoma"/>
          <w:b/>
          <w:bCs/>
        </w:rPr>
        <w:t xml:space="preserve"> </w:t>
      </w:r>
      <w:r w:rsidRPr="00702720">
        <w:rPr>
          <w:rFonts w:cs="Tahoma"/>
        </w:rPr>
        <w:t>θα πληρωθεί εφάπαξ, μετά την ολοκλήρωση του συνόλου των υπηρεσιών που παρασχέθηκαν στο πλαίσιο του εν λόγω δικαιώματος προαίρεσης και μετά την οριστική παραλαβή τους από την αρμόδια Επιτροπή Παραλαβής.</w:t>
      </w:r>
    </w:p>
    <w:p w14:paraId="791E8B6D" w14:textId="77777777" w:rsidR="00A751B8" w:rsidRPr="00702720" w:rsidRDefault="00A751B8" w:rsidP="00A751B8">
      <w:pPr>
        <w:rPr>
          <w:rFonts w:cs="Tahoma"/>
        </w:rPr>
      </w:pPr>
      <w:r w:rsidRPr="00702720">
        <w:rPr>
          <w:rFonts w:cs="Tahoma"/>
        </w:rPr>
        <w:t xml:space="preserve">β) Το συμβατικό τίμημα που αφορά στο δικαίωμα προαίρεσης της </w:t>
      </w:r>
      <w:r w:rsidRPr="00702720">
        <w:rPr>
          <w:rFonts w:cs="Tahoma"/>
          <w:b/>
          <w:bCs/>
        </w:rPr>
        <w:t>παροχής</w:t>
      </w:r>
      <w:r w:rsidRPr="00702720">
        <w:rPr>
          <w:rFonts w:cs="Tahoma"/>
        </w:rPr>
        <w:t xml:space="preserve"> </w:t>
      </w:r>
      <w:r w:rsidRPr="00702720">
        <w:rPr>
          <w:rFonts w:cs="Tahoma"/>
          <w:b/>
          <w:bCs/>
        </w:rPr>
        <w:t xml:space="preserve">υπηρεσιών συντήρησης, </w:t>
      </w:r>
      <w:r w:rsidRPr="00702720">
        <w:rPr>
          <w:rFonts w:cs="Tahoma"/>
        </w:rPr>
        <w:t>θα πληρώνεται για κάθε έτος, τμηματικά, σε δύο (2) δόσεις, ήτοι ανά εξάμηνο, μετά την ολοκλήρωση των υπηρεσιών συντήρησης που παρασχέθηκαν κατά το ως άνω διάστημα αναφοράς (ήτοι εξάμηνο) και την οριστική παραλαβή τους από την αρμόδια Επιτροπή Παραλαβής.</w:t>
      </w:r>
    </w:p>
    <w:p w14:paraId="23D7C2D2" w14:textId="77777777" w:rsidR="00A751B8" w:rsidRPr="00702720" w:rsidRDefault="00A751B8" w:rsidP="00A751B8">
      <w:pPr>
        <w:rPr>
          <w:rFonts w:cs="Tahoma"/>
        </w:rPr>
      </w:pPr>
      <w:r w:rsidRPr="00702720">
        <w:rPr>
          <w:rFonts w:cs="Tahoma"/>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2759AD42" w14:textId="77777777" w:rsidR="00A751B8" w:rsidRPr="00702720" w:rsidRDefault="00A751B8" w:rsidP="00A751B8">
      <w:pPr>
        <w:spacing w:after="0" w:line="340" w:lineRule="atLeast"/>
        <w:rPr>
          <w:rFonts w:cs="Tahoma"/>
        </w:rPr>
      </w:pPr>
      <w:r w:rsidRPr="00702720">
        <w:rPr>
          <w:rFonts w:cs="Tahoma"/>
        </w:rPr>
        <w:t xml:space="preserve">Για την πληρωμή του αναδόχου απαιτούνται κατ’ ελάχιστον: </w:t>
      </w:r>
    </w:p>
    <w:p w14:paraId="365894F1" w14:textId="77777777" w:rsidR="00A751B8" w:rsidRPr="00702720" w:rsidRDefault="00A751B8" w:rsidP="003A7B0C">
      <w:pPr>
        <w:numPr>
          <w:ilvl w:val="0"/>
          <w:numId w:val="46"/>
        </w:numPr>
        <w:tabs>
          <w:tab w:val="clear" w:pos="0"/>
          <w:tab w:val="clear" w:pos="709"/>
          <w:tab w:val="clear" w:pos="1134"/>
        </w:tabs>
        <w:spacing w:after="0" w:line="340" w:lineRule="atLeast"/>
        <w:contextualSpacing/>
        <w:rPr>
          <w:rFonts w:cs="Tahoma"/>
        </w:rPr>
      </w:pPr>
      <w:r w:rsidRPr="00702720">
        <w:rPr>
          <w:rFonts w:cs="Tahoma"/>
        </w:rPr>
        <w:t xml:space="preserve">Πρωτόκολλο Οριστικής Παραλαβής, το οποίο εκδίδεται από την αρμόδια Επιτροπή Παραλαβής. </w:t>
      </w:r>
    </w:p>
    <w:p w14:paraId="7F56C4D4" w14:textId="77777777" w:rsidR="00A751B8" w:rsidRPr="00702720" w:rsidRDefault="00A751B8" w:rsidP="003A7B0C">
      <w:pPr>
        <w:numPr>
          <w:ilvl w:val="0"/>
          <w:numId w:val="46"/>
        </w:numPr>
        <w:tabs>
          <w:tab w:val="clear" w:pos="0"/>
          <w:tab w:val="clear" w:pos="709"/>
          <w:tab w:val="clear" w:pos="1134"/>
        </w:tabs>
        <w:spacing w:after="0" w:line="340" w:lineRule="atLeast"/>
        <w:contextualSpacing/>
        <w:rPr>
          <w:rFonts w:cs="Tahoma"/>
        </w:rPr>
      </w:pPr>
      <w:r w:rsidRPr="00702720">
        <w:rPr>
          <w:rFonts w:cs="Tahoma"/>
        </w:rPr>
        <w:t>Τιμολόγιο του αναδόχου</w:t>
      </w:r>
    </w:p>
    <w:p w14:paraId="3EC9ECB5" w14:textId="77777777" w:rsidR="00A751B8" w:rsidRPr="00702720" w:rsidRDefault="00A751B8" w:rsidP="003A7B0C">
      <w:pPr>
        <w:numPr>
          <w:ilvl w:val="0"/>
          <w:numId w:val="46"/>
        </w:numPr>
        <w:tabs>
          <w:tab w:val="clear" w:pos="0"/>
          <w:tab w:val="clear" w:pos="709"/>
          <w:tab w:val="clear" w:pos="1134"/>
        </w:tabs>
        <w:spacing w:after="0" w:line="340" w:lineRule="atLeast"/>
        <w:contextualSpacing/>
        <w:rPr>
          <w:rFonts w:cs="Tahoma"/>
        </w:rPr>
      </w:pPr>
      <w:r w:rsidRPr="00702720">
        <w:rPr>
          <w:rFonts w:cs="Tahoma"/>
        </w:rPr>
        <w:t>Πιστοποιητικά Φορολογικής Ενημερότητας και Ασφαλιστικής Ενημερότητας σύμφωνα με τις κείμενες διατάξεις</w:t>
      </w:r>
    </w:p>
    <w:p w14:paraId="7C8C98F9" w14:textId="0D5FCA8F" w:rsidR="0029179B" w:rsidRPr="00702720" w:rsidRDefault="00A751B8" w:rsidP="00A751B8">
      <w:pPr>
        <w:spacing w:after="0" w:line="340" w:lineRule="atLeast"/>
        <w:rPr>
          <w:rFonts w:cs="Tahoma"/>
        </w:rPr>
      </w:pPr>
      <w:r w:rsidRPr="00702720">
        <w:rPr>
          <w:rFonts w:cs="Tahoma"/>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w:t>
      </w:r>
    </w:p>
    <w:p w14:paraId="38D57F85" w14:textId="77777777" w:rsidR="0029179B" w:rsidRPr="00702720" w:rsidRDefault="0029179B" w:rsidP="0029179B">
      <w:pPr>
        <w:rPr>
          <w:rFonts w:cs="Tahoma"/>
        </w:rPr>
      </w:pPr>
    </w:p>
    <w:p w14:paraId="10C5DD22" w14:textId="77777777" w:rsidR="00470BAC" w:rsidRPr="00702720" w:rsidRDefault="00F661A1" w:rsidP="00470BAC">
      <w:pPr>
        <w:rPr>
          <w:rFonts w:cs="Tahoma"/>
        </w:rPr>
      </w:pPr>
      <w:r w:rsidRPr="00702720">
        <w:rPr>
          <w:rFonts w:cs="Tahoma"/>
          <w:b/>
          <w:bCs/>
        </w:rPr>
        <w:t>5.1.2</w:t>
      </w:r>
      <w:r w:rsidRPr="00702720">
        <w:rPr>
          <w:rFonts w:cs="Tahoma"/>
        </w:rPr>
        <w:t xml:space="preserve">. </w:t>
      </w:r>
      <w:proofErr w:type="spellStart"/>
      <w:r w:rsidR="00470BAC" w:rsidRPr="00702720">
        <w:rPr>
          <w:rFonts w:cs="Tahoma"/>
        </w:rPr>
        <w:t>Toν</w:t>
      </w:r>
      <w:proofErr w:type="spellEnd"/>
      <w:r w:rsidR="00470BAC" w:rsidRPr="00702720">
        <w:rPr>
          <w:rFonts w:cs="Tahoma"/>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 </w:t>
      </w:r>
    </w:p>
    <w:p w14:paraId="11C12756" w14:textId="77777777" w:rsidR="00470BAC" w:rsidRPr="00702720" w:rsidRDefault="00470BAC" w:rsidP="00470BAC">
      <w:pPr>
        <w:rPr>
          <w:rFonts w:cs="Tahoma"/>
        </w:rPr>
      </w:pPr>
      <w:r w:rsidRPr="00702720">
        <w:rPr>
          <w:rFonts w:cs="Tahoma"/>
        </w:rPr>
        <w:t xml:space="preserve">Ιδίως </w:t>
      </w:r>
      <w:proofErr w:type="spellStart"/>
      <w:r w:rsidRPr="00702720">
        <w:rPr>
          <w:rFonts w:cs="Tahoma"/>
        </w:rPr>
        <w:t>βαρύνεται</w:t>
      </w:r>
      <w:proofErr w:type="spellEnd"/>
      <w:r w:rsidRPr="00702720">
        <w:rPr>
          <w:rFonts w:cs="Tahoma"/>
        </w:rPr>
        <w:t xml:space="preserve"> με τις ακόλουθες κρατήσεις: </w:t>
      </w:r>
    </w:p>
    <w:p w14:paraId="3A0EDABF" w14:textId="77777777" w:rsidR="00470BAC" w:rsidRPr="00702720" w:rsidRDefault="00470BAC" w:rsidP="00470BAC">
      <w:pPr>
        <w:rPr>
          <w:rFonts w:cs="Tahoma"/>
        </w:rPr>
      </w:pPr>
      <w:r w:rsidRPr="00702720">
        <w:rPr>
          <w:rFonts w:cs="Tahoma"/>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66EA9652" w14:textId="77777777" w:rsidR="00470BAC" w:rsidRPr="00702720" w:rsidRDefault="00470BAC" w:rsidP="00470BAC">
      <w:pPr>
        <w:rPr>
          <w:rFonts w:cs="Tahoma"/>
        </w:rPr>
      </w:pPr>
      <w:r w:rsidRPr="00702720">
        <w:rPr>
          <w:rFonts w:cs="Tahoma"/>
        </w:rPr>
        <w:t xml:space="preserve">Το ποσό της κράτησης </w:t>
      </w:r>
      <w:proofErr w:type="spellStart"/>
      <w:r w:rsidRPr="00702720">
        <w:rPr>
          <w:rFonts w:cs="Tahoma"/>
        </w:rPr>
        <w:t>παρακρατείται</w:t>
      </w:r>
      <w:proofErr w:type="spellEnd"/>
      <w:r w:rsidRPr="00702720">
        <w:rPr>
          <w:rFonts w:cs="Tahoma"/>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5095A5D3" w14:textId="77777777" w:rsidR="00470BAC" w:rsidRPr="00702720" w:rsidRDefault="00470BAC" w:rsidP="00470BAC">
      <w:pPr>
        <w:rPr>
          <w:rFonts w:cs="Tahoma"/>
        </w:rPr>
      </w:pPr>
      <w:r w:rsidRPr="00702720">
        <w:rPr>
          <w:rFonts w:cs="Tahoma"/>
        </w:rPr>
        <w:lastRenderedPageBreak/>
        <w:t>Τράπεζα της Ελλάδας:   ΙΒΑΝ GR 2001000240000000026180286</w:t>
      </w:r>
    </w:p>
    <w:p w14:paraId="180767EC" w14:textId="77777777" w:rsidR="00470BAC" w:rsidRPr="00702720" w:rsidRDefault="00470BAC" w:rsidP="00470BAC">
      <w:pPr>
        <w:rPr>
          <w:rFonts w:cs="Tahoma"/>
        </w:rPr>
      </w:pPr>
      <w:r w:rsidRPr="00702720">
        <w:rPr>
          <w:rFonts w:cs="Tahoma"/>
        </w:rPr>
        <w:t>Τράπεζα ΠΕΙΡΑΙΩΣ:       ΙΒΑΝ GR 1901721360005136088985432</w:t>
      </w:r>
    </w:p>
    <w:p w14:paraId="6F2A7B29" w14:textId="77777777" w:rsidR="00470BAC" w:rsidRPr="00702720" w:rsidRDefault="00470BAC" w:rsidP="00470BAC">
      <w:pPr>
        <w:rPr>
          <w:rFonts w:cs="Tahoma"/>
        </w:rPr>
      </w:pPr>
    </w:p>
    <w:p w14:paraId="4BC3B719" w14:textId="77777777" w:rsidR="00470BAC" w:rsidRPr="00702720" w:rsidRDefault="00470BAC" w:rsidP="00470BAC">
      <w:pPr>
        <w:rPr>
          <w:rFonts w:cs="Tahoma"/>
        </w:rPr>
      </w:pPr>
      <w:r w:rsidRPr="00702720">
        <w:rPr>
          <w:rFonts w:cs="Tahoma"/>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702720">
        <w:rPr>
          <w:rFonts w:cs="Tahoma"/>
        </w:rPr>
        <w:t>παρακρατείται</w:t>
      </w:r>
      <w:proofErr w:type="spellEnd"/>
      <w:r w:rsidRPr="00702720">
        <w:rPr>
          <w:rFonts w:cs="Tahoma"/>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 Μέχρι την έκδοση της κοινής απόφασης της παρ. 6 του άρθρου 36 του ν. 4412/2016, η ως άνω κράτηση δεν επιβάλλεται.</w:t>
      </w:r>
    </w:p>
    <w:p w14:paraId="75A90EA1" w14:textId="7FFB1EFA" w:rsidR="007432E3" w:rsidRPr="00702720" w:rsidRDefault="00470BAC" w:rsidP="00470BAC">
      <w:pPr>
        <w:rPr>
          <w:rFonts w:cs="Tahoma"/>
        </w:rPr>
      </w:pPr>
      <w:r w:rsidRPr="00702720">
        <w:rPr>
          <w:rFonts w:cs="Tahoma"/>
          <w:b/>
          <w:bCs/>
        </w:rPr>
        <w:t>5.1.3.</w:t>
      </w:r>
      <w:r w:rsidRPr="00702720">
        <w:rPr>
          <w:rFonts w:cs="Tahoma"/>
        </w:rPr>
        <w:t xml:space="preserve"> Σε περίπτωση υποβολής ηλεκτρονικού τιμολογίου,  ο ανάδοχος συμπληρώνει  στο πεδίο BT-11: Στοιχείο αναφοράς αγαθού του Εθνικού </w:t>
      </w:r>
      <w:proofErr w:type="spellStart"/>
      <w:r w:rsidRPr="00702720">
        <w:rPr>
          <w:rFonts w:cs="Tahoma"/>
        </w:rPr>
        <w:t>Μορφότυπου</w:t>
      </w:r>
      <w:proofErr w:type="spellEnd"/>
      <w:r w:rsidRPr="00702720">
        <w:rPr>
          <w:rFonts w:cs="Tahoma"/>
        </w:rPr>
        <w:t xml:space="preserve"> Ηλεκτρονικού Τιμολογίου: «ο κωδικοποιημένος </w:t>
      </w:r>
      <w:proofErr w:type="spellStart"/>
      <w:r w:rsidRPr="00702720">
        <w:rPr>
          <w:rFonts w:cs="Tahoma"/>
        </w:rPr>
        <w:t>Ενάριθμος</w:t>
      </w:r>
      <w:proofErr w:type="spellEnd"/>
      <w:r w:rsidRPr="00702720">
        <w:rPr>
          <w:rFonts w:cs="Tahoma"/>
        </w:rPr>
        <w:t>».</w:t>
      </w:r>
    </w:p>
    <w:p w14:paraId="5262928C" w14:textId="77777777" w:rsidR="0023228E" w:rsidRPr="00702720" w:rsidRDefault="0023228E" w:rsidP="007432E3">
      <w:pPr>
        <w:rPr>
          <w:rFonts w:cs="Tahoma"/>
        </w:rPr>
      </w:pPr>
    </w:p>
    <w:p w14:paraId="7D745E31" w14:textId="77777777" w:rsidR="00D66917" w:rsidRPr="00702720" w:rsidRDefault="00D66917" w:rsidP="00191A4C">
      <w:pPr>
        <w:rPr>
          <w:rFonts w:cs="Tahoma"/>
        </w:rPr>
      </w:pPr>
    </w:p>
    <w:p w14:paraId="5C292C27" w14:textId="21E4E935" w:rsidR="00F661A1" w:rsidRPr="00702720" w:rsidRDefault="00F661A1" w:rsidP="00972E9E">
      <w:pPr>
        <w:pStyle w:val="2"/>
        <w:rPr>
          <w:rFonts w:cs="Tahoma"/>
        </w:rPr>
      </w:pPr>
      <w:bookmarkStart w:id="445" w:name="_Toc65669353"/>
      <w:bookmarkStart w:id="446" w:name="_Toc65671947"/>
      <w:bookmarkStart w:id="447" w:name="_Toc65672051"/>
      <w:bookmarkStart w:id="448" w:name="_Ref496607484"/>
      <w:bookmarkStart w:id="449" w:name="_Toc83829739"/>
      <w:bookmarkStart w:id="450" w:name="_Toc83829849"/>
      <w:bookmarkStart w:id="451" w:name="_Toc83928577"/>
      <w:bookmarkStart w:id="452" w:name="_Toc105346425"/>
      <w:bookmarkStart w:id="453" w:name="_Toc191630094"/>
      <w:bookmarkEnd w:id="445"/>
      <w:bookmarkEnd w:id="446"/>
      <w:bookmarkEnd w:id="447"/>
      <w:r w:rsidRPr="00702720">
        <w:rPr>
          <w:rFonts w:cs="Tahoma"/>
        </w:rPr>
        <w:t>Κήρυξη οικονομικού φορέα έκπτωτου - Κυρώσεις</w:t>
      </w:r>
      <w:bookmarkEnd w:id="448"/>
      <w:bookmarkEnd w:id="449"/>
      <w:bookmarkEnd w:id="450"/>
      <w:bookmarkEnd w:id="451"/>
      <w:bookmarkEnd w:id="452"/>
      <w:bookmarkEnd w:id="453"/>
    </w:p>
    <w:p w14:paraId="328FAC6F" w14:textId="2C258787" w:rsidR="00ED0F2D" w:rsidRPr="00702720" w:rsidRDefault="00F661A1" w:rsidP="00A935CF">
      <w:pPr>
        <w:rPr>
          <w:rFonts w:eastAsia="SimSun" w:cs="Tahoma"/>
        </w:rPr>
      </w:pPr>
      <w:r w:rsidRPr="00702720">
        <w:rPr>
          <w:rFonts w:eastAsia="SimSun" w:cs="Tahoma"/>
          <w:b/>
          <w:bCs/>
        </w:rPr>
        <w:t>5.</w:t>
      </w:r>
      <w:r w:rsidR="00DA6C27" w:rsidRPr="00702720">
        <w:rPr>
          <w:rFonts w:eastAsia="SimSun" w:cs="Tahoma"/>
          <w:b/>
          <w:bCs/>
        </w:rPr>
        <w:t>2</w:t>
      </w:r>
      <w:r w:rsidRPr="00702720">
        <w:rPr>
          <w:rFonts w:eastAsia="SimSun" w:cs="Tahoma"/>
          <w:b/>
          <w:bCs/>
        </w:rPr>
        <w:t>.1</w:t>
      </w:r>
      <w:r w:rsidRPr="00702720">
        <w:rPr>
          <w:rFonts w:eastAsia="SimSun" w:cs="Tahoma"/>
        </w:rPr>
        <w:t xml:space="preserve">. </w:t>
      </w:r>
      <w:r w:rsidR="00ED0F2D" w:rsidRPr="00702720">
        <w:rPr>
          <w:rFonts w:eastAsia="SimSun" w:cs="Tahoma"/>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3737C" w:rsidRPr="00702720">
        <w:rPr>
          <w:rFonts w:eastAsia="SimSun" w:cs="Tahoma"/>
        </w:rPr>
        <w:t>, με απόφαση της αναθέτουσας αρχής, ύστερα από γνωμοδότηση του, ανά περίπτωση, αρμόδιου συλλογικού οργάνου</w:t>
      </w:r>
      <w:r w:rsidR="00ED0F2D" w:rsidRPr="00702720">
        <w:rPr>
          <w:rFonts w:eastAsia="SimSun" w:cs="Tahoma"/>
        </w:rPr>
        <w:t>:</w:t>
      </w:r>
    </w:p>
    <w:p w14:paraId="4CD6F71D" w14:textId="77777777" w:rsidR="00ED0F2D" w:rsidRPr="00702720" w:rsidRDefault="00ED0F2D" w:rsidP="00A935CF">
      <w:pPr>
        <w:rPr>
          <w:rFonts w:eastAsia="SimSun" w:cs="Tahoma"/>
        </w:rPr>
      </w:pPr>
      <w:r w:rsidRPr="00702720">
        <w:rPr>
          <w:rFonts w:eastAsia="SimSun" w:cs="Tahoma"/>
        </w:rPr>
        <w:t>α) στην περίπτωση της παρ. 7 του άρθρου 105 περί κατακύρωσης και σύναψης σύμβασης</w:t>
      </w:r>
    </w:p>
    <w:p w14:paraId="6DD2F6BD" w14:textId="77777777" w:rsidR="00ED0F2D" w:rsidRPr="00702720" w:rsidRDefault="00ED0F2D" w:rsidP="00A935CF">
      <w:pPr>
        <w:rPr>
          <w:rFonts w:eastAsia="SimSun" w:cs="Tahoma"/>
        </w:rPr>
      </w:pPr>
      <w:r w:rsidRPr="00702720">
        <w:rPr>
          <w:rFonts w:eastAsia="SimSun" w:cs="Tahoma"/>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51509D61" w14:textId="77777777" w:rsidR="00ED0F2D" w:rsidRPr="00702720" w:rsidRDefault="00ED0F2D" w:rsidP="00A935CF">
      <w:pPr>
        <w:rPr>
          <w:rFonts w:eastAsia="SimSun" w:cs="Tahoma"/>
        </w:rPr>
      </w:pPr>
      <w:r w:rsidRPr="00702720">
        <w:rPr>
          <w:rFonts w:eastAsia="SimSun" w:cs="Tahoma"/>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1CB281A9" w14:textId="683CD10B" w:rsidR="00ED0F2D" w:rsidRPr="00702720" w:rsidRDefault="00ED0F2D" w:rsidP="00A935CF">
      <w:pPr>
        <w:rPr>
          <w:rFonts w:eastAsia="SimSun" w:cs="Tahoma"/>
        </w:rPr>
      </w:pPr>
      <w:r w:rsidRPr="00702720">
        <w:rPr>
          <w:rFonts w:eastAsia="SimSun" w:cs="Tahoma"/>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702720">
        <w:rPr>
          <w:rFonts w:cs="Tahoma"/>
        </w:rPr>
        <w:t xml:space="preserve"> </w:t>
      </w:r>
      <w:r w:rsidRPr="00702720">
        <w:rPr>
          <w:rFonts w:eastAsia="SimSun" w:cs="Tahoma"/>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r w:rsidR="007138EE" w:rsidRPr="00702720">
        <w:rPr>
          <w:rFonts w:eastAsia="SimSun" w:cs="Tahoma"/>
        </w:rPr>
        <w:t xml:space="preserve">, </w:t>
      </w:r>
      <w:r w:rsidR="008E5FD3" w:rsidRPr="00702720">
        <w:rPr>
          <w:rFonts w:eastAsia="SimSun" w:cs="Tahoma"/>
        </w:rPr>
        <w:t>με απόφαση της αναθέτουσας αρχής</w:t>
      </w:r>
      <w:r w:rsidRPr="00702720">
        <w:rPr>
          <w:rFonts w:eastAsia="SimSun" w:cs="Tahoma"/>
        </w:rPr>
        <w:t>.</w:t>
      </w:r>
    </w:p>
    <w:p w14:paraId="0724E7B2" w14:textId="77777777" w:rsidR="00ED0F2D" w:rsidRPr="00702720" w:rsidRDefault="00ED0F2D" w:rsidP="00A935CF">
      <w:pPr>
        <w:rPr>
          <w:rFonts w:eastAsia="SimSun" w:cs="Tahoma"/>
        </w:rPr>
      </w:pPr>
      <w:r w:rsidRPr="00702720">
        <w:rPr>
          <w:rFonts w:eastAsia="SimSun" w:cs="Tahoma"/>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DD94D17" w14:textId="77777777" w:rsidR="00ED0F2D" w:rsidRPr="00702720" w:rsidRDefault="00ED0F2D" w:rsidP="00A935CF">
      <w:pPr>
        <w:rPr>
          <w:rFonts w:eastAsia="SimSun" w:cs="Tahoma"/>
        </w:rPr>
      </w:pPr>
      <w:r w:rsidRPr="00702720">
        <w:rPr>
          <w:rFonts w:eastAsia="SimSun" w:cs="Tahoma"/>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046F3264" w14:textId="77777777" w:rsidR="00ED0F2D" w:rsidRPr="00702720" w:rsidRDefault="00ED0F2D" w:rsidP="00A935CF">
      <w:pPr>
        <w:rPr>
          <w:rFonts w:eastAsia="SimSun" w:cs="Tahoma"/>
        </w:rPr>
      </w:pPr>
      <w:r w:rsidRPr="00702720">
        <w:rPr>
          <w:rFonts w:eastAsia="SimSun" w:cs="Tahoma"/>
        </w:rPr>
        <w:t>α) ολική κατάπτωση της εγγύησης καλής εκτέλεσης της σύμβασης,</w:t>
      </w:r>
    </w:p>
    <w:p w14:paraId="38ECE14C" w14:textId="558BD04E" w:rsidR="00F661A1" w:rsidRPr="00702720" w:rsidRDefault="00ED0F2D" w:rsidP="00A935CF">
      <w:pPr>
        <w:rPr>
          <w:rFonts w:eastAsia="SimSun" w:cs="Tahoma"/>
        </w:rPr>
      </w:pPr>
      <w:r w:rsidRPr="00702720">
        <w:rPr>
          <w:rFonts w:eastAsia="SimSun" w:cs="Tahoma"/>
        </w:rPr>
        <w:t xml:space="preserve">β) είσπραξη εντόκως της προκαταβολής που χορηγήθηκε στον έκπτωτο από τη σύμβαση ανάδοχο είτε από ποσό που δικαιούται να λάβει είτε με κατάθεση του ποσού από τον ίδιο είτε με κατάπτωση </w:t>
      </w:r>
      <w:r w:rsidRPr="00702720">
        <w:rPr>
          <w:rFonts w:eastAsia="SimSun" w:cs="Tahoma"/>
        </w:rPr>
        <w:lastRenderedPageBreak/>
        <w:t>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458D8BF8" w14:textId="71BECFB2" w:rsidR="00C27524" w:rsidRPr="00702720" w:rsidRDefault="00C27524" w:rsidP="00C27524">
      <w:pPr>
        <w:rPr>
          <w:rFonts w:eastAsia="SimSun" w:cs="Tahoma"/>
        </w:rPr>
      </w:pPr>
      <w:r w:rsidRPr="00702720">
        <w:rPr>
          <w:rFonts w:eastAsia="SimSun" w:cs="Tahoma"/>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r w:rsidR="00322205" w:rsidRPr="00702720">
        <w:rPr>
          <w:rFonts w:eastAsia="SimSun" w:cs="Tahoma"/>
        </w:rPr>
        <w:t xml:space="preserve"> (η κύρωση του οριζόντιου αποκλεισμού δύναται να επιβληθεί μετά την έκδοση του προβλεπόμενου </w:t>
      </w:r>
      <w:proofErr w:type="spellStart"/>
      <w:r w:rsidR="00322205" w:rsidRPr="00702720">
        <w:rPr>
          <w:rFonts w:eastAsia="SimSun" w:cs="Tahoma"/>
        </w:rPr>
        <w:t>π.δ.</w:t>
      </w:r>
      <w:proofErr w:type="spellEnd"/>
      <w:r w:rsidR="00322205" w:rsidRPr="00702720">
        <w:rPr>
          <w:rFonts w:eastAsia="SimSun" w:cs="Tahoma"/>
        </w:rPr>
        <w:t>)</w:t>
      </w:r>
      <w:r w:rsidRPr="00702720">
        <w:rPr>
          <w:rFonts w:eastAsia="SimSun" w:cs="Tahoma"/>
        </w:rPr>
        <w:t>.</w:t>
      </w:r>
    </w:p>
    <w:p w14:paraId="50C56C22" w14:textId="77777777" w:rsidR="00DA6C27" w:rsidRPr="00DA6C27" w:rsidRDefault="00DA6C27" w:rsidP="00DA6C27">
      <w:pPr>
        <w:rPr>
          <w:rFonts w:eastAsia="SimSun" w:cs="Tahoma"/>
          <w:i/>
          <w:iCs/>
        </w:rPr>
      </w:pPr>
      <w:r w:rsidRPr="00DA6C27">
        <w:rPr>
          <w:rFonts w:eastAsia="SimSun" w:cs="Tahoma"/>
        </w:rPr>
        <w:t xml:space="preserve">γ) 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r w:rsidRPr="00DA6C27">
        <w:rPr>
          <w:rFonts w:eastAsia="SimSun" w:cs="Tahoma"/>
          <w:i/>
          <w:iCs/>
        </w:rPr>
        <w:t xml:space="preserve">[η κύρωση του οριζόντιου αποκλεισμού δύναται να επιβληθεί μετά την έκδοση του προβλεπόμενου </w:t>
      </w:r>
      <w:proofErr w:type="spellStart"/>
      <w:r w:rsidRPr="00DA6C27">
        <w:rPr>
          <w:rFonts w:eastAsia="SimSun" w:cs="Tahoma"/>
          <w:i/>
          <w:iCs/>
        </w:rPr>
        <w:t>π.δ</w:t>
      </w:r>
      <w:proofErr w:type="spellEnd"/>
      <w:r w:rsidRPr="00DA6C27">
        <w:rPr>
          <w:rFonts w:eastAsia="SimSun" w:cs="Tahoma"/>
          <w:i/>
          <w:iCs/>
        </w:rPr>
        <w:t>/τος]</w:t>
      </w:r>
    </w:p>
    <w:p w14:paraId="4AF067F5" w14:textId="77777777" w:rsidR="00DA6C27" w:rsidRPr="00702720" w:rsidRDefault="00DA6C27" w:rsidP="00C27524">
      <w:pPr>
        <w:rPr>
          <w:rFonts w:eastAsia="SimSun" w:cs="Tahoma"/>
        </w:rPr>
      </w:pPr>
    </w:p>
    <w:p w14:paraId="16C8D4ED" w14:textId="36CD14B8" w:rsidR="00CA585D" w:rsidRPr="00702720" w:rsidRDefault="00CA585D" w:rsidP="00CA585D">
      <w:pPr>
        <w:suppressAutoHyphens w:val="0"/>
        <w:autoSpaceDE w:val="0"/>
        <w:rPr>
          <w:rFonts w:cs="Tahoma"/>
          <w:b/>
          <w:bCs/>
          <w:u w:val="single"/>
        </w:rPr>
      </w:pPr>
      <w:r w:rsidRPr="00702720">
        <w:rPr>
          <w:rFonts w:cs="Tahoma"/>
          <w:b/>
          <w:bCs/>
          <w:u w:val="single"/>
        </w:rPr>
        <w:t>5.</w:t>
      </w:r>
      <w:r w:rsidR="00DA6C27" w:rsidRPr="00702720">
        <w:rPr>
          <w:rFonts w:cs="Tahoma"/>
          <w:b/>
          <w:bCs/>
          <w:u w:val="single"/>
        </w:rPr>
        <w:t>2</w:t>
      </w:r>
      <w:r w:rsidRPr="00702720">
        <w:rPr>
          <w:rFonts w:cs="Tahoma"/>
          <w:b/>
          <w:bCs/>
          <w:u w:val="single"/>
        </w:rPr>
        <w:t xml:space="preserve">.2 Υλικά  </w:t>
      </w:r>
    </w:p>
    <w:p w14:paraId="7967B809" w14:textId="2741EA3A" w:rsidR="00CA585D" w:rsidRPr="00702720" w:rsidRDefault="00DA6C27" w:rsidP="00CA585D">
      <w:pPr>
        <w:suppressAutoHyphens w:val="0"/>
        <w:autoSpaceDE w:val="0"/>
        <w:rPr>
          <w:rFonts w:cs="Tahoma"/>
        </w:rPr>
      </w:pPr>
      <w:r w:rsidRPr="00702720">
        <w:rPr>
          <w:rFonts w:cs="Tahoma"/>
        </w:rPr>
        <w:t>2</w:t>
      </w:r>
      <w:r w:rsidR="00CA585D" w:rsidRPr="00702720">
        <w:rPr>
          <w:rFonts w:cs="Tahoma"/>
        </w:rPr>
        <w:t>Αν ο εξοπλισμός και το Λογισμικό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14:paraId="1B0C24BD" w14:textId="77777777" w:rsidR="00CA585D" w:rsidRPr="00702720" w:rsidRDefault="00CA585D" w:rsidP="00CA585D">
      <w:pPr>
        <w:suppressAutoHyphens w:val="0"/>
        <w:autoSpaceDE w:val="0"/>
        <w:rPr>
          <w:rFonts w:cs="Tahoma"/>
        </w:rPr>
      </w:pPr>
      <w:r w:rsidRPr="00702720">
        <w:rPr>
          <w:rFonts w:cs="Tahoma"/>
        </w:rPr>
        <w:t xml:space="preserve">Το παραπάνω πρόστιμο υπολογίζεται επί της συμβατικής αξίας των εκπρόθεσμα </w:t>
      </w:r>
      <w:proofErr w:type="spellStart"/>
      <w:r w:rsidRPr="00702720">
        <w:rPr>
          <w:rFonts w:cs="Tahoma"/>
        </w:rPr>
        <w:t>παραδοθέντων</w:t>
      </w:r>
      <w:proofErr w:type="spellEnd"/>
      <w:r w:rsidRPr="00702720">
        <w:rPr>
          <w:rFonts w:cs="Tahoma"/>
        </w:rPr>
        <w:t xml:space="preserve">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3BEA16B1" w14:textId="77777777" w:rsidR="00CA585D" w:rsidRPr="00702720" w:rsidRDefault="00CA585D" w:rsidP="00CA585D">
      <w:pPr>
        <w:suppressAutoHyphens w:val="0"/>
        <w:autoSpaceDE w:val="0"/>
        <w:rPr>
          <w:rFonts w:cs="Tahoma"/>
        </w:rPr>
      </w:pPr>
      <w:r w:rsidRPr="00702720">
        <w:rPr>
          <w:rFonts w:cs="Tahoma"/>
        </w:rPr>
        <w:t xml:space="preserve">Κατά τον υπολογισμό του χρονικού διαστήματος της καθυστέρησης για φόρτωση- παράδοση ή αντικατάσταση των υλικών, με απόφαση του </w:t>
      </w:r>
      <w:proofErr w:type="spellStart"/>
      <w:r w:rsidRPr="00702720">
        <w:rPr>
          <w:rFonts w:cs="Tahoma"/>
        </w:rPr>
        <w:t>αποφαινομένου</w:t>
      </w:r>
      <w:proofErr w:type="spellEnd"/>
      <w:r w:rsidRPr="00702720">
        <w:rPr>
          <w:rFonts w:cs="Tahoma"/>
        </w:rPr>
        <w:t xml:space="preserve">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1E754857" w14:textId="77777777" w:rsidR="00CA585D" w:rsidRPr="00702720" w:rsidRDefault="00CA585D" w:rsidP="00CA585D">
      <w:pPr>
        <w:suppressAutoHyphens w:val="0"/>
        <w:autoSpaceDE w:val="0"/>
        <w:rPr>
          <w:rFonts w:cs="Tahoma"/>
        </w:rPr>
      </w:pPr>
      <w:r w:rsidRPr="00702720">
        <w:rPr>
          <w:rFonts w:cs="Tahoma"/>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1464E263" w14:textId="77777777" w:rsidR="00CA585D" w:rsidRPr="00702720" w:rsidRDefault="00CA585D" w:rsidP="00CA585D">
      <w:pPr>
        <w:suppressAutoHyphens w:val="0"/>
        <w:autoSpaceDE w:val="0"/>
        <w:rPr>
          <w:rFonts w:cs="Tahoma"/>
        </w:rPr>
      </w:pPr>
      <w:r w:rsidRPr="00702720">
        <w:rPr>
          <w:rFonts w:cs="Tahoma"/>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7D4DACF4" w14:textId="77777777" w:rsidR="00CA585D" w:rsidRPr="00702720" w:rsidRDefault="00CA585D" w:rsidP="00CA585D">
      <w:pPr>
        <w:suppressAutoHyphens w:val="0"/>
        <w:autoSpaceDE w:val="0"/>
        <w:rPr>
          <w:rFonts w:cs="Tahoma"/>
        </w:rPr>
      </w:pPr>
      <w:r w:rsidRPr="00702720">
        <w:rPr>
          <w:rFonts w:cs="Tahoma"/>
        </w:rPr>
        <w:t>Σε περίπτωση ένωσης οικονομικών φορέων, το πρόστιμο και οι τόκοι επιβάλλονται αναλόγως σε όλα τα μέλη της ένωσης.</w:t>
      </w:r>
    </w:p>
    <w:p w14:paraId="27F1074D" w14:textId="26C3802C" w:rsidR="00CA585D" w:rsidRPr="00702720" w:rsidRDefault="00CA585D" w:rsidP="00CA585D">
      <w:pPr>
        <w:suppressAutoHyphens w:val="0"/>
        <w:autoSpaceDE w:val="0"/>
        <w:rPr>
          <w:rFonts w:cs="Tahoma"/>
          <w:b/>
          <w:bCs/>
          <w:u w:val="single"/>
        </w:rPr>
      </w:pPr>
      <w:r w:rsidRPr="00702720">
        <w:rPr>
          <w:rFonts w:cs="Tahoma"/>
          <w:b/>
          <w:bCs/>
          <w:u w:val="single"/>
        </w:rPr>
        <w:t>5.</w:t>
      </w:r>
      <w:r w:rsidR="00DA6C27" w:rsidRPr="00702720">
        <w:rPr>
          <w:rFonts w:cs="Tahoma"/>
          <w:b/>
          <w:bCs/>
          <w:u w:val="single"/>
        </w:rPr>
        <w:t>2</w:t>
      </w:r>
      <w:r w:rsidRPr="00702720">
        <w:rPr>
          <w:rFonts w:cs="Tahoma"/>
          <w:b/>
          <w:bCs/>
          <w:u w:val="single"/>
        </w:rPr>
        <w:t xml:space="preserve">.3 Υπηρεσίες </w:t>
      </w:r>
    </w:p>
    <w:p w14:paraId="64B1D5C9" w14:textId="77777777" w:rsidR="00CA585D" w:rsidRPr="00702720" w:rsidRDefault="00CA585D" w:rsidP="00CA585D">
      <w:pPr>
        <w:suppressAutoHyphens w:val="0"/>
        <w:autoSpaceDE w:val="0"/>
        <w:rPr>
          <w:rFonts w:cs="Tahoma"/>
        </w:rPr>
      </w:pPr>
      <w:r w:rsidRPr="00702720">
        <w:rPr>
          <w:rFonts w:cs="Tahoma"/>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202A76B5" w14:textId="77777777" w:rsidR="00CA585D" w:rsidRPr="00702720" w:rsidRDefault="00CA585D" w:rsidP="00CA585D">
      <w:pPr>
        <w:suppressAutoHyphens w:val="0"/>
        <w:autoSpaceDE w:val="0"/>
        <w:rPr>
          <w:rFonts w:cs="Tahoma"/>
        </w:rPr>
      </w:pPr>
      <w:r w:rsidRPr="00702720">
        <w:rPr>
          <w:rFonts w:cs="Tahoma"/>
        </w:rPr>
        <w:t>Οι ποινικές ρήτρες υπολογίζονται ως εξής:</w:t>
      </w:r>
    </w:p>
    <w:p w14:paraId="1818C1F1" w14:textId="77777777" w:rsidR="00CA585D" w:rsidRPr="00702720" w:rsidRDefault="00CA585D" w:rsidP="00CA585D">
      <w:pPr>
        <w:suppressAutoHyphens w:val="0"/>
        <w:autoSpaceDE w:val="0"/>
        <w:rPr>
          <w:rFonts w:cs="Tahoma"/>
        </w:rPr>
      </w:pPr>
      <w:r w:rsidRPr="00702720">
        <w:rPr>
          <w:rFonts w:cs="Tahoma"/>
        </w:rPr>
        <w:lastRenderedPageBreak/>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8D4F945" w14:textId="77777777" w:rsidR="00CA585D" w:rsidRPr="00702720" w:rsidRDefault="00CA585D" w:rsidP="00CA585D">
      <w:pPr>
        <w:suppressAutoHyphens w:val="0"/>
        <w:autoSpaceDE w:val="0"/>
        <w:rPr>
          <w:rFonts w:cs="Tahoma"/>
        </w:rPr>
      </w:pPr>
      <w:r w:rsidRPr="00702720">
        <w:rPr>
          <w:rFonts w:cs="Tahoma"/>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D6B80D0" w14:textId="77777777" w:rsidR="00CA585D" w:rsidRPr="00702720" w:rsidRDefault="00CA585D" w:rsidP="00CA585D">
      <w:pPr>
        <w:suppressAutoHyphens w:val="0"/>
        <w:autoSpaceDE w:val="0"/>
        <w:rPr>
          <w:rFonts w:cs="Tahoma"/>
        </w:rPr>
      </w:pPr>
      <w:r w:rsidRPr="00702720">
        <w:rPr>
          <w:rFonts w:cs="Tahoma"/>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039A6F8" w14:textId="77777777" w:rsidR="00CA585D" w:rsidRPr="00702720" w:rsidRDefault="00CA585D" w:rsidP="00CA585D">
      <w:pPr>
        <w:suppressAutoHyphens w:val="0"/>
        <w:autoSpaceDE w:val="0"/>
        <w:rPr>
          <w:rFonts w:cs="Tahoma"/>
        </w:rPr>
      </w:pPr>
      <w:r w:rsidRPr="00702720">
        <w:rPr>
          <w:rFonts w:cs="Tahoma"/>
        </w:rPr>
        <w:t>Το ποσό των ποινικών ρητρών αφαιρείται/συμψηφίζεται από/με την αμοιβή του αναδόχου.</w:t>
      </w:r>
    </w:p>
    <w:p w14:paraId="4EC7583A" w14:textId="77777777" w:rsidR="00CA585D" w:rsidRPr="00702720" w:rsidRDefault="00CA585D" w:rsidP="00CA585D">
      <w:pPr>
        <w:suppressAutoHyphens w:val="0"/>
        <w:autoSpaceDE w:val="0"/>
        <w:rPr>
          <w:rFonts w:cs="Tahoma"/>
        </w:rPr>
      </w:pPr>
      <w:r w:rsidRPr="00702720">
        <w:rPr>
          <w:rFonts w:cs="Tahoma"/>
        </w:rPr>
        <w:t>Η επιβολή ποινικών ρητρών δεν στερεί από την αναθέτουσα αρχή το δικαίωμα να κηρύξει τον ανάδοχο έκπτωτο.</w:t>
      </w:r>
    </w:p>
    <w:p w14:paraId="02C64D11" w14:textId="77777777" w:rsidR="00302B2A" w:rsidRPr="00702720" w:rsidRDefault="00302B2A" w:rsidP="00A935CF">
      <w:pPr>
        <w:rPr>
          <w:rFonts w:cs="Tahoma"/>
        </w:rPr>
      </w:pPr>
    </w:p>
    <w:p w14:paraId="02472723" w14:textId="5426431D" w:rsidR="00F661A1" w:rsidRPr="00702720" w:rsidRDefault="00F661A1" w:rsidP="00972E9E">
      <w:pPr>
        <w:pStyle w:val="2"/>
        <w:rPr>
          <w:rFonts w:cs="Tahoma"/>
        </w:rPr>
      </w:pPr>
      <w:bookmarkStart w:id="454" w:name="_Ref81914807"/>
      <w:bookmarkStart w:id="455" w:name="_Toc83829740"/>
      <w:bookmarkStart w:id="456" w:name="_Toc83829850"/>
      <w:bookmarkStart w:id="457" w:name="_Toc83928578"/>
      <w:bookmarkStart w:id="458" w:name="_Toc105346426"/>
      <w:bookmarkStart w:id="459" w:name="_Toc191630095"/>
      <w:r w:rsidRPr="00702720">
        <w:rPr>
          <w:rFonts w:cs="Tahoma"/>
        </w:rPr>
        <w:t xml:space="preserve">Διοικητικές προσφυγές κατά τη διαδικασία </w:t>
      </w:r>
      <w:bookmarkEnd w:id="454"/>
      <w:bookmarkEnd w:id="455"/>
      <w:bookmarkEnd w:id="456"/>
      <w:bookmarkEnd w:id="457"/>
      <w:bookmarkEnd w:id="458"/>
      <w:r w:rsidR="00E162D1" w:rsidRPr="00702720">
        <w:rPr>
          <w:rFonts w:cs="Tahoma"/>
        </w:rPr>
        <w:t>εκτέλεσης</w:t>
      </w:r>
      <w:bookmarkEnd w:id="459"/>
      <w:r w:rsidR="00E162D1" w:rsidRPr="00702720">
        <w:rPr>
          <w:rFonts w:cs="Tahoma"/>
        </w:rPr>
        <w:t xml:space="preserve"> </w:t>
      </w:r>
    </w:p>
    <w:p w14:paraId="7EB513E5" w14:textId="778E7D14" w:rsidR="006816A8" w:rsidRPr="00702720" w:rsidRDefault="006816A8" w:rsidP="00A935CF">
      <w:pPr>
        <w:rPr>
          <w:rFonts w:cs="Tahoma"/>
        </w:rPr>
      </w:pPr>
      <w:r w:rsidRPr="00702720">
        <w:rPr>
          <w:rFonts w:cs="Tahoma"/>
        </w:rPr>
        <w:t xml:space="preserve">Ο ανάδοχος μπορεί κατά των αποφάσεων που επιβάλλουν σε βάρος του κυρώσεις, δυνάμει των όρων των άρθρων </w:t>
      </w:r>
      <w:r w:rsidR="00F873F2" w:rsidRPr="00702720">
        <w:rPr>
          <w:rFonts w:eastAsia="SimSun" w:cs="Tahoma"/>
        </w:rPr>
        <w:t>5.4</w:t>
      </w:r>
      <w:r w:rsidRPr="00702720">
        <w:rPr>
          <w:rFonts w:cs="Tahoma"/>
        </w:rPr>
        <w:t xml:space="preserve"> (Κήρυξη οικονομικού φορέα εκπτώτου - Κυρώσεις) και </w:t>
      </w:r>
      <w:r w:rsidR="00DF09D1" w:rsidRPr="00702720">
        <w:rPr>
          <w:rFonts w:cs="Tahoma"/>
        </w:rPr>
        <w:t>5.</w:t>
      </w:r>
      <w:r w:rsidR="00825BE8" w:rsidRPr="00702720">
        <w:rPr>
          <w:rFonts w:cs="Tahoma"/>
        </w:rPr>
        <w:t>2</w:t>
      </w:r>
      <w:r w:rsidRPr="00702720">
        <w:rPr>
          <w:rFonts w:cs="Tahoma"/>
        </w:rPr>
        <w:t xml:space="preserve">. (Απόρριψη παραδοτέων – Αντικατάσταση), καθώς και </w:t>
      </w:r>
      <w:proofErr w:type="spellStart"/>
      <w:r w:rsidRPr="00702720">
        <w:rPr>
          <w:rFonts w:cs="Tahoma"/>
        </w:rPr>
        <w:t>κατ</w:t>
      </w:r>
      <w:proofErr w:type="spellEnd"/>
      <w:r w:rsidRPr="00702720">
        <w:rPr>
          <w:rFonts w:cs="Tahoma"/>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r w:rsidR="00F661A1" w:rsidRPr="00702720">
        <w:rPr>
          <w:rFonts w:cs="Tahoma"/>
        </w:rPr>
        <w:t xml:space="preserve"> </w:t>
      </w:r>
    </w:p>
    <w:p w14:paraId="03C94284" w14:textId="45CFC687" w:rsidR="006816A8" w:rsidRPr="00702720" w:rsidRDefault="006816A8" w:rsidP="00A935CF">
      <w:pPr>
        <w:rPr>
          <w:rFonts w:cs="Tahoma"/>
        </w:rPr>
      </w:pPr>
      <w:r w:rsidRPr="00702720">
        <w:rPr>
          <w:rFonts w:cs="Tahoma"/>
        </w:rPr>
        <w:t xml:space="preserve">Επί της προσφυγής αποφασίζει το αρμοδίως αποφαινόμενο όργανο, ύστερα από γνωμοδότηση του προβλεπόμενου </w:t>
      </w:r>
      <w:r w:rsidR="00AA71E7" w:rsidRPr="00702720">
        <w:rPr>
          <w:rFonts w:cs="Tahoma"/>
        </w:rPr>
        <w:t>στις περιπτώσεις β’ και</w:t>
      </w:r>
      <w:r w:rsidRPr="00702720">
        <w:rPr>
          <w:rFonts w:cs="Tahoma"/>
        </w:rPr>
        <w:t xml:space="preserve">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5B0971FB" w14:textId="77777777" w:rsidR="00F661A1" w:rsidRPr="00702720" w:rsidRDefault="00F661A1" w:rsidP="00A935CF">
      <w:pPr>
        <w:rPr>
          <w:rFonts w:cs="Tahoma"/>
        </w:rPr>
      </w:pPr>
    </w:p>
    <w:p w14:paraId="14669496" w14:textId="18F5F8E4" w:rsidR="00F661A1" w:rsidRPr="00702720" w:rsidRDefault="00F661A1" w:rsidP="00972E9E">
      <w:pPr>
        <w:pStyle w:val="2"/>
        <w:rPr>
          <w:rFonts w:cs="Tahoma"/>
        </w:rPr>
      </w:pPr>
      <w:bookmarkStart w:id="460" w:name="_Toc83829741"/>
      <w:bookmarkStart w:id="461" w:name="_Toc83829851"/>
      <w:bookmarkStart w:id="462" w:name="_Toc83928579"/>
      <w:bookmarkStart w:id="463" w:name="_Toc105346427"/>
      <w:bookmarkStart w:id="464" w:name="_Toc191630096"/>
      <w:r w:rsidRPr="00702720">
        <w:rPr>
          <w:rFonts w:cs="Tahoma"/>
        </w:rPr>
        <w:t>Δικαστική επίλυση διαφορών</w:t>
      </w:r>
      <w:bookmarkEnd w:id="460"/>
      <w:bookmarkEnd w:id="461"/>
      <w:bookmarkEnd w:id="462"/>
      <w:bookmarkEnd w:id="463"/>
      <w:bookmarkEnd w:id="464"/>
    </w:p>
    <w:p w14:paraId="3E5EEF45" w14:textId="460F04E4" w:rsidR="00F661A1" w:rsidRPr="00702720" w:rsidRDefault="00F57E23" w:rsidP="00F57E23">
      <w:pPr>
        <w:suppressAutoHyphens w:val="0"/>
        <w:autoSpaceDE w:val="0"/>
        <w:rPr>
          <w:rFonts w:cs="Tahoma"/>
        </w:rPr>
      </w:pPr>
      <w:r w:rsidRPr="00702720">
        <w:rPr>
          <w:rFonts w:cs="Tahoma"/>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proofErr w:type="spellStart"/>
      <w:r w:rsidRPr="00702720">
        <w:rPr>
          <w:rFonts w:cs="Tahoma"/>
        </w:rPr>
        <w:t>ενδικοφανούς</w:t>
      </w:r>
      <w:proofErr w:type="spellEnd"/>
      <w:r w:rsidRPr="00702720">
        <w:rPr>
          <w:rFonts w:cs="Tahoma"/>
        </w:rPr>
        <w:t xml:space="preserve"> διαδικασίας,</w:t>
      </w:r>
      <w:r w:rsidR="00C1605B" w:rsidRPr="00702720">
        <w:rPr>
          <w:rFonts w:cs="Tahoma"/>
        </w:rPr>
        <w:t xml:space="preserve"> που προβλέπεται στο άρθρο 205 του ν. 4412/2016 και την παράγραφο 5.</w:t>
      </w:r>
      <w:r w:rsidR="006F7DE5" w:rsidRPr="00702720">
        <w:rPr>
          <w:rFonts w:cs="Tahoma"/>
        </w:rPr>
        <w:t>5</w:t>
      </w:r>
      <w:r w:rsidR="00C1605B" w:rsidRPr="00702720">
        <w:rPr>
          <w:rFonts w:cs="Tahoma"/>
        </w:rPr>
        <w:t xml:space="preserve"> της παρούσας</w:t>
      </w:r>
      <w:r w:rsidRPr="00702720">
        <w:rPr>
          <w:rFonts w:cs="Tahoma"/>
        </w:rPr>
        <w:t xml:space="preserve">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702720">
        <w:rPr>
          <w:rFonts w:cs="Tahoma"/>
        </w:rPr>
        <w:t>ενδικοφανούς</w:t>
      </w:r>
      <w:proofErr w:type="spellEnd"/>
      <w:r w:rsidRPr="00702720">
        <w:rPr>
          <w:rFonts w:cs="Tahoma"/>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B0E0D6C" w14:textId="77777777" w:rsidR="00F661A1" w:rsidRPr="00702720" w:rsidRDefault="00F661A1" w:rsidP="00A935CF">
      <w:pPr>
        <w:rPr>
          <w:rFonts w:cs="Tahoma"/>
        </w:rPr>
      </w:pPr>
    </w:p>
    <w:p w14:paraId="0BC0ED37" w14:textId="03510C78" w:rsidR="00E5483F" w:rsidRPr="00702720" w:rsidRDefault="00F34190" w:rsidP="00E5483F">
      <w:pPr>
        <w:pStyle w:val="1"/>
        <w:rPr>
          <w:rFonts w:cs="Tahoma"/>
        </w:rPr>
      </w:pPr>
      <w:bookmarkStart w:id="465" w:name="_Toc191630097"/>
      <w:r w:rsidRPr="00702720">
        <w:rPr>
          <w:rFonts w:cs="Tahoma"/>
        </w:rPr>
        <w:lastRenderedPageBreak/>
        <w:t>ΧΡΟΝΟΣ ΚΑΙ ΤΡΟΠΟΣ ΕΚΤΕΛΕΣΗΣ</w:t>
      </w:r>
      <w:bookmarkEnd w:id="465"/>
    </w:p>
    <w:p w14:paraId="24651D3D" w14:textId="229DCE06" w:rsidR="00111F09" w:rsidRPr="00702720" w:rsidRDefault="00111F09" w:rsidP="00111F09">
      <w:pPr>
        <w:pStyle w:val="2"/>
        <w:spacing w:line="276" w:lineRule="auto"/>
        <w:rPr>
          <w:rFonts w:cs="Tahoma"/>
        </w:rPr>
      </w:pPr>
      <w:bookmarkStart w:id="466" w:name="_Toc168663547"/>
      <w:bookmarkStart w:id="467" w:name="_Toc191630098"/>
      <w:r w:rsidRPr="00702720">
        <w:rPr>
          <w:rFonts w:cs="Tahoma"/>
        </w:rPr>
        <w:t>Παρακολούθηση της σύμβασης</w:t>
      </w:r>
      <w:bookmarkEnd w:id="466"/>
      <w:bookmarkEnd w:id="467"/>
      <w:r w:rsidRPr="00702720">
        <w:rPr>
          <w:rFonts w:cs="Tahoma"/>
        </w:rPr>
        <w:t xml:space="preserve"> </w:t>
      </w:r>
    </w:p>
    <w:p w14:paraId="26F1C3B1" w14:textId="561F71DC" w:rsidR="00E5483F" w:rsidRPr="00702720" w:rsidRDefault="00E5483F" w:rsidP="00111F09">
      <w:pPr>
        <w:rPr>
          <w:rFonts w:cs="Tahoma"/>
        </w:rPr>
      </w:pPr>
    </w:p>
    <w:p w14:paraId="3F56A005" w14:textId="77777777" w:rsidR="00111F09" w:rsidRPr="00702720" w:rsidRDefault="00FF45EE" w:rsidP="00111F09">
      <w:pPr>
        <w:rPr>
          <w:rFonts w:cs="Tahoma"/>
        </w:rPr>
      </w:pPr>
      <w:bookmarkStart w:id="468" w:name="_Ref8814844"/>
      <w:bookmarkStart w:id="469" w:name="_Ref8814905"/>
      <w:bookmarkStart w:id="470" w:name="_Toc83829743"/>
      <w:bookmarkStart w:id="471" w:name="_Toc83829853"/>
      <w:bookmarkStart w:id="472" w:name="_Toc83928581"/>
      <w:bookmarkStart w:id="473" w:name="_Toc105346429"/>
      <w:r w:rsidRPr="00702720">
        <w:rPr>
          <w:rFonts w:cs="Tahoma"/>
          <w:b/>
        </w:rPr>
        <w:t>6.1.1</w:t>
      </w:r>
      <w:r w:rsidRPr="00702720">
        <w:rPr>
          <w:rFonts w:cs="Tahoma"/>
        </w:rPr>
        <w:t xml:space="preserve"> </w:t>
      </w:r>
      <w:r w:rsidR="00111F09" w:rsidRPr="00702720">
        <w:rPr>
          <w:rFonts w:cs="Tahoma"/>
        </w:rPr>
        <w:t xml:space="preserve">Για την παρακολούθηση της σύμβασης συγκροτείται τριμελής ή πενταμελής Επιτροπή Παρακολούθησης και Παραλαβής που συγκροτείται σύμφωνα με το Άρθρο 221 παρ. 11 β) του Ν.4412/16 και κατά τα οριζόμενα στο άρθρο 208 του ως άνω νόμου με απόφαση του αρμόδιου οργάνου της αναθέτουσας αρχής. Εφόσον απαιτούνται ειδικές γνώσεις, ένα τουλάχιστον μέλος της επιτροπής πρέπει να έχει την αντίστοιχη ειδικότητα. Εφόσον μεταξύ των υπηρετούντων στην αναθέτουσα αρχή δεν υπάρχει υπάλληλος με την αντίστοιχη ειδικότητα, η αναθέτουσα αρχή ζητεί τη συνδρομή άλλων φορέων του δημοσίου ή του ευρύτερου δημοσίου τομέα. </w:t>
      </w:r>
    </w:p>
    <w:p w14:paraId="7945A4AC" w14:textId="77777777" w:rsidR="00111F09" w:rsidRPr="00702720" w:rsidRDefault="00111F09" w:rsidP="00111F09">
      <w:pPr>
        <w:rPr>
          <w:rFonts w:cs="Tahoma"/>
        </w:rPr>
      </w:pPr>
      <w:r w:rsidRPr="00702720">
        <w:rPr>
          <w:rFonts w:cs="Tahoma"/>
        </w:rPr>
        <w:t xml:space="preserve">Με υπόδειξη του Κυρίου του Έργου μπορεί να ορίζονται εκπρόσωποί του, οι οποίοι θα συμμετέχουν στην Επιτροπή Παρακολούθησης και Παραλαβής της σύμβασης. </w:t>
      </w:r>
    </w:p>
    <w:p w14:paraId="7FCB57E9" w14:textId="77777777" w:rsidR="00111F09" w:rsidRPr="00702720" w:rsidRDefault="00111F09" w:rsidP="00111F09">
      <w:pPr>
        <w:rPr>
          <w:rFonts w:cs="Tahoma"/>
        </w:rPr>
      </w:pPr>
      <w:r w:rsidRPr="00702720">
        <w:rPr>
          <w:rFonts w:cs="Tahoma"/>
        </w:rPr>
        <w:t>Η Επιτροπή Παρακολούθησης και Παραλαβής θα εισηγείται, στο αρμόδιο αποφαινόμενο όργανο ήτοι, το Διοικητικό Συμβούλιο της Αναθέτουσας Αρχής,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36F8888C" w14:textId="77777777" w:rsidR="00111F09" w:rsidRPr="00702720" w:rsidRDefault="00111F09" w:rsidP="00111F09">
      <w:pPr>
        <w:rPr>
          <w:rFonts w:cs="Tahoma"/>
        </w:rPr>
      </w:pPr>
      <w:r w:rsidRPr="00702720">
        <w:rPr>
          <w:rFonts w:cs="Tahoma"/>
        </w:rPr>
        <w:t xml:space="preserve">Η Επιτροπή Παρακολούθησης και Παραλαβής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779B22EC" w14:textId="77777777" w:rsidR="00111F09" w:rsidRPr="00702720" w:rsidRDefault="00111F09" w:rsidP="00111F09">
      <w:pPr>
        <w:rPr>
          <w:rFonts w:cs="Tahoma"/>
        </w:rPr>
      </w:pPr>
      <w:r w:rsidRPr="00702720">
        <w:rPr>
          <w:rFonts w:cs="Tahoma"/>
        </w:rPr>
        <w:t xml:space="preserve">Η Επιτροπή Παρακολούθησης και Παραλαβής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w:t>
      </w:r>
      <w:proofErr w:type="spellStart"/>
      <w:r w:rsidRPr="00702720">
        <w:rPr>
          <w:rFonts w:cs="Tahoma"/>
        </w:rPr>
        <w:t>αποφαινομένου</w:t>
      </w:r>
      <w:proofErr w:type="spellEnd"/>
      <w:r w:rsidRPr="00702720">
        <w:rPr>
          <w:rFonts w:cs="Tahoma"/>
        </w:rPr>
        <w:t xml:space="preserve"> οργάνου μπορεί να συγκροτείται δευτεροβάθμια επιτροπή παρακολούθησης και παραλαβής με τις παραπάνω αρμοδιότητες.</w:t>
      </w:r>
    </w:p>
    <w:p w14:paraId="15979D31" w14:textId="77777777" w:rsidR="00111F09" w:rsidRPr="00702720" w:rsidRDefault="00111F09" w:rsidP="00111F09">
      <w:pPr>
        <w:rPr>
          <w:rFonts w:cs="Tahoma"/>
        </w:rPr>
      </w:pPr>
      <w:r w:rsidRPr="00702720">
        <w:rPr>
          <w:rFonts w:cs="Tahoma"/>
        </w:rPr>
        <w:t>Για την εξέταση των προβλεπόμενων ενστάσεων και προσφυγών, που υποβάλλονται ενώπιον της αναθέτουσας αρχής, συγκροτείται ειδικό γνωμοδοτικό όργανο, τριμελές ή πενταμελές (Επιτροπή αξιολόγησης ενστάσεων), τα μέλη του οποίου είναι διαφορετικά από τα μέλη του γνωμοδοτικού.</w:t>
      </w:r>
    </w:p>
    <w:p w14:paraId="70A43D15" w14:textId="77777777" w:rsidR="00111F09" w:rsidRPr="00702720" w:rsidRDefault="00111F09" w:rsidP="00111F09">
      <w:pPr>
        <w:rPr>
          <w:rFonts w:cs="Tahoma"/>
          <w:color w:val="000000"/>
          <w:lang w:eastAsia="el-GR"/>
        </w:rPr>
      </w:pPr>
      <w:r w:rsidRPr="00702720">
        <w:rPr>
          <w:rFonts w:cs="Tahoma"/>
          <w:b/>
          <w:bCs/>
          <w:color w:val="000000"/>
          <w:lang w:eastAsia="el-GR"/>
        </w:rPr>
        <w:t xml:space="preserve"> </w:t>
      </w:r>
      <w:r w:rsidRPr="00702720">
        <w:rPr>
          <w:rFonts w:cs="Tahoma"/>
          <w:color w:val="000000"/>
          <w:lang w:eastAsia="el-GR"/>
        </w:rPr>
        <w:t xml:space="preserve">Η παρακολούθηση της εκτέλεσης της Σύμβασης και η διοίκηση αυτής θα διενεργηθεί από την καθ’ ύλην αρμόδια υπηρεσία ή άλλως από την υπηρεσία η οποία ορίζεται με απόφαση της αναθέτουσας αρχής ή </w:t>
      </w:r>
      <w:r w:rsidRPr="00702720">
        <w:rPr>
          <w:rFonts w:cs="Tahoma"/>
        </w:rPr>
        <w:t>επιτροπή</w:t>
      </w:r>
      <w:r w:rsidRPr="00702720">
        <w:rPr>
          <w:rFonts w:cs="Tahoma"/>
          <w:color w:val="000000"/>
          <w:lang w:eastAsia="el-GR"/>
        </w:rPr>
        <w:t xml:space="preserve"> που συγκροτείται επίσης με απόφαση της αναθέτουσας αρχής η οποία και θα εισηγείται στο αρμόδιο αποφαινόμενο όργανο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με την επιφύλαξη του άρθρου 132 του ν. 4412/2016. Την </w:t>
      </w:r>
      <w:proofErr w:type="spellStart"/>
      <w:r w:rsidRPr="00702720">
        <w:rPr>
          <w:rFonts w:cs="Tahoma"/>
          <w:color w:val="000000"/>
          <w:lang w:eastAsia="el-GR"/>
        </w:rPr>
        <w:t>καθ΄ύλην</w:t>
      </w:r>
      <w:proofErr w:type="spellEnd"/>
      <w:r w:rsidRPr="00702720">
        <w:rPr>
          <w:rFonts w:cs="Tahoma"/>
          <w:color w:val="000000"/>
          <w:lang w:eastAsia="el-GR"/>
        </w:rPr>
        <w:t xml:space="preserve"> αρμόδια υπηρεσία ή επιτροπή που θα είναι αρμόδια για την παρακολούθηση και εισήγηση στο αρμόδιο αποφαινόμενο όργανο, όπως περιγράφεται ανωτέρω, θα υποστηρίζει στο έργο της ο σύμβουλος τεχνικής υποστήριξης (ΣΤΥ).</w:t>
      </w:r>
    </w:p>
    <w:p w14:paraId="67C84ED4" w14:textId="77777777" w:rsidR="00111F09" w:rsidRPr="00702720" w:rsidRDefault="00111F09" w:rsidP="00111F09">
      <w:pPr>
        <w:rPr>
          <w:rFonts w:cs="Tahoma"/>
          <w:lang w:eastAsia="el-GR"/>
        </w:rPr>
      </w:pPr>
      <w:r w:rsidRPr="00702720">
        <w:rPr>
          <w:rFonts w:cs="Tahoma"/>
          <w:b/>
          <w:bCs/>
          <w:lang w:eastAsia="el-GR"/>
        </w:rPr>
        <w:t xml:space="preserve">6.1.2 </w:t>
      </w:r>
      <w:r w:rsidRPr="00702720">
        <w:rPr>
          <w:rFonts w:cs="Tahoma"/>
          <w:lang w:eastAsia="el-GR"/>
        </w:rPr>
        <w:t xml:space="preserve">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w:t>
      </w:r>
      <w:r w:rsidRPr="00702720">
        <w:rPr>
          <w:rFonts w:cs="Tahoma"/>
          <w:lang w:eastAsia="el-GR"/>
        </w:rPr>
        <w:lastRenderedPageBreak/>
        <w:t xml:space="preserve">φορέων, στους οποίους ανατίθενται επιμέρους καθήκοντα για την παρακολούθηση της σύμβασης. Σε αυτή την περίπτωση ο </w:t>
      </w:r>
      <w:r w:rsidRPr="00702720">
        <w:rPr>
          <w:rFonts w:cs="Tahoma"/>
          <w:color w:val="000000"/>
          <w:lang w:eastAsia="el-GR"/>
        </w:rPr>
        <w:t>επόπτης</w:t>
      </w:r>
      <w:r w:rsidRPr="00702720">
        <w:rPr>
          <w:rFonts w:cs="Tahoma"/>
          <w:lang w:eastAsia="el-GR"/>
        </w:rPr>
        <w:t xml:space="preserve"> λειτουργεί ως συντονιστής. </w:t>
      </w:r>
    </w:p>
    <w:p w14:paraId="0A851321" w14:textId="77777777" w:rsidR="00111F09" w:rsidRPr="00702720" w:rsidRDefault="00111F09" w:rsidP="00111F09">
      <w:pPr>
        <w:rPr>
          <w:rFonts w:cs="Tahoma"/>
          <w:lang w:eastAsia="el-GR"/>
        </w:rPr>
      </w:pPr>
      <w:r w:rsidRPr="00702720">
        <w:rPr>
          <w:rFonts w:cs="Tahoma"/>
          <w:lang w:eastAsia="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00AD3968" w14:textId="77777777" w:rsidR="00430CC5" w:rsidRPr="00702720" w:rsidRDefault="00430CC5" w:rsidP="003E39EA">
      <w:pPr>
        <w:rPr>
          <w:rFonts w:cs="Tahoma"/>
          <w:szCs w:val="24"/>
        </w:rPr>
      </w:pPr>
    </w:p>
    <w:p w14:paraId="122F4B44" w14:textId="2CE1A8CF" w:rsidR="00EF4488" w:rsidRPr="00702720" w:rsidRDefault="00111F09" w:rsidP="00972E9E">
      <w:pPr>
        <w:pStyle w:val="2"/>
        <w:rPr>
          <w:rFonts w:cs="Tahoma"/>
        </w:rPr>
      </w:pPr>
      <w:bookmarkStart w:id="474" w:name="_Toc97194330"/>
      <w:bookmarkStart w:id="475" w:name="_Toc97194465"/>
      <w:bookmarkStart w:id="476" w:name="_Toc140135343"/>
      <w:bookmarkStart w:id="477" w:name="_Toc146011168"/>
      <w:bookmarkStart w:id="478" w:name="_Toc156571650"/>
      <w:bookmarkStart w:id="479" w:name="_Toc168663548"/>
      <w:bookmarkStart w:id="480" w:name="_Toc191630099"/>
      <w:r w:rsidRPr="00702720">
        <w:rPr>
          <w:rFonts w:cs="Tahoma"/>
        </w:rPr>
        <w:t>Διάρκεια σύμβασης</w:t>
      </w:r>
      <w:bookmarkEnd w:id="474"/>
      <w:bookmarkEnd w:id="475"/>
      <w:bookmarkEnd w:id="476"/>
      <w:bookmarkEnd w:id="477"/>
      <w:bookmarkEnd w:id="478"/>
      <w:bookmarkEnd w:id="479"/>
      <w:bookmarkEnd w:id="480"/>
    </w:p>
    <w:p w14:paraId="50C7034A" w14:textId="439CBC0C" w:rsidR="00111F09" w:rsidRPr="00702720" w:rsidRDefault="004D0B69" w:rsidP="00111F09">
      <w:pPr>
        <w:rPr>
          <w:rFonts w:cs="Tahoma"/>
        </w:rPr>
      </w:pPr>
      <w:r w:rsidRPr="00702720">
        <w:rPr>
          <w:rFonts w:cs="Tahoma"/>
          <w:b/>
        </w:rPr>
        <w:t xml:space="preserve">6.2.1 </w:t>
      </w:r>
      <w:r w:rsidR="00111F09" w:rsidRPr="00702720">
        <w:rPr>
          <w:rFonts w:cs="Tahoma"/>
          <w:b/>
          <w:bCs/>
        </w:rPr>
        <w:t>6.2.1.</w:t>
      </w:r>
      <w:r w:rsidR="00111F09" w:rsidRPr="00702720">
        <w:rPr>
          <w:rFonts w:cs="Tahoma"/>
        </w:rPr>
        <w:t xml:space="preserve"> Η συνολική </w:t>
      </w:r>
      <w:r w:rsidR="00111F09" w:rsidRPr="00702720">
        <w:rPr>
          <w:rFonts w:cs="Tahoma"/>
          <w:b/>
          <w:bCs/>
        </w:rPr>
        <w:t>διάρκεια</w:t>
      </w:r>
      <w:r w:rsidR="00111F09" w:rsidRPr="00702720">
        <w:rPr>
          <w:rFonts w:cs="Tahoma"/>
        </w:rPr>
        <w:t xml:space="preserve"> της σύμβασης ορίζεται σε </w:t>
      </w:r>
      <w:r w:rsidR="001F63C4" w:rsidRPr="00702720">
        <w:rPr>
          <w:rFonts w:cs="Tahoma"/>
          <w:b/>
        </w:rPr>
        <w:t>Δώδεκα (12) μήνες</w:t>
      </w:r>
      <w:r w:rsidR="001F63C4" w:rsidRPr="00702720">
        <w:rPr>
          <w:rFonts w:cs="Tahoma"/>
        </w:rPr>
        <w:t xml:space="preserve"> </w:t>
      </w:r>
      <w:r w:rsidR="00111F09" w:rsidRPr="00702720">
        <w:rPr>
          <w:rFonts w:cs="Tahoma"/>
        </w:rPr>
        <w:t>και νοείται το χρονι</w:t>
      </w:r>
      <w:r w:rsidR="00111F09" w:rsidRPr="00702720">
        <w:rPr>
          <w:rFonts w:cs="Tahoma"/>
        </w:rP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ΠΑΡΑΡΤΗΜΑ Ι – Αναλυτική Περιγραφή Φυσικού και Οικονομικού Αντικειμένου της Σύμβασης της παρούσας. Επισημαίνεται ότι στη συνολική διάρκεια </w:t>
      </w:r>
      <w:r w:rsidR="00111F09" w:rsidRPr="00702720">
        <w:rPr>
          <w:rFonts w:cs="Tahoma"/>
          <w:color w:val="000000"/>
          <w:lang w:eastAsia="el-GR"/>
        </w:rPr>
        <w:t>περιλαμβάνεται</w:t>
      </w:r>
      <w:r w:rsidR="00111F09" w:rsidRPr="00702720">
        <w:rPr>
          <w:rFonts w:cs="Tahoma"/>
        </w:rPr>
        <w:t xml:space="preserve"> και ο χρόνος που θα απαιτηθεί για την παραλαβή των ενδιάμεσων φάσεων ή παραδοτέων </w:t>
      </w:r>
      <w:r w:rsidR="00111F09" w:rsidRPr="00702720">
        <w:rPr>
          <w:rFonts w:cs="Tahoma"/>
          <w:u w:val="single"/>
        </w:rPr>
        <w:t>μέχρι την παράδοση και του τελευταίου παραδοτέου που ορίζει την λήξη της σύμβαση</w:t>
      </w:r>
      <w:r w:rsidR="00111F09" w:rsidRPr="00702720">
        <w:rPr>
          <w:rFonts w:cs="Tahoma"/>
        </w:rPr>
        <w:t xml:space="preserve">ς και την έναρξη της οριστικής παραλαβής του έργου. </w:t>
      </w:r>
    </w:p>
    <w:p w14:paraId="539956B2" w14:textId="7DD61355" w:rsidR="003E39EA" w:rsidRPr="00702720" w:rsidRDefault="00111F09" w:rsidP="00111F09">
      <w:pPr>
        <w:rPr>
          <w:rFonts w:cs="Tahoma"/>
        </w:rPr>
      </w:pPr>
      <w:r w:rsidRPr="00702720">
        <w:rPr>
          <w:rFonts w:cs="Tahoma"/>
          <w:b/>
          <w:bCs/>
        </w:rPr>
        <w:t>6.2.2.</w:t>
      </w:r>
      <w:r w:rsidRPr="00702720">
        <w:rPr>
          <w:rFonts w:cs="Tahoma"/>
        </w:rPr>
        <w:t xml:space="preserve">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w:t>
      </w:r>
      <w:r w:rsidRPr="00702720">
        <w:rPr>
          <w:rFonts w:cs="Tahoma"/>
          <w:color w:val="000000"/>
          <w:lang w:eastAsia="el-GR"/>
        </w:rPr>
        <w:t>συνολική</w:t>
      </w:r>
      <w:r w:rsidRPr="00702720">
        <w:rPr>
          <w:rFonts w:cs="Tahoma"/>
        </w:rPr>
        <w:t xml:space="preserve"> διάρκεια της σύμβασης, χωρίς να υποβληθεί εγκαίρως αίτημα παράτασης ή, αν λήξει η </w:t>
      </w:r>
      <w:proofErr w:type="spellStart"/>
      <w:r w:rsidRPr="00702720">
        <w:rPr>
          <w:rFonts w:cs="Tahoma"/>
        </w:rPr>
        <w:t>παραταθείσα</w:t>
      </w:r>
      <w:proofErr w:type="spellEnd"/>
      <w:r w:rsidRPr="00702720">
        <w:rPr>
          <w:rFonts w:cs="Tahoma"/>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5.2.της παρούσας.</w:t>
      </w:r>
    </w:p>
    <w:p w14:paraId="730B82AF" w14:textId="77777777" w:rsidR="00430CC5" w:rsidRPr="00702720" w:rsidRDefault="00430CC5" w:rsidP="00EF4488">
      <w:pPr>
        <w:rPr>
          <w:rFonts w:cs="Tahoma"/>
        </w:rPr>
      </w:pPr>
    </w:p>
    <w:p w14:paraId="50664B00" w14:textId="3E86C850" w:rsidR="006A3541" w:rsidRPr="00702720" w:rsidRDefault="007A4123" w:rsidP="00972E9E">
      <w:pPr>
        <w:pStyle w:val="2"/>
        <w:rPr>
          <w:rFonts w:cs="Tahoma"/>
        </w:rPr>
      </w:pPr>
      <w:bookmarkStart w:id="481" w:name="_Toc191630100"/>
      <w:r w:rsidRPr="00702720">
        <w:rPr>
          <w:rFonts w:cs="Tahoma"/>
        </w:rPr>
        <w:t>Παραλαβή του αντικειμένου της σύμβασης</w:t>
      </w:r>
      <w:bookmarkEnd w:id="481"/>
      <w:r w:rsidR="006A3541" w:rsidRPr="00702720">
        <w:rPr>
          <w:rFonts w:cs="Tahoma"/>
        </w:rPr>
        <w:t xml:space="preserve"> </w:t>
      </w:r>
    </w:p>
    <w:p w14:paraId="2D96AB44" w14:textId="77777777" w:rsidR="001F2917" w:rsidRPr="00702720" w:rsidRDefault="001F2917" w:rsidP="001F2917">
      <w:pPr>
        <w:rPr>
          <w:rFonts w:cs="Tahoma"/>
          <w:color w:val="000000"/>
          <w:lang w:eastAsia="el-GR"/>
        </w:rPr>
      </w:pPr>
      <w:r w:rsidRPr="00702720">
        <w:rPr>
          <w:rFonts w:cs="Tahoma"/>
          <w:b/>
          <w:bCs/>
          <w:color w:val="000000"/>
          <w:lang w:eastAsia="el-GR"/>
        </w:rPr>
        <w:t>6.3.1</w:t>
      </w:r>
      <w:r w:rsidRPr="00702720">
        <w:rPr>
          <w:rFonts w:cs="Tahoma"/>
          <w:color w:val="000000"/>
          <w:lang w:eastAsia="el-GR"/>
        </w:rPr>
        <w:t xml:space="preserve"> Η παραλαβή των παρεχόμενων υπηρεσιών ή/και παραδοτέων γίνεται από επιτροπή παραλαβής που συγκροτείται, σύμφωνα με την παράγραφο 11 </w:t>
      </w:r>
      <w:r w:rsidRPr="00702720">
        <w:rPr>
          <w:rFonts w:cs="Tahoma"/>
        </w:rPr>
        <w:t>εδάφιο</w:t>
      </w:r>
      <w:r w:rsidRPr="00702720">
        <w:rPr>
          <w:rFonts w:cs="Tahoma"/>
          <w:color w:val="000000"/>
          <w:lang w:eastAsia="el-GR"/>
        </w:rPr>
        <w:t xml:space="preserve"> δ’ του άρθρου 221 του ν. 4412/2016, </w:t>
      </w:r>
      <w:r w:rsidRPr="00702720">
        <w:rPr>
          <w:rFonts w:cs="Tahoma"/>
        </w:rPr>
        <w:t>κατά τα αναλυτικώς αναφερόμενα στο Παράρτημα Ι της παρούσας όπου περιγράφεται η διαδικασία ελέγχου ανά φάση υλοποίησης καθώς και το χρονοδιάγραμμα παράδοσης</w:t>
      </w:r>
      <w:r w:rsidRPr="00702720">
        <w:rPr>
          <w:rFonts w:cs="Tahoma"/>
          <w:color w:val="000000"/>
          <w:lang w:eastAsia="el-GR"/>
        </w:rPr>
        <w:t xml:space="preserve">. </w:t>
      </w:r>
    </w:p>
    <w:p w14:paraId="08352D38" w14:textId="77777777" w:rsidR="001F2917" w:rsidRPr="00702720" w:rsidRDefault="001F2917" w:rsidP="001F2917">
      <w:pPr>
        <w:rPr>
          <w:rFonts w:cs="Tahoma"/>
        </w:rPr>
      </w:pPr>
      <w:r w:rsidRPr="00702720">
        <w:rPr>
          <w:rFonts w:cs="Tahoma"/>
          <w:b/>
        </w:rPr>
        <w:t>6.3.2</w:t>
      </w:r>
      <w:r w:rsidRPr="00702720">
        <w:rPr>
          <w:rFonts w:cs="Tahoma"/>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Pr="00702720">
        <w:rPr>
          <w:rFonts w:cs="Tahoma"/>
        </w:rPr>
        <w:t>αποφαινομένου</w:t>
      </w:r>
      <w:proofErr w:type="spellEnd"/>
      <w:r w:rsidRPr="00702720">
        <w:rPr>
          <w:rFonts w:cs="Tahoma"/>
        </w:rPr>
        <w:t xml:space="preserve"> οργάνου, β) είτε εισηγείται για την παραλαβή με παρατηρήσεις ή την απόρριψη των </w:t>
      </w:r>
      <w:proofErr w:type="spellStart"/>
      <w:r w:rsidRPr="00702720">
        <w:rPr>
          <w:rFonts w:cs="Tahoma"/>
        </w:rPr>
        <w:t>παρεχομένων</w:t>
      </w:r>
      <w:proofErr w:type="spellEnd"/>
      <w:r w:rsidRPr="00702720">
        <w:rPr>
          <w:rFonts w:cs="Tahoma"/>
        </w:rPr>
        <w:t xml:space="preserve"> υπηρεσιών ή παραδοτέων, σύμφωνα με τις παραγράφους 3 και 4. Τα ανωτέρω εφαρμόζονται και σε τμηματικές παραλαβές. </w:t>
      </w:r>
    </w:p>
    <w:p w14:paraId="7B1464D4" w14:textId="77777777" w:rsidR="001F2917" w:rsidRPr="00702720" w:rsidRDefault="001F2917" w:rsidP="001F2917">
      <w:pPr>
        <w:rPr>
          <w:rFonts w:cs="Tahoma"/>
        </w:rPr>
      </w:pPr>
      <w:r w:rsidRPr="00702720">
        <w:rPr>
          <w:rFonts w:cs="Tahoma"/>
          <w:b/>
        </w:rPr>
        <w:t>6.3.3</w:t>
      </w:r>
      <w:r w:rsidRPr="00702720">
        <w:rPr>
          <w:rFonts w:cs="Tahoma"/>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702720">
        <w:rPr>
          <w:rFonts w:cs="Tahoma"/>
        </w:rPr>
        <w:t>καταλληλότητα</w:t>
      </w:r>
      <w:proofErr w:type="spellEnd"/>
      <w:r w:rsidRPr="00702720">
        <w:rPr>
          <w:rFonts w:cs="Tahoma"/>
        </w:rPr>
        <w:t xml:space="preserve"> των παρεχόμενων υπηρεσιών ή παραδοτέων και συνεπώς αν μπορούν οι τελευταίες να καλύψουν τις σχετικές ανάγκες. </w:t>
      </w:r>
    </w:p>
    <w:p w14:paraId="586D0EA7" w14:textId="77777777" w:rsidR="001F2917" w:rsidRPr="00702720" w:rsidRDefault="001F2917" w:rsidP="001F2917">
      <w:pPr>
        <w:rPr>
          <w:rFonts w:cs="Tahoma"/>
        </w:rPr>
      </w:pPr>
      <w:r w:rsidRPr="00702720">
        <w:rPr>
          <w:rFonts w:cs="Tahoma"/>
          <w:b/>
        </w:rPr>
        <w:t>6.3.4</w:t>
      </w:r>
      <w:r w:rsidRPr="00702720">
        <w:rPr>
          <w:rFonts w:cs="Tahoma"/>
        </w:rPr>
        <w:t xml:space="preserve"> Για την εφαρμογή της προηγούμενης παραγράφου ορίζονται τα ακόλουθα: </w:t>
      </w:r>
    </w:p>
    <w:p w14:paraId="6AD7FD66" w14:textId="77777777" w:rsidR="001F2917" w:rsidRPr="00702720" w:rsidRDefault="001F2917" w:rsidP="001F2917">
      <w:pPr>
        <w:rPr>
          <w:rFonts w:cs="Tahoma"/>
        </w:rPr>
      </w:pPr>
      <w:r w:rsidRPr="00702720">
        <w:rPr>
          <w:rFonts w:cs="Tahoma"/>
        </w:rPr>
        <w:t xml:space="preserve">α) Στην περίπτωση που διαπιστωθεί ότι, δεν επηρεάζεται η </w:t>
      </w:r>
      <w:proofErr w:type="spellStart"/>
      <w:r w:rsidRPr="00702720">
        <w:rPr>
          <w:rFonts w:cs="Tahoma"/>
        </w:rPr>
        <w:t>καταλληλότητα</w:t>
      </w:r>
      <w:proofErr w:type="spellEnd"/>
      <w:r w:rsidRPr="00702720">
        <w:rPr>
          <w:rFonts w:cs="Tahoma"/>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w:t>
      </w:r>
      <w:r w:rsidRPr="00702720">
        <w:rPr>
          <w:rFonts w:cs="Tahoma"/>
        </w:rPr>
        <w:lastRenderedPageBreak/>
        <w:t xml:space="preserve">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B211EFF" w14:textId="77777777" w:rsidR="001F2917" w:rsidRPr="00702720" w:rsidRDefault="001F2917" w:rsidP="001F2917">
      <w:pPr>
        <w:rPr>
          <w:rFonts w:cs="Tahoma"/>
          <w:color w:val="000000"/>
          <w:lang w:eastAsia="el-GR"/>
        </w:rPr>
      </w:pPr>
      <w:r w:rsidRPr="00702720">
        <w:rPr>
          <w:rFonts w:cs="Tahoma"/>
        </w:rPr>
        <w:t xml:space="preserve">β) Αν διαπιστωθεί ότι επηρεάζεται η </w:t>
      </w:r>
      <w:proofErr w:type="spellStart"/>
      <w:r w:rsidRPr="00702720">
        <w:rPr>
          <w:rFonts w:cs="Tahoma"/>
        </w:rPr>
        <w:t>καταλληλότητα</w:t>
      </w:r>
      <w:proofErr w:type="spellEnd"/>
      <w:r w:rsidRPr="00702720">
        <w:rPr>
          <w:rFonts w:cs="Tahoma"/>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702720">
        <w:rPr>
          <w:rFonts w:cs="Tahoma"/>
        </w:rPr>
        <w:t>οριζομένων</w:t>
      </w:r>
      <w:proofErr w:type="spellEnd"/>
      <w:r w:rsidRPr="00702720">
        <w:rPr>
          <w:rFonts w:cs="Tahoma"/>
        </w:rPr>
        <w:t xml:space="preserve"> στο άρθρο </w:t>
      </w:r>
      <w:r w:rsidRPr="00702720">
        <w:rPr>
          <w:rFonts w:cs="Tahoma"/>
          <w:color w:val="000000"/>
          <w:lang w:eastAsia="el-GR"/>
        </w:rPr>
        <w:t xml:space="preserve">5.5 της παρούσας. </w:t>
      </w:r>
    </w:p>
    <w:p w14:paraId="40AF2109" w14:textId="77777777" w:rsidR="001F2917" w:rsidRPr="00702720" w:rsidRDefault="001F2917" w:rsidP="001F2917">
      <w:pPr>
        <w:rPr>
          <w:rFonts w:cs="Tahoma"/>
          <w:color w:val="000000"/>
          <w:lang w:eastAsia="el-GR"/>
        </w:rPr>
      </w:pPr>
      <w:r w:rsidRPr="00702720">
        <w:rPr>
          <w:rFonts w:cs="Tahoma"/>
          <w:b/>
          <w:bCs/>
          <w:color w:val="000000"/>
          <w:lang w:eastAsia="el-GR"/>
        </w:rPr>
        <w:t>6.3.5</w:t>
      </w:r>
      <w:r w:rsidRPr="00702720">
        <w:rPr>
          <w:rFonts w:cs="Tahoma"/>
          <w:color w:val="000000"/>
          <w:lang w:eastAsia="el-GR"/>
        </w:rPr>
        <w:t xml:space="preserve"> Αν παρέλθει χρονικό </w:t>
      </w:r>
      <w:r w:rsidRPr="00702720">
        <w:rPr>
          <w:rFonts w:cs="Tahoma"/>
        </w:rPr>
        <w:t>διάστημα</w:t>
      </w:r>
      <w:r w:rsidRPr="00702720">
        <w:rPr>
          <w:rFonts w:cs="Tahoma"/>
          <w:color w:val="000000"/>
          <w:lang w:eastAsia="el-GR"/>
        </w:rPr>
        <w:t xml:space="preserve"> μεγαλύτερο των 30 ημερών από την ημερομηνία υποβολής του και δεν έχει εκδοθεί πρωτόκολλο παραλαβής ή πρωτόκολλο με παρατηρήσεις, θεωρείται ότι η παραλαβή έχει συντελεστεί αυτοδίκαια.</w:t>
      </w:r>
    </w:p>
    <w:p w14:paraId="19932E9D" w14:textId="77777777" w:rsidR="001F2917" w:rsidRPr="00702720" w:rsidRDefault="001F2917" w:rsidP="001F2917">
      <w:pPr>
        <w:rPr>
          <w:rFonts w:cs="Tahoma"/>
          <w:color w:val="000000"/>
          <w:lang w:eastAsia="el-GR"/>
        </w:rPr>
      </w:pPr>
      <w:r w:rsidRPr="00702720">
        <w:rPr>
          <w:rFonts w:cs="Tahoma"/>
          <w:b/>
          <w:bCs/>
          <w:color w:val="000000"/>
          <w:lang w:eastAsia="el-GR"/>
        </w:rPr>
        <w:t>6.3.6</w:t>
      </w:r>
      <w:r w:rsidRPr="00702720">
        <w:rPr>
          <w:rFonts w:cs="Tahoma"/>
          <w:color w:val="000000"/>
          <w:lang w:eastAsia="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Διοικητικού Συμβουλίου, στην </w:t>
      </w:r>
      <w:r w:rsidRPr="00702720">
        <w:rPr>
          <w:rFonts w:cs="Tahoma"/>
        </w:rPr>
        <w:t>οποία</w:t>
      </w:r>
      <w:r w:rsidRPr="00702720">
        <w:rPr>
          <w:rFonts w:cs="Tahoma"/>
          <w:color w:val="000000"/>
          <w:lang w:eastAsia="el-GR"/>
        </w:rPr>
        <w:t xml:space="preserve">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w:t>
      </w:r>
    </w:p>
    <w:p w14:paraId="3C08DA69" w14:textId="3E6FF66E" w:rsidR="00111F09" w:rsidRPr="00702720" w:rsidRDefault="001F2917" w:rsidP="001F2917">
      <w:pPr>
        <w:rPr>
          <w:rFonts w:cs="Tahoma"/>
          <w:color w:val="000000"/>
          <w:lang w:eastAsia="el-GR"/>
        </w:rPr>
      </w:pPr>
      <w:r w:rsidRPr="00702720">
        <w:rPr>
          <w:rFonts w:cs="Tahoma"/>
          <w:color w:val="000000"/>
          <w:lang w:eastAsia="el-GR"/>
        </w:rPr>
        <w:t xml:space="preserve">Οι εγγυητικές επιστολές προκαταβολής και καλής εκτέλεσης δεν επιστρέφονται πριν την ολοκλήρωση όλων των </w:t>
      </w:r>
      <w:proofErr w:type="spellStart"/>
      <w:r w:rsidRPr="00702720">
        <w:rPr>
          <w:rFonts w:cs="Tahoma"/>
          <w:color w:val="000000"/>
          <w:lang w:eastAsia="el-GR"/>
        </w:rPr>
        <w:t>προβλεπομένων</w:t>
      </w:r>
      <w:proofErr w:type="spellEnd"/>
      <w:r w:rsidRPr="00702720">
        <w:rPr>
          <w:rFonts w:cs="Tahoma"/>
          <w:color w:val="000000"/>
          <w:lang w:eastAsia="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0028A40D" w14:textId="77777777" w:rsidR="00430CC5" w:rsidRPr="00702720" w:rsidRDefault="00430CC5" w:rsidP="006A3541">
      <w:pPr>
        <w:rPr>
          <w:rFonts w:cs="Tahoma"/>
        </w:rPr>
      </w:pPr>
    </w:p>
    <w:p w14:paraId="1D123CC0" w14:textId="41C77465" w:rsidR="0050290E" w:rsidRPr="00702720" w:rsidRDefault="00111F09" w:rsidP="00972E9E">
      <w:pPr>
        <w:pStyle w:val="2"/>
        <w:rPr>
          <w:rFonts w:cs="Tahoma"/>
        </w:rPr>
      </w:pPr>
      <w:bookmarkStart w:id="482" w:name="_Ref124889559"/>
      <w:bookmarkStart w:id="483" w:name="_Toc168663550"/>
      <w:bookmarkStart w:id="484" w:name="_Toc191630101"/>
      <w:r w:rsidRPr="00702720">
        <w:rPr>
          <w:rFonts w:cs="Tahoma"/>
        </w:rPr>
        <w:t>Απόρριψη Παραδοτέων – Αντικατάσταση</w:t>
      </w:r>
      <w:bookmarkEnd w:id="482"/>
      <w:bookmarkEnd w:id="483"/>
      <w:bookmarkEnd w:id="484"/>
    </w:p>
    <w:p w14:paraId="302DB4BB" w14:textId="77777777" w:rsidR="00DA6C27" w:rsidRPr="00702720" w:rsidRDefault="00DA6C27" w:rsidP="00DA6C27">
      <w:pPr>
        <w:rPr>
          <w:rFonts w:cs="Tahoma"/>
        </w:rPr>
      </w:pPr>
      <w:r w:rsidRPr="00702720">
        <w:rPr>
          <w:rFonts w:cs="Tahoma"/>
        </w:rPr>
        <w:t xml:space="preserve">Υλικά </w:t>
      </w:r>
    </w:p>
    <w:p w14:paraId="647B450B" w14:textId="77777777" w:rsidR="00DA6C27" w:rsidRPr="00702720" w:rsidRDefault="00DA6C27" w:rsidP="00DA6C27">
      <w:pPr>
        <w:rPr>
          <w:rFonts w:cs="Tahoma"/>
        </w:rPr>
      </w:pPr>
      <w:r w:rsidRPr="00702720">
        <w:rPr>
          <w:rFonts w:cs="Tahoma"/>
        </w:rPr>
        <w:t xml:space="preserve">Σε περίπτωση οριστικής απόρριψης ολόκληρης ή μέρους της συμβατικής ποσότητας των υλικών, με απόφαση του </w:t>
      </w:r>
      <w:proofErr w:type="spellStart"/>
      <w:r w:rsidRPr="00702720">
        <w:rPr>
          <w:rFonts w:cs="Tahoma"/>
        </w:rPr>
        <w:t>αποφαινομένου</w:t>
      </w:r>
      <w:proofErr w:type="spellEnd"/>
      <w:r w:rsidRPr="00702720">
        <w:rPr>
          <w:rFonts w:cs="Tahoma"/>
        </w:rPr>
        <w:t xml:space="preserve">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6814B267" w14:textId="77777777" w:rsidR="00DA6C27" w:rsidRPr="00702720" w:rsidRDefault="00DA6C27" w:rsidP="00DA6C27">
      <w:pPr>
        <w:rPr>
          <w:rFonts w:cs="Tahoma"/>
        </w:rPr>
      </w:pPr>
      <w:r w:rsidRPr="00702720">
        <w:rPr>
          <w:rFonts w:cs="Tahoma"/>
        </w:rPr>
        <w:t>Αν η αντικατάσταση γίνεται μετά τη λήξη του συμβατικού χρόνου, η προθεσμία που ορίζεται για την αντικατάσταση τους δεν μπορεί να είναι μεγαλύτερη του 1/2 του συνολικού συμβατικού χρόνου για τα υλικά, ο δε ανάδοχος θεωρείται ως εκπρόθεσμος και υπόκειται σε κυρώσεις λόγω εκπρόθεσμης παράδοσης.</w:t>
      </w:r>
    </w:p>
    <w:p w14:paraId="7D0CF979" w14:textId="77777777" w:rsidR="00DA6C27" w:rsidRPr="00702720" w:rsidRDefault="00DA6C27" w:rsidP="00DA6C27">
      <w:pPr>
        <w:rPr>
          <w:rFonts w:cs="Tahoma"/>
        </w:rPr>
      </w:pPr>
      <w:r w:rsidRPr="00702720">
        <w:rPr>
          <w:rFonts w:cs="Tahoma"/>
        </w:rP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75CB91E9" w14:textId="77777777" w:rsidR="00DA6C27" w:rsidRPr="00702720" w:rsidRDefault="00DA6C27" w:rsidP="00DA6C27">
      <w:pPr>
        <w:rPr>
          <w:rFonts w:cs="Tahoma"/>
        </w:rPr>
      </w:pPr>
      <w:r w:rsidRPr="00702720">
        <w:rPr>
          <w:rFonts w:cs="Tahoma"/>
        </w:rPr>
        <w:t>Η επιστροφή των υλικών που απορρίφθηκαν γίνεται σύμφωνα με τα προβλεπόμενα στις παρ. 2 και 3  του άρθρου 213 του ν. 4412/2016.</w:t>
      </w:r>
    </w:p>
    <w:p w14:paraId="1DA99AB2" w14:textId="77777777" w:rsidR="00DA6C27" w:rsidRPr="00702720" w:rsidRDefault="00DA6C27" w:rsidP="00DA6C27">
      <w:pPr>
        <w:rPr>
          <w:rFonts w:cs="Tahoma"/>
        </w:rPr>
      </w:pPr>
    </w:p>
    <w:p w14:paraId="0EA06CAB" w14:textId="77777777" w:rsidR="00DA6C27" w:rsidRPr="00702720" w:rsidRDefault="00DA6C27" w:rsidP="00DA6C27">
      <w:pPr>
        <w:rPr>
          <w:rFonts w:cs="Tahoma"/>
        </w:rPr>
      </w:pPr>
      <w:r w:rsidRPr="00702720">
        <w:rPr>
          <w:rFonts w:cs="Tahoma"/>
        </w:rPr>
        <w:t xml:space="preserve">Συνοδευτικές Υπηρεσίες /Παραδοτέα </w:t>
      </w:r>
    </w:p>
    <w:p w14:paraId="3B7592F8" w14:textId="77777777" w:rsidR="00DA6C27" w:rsidRPr="00702720" w:rsidRDefault="00DA6C27" w:rsidP="00DA6C27">
      <w:pPr>
        <w:rPr>
          <w:rFonts w:cs="Tahoma"/>
        </w:rPr>
      </w:pPr>
      <w:r w:rsidRPr="00702720">
        <w:rPr>
          <w:rFonts w:cs="Tahoma"/>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B7DEEB1" w14:textId="77777777" w:rsidR="00DA6C27" w:rsidRDefault="00DA6C27" w:rsidP="00DA6C27">
      <w:pPr>
        <w:rPr>
          <w:rFonts w:cs="Tahoma"/>
        </w:rPr>
      </w:pPr>
      <w:r w:rsidRPr="00702720">
        <w:rPr>
          <w:rFonts w:cs="Tahoma"/>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72C8BA85" w14:textId="77777777" w:rsidR="0074788A" w:rsidRDefault="0074788A" w:rsidP="00DA6C27">
      <w:pPr>
        <w:rPr>
          <w:rFonts w:cs="Tahoma"/>
        </w:rPr>
      </w:pPr>
    </w:p>
    <w:p w14:paraId="6E7455CA" w14:textId="69A7B532" w:rsidR="0074788A" w:rsidRDefault="0074788A" w:rsidP="0074788A">
      <w:pPr>
        <w:pStyle w:val="2"/>
        <w:ind w:left="709" w:hanging="709"/>
        <w:rPr>
          <w:rFonts w:cs="Tahoma"/>
        </w:rPr>
      </w:pPr>
      <w:bookmarkStart w:id="485" w:name="_Toc97194333"/>
      <w:bookmarkStart w:id="486" w:name="_Toc97194468"/>
      <w:bookmarkStart w:id="487" w:name="_Ref151372743"/>
      <w:bookmarkStart w:id="488" w:name="_Ref151372750"/>
      <w:bookmarkStart w:id="489" w:name="_Toc151373728"/>
      <w:bookmarkStart w:id="490" w:name="_Toc191630102"/>
      <w:r w:rsidRPr="00603221">
        <w:rPr>
          <w:rFonts w:cs="Tahoma"/>
        </w:rPr>
        <w:t>Αναπροσαρμογή τιμής</w:t>
      </w:r>
      <w:bookmarkEnd w:id="485"/>
      <w:bookmarkEnd w:id="486"/>
      <w:bookmarkEnd w:id="487"/>
      <w:bookmarkEnd w:id="488"/>
      <w:bookmarkEnd w:id="489"/>
      <w:bookmarkEnd w:id="490"/>
    </w:p>
    <w:p w14:paraId="1F6D2D42" w14:textId="77777777" w:rsidR="00311C3D" w:rsidRPr="009C3F51" w:rsidRDefault="00311C3D" w:rsidP="00311C3D">
      <w:r w:rsidRPr="009D34B5">
        <w:rPr>
          <w:b/>
        </w:rPr>
        <w:t>6.</w:t>
      </w:r>
      <w:r>
        <w:rPr>
          <w:b/>
        </w:rPr>
        <w:t>5</w:t>
      </w:r>
      <w:r w:rsidRPr="009D34B5">
        <w:rPr>
          <w:b/>
        </w:rPr>
        <w:t>.1</w:t>
      </w:r>
      <w:r w:rsidRPr="009D34B5">
        <w:t xml:space="preserve"> </w:t>
      </w:r>
      <w:r>
        <w:t>Προβλέπεται ρήτρα</w:t>
      </w:r>
      <w:r w:rsidRPr="009C3F51">
        <w:t xml:space="preserve"> αναπροσαρμογή</w:t>
      </w:r>
      <w:r>
        <w:t>ς</w:t>
      </w:r>
      <w:r w:rsidRPr="009C3F51">
        <w:t xml:space="preserve"> της τιμής</w:t>
      </w:r>
      <w:r>
        <w:t>, η οποία</w:t>
      </w:r>
      <w:r w:rsidRPr="009C3F51">
        <w:t xml:space="preserve"> εφαρμόζεται μόνο αν, κατά τον χρόνο παράδοσης των αγαθών, συντρέχουν αθροιστικά οι εξής συνθήκες: </w:t>
      </w:r>
    </w:p>
    <w:p w14:paraId="3A6E0835" w14:textId="77777777" w:rsidR="00311C3D" w:rsidRPr="009C3F51" w:rsidRDefault="00311C3D" w:rsidP="00311C3D">
      <w:r w:rsidRPr="009C3F51">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14:paraId="2A3D9AD1" w14:textId="77777777" w:rsidR="00311C3D" w:rsidRPr="009C3F51" w:rsidRDefault="00311C3D" w:rsidP="00311C3D">
      <w:r w:rsidRPr="009C3F51">
        <w:t xml:space="preserve">β) ο δείκτης τιμών καταναλωτή (ΔΤΚ) είναι μικρότερος από μείον τρία τοις εκατό (-3%) και μεγαλύτερος από τρία τοις εκατό (3%), </w:t>
      </w:r>
    </w:p>
    <w:p w14:paraId="18691B4B" w14:textId="77777777" w:rsidR="00311C3D" w:rsidRPr="009C3F51" w:rsidRDefault="00311C3D" w:rsidP="00311C3D">
      <w:r w:rsidRPr="009C3F51">
        <w:t xml:space="preserve">γ) η αναθέτουσα αρχή διαθέτει τις απαραίτητες πιστώσεις για την εφαρμογή της αναπροσαρμογής της τιμής. </w:t>
      </w:r>
    </w:p>
    <w:p w14:paraId="1348DE25" w14:textId="77777777" w:rsidR="00311C3D" w:rsidRPr="009C3F51" w:rsidRDefault="00311C3D" w:rsidP="00311C3D">
      <w:pPr>
        <w:rPr>
          <w:i/>
        </w:rPr>
      </w:pPr>
      <w:r w:rsidRPr="009C3F51">
        <w:t>Σε περιπτώσεις τμηματικών παραδόσεων, η τιμή αναπροσαρμόζεται για τις ποσότητες που, σύμφωνα με τα έγγραφα της σύμβασης</w:t>
      </w:r>
      <w:r>
        <w:t>,</w:t>
      </w:r>
      <w:r w:rsidRPr="009C3F51">
        <w:t xml:space="preserve"> προβλέπεται να παραδοθούν μετά την παρέλευση των δώδεκα (12) μηνών.</w:t>
      </w:r>
      <w:r w:rsidRPr="009C3F51">
        <w:rPr>
          <w:i/>
        </w:rPr>
        <w:t xml:space="preserve"> </w:t>
      </w:r>
    </w:p>
    <w:p w14:paraId="3B3199BD" w14:textId="77777777" w:rsidR="00311C3D" w:rsidRPr="009C3F51" w:rsidRDefault="00311C3D" w:rsidP="00311C3D">
      <w:r w:rsidRPr="009C3F51">
        <w:rPr>
          <w:b/>
        </w:rPr>
        <w:t>6.</w:t>
      </w:r>
      <w:r>
        <w:rPr>
          <w:b/>
        </w:rPr>
        <w:t>5</w:t>
      </w:r>
      <w:r w:rsidRPr="009C3F51">
        <w:rPr>
          <w:b/>
        </w:rPr>
        <w:t xml:space="preserve">.2 </w:t>
      </w:r>
      <w:r w:rsidRPr="009C3F51">
        <w:t xml:space="preserve"> Για την αναπροσαρμογή της τιμής εφαρμόζεται ο τύπος: </w:t>
      </w:r>
    </w:p>
    <w:p w14:paraId="78E3B49C" w14:textId="77777777" w:rsidR="00311C3D" w:rsidRPr="009C3F51" w:rsidRDefault="00311C3D" w:rsidP="00311C3D">
      <w:pPr>
        <w:spacing w:line="300" w:lineRule="atLeast"/>
        <w:rPr>
          <w:color w:val="606060"/>
          <w:sz w:val="24"/>
          <w:shd w:val="clear" w:color="auto" w:fill="FFFFFF"/>
        </w:rPr>
      </w:pPr>
      <w:r w:rsidRPr="009C3F51">
        <w:rPr>
          <w:color w:val="606060"/>
          <w:sz w:val="24"/>
          <w:shd w:val="clear" w:color="auto" w:fill="FFFFFF"/>
        </w:rPr>
        <w:t xml:space="preserve">Τ = </w:t>
      </w:r>
      <w:proofErr w:type="spellStart"/>
      <w:r w:rsidRPr="009C3F51">
        <w:rPr>
          <w:color w:val="606060"/>
          <w:sz w:val="24"/>
          <w:shd w:val="clear" w:color="auto" w:fill="FFFFFF"/>
        </w:rPr>
        <w:t>Τ</w:t>
      </w:r>
      <w:r w:rsidRPr="009C3F51">
        <w:rPr>
          <w:color w:val="606060"/>
          <w:sz w:val="24"/>
          <w:shd w:val="clear" w:color="auto" w:fill="FFFFFF"/>
          <w:vertAlign w:val="subscript"/>
        </w:rPr>
        <w:t>προσφοράς</w:t>
      </w:r>
      <w:proofErr w:type="spellEnd"/>
      <w:r w:rsidRPr="009C3F51">
        <w:rPr>
          <w:color w:val="606060"/>
          <w:sz w:val="24"/>
          <w:shd w:val="clear" w:color="auto" w:fill="FFFFFF"/>
        </w:rPr>
        <w:t> Χ (1+ΔΤΚ)</w:t>
      </w:r>
    </w:p>
    <w:p w14:paraId="4FC9D276" w14:textId="5294B36A" w:rsidR="0074788A" w:rsidRDefault="00311C3D" w:rsidP="00311C3D">
      <w:pPr>
        <w:rPr>
          <w:rFonts w:cs="Tahoma"/>
        </w:rPr>
      </w:pPr>
      <w:r w:rsidRPr="009C3F51">
        <w:t>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w:t>
      </w:r>
      <w:r>
        <w:t xml:space="preserve">. </w:t>
      </w:r>
      <w:r w:rsidRPr="009C3F51">
        <w:t xml:space="preserve"> Τ - προσφοράς: η τιμή της οικονομικής προσφοράς του οικονομικού φορέα στον οποίο ανατίθεται η σύμβαση και Τ: η αναπροσαρμοσμένη τιμή.</w:t>
      </w:r>
    </w:p>
    <w:p w14:paraId="75A33DF9" w14:textId="77777777" w:rsidR="00311C3D" w:rsidRPr="004F7AEF" w:rsidRDefault="00311C3D" w:rsidP="00311C3D">
      <w:pPr>
        <w:spacing w:line="300" w:lineRule="atLeast"/>
      </w:pPr>
      <w:bookmarkStart w:id="491" w:name="_Hlk180677214"/>
      <w:r w:rsidRPr="009D34B5">
        <w:rPr>
          <w:b/>
        </w:rPr>
        <w:t>6.</w:t>
      </w:r>
      <w:r>
        <w:rPr>
          <w:b/>
        </w:rPr>
        <w:t>5</w:t>
      </w:r>
      <w:r w:rsidRPr="009D34B5">
        <w:rPr>
          <w:b/>
        </w:rPr>
        <w:t>.3</w:t>
      </w:r>
      <w:r w:rsidRPr="009D34B5">
        <w:t xml:space="preserve">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w:t>
      </w:r>
      <w:r w:rsidRPr="004F7AEF">
        <w:t xml:space="preserve"> </w:t>
      </w:r>
    </w:p>
    <w:p w14:paraId="59922DEE" w14:textId="77777777" w:rsidR="00311C3D" w:rsidRDefault="00311C3D" w:rsidP="00311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pPr>
      <w:r w:rsidRPr="00831BBF">
        <w:rPr>
          <w:b/>
        </w:rPr>
        <w:t>6.</w:t>
      </w:r>
      <w:r>
        <w:rPr>
          <w:b/>
        </w:rPr>
        <w:t>5</w:t>
      </w:r>
      <w:r w:rsidRPr="00831BBF">
        <w:rPr>
          <w:b/>
        </w:rPr>
        <w:t>.4</w:t>
      </w:r>
      <w:r w:rsidRPr="009D34B5">
        <w:t xml:space="preserve">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bookmarkEnd w:id="491"/>
    <w:p w14:paraId="4066B39C" w14:textId="77777777" w:rsidR="0074788A" w:rsidRPr="00702720" w:rsidRDefault="0074788A" w:rsidP="00DA6C27">
      <w:pPr>
        <w:rPr>
          <w:rFonts w:cs="Tahoma"/>
        </w:rPr>
      </w:pPr>
    </w:p>
    <w:p w14:paraId="55312D5D" w14:textId="5111A43C" w:rsidR="00DA6C27" w:rsidRPr="00702720" w:rsidRDefault="00DA6C27" w:rsidP="0074788A">
      <w:pPr>
        <w:pStyle w:val="2"/>
        <w:ind w:left="709" w:hanging="709"/>
        <w:rPr>
          <w:rFonts w:cs="Tahoma"/>
          <w:b w:val="0"/>
        </w:rPr>
      </w:pPr>
      <w:r w:rsidRPr="00702720">
        <w:rPr>
          <w:rFonts w:cs="Tahoma"/>
        </w:rPr>
        <w:tab/>
      </w:r>
      <w:bookmarkStart w:id="492" w:name="_Toc191630103"/>
      <w:r w:rsidRPr="00702720">
        <w:rPr>
          <w:rFonts w:cs="Tahoma"/>
        </w:rPr>
        <w:t xml:space="preserve">Αντικατάσταση/ προσθήκη μελών ομάδας έργου κατά την εκτέλεση της </w:t>
      </w:r>
      <w:r w:rsidRPr="00702720">
        <w:rPr>
          <w:rFonts w:cs="Tahoma"/>
          <w:lang w:eastAsia="ar-SA"/>
        </w:rPr>
        <w:t>σύμβασης</w:t>
      </w:r>
      <w:bookmarkEnd w:id="492"/>
      <w:r w:rsidRPr="00702720">
        <w:rPr>
          <w:rFonts w:cs="Tahoma"/>
          <w:lang w:eastAsia="ar-SA"/>
        </w:rPr>
        <w:t xml:space="preserve"> </w:t>
      </w:r>
    </w:p>
    <w:p w14:paraId="31CD6E55" w14:textId="77777777" w:rsidR="00DA6C27" w:rsidRPr="00702720" w:rsidRDefault="00DA6C27" w:rsidP="00DA6C27">
      <w:pPr>
        <w:rPr>
          <w:rFonts w:cs="Tahoma"/>
          <w:iCs/>
          <w:lang w:eastAsia="ar-SA"/>
        </w:rPr>
      </w:pPr>
    </w:p>
    <w:p w14:paraId="310E8FB7" w14:textId="42A6A87F" w:rsidR="00DA6C27" w:rsidRPr="00702720" w:rsidRDefault="00DA6C27" w:rsidP="00DA6C27">
      <w:pPr>
        <w:rPr>
          <w:rFonts w:cs="Tahoma"/>
          <w:lang w:eastAsia="ar-SA"/>
        </w:rPr>
      </w:pPr>
      <w:r w:rsidRPr="00702720">
        <w:rPr>
          <w:rFonts w:cs="Tahoma"/>
          <w:iCs/>
          <w:lang w:eastAsia="ar-SA"/>
        </w:rPr>
        <w:t>6.</w:t>
      </w:r>
      <w:r w:rsidR="0074788A">
        <w:rPr>
          <w:rFonts w:cs="Tahoma"/>
          <w:iCs/>
          <w:lang w:eastAsia="ar-SA"/>
        </w:rPr>
        <w:t>6</w:t>
      </w:r>
      <w:r w:rsidRPr="00702720">
        <w:rPr>
          <w:rFonts w:cs="Tahoma"/>
          <w:iCs/>
          <w:lang w:eastAsia="ar-SA"/>
        </w:rPr>
        <w:t>.1. Εφόσον μετά τη σύναψη της σύμβασης παραστεί ανάγκη αντικατάστασης μέλους/ μελών της Ομάδας Έργου, ο ανάδοχος υποβάλλει στην αναθέτουσα αρχή αίτημα αντικατάστασης, το οποίο υπόκειται στην έγκριση αυτής,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αναθέτουσας αρχής</w:t>
      </w:r>
      <w:r w:rsidRPr="00702720">
        <w:rPr>
          <w:rFonts w:cs="Tahoma"/>
          <w:iCs/>
          <w:color w:val="FF0000"/>
          <w:lang w:eastAsia="ar-SA"/>
        </w:rPr>
        <w:t xml:space="preserve"> </w:t>
      </w:r>
      <w:r w:rsidRPr="00702720">
        <w:rPr>
          <w:rFonts w:cs="Tahoma"/>
          <w:iCs/>
          <w:lang w:eastAsia="ar-SA"/>
        </w:rPr>
        <w:t>και χωρίς</w:t>
      </w:r>
      <w:r w:rsidRPr="00702720">
        <w:rPr>
          <w:rFonts w:cs="Tahoma"/>
          <w:iCs/>
          <w:color w:val="FF0000"/>
          <w:lang w:eastAsia="ar-SA"/>
        </w:rPr>
        <w:t xml:space="preserve"> </w:t>
      </w:r>
      <w:r w:rsidRPr="00702720">
        <w:rPr>
          <w:rFonts w:cs="Tahoma"/>
          <w:iCs/>
          <w:lang w:eastAsia="ar-SA"/>
        </w:rPr>
        <w:t xml:space="preserve">μεταβολή των όρων πληρωμής. Η </w:t>
      </w:r>
      <w:r w:rsidRPr="00702720">
        <w:rPr>
          <w:rFonts w:cs="Tahoma"/>
          <w:iCs/>
          <w:lang w:eastAsia="ar-SA"/>
        </w:rPr>
        <w:lastRenderedPageBreak/>
        <w:t xml:space="preserve">αντικατάσταση εκκινεί από την κοινοποίηση της εγκριτικής απόφασης της αναθέτουσας αρχής </w:t>
      </w:r>
      <w:r w:rsidRPr="00702720">
        <w:rPr>
          <w:rFonts w:cs="Tahoma"/>
          <w:lang w:eastAsia="ar-SA"/>
        </w:rPr>
        <w:t xml:space="preserve">στον ανάδοχο. </w:t>
      </w:r>
    </w:p>
    <w:p w14:paraId="16AC3B58" w14:textId="77777777" w:rsidR="00DA6C27" w:rsidRPr="00702720" w:rsidRDefault="00DA6C27" w:rsidP="00DA6C27">
      <w:pPr>
        <w:rPr>
          <w:rFonts w:cs="Tahoma"/>
          <w:lang w:eastAsia="ar-SA"/>
        </w:rPr>
      </w:pPr>
    </w:p>
    <w:p w14:paraId="686D6CF8" w14:textId="67F50EA7" w:rsidR="00DA6C27" w:rsidRPr="00702720" w:rsidRDefault="00DA6C27" w:rsidP="00DA6C27">
      <w:pPr>
        <w:rPr>
          <w:rFonts w:cs="Tahoma"/>
          <w:lang w:eastAsia="ar-SA"/>
        </w:rPr>
      </w:pPr>
      <w:r w:rsidRPr="00702720">
        <w:rPr>
          <w:rFonts w:cs="Tahoma"/>
          <w:lang w:eastAsia="ar-SA"/>
        </w:rPr>
        <w:t>6.</w:t>
      </w:r>
      <w:r w:rsidR="0074788A">
        <w:rPr>
          <w:rFonts w:cs="Tahoma"/>
          <w:lang w:eastAsia="ar-SA"/>
        </w:rPr>
        <w:t>6</w:t>
      </w:r>
      <w:r w:rsidRPr="00702720">
        <w:rPr>
          <w:rFonts w:cs="Tahoma"/>
          <w:lang w:eastAsia="ar-SA"/>
        </w:rPr>
        <w:t xml:space="preserve">.2.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 </w:t>
      </w:r>
    </w:p>
    <w:p w14:paraId="1D50661F" w14:textId="662D9964" w:rsidR="00F661A1" w:rsidRPr="00702720" w:rsidRDefault="00732F6F" w:rsidP="00E608B3">
      <w:pPr>
        <w:pStyle w:val="1"/>
        <w:numPr>
          <w:ilvl w:val="0"/>
          <w:numId w:val="0"/>
        </w:numPr>
        <w:rPr>
          <w:rFonts w:cs="Tahoma"/>
        </w:rPr>
      </w:pPr>
      <w:r w:rsidRPr="00702720">
        <w:rPr>
          <w:rFonts w:cs="Tahoma"/>
        </w:rPr>
        <w:lastRenderedPageBreak/>
        <w:tab/>
      </w:r>
      <w:bookmarkStart w:id="493" w:name="_Toc65669362"/>
      <w:bookmarkStart w:id="494" w:name="_Toc65671956"/>
      <w:bookmarkStart w:id="495" w:name="_Toc65672060"/>
      <w:bookmarkStart w:id="496" w:name="_Toc83829747"/>
      <w:bookmarkStart w:id="497" w:name="_Toc83829857"/>
      <w:bookmarkStart w:id="498" w:name="_Toc83928585"/>
      <w:bookmarkStart w:id="499" w:name="_Toc105346433"/>
      <w:bookmarkStart w:id="500" w:name="_Toc191630104"/>
      <w:bookmarkEnd w:id="468"/>
      <w:bookmarkEnd w:id="469"/>
      <w:bookmarkEnd w:id="470"/>
      <w:bookmarkEnd w:id="471"/>
      <w:bookmarkEnd w:id="472"/>
      <w:bookmarkEnd w:id="473"/>
      <w:bookmarkEnd w:id="493"/>
      <w:bookmarkEnd w:id="494"/>
      <w:bookmarkEnd w:id="495"/>
      <w:r w:rsidR="00F661A1" w:rsidRPr="00702720">
        <w:rPr>
          <w:rFonts w:cs="Tahoma"/>
        </w:rPr>
        <w:t>ΠΑΡΑΡΤΗΜΑΤΑ</w:t>
      </w:r>
      <w:bookmarkEnd w:id="496"/>
      <w:bookmarkEnd w:id="497"/>
      <w:bookmarkEnd w:id="498"/>
      <w:bookmarkEnd w:id="499"/>
      <w:bookmarkEnd w:id="500"/>
      <w:r w:rsidR="005E4360" w:rsidRPr="00702720">
        <w:rPr>
          <w:rFonts w:cs="Tahoma"/>
        </w:rPr>
        <w:t xml:space="preserve"> </w:t>
      </w:r>
    </w:p>
    <w:p w14:paraId="306A81CA" w14:textId="5BF64B28" w:rsidR="00F661A1" w:rsidRPr="00702720" w:rsidRDefault="00F661A1" w:rsidP="00194985">
      <w:pPr>
        <w:pStyle w:val="Appendix-Heading1"/>
      </w:pPr>
      <w:bookmarkStart w:id="501" w:name="_Ref182943187"/>
      <w:bookmarkStart w:id="502" w:name="_Ref182943196"/>
      <w:bookmarkStart w:id="503" w:name="_Ref190377666"/>
      <w:bookmarkStart w:id="504" w:name="_Toc191630105"/>
      <w:bookmarkStart w:id="505" w:name="_Ref496625830"/>
      <w:bookmarkStart w:id="506" w:name="_Ref496625399"/>
      <w:bookmarkStart w:id="507" w:name="_Toc83829748"/>
      <w:bookmarkStart w:id="508" w:name="_Toc83829858"/>
      <w:bookmarkStart w:id="509" w:name="_Toc83928586"/>
      <w:bookmarkStart w:id="510" w:name="_Toc105346434"/>
      <w:r w:rsidRPr="00702720">
        <w:t xml:space="preserve">Αναλυτική Περιγραφή Φυσικού και Οικονομικού Αντικειμένου της </w:t>
      </w:r>
      <w:bookmarkEnd w:id="501"/>
      <w:bookmarkEnd w:id="502"/>
      <w:r w:rsidR="00972E9E" w:rsidRPr="00702720">
        <w:t>Σύμβασης</w:t>
      </w:r>
      <w:bookmarkEnd w:id="503"/>
      <w:bookmarkEnd w:id="504"/>
      <w:r w:rsidR="000D7E93" w:rsidRPr="00702720">
        <w:t xml:space="preserve"> </w:t>
      </w:r>
      <w:bookmarkEnd w:id="505"/>
      <w:bookmarkEnd w:id="506"/>
      <w:bookmarkEnd w:id="507"/>
      <w:bookmarkEnd w:id="508"/>
      <w:bookmarkEnd w:id="509"/>
      <w:bookmarkEnd w:id="510"/>
    </w:p>
    <w:p w14:paraId="11548AAE" w14:textId="77777777" w:rsidR="005844E5" w:rsidRPr="00702720" w:rsidRDefault="005844E5" w:rsidP="005844E5">
      <w:pPr>
        <w:rPr>
          <w:rFonts w:cs="Tahoma"/>
        </w:rPr>
      </w:pPr>
    </w:p>
    <w:p w14:paraId="0101E3A6" w14:textId="1470ABF0" w:rsidR="00F661A1" w:rsidRPr="00702720" w:rsidRDefault="00BE3149" w:rsidP="00B91332">
      <w:pPr>
        <w:pStyle w:val="Appendix-Heading2"/>
      </w:pPr>
      <w:bookmarkStart w:id="511" w:name="_Ref5373647"/>
      <w:bookmarkStart w:id="512" w:name="_Ref8383775"/>
      <w:bookmarkStart w:id="513" w:name="_Toc83829750"/>
      <w:bookmarkStart w:id="514" w:name="_Toc83829860"/>
      <w:bookmarkStart w:id="515" w:name="_Toc83928588"/>
      <w:bookmarkStart w:id="516" w:name="_Toc105346436"/>
      <w:bookmarkStart w:id="517" w:name="_Ref128675698"/>
      <w:bookmarkStart w:id="518" w:name="_Toc191630106"/>
      <w:r w:rsidRPr="00702720">
        <w:t xml:space="preserve">Περιβάλλον της </w:t>
      </w:r>
      <w:bookmarkEnd w:id="511"/>
      <w:bookmarkEnd w:id="512"/>
      <w:bookmarkEnd w:id="513"/>
      <w:bookmarkEnd w:id="514"/>
      <w:bookmarkEnd w:id="515"/>
      <w:bookmarkEnd w:id="516"/>
      <w:r w:rsidR="00276C56" w:rsidRPr="00702720">
        <w:t>Σύμβασης</w:t>
      </w:r>
      <w:bookmarkEnd w:id="517"/>
      <w:bookmarkEnd w:id="518"/>
    </w:p>
    <w:p w14:paraId="6552EEA6" w14:textId="21673FF5" w:rsidR="008B4945" w:rsidRPr="00702720" w:rsidRDefault="00135AC8" w:rsidP="007F5B86">
      <w:pPr>
        <w:pStyle w:val="Appendix-Heading3"/>
      </w:pPr>
      <w:bookmarkStart w:id="519" w:name="_Toc191630107"/>
      <w:bookmarkStart w:id="520" w:name="_Toc105346437"/>
      <w:r w:rsidRPr="00702720">
        <w:t xml:space="preserve">Εμπλεκόμενοι στην υλοποίηση της </w:t>
      </w:r>
      <w:r w:rsidR="0040246A" w:rsidRPr="00702720">
        <w:t>Σύμβασης</w:t>
      </w:r>
      <w:bookmarkEnd w:id="519"/>
      <w:r w:rsidR="00EE3B8F" w:rsidRPr="00702720">
        <w:t xml:space="preserve"> </w:t>
      </w:r>
      <w:bookmarkEnd w:id="52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3A0144" w:rsidRPr="00702720" w14:paraId="7F16262D" w14:textId="77777777">
        <w:tc>
          <w:tcPr>
            <w:tcW w:w="3397" w:type="dxa"/>
          </w:tcPr>
          <w:p w14:paraId="366FEB5F" w14:textId="77777777" w:rsidR="003A0144" w:rsidRPr="00702720" w:rsidRDefault="003A0144">
            <w:pPr>
              <w:widowControl w:val="0"/>
              <w:suppressAutoHyphens w:val="0"/>
              <w:spacing w:after="0"/>
              <w:rPr>
                <w:rFonts w:cs="Tahoma"/>
                <w:lang w:eastAsia="en-US"/>
              </w:rPr>
            </w:pPr>
            <w:r w:rsidRPr="00702720">
              <w:rPr>
                <w:rFonts w:cs="Tahoma"/>
                <w:lang w:eastAsia="en-US"/>
              </w:rPr>
              <w:t xml:space="preserve">Φορέας Διαχείρισης </w:t>
            </w:r>
          </w:p>
        </w:tc>
        <w:tc>
          <w:tcPr>
            <w:tcW w:w="2530" w:type="dxa"/>
            <w:vAlign w:val="center"/>
          </w:tcPr>
          <w:p w14:paraId="7EA55E58" w14:textId="77777777" w:rsidR="003A0144" w:rsidRPr="00702720" w:rsidRDefault="003A0144">
            <w:pPr>
              <w:widowControl w:val="0"/>
              <w:suppressAutoHyphens w:val="0"/>
              <w:spacing w:after="0"/>
              <w:rPr>
                <w:rFonts w:cs="Tahoma"/>
                <w:lang w:eastAsia="en-US"/>
              </w:rPr>
            </w:pPr>
            <w:r w:rsidRPr="00702720">
              <w:rPr>
                <w:rFonts w:cs="Tahoma"/>
                <w:lang w:eastAsia="en-US"/>
              </w:rPr>
              <w:t>ΕΥΔΕ-ΤΠΕ</w:t>
            </w:r>
          </w:p>
        </w:tc>
        <w:tc>
          <w:tcPr>
            <w:tcW w:w="3928" w:type="dxa"/>
            <w:vAlign w:val="center"/>
          </w:tcPr>
          <w:p w14:paraId="29215712" w14:textId="5698A8D1" w:rsidR="003A0144" w:rsidRPr="00702720" w:rsidRDefault="003A0144">
            <w:pPr>
              <w:widowControl w:val="0"/>
              <w:suppressAutoHyphens w:val="0"/>
              <w:spacing w:after="0"/>
              <w:rPr>
                <w:rFonts w:cs="Tahoma"/>
                <w:lang w:eastAsia="en-US"/>
              </w:rPr>
            </w:pPr>
            <w:hyperlink r:id="rId36" w:history="1">
              <w:r w:rsidRPr="00702720">
                <w:rPr>
                  <w:rStyle w:val="-"/>
                  <w:rFonts w:cs="Tahoma"/>
                </w:rPr>
                <w:t>http://www.digitalplan.gov.gr/</w:t>
              </w:r>
            </w:hyperlink>
            <w:r w:rsidRPr="00702720">
              <w:rPr>
                <w:rFonts w:cs="Tahoma"/>
              </w:rPr>
              <w:t xml:space="preserve"> </w:t>
            </w:r>
          </w:p>
        </w:tc>
      </w:tr>
      <w:tr w:rsidR="003A0144" w:rsidRPr="00702720" w14:paraId="7261D9C4" w14:textId="77777777">
        <w:tc>
          <w:tcPr>
            <w:tcW w:w="3397" w:type="dxa"/>
            <w:vAlign w:val="center"/>
          </w:tcPr>
          <w:p w14:paraId="0FC387FC" w14:textId="77777777" w:rsidR="003A0144" w:rsidRPr="00702720" w:rsidRDefault="003A0144">
            <w:pPr>
              <w:widowControl w:val="0"/>
              <w:suppressAutoHyphens w:val="0"/>
              <w:spacing w:after="0"/>
              <w:rPr>
                <w:rFonts w:cs="Tahoma"/>
                <w:lang w:eastAsia="en-US"/>
              </w:rPr>
            </w:pPr>
            <w:r w:rsidRPr="00702720">
              <w:rPr>
                <w:rFonts w:cs="Tahoma"/>
                <w:lang w:eastAsia="en-US"/>
              </w:rPr>
              <w:t>Φορέας Υλοποίησης</w:t>
            </w:r>
          </w:p>
        </w:tc>
        <w:tc>
          <w:tcPr>
            <w:tcW w:w="2530" w:type="dxa"/>
            <w:vAlign w:val="center"/>
          </w:tcPr>
          <w:p w14:paraId="5B4476EF" w14:textId="77777777" w:rsidR="003A0144" w:rsidRPr="00702720" w:rsidRDefault="003A0144">
            <w:pPr>
              <w:widowControl w:val="0"/>
              <w:suppressAutoHyphens w:val="0"/>
              <w:spacing w:after="0"/>
              <w:rPr>
                <w:rFonts w:cs="Tahoma"/>
                <w:lang w:eastAsia="en-US"/>
              </w:rPr>
            </w:pPr>
            <w:r w:rsidRPr="00702720">
              <w:rPr>
                <w:rFonts w:cs="Tahoma"/>
                <w:lang w:eastAsia="en-US"/>
              </w:rPr>
              <w:t>Κοινωνία της Πληροφορίας Μ.Α.Ε</w:t>
            </w:r>
          </w:p>
        </w:tc>
        <w:tc>
          <w:tcPr>
            <w:tcW w:w="3928" w:type="dxa"/>
            <w:vAlign w:val="center"/>
          </w:tcPr>
          <w:p w14:paraId="6C9384FD" w14:textId="76D9CE15" w:rsidR="003A0144" w:rsidRPr="00702720" w:rsidRDefault="003A0144">
            <w:pPr>
              <w:widowControl w:val="0"/>
              <w:suppressAutoHyphens w:val="0"/>
              <w:spacing w:after="0"/>
              <w:rPr>
                <w:rFonts w:cs="Tahoma"/>
                <w:lang w:val="en-US" w:eastAsia="en-US"/>
              </w:rPr>
            </w:pPr>
            <w:r w:rsidRPr="00702720">
              <w:rPr>
                <w:rFonts w:cs="Tahoma"/>
                <w:lang w:eastAsia="en-US"/>
              </w:rPr>
              <w:t xml:space="preserve">Βλ. Παρ. </w:t>
            </w:r>
            <w:r w:rsidR="002C1EE9" w:rsidRPr="00702720">
              <w:rPr>
                <w:rFonts w:cs="Tahoma"/>
                <w:lang w:eastAsia="en-US"/>
              </w:rPr>
              <w:fldChar w:fldCharType="begin"/>
            </w:r>
            <w:r w:rsidR="002C1EE9" w:rsidRPr="00702720">
              <w:rPr>
                <w:rFonts w:cs="Tahoma"/>
                <w:lang w:eastAsia="en-US"/>
              </w:rPr>
              <w:instrText xml:space="preserve"> REF _Ref89384066 \r \h </w:instrText>
            </w:r>
            <w:r w:rsidR="00702720" w:rsidRPr="00702720">
              <w:rPr>
                <w:rFonts w:cs="Tahoma"/>
                <w:lang w:eastAsia="en-US"/>
              </w:rPr>
              <w:instrText xml:space="preserve"> \* MERGEFORMAT </w:instrText>
            </w:r>
            <w:r w:rsidR="002C1EE9" w:rsidRPr="00702720">
              <w:rPr>
                <w:rFonts w:cs="Tahoma"/>
                <w:lang w:eastAsia="en-US"/>
              </w:rPr>
            </w:r>
            <w:r w:rsidR="002C1EE9" w:rsidRPr="00702720">
              <w:rPr>
                <w:rFonts w:cs="Tahoma"/>
                <w:lang w:eastAsia="en-US"/>
              </w:rPr>
              <w:fldChar w:fldCharType="separate"/>
            </w:r>
            <w:r w:rsidR="00EA12ED">
              <w:rPr>
                <w:rFonts w:cs="Tahoma"/>
                <w:lang w:eastAsia="en-US"/>
              </w:rPr>
              <w:t>I.1.1.1</w:t>
            </w:r>
            <w:r w:rsidR="002C1EE9" w:rsidRPr="00702720">
              <w:rPr>
                <w:rFonts w:cs="Tahoma"/>
                <w:lang w:eastAsia="en-US"/>
              </w:rPr>
              <w:fldChar w:fldCharType="end"/>
            </w:r>
          </w:p>
        </w:tc>
      </w:tr>
      <w:tr w:rsidR="003A0144" w:rsidRPr="00702720" w14:paraId="188BE0DA" w14:textId="77777777">
        <w:tc>
          <w:tcPr>
            <w:tcW w:w="3397" w:type="dxa"/>
            <w:vAlign w:val="center"/>
          </w:tcPr>
          <w:p w14:paraId="2EEC17C9" w14:textId="77777777" w:rsidR="003A0144" w:rsidRPr="00702720" w:rsidRDefault="003A0144">
            <w:pPr>
              <w:widowControl w:val="0"/>
              <w:suppressAutoHyphens w:val="0"/>
              <w:spacing w:after="0"/>
              <w:rPr>
                <w:rFonts w:cs="Tahoma"/>
                <w:lang w:eastAsia="en-US"/>
              </w:rPr>
            </w:pPr>
            <w:r w:rsidRPr="00702720">
              <w:rPr>
                <w:rFonts w:cs="Tahoma"/>
                <w:lang w:eastAsia="en-US"/>
              </w:rPr>
              <w:t>Φορέας Χρηματοδότησης</w:t>
            </w:r>
          </w:p>
        </w:tc>
        <w:tc>
          <w:tcPr>
            <w:tcW w:w="2530" w:type="dxa"/>
            <w:vAlign w:val="center"/>
          </w:tcPr>
          <w:p w14:paraId="32593CEF" w14:textId="77777777" w:rsidR="003A0144" w:rsidRPr="00702720" w:rsidRDefault="003A0144">
            <w:pPr>
              <w:widowControl w:val="0"/>
              <w:suppressAutoHyphens w:val="0"/>
              <w:spacing w:after="0"/>
              <w:rPr>
                <w:rFonts w:cs="Tahoma"/>
                <w:lang w:eastAsia="en-US"/>
              </w:rPr>
            </w:pPr>
            <w:r w:rsidRPr="00702720">
              <w:rPr>
                <w:rFonts w:cs="Tahoma"/>
                <w:lang w:eastAsia="en-US"/>
              </w:rPr>
              <w:t>Υπουργείο Ψηφιακής Διακυβέρνησης</w:t>
            </w:r>
          </w:p>
        </w:tc>
        <w:tc>
          <w:tcPr>
            <w:tcW w:w="3928" w:type="dxa"/>
            <w:vAlign w:val="center"/>
          </w:tcPr>
          <w:p w14:paraId="2483582B" w14:textId="7C32C969" w:rsidR="003A0144" w:rsidRPr="00702720" w:rsidRDefault="003A0144">
            <w:pPr>
              <w:widowControl w:val="0"/>
              <w:suppressAutoHyphens w:val="0"/>
              <w:spacing w:after="0"/>
              <w:rPr>
                <w:rFonts w:cs="Tahoma"/>
                <w:u w:val="single"/>
                <w:lang w:eastAsia="en-US"/>
              </w:rPr>
            </w:pPr>
            <w:hyperlink r:id="rId37" w:history="1">
              <w:r w:rsidRPr="00702720">
                <w:rPr>
                  <w:rStyle w:val="-"/>
                  <w:rFonts w:cs="Tahoma"/>
                  <w:lang w:eastAsia="en-US"/>
                </w:rPr>
                <w:t>www.</w:t>
              </w:r>
              <w:proofErr w:type="spellStart"/>
              <w:r w:rsidRPr="00702720">
                <w:rPr>
                  <w:rStyle w:val="-"/>
                  <w:rFonts w:cs="Tahoma"/>
                  <w:lang w:val="en-US" w:eastAsia="en-US"/>
                </w:rPr>
                <w:t>mindigital</w:t>
              </w:r>
              <w:proofErr w:type="spellEnd"/>
              <w:r w:rsidRPr="00702720">
                <w:rPr>
                  <w:rStyle w:val="-"/>
                  <w:rFonts w:cs="Tahoma"/>
                  <w:lang w:eastAsia="en-US"/>
                </w:rPr>
                <w:t>.</w:t>
              </w:r>
              <w:proofErr w:type="spellStart"/>
              <w:r w:rsidRPr="00702720">
                <w:rPr>
                  <w:rStyle w:val="-"/>
                  <w:rFonts w:cs="Tahoma"/>
                  <w:lang w:eastAsia="en-US"/>
                </w:rPr>
                <w:t>gr</w:t>
              </w:r>
              <w:proofErr w:type="spellEnd"/>
            </w:hyperlink>
          </w:p>
          <w:p w14:paraId="5DDA3E10" w14:textId="26086779" w:rsidR="003A0144" w:rsidRPr="00702720" w:rsidRDefault="003A0144">
            <w:pPr>
              <w:widowControl w:val="0"/>
              <w:suppressAutoHyphens w:val="0"/>
              <w:spacing w:after="0"/>
              <w:rPr>
                <w:rFonts w:cs="Tahoma"/>
                <w:lang w:eastAsia="en-US"/>
              </w:rPr>
            </w:pPr>
            <w:r w:rsidRPr="00702720">
              <w:rPr>
                <w:rFonts w:cs="Tahoma"/>
                <w:lang w:eastAsia="en-US"/>
              </w:rPr>
              <w:t xml:space="preserve">Βλ. Παρ. </w:t>
            </w:r>
            <w:r w:rsidR="002C1EE9" w:rsidRPr="00702720">
              <w:rPr>
                <w:rFonts w:cs="Tahoma"/>
                <w:lang w:eastAsia="en-US"/>
              </w:rPr>
              <w:fldChar w:fldCharType="begin"/>
            </w:r>
            <w:r w:rsidR="002C1EE9" w:rsidRPr="00702720">
              <w:rPr>
                <w:rFonts w:cs="Tahoma"/>
                <w:lang w:eastAsia="en-US"/>
              </w:rPr>
              <w:instrText xml:space="preserve"> REF _Ref61302560 \r \h </w:instrText>
            </w:r>
            <w:r w:rsidR="00702720" w:rsidRPr="00702720">
              <w:rPr>
                <w:rFonts w:cs="Tahoma"/>
                <w:lang w:eastAsia="en-US"/>
              </w:rPr>
              <w:instrText xml:space="preserve"> \* MERGEFORMAT </w:instrText>
            </w:r>
            <w:r w:rsidR="002C1EE9" w:rsidRPr="00702720">
              <w:rPr>
                <w:rFonts w:cs="Tahoma"/>
                <w:lang w:eastAsia="en-US"/>
              </w:rPr>
            </w:r>
            <w:r w:rsidR="002C1EE9" w:rsidRPr="00702720">
              <w:rPr>
                <w:rFonts w:cs="Tahoma"/>
                <w:lang w:eastAsia="en-US"/>
              </w:rPr>
              <w:fldChar w:fldCharType="separate"/>
            </w:r>
            <w:r w:rsidR="00EA12ED">
              <w:rPr>
                <w:rFonts w:cs="Tahoma"/>
                <w:lang w:eastAsia="en-US"/>
              </w:rPr>
              <w:t>I.1.1.2</w:t>
            </w:r>
            <w:r w:rsidR="002C1EE9" w:rsidRPr="00702720">
              <w:rPr>
                <w:rFonts w:cs="Tahoma"/>
                <w:lang w:eastAsia="en-US"/>
              </w:rPr>
              <w:fldChar w:fldCharType="end"/>
            </w:r>
          </w:p>
        </w:tc>
      </w:tr>
      <w:tr w:rsidR="00FA6CD2" w:rsidRPr="00702720" w14:paraId="7D683FFB" w14:textId="77777777">
        <w:tc>
          <w:tcPr>
            <w:tcW w:w="3397" w:type="dxa"/>
            <w:vAlign w:val="center"/>
          </w:tcPr>
          <w:p w14:paraId="493DDA65" w14:textId="77777777" w:rsidR="00FA6CD2" w:rsidRPr="00702720" w:rsidRDefault="00FA6CD2" w:rsidP="00FA6CD2">
            <w:pPr>
              <w:widowControl w:val="0"/>
              <w:suppressAutoHyphens w:val="0"/>
              <w:spacing w:after="0"/>
              <w:rPr>
                <w:rFonts w:cs="Tahoma"/>
                <w:lang w:eastAsia="en-US"/>
              </w:rPr>
            </w:pPr>
            <w:r w:rsidRPr="00702720">
              <w:rPr>
                <w:rFonts w:cs="Tahoma"/>
                <w:lang w:eastAsia="en-US"/>
              </w:rPr>
              <w:t>Κύριος του Έργου</w:t>
            </w:r>
          </w:p>
        </w:tc>
        <w:tc>
          <w:tcPr>
            <w:tcW w:w="2530" w:type="dxa"/>
          </w:tcPr>
          <w:p w14:paraId="64F02E4E" w14:textId="3C9645CE" w:rsidR="00FA6CD2" w:rsidRPr="00702720" w:rsidRDefault="00311C3D" w:rsidP="00FA6CD2">
            <w:pPr>
              <w:widowControl w:val="0"/>
              <w:suppressAutoHyphens w:val="0"/>
              <w:spacing w:after="0"/>
              <w:rPr>
                <w:rFonts w:cs="Tahoma"/>
                <w:lang w:eastAsia="en-US"/>
              </w:rPr>
            </w:pPr>
            <w:r w:rsidRPr="00702720">
              <w:rPr>
                <w:rFonts w:cs="Tahoma"/>
                <w:lang w:eastAsia="en-US"/>
              </w:rPr>
              <w:t>Υπουργείο Ψηφιακής Διακυβέρνησης</w:t>
            </w:r>
          </w:p>
        </w:tc>
        <w:tc>
          <w:tcPr>
            <w:tcW w:w="3928" w:type="dxa"/>
          </w:tcPr>
          <w:p w14:paraId="6D2D4977" w14:textId="74503FF3" w:rsidR="00FA6CD2" w:rsidRPr="00702720" w:rsidRDefault="00FA6CD2" w:rsidP="00FA6CD2">
            <w:pPr>
              <w:widowControl w:val="0"/>
              <w:suppressAutoHyphens w:val="0"/>
              <w:spacing w:after="0"/>
              <w:rPr>
                <w:rFonts w:cs="Tahoma"/>
                <w:lang w:eastAsia="en-US"/>
              </w:rPr>
            </w:pPr>
            <w:r w:rsidRPr="00702720">
              <w:rPr>
                <w:rFonts w:cs="Tahoma"/>
                <w:lang w:eastAsia="en-US"/>
              </w:rPr>
              <w:t xml:space="preserve">Βλ. Παρ. </w:t>
            </w:r>
            <w:r w:rsidR="00311C3D" w:rsidRPr="00702720">
              <w:rPr>
                <w:rFonts w:cs="Tahoma"/>
                <w:lang w:eastAsia="en-US"/>
              </w:rPr>
              <w:fldChar w:fldCharType="begin"/>
            </w:r>
            <w:r w:rsidR="00311C3D" w:rsidRPr="00702720">
              <w:rPr>
                <w:rFonts w:cs="Tahoma"/>
                <w:lang w:eastAsia="en-US"/>
              </w:rPr>
              <w:instrText xml:space="preserve"> REF _Ref61302560 \r \h  \* MERGEFORMAT </w:instrText>
            </w:r>
            <w:r w:rsidR="00311C3D" w:rsidRPr="00702720">
              <w:rPr>
                <w:rFonts w:cs="Tahoma"/>
                <w:lang w:eastAsia="en-US"/>
              </w:rPr>
            </w:r>
            <w:r w:rsidR="00311C3D" w:rsidRPr="00702720">
              <w:rPr>
                <w:rFonts w:cs="Tahoma"/>
                <w:lang w:eastAsia="en-US"/>
              </w:rPr>
              <w:fldChar w:fldCharType="separate"/>
            </w:r>
            <w:r w:rsidR="00EA12ED">
              <w:rPr>
                <w:rFonts w:cs="Tahoma"/>
                <w:lang w:eastAsia="en-US"/>
              </w:rPr>
              <w:t>I.1.1.2</w:t>
            </w:r>
            <w:r w:rsidR="00311C3D" w:rsidRPr="00702720">
              <w:rPr>
                <w:rFonts w:cs="Tahoma"/>
                <w:lang w:eastAsia="en-US"/>
              </w:rPr>
              <w:fldChar w:fldCharType="end"/>
            </w:r>
          </w:p>
        </w:tc>
      </w:tr>
      <w:tr w:rsidR="00FA6CD2" w:rsidRPr="00702720" w14:paraId="3D5EDD83" w14:textId="77777777">
        <w:tc>
          <w:tcPr>
            <w:tcW w:w="3397" w:type="dxa"/>
            <w:vAlign w:val="center"/>
          </w:tcPr>
          <w:p w14:paraId="236B73CD" w14:textId="77777777" w:rsidR="00FA6CD2" w:rsidRPr="00702720" w:rsidRDefault="00FA6CD2" w:rsidP="00FA6CD2">
            <w:pPr>
              <w:widowControl w:val="0"/>
              <w:suppressAutoHyphens w:val="0"/>
              <w:spacing w:after="0"/>
              <w:rPr>
                <w:rFonts w:cs="Tahoma"/>
                <w:lang w:eastAsia="en-US"/>
              </w:rPr>
            </w:pPr>
            <w:r w:rsidRPr="00702720">
              <w:rPr>
                <w:rFonts w:cs="Tahoma"/>
                <w:lang w:eastAsia="en-US"/>
              </w:rPr>
              <w:t>Φορέας Λειτουργίας του Έργου</w:t>
            </w:r>
          </w:p>
        </w:tc>
        <w:tc>
          <w:tcPr>
            <w:tcW w:w="2530" w:type="dxa"/>
          </w:tcPr>
          <w:p w14:paraId="6C463D70" w14:textId="18EDDBFD" w:rsidR="00FA6CD2" w:rsidRPr="00702720" w:rsidRDefault="006D1FA4" w:rsidP="00FA6CD2">
            <w:pPr>
              <w:widowControl w:val="0"/>
              <w:suppressAutoHyphens w:val="0"/>
              <w:spacing w:after="0"/>
              <w:rPr>
                <w:rFonts w:cs="Tahoma"/>
                <w:lang w:eastAsia="en-US"/>
              </w:rPr>
            </w:pPr>
            <w:r w:rsidRPr="00702720">
              <w:rPr>
                <w:rFonts w:cs="Tahoma"/>
              </w:rPr>
              <w:t>Ελληνική Αστυνομία – Κλάδος Τάξης - Διεύθυνση Τροχαίας</w:t>
            </w:r>
          </w:p>
        </w:tc>
        <w:tc>
          <w:tcPr>
            <w:tcW w:w="3928" w:type="dxa"/>
          </w:tcPr>
          <w:p w14:paraId="5DAFD3D8" w14:textId="6084C532" w:rsidR="00FA6CD2" w:rsidRPr="00702720" w:rsidRDefault="00FA6CD2" w:rsidP="00FA6CD2">
            <w:pPr>
              <w:widowControl w:val="0"/>
              <w:suppressAutoHyphens w:val="0"/>
              <w:spacing w:after="0"/>
              <w:rPr>
                <w:rFonts w:cs="Tahoma"/>
                <w:lang w:eastAsia="en-US"/>
              </w:rPr>
            </w:pPr>
            <w:r w:rsidRPr="00702720">
              <w:rPr>
                <w:rFonts w:cs="Tahoma"/>
                <w:lang w:eastAsia="en-US"/>
              </w:rPr>
              <w:t xml:space="preserve">Βλ. Παρ. </w:t>
            </w:r>
            <w:r w:rsidRPr="00702720">
              <w:rPr>
                <w:rFonts w:cs="Tahoma"/>
                <w:lang w:eastAsia="en-US"/>
              </w:rPr>
              <w:fldChar w:fldCharType="begin"/>
            </w:r>
            <w:r w:rsidRPr="00702720">
              <w:rPr>
                <w:rFonts w:cs="Tahoma"/>
                <w:lang w:eastAsia="en-US"/>
              </w:rPr>
              <w:instrText xml:space="preserve"> REF _Ref89384095 \r \h </w:instrText>
            </w:r>
            <w:r w:rsidR="00702720" w:rsidRPr="00702720">
              <w:rPr>
                <w:rFonts w:cs="Tahoma"/>
                <w:lang w:eastAsia="en-US"/>
              </w:rPr>
              <w:instrText xml:space="preserve"> \* MERGEFORMAT </w:instrText>
            </w:r>
            <w:r w:rsidRPr="00702720">
              <w:rPr>
                <w:rFonts w:cs="Tahoma"/>
                <w:lang w:eastAsia="en-US"/>
              </w:rPr>
            </w:r>
            <w:r w:rsidRPr="00702720">
              <w:rPr>
                <w:rFonts w:cs="Tahoma"/>
                <w:lang w:eastAsia="en-US"/>
              </w:rPr>
              <w:fldChar w:fldCharType="separate"/>
            </w:r>
            <w:r w:rsidR="00EA12ED">
              <w:rPr>
                <w:rFonts w:cs="Tahoma"/>
                <w:lang w:eastAsia="en-US"/>
              </w:rPr>
              <w:t>I.1.1.3</w:t>
            </w:r>
            <w:r w:rsidRPr="00702720">
              <w:rPr>
                <w:rFonts w:cs="Tahoma"/>
                <w:lang w:eastAsia="en-US"/>
              </w:rPr>
              <w:fldChar w:fldCharType="end"/>
            </w:r>
          </w:p>
        </w:tc>
      </w:tr>
      <w:tr w:rsidR="003A0144" w:rsidRPr="00702720" w:rsidDel="00DF55C4" w14:paraId="40F01635" w14:textId="77777777">
        <w:tc>
          <w:tcPr>
            <w:tcW w:w="3397" w:type="dxa"/>
            <w:vAlign w:val="center"/>
          </w:tcPr>
          <w:p w14:paraId="7B64AE79" w14:textId="77777777" w:rsidR="003A0144" w:rsidRPr="00702720" w:rsidDel="00DF55C4" w:rsidRDefault="003A0144">
            <w:pPr>
              <w:widowControl w:val="0"/>
              <w:suppressAutoHyphens w:val="0"/>
              <w:spacing w:after="0"/>
              <w:rPr>
                <w:rFonts w:cs="Tahoma"/>
                <w:lang w:eastAsia="en-US"/>
              </w:rPr>
            </w:pPr>
            <w:r w:rsidRPr="00702720">
              <w:rPr>
                <w:rFonts w:cs="Tahoma"/>
                <w:lang w:eastAsia="en-US"/>
              </w:rPr>
              <w:t>Όργανα &amp; Επιτροπές Παρακολούθησης, Διακυβέρνησης και Ελέγχου του Έργου</w:t>
            </w:r>
          </w:p>
        </w:tc>
        <w:tc>
          <w:tcPr>
            <w:tcW w:w="2530" w:type="dxa"/>
            <w:vAlign w:val="center"/>
          </w:tcPr>
          <w:p w14:paraId="60864786" w14:textId="77777777" w:rsidR="003A0144" w:rsidRPr="00702720" w:rsidDel="00DF55C4" w:rsidRDefault="003A0144">
            <w:pPr>
              <w:widowControl w:val="0"/>
              <w:suppressAutoHyphens w:val="0"/>
              <w:spacing w:after="0"/>
              <w:rPr>
                <w:rFonts w:cs="Tahoma"/>
                <w:lang w:eastAsia="en-US"/>
              </w:rPr>
            </w:pPr>
            <w:r w:rsidRPr="00702720">
              <w:rPr>
                <w:rFonts w:cs="Tahoma"/>
                <w:lang w:eastAsia="en-US"/>
              </w:rPr>
              <w:t>-</w:t>
            </w:r>
          </w:p>
        </w:tc>
        <w:tc>
          <w:tcPr>
            <w:tcW w:w="3928" w:type="dxa"/>
            <w:vAlign w:val="center"/>
          </w:tcPr>
          <w:p w14:paraId="1A72CB5B" w14:textId="4183A244" w:rsidR="003A0144" w:rsidRPr="00702720" w:rsidDel="00DF55C4" w:rsidRDefault="003A0144">
            <w:pPr>
              <w:widowControl w:val="0"/>
              <w:suppressAutoHyphens w:val="0"/>
              <w:spacing w:after="0"/>
              <w:rPr>
                <w:rFonts w:cs="Tahoma"/>
                <w:lang w:eastAsia="en-US"/>
              </w:rPr>
            </w:pPr>
            <w:r w:rsidRPr="00702720">
              <w:rPr>
                <w:rFonts w:cs="Tahoma"/>
                <w:lang w:eastAsia="en-US"/>
              </w:rPr>
              <w:t xml:space="preserve">Βλ. Παρ. </w:t>
            </w:r>
            <w:r w:rsidR="002C1EE9" w:rsidRPr="00702720">
              <w:rPr>
                <w:rFonts w:cs="Tahoma"/>
                <w:lang w:eastAsia="en-US"/>
              </w:rPr>
              <w:fldChar w:fldCharType="begin"/>
            </w:r>
            <w:r w:rsidR="002C1EE9" w:rsidRPr="00702720">
              <w:rPr>
                <w:rFonts w:cs="Tahoma"/>
                <w:lang w:eastAsia="en-US"/>
              </w:rPr>
              <w:instrText xml:space="preserve"> REF _Ref89384184 \r \h </w:instrText>
            </w:r>
            <w:r w:rsidR="00702720" w:rsidRPr="00702720">
              <w:rPr>
                <w:rFonts w:cs="Tahoma"/>
                <w:lang w:eastAsia="en-US"/>
              </w:rPr>
              <w:instrText xml:space="preserve"> \* MERGEFORMAT </w:instrText>
            </w:r>
            <w:r w:rsidR="002C1EE9" w:rsidRPr="00702720">
              <w:rPr>
                <w:rFonts w:cs="Tahoma"/>
                <w:lang w:eastAsia="en-US"/>
              </w:rPr>
            </w:r>
            <w:r w:rsidR="002C1EE9" w:rsidRPr="00702720">
              <w:rPr>
                <w:rFonts w:cs="Tahoma"/>
                <w:lang w:eastAsia="en-US"/>
              </w:rPr>
              <w:fldChar w:fldCharType="separate"/>
            </w:r>
            <w:r w:rsidR="00EA12ED">
              <w:rPr>
                <w:rFonts w:cs="Tahoma"/>
                <w:lang w:eastAsia="en-US"/>
              </w:rPr>
              <w:t>I.1.1.4</w:t>
            </w:r>
            <w:r w:rsidR="002C1EE9" w:rsidRPr="00702720">
              <w:rPr>
                <w:rFonts w:cs="Tahoma"/>
                <w:lang w:eastAsia="en-US"/>
              </w:rPr>
              <w:fldChar w:fldCharType="end"/>
            </w:r>
          </w:p>
        </w:tc>
      </w:tr>
    </w:tbl>
    <w:p w14:paraId="2478FFF0" w14:textId="72EDA3E5" w:rsidR="009C6CA4" w:rsidRPr="00702720" w:rsidRDefault="009C6CA4" w:rsidP="009C6CA4">
      <w:pPr>
        <w:rPr>
          <w:rFonts w:cs="Tahoma"/>
        </w:rPr>
      </w:pPr>
    </w:p>
    <w:p w14:paraId="3625BF6E" w14:textId="64751A39" w:rsidR="004966BA" w:rsidRPr="00702720" w:rsidRDefault="004966BA" w:rsidP="00BF6B20">
      <w:pPr>
        <w:pStyle w:val="Appendix-Heading4"/>
      </w:pPr>
      <w:bookmarkStart w:id="521" w:name="_Ref89384066"/>
      <w:bookmarkStart w:id="522" w:name="_Toc105346438"/>
      <w:r w:rsidRPr="00702720">
        <w:t>Φορέας Υλοποίησης – Αναθέτουσα Αρχή</w:t>
      </w:r>
      <w:bookmarkEnd w:id="521"/>
      <w:bookmarkEnd w:id="522"/>
      <w:r w:rsidRPr="00702720">
        <w:t xml:space="preserve"> </w:t>
      </w:r>
    </w:p>
    <w:p w14:paraId="612DB8E0" w14:textId="77777777" w:rsidR="004966BA" w:rsidRPr="00702720" w:rsidRDefault="004966BA" w:rsidP="004966BA">
      <w:pPr>
        <w:rPr>
          <w:rFonts w:cs="Tahoma"/>
        </w:rPr>
      </w:pPr>
      <w:r w:rsidRPr="00702720">
        <w:rPr>
          <w:rFonts w:cs="Tahoma"/>
        </w:rPr>
        <w:t>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20447856" w14:textId="321A4204" w:rsidR="00EA1D44" w:rsidRPr="00702720" w:rsidRDefault="004966BA" w:rsidP="004966BA">
      <w:pPr>
        <w:rPr>
          <w:rFonts w:cs="Tahoma"/>
        </w:rPr>
      </w:pPr>
      <w:r w:rsidRPr="00702720">
        <w:rPr>
          <w:rFonts w:cs="Tahoma"/>
        </w:rPr>
        <w:t>Βασικός σκοπός της Εταιρείας, όπως ορίζεται στην τελευταία τροποποίηση του καταστατικού αυτής (ΦΕΚ 343/Β/07-02-2020), είναι:</w:t>
      </w:r>
    </w:p>
    <w:p w14:paraId="08D975A5" w14:textId="77777777" w:rsidR="0041412A" w:rsidRPr="00702720" w:rsidRDefault="0041412A" w:rsidP="0041412A">
      <w:pPr>
        <w:shd w:val="clear" w:color="auto" w:fill="FFFFFF"/>
        <w:suppressAutoHyphens w:val="0"/>
        <w:spacing w:after="150"/>
        <w:rPr>
          <w:rFonts w:cs="Tahoma"/>
        </w:rPr>
      </w:pPr>
      <w:r w:rsidRPr="00702720">
        <w:rPr>
          <w:rFonts w:cs="Tahoma"/>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702720">
        <w:rPr>
          <w:rFonts w:cs="Tahoma"/>
        </w:rPr>
        <w:t>ενωσιακούς</w:t>
      </w:r>
      <w:proofErr w:type="spellEnd"/>
      <w:r w:rsidRPr="00702720">
        <w:rPr>
          <w:rFonts w:cs="Tahoma"/>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1982FADC" w14:textId="77777777" w:rsidR="0041412A" w:rsidRPr="00702720" w:rsidRDefault="0041412A" w:rsidP="0041412A">
      <w:pPr>
        <w:shd w:val="clear" w:color="auto" w:fill="FFFFFF"/>
        <w:suppressAutoHyphens w:val="0"/>
        <w:spacing w:after="150"/>
        <w:rPr>
          <w:rFonts w:cs="Tahoma"/>
        </w:rPr>
      </w:pPr>
      <w:r w:rsidRPr="00702720">
        <w:rPr>
          <w:rFonts w:cs="Tahoma"/>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702720">
        <w:rPr>
          <w:rFonts w:cs="Tahoma"/>
        </w:rPr>
        <w:t>ενωσιακούς</w:t>
      </w:r>
      <w:proofErr w:type="spellEnd"/>
      <w:r w:rsidRPr="00702720">
        <w:rPr>
          <w:rFonts w:cs="Tahoma"/>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50DE7B13" w14:textId="77777777" w:rsidR="0041412A" w:rsidRPr="00702720" w:rsidRDefault="0041412A" w:rsidP="0041412A">
      <w:pPr>
        <w:shd w:val="clear" w:color="auto" w:fill="FFFFFF"/>
        <w:suppressAutoHyphens w:val="0"/>
        <w:spacing w:after="150"/>
        <w:rPr>
          <w:rFonts w:cs="Tahoma"/>
        </w:rPr>
      </w:pPr>
      <w:r w:rsidRPr="00702720">
        <w:rPr>
          <w:rFonts w:cs="Tahoma"/>
        </w:rP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22467BD" w14:textId="77777777" w:rsidR="0041412A" w:rsidRPr="00702720" w:rsidRDefault="0041412A" w:rsidP="0041412A">
      <w:pPr>
        <w:shd w:val="clear" w:color="auto" w:fill="FFFFFF"/>
        <w:suppressAutoHyphens w:val="0"/>
        <w:spacing w:after="150"/>
        <w:rPr>
          <w:rFonts w:cs="Tahoma"/>
        </w:rPr>
      </w:pPr>
      <w:r w:rsidRPr="00702720">
        <w:rPr>
          <w:rFonts w:cs="Tahoma"/>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49AC7D59" w14:textId="77777777" w:rsidR="0041412A" w:rsidRPr="00702720" w:rsidRDefault="0041412A" w:rsidP="0041412A">
      <w:pPr>
        <w:shd w:val="clear" w:color="auto" w:fill="FFFFFF"/>
        <w:suppressAutoHyphens w:val="0"/>
        <w:spacing w:after="150"/>
        <w:rPr>
          <w:rFonts w:cs="Tahoma"/>
        </w:rPr>
      </w:pPr>
      <w:r w:rsidRPr="00702720">
        <w:rPr>
          <w:rFonts w:cs="Tahoma"/>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7951A84E" w14:textId="77777777" w:rsidR="0041412A" w:rsidRPr="00702720" w:rsidRDefault="0041412A" w:rsidP="0041412A">
      <w:pPr>
        <w:shd w:val="clear" w:color="auto" w:fill="FFFFFF"/>
        <w:suppressAutoHyphens w:val="0"/>
        <w:spacing w:after="150"/>
        <w:rPr>
          <w:rFonts w:cs="Tahoma"/>
        </w:rPr>
      </w:pPr>
      <w:proofErr w:type="spellStart"/>
      <w:r w:rsidRPr="00702720">
        <w:rPr>
          <w:rFonts w:cs="Tahoma"/>
        </w:rPr>
        <w:t>στ</w:t>
      </w:r>
      <w:proofErr w:type="spellEnd"/>
      <w:r w:rsidRPr="00702720">
        <w:rPr>
          <w:rFonts w:cs="Tahoma"/>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702720">
        <w:rPr>
          <w:rFonts w:cs="Tahoma"/>
        </w:rPr>
        <w:t>ενωσιακή</w:t>
      </w:r>
      <w:proofErr w:type="spellEnd"/>
      <w:r w:rsidRPr="00702720">
        <w:rPr>
          <w:rFonts w:cs="Tahoma"/>
        </w:rPr>
        <w:t xml:space="preserve"> ή/και εθνική) ύστερα από αίτηση του φορέα και υπογραφή σχετικής προγραμματικής συμφωνίας με την εταιρεία.</w:t>
      </w:r>
    </w:p>
    <w:p w14:paraId="4CB2BB89" w14:textId="77777777" w:rsidR="0041412A" w:rsidRPr="00702720" w:rsidRDefault="0041412A" w:rsidP="0041412A">
      <w:pPr>
        <w:shd w:val="clear" w:color="auto" w:fill="FFFFFF"/>
        <w:suppressAutoHyphens w:val="0"/>
        <w:spacing w:after="150"/>
        <w:rPr>
          <w:rFonts w:cs="Tahoma"/>
        </w:rPr>
      </w:pPr>
      <w:r w:rsidRPr="00702720">
        <w:rPr>
          <w:rFonts w:cs="Tahoma"/>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7FD152B4" w14:textId="77777777" w:rsidR="0041412A" w:rsidRPr="00702720" w:rsidRDefault="0041412A" w:rsidP="0041412A">
      <w:pPr>
        <w:shd w:val="clear" w:color="auto" w:fill="FFFFFF"/>
        <w:suppressAutoHyphens w:val="0"/>
        <w:spacing w:after="150"/>
        <w:rPr>
          <w:rFonts w:cs="Tahoma"/>
        </w:rPr>
      </w:pPr>
      <w:r w:rsidRPr="00702720">
        <w:rPr>
          <w:rFonts w:cs="Tahoma"/>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702720">
        <w:rPr>
          <w:rFonts w:cs="Tahoma"/>
        </w:rPr>
        <w:t>ενωσιακούς</w:t>
      </w:r>
      <w:proofErr w:type="spellEnd"/>
      <w:r w:rsidRPr="00702720">
        <w:rPr>
          <w:rFonts w:cs="Tahoma"/>
        </w:rPr>
        <w:t xml:space="preserve"> ή/και εθνικούς πόρους ή/ και μέσω του Προγράμματος Δημοσίων Επενδύσεων. </w:t>
      </w:r>
    </w:p>
    <w:p w14:paraId="1C5EBEBA" w14:textId="77777777" w:rsidR="0041412A" w:rsidRPr="00702720" w:rsidRDefault="0041412A" w:rsidP="0041412A">
      <w:pPr>
        <w:shd w:val="clear" w:color="auto" w:fill="FFFFFF"/>
        <w:suppressAutoHyphens w:val="0"/>
        <w:spacing w:after="150"/>
        <w:rPr>
          <w:rFonts w:cs="Tahoma"/>
        </w:rPr>
      </w:pPr>
      <w:r w:rsidRPr="00702720">
        <w:rPr>
          <w:rFonts w:cs="Tahoma"/>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79C79872" w14:textId="77777777" w:rsidR="0041412A" w:rsidRPr="00702720" w:rsidRDefault="0041412A" w:rsidP="0041412A">
      <w:pPr>
        <w:shd w:val="clear" w:color="auto" w:fill="FFFFFF"/>
        <w:suppressAutoHyphens w:val="0"/>
        <w:spacing w:after="150"/>
        <w:rPr>
          <w:rFonts w:cs="Tahoma"/>
        </w:rPr>
      </w:pPr>
      <w:r w:rsidRPr="00702720">
        <w:rPr>
          <w:rFonts w:cs="Tahoma"/>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702720">
        <w:rPr>
          <w:rFonts w:cs="Tahoma"/>
        </w:rPr>
        <w:t>διέπεται</w:t>
      </w:r>
      <w:proofErr w:type="spellEnd"/>
      <w:r w:rsidRPr="00702720">
        <w:rPr>
          <w:rFonts w:cs="Tahoma"/>
        </w:rPr>
        <w:t xml:space="preserve"> από τεχνολογίες πληροφορικής και ηλεκτρονικών επικοινωνιών. </w:t>
      </w:r>
    </w:p>
    <w:p w14:paraId="79303410" w14:textId="77777777" w:rsidR="0041412A" w:rsidRPr="00702720" w:rsidRDefault="0041412A" w:rsidP="0041412A">
      <w:pPr>
        <w:shd w:val="clear" w:color="auto" w:fill="FFFFFF"/>
        <w:suppressAutoHyphens w:val="0"/>
        <w:spacing w:after="150"/>
        <w:rPr>
          <w:rFonts w:cs="Tahoma"/>
        </w:rPr>
      </w:pPr>
      <w:proofErr w:type="spellStart"/>
      <w:r w:rsidRPr="00702720">
        <w:rPr>
          <w:rFonts w:cs="Tahoma"/>
        </w:rPr>
        <w:t>ια</w:t>
      </w:r>
      <w:proofErr w:type="spellEnd"/>
      <w:r w:rsidRPr="00702720">
        <w:rPr>
          <w:rFonts w:cs="Tahoma"/>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36A63786" w14:textId="229BAB7E" w:rsidR="00463C3A" w:rsidRPr="00702720" w:rsidRDefault="00463C3A" w:rsidP="00BF6B20">
      <w:pPr>
        <w:pStyle w:val="Appendix-Heading4"/>
      </w:pPr>
      <w:bookmarkStart w:id="523" w:name="_Ref61302560"/>
      <w:bookmarkStart w:id="524" w:name="_Toc85109093"/>
      <w:bookmarkStart w:id="525" w:name="_Toc105346439"/>
      <w:bookmarkStart w:id="526" w:name="_Ref55370316"/>
      <w:r w:rsidRPr="00702720">
        <w:t>Φορέας Χρηματοδότησης</w:t>
      </w:r>
      <w:bookmarkEnd w:id="523"/>
      <w:bookmarkEnd w:id="524"/>
      <w:bookmarkEnd w:id="525"/>
      <w:r w:rsidRPr="00702720">
        <w:t xml:space="preserve"> </w:t>
      </w:r>
      <w:r w:rsidR="00311C3D">
        <w:t>– Κύριος του Έργου</w:t>
      </w:r>
    </w:p>
    <w:p w14:paraId="21ACD5D1" w14:textId="77777777" w:rsidR="00463C3A" w:rsidRPr="00702720" w:rsidRDefault="00463C3A" w:rsidP="00463C3A">
      <w:pPr>
        <w:rPr>
          <w:rFonts w:cs="Tahoma"/>
          <w:color w:val="000000" w:themeColor="text1"/>
        </w:rPr>
      </w:pPr>
      <w:r w:rsidRPr="00702720">
        <w:rPr>
          <w:rFonts w:cs="Tahoma"/>
          <w:color w:val="000000" w:themeColor="text1"/>
        </w:rPr>
        <w:t>Φορέας Χρηματοδότησης είναι το Υπουργείο Ψηφιακής Διακυβέρνησης</w:t>
      </w:r>
      <w:r w:rsidRPr="00702720">
        <w:rPr>
          <w:rFonts w:cs="Tahoma"/>
        </w:rPr>
        <w:t xml:space="preserve"> </w:t>
      </w:r>
      <w:r w:rsidRPr="00702720">
        <w:rPr>
          <w:rFonts w:cs="Tahoma"/>
          <w:color w:val="000000" w:themeColor="text1"/>
        </w:rPr>
        <w:t>(Φορέας Κεντρικής Κυβέρνησης).</w:t>
      </w:r>
    </w:p>
    <w:p w14:paraId="0137F047" w14:textId="77777777" w:rsidR="002003A3" w:rsidRPr="00702720" w:rsidRDefault="002003A3" w:rsidP="002003A3">
      <w:pPr>
        <w:rPr>
          <w:rFonts w:cs="Tahoma"/>
          <w:color w:val="000000" w:themeColor="text1"/>
        </w:rPr>
      </w:pPr>
      <w:r w:rsidRPr="00702720">
        <w:rPr>
          <w:rFonts w:cs="Tahoma"/>
          <w:color w:val="000000" w:themeColor="text1"/>
        </w:rPr>
        <w:t xml:space="preserve">Το Υπουργείο Ψηφιακής Διακυβέρνησης, το οποίο συστάθηκε πρόσφατα με το Π.Δ. 81/2019 (ΦΕΚ 119/8-7-2019), αποτελεί μια νέα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w:t>
      </w:r>
      <w:proofErr w:type="spellStart"/>
      <w:r w:rsidRPr="00702720">
        <w:rPr>
          <w:rFonts w:cs="Tahoma"/>
          <w:color w:val="000000" w:themeColor="text1"/>
        </w:rPr>
        <w:t>ψηφιοποίηση</w:t>
      </w:r>
      <w:proofErr w:type="spellEnd"/>
      <w:r w:rsidRPr="00702720">
        <w:rPr>
          <w:rFonts w:cs="Tahoma"/>
          <w:color w:val="000000" w:themeColor="text1"/>
        </w:rPr>
        <w:t xml:space="preserve"> της γραφειοκρατίας.</w:t>
      </w:r>
    </w:p>
    <w:p w14:paraId="5A097655" w14:textId="77777777" w:rsidR="002003A3" w:rsidRPr="00702720" w:rsidRDefault="002003A3" w:rsidP="002003A3">
      <w:pPr>
        <w:rPr>
          <w:rFonts w:cs="Tahoma"/>
          <w:color w:val="000000" w:themeColor="text1"/>
        </w:rPr>
      </w:pPr>
      <w:r w:rsidRPr="00702720">
        <w:rPr>
          <w:rFonts w:cs="Tahoma"/>
          <w:color w:val="000000" w:themeColor="text1"/>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380D90F8" w14:textId="77777777" w:rsidR="002003A3" w:rsidRPr="00702720" w:rsidRDefault="002003A3" w:rsidP="002003A3">
      <w:pPr>
        <w:rPr>
          <w:rFonts w:cs="Tahoma"/>
          <w:color w:val="000000" w:themeColor="text1"/>
        </w:rPr>
      </w:pPr>
      <w:r w:rsidRPr="00702720">
        <w:rPr>
          <w:rFonts w:cs="Tahoma"/>
          <w:color w:val="000000" w:themeColor="text1"/>
        </w:rPr>
        <w:lastRenderedPageBreak/>
        <w:t xml:space="preserve">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w:t>
      </w:r>
      <w:proofErr w:type="spellStart"/>
      <w:r w:rsidRPr="00702720">
        <w:rPr>
          <w:rFonts w:cs="Tahoma"/>
          <w:color w:val="000000" w:themeColor="text1"/>
        </w:rPr>
        <w:t>Διαλειτουργικότητα</w:t>
      </w:r>
      <w:proofErr w:type="spellEnd"/>
      <w:r w:rsidRPr="00702720">
        <w:rPr>
          <w:rFonts w:cs="Tahoma"/>
          <w:color w:val="000000" w:themeColor="text1"/>
        </w:rPr>
        <w:t xml:space="preserve"> σε όλα τα επίπεδα.</w:t>
      </w:r>
    </w:p>
    <w:p w14:paraId="41F1C6E2" w14:textId="7B7F4338" w:rsidR="002003A3" w:rsidRPr="00702720" w:rsidRDefault="002003A3" w:rsidP="002003A3">
      <w:pPr>
        <w:rPr>
          <w:rFonts w:cs="Tahoma"/>
          <w:color w:val="000000" w:themeColor="text1"/>
        </w:rPr>
      </w:pPr>
      <w:r w:rsidRPr="00702720">
        <w:rPr>
          <w:rFonts w:cs="Tahoma"/>
          <w:color w:val="000000" w:themeColor="text1"/>
        </w:rPr>
        <w:t>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αξιολογεί το βαθμό της επίτευξης των στόχων τους.</w:t>
      </w:r>
    </w:p>
    <w:p w14:paraId="38284A06" w14:textId="77777777" w:rsidR="00321D40" w:rsidRPr="00702720" w:rsidRDefault="00321D40" w:rsidP="00463C3A">
      <w:pPr>
        <w:rPr>
          <w:rFonts w:cs="Tahoma"/>
          <w:color w:val="000000" w:themeColor="text1"/>
        </w:rPr>
      </w:pPr>
    </w:p>
    <w:p w14:paraId="78742DAF" w14:textId="1313B5FD" w:rsidR="00E646B1" w:rsidRPr="00702720" w:rsidRDefault="00E646B1" w:rsidP="00BF6B20">
      <w:pPr>
        <w:pStyle w:val="Appendix-Heading4"/>
      </w:pPr>
      <w:bookmarkStart w:id="527" w:name="_Ref89384095"/>
      <w:bookmarkStart w:id="528" w:name="_Toc105346440"/>
      <w:r w:rsidRPr="00702720">
        <w:t>Φορέας Λειτουργίας</w:t>
      </w:r>
      <w:bookmarkEnd w:id="527"/>
      <w:bookmarkEnd w:id="528"/>
    </w:p>
    <w:bookmarkEnd w:id="526"/>
    <w:p w14:paraId="4B3FAD4C" w14:textId="1E79F6BD" w:rsidR="006D1FA4" w:rsidRPr="00702720" w:rsidRDefault="006D1FA4" w:rsidP="006D1FA4">
      <w:pPr>
        <w:rPr>
          <w:rFonts w:cs="Tahoma"/>
        </w:rPr>
      </w:pPr>
      <w:r w:rsidRPr="00702720">
        <w:rPr>
          <w:rFonts w:cs="Tahoma"/>
        </w:rPr>
        <w:t>Το Υπουργείο Προστασίας του Πολίτη (ΥΠΡΟΠΟ) δημιουργήθηκε στις 29 Αυγούστου 2018. Από το ΠΡΟΕΔΡΙΚΟ ΔΙΑΤΑΓΜΑ ΥΠ' ΑΡΙΘΜ. 86/2018, ΦΕΚ 159/Α/29-8-2018 Ανασύσταση του Υπουργείου Δημόσιας Τάξης και Προστασίας του Πολίτη και μετονομασία του σε Υπουργείο Προστασίας του Πολίτη. Το Υπουργείο προέκυψε από την ανασύσταση του Υπουργείου Δημόσιας Τάξης και Προστασίας του Πολίτη, και της μετονομασίας του σε Υπουργείο Προστασίας του Πολίτη.</w:t>
      </w:r>
    </w:p>
    <w:p w14:paraId="38D9F29F" w14:textId="40C29EC0" w:rsidR="006D1FA4" w:rsidRPr="00702720" w:rsidRDefault="006D1FA4" w:rsidP="006D1FA4">
      <w:pPr>
        <w:rPr>
          <w:rFonts w:cs="Tahoma"/>
        </w:rPr>
      </w:pPr>
      <w:r w:rsidRPr="00702720">
        <w:rPr>
          <w:rFonts w:cs="Tahoma"/>
        </w:rPr>
        <w:t>Στις 8 Ιουλίου του 2019 μετέφερε στο Υπουργείο και τις αρμοδιότητες του Υπουργείο Μεταναστευτικής Πολιτικής, το οποίο κατάργησε</w:t>
      </w:r>
    </w:p>
    <w:p w14:paraId="7E806B8D" w14:textId="7E44AAC6" w:rsidR="005B4A07" w:rsidRPr="00702720" w:rsidRDefault="006D1FA4" w:rsidP="006D1FA4">
      <w:pPr>
        <w:rPr>
          <w:rFonts w:cs="Tahoma"/>
        </w:rPr>
      </w:pPr>
      <w:r w:rsidRPr="00702720">
        <w:rPr>
          <w:rFonts w:cs="Tahoma"/>
        </w:rPr>
        <w:t>Στις αρμοδιότητες του Υπουργείου περιλαμβάνονται η εσωτερική ασφάλεια, η καταπολέμηση του εγκλήματος και η ασφάλεια των συνόρων.</w:t>
      </w:r>
    </w:p>
    <w:p w14:paraId="24970023" w14:textId="7637FB26" w:rsidR="006D1FA4" w:rsidRPr="00702720" w:rsidRDefault="006D1FA4" w:rsidP="006D1FA4">
      <w:pPr>
        <w:rPr>
          <w:rFonts w:cs="Tahoma"/>
        </w:rPr>
      </w:pPr>
      <w:r w:rsidRPr="00702720">
        <w:rPr>
          <w:rFonts w:cs="Tahoma"/>
        </w:rPr>
        <w:t>Ο Κλάδος Τάξης χειρίζεται τα θέματα γενικής αστυνόμευσης και τροχαίας και προγραμματίζει, κατευθύνει και ελέγχει το έργο των κεντρικών και περιφερειακών Υπηρεσιών της Ελληνικής Αστυνομίας στα θέματα αυτά. Ο Κλάδος αυτός διαρθρώνεται στις εξής Διευθύνσεις:</w:t>
      </w:r>
    </w:p>
    <w:p w14:paraId="4FED0DB0" w14:textId="77777777" w:rsidR="006D1FA4" w:rsidRPr="00702720" w:rsidRDefault="006D1FA4" w:rsidP="006D1FA4">
      <w:pPr>
        <w:rPr>
          <w:rFonts w:cs="Tahoma"/>
        </w:rPr>
      </w:pPr>
      <w:r w:rsidRPr="00702720">
        <w:rPr>
          <w:rFonts w:cs="Tahoma"/>
        </w:rPr>
        <w:t>α. Διεύθυνση Γενικής Αστυνόμευσης,</w:t>
      </w:r>
    </w:p>
    <w:p w14:paraId="54330402" w14:textId="77777777" w:rsidR="006D1FA4" w:rsidRPr="00702720" w:rsidRDefault="006D1FA4" w:rsidP="006D1FA4">
      <w:pPr>
        <w:rPr>
          <w:rFonts w:cs="Tahoma"/>
        </w:rPr>
      </w:pPr>
      <w:r w:rsidRPr="00702720">
        <w:rPr>
          <w:rFonts w:cs="Tahoma"/>
        </w:rPr>
        <w:t>β. Διεύθυνση Τροχαίας και Αστυνόμευσης Αυτοκινητοδρόμων,</w:t>
      </w:r>
    </w:p>
    <w:p w14:paraId="442DB038" w14:textId="77777777" w:rsidR="006D1FA4" w:rsidRPr="00702720" w:rsidRDefault="006D1FA4" w:rsidP="006D1FA4">
      <w:pPr>
        <w:rPr>
          <w:rFonts w:cs="Tahoma"/>
        </w:rPr>
      </w:pPr>
      <w:r w:rsidRPr="00702720">
        <w:rPr>
          <w:rFonts w:cs="Tahoma"/>
        </w:rPr>
        <w:t>γ. Διεύθυνση Εξυπηρέτησης Πολιτών και Δημοτικής Αστυνόμευσης,</w:t>
      </w:r>
    </w:p>
    <w:p w14:paraId="27CE38F9" w14:textId="77777777" w:rsidR="006D1FA4" w:rsidRPr="00702720" w:rsidRDefault="006D1FA4" w:rsidP="006D1FA4">
      <w:pPr>
        <w:rPr>
          <w:rFonts w:cs="Tahoma"/>
        </w:rPr>
      </w:pPr>
      <w:r w:rsidRPr="00702720">
        <w:rPr>
          <w:rFonts w:cs="Tahoma"/>
        </w:rPr>
        <w:t>δ. Διεύθυνση Επιχειρησιακού Σχεδιασμού και Υποστήριξης.</w:t>
      </w:r>
    </w:p>
    <w:p w14:paraId="55845850" w14:textId="698D67D1" w:rsidR="002003A3" w:rsidRPr="00702720" w:rsidRDefault="006D1FA4" w:rsidP="006D1FA4">
      <w:pPr>
        <w:rPr>
          <w:rFonts w:cs="Tahoma"/>
        </w:rPr>
      </w:pPr>
      <w:r w:rsidRPr="00702720">
        <w:rPr>
          <w:rFonts w:cs="Tahoma"/>
        </w:rPr>
        <w:t xml:space="preserve">Η Διεύθυνση Τροχαίας και Αστυνόμευσης Αυτοκινητοδρόμων χειρίζεται, σε επιτελικό επίπεδο, τα θέματα εφαρμογής του κώδικα οδικής κυκλοφορίας, ρύθμισης της κυκλοφορίας πεζών και οχημάτων στο οδικό δίκτυο και στους λοιπούς δημόσιους χώρους, </w:t>
      </w:r>
      <w:proofErr w:type="spellStart"/>
      <w:r w:rsidRPr="00702720">
        <w:rPr>
          <w:rFonts w:cs="Tahoma"/>
        </w:rPr>
        <w:t>τροχονομικής</w:t>
      </w:r>
      <w:proofErr w:type="spellEnd"/>
      <w:r w:rsidRPr="00702720">
        <w:rPr>
          <w:rFonts w:cs="Tahoma"/>
        </w:rPr>
        <w:t xml:space="preserve"> αστυνόμευσης των βασικών εθνικών οδικών αξόνων της χώρας, διερεύνησης των τροχαίων ατυχημάτων και γενικά τα θέματα αστυνομίας τροχαίας.</w:t>
      </w:r>
    </w:p>
    <w:p w14:paraId="4E56B448" w14:textId="38FA4490" w:rsidR="00580916" w:rsidRPr="00702720" w:rsidRDefault="00580916" w:rsidP="006D1FA4">
      <w:pPr>
        <w:rPr>
          <w:rFonts w:cs="Tahoma"/>
        </w:rPr>
      </w:pPr>
      <w:r w:rsidRPr="00702720">
        <w:rPr>
          <w:rFonts w:cs="Tahoma"/>
        </w:rPr>
        <w:t>Η Διεύθυνση Επιχειρησιακού Σχεδιασμού και Υποστήριξης είναι αρμόδια για τη μελέτη και αξιολόγηση της λειτουργίας και της αποτελεσματικότητας των Περιφερειακών Υπηρεσιών της Ελληνικής Αστυνομίας σε θέματα αρμοδιότητας του Κλάδου Τάξης, την εκπόνηση σχεδίων και οδηγιών προς αυτές και την καθοδήγησή τους για τον χειρισμό και την αντιμετώπιση σοβαρών γενικών ή ειδικών ζητημάτων αρμοδιότητάς τους, είναι, επίσης, αρμόδια για τη γραμματειακή και διοικητική υποστήριξη του οικείου Κλάδου, καθώς και για τη διαπίστωση, τον προσδιορισμό και τη μέριμνα για την κάλυψη των αναγκών του προσωπικού σε περιπτώσεις μέτρων ή επιχειρήσεων τάξης, ασφάλειας και τροχαίας ευρείας κλίμακας, σε συνεργασία με τις συναρμόδιες Διευθύνσεις του Αρχηγείου και τις περιφερειακές Υπηρεσίες της Ελληνικής Αστυνομίας.</w:t>
      </w:r>
    </w:p>
    <w:p w14:paraId="5BDFBD50" w14:textId="1B0117A1" w:rsidR="005B24F6" w:rsidRPr="00702720" w:rsidRDefault="005B24F6" w:rsidP="00BF6B20">
      <w:pPr>
        <w:pStyle w:val="Appendix-Heading4"/>
      </w:pPr>
      <w:bookmarkStart w:id="529" w:name="_Ref89384184"/>
      <w:bookmarkStart w:id="530" w:name="_Toc105346441"/>
      <w:r w:rsidRPr="00702720">
        <w:t>Όργανα &amp; Επιτροπές Παρακολούθησης, Διακυβέρνησης και Ελέγχου του Έργου</w:t>
      </w:r>
      <w:bookmarkEnd w:id="529"/>
      <w:bookmarkEnd w:id="530"/>
    </w:p>
    <w:p w14:paraId="585C44A4" w14:textId="316E8DFD" w:rsidR="005B24F6" w:rsidRPr="00702720" w:rsidRDefault="005B24F6" w:rsidP="005B24F6">
      <w:pPr>
        <w:rPr>
          <w:rFonts w:cs="Tahoma"/>
        </w:rPr>
      </w:pPr>
      <w:r w:rsidRPr="00702720">
        <w:rPr>
          <w:rFonts w:cs="Tahoma"/>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7514D09E" w14:textId="77777777" w:rsidR="00FE2A63" w:rsidRPr="00702720" w:rsidRDefault="00FE2A63" w:rsidP="003F68CD">
      <w:pPr>
        <w:pStyle w:val="a"/>
        <w:numPr>
          <w:ilvl w:val="0"/>
          <w:numId w:val="17"/>
        </w:numPr>
        <w:rPr>
          <w:rFonts w:cs="Tahoma"/>
        </w:rPr>
      </w:pPr>
      <w:r w:rsidRPr="00702720">
        <w:rPr>
          <w:rFonts w:cs="Tahoma"/>
        </w:rPr>
        <w:t>Επιτροπή Εποπτείας Προγραμματικής Συμφωνίας (ΕΕΠΣ)</w:t>
      </w:r>
    </w:p>
    <w:p w14:paraId="3A94295F" w14:textId="77777777" w:rsidR="00FE2A63" w:rsidRPr="00702720" w:rsidRDefault="00FE2A63" w:rsidP="00FE2A63">
      <w:pPr>
        <w:rPr>
          <w:rFonts w:cs="Tahoma"/>
        </w:rPr>
      </w:pPr>
      <w:r w:rsidRPr="00702720">
        <w:rPr>
          <w:rFonts w:cs="Tahoma"/>
        </w:rPr>
        <w:lastRenderedPageBreak/>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w:t>
      </w:r>
      <w:proofErr w:type="spellStart"/>
      <w:r w:rsidRPr="00702720">
        <w:rPr>
          <w:rFonts w:cs="Tahoma"/>
        </w:rPr>
        <w:t>ΚτΠ</w:t>
      </w:r>
      <w:proofErr w:type="spellEnd"/>
      <w:r w:rsidRPr="00702720">
        <w:rPr>
          <w:rFonts w:cs="Tahoma"/>
        </w:rPr>
        <w:t xml:space="preserve"> Μ.Α.Ε. και του </w:t>
      </w:r>
      <w:proofErr w:type="spellStart"/>
      <w:r w:rsidRPr="00702720">
        <w:rPr>
          <w:rFonts w:cs="Tahoma"/>
        </w:rPr>
        <w:t>ΥπΨΔ</w:t>
      </w:r>
      <w:proofErr w:type="spellEnd"/>
      <w:r w:rsidRPr="00702720">
        <w:rPr>
          <w:rFonts w:cs="Tahoma"/>
        </w:rPr>
        <w:t xml:space="preserve">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103F19C" w14:textId="77777777" w:rsidR="00FE2A63" w:rsidRPr="00702720" w:rsidRDefault="00FE2A63" w:rsidP="00FE2A63">
      <w:pPr>
        <w:rPr>
          <w:rFonts w:cs="Tahoma"/>
        </w:rPr>
      </w:pPr>
      <w:r w:rsidRPr="00702720">
        <w:rPr>
          <w:rFonts w:cs="Tahoma"/>
        </w:rPr>
        <w:t>Η ΕΕΠΣ είναι αρμόδια για να εισηγηθεί στον κύριο του Έργου για την έκδοση σχετικών αποφάσεων σε θέματα που αφορούν:</w:t>
      </w:r>
    </w:p>
    <w:p w14:paraId="6F58CE2D" w14:textId="77777777" w:rsidR="00FE2A63" w:rsidRPr="00702720" w:rsidRDefault="00FE2A63" w:rsidP="00093999">
      <w:pPr>
        <w:pStyle w:val="a"/>
        <w:ind w:left="720" w:hanging="360"/>
        <w:rPr>
          <w:rFonts w:cs="Tahoma"/>
        </w:rPr>
      </w:pPr>
      <w:r w:rsidRPr="00702720">
        <w:rPr>
          <w:rFonts w:cs="Tahoma"/>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CEA92C1" w14:textId="77777777" w:rsidR="00FE2A63" w:rsidRPr="00702720" w:rsidRDefault="00FE2A63" w:rsidP="002C1EE9">
      <w:pPr>
        <w:pStyle w:val="a"/>
        <w:rPr>
          <w:rFonts w:cs="Tahoma"/>
        </w:rPr>
      </w:pPr>
      <w:r w:rsidRPr="00702720">
        <w:rPr>
          <w:rFonts w:cs="Tahoma"/>
        </w:rPr>
        <w:t>Την Επίλυση επιχειρησιακών θεμάτων που επηρεάζουν και τις τεχνικές επιλογές του Έργου</w:t>
      </w:r>
    </w:p>
    <w:p w14:paraId="0E0CBA14" w14:textId="77777777" w:rsidR="00FE2A63" w:rsidRPr="00702720" w:rsidRDefault="00FE2A63" w:rsidP="002C1EE9">
      <w:pPr>
        <w:pStyle w:val="a"/>
        <w:rPr>
          <w:rFonts w:cs="Tahoma"/>
        </w:rPr>
      </w:pPr>
      <w:r w:rsidRPr="00702720">
        <w:rPr>
          <w:rFonts w:cs="Tahoma"/>
        </w:rPr>
        <w:t>Τη μετάθεση/παράταση του χρονοδιαγράμματος του Έργου</w:t>
      </w:r>
    </w:p>
    <w:p w14:paraId="194B3B14" w14:textId="77777777" w:rsidR="00FE2A63" w:rsidRPr="00702720" w:rsidRDefault="00FE2A63" w:rsidP="002C1EE9">
      <w:pPr>
        <w:pStyle w:val="a"/>
        <w:rPr>
          <w:rFonts w:cs="Tahoma"/>
        </w:rPr>
      </w:pPr>
      <w:r w:rsidRPr="00702720">
        <w:rPr>
          <w:rFonts w:cs="Tahoma"/>
        </w:rPr>
        <w:t xml:space="preserve">Την τροποποίηση της σύμβασης του Έργου </w:t>
      </w:r>
    </w:p>
    <w:p w14:paraId="31F47029" w14:textId="77777777" w:rsidR="00FE2A63" w:rsidRPr="00702720" w:rsidRDefault="00FE2A63" w:rsidP="003F68CD">
      <w:pPr>
        <w:pStyle w:val="a"/>
        <w:numPr>
          <w:ilvl w:val="0"/>
          <w:numId w:val="17"/>
        </w:numPr>
        <w:rPr>
          <w:rFonts w:cs="Tahoma"/>
        </w:rPr>
      </w:pPr>
      <w:r w:rsidRPr="00702720">
        <w:rPr>
          <w:rFonts w:cs="Tahoma"/>
        </w:rPr>
        <w:t>Ομάδα Διοίκησης Έργου (ΟΔΕ)</w:t>
      </w:r>
    </w:p>
    <w:p w14:paraId="097F9928" w14:textId="77777777" w:rsidR="00FE2A63" w:rsidRPr="00702720" w:rsidRDefault="00FE2A63" w:rsidP="00FE2A63">
      <w:pPr>
        <w:rPr>
          <w:rFonts w:cs="Tahoma"/>
        </w:rPr>
      </w:pPr>
      <w:r w:rsidRPr="00702720">
        <w:rPr>
          <w:rFonts w:cs="Tahoma"/>
        </w:rPr>
        <w:t xml:space="preserve">Στο πλαίσιο της ΠΣ που έχει συναφθεί μεταξύ της </w:t>
      </w:r>
      <w:proofErr w:type="spellStart"/>
      <w:r w:rsidRPr="00702720">
        <w:rPr>
          <w:rFonts w:cs="Tahoma"/>
        </w:rPr>
        <w:t>ΚτΠ</w:t>
      </w:r>
      <w:proofErr w:type="spellEnd"/>
      <w:r w:rsidRPr="00702720">
        <w:rPr>
          <w:rFonts w:cs="Tahoma"/>
        </w:rPr>
        <w:t xml:space="preserve"> Μ.Α.Ε. και του </w:t>
      </w:r>
      <w:proofErr w:type="spellStart"/>
      <w:r w:rsidRPr="00702720">
        <w:rPr>
          <w:rFonts w:cs="Tahoma"/>
        </w:rPr>
        <w:t>ΥπΨΔ</w:t>
      </w:r>
      <w:proofErr w:type="spellEnd"/>
      <w:r w:rsidRPr="00702720">
        <w:rPr>
          <w:rFonts w:cs="Tahoma"/>
        </w:rPr>
        <w:t xml:space="preserve"> στο πλαίσιο του έργου, για τη διοίκηση και διαχείριση της υλοποίησης του Έργου, τα συμβαλλόμενα μέρη ορίζουν Ομάδα Διοίκησης Έργου (ΟΔΕ), η οποία αποτελείται από τους: </w:t>
      </w:r>
    </w:p>
    <w:p w14:paraId="7F235936" w14:textId="77777777" w:rsidR="00FE2A63" w:rsidRPr="00702720" w:rsidRDefault="00FE2A63" w:rsidP="00093999">
      <w:pPr>
        <w:pStyle w:val="a"/>
        <w:ind w:left="720" w:hanging="450"/>
        <w:rPr>
          <w:rFonts w:cs="Tahoma"/>
        </w:rPr>
      </w:pPr>
      <w:r w:rsidRPr="00702720">
        <w:rPr>
          <w:rFonts w:cs="Tahoma"/>
        </w:rPr>
        <w:t>Επικεφαλής της ΟΔΕ (</w:t>
      </w:r>
      <w:proofErr w:type="spellStart"/>
      <w:r w:rsidRPr="00702720">
        <w:rPr>
          <w:rFonts w:cs="Tahoma"/>
        </w:rPr>
        <w:t>Integrated</w:t>
      </w:r>
      <w:proofErr w:type="spellEnd"/>
      <w:r w:rsidRPr="00702720">
        <w:rPr>
          <w:rFonts w:cs="Tahoma"/>
        </w:rPr>
        <w:t xml:space="preserve"> Project </w:t>
      </w:r>
      <w:proofErr w:type="spellStart"/>
      <w:r w:rsidRPr="00702720">
        <w:rPr>
          <w:rFonts w:cs="Tahoma"/>
        </w:rPr>
        <w:t>Team</w:t>
      </w:r>
      <w:proofErr w:type="spellEnd"/>
      <w:r w:rsidRPr="00702720">
        <w:rPr>
          <w:rFonts w:cs="Tahoma"/>
        </w:rPr>
        <w:t xml:space="preserve"> (IPT) </w:t>
      </w:r>
      <w:proofErr w:type="spellStart"/>
      <w:r w:rsidRPr="00702720">
        <w:rPr>
          <w:rFonts w:cs="Tahoma"/>
        </w:rPr>
        <w:t>Leader</w:t>
      </w:r>
      <w:proofErr w:type="spellEnd"/>
      <w:r w:rsidRPr="00702720">
        <w:rPr>
          <w:rFonts w:cs="Tahoma"/>
        </w:rPr>
        <w:t>) – (ορίζεται από τον Κύριο του Έργου)</w:t>
      </w:r>
    </w:p>
    <w:p w14:paraId="0A2269FA" w14:textId="77777777" w:rsidR="00FE2A63" w:rsidRPr="00702720" w:rsidRDefault="00FE2A63" w:rsidP="00093999">
      <w:pPr>
        <w:pStyle w:val="a"/>
        <w:ind w:left="720" w:hanging="450"/>
        <w:rPr>
          <w:rFonts w:cs="Tahoma"/>
        </w:rPr>
      </w:pPr>
      <w:r w:rsidRPr="00702720">
        <w:rPr>
          <w:rFonts w:cs="Tahoma"/>
        </w:rPr>
        <w:t>Εκπρόσωπο των Χρηστών (</w:t>
      </w:r>
      <w:proofErr w:type="spellStart"/>
      <w:r w:rsidRPr="00702720">
        <w:rPr>
          <w:rFonts w:cs="Tahoma"/>
        </w:rPr>
        <w:t>User</w:t>
      </w:r>
      <w:proofErr w:type="spellEnd"/>
      <w:r w:rsidRPr="00702720">
        <w:rPr>
          <w:rFonts w:cs="Tahoma"/>
        </w:rPr>
        <w:t xml:space="preserve"> </w:t>
      </w:r>
      <w:proofErr w:type="spellStart"/>
      <w:r w:rsidRPr="00702720">
        <w:rPr>
          <w:rFonts w:cs="Tahoma"/>
        </w:rPr>
        <w:t>Representative</w:t>
      </w:r>
      <w:proofErr w:type="spellEnd"/>
      <w:r w:rsidRPr="00702720">
        <w:rPr>
          <w:rFonts w:cs="Tahoma"/>
        </w:rPr>
        <w:t>) - (ορίζεται από τον Κύριο του Έργου), εκπροσωπεί τους χρήστες του ET για τον σχεδιασμό και υλοποίηση του έργου</w:t>
      </w:r>
    </w:p>
    <w:p w14:paraId="65484AF3" w14:textId="77777777" w:rsidR="00FE2A63" w:rsidRPr="00702720" w:rsidRDefault="00FE2A63" w:rsidP="00093999">
      <w:pPr>
        <w:pStyle w:val="a"/>
        <w:ind w:left="720" w:hanging="450"/>
        <w:rPr>
          <w:rFonts w:cs="Tahoma"/>
        </w:rPr>
      </w:pPr>
      <w:r w:rsidRPr="00702720">
        <w:rPr>
          <w:rFonts w:cs="Tahoma"/>
        </w:rPr>
        <w:t xml:space="preserve">Υπεύθυνου Έργου (Project </w:t>
      </w:r>
      <w:proofErr w:type="spellStart"/>
      <w:r w:rsidRPr="00702720">
        <w:rPr>
          <w:rFonts w:cs="Tahoma"/>
        </w:rPr>
        <w:t>Manager</w:t>
      </w:r>
      <w:proofErr w:type="spellEnd"/>
      <w:r w:rsidRPr="00702720">
        <w:rPr>
          <w:rFonts w:cs="Tahoma"/>
        </w:rPr>
        <w:t xml:space="preserve">) - (ορίζεται από την </w:t>
      </w:r>
      <w:proofErr w:type="spellStart"/>
      <w:r w:rsidRPr="00702720">
        <w:rPr>
          <w:rFonts w:cs="Tahoma"/>
        </w:rPr>
        <w:t>ΚτΠ</w:t>
      </w:r>
      <w:proofErr w:type="spellEnd"/>
      <w:r w:rsidRPr="00702720">
        <w:rPr>
          <w:rFonts w:cs="Tahoma"/>
        </w:rPr>
        <w:t xml:space="preserve"> Μ.Α.Ε.)</w:t>
      </w:r>
    </w:p>
    <w:p w14:paraId="21702FC9" w14:textId="77777777" w:rsidR="00FE2A63" w:rsidRPr="00702720" w:rsidRDefault="00FE2A63" w:rsidP="00093999">
      <w:pPr>
        <w:pStyle w:val="a"/>
        <w:ind w:left="720" w:hanging="450"/>
        <w:rPr>
          <w:rFonts w:cs="Tahoma"/>
        </w:rPr>
      </w:pPr>
      <w:r w:rsidRPr="00702720">
        <w:rPr>
          <w:rFonts w:cs="Tahoma"/>
        </w:rPr>
        <w:t xml:space="preserve">Εμπειρογνώμονα / Ειδικού ΤΠΕ (ICT </w:t>
      </w:r>
      <w:proofErr w:type="spellStart"/>
      <w:r w:rsidRPr="00702720">
        <w:rPr>
          <w:rFonts w:cs="Tahoma"/>
        </w:rPr>
        <w:t>Expert</w:t>
      </w:r>
      <w:proofErr w:type="spellEnd"/>
      <w:r w:rsidRPr="00702720">
        <w:rPr>
          <w:rFonts w:cs="Tahoma"/>
        </w:rPr>
        <w:t xml:space="preserve">) - (ορίζεται από την </w:t>
      </w:r>
      <w:proofErr w:type="spellStart"/>
      <w:r w:rsidRPr="00702720">
        <w:rPr>
          <w:rFonts w:cs="Tahoma"/>
        </w:rPr>
        <w:t>ΚτΠ</w:t>
      </w:r>
      <w:proofErr w:type="spellEnd"/>
      <w:r w:rsidRPr="00702720">
        <w:rPr>
          <w:rFonts w:cs="Tahoma"/>
        </w:rPr>
        <w:t xml:space="preserve"> Μ.Α.Ε.)</w:t>
      </w:r>
    </w:p>
    <w:p w14:paraId="67E5EDE3" w14:textId="77777777" w:rsidR="00FE2A63" w:rsidRPr="00702720" w:rsidRDefault="00FE2A63" w:rsidP="00093999">
      <w:pPr>
        <w:pStyle w:val="a"/>
        <w:ind w:left="720" w:hanging="450"/>
        <w:rPr>
          <w:rFonts w:cs="Tahoma"/>
        </w:rPr>
      </w:pPr>
      <w:r w:rsidRPr="00702720">
        <w:rPr>
          <w:rFonts w:cs="Tahoma"/>
        </w:rPr>
        <w:t>Νομικό Σύμβουλο / Ειδικό Συμβάσεων (Legal/</w:t>
      </w:r>
      <w:proofErr w:type="spellStart"/>
      <w:r w:rsidRPr="00702720">
        <w:rPr>
          <w:rFonts w:cs="Tahoma"/>
        </w:rPr>
        <w:t>Contracting</w:t>
      </w:r>
      <w:proofErr w:type="spellEnd"/>
      <w:r w:rsidRPr="00702720">
        <w:rPr>
          <w:rFonts w:cs="Tahoma"/>
        </w:rPr>
        <w:t xml:space="preserve"> </w:t>
      </w:r>
      <w:proofErr w:type="spellStart"/>
      <w:r w:rsidRPr="00702720">
        <w:rPr>
          <w:rFonts w:cs="Tahoma"/>
        </w:rPr>
        <w:t>Expert</w:t>
      </w:r>
      <w:proofErr w:type="spellEnd"/>
      <w:r w:rsidRPr="00702720">
        <w:rPr>
          <w:rFonts w:cs="Tahoma"/>
        </w:rPr>
        <w:t xml:space="preserve">) - (ορίζεται από την </w:t>
      </w:r>
      <w:proofErr w:type="spellStart"/>
      <w:r w:rsidRPr="00702720">
        <w:rPr>
          <w:rFonts w:cs="Tahoma"/>
        </w:rPr>
        <w:t>ΚτΠ</w:t>
      </w:r>
      <w:proofErr w:type="spellEnd"/>
      <w:r w:rsidRPr="00702720">
        <w:rPr>
          <w:rFonts w:cs="Tahoma"/>
        </w:rPr>
        <w:t xml:space="preserve"> Μ.Α.Ε.) </w:t>
      </w:r>
    </w:p>
    <w:p w14:paraId="7AE3FC52" w14:textId="77777777" w:rsidR="00FE2A63" w:rsidRPr="00702720" w:rsidRDefault="00FE2A63" w:rsidP="002C1EE9">
      <w:pPr>
        <w:pStyle w:val="a"/>
        <w:rPr>
          <w:rFonts w:cs="Tahoma"/>
        </w:rPr>
      </w:pPr>
      <w:r w:rsidRPr="00702720">
        <w:rPr>
          <w:rFonts w:cs="Tahoma"/>
        </w:rPr>
        <w:t>Οικονομικό Υπεύθυνο (</w:t>
      </w:r>
      <w:proofErr w:type="spellStart"/>
      <w:r w:rsidRPr="00702720">
        <w:rPr>
          <w:rFonts w:cs="Tahoma"/>
        </w:rPr>
        <w:t>Financial</w:t>
      </w:r>
      <w:proofErr w:type="spellEnd"/>
      <w:r w:rsidRPr="00702720">
        <w:rPr>
          <w:rFonts w:cs="Tahoma"/>
        </w:rPr>
        <w:t xml:space="preserve"> </w:t>
      </w:r>
      <w:proofErr w:type="spellStart"/>
      <w:r w:rsidRPr="00702720">
        <w:rPr>
          <w:rFonts w:cs="Tahoma"/>
        </w:rPr>
        <w:t>Expert</w:t>
      </w:r>
      <w:proofErr w:type="spellEnd"/>
      <w:r w:rsidRPr="00702720">
        <w:rPr>
          <w:rFonts w:cs="Tahoma"/>
        </w:rPr>
        <w:t xml:space="preserve">) - (ορίζεται από την </w:t>
      </w:r>
      <w:proofErr w:type="spellStart"/>
      <w:r w:rsidRPr="00702720">
        <w:rPr>
          <w:rFonts w:cs="Tahoma"/>
        </w:rPr>
        <w:t>ΚτΠ</w:t>
      </w:r>
      <w:proofErr w:type="spellEnd"/>
      <w:r w:rsidRPr="00702720">
        <w:rPr>
          <w:rFonts w:cs="Tahoma"/>
        </w:rPr>
        <w:t xml:space="preserve"> Μ.Α.Ε.)</w:t>
      </w:r>
    </w:p>
    <w:p w14:paraId="1753D459" w14:textId="77777777" w:rsidR="00FE2A63" w:rsidRPr="00702720" w:rsidRDefault="00FE2A63" w:rsidP="00FE2A63">
      <w:pPr>
        <w:rPr>
          <w:rFonts w:cs="Tahoma"/>
        </w:rPr>
      </w:pPr>
      <w:r w:rsidRPr="00702720">
        <w:rPr>
          <w:rFonts w:cs="Tahoma"/>
        </w:rPr>
        <w:t xml:space="preserve">Η ΟΔΕ θα αποτελεί τον κύριο μηχανισμό συντονισμού και διοίκησης σε επίπεδο "σχεδιασμού &amp; υλοποίησης" συνιστώντας παράλληλα και τον κεντρικό επικοινωνιακό κόμβο μεταξύ των πολυάριθμων εμπλεκόμενων μερών (Κύριος του Έργου και Φορέων Λειτουργίας, ΕΕΠΣ, ΕΠΕ, </w:t>
      </w:r>
      <w:proofErr w:type="spellStart"/>
      <w:r w:rsidRPr="00702720">
        <w:rPr>
          <w:rFonts w:cs="Tahoma"/>
        </w:rPr>
        <w:t>ΚτΠ</w:t>
      </w:r>
      <w:proofErr w:type="spellEnd"/>
      <w:r w:rsidRPr="00702720">
        <w:rPr>
          <w:rFonts w:cs="Tahoma"/>
        </w:rPr>
        <w:t xml:space="preserve"> ΑΕ).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060605DF" w14:textId="77777777" w:rsidR="00FE2A63" w:rsidRPr="00702720" w:rsidRDefault="00FE2A63" w:rsidP="00FE2A63">
      <w:pPr>
        <w:rPr>
          <w:rFonts w:cs="Tahoma"/>
        </w:rPr>
      </w:pPr>
      <w:r w:rsidRPr="00702720">
        <w:rPr>
          <w:rFonts w:cs="Tahoma"/>
        </w:rPr>
        <w:t>Ο Επικεφαλής της ΟΔΕ (</w:t>
      </w:r>
      <w:proofErr w:type="spellStart"/>
      <w:r w:rsidRPr="00702720">
        <w:rPr>
          <w:rFonts w:cs="Tahoma"/>
        </w:rPr>
        <w:t>Integrated</w:t>
      </w:r>
      <w:proofErr w:type="spellEnd"/>
      <w:r w:rsidRPr="00702720">
        <w:rPr>
          <w:rFonts w:cs="Tahoma"/>
        </w:rPr>
        <w:t xml:space="preserve"> Project </w:t>
      </w:r>
      <w:proofErr w:type="spellStart"/>
      <w:r w:rsidRPr="00702720">
        <w:rPr>
          <w:rFonts w:cs="Tahoma"/>
        </w:rPr>
        <w:t>Team</w:t>
      </w:r>
      <w:proofErr w:type="spellEnd"/>
      <w:r w:rsidRPr="00702720">
        <w:rPr>
          <w:rFonts w:cs="Tahoma"/>
        </w:rPr>
        <w:t xml:space="preserve"> (IPT) </w:t>
      </w:r>
      <w:proofErr w:type="spellStart"/>
      <w:r w:rsidRPr="00702720">
        <w:rPr>
          <w:rFonts w:cs="Tahoma"/>
        </w:rPr>
        <w:t>Leader</w:t>
      </w:r>
      <w:proofErr w:type="spellEnd"/>
      <w:r w:rsidRPr="00702720">
        <w:rPr>
          <w:rFonts w:cs="Tahoma"/>
        </w:rPr>
        <w:t xml:space="preserve">) είναι υπεύθυνος για τη διοίκηση και τον συντονισμό των επιμέρους εμπλεκόμενων φορέων κατά το σχεδιασμό και την υλοποίηση του έργου. </w:t>
      </w:r>
    </w:p>
    <w:p w14:paraId="301BDD95" w14:textId="77777777" w:rsidR="00FE2A63" w:rsidRPr="00702720" w:rsidRDefault="00FE2A63" w:rsidP="00FE2A63">
      <w:pPr>
        <w:rPr>
          <w:rFonts w:cs="Tahoma"/>
          <w:bCs/>
        </w:rPr>
      </w:pPr>
    </w:p>
    <w:p w14:paraId="38105EFE" w14:textId="06AE2CB2" w:rsidR="00FE2A63" w:rsidRPr="00702720" w:rsidRDefault="00FE2A63" w:rsidP="003F68CD">
      <w:pPr>
        <w:pStyle w:val="a"/>
        <w:numPr>
          <w:ilvl w:val="0"/>
          <w:numId w:val="17"/>
        </w:numPr>
        <w:rPr>
          <w:rFonts w:cs="Tahoma"/>
        </w:rPr>
      </w:pPr>
      <w:r w:rsidRPr="00702720">
        <w:rPr>
          <w:rFonts w:cs="Tahoma"/>
        </w:rPr>
        <w:t>Επιτροπή Παρακολούθησης (ΕΠ)</w:t>
      </w:r>
    </w:p>
    <w:p w14:paraId="67190326" w14:textId="77777777" w:rsidR="00FE2A63" w:rsidRPr="00702720" w:rsidRDefault="00FE2A63" w:rsidP="00FE2A63">
      <w:pPr>
        <w:rPr>
          <w:rFonts w:cs="Tahoma"/>
        </w:rPr>
      </w:pPr>
      <w:r w:rsidRPr="00702720">
        <w:rPr>
          <w:rFonts w:cs="Tahoma"/>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η αξιολόγηση των παραδοτέων και η εισήγηση για τμηματική και οριστική παραλαβή του Έργου. </w:t>
      </w:r>
    </w:p>
    <w:p w14:paraId="459AB095" w14:textId="77777777" w:rsidR="00FE2A63" w:rsidRPr="00702720" w:rsidRDefault="00FE2A63" w:rsidP="00FE2A63">
      <w:pPr>
        <w:rPr>
          <w:rFonts w:cs="Tahoma"/>
          <w:bCs/>
        </w:rPr>
      </w:pPr>
    </w:p>
    <w:p w14:paraId="5A750D8F" w14:textId="0FDFB10E" w:rsidR="00FE2A63" w:rsidRPr="00702720" w:rsidRDefault="00FE2A63" w:rsidP="003F68CD">
      <w:pPr>
        <w:pStyle w:val="a"/>
        <w:numPr>
          <w:ilvl w:val="0"/>
          <w:numId w:val="17"/>
        </w:numPr>
        <w:rPr>
          <w:rFonts w:cs="Tahoma"/>
        </w:rPr>
      </w:pPr>
      <w:r w:rsidRPr="00702720">
        <w:rPr>
          <w:rFonts w:cs="Tahoma"/>
        </w:rPr>
        <w:t>Επιτροπή Παραλαβής (ΕΠ)</w:t>
      </w:r>
    </w:p>
    <w:p w14:paraId="57960116" w14:textId="77777777" w:rsidR="00FE2A63" w:rsidRPr="00702720" w:rsidRDefault="00FE2A63" w:rsidP="00FE2A63">
      <w:pPr>
        <w:rPr>
          <w:rFonts w:cs="Tahoma"/>
        </w:rPr>
      </w:pPr>
      <w:r w:rsidRPr="00702720">
        <w:rPr>
          <w:rFonts w:cs="Tahoma"/>
        </w:rPr>
        <w:lastRenderedPageBreak/>
        <w:t xml:space="preserve">Για την παραλαβή των παρεχόμενων υπηρεσιών ή/και παραδοτέων του Έργου, θα οριστεί «Επιτροπή  Παραλαβής Έργου (ΕΠΕ)», σύμφωνα με την παράγραφο 11 εδάφιο δ’ του άρθρου 221 του ν. 4412/2016. </w:t>
      </w:r>
    </w:p>
    <w:p w14:paraId="30B4968A" w14:textId="77777777" w:rsidR="00FE2A63" w:rsidRPr="00702720" w:rsidRDefault="00FE2A63" w:rsidP="00FE2A63">
      <w:pPr>
        <w:rPr>
          <w:rFonts w:cs="Tahoma"/>
        </w:rPr>
      </w:pPr>
    </w:p>
    <w:p w14:paraId="1AFFF50A" w14:textId="253F9D6D" w:rsidR="00FE2A63" w:rsidRPr="00702720" w:rsidRDefault="00FE2A63" w:rsidP="003F68CD">
      <w:pPr>
        <w:pStyle w:val="a"/>
        <w:numPr>
          <w:ilvl w:val="0"/>
          <w:numId w:val="17"/>
        </w:numPr>
        <w:rPr>
          <w:rFonts w:cs="Tahoma"/>
        </w:rPr>
      </w:pPr>
      <w:r w:rsidRPr="00702720">
        <w:rPr>
          <w:rFonts w:cs="Tahoma"/>
        </w:rPr>
        <w:t>Θεματικές Ομάδες Εργασίας</w:t>
      </w:r>
    </w:p>
    <w:p w14:paraId="6868505B" w14:textId="55E9A52A" w:rsidR="00FE2A63" w:rsidRPr="00702720" w:rsidRDefault="00FE2A63" w:rsidP="00FE2A63">
      <w:pPr>
        <w:rPr>
          <w:rFonts w:cs="Tahoma"/>
        </w:rPr>
      </w:pPr>
      <w:r w:rsidRPr="00702720">
        <w:rPr>
          <w:rFonts w:cs="Tahoma"/>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034382FD" w14:textId="77777777" w:rsidR="006B0D3A" w:rsidRPr="00702720" w:rsidRDefault="006B0D3A" w:rsidP="005B24F6">
      <w:pPr>
        <w:rPr>
          <w:rFonts w:cs="Tahoma"/>
        </w:rPr>
      </w:pPr>
    </w:p>
    <w:p w14:paraId="399A34B7" w14:textId="6D57F27D" w:rsidR="00F661A1" w:rsidRPr="00702720" w:rsidRDefault="00F661A1" w:rsidP="007F5B86">
      <w:pPr>
        <w:pStyle w:val="Appendix-Heading3"/>
      </w:pPr>
      <w:bookmarkStart w:id="531" w:name="_Toc83928590"/>
      <w:bookmarkStart w:id="532" w:name="_Ref89026826"/>
      <w:bookmarkStart w:id="533" w:name="_Toc105346442"/>
      <w:bookmarkStart w:id="534" w:name="_Ref128675725"/>
      <w:bookmarkStart w:id="535" w:name="_Toc191630108"/>
      <w:r w:rsidRPr="00702720">
        <w:t>Υφιστάμενη Κατάσταση</w:t>
      </w:r>
      <w:bookmarkEnd w:id="531"/>
      <w:bookmarkEnd w:id="532"/>
      <w:bookmarkEnd w:id="533"/>
      <w:r w:rsidR="0078547A" w:rsidRPr="00702720">
        <w:t xml:space="preserve"> – υποδομές</w:t>
      </w:r>
      <w:bookmarkEnd w:id="534"/>
      <w:bookmarkEnd w:id="535"/>
    </w:p>
    <w:p w14:paraId="462883C6" w14:textId="77777777" w:rsidR="00580916" w:rsidRPr="00702720" w:rsidRDefault="00580916" w:rsidP="00BF6B20">
      <w:pPr>
        <w:pStyle w:val="Appendix-Heading4"/>
      </w:pPr>
      <w:r w:rsidRPr="00702720">
        <w:t>Ανάλυση υποδομών ΕΛ.ΑΣ</w:t>
      </w:r>
    </w:p>
    <w:p w14:paraId="331D618F" w14:textId="77777777" w:rsidR="00580916" w:rsidRPr="00702720" w:rsidRDefault="00580916" w:rsidP="00580916">
      <w:pPr>
        <w:rPr>
          <w:rFonts w:cs="Tahoma"/>
        </w:rPr>
      </w:pPr>
      <w:r w:rsidRPr="00702720">
        <w:rPr>
          <w:rFonts w:cs="Tahoma"/>
        </w:rPr>
        <w:t xml:space="preserve">Το Πανελλαδικό δίκτυο Πληροφορικής της Ελληνικής Αστυνομίας (Police On Line – </w:t>
      </w:r>
      <w:proofErr w:type="spellStart"/>
      <w:r w:rsidRPr="00702720">
        <w:rPr>
          <w:rFonts w:cs="Tahoma"/>
        </w:rPr>
        <w:t>PoL</w:t>
      </w:r>
      <w:proofErr w:type="spellEnd"/>
      <w:r w:rsidRPr="00702720">
        <w:rPr>
          <w:rFonts w:cs="Tahoma"/>
        </w:rPr>
        <w:t xml:space="preserve">)  είναι  ένα  μη  δημόσιο  επιχειρησιακό  δίκτυο  και  οι  παρεχόμενες  εφαρμογές στους χρήστες του (υπαλλήλους των Αστυνομικών Υπηρεσιών) γίνονται από </w:t>
      </w:r>
      <w:proofErr w:type="spellStart"/>
      <w:r w:rsidRPr="00702720">
        <w:rPr>
          <w:rFonts w:cs="Tahoma"/>
        </w:rPr>
        <w:t>κεντρικοποιημένα</w:t>
      </w:r>
      <w:proofErr w:type="spellEnd"/>
      <w:r w:rsidRPr="00702720">
        <w:rPr>
          <w:rFonts w:cs="Tahoma"/>
        </w:rPr>
        <w:t xml:space="preserve"> συστήματα (</w:t>
      </w:r>
      <w:proofErr w:type="spellStart"/>
      <w:r w:rsidRPr="00702720">
        <w:rPr>
          <w:rFonts w:cs="Tahoma"/>
        </w:rPr>
        <w:t>Servers</w:t>
      </w:r>
      <w:proofErr w:type="spellEnd"/>
      <w:r w:rsidRPr="00702720">
        <w:rPr>
          <w:rFonts w:cs="Tahoma"/>
        </w:rPr>
        <w:t>) που βρίσκονται στο κτίριο του Αρχηγείου της Ελληνικής Αστυνομίας (Α.Ε.Α.).</w:t>
      </w:r>
    </w:p>
    <w:p w14:paraId="093487DD" w14:textId="77777777" w:rsidR="00580916" w:rsidRPr="00702720" w:rsidRDefault="00580916" w:rsidP="00580916">
      <w:pPr>
        <w:rPr>
          <w:rFonts w:cs="Tahoma"/>
        </w:rPr>
      </w:pPr>
    </w:p>
    <w:p w14:paraId="7DA87BDB" w14:textId="77777777" w:rsidR="00580916" w:rsidRPr="00702720" w:rsidRDefault="00580916" w:rsidP="00580916">
      <w:pPr>
        <w:rPr>
          <w:rFonts w:cs="Tahoma"/>
          <w:b/>
          <w:bCs/>
        </w:rPr>
      </w:pPr>
      <w:r w:rsidRPr="00702720">
        <w:rPr>
          <w:rFonts w:cs="Tahoma"/>
          <w:b/>
          <w:bCs/>
        </w:rPr>
        <w:t xml:space="preserve">Δίκτυο </w:t>
      </w:r>
      <w:proofErr w:type="spellStart"/>
      <w:r w:rsidRPr="00702720">
        <w:rPr>
          <w:rFonts w:cs="Tahoma"/>
          <w:b/>
          <w:bCs/>
        </w:rPr>
        <w:t>PoL</w:t>
      </w:r>
      <w:proofErr w:type="spellEnd"/>
    </w:p>
    <w:p w14:paraId="182BF32E" w14:textId="77777777" w:rsidR="00580916" w:rsidRPr="00702720" w:rsidRDefault="00580916" w:rsidP="00580916">
      <w:pPr>
        <w:rPr>
          <w:rFonts w:cs="Tahoma"/>
        </w:rPr>
      </w:pPr>
      <w:r w:rsidRPr="00702720">
        <w:rPr>
          <w:rFonts w:cs="Tahoma"/>
        </w:rPr>
        <w:t xml:space="preserve">Οι Υπηρεσίες της Ελληνικής Αστυνομίας (Διευθύνσεις, Αστυνομικά Τμήματα </w:t>
      </w:r>
      <w:proofErr w:type="spellStart"/>
      <w:r w:rsidRPr="00702720">
        <w:rPr>
          <w:rFonts w:cs="Tahoma"/>
        </w:rPr>
        <w:t>κτλ</w:t>
      </w:r>
      <w:proofErr w:type="spellEnd"/>
      <w:r w:rsidRPr="00702720">
        <w:rPr>
          <w:rFonts w:cs="Tahoma"/>
        </w:rPr>
        <w:t>) είναι σήμερα συνδεδεμένες σε ένα ιδιωτικό δίκτυο πληροφορικής, με συνολικά περίπου 660 σημεία σε όλη την επικράτεια, μέσω του οποίου δίδεται πρόσβαση στο σύνολο των επιχειρησιακών εφαρμογών.</w:t>
      </w:r>
    </w:p>
    <w:p w14:paraId="69FB80C6" w14:textId="77777777" w:rsidR="00580916" w:rsidRPr="00702720" w:rsidRDefault="00580916" w:rsidP="00580916">
      <w:pPr>
        <w:rPr>
          <w:rFonts w:cs="Tahoma"/>
        </w:rPr>
      </w:pPr>
      <w:r w:rsidRPr="00702720">
        <w:rPr>
          <w:rFonts w:cs="Tahoma"/>
        </w:rPr>
        <w:t xml:space="preserve">Περαιτέρω, το δίκτυο της Ελληνικής Αστυνομίας διασυνδέεται με το δίκτυο ΣΥΖΕΥΞΙΣ με μοναδικό κόμβο (στο κτίριο Α.Ε.Α.) μέσω του οποίου χρήστες του πληροφοριακού συστήματος έχουν πρόσβαση στην υπηρεσία </w:t>
      </w:r>
      <w:proofErr w:type="spellStart"/>
      <w:r w:rsidRPr="00702720">
        <w:rPr>
          <w:rFonts w:cs="Tahoma"/>
        </w:rPr>
        <w:t>internet</w:t>
      </w:r>
      <w:proofErr w:type="spellEnd"/>
      <w:r w:rsidRPr="00702720">
        <w:rPr>
          <w:rFonts w:cs="Tahoma"/>
        </w:rPr>
        <w:t xml:space="preserve"> που παρέχεται στο ΣΥΖΕΥΞΙΣ. Αναλυτικότερα:</w:t>
      </w:r>
    </w:p>
    <w:p w14:paraId="70882AA1" w14:textId="77777777" w:rsidR="00580916" w:rsidRPr="00702720" w:rsidRDefault="00580916" w:rsidP="00580916">
      <w:pPr>
        <w:spacing w:before="1" w:after="0" w:line="140" w:lineRule="exact"/>
        <w:rPr>
          <w:rFonts w:cs="Tahoma"/>
          <w:sz w:val="14"/>
          <w:szCs w:val="14"/>
        </w:rPr>
      </w:pPr>
    </w:p>
    <w:p w14:paraId="32D8689C" w14:textId="77777777" w:rsidR="00580916" w:rsidRPr="00702720" w:rsidRDefault="00580916" w:rsidP="00580916">
      <w:pPr>
        <w:spacing w:after="0"/>
        <w:ind w:left="1112" w:right="57" w:hanging="337"/>
        <w:rPr>
          <w:rFonts w:cs="Tahoma"/>
        </w:rPr>
      </w:pPr>
      <w:r w:rsidRPr="00702720">
        <w:rPr>
          <w:rFonts w:cs="Tahoma"/>
        </w:rPr>
        <w:t xml:space="preserve">1. </w:t>
      </w:r>
      <w:r w:rsidRPr="00702720">
        <w:rPr>
          <w:rFonts w:cs="Tahoma"/>
          <w:spacing w:val="37"/>
        </w:rPr>
        <w:t xml:space="preserve"> </w:t>
      </w:r>
      <w:r w:rsidRPr="00702720">
        <w:rPr>
          <w:rFonts w:cs="Tahoma"/>
        </w:rPr>
        <w:t>Η</w:t>
      </w:r>
      <w:r w:rsidRPr="00702720">
        <w:rPr>
          <w:rFonts w:cs="Tahoma"/>
          <w:spacing w:val="27"/>
        </w:rPr>
        <w:t xml:space="preserve"> </w:t>
      </w:r>
      <w:r w:rsidRPr="00702720">
        <w:rPr>
          <w:rFonts w:cs="Tahoma"/>
        </w:rPr>
        <w:t>επικοινωνία</w:t>
      </w:r>
      <w:r w:rsidRPr="00702720">
        <w:rPr>
          <w:rFonts w:cs="Tahoma"/>
          <w:spacing w:val="28"/>
        </w:rPr>
        <w:t xml:space="preserve"> </w:t>
      </w:r>
      <w:r w:rsidRPr="00702720">
        <w:rPr>
          <w:rFonts w:cs="Tahoma"/>
        </w:rPr>
        <w:t>με</w:t>
      </w:r>
      <w:r w:rsidRPr="00702720">
        <w:rPr>
          <w:rFonts w:cs="Tahoma"/>
          <w:spacing w:val="28"/>
        </w:rPr>
        <w:t xml:space="preserve"> </w:t>
      </w:r>
      <w:r w:rsidRPr="00702720">
        <w:rPr>
          <w:rFonts w:cs="Tahoma"/>
        </w:rPr>
        <w:t>άλλους</w:t>
      </w:r>
      <w:r w:rsidRPr="00702720">
        <w:rPr>
          <w:rFonts w:cs="Tahoma"/>
          <w:spacing w:val="27"/>
        </w:rPr>
        <w:t xml:space="preserve"> </w:t>
      </w:r>
      <w:r w:rsidRPr="00702720">
        <w:rPr>
          <w:rFonts w:cs="Tahoma"/>
        </w:rPr>
        <w:t>Φορείς</w:t>
      </w:r>
      <w:r w:rsidRPr="00702720">
        <w:rPr>
          <w:rFonts w:cs="Tahoma"/>
          <w:spacing w:val="27"/>
        </w:rPr>
        <w:t xml:space="preserve"> </w:t>
      </w:r>
      <w:r w:rsidRPr="00702720">
        <w:rPr>
          <w:rFonts w:cs="Tahoma"/>
        </w:rPr>
        <w:t>τ</w:t>
      </w:r>
      <w:r w:rsidRPr="00702720">
        <w:rPr>
          <w:rFonts w:cs="Tahoma"/>
          <w:spacing w:val="1"/>
        </w:rPr>
        <w:t>ο</w:t>
      </w:r>
      <w:r w:rsidRPr="00702720">
        <w:rPr>
          <w:rFonts w:cs="Tahoma"/>
        </w:rPr>
        <w:t>υ</w:t>
      </w:r>
      <w:r w:rsidRPr="00702720">
        <w:rPr>
          <w:rFonts w:cs="Tahoma"/>
          <w:spacing w:val="28"/>
        </w:rPr>
        <w:t xml:space="preserve"> </w:t>
      </w:r>
      <w:r w:rsidRPr="00702720">
        <w:rPr>
          <w:rFonts w:cs="Tahoma"/>
        </w:rPr>
        <w:t>Δημοσίου</w:t>
      </w:r>
      <w:r w:rsidRPr="00702720">
        <w:rPr>
          <w:rFonts w:cs="Tahoma"/>
          <w:spacing w:val="27"/>
        </w:rPr>
        <w:t xml:space="preserve"> </w:t>
      </w:r>
      <w:r w:rsidRPr="00702720">
        <w:rPr>
          <w:rFonts w:cs="Tahoma"/>
        </w:rPr>
        <w:t>γίνεται</w:t>
      </w:r>
      <w:r w:rsidRPr="00702720">
        <w:rPr>
          <w:rFonts w:cs="Tahoma"/>
          <w:spacing w:val="28"/>
        </w:rPr>
        <w:t xml:space="preserve"> </w:t>
      </w:r>
      <w:r w:rsidRPr="00702720">
        <w:rPr>
          <w:rFonts w:cs="Tahoma"/>
        </w:rPr>
        <w:t>από</w:t>
      </w:r>
      <w:r w:rsidRPr="00702720">
        <w:rPr>
          <w:rFonts w:cs="Tahoma"/>
          <w:spacing w:val="29"/>
        </w:rPr>
        <w:t xml:space="preserve"> </w:t>
      </w:r>
      <w:r w:rsidRPr="00702720">
        <w:rPr>
          <w:rFonts w:cs="Tahoma"/>
        </w:rPr>
        <w:t>τον</w:t>
      </w:r>
      <w:r w:rsidRPr="00702720">
        <w:rPr>
          <w:rFonts w:cs="Tahoma"/>
          <w:spacing w:val="27"/>
        </w:rPr>
        <w:t xml:space="preserve"> </w:t>
      </w:r>
      <w:r w:rsidRPr="00702720">
        <w:rPr>
          <w:rFonts w:cs="Tahoma"/>
        </w:rPr>
        <w:t>κεντρικό κόμβο</w:t>
      </w:r>
      <w:r w:rsidRPr="00702720">
        <w:rPr>
          <w:rFonts w:cs="Tahoma"/>
          <w:spacing w:val="7"/>
        </w:rPr>
        <w:t xml:space="preserve"> </w:t>
      </w:r>
      <w:r w:rsidRPr="00702720">
        <w:rPr>
          <w:rFonts w:cs="Tahoma"/>
        </w:rPr>
        <w:t>του</w:t>
      </w:r>
      <w:r w:rsidRPr="00702720">
        <w:rPr>
          <w:rFonts w:cs="Tahoma"/>
          <w:spacing w:val="7"/>
        </w:rPr>
        <w:t xml:space="preserve"> </w:t>
      </w:r>
      <w:r w:rsidRPr="00702720">
        <w:rPr>
          <w:rFonts w:cs="Tahoma"/>
        </w:rPr>
        <w:t>ΣΥΖ</w:t>
      </w:r>
      <w:r w:rsidRPr="00702720">
        <w:rPr>
          <w:rFonts w:cs="Tahoma"/>
          <w:spacing w:val="1"/>
        </w:rPr>
        <w:t>Ε</w:t>
      </w:r>
      <w:r w:rsidRPr="00702720">
        <w:rPr>
          <w:rFonts w:cs="Tahoma"/>
        </w:rPr>
        <w:t>ΥΞΙ</w:t>
      </w:r>
      <w:r w:rsidRPr="00702720">
        <w:rPr>
          <w:rFonts w:cs="Tahoma"/>
          <w:spacing w:val="-1"/>
        </w:rPr>
        <w:t>Σ</w:t>
      </w:r>
      <w:r w:rsidRPr="00702720">
        <w:rPr>
          <w:rFonts w:cs="Tahoma"/>
        </w:rPr>
        <w:t>,</w:t>
      </w:r>
      <w:r w:rsidRPr="00702720">
        <w:rPr>
          <w:rFonts w:cs="Tahoma"/>
          <w:spacing w:val="7"/>
        </w:rPr>
        <w:t xml:space="preserve"> </w:t>
      </w:r>
      <w:r w:rsidRPr="00702720">
        <w:rPr>
          <w:rFonts w:cs="Tahoma"/>
        </w:rPr>
        <w:t>ενώ</w:t>
      </w:r>
      <w:r w:rsidRPr="00702720">
        <w:rPr>
          <w:rFonts w:cs="Tahoma"/>
          <w:spacing w:val="7"/>
        </w:rPr>
        <w:t xml:space="preserve"> </w:t>
      </w:r>
      <w:r w:rsidRPr="00702720">
        <w:rPr>
          <w:rFonts w:cs="Tahoma"/>
        </w:rPr>
        <w:t>μεσολαβούν</w:t>
      </w:r>
      <w:r w:rsidRPr="00702720">
        <w:rPr>
          <w:rFonts w:cs="Tahoma"/>
          <w:spacing w:val="6"/>
        </w:rPr>
        <w:t xml:space="preserve"> </w:t>
      </w:r>
      <w:r w:rsidRPr="00702720">
        <w:rPr>
          <w:rFonts w:cs="Tahoma"/>
        </w:rPr>
        <w:t>συστήματα</w:t>
      </w:r>
      <w:r w:rsidRPr="00702720">
        <w:rPr>
          <w:rFonts w:cs="Tahoma"/>
          <w:spacing w:val="7"/>
        </w:rPr>
        <w:t xml:space="preserve"> </w:t>
      </w:r>
      <w:proofErr w:type="spellStart"/>
      <w:r w:rsidRPr="00702720">
        <w:rPr>
          <w:rFonts w:cs="Tahoma"/>
        </w:rPr>
        <w:t>firewall</w:t>
      </w:r>
      <w:proofErr w:type="spellEnd"/>
      <w:r w:rsidRPr="00702720">
        <w:rPr>
          <w:rFonts w:cs="Tahoma"/>
        </w:rPr>
        <w:t xml:space="preserve"> υπό</w:t>
      </w:r>
      <w:r w:rsidRPr="00702720">
        <w:rPr>
          <w:rFonts w:cs="Tahoma"/>
          <w:spacing w:val="6"/>
        </w:rPr>
        <w:t xml:space="preserve"> </w:t>
      </w:r>
      <w:r w:rsidRPr="00702720">
        <w:rPr>
          <w:rFonts w:cs="Tahoma"/>
        </w:rPr>
        <w:t>τη διαχείρι</w:t>
      </w:r>
      <w:r w:rsidRPr="00702720">
        <w:rPr>
          <w:rFonts w:cs="Tahoma"/>
          <w:spacing w:val="-1"/>
        </w:rPr>
        <w:t>σ</w:t>
      </w:r>
      <w:r w:rsidRPr="00702720">
        <w:rPr>
          <w:rFonts w:cs="Tahoma"/>
        </w:rPr>
        <w:t>η της Ελληνικής Αστυνομί</w:t>
      </w:r>
      <w:r w:rsidRPr="00702720">
        <w:rPr>
          <w:rFonts w:cs="Tahoma"/>
          <w:spacing w:val="2"/>
        </w:rPr>
        <w:t>α</w:t>
      </w:r>
      <w:r w:rsidRPr="00702720">
        <w:rPr>
          <w:rFonts w:cs="Tahoma"/>
        </w:rPr>
        <w:t>ς.</w:t>
      </w:r>
    </w:p>
    <w:p w14:paraId="333207E8" w14:textId="77777777" w:rsidR="00580916" w:rsidRPr="00702720" w:rsidRDefault="00580916" w:rsidP="00580916">
      <w:pPr>
        <w:spacing w:before="1" w:after="0" w:line="140" w:lineRule="exact"/>
        <w:rPr>
          <w:rFonts w:cs="Tahoma"/>
          <w:sz w:val="12"/>
          <w:szCs w:val="12"/>
        </w:rPr>
      </w:pPr>
    </w:p>
    <w:p w14:paraId="216623F4" w14:textId="77777777" w:rsidR="00580916" w:rsidRPr="00702720" w:rsidRDefault="00580916" w:rsidP="00580916">
      <w:pPr>
        <w:spacing w:after="0" w:line="275" w:lineRule="auto"/>
        <w:ind w:left="1112" w:right="57" w:hanging="337"/>
        <w:rPr>
          <w:rFonts w:cs="Tahoma"/>
        </w:rPr>
      </w:pPr>
      <w:r w:rsidRPr="00702720">
        <w:rPr>
          <w:rFonts w:cs="Tahoma"/>
        </w:rPr>
        <w:t xml:space="preserve">2. </w:t>
      </w:r>
      <w:r w:rsidRPr="00702720">
        <w:rPr>
          <w:rFonts w:cs="Tahoma"/>
          <w:spacing w:val="37"/>
        </w:rPr>
        <w:t xml:space="preserve"> </w:t>
      </w:r>
      <w:r w:rsidRPr="00702720">
        <w:rPr>
          <w:rFonts w:cs="Tahoma"/>
        </w:rPr>
        <w:t>Ο κόμβος Intern</w:t>
      </w:r>
      <w:r w:rsidRPr="00702720">
        <w:rPr>
          <w:rFonts w:cs="Tahoma"/>
          <w:spacing w:val="-1"/>
        </w:rPr>
        <w:t>e</w:t>
      </w:r>
      <w:r w:rsidRPr="00702720">
        <w:rPr>
          <w:rFonts w:cs="Tahoma"/>
        </w:rPr>
        <w:t>t</w:t>
      </w:r>
      <w:r w:rsidRPr="00702720">
        <w:rPr>
          <w:rFonts w:cs="Tahoma"/>
          <w:spacing w:val="-7"/>
        </w:rPr>
        <w:t xml:space="preserve"> </w:t>
      </w:r>
      <w:r w:rsidRPr="00702720">
        <w:rPr>
          <w:rFonts w:cs="Tahoma"/>
        </w:rPr>
        <w:t>της Ελληνικής Αστυνομίας ε</w:t>
      </w:r>
      <w:r w:rsidRPr="00702720">
        <w:rPr>
          <w:rFonts w:cs="Tahoma"/>
          <w:spacing w:val="1"/>
        </w:rPr>
        <w:t>ί</w:t>
      </w:r>
      <w:r w:rsidRPr="00702720">
        <w:rPr>
          <w:rFonts w:cs="Tahoma"/>
        </w:rPr>
        <w:t>ναι ένα κλειστό δίκτυο,</w:t>
      </w:r>
      <w:r w:rsidRPr="00702720">
        <w:rPr>
          <w:rFonts w:cs="Tahoma"/>
          <w:spacing w:val="1"/>
        </w:rPr>
        <w:t xml:space="preserve"> </w:t>
      </w:r>
      <w:r w:rsidRPr="00702720">
        <w:rPr>
          <w:rFonts w:cs="Tahoma"/>
        </w:rPr>
        <w:t>στο κτίριο</w:t>
      </w:r>
      <w:r w:rsidRPr="00702720">
        <w:rPr>
          <w:rFonts w:cs="Tahoma"/>
          <w:spacing w:val="5"/>
        </w:rPr>
        <w:t xml:space="preserve"> </w:t>
      </w:r>
      <w:r w:rsidRPr="00702720">
        <w:rPr>
          <w:rFonts w:cs="Tahoma"/>
        </w:rPr>
        <w:t>Α.Ε.Α.,</w:t>
      </w:r>
      <w:r w:rsidRPr="00702720">
        <w:rPr>
          <w:rFonts w:cs="Tahoma"/>
          <w:spacing w:val="6"/>
        </w:rPr>
        <w:t xml:space="preserve"> </w:t>
      </w:r>
      <w:r w:rsidRPr="00702720">
        <w:rPr>
          <w:rFonts w:cs="Tahoma"/>
        </w:rPr>
        <w:t>φυσικά</w:t>
      </w:r>
      <w:r w:rsidRPr="00702720">
        <w:rPr>
          <w:rFonts w:cs="Tahoma"/>
          <w:spacing w:val="6"/>
        </w:rPr>
        <w:t xml:space="preserve"> </w:t>
      </w:r>
      <w:r w:rsidRPr="00702720">
        <w:rPr>
          <w:rFonts w:cs="Tahoma"/>
        </w:rPr>
        <w:t>ανεξάρτητο</w:t>
      </w:r>
      <w:r w:rsidRPr="00702720">
        <w:rPr>
          <w:rFonts w:cs="Tahoma"/>
          <w:spacing w:val="6"/>
        </w:rPr>
        <w:t xml:space="preserve"> </w:t>
      </w:r>
      <w:r w:rsidRPr="00702720">
        <w:rPr>
          <w:rFonts w:cs="Tahoma"/>
        </w:rPr>
        <w:t>από</w:t>
      </w:r>
      <w:r w:rsidRPr="00702720">
        <w:rPr>
          <w:rFonts w:cs="Tahoma"/>
          <w:spacing w:val="6"/>
        </w:rPr>
        <w:t xml:space="preserve"> </w:t>
      </w:r>
      <w:r w:rsidRPr="00702720">
        <w:rPr>
          <w:rFonts w:cs="Tahoma"/>
        </w:rPr>
        <w:t>το</w:t>
      </w:r>
      <w:r w:rsidRPr="00702720">
        <w:rPr>
          <w:rFonts w:cs="Tahoma"/>
          <w:spacing w:val="6"/>
        </w:rPr>
        <w:t xml:space="preserve"> </w:t>
      </w:r>
      <w:r w:rsidRPr="00702720">
        <w:rPr>
          <w:rFonts w:cs="Tahoma"/>
        </w:rPr>
        <w:t>δίκτυο</w:t>
      </w:r>
      <w:r w:rsidRPr="00702720">
        <w:rPr>
          <w:rFonts w:cs="Tahoma"/>
          <w:spacing w:val="6"/>
        </w:rPr>
        <w:t xml:space="preserve"> </w:t>
      </w:r>
      <w:proofErr w:type="spellStart"/>
      <w:r w:rsidRPr="00702720">
        <w:rPr>
          <w:rFonts w:cs="Tahoma"/>
        </w:rPr>
        <w:t>PoL</w:t>
      </w:r>
      <w:proofErr w:type="spellEnd"/>
      <w:r w:rsidRPr="00702720">
        <w:rPr>
          <w:rFonts w:cs="Tahoma"/>
        </w:rPr>
        <w:t>, που</w:t>
      </w:r>
      <w:r w:rsidRPr="00702720">
        <w:rPr>
          <w:rFonts w:cs="Tahoma"/>
          <w:spacing w:val="6"/>
        </w:rPr>
        <w:t xml:space="preserve"> </w:t>
      </w:r>
      <w:r w:rsidRPr="00702720">
        <w:rPr>
          <w:rFonts w:cs="Tahoma"/>
        </w:rPr>
        <w:t>φιλοξενεί</w:t>
      </w:r>
      <w:r w:rsidRPr="00702720">
        <w:rPr>
          <w:rFonts w:cs="Tahoma"/>
          <w:spacing w:val="6"/>
        </w:rPr>
        <w:t xml:space="preserve"> </w:t>
      </w:r>
      <w:r w:rsidRPr="00702720">
        <w:rPr>
          <w:rFonts w:cs="Tahoma"/>
          <w:spacing w:val="1"/>
        </w:rPr>
        <w:t xml:space="preserve">το </w:t>
      </w:r>
      <w:r w:rsidRPr="00702720">
        <w:rPr>
          <w:rFonts w:cs="Tahoma"/>
        </w:rPr>
        <w:t>ηλεκτρονικό ταχυδρομείο</w:t>
      </w:r>
      <w:r w:rsidRPr="00702720">
        <w:rPr>
          <w:rFonts w:cs="Tahoma"/>
          <w:spacing w:val="2"/>
        </w:rPr>
        <w:t xml:space="preserve"> </w:t>
      </w:r>
      <w:r w:rsidRPr="00702720">
        <w:rPr>
          <w:rFonts w:cs="Tahoma"/>
        </w:rPr>
        <w:t>για</w:t>
      </w:r>
      <w:r w:rsidRPr="00702720">
        <w:rPr>
          <w:rFonts w:cs="Tahoma"/>
          <w:spacing w:val="2"/>
        </w:rPr>
        <w:t xml:space="preserve"> </w:t>
      </w:r>
      <w:r w:rsidRPr="00702720">
        <w:rPr>
          <w:rFonts w:cs="Tahoma"/>
        </w:rPr>
        <w:t>την</w:t>
      </w:r>
      <w:r w:rsidRPr="00702720">
        <w:rPr>
          <w:rFonts w:cs="Tahoma"/>
          <w:spacing w:val="2"/>
        </w:rPr>
        <w:t xml:space="preserve"> </w:t>
      </w:r>
      <w:r w:rsidRPr="00702720">
        <w:rPr>
          <w:rFonts w:cs="Tahoma"/>
        </w:rPr>
        <w:t>Ελληνική</w:t>
      </w:r>
      <w:r w:rsidRPr="00702720">
        <w:rPr>
          <w:rFonts w:cs="Tahoma"/>
          <w:spacing w:val="1"/>
        </w:rPr>
        <w:t xml:space="preserve"> </w:t>
      </w:r>
      <w:r w:rsidRPr="00702720">
        <w:rPr>
          <w:rFonts w:cs="Tahoma"/>
        </w:rPr>
        <w:t>Αστυνομία</w:t>
      </w:r>
      <w:r w:rsidRPr="00702720">
        <w:rPr>
          <w:rFonts w:cs="Tahoma"/>
          <w:spacing w:val="3"/>
        </w:rPr>
        <w:t xml:space="preserve"> </w:t>
      </w:r>
      <w:r w:rsidRPr="00702720">
        <w:rPr>
          <w:rFonts w:cs="Tahoma"/>
        </w:rPr>
        <w:t>καθώς</w:t>
      </w:r>
      <w:r w:rsidRPr="00702720">
        <w:rPr>
          <w:rFonts w:cs="Tahoma"/>
          <w:spacing w:val="1"/>
        </w:rPr>
        <w:t xml:space="preserve"> </w:t>
      </w:r>
      <w:r w:rsidRPr="00702720">
        <w:rPr>
          <w:rFonts w:cs="Tahoma"/>
        </w:rPr>
        <w:t>και</w:t>
      </w:r>
      <w:r w:rsidRPr="00702720">
        <w:rPr>
          <w:rFonts w:cs="Tahoma"/>
          <w:spacing w:val="1"/>
        </w:rPr>
        <w:t xml:space="preserve"> </w:t>
      </w:r>
      <w:r w:rsidRPr="00702720">
        <w:rPr>
          <w:rFonts w:cs="Tahoma"/>
        </w:rPr>
        <w:t>τ</w:t>
      </w:r>
      <w:r w:rsidRPr="00702720">
        <w:rPr>
          <w:rFonts w:cs="Tahoma"/>
          <w:spacing w:val="1"/>
        </w:rPr>
        <w:t>ι</w:t>
      </w:r>
      <w:r w:rsidRPr="00702720">
        <w:rPr>
          <w:rFonts w:cs="Tahoma"/>
        </w:rPr>
        <w:t>ς ιστοσελίδες:</w:t>
      </w:r>
    </w:p>
    <w:p w14:paraId="667E04DB" w14:textId="77777777" w:rsidR="00580916" w:rsidRPr="00702720" w:rsidRDefault="00580916" w:rsidP="00580916">
      <w:pPr>
        <w:spacing w:before="1" w:after="0" w:line="140" w:lineRule="exact"/>
        <w:rPr>
          <w:rFonts w:cs="Tahoma"/>
          <w:sz w:val="12"/>
          <w:szCs w:val="12"/>
        </w:rPr>
      </w:pPr>
    </w:p>
    <w:p w14:paraId="0B8D2EC3" w14:textId="297F9185" w:rsidR="00580916" w:rsidRPr="00702720" w:rsidRDefault="00580916" w:rsidP="003A7B0C">
      <w:pPr>
        <w:pStyle w:val="a"/>
        <w:numPr>
          <w:ilvl w:val="0"/>
          <w:numId w:val="44"/>
        </w:numPr>
        <w:tabs>
          <w:tab w:val="clear" w:pos="720"/>
          <w:tab w:val="left" w:pos="1920"/>
        </w:tabs>
        <w:spacing w:after="0"/>
        <w:ind w:left="1560" w:right="-20" w:hanging="284"/>
        <w:rPr>
          <w:rFonts w:cs="Tahoma"/>
        </w:rPr>
      </w:pPr>
      <w:r w:rsidRPr="00702720">
        <w:rPr>
          <w:rFonts w:cs="Tahoma"/>
        </w:rPr>
        <w:t>της ΕΛ.</w:t>
      </w:r>
      <w:r w:rsidRPr="00702720">
        <w:rPr>
          <w:rFonts w:cs="Tahoma"/>
          <w:spacing w:val="-1"/>
        </w:rPr>
        <w:t>ΑΣ</w:t>
      </w:r>
      <w:r w:rsidRPr="00702720">
        <w:rPr>
          <w:rFonts w:cs="Tahoma"/>
        </w:rPr>
        <w:t>.</w:t>
      </w:r>
      <w:r w:rsidRPr="00702720">
        <w:rPr>
          <w:rFonts w:cs="Tahoma"/>
          <w:spacing w:val="1"/>
        </w:rPr>
        <w:t xml:space="preserve"> </w:t>
      </w:r>
      <w:r w:rsidRPr="00702720">
        <w:rPr>
          <w:rFonts w:cs="Tahoma"/>
        </w:rPr>
        <w:t>(astyno</w:t>
      </w:r>
      <w:r w:rsidRPr="00702720">
        <w:rPr>
          <w:rFonts w:cs="Tahoma"/>
          <w:spacing w:val="-2"/>
        </w:rPr>
        <w:t>m</w:t>
      </w:r>
      <w:r w:rsidRPr="00702720">
        <w:rPr>
          <w:rFonts w:cs="Tahoma"/>
        </w:rPr>
        <w:t>ia.gr)</w:t>
      </w:r>
    </w:p>
    <w:p w14:paraId="4247A337" w14:textId="77777777" w:rsidR="00580916" w:rsidRPr="00702720" w:rsidRDefault="00580916" w:rsidP="00580916">
      <w:pPr>
        <w:tabs>
          <w:tab w:val="clear" w:pos="709"/>
        </w:tabs>
        <w:spacing w:before="1" w:after="0" w:line="180" w:lineRule="exact"/>
        <w:ind w:left="1560" w:hanging="284"/>
        <w:rPr>
          <w:rFonts w:cs="Tahoma"/>
          <w:sz w:val="16"/>
          <w:szCs w:val="16"/>
        </w:rPr>
      </w:pPr>
    </w:p>
    <w:p w14:paraId="514D4D8C" w14:textId="40D19A4A" w:rsidR="00580916" w:rsidRPr="00702720" w:rsidRDefault="00580916" w:rsidP="003A7B0C">
      <w:pPr>
        <w:pStyle w:val="a"/>
        <w:numPr>
          <w:ilvl w:val="0"/>
          <w:numId w:val="44"/>
        </w:numPr>
        <w:tabs>
          <w:tab w:val="clear" w:pos="720"/>
          <w:tab w:val="left" w:pos="1920"/>
        </w:tabs>
        <w:spacing w:after="0"/>
        <w:ind w:left="1560" w:right="-20" w:hanging="284"/>
        <w:rPr>
          <w:rFonts w:cs="Tahoma"/>
        </w:rPr>
      </w:pPr>
      <w:r w:rsidRPr="00702720">
        <w:rPr>
          <w:rFonts w:cs="Tahoma"/>
        </w:rPr>
        <w:t xml:space="preserve">της </w:t>
      </w:r>
      <w:proofErr w:type="spellStart"/>
      <w:r w:rsidRPr="00702720">
        <w:rPr>
          <w:rFonts w:cs="Tahoma"/>
          <w:spacing w:val="-1"/>
        </w:rPr>
        <w:t>Υ</w:t>
      </w:r>
      <w:r w:rsidRPr="00702720">
        <w:rPr>
          <w:rFonts w:cs="Tahoma"/>
        </w:rPr>
        <w:t>π.Π.τ</w:t>
      </w:r>
      <w:r w:rsidRPr="00702720">
        <w:rPr>
          <w:rFonts w:cs="Tahoma"/>
          <w:spacing w:val="1"/>
        </w:rPr>
        <w:t>.</w:t>
      </w:r>
      <w:r w:rsidRPr="00702720">
        <w:rPr>
          <w:rFonts w:cs="Tahoma"/>
        </w:rPr>
        <w:t>Π</w:t>
      </w:r>
      <w:proofErr w:type="spellEnd"/>
      <w:r w:rsidRPr="00702720">
        <w:rPr>
          <w:rFonts w:cs="Tahoma"/>
        </w:rPr>
        <w:t>. (yptp.gr)</w:t>
      </w:r>
    </w:p>
    <w:p w14:paraId="1DA4C229" w14:textId="77777777" w:rsidR="00580916" w:rsidRPr="00702720" w:rsidRDefault="00580916" w:rsidP="00580916">
      <w:pPr>
        <w:tabs>
          <w:tab w:val="clear" w:pos="709"/>
        </w:tabs>
        <w:spacing w:before="10" w:after="0" w:line="170" w:lineRule="exact"/>
        <w:ind w:left="1560" w:hanging="284"/>
        <w:rPr>
          <w:rFonts w:cs="Tahoma"/>
          <w:sz w:val="16"/>
          <w:szCs w:val="16"/>
        </w:rPr>
      </w:pPr>
    </w:p>
    <w:p w14:paraId="54B9719D" w14:textId="460ED147" w:rsidR="00580916" w:rsidRPr="00702720" w:rsidRDefault="00580916" w:rsidP="003A7B0C">
      <w:pPr>
        <w:pStyle w:val="a"/>
        <w:numPr>
          <w:ilvl w:val="0"/>
          <w:numId w:val="44"/>
        </w:numPr>
        <w:tabs>
          <w:tab w:val="clear" w:pos="720"/>
          <w:tab w:val="left" w:pos="1920"/>
        </w:tabs>
        <w:spacing w:after="0"/>
        <w:ind w:left="1560" w:right="-20" w:hanging="284"/>
        <w:rPr>
          <w:rFonts w:cs="Tahoma"/>
        </w:rPr>
      </w:pPr>
      <w:r w:rsidRPr="00702720">
        <w:rPr>
          <w:rFonts w:cs="Tahoma"/>
        </w:rPr>
        <w:t xml:space="preserve">της </w:t>
      </w:r>
      <w:r w:rsidRPr="00702720">
        <w:rPr>
          <w:rFonts w:cs="Tahoma"/>
          <w:spacing w:val="13"/>
        </w:rPr>
        <w:t xml:space="preserve"> </w:t>
      </w:r>
      <w:r w:rsidRPr="00702720">
        <w:rPr>
          <w:rFonts w:cs="Tahoma"/>
        </w:rPr>
        <w:t xml:space="preserve">Υπηρεσίας </w:t>
      </w:r>
      <w:r w:rsidRPr="00702720">
        <w:rPr>
          <w:rFonts w:cs="Tahoma"/>
          <w:spacing w:val="13"/>
        </w:rPr>
        <w:t xml:space="preserve"> </w:t>
      </w:r>
      <w:r w:rsidRPr="00702720">
        <w:rPr>
          <w:rFonts w:cs="Tahoma"/>
        </w:rPr>
        <w:t xml:space="preserve">Ασύλου </w:t>
      </w:r>
      <w:r w:rsidRPr="00702720">
        <w:rPr>
          <w:rFonts w:cs="Tahoma"/>
          <w:spacing w:val="13"/>
        </w:rPr>
        <w:t xml:space="preserve"> </w:t>
      </w:r>
      <w:r w:rsidRPr="00702720">
        <w:rPr>
          <w:rFonts w:cs="Tahoma"/>
        </w:rPr>
        <w:t xml:space="preserve">και </w:t>
      </w:r>
      <w:r w:rsidRPr="00702720">
        <w:rPr>
          <w:rFonts w:cs="Tahoma"/>
          <w:spacing w:val="13"/>
        </w:rPr>
        <w:t xml:space="preserve"> </w:t>
      </w:r>
      <w:r w:rsidRPr="00702720">
        <w:rPr>
          <w:rFonts w:cs="Tahoma"/>
        </w:rPr>
        <w:t xml:space="preserve">της </w:t>
      </w:r>
      <w:r w:rsidRPr="00702720">
        <w:rPr>
          <w:rFonts w:cs="Tahoma"/>
          <w:spacing w:val="13"/>
        </w:rPr>
        <w:t xml:space="preserve"> </w:t>
      </w:r>
      <w:r w:rsidRPr="00702720">
        <w:rPr>
          <w:rFonts w:cs="Tahoma"/>
          <w:spacing w:val="-2"/>
        </w:rPr>
        <w:t>Υ</w:t>
      </w:r>
      <w:r w:rsidRPr="00702720">
        <w:rPr>
          <w:rFonts w:cs="Tahoma"/>
        </w:rPr>
        <w:t xml:space="preserve">πηρεσίας </w:t>
      </w:r>
      <w:r w:rsidRPr="00702720">
        <w:rPr>
          <w:rFonts w:cs="Tahoma"/>
          <w:spacing w:val="13"/>
        </w:rPr>
        <w:t xml:space="preserve"> </w:t>
      </w:r>
      <w:r w:rsidRPr="00702720">
        <w:rPr>
          <w:rFonts w:cs="Tahoma"/>
          <w:spacing w:val="-2"/>
        </w:rPr>
        <w:t>Π</w:t>
      </w:r>
      <w:r w:rsidRPr="00702720">
        <w:rPr>
          <w:rFonts w:cs="Tahoma"/>
        </w:rPr>
        <w:t>ρώ</w:t>
      </w:r>
      <w:r w:rsidRPr="00702720">
        <w:rPr>
          <w:rFonts w:cs="Tahoma"/>
          <w:spacing w:val="-1"/>
        </w:rPr>
        <w:t>τ</w:t>
      </w:r>
      <w:r w:rsidRPr="00702720">
        <w:rPr>
          <w:rFonts w:cs="Tahoma"/>
        </w:rPr>
        <w:t xml:space="preserve">ης </w:t>
      </w:r>
      <w:r w:rsidRPr="00702720">
        <w:rPr>
          <w:rFonts w:cs="Tahoma"/>
          <w:spacing w:val="13"/>
        </w:rPr>
        <w:t xml:space="preserve"> </w:t>
      </w:r>
      <w:r w:rsidRPr="00702720">
        <w:rPr>
          <w:rFonts w:cs="Tahoma"/>
        </w:rPr>
        <w:t>Υποδοχής</w:t>
      </w:r>
    </w:p>
    <w:p w14:paraId="69488241" w14:textId="77777777" w:rsidR="00580916" w:rsidRPr="00702720" w:rsidRDefault="00580916" w:rsidP="00580916">
      <w:pPr>
        <w:pStyle w:val="a"/>
        <w:tabs>
          <w:tab w:val="clear" w:pos="720"/>
        </w:tabs>
        <w:ind w:left="1560" w:hanging="284"/>
        <w:rPr>
          <w:rFonts w:cs="Tahoma"/>
        </w:rPr>
      </w:pPr>
      <w:r w:rsidRPr="00702720">
        <w:rPr>
          <w:rFonts w:cs="Tahoma"/>
        </w:rPr>
        <w:t>(asylo.gov.gr)</w:t>
      </w:r>
    </w:p>
    <w:p w14:paraId="1DB9D8DF" w14:textId="77777777" w:rsidR="00580916" w:rsidRPr="00702720" w:rsidRDefault="00580916" w:rsidP="00580916">
      <w:pPr>
        <w:tabs>
          <w:tab w:val="clear" w:pos="709"/>
        </w:tabs>
        <w:spacing w:before="1" w:after="0" w:line="180" w:lineRule="exact"/>
        <w:ind w:left="1560" w:hanging="284"/>
        <w:rPr>
          <w:rFonts w:cs="Tahoma"/>
          <w:sz w:val="16"/>
          <w:szCs w:val="16"/>
        </w:rPr>
      </w:pPr>
    </w:p>
    <w:p w14:paraId="7DC1B401" w14:textId="74C9C2F1" w:rsidR="00580916" w:rsidRPr="00702720" w:rsidRDefault="00580916" w:rsidP="003A7B0C">
      <w:pPr>
        <w:pStyle w:val="a"/>
        <w:numPr>
          <w:ilvl w:val="0"/>
          <w:numId w:val="44"/>
        </w:numPr>
        <w:tabs>
          <w:tab w:val="clear" w:pos="720"/>
          <w:tab w:val="left" w:pos="1920"/>
        </w:tabs>
        <w:spacing w:after="0"/>
        <w:ind w:left="1560" w:right="-20" w:hanging="284"/>
        <w:rPr>
          <w:rFonts w:cs="Tahoma"/>
        </w:rPr>
      </w:pPr>
      <w:r w:rsidRPr="00702720">
        <w:rPr>
          <w:rFonts w:cs="Tahoma"/>
        </w:rPr>
        <w:t>του Κέ</w:t>
      </w:r>
      <w:r w:rsidRPr="00702720">
        <w:rPr>
          <w:rFonts w:cs="Tahoma"/>
          <w:spacing w:val="1"/>
        </w:rPr>
        <w:t>ν</w:t>
      </w:r>
      <w:r w:rsidRPr="00702720">
        <w:rPr>
          <w:rFonts w:cs="Tahoma"/>
          <w:spacing w:val="-1"/>
        </w:rPr>
        <w:t>τ</w:t>
      </w:r>
      <w:r w:rsidRPr="00702720">
        <w:rPr>
          <w:rFonts w:cs="Tahoma"/>
        </w:rPr>
        <w:t>ρου Μελετών Ασφαλείας (ke</w:t>
      </w:r>
      <w:r w:rsidRPr="00702720">
        <w:rPr>
          <w:rFonts w:cs="Tahoma"/>
          <w:spacing w:val="-2"/>
        </w:rPr>
        <w:t>m</w:t>
      </w:r>
      <w:r w:rsidRPr="00702720">
        <w:rPr>
          <w:rFonts w:cs="Tahoma"/>
        </w:rPr>
        <w:t>ea.gr)</w:t>
      </w:r>
    </w:p>
    <w:p w14:paraId="0B239822" w14:textId="77777777" w:rsidR="00580916" w:rsidRPr="00702720" w:rsidRDefault="00580916" w:rsidP="00580916">
      <w:pPr>
        <w:tabs>
          <w:tab w:val="clear" w:pos="709"/>
        </w:tabs>
        <w:spacing w:before="1" w:after="0" w:line="180" w:lineRule="exact"/>
        <w:ind w:left="1560" w:hanging="284"/>
        <w:rPr>
          <w:rFonts w:cs="Tahoma"/>
          <w:sz w:val="16"/>
          <w:szCs w:val="16"/>
        </w:rPr>
      </w:pPr>
    </w:p>
    <w:p w14:paraId="6F8FF6F0" w14:textId="03BA5F79" w:rsidR="00580916" w:rsidRPr="00702720" w:rsidRDefault="00580916" w:rsidP="003A7B0C">
      <w:pPr>
        <w:pStyle w:val="a"/>
        <w:numPr>
          <w:ilvl w:val="0"/>
          <w:numId w:val="44"/>
        </w:numPr>
        <w:tabs>
          <w:tab w:val="clear" w:pos="720"/>
          <w:tab w:val="left" w:pos="1920"/>
        </w:tabs>
        <w:spacing w:after="0"/>
        <w:ind w:left="1560" w:right="-20" w:hanging="284"/>
        <w:rPr>
          <w:rFonts w:cs="Tahoma"/>
        </w:rPr>
      </w:pPr>
      <w:r w:rsidRPr="00702720">
        <w:rPr>
          <w:rFonts w:cs="Tahoma"/>
        </w:rPr>
        <w:t>της Διεύθυνσης Έκδοσης Διαβατη</w:t>
      </w:r>
      <w:r w:rsidRPr="00702720">
        <w:rPr>
          <w:rFonts w:cs="Tahoma"/>
          <w:spacing w:val="-1"/>
        </w:rPr>
        <w:t>ρί</w:t>
      </w:r>
      <w:r w:rsidRPr="00702720">
        <w:rPr>
          <w:rFonts w:cs="Tahoma"/>
        </w:rPr>
        <w:t>ων (diav</w:t>
      </w:r>
      <w:r w:rsidRPr="00702720">
        <w:rPr>
          <w:rFonts w:cs="Tahoma"/>
          <w:spacing w:val="-1"/>
        </w:rPr>
        <w:t>a</w:t>
      </w:r>
      <w:r w:rsidRPr="00702720">
        <w:rPr>
          <w:rFonts w:cs="Tahoma"/>
        </w:rPr>
        <w:t>tiria.gr)</w:t>
      </w:r>
    </w:p>
    <w:p w14:paraId="010143F0" w14:textId="77777777" w:rsidR="00580916" w:rsidRPr="00702720" w:rsidRDefault="00580916" w:rsidP="00580916">
      <w:pPr>
        <w:spacing w:after="0" w:line="180" w:lineRule="exact"/>
        <w:rPr>
          <w:rFonts w:cs="Tahoma"/>
          <w:sz w:val="16"/>
          <w:szCs w:val="16"/>
        </w:rPr>
      </w:pPr>
    </w:p>
    <w:p w14:paraId="2897ED49" w14:textId="77777777" w:rsidR="00580916" w:rsidRPr="00702720" w:rsidRDefault="00580916" w:rsidP="00580916">
      <w:pPr>
        <w:rPr>
          <w:rFonts w:cs="Tahoma"/>
        </w:rPr>
      </w:pPr>
      <w:r w:rsidRPr="00702720">
        <w:rPr>
          <w:rFonts w:cs="Tahoma"/>
        </w:rPr>
        <w:t xml:space="preserve">Η επικοινωνία του κόμβου Internet με το Διαδίκτυο γίνεται μέσω του κεντρικού κόμβου ΣΥΖΕΥΞΙΣ στο χώρο αυτόν, μεταξύ των οποίων μεσολαβούν συστήματα </w:t>
      </w:r>
      <w:proofErr w:type="spellStart"/>
      <w:r w:rsidRPr="00702720">
        <w:rPr>
          <w:rFonts w:cs="Tahoma"/>
        </w:rPr>
        <w:t>Firewall</w:t>
      </w:r>
      <w:proofErr w:type="spellEnd"/>
      <w:r w:rsidRPr="00702720">
        <w:rPr>
          <w:rFonts w:cs="Tahoma"/>
        </w:rPr>
        <w:t xml:space="preserve"> υπό τη διαχείριση της Ελληνικής Αστυνομίας.</w:t>
      </w:r>
    </w:p>
    <w:p w14:paraId="6776CB9B" w14:textId="77777777" w:rsidR="00580916" w:rsidRPr="00702720" w:rsidRDefault="00580916" w:rsidP="00580916">
      <w:pPr>
        <w:spacing w:before="1" w:after="0" w:line="140" w:lineRule="exact"/>
        <w:rPr>
          <w:rFonts w:cs="Tahoma"/>
          <w:sz w:val="12"/>
          <w:szCs w:val="12"/>
        </w:rPr>
      </w:pPr>
    </w:p>
    <w:p w14:paraId="536DE697" w14:textId="77777777" w:rsidR="00580916" w:rsidRPr="00702720" w:rsidRDefault="00580916" w:rsidP="00580916">
      <w:pPr>
        <w:spacing w:after="0"/>
        <w:ind w:left="775" w:right="-20"/>
        <w:rPr>
          <w:rFonts w:cs="Tahoma"/>
        </w:rPr>
      </w:pPr>
      <w:r w:rsidRPr="00702720">
        <w:rPr>
          <w:rFonts w:cs="Tahoma"/>
        </w:rPr>
        <w:t xml:space="preserve">3. </w:t>
      </w:r>
      <w:r w:rsidRPr="00702720">
        <w:rPr>
          <w:rFonts w:cs="Tahoma"/>
          <w:spacing w:val="37"/>
        </w:rPr>
        <w:t xml:space="preserve"> </w:t>
      </w:r>
      <w:r w:rsidRPr="00702720">
        <w:rPr>
          <w:rFonts w:cs="Tahoma"/>
        </w:rPr>
        <w:t xml:space="preserve">Η </w:t>
      </w:r>
      <w:r w:rsidRPr="00702720">
        <w:rPr>
          <w:rFonts w:cs="Tahoma"/>
          <w:spacing w:val="7"/>
        </w:rPr>
        <w:t xml:space="preserve"> </w:t>
      </w:r>
      <w:r w:rsidRPr="00702720">
        <w:rPr>
          <w:rFonts w:cs="Tahoma"/>
        </w:rPr>
        <w:t>διασύνδ</w:t>
      </w:r>
      <w:r w:rsidRPr="00702720">
        <w:rPr>
          <w:rFonts w:cs="Tahoma"/>
          <w:spacing w:val="1"/>
        </w:rPr>
        <w:t>ε</w:t>
      </w:r>
      <w:r w:rsidRPr="00702720">
        <w:rPr>
          <w:rFonts w:cs="Tahoma"/>
        </w:rPr>
        <w:t xml:space="preserve">ση </w:t>
      </w:r>
      <w:r w:rsidRPr="00702720">
        <w:rPr>
          <w:rFonts w:cs="Tahoma"/>
          <w:spacing w:val="8"/>
        </w:rPr>
        <w:t xml:space="preserve"> </w:t>
      </w:r>
      <w:r w:rsidRPr="00702720">
        <w:rPr>
          <w:rFonts w:cs="Tahoma"/>
        </w:rPr>
        <w:t xml:space="preserve">του </w:t>
      </w:r>
      <w:r w:rsidRPr="00702720">
        <w:rPr>
          <w:rFonts w:cs="Tahoma"/>
          <w:spacing w:val="7"/>
        </w:rPr>
        <w:t xml:space="preserve"> </w:t>
      </w:r>
      <w:r w:rsidRPr="00702720">
        <w:rPr>
          <w:rFonts w:cs="Tahoma"/>
        </w:rPr>
        <w:t xml:space="preserve">δικτύου </w:t>
      </w:r>
      <w:r w:rsidRPr="00702720">
        <w:rPr>
          <w:rFonts w:cs="Tahoma"/>
          <w:spacing w:val="7"/>
        </w:rPr>
        <w:t xml:space="preserve"> </w:t>
      </w:r>
      <w:proofErr w:type="spellStart"/>
      <w:r w:rsidRPr="00702720">
        <w:rPr>
          <w:rFonts w:cs="Tahoma"/>
        </w:rPr>
        <w:t>PoL</w:t>
      </w:r>
      <w:proofErr w:type="spellEnd"/>
      <w:r w:rsidRPr="00702720">
        <w:rPr>
          <w:rFonts w:cs="Tahoma"/>
        </w:rPr>
        <w:t xml:space="preserve"> </w:t>
      </w:r>
      <w:r w:rsidRPr="00702720">
        <w:rPr>
          <w:rFonts w:cs="Tahoma"/>
          <w:spacing w:val="4"/>
        </w:rPr>
        <w:t xml:space="preserve"> </w:t>
      </w:r>
      <w:r w:rsidRPr="00702720">
        <w:rPr>
          <w:rFonts w:cs="Tahoma"/>
        </w:rPr>
        <w:t xml:space="preserve">με </w:t>
      </w:r>
      <w:r w:rsidRPr="00702720">
        <w:rPr>
          <w:rFonts w:cs="Tahoma"/>
          <w:spacing w:val="7"/>
        </w:rPr>
        <w:t xml:space="preserve"> </w:t>
      </w:r>
      <w:r w:rsidRPr="00702720">
        <w:rPr>
          <w:rFonts w:cs="Tahoma"/>
        </w:rPr>
        <w:t xml:space="preserve">τον </w:t>
      </w:r>
      <w:r w:rsidRPr="00702720">
        <w:rPr>
          <w:rFonts w:cs="Tahoma"/>
          <w:spacing w:val="7"/>
        </w:rPr>
        <w:t xml:space="preserve"> </w:t>
      </w:r>
      <w:r w:rsidRPr="00702720">
        <w:rPr>
          <w:rFonts w:cs="Tahoma"/>
        </w:rPr>
        <w:t xml:space="preserve">κόμβο </w:t>
      </w:r>
      <w:r w:rsidRPr="00702720">
        <w:rPr>
          <w:rFonts w:cs="Tahoma"/>
          <w:spacing w:val="7"/>
        </w:rPr>
        <w:t xml:space="preserve"> </w:t>
      </w:r>
      <w:r w:rsidRPr="00702720">
        <w:rPr>
          <w:rFonts w:cs="Tahoma"/>
        </w:rPr>
        <w:t>Int</w:t>
      </w:r>
      <w:r w:rsidRPr="00702720">
        <w:rPr>
          <w:rFonts w:cs="Tahoma"/>
          <w:spacing w:val="-1"/>
        </w:rPr>
        <w:t>e</w:t>
      </w:r>
      <w:r w:rsidRPr="00702720">
        <w:rPr>
          <w:rFonts w:cs="Tahoma"/>
        </w:rPr>
        <w:t>rnet</w:t>
      </w:r>
      <w:r w:rsidRPr="00702720">
        <w:rPr>
          <w:rFonts w:cs="Tahoma"/>
          <w:spacing w:val="60"/>
        </w:rPr>
        <w:t xml:space="preserve"> </w:t>
      </w:r>
      <w:r w:rsidRPr="00702720">
        <w:rPr>
          <w:rFonts w:cs="Tahoma"/>
        </w:rPr>
        <w:t xml:space="preserve">της </w:t>
      </w:r>
      <w:r w:rsidRPr="00702720">
        <w:rPr>
          <w:rFonts w:cs="Tahoma"/>
          <w:spacing w:val="7"/>
        </w:rPr>
        <w:t xml:space="preserve"> </w:t>
      </w:r>
      <w:r w:rsidRPr="00702720">
        <w:rPr>
          <w:rFonts w:cs="Tahoma"/>
        </w:rPr>
        <w:t>Ελληνικής</w:t>
      </w:r>
    </w:p>
    <w:p w14:paraId="3A3418F4" w14:textId="77777777" w:rsidR="00580916" w:rsidRPr="00702720" w:rsidRDefault="00580916" w:rsidP="00580916">
      <w:pPr>
        <w:spacing w:before="41" w:after="0"/>
        <w:ind w:left="1112" w:right="1536"/>
        <w:rPr>
          <w:rFonts w:cs="Tahoma"/>
        </w:rPr>
      </w:pPr>
      <w:r w:rsidRPr="00702720">
        <w:rPr>
          <w:rFonts w:cs="Tahoma"/>
        </w:rPr>
        <w:lastRenderedPageBreak/>
        <w:t>Αστυνομίας</w:t>
      </w:r>
      <w:r w:rsidRPr="00702720">
        <w:rPr>
          <w:rFonts w:cs="Tahoma"/>
          <w:spacing w:val="1"/>
        </w:rPr>
        <w:t xml:space="preserve"> </w:t>
      </w:r>
      <w:r w:rsidRPr="00702720">
        <w:rPr>
          <w:rFonts w:cs="Tahoma"/>
        </w:rPr>
        <w:t xml:space="preserve">γίνεται κεντρικά μέσω </w:t>
      </w:r>
      <w:r w:rsidRPr="00702720">
        <w:rPr>
          <w:rFonts w:cs="Tahoma"/>
          <w:spacing w:val="-2"/>
        </w:rPr>
        <w:t>τ</w:t>
      </w:r>
      <w:r w:rsidRPr="00702720">
        <w:rPr>
          <w:rFonts w:cs="Tahoma"/>
        </w:rPr>
        <w:t>ου κόμβου ΣΥΖ</w:t>
      </w:r>
      <w:r w:rsidRPr="00702720">
        <w:rPr>
          <w:rFonts w:cs="Tahoma"/>
          <w:spacing w:val="1"/>
        </w:rPr>
        <w:t>Ε</w:t>
      </w:r>
      <w:r w:rsidRPr="00702720">
        <w:rPr>
          <w:rFonts w:cs="Tahoma"/>
        </w:rPr>
        <w:t>ΥΞΙ</w:t>
      </w:r>
      <w:r w:rsidRPr="00702720">
        <w:rPr>
          <w:rFonts w:cs="Tahoma"/>
          <w:spacing w:val="-1"/>
        </w:rPr>
        <w:t>Σ</w:t>
      </w:r>
      <w:r w:rsidRPr="00702720">
        <w:rPr>
          <w:rFonts w:cs="Tahoma"/>
        </w:rPr>
        <w:t>.</w:t>
      </w:r>
    </w:p>
    <w:p w14:paraId="7CBE23A0" w14:textId="5307B6C5" w:rsidR="003E6D75" w:rsidRPr="00702720" w:rsidRDefault="003E6D75" w:rsidP="00580916">
      <w:pPr>
        <w:rPr>
          <w:rFonts w:cs="Tahoma"/>
        </w:rPr>
      </w:pPr>
    </w:p>
    <w:p w14:paraId="4F4BD10C" w14:textId="77777777" w:rsidR="00580916" w:rsidRPr="00702720" w:rsidRDefault="00580916" w:rsidP="00580916">
      <w:pPr>
        <w:rPr>
          <w:rFonts w:cs="Tahoma"/>
          <w:b/>
          <w:bCs/>
        </w:rPr>
      </w:pPr>
      <w:r w:rsidRPr="00702720">
        <w:rPr>
          <w:rFonts w:cs="Tahoma"/>
          <w:b/>
          <w:bCs/>
        </w:rPr>
        <w:t xml:space="preserve">Πρόσβαση σε πόρους/εφαρμογές του επιχειρησιακού δικτύου </w:t>
      </w:r>
      <w:proofErr w:type="spellStart"/>
      <w:r w:rsidRPr="00702720">
        <w:rPr>
          <w:rFonts w:cs="Tahoma"/>
          <w:b/>
          <w:bCs/>
        </w:rPr>
        <w:t>PoL</w:t>
      </w:r>
      <w:proofErr w:type="spellEnd"/>
      <w:r w:rsidRPr="00702720">
        <w:rPr>
          <w:rFonts w:cs="Tahoma"/>
          <w:b/>
          <w:bCs/>
        </w:rPr>
        <w:t xml:space="preserve"> από άλλα δίκτυα</w:t>
      </w:r>
    </w:p>
    <w:p w14:paraId="49F559A2" w14:textId="77777777" w:rsidR="00580916" w:rsidRPr="00702720" w:rsidRDefault="00580916" w:rsidP="00580916">
      <w:pPr>
        <w:rPr>
          <w:rFonts w:cs="Tahoma"/>
        </w:rPr>
      </w:pPr>
      <w:r w:rsidRPr="00702720">
        <w:rPr>
          <w:rFonts w:cs="Tahoma"/>
        </w:rPr>
        <w:t xml:space="preserve">Υπάρχουν  περιπτώσεις  ανταλλαγής  δεδομένων/πληροφοριών  με  άλλους  Φορείς, εκτός Ελληνικής Αστυνομίας, μέσω </w:t>
      </w:r>
      <w:proofErr w:type="spellStart"/>
      <w:r w:rsidRPr="00702720">
        <w:rPr>
          <w:rFonts w:cs="Tahoma"/>
        </w:rPr>
        <w:t>web-services</w:t>
      </w:r>
      <w:proofErr w:type="spellEnd"/>
      <w:r w:rsidRPr="00702720">
        <w:rPr>
          <w:rFonts w:cs="Tahoma"/>
        </w:rPr>
        <w:t xml:space="preserve"> που διατίθενται κεντρικά στους αντίστοιχους Φορείς από τον κεντρικό κόμβο Α.Ε.Α. (κατά κανόνα μέσω δικτύου ΣΥΖΕΥΞΙΣ).</w:t>
      </w:r>
    </w:p>
    <w:p w14:paraId="48B48E7E" w14:textId="77777777" w:rsidR="00580916" w:rsidRPr="00702720" w:rsidRDefault="00580916" w:rsidP="00580916">
      <w:pPr>
        <w:rPr>
          <w:rFonts w:cs="Tahoma"/>
        </w:rPr>
      </w:pPr>
      <w:r w:rsidRPr="00702720">
        <w:rPr>
          <w:rFonts w:cs="Tahoma"/>
        </w:rPr>
        <w:t xml:space="preserve">Επιπρόσθετα, έχει υλοποιηθεί Υπηρεσία Απομακρυσμένης πρόσβασης χρηστών Ελληνικής Αστυνομίας, στα πλαίσια του οποίου παρέχεται διασύνδεση 1.000 κινητών μονάδων (υπολογιστές υπηρεσιακών οχημάτων και υπολογιστές χειρός) με κεντρικά συστήματα του Α.Ε.Α., μέσω ασύρματης πρόσβασης σε δίκτυο </w:t>
      </w:r>
      <w:proofErr w:type="spellStart"/>
      <w:r w:rsidRPr="00702720">
        <w:rPr>
          <w:rFonts w:cs="Tahoma"/>
        </w:rPr>
        <w:t>παρόχου</w:t>
      </w:r>
      <w:proofErr w:type="spellEnd"/>
      <w:r w:rsidRPr="00702720">
        <w:rPr>
          <w:rFonts w:cs="Tahoma"/>
        </w:rPr>
        <w:t xml:space="preserve"> κινητής τηλεφωνίας (GPRS / 3G / HSDPA) και κλειστού ιδιωτικού ιδεατού δικτύου (VPN). Η υλοποίηση των </w:t>
      </w:r>
      <w:proofErr w:type="spellStart"/>
      <w:r w:rsidRPr="00702720">
        <w:rPr>
          <w:rFonts w:cs="Tahoma"/>
        </w:rPr>
        <w:t>VPNs</w:t>
      </w:r>
      <w:proofErr w:type="spellEnd"/>
      <w:r w:rsidRPr="00702720">
        <w:rPr>
          <w:rFonts w:cs="Tahoma"/>
        </w:rPr>
        <w:t xml:space="preserve"> και η κρυπτογράφηση γίνεται με χρήση εξοπλισμού του κατασκευαστή </w:t>
      </w:r>
      <w:proofErr w:type="spellStart"/>
      <w:r w:rsidRPr="00702720">
        <w:rPr>
          <w:rFonts w:cs="Tahoma"/>
        </w:rPr>
        <w:t>Cisco</w:t>
      </w:r>
      <w:proofErr w:type="spellEnd"/>
      <w:r w:rsidRPr="00702720">
        <w:rPr>
          <w:rFonts w:cs="Tahoma"/>
        </w:rPr>
        <w:t>.</w:t>
      </w:r>
    </w:p>
    <w:p w14:paraId="51CB42B3" w14:textId="77777777" w:rsidR="00580916" w:rsidRPr="00702720" w:rsidRDefault="00580916" w:rsidP="00580916">
      <w:pPr>
        <w:rPr>
          <w:rFonts w:cs="Tahoma"/>
        </w:rPr>
      </w:pPr>
    </w:p>
    <w:p w14:paraId="7DCABF70" w14:textId="04FB7AA1" w:rsidR="00580916" w:rsidRPr="00702720" w:rsidRDefault="00580916" w:rsidP="00580916">
      <w:pPr>
        <w:pStyle w:val="a"/>
        <w:tabs>
          <w:tab w:val="clear" w:pos="720"/>
        </w:tabs>
        <w:ind w:left="709" w:hanging="283"/>
        <w:rPr>
          <w:rFonts w:cs="Tahoma"/>
        </w:rPr>
      </w:pPr>
      <w:r w:rsidRPr="00702720">
        <w:rPr>
          <w:rFonts w:cs="Tahoma"/>
        </w:rPr>
        <w:t xml:space="preserve">SSL VPN </w:t>
      </w:r>
      <w:proofErr w:type="spellStart"/>
      <w:r w:rsidRPr="00702720">
        <w:rPr>
          <w:rFonts w:cs="Tahoma"/>
        </w:rPr>
        <w:t>client</w:t>
      </w:r>
      <w:proofErr w:type="spellEnd"/>
      <w:r w:rsidRPr="00702720">
        <w:rPr>
          <w:rFonts w:cs="Tahoma"/>
        </w:rPr>
        <w:t xml:space="preserve"> </w:t>
      </w:r>
      <w:proofErr w:type="spellStart"/>
      <w:r w:rsidRPr="00702720">
        <w:rPr>
          <w:rFonts w:cs="Tahoma"/>
        </w:rPr>
        <w:t>less</w:t>
      </w:r>
      <w:proofErr w:type="spellEnd"/>
      <w:r w:rsidRPr="00702720">
        <w:rPr>
          <w:rFonts w:cs="Tahoma"/>
        </w:rPr>
        <w:t xml:space="preserve"> για τους υπολογιστές υπηρεσιακών οχημάτων και για τους υπολογιστές χειρός,</w:t>
      </w:r>
    </w:p>
    <w:p w14:paraId="661F39E6" w14:textId="012B075E" w:rsidR="00580916" w:rsidRPr="00702720" w:rsidRDefault="00580916" w:rsidP="00580916">
      <w:pPr>
        <w:tabs>
          <w:tab w:val="clear" w:pos="709"/>
        </w:tabs>
        <w:ind w:left="709" w:hanging="283"/>
        <w:rPr>
          <w:rFonts w:cs="Tahoma"/>
        </w:rPr>
      </w:pPr>
    </w:p>
    <w:p w14:paraId="125141EA" w14:textId="6AC655AC" w:rsidR="00580916" w:rsidRPr="00702720" w:rsidRDefault="00580916" w:rsidP="00580916">
      <w:pPr>
        <w:pStyle w:val="a"/>
        <w:tabs>
          <w:tab w:val="clear" w:pos="720"/>
        </w:tabs>
        <w:ind w:left="709" w:hanging="283"/>
        <w:rPr>
          <w:rFonts w:cs="Tahoma"/>
        </w:rPr>
      </w:pPr>
      <w:proofErr w:type="spellStart"/>
      <w:r w:rsidRPr="00702720">
        <w:rPr>
          <w:rFonts w:cs="Tahoma"/>
        </w:rPr>
        <w:t>Full</w:t>
      </w:r>
      <w:proofErr w:type="spellEnd"/>
      <w:r w:rsidRPr="00702720">
        <w:rPr>
          <w:rFonts w:cs="Tahoma"/>
        </w:rPr>
        <w:t xml:space="preserve"> </w:t>
      </w:r>
      <w:proofErr w:type="spellStart"/>
      <w:r w:rsidRPr="00702720">
        <w:rPr>
          <w:rFonts w:cs="Tahoma"/>
        </w:rPr>
        <w:t>Tunnel</w:t>
      </w:r>
      <w:proofErr w:type="spellEnd"/>
      <w:r w:rsidRPr="00702720">
        <w:rPr>
          <w:rFonts w:cs="Tahoma"/>
        </w:rPr>
        <w:t xml:space="preserve"> VPN, με χρήση λογισμικού VPN-</w:t>
      </w:r>
      <w:proofErr w:type="spellStart"/>
      <w:r w:rsidRPr="00702720">
        <w:rPr>
          <w:rFonts w:cs="Tahoma"/>
        </w:rPr>
        <w:t>client</w:t>
      </w:r>
      <w:proofErr w:type="spellEnd"/>
      <w:r w:rsidRPr="00702720">
        <w:rPr>
          <w:rFonts w:cs="Tahoma"/>
        </w:rPr>
        <w:t xml:space="preserve"> της </w:t>
      </w:r>
      <w:proofErr w:type="spellStart"/>
      <w:r w:rsidRPr="00702720">
        <w:rPr>
          <w:rFonts w:cs="Tahoma"/>
        </w:rPr>
        <w:t>Cisco</w:t>
      </w:r>
      <w:proofErr w:type="spellEnd"/>
      <w:r w:rsidRPr="00702720">
        <w:rPr>
          <w:rFonts w:cs="Tahoma"/>
        </w:rPr>
        <w:t>, για τους υπολογιστές υπηρεσιακών οχημάτων.</w:t>
      </w:r>
    </w:p>
    <w:p w14:paraId="47674DEC" w14:textId="6CFCC41C" w:rsidR="00ED0CA0" w:rsidRPr="00702720" w:rsidRDefault="00ED0CA0" w:rsidP="00D735C7">
      <w:pPr>
        <w:pStyle w:val="AppendixHeading5"/>
      </w:pPr>
      <w:r w:rsidRPr="00702720">
        <w:t>Υπολογιστικές Υποδομές Κυβερνητικού Νέφους G-</w:t>
      </w:r>
      <w:proofErr w:type="spellStart"/>
      <w:r w:rsidRPr="00702720">
        <w:t>Cloud</w:t>
      </w:r>
      <w:proofErr w:type="spellEnd"/>
    </w:p>
    <w:p w14:paraId="61253CC9" w14:textId="77777777" w:rsidR="00ED0CA0" w:rsidRPr="00702720" w:rsidRDefault="00ED0CA0" w:rsidP="00ED0CA0">
      <w:pPr>
        <w:rPr>
          <w:rFonts w:cs="Tahoma"/>
          <w:lang w:eastAsia="en-US" w:bidi="he-IL"/>
        </w:rPr>
      </w:pPr>
      <w:r w:rsidRPr="00702720">
        <w:rPr>
          <w:rFonts w:cs="Tahoma"/>
          <w:lang w:eastAsia="en-US" w:bidi="he-IL"/>
        </w:rPr>
        <w:t>H ΓΓΠΣΔΔ έχει υλοποιήσει υπολογιστικές υποδομές υψηλής διαθεσιμότητας Κυβερνητικού Νέφους (G-</w:t>
      </w:r>
      <w:r w:rsidRPr="00702720">
        <w:rPr>
          <w:rFonts w:cs="Tahoma"/>
          <w:lang w:val="en-US" w:eastAsia="en-US" w:bidi="he-IL"/>
        </w:rPr>
        <w:t>cloud</w:t>
      </w:r>
      <w:r w:rsidRPr="00702720">
        <w:rPr>
          <w:rFonts w:cs="Tahoma"/>
          <w:lang w:eastAsia="en-US" w:bidi="he-IL"/>
        </w:rPr>
        <w:t>). Συγκεκριμένα, έχει ολοκληρωθεί η διαδικασία διασφάλισης προηγμένου υπολογιστικού εξοπλισμού αλλά και των αναγκαίων διαδικασιών για τη διαχείριση και την προσφορά εξωστρεφών υπηρεσιών, συμβάλλοντας στην αποδοτικότερη υλοποίηση και παραγωγική λειτουργία έργων ΤΠΕ τόσο της ΓΓΠΣΔΔ όσο και της Δημόσιας Διοίκησης. Με τη χρήση τεχνολογιών υπολογιστικού νέφους (</w:t>
      </w:r>
      <w:r w:rsidRPr="00702720">
        <w:rPr>
          <w:rFonts w:cs="Tahoma"/>
          <w:lang w:val="en-US" w:eastAsia="en-US" w:bidi="he-IL"/>
        </w:rPr>
        <w:t>Cloud</w:t>
      </w:r>
      <w:r w:rsidRPr="00702720">
        <w:rPr>
          <w:rFonts w:cs="Tahoma"/>
          <w:lang w:eastAsia="en-US" w:bidi="he-IL"/>
        </w:rPr>
        <w:t xml:space="preserve"> </w:t>
      </w:r>
      <w:r w:rsidRPr="00702720">
        <w:rPr>
          <w:rFonts w:cs="Tahoma"/>
          <w:lang w:val="en-US" w:eastAsia="en-US" w:bidi="he-IL"/>
        </w:rPr>
        <w:t>Computing</w:t>
      </w:r>
      <w:r w:rsidRPr="00702720">
        <w:rPr>
          <w:rFonts w:cs="Tahoma"/>
          <w:lang w:eastAsia="en-US" w:bidi="he-IL"/>
        </w:rPr>
        <w:t>) είναι εφικτή η εύκολη και γρήγορη πρόσβαση σε νέες προηγμένες υπηρεσίες, που προσφέρονται πάνω από τεχνολογίες οριζόντιων υποδομών παροχής υπολογιστικής και αποθηκευτικής ισχύος με τρόπο ευέλικτο και ελαστικό.</w:t>
      </w:r>
    </w:p>
    <w:p w14:paraId="44851F4C" w14:textId="0BE88C22" w:rsidR="00AB55A8" w:rsidRPr="00311C3D" w:rsidRDefault="00311C3D" w:rsidP="00AB55A8">
      <w:pPr>
        <w:rPr>
          <w:rFonts w:cs="Tahoma"/>
          <w:b/>
        </w:rPr>
      </w:pPr>
      <w:ins w:id="536" w:author="Συντάκτης">
        <w:r w:rsidRPr="00311C3D">
          <w:t>Περισσότερες πληροφορίες για το Κυβερνητικό Υπολογιστικό Νέφος (G-</w:t>
        </w:r>
        <w:proofErr w:type="spellStart"/>
        <w:r w:rsidRPr="00311C3D">
          <w:t>Cloud</w:t>
        </w:r>
        <w:proofErr w:type="spellEnd"/>
        <w:r w:rsidRPr="00311C3D">
          <w:t xml:space="preserve">) μπορούν να αναζητηθούν στην ιστοσελίδα </w:t>
        </w:r>
        <w:r w:rsidRPr="00311C3D">
          <w:fldChar w:fldCharType="begin"/>
        </w:r>
        <w:r w:rsidRPr="00311C3D">
          <w:instrText>HYPERLINK "https://www.gsis.gr/dimosia-dioikisi/G-Cloud"</w:instrText>
        </w:r>
        <w:r w:rsidRPr="00311C3D">
          <w:fldChar w:fldCharType="separate"/>
        </w:r>
        <w:r w:rsidRPr="00311C3D">
          <w:rPr>
            <w:rStyle w:val="-"/>
            <w:color w:val="auto"/>
          </w:rPr>
          <w:t>https://www.gsis.gr/dimosia-dioikisi/G-Cloud</w:t>
        </w:r>
        <w:r w:rsidRPr="00311C3D">
          <w:fldChar w:fldCharType="end"/>
        </w:r>
        <w:r w:rsidRPr="00311C3D">
          <w:t>.</w:t>
        </w:r>
      </w:ins>
    </w:p>
    <w:p w14:paraId="7A5B987A" w14:textId="77777777" w:rsidR="003A0022" w:rsidRPr="00702720" w:rsidRDefault="003A0022" w:rsidP="00C963A9">
      <w:pPr>
        <w:rPr>
          <w:rFonts w:cs="Tahoma"/>
        </w:rPr>
      </w:pPr>
    </w:p>
    <w:p w14:paraId="43DD838C" w14:textId="7DEB277A" w:rsidR="008E0969" w:rsidRPr="00702720" w:rsidRDefault="008E0969" w:rsidP="00D735C7">
      <w:pPr>
        <w:pStyle w:val="AppendixHeading5"/>
      </w:pPr>
      <w:r w:rsidRPr="00702720">
        <w:t xml:space="preserve">Κέντρο </w:t>
      </w:r>
      <w:proofErr w:type="spellStart"/>
      <w:r w:rsidRPr="00702720">
        <w:t>Διαλειτουργικότητας</w:t>
      </w:r>
      <w:proofErr w:type="spellEnd"/>
      <w:r w:rsidRPr="00702720">
        <w:t xml:space="preserve"> ΓΓΠΣΔΔ</w:t>
      </w:r>
    </w:p>
    <w:p w14:paraId="4E8CFA25" w14:textId="19B73792" w:rsidR="007A34F5" w:rsidRPr="00702720" w:rsidRDefault="007A34F5" w:rsidP="007A34F5">
      <w:pPr>
        <w:pStyle w:val="AppendixHeading6"/>
      </w:pPr>
      <w:proofErr w:type="spellStart"/>
      <w:r w:rsidRPr="00702720">
        <w:t>Γενικά</w:t>
      </w:r>
      <w:proofErr w:type="spellEnd"/>
    </w:p>
    <w:p w14:paraId="22BEF5D4" w14:textId="77777777" w:rsidR="00981345" w:rsidRPr="00702720" w:rsidRDefault="00981345" w:rsidP="00981345">
      <w:pPr>
        <w:rPr>
          <w:rFonts w:eastAsia="Calibri" w:cs="Tahoma"/>
          <w:lang w:eastAsia="en-US"/>
        </w:rPr>
      </w:pPr>
      <w:r w:rsidRPr="00702720">
        <w:rPr>
          <w:rFonts w:eastAsia="Calibri" w:cs="Tahoma"/>
          <w:lang w:eastAsia="en-US"/>
        </w:rPr>
        <w:t xml:space="preserve">Το Κέντρο </w:t>
      </w:r>
      <w:proofErr w:type="spellStart"/>
      <w:r w:rsidRPr="00702720">
        <w:rPr>
          <w:rFonts w:eastAsia="Calibri" w:cs="Tahoma"/>
          <w:lang w:eastAsia="en-US"/>
        </w:rPr>
        <w:t>Διαλειτουργικότητας</w:t>
      </w:r>
      <w:proofErr w:type="spellEnd"/>
      <w:r w:rsidRPr="00702720">
        <w:rPr>
          <w:rFonts w:eastAsia="Calibri" w:cs="Tahoma"/>
          <w:lang w:eastAsia="en-US"/>
        </w:rPr>
        <w:t xml:space="preserve"> (ΚΕ.Δ) αναπτύχθηκε από τη Γενική Γραμματεία Πληροφοριακών Συστημάτων Δημόσιας Διοίκησης, με στόχο να εξασφαλίζει ένα ενιαίο περιβάλλον (υποδομή) ανάπτυξης, εγκατάστασης και χρήσης διαδικτυακών υπηρεσιών, μέσω του οποίου ανταλλάσσονται επιχειρησιακά δεδομένα μεταξύ του Υπουργείου Οικονομικών και των Φορέων του Δημοσίου.</w:t>
      </w:r>
    </w:p>
    <w:p w14:paraId="12E98303" w14:textId="77777777" w:rsidR="00981345" w:rsidRPr="00702720" w:rsidRDefault="00981345" w:rsidP="00981345">
      <w:pPr>
        <w:rPr>
          <w:rFonts w:eastAsia="Calibri" w:cs="Tahoma"/>
          <w:lang w:eastAsia="en-US"/>
        </w:rPr>
      </w:pPr>
      <w:r w:rsidRPr="00702720">
        <w:rPr>
          <w:rFonts w:eastAsia="Calibri" w:cs="Tahoma"/>
          <w:lang w:eastAsia="en-US"/>
        </w:rPr>
        <w:t>Οι διαδικτυακές υπηρεσίες (</w:t>
      </w:r>
      <w:proofErr w:type="spellStart"/>
      <w:r w:rsidRPr="00702720">
        <w:rPr>
          <w:rFonts w:eastAsia="Calibri" w:cs="Tahoma"/>
          <w:lang w:eastAsia="en-US"/>
        </w:rPr>
        <w:t>web</w:t>
      </w:r>
      <w:proofErr w:type="spellEnd"/>
      <w:r w:rsidRPr="00702720">
        <w:rPr>
          <w:rFonts w:eastAsia="Calibri" w:cs="Tahoma"/>
          <w:lang w:eastAsia="en-US"/>
        </w:rPr>
        <w:t xml:space="preserve"> </w:t>
      </w:r>
      <w:proofErr w:type="spellStart"/>
      <w:r w:rsidRPr="00702720">
        <w:rPr>
          <w:rFonts w:eastAsia="Calibri" w:cs="Tahoma"/>
          <w:lang w:eastAsia="en-US"/>
        </w:rPr>
        <w:t>services</w:t>
      </w:r>
      <w:proofErr w:type="spellEnd"/>
      <w:r w:rsidRPr="00702720">
        <w:rPr>
          <w:rFonts w:eastAsia="Calibri" w:cs="Tahoma"/>
          <w:lang w:eastAsia="en-US"/>
        </w:rPr>
        <w:t>) είναι υπηρεσίες ανταλλαγής δεδομένων μεταξύ πληροφοριακών συστημάτων ή εφαρμογών, διατίθενται στους Φορείς του Δημοσίου σε εικοσιτετράωρη βάση επί επτά ημέρες την εβδομάδα και συμβάλλει:</w:t>
      </w:r>
    </w:p>
    <w:p w14:paraId="2353B806" w14:textId="77777777" w:rsidR="00981345" w:rsidRPr="00702720" w:rsidRDefault="00981345" w:rsidP="003A7B0C">
      <w:pPr>
        <w:numPr>
          <w:ilvl w:val="0"/>
          <w:numId w:val="43"/>
        </w:numPr>
        <w:tabs>
          <w:tab w:val="clear" w:pos="0"/>
          <w:tab w:val="clear" w:pos="720"/>
          <w:tab w:val="clear" w:pos="1134"/>
          <w:tab w:val="num" w:pos="11"/>
        </w:tabs>
        <w:suppressAutoHyphens w:val="0"/>
        <w:ind w:left="709" w:hanging="218"/>
        <w:rPr>
          <w:rFonts w:eastAsia="Calibri" w:cs="Tahoma"/>
          <w:lang w:eastAsia="en-US"/>
        </w:rPr>
      </w:pPr>
      <w:r w:rsidRPr="00702720">
        <w:rPr>
          <w:rFonts w:eastAsia="Calibri" w:cs="Tahoma"/>
          <w:lang w:eastAsia="en-US"/>
        </w:rPr>
        <w:t xml:space="preserve">Στην έγκυρη, άμεση και </w:t>
      </w:r>
      <w:proofErr w:type="spellStart"/>
      <w:r w:rsidRPr="00702720">
        <w:rPr>
          <w:rFonts w:eastAsia="Calibri" w:cs="Tahoma"/>
          <w:lang w:eastAsia="en-US"/>
        </w:rPr>
        <w:t>επικαιροποιημένη</w:t>
      </w:r>
      <w:proofErr w:type="spellEnd"/>
      <w:r w:rsidRPr="00702720">
        <w:rPr>
          <w:rFonts w:eastAsia="Calibri" w:cs="Tahoma"/>
          <w:lang w:eastAsia="en-US"/>
        </w:rPr>
        <w:t xml:space="preserve"> διάθεση πληροφοριών μεταξύ των Δημοσίων Φορέων από ένα κεντρικό – μοναδικό σημείο,</w:t>
      </w:r>
    </w:p>
    <w:p w14:paraId="5DC77EEB" w14:textId="77777777" w:rsidR="00981345" w:rsidRPr="00702720" w:rsidRDefault="00981345" w:rsidP="003A7B0C">
      <w:pPr>
        <w:numPr>
          <w:ilvl w:val="0"/>
          <w:numId w:val="43"/>
        </w:numPr>
        <w:tabs>
          <w:tab w:val="clear" w:pos="0"/>
          <w:tab w:val="clear" w:pos="720"/>
          <w:tab w:val="clear" w:pos="1134"/>
          <w:tab w:val="num" w:pos="11"/>
        </w:tabs>
        <w:suppressAutoHyphens w:val="0"/>
        <w:ind w:left="709" w:hanging="218"/>
        <w:rPr>
          <w:rFonts w:eastAsia="Calibri" w:cs="Tahoma"/>
          <w:lang w:eastAsia="en-US"/>
        </w:rPr>
      </w:pPr>
      <w:r w:rsidRPr="00702720">
        <w:rPr>
          <w:rFonts w:eastAsia="Calibri" w:cs="Tahoma"/>
          <w:lang w:eastAsia="en-US"/>
        </w:rPr>
        <w:t>Στην επίτευξη οικονομιών κλίμακας μέσω της ορθής διάθεσης δεδομένων μεταξύ των Φορέων, από ένα κεντρικό σημείο, μέσα από υποδομές κυβερνητικού νέφους (G-</w:t>
      </w:r>
      <w:proofErr w:type="spellStart"/>
      <w:r w:rsidRPr="00702720">
        <w:rPr>
          <w:rFonts w:eastAsia="Calibri" w:cs="Tahoma"/>
          <w:lang w:eastAsia="en-US"/>
        </w:rPr>
        <w:t>Cloud</w:t>
      </w:r>
      <w:proofErr w:type="spellEnd"/>
      <w:r w:rsidRPr="00702720">
        <w:rPr>
          <w:rFonts w:eastAsia="Calibri" w:cs="Tahoma"/>
          <w:lang w:eastAsia="en-US"/>
        </w:rPr>
        <w:t>).</w:t>
      </w:r>
    </w:p>
    <w:p w14:paraId="495CD4D0" w14:textId="77777777" w:rsidR="00981345" w:rsidRPr="00702720" w:rsidRDefault="00981345" w:rsidP="00981345">
      <w:pPr>
        <w:rPr>
          <w:rFonts w:eastAsia="Calibri" w:cs="Tahoma"/>
          <w:lang w:eastAsia="en-US"/>
        </w:rPr>
      </w:pPr>
      <w:r w:rsidRPr="00702720">
        <w:rPr>
          <w:rFonts w:eastAsia="Calibri" w:cs="Tahoma"/>
          <w:lang w:eastAsia="en-US"/>
        </w:rPr>
        <w:lastRenderedPageBreak/>
        <w:t xml:space="preserve">Το Κέντρο </w:t>
      </w:r>
      <w:proofErr w:type="spellStart"/>
      <w:r w:rsidRPr="00702720">
        <w:rPr>
          <w:rFonts w:eastAsia="Calibri" w:cs="Tahoma"/>
          <w:lang w:eastAsia="en-US"/>
        </w:rPr>
        <w:t>Διαλειτουργικότητας</w:t>
      </w:r>
      <w:proofErr w:type="spellEnd"/>
      <w:r w:rsidRPr="00702720">
        <w:rPr>
          <w:rFonts w:eastAsia="Calibri" w:cs="Tahoma"/>
          <w:lang w:eastAsia="en-US"/>
        </w:rPr>
        <w:t xml:space="preserve"> (ΚΕ.Δ) παρέχει στους Φορείς τα μέσα για την αδιάλειπτη επιχειρησιακή και παραγωγική λειτουργία εξασφαλίζοντας υψηλές συνθήκες ασφάλειας πληροφοριών. Το ΚΕ.Δ για λόγους Προστασίας Προσωπικών Δεδομένων δεν αποθηκεύει επιχειρησιακή ή διοικητική πληροφορία.</w:t>
      </w:r>
    </w:p>
    <w:p w14:paraId="095D086E" w14:textId="77777777" w:rsidR="00981345" w:rsidRPr="00702720" w:rsidRDefault="00981345" w:rsidP="00981345">
      <w:pPr>
        <w:rPr>
          <w:rFonts w:eastAsia="Calibri" w:cs="Tahoma"/>
          <w:lang w:eastAsia="en-US"/>
        </w:rPr>
      </w:pPr>
      <w:r w:rsidRPr="00702720">
        <w:rPr>
          <w:rFonts w:eastAsia="Calibri" w:cs="Tahoma"/>
          <w:lang w:eastAsia="en-US"/>
        </w:rPr>
        <w:t>Η απρόσκοπτη παροχή διοικητικών – επιχειρησιακών πληροφοριών, καθώς και η εξασφάλιση της ποιοτικής διακίνησης και διαχείρισης της πληροφορίας ενισχύει τη διαφάνεια στον Δημόσιο Τομέα.</w:t>
      </w:r>
    </w:p>
    <w:p w14:paraId="511927C5" w14:textId="77777777" w:rsidR="00981345" w:rsidRPr="00702720" w:rsidRDefault="00981345" w:rsidP="00981345">
      <w:pPr>
        <w:rPr>
          <w:rFonts w:eastAsia="Calibri" w:cs="Tahoma"/>
          <w:lang w:eastAsia="en-US"/>
        </w:rPr>
      </w:pPr>
      <w:r w:rsidRPr="00702720">
        <w:rPr>
          <w:rFonts w:eastAsia="Calibri" w:cs="Tahoma"/>
          <w:lang w:eastAsia="en-US"/>
        </w:rPr>
        <w:t xml:space="preserve">Επίσης, με τη βοήθεια των κατάλληλων εργαλείων, έχει τη δυνατότητα σχεδίασης και εγκατάστασης </w:t>
      </w:r>
      <w:proofErr w:type="spellStart"/>
      <w:r w:rsidRPr="00702720">
        <w:rPr>
          <w:rFonts w:eastAsia="Calibri" w:cs="Tahoma"/>
          <w:lang w:eastAsia="en-US"/>
        </w:rPr>
        <w:t>αυτοποιημένων</w:t>
      </w:r>
      <w:proofErr w:type="spellEnd"/>
      <w:r w:rsidRPr="00702720">
        <w:rPr>
          <w:rFonts w:eastAsia="Calibri" w:cs="Tahoma"/>
          <w:lang w:eastAsia="en-US"/>
        </w:rPr>
        <w:t xml:space="preserve"> επιχειρησιακών διαδικασιών (BPM), ανακατεύθυνσης και επεξεργασίας δεδομένων, με αποτέλεσμα τη μείωση του χρόνου απασχόλησης του τεχνικού προσωπικού με ίδιες, επαναλαμβανόμενες εργασίες.</w:t>
      </w:r>
    </w:p>
    <w:p w14:paraId="4D17992A" w14:textId="77777777" w:rsidR="00981345" w:rsidRPr="00702720" w:rsidRDefault="00981345" w:rsidP="00981345">
      <w:pPr>
        <w:rPr>
          <w:rFonts w:eastAsia="Calibri" w:cs="Tahoma"/>
          <w:lang w:eastAsia="en-US"/>
        </w:rPr>
      </w:pPr>
      <w:r w:rsidRPr="00702720">
        <w:rPr>
          <w:rFonts w:eastAsia="Calibri" w:cs="Tahoma"/>
          <w:lang w:eastAsia="en-US"/>
        </w:rPr>
        <w:t>Η υλοποίηση των διαδικτυακών υπηρεσιών μέσω του ΚΕ.Δ κρίνεται αναγκαία δεδομένου ότι το ΚΕ.Δ. εξασφαλίζει:</w:t>
      </w:r>
    </w:p>
    <w:p w14:paraId="1D5BCFFA" w14:textId="77777777" w:rsidR="00981345" w:rsidRPr="00702720" w:rsidRDefault="00981345" w:rsidP="003A7B0C">
      <w:pPr>
        <w:numPr>
          <w:ilvl w:val="0"/>
          <w:numId w:val="43"/>
        </w:numPr>
        <w:tabs>
          <w:tab w:val="clear" w:pos="0"/>
          <w:tab w:val="clear" w:pos="720"/>
          <w:tab w:val="clear" w:pos="1134"/>
          <w:tab w:val="num" w:pos="11"/>
        </w:tabs>
        <w:suppressAutoHyphens w:val="0"/>
        <w:ind w:left="709" w:hanging="218"/>
        <w:rPr>
          <w:rFonts w:eastAsia="Calibri" w:cs="Tahoma"/>
          <w:lang w:eastAsia="en-US"/>
        </w:rPr>
      </w:pPr>
      <w:r w:rsidRPr="00702720">
        <w:rPr>
          <w:rFonts w:eastAsia="Calibri" w:cs="Tahoma"/>
          <w:lang w:eastAsia="en-US"/>
        </w:rPr>
        <w:t>Τη διάθεση των διαδικτυακών υπηρεσιών προς όλους τους Φορείς του Δημοσίου από ένα και μοναδικό σημείο μέσα από σύγχρονη και εξελιγμένη πλατφόρμα ESB.</w:t>
      </w:r>
    </w:p>
    <w:p w14:paraId="66467CFD" w14:textId="77777777" w:rsidR="00981345" w:rsidRPr="00702720" w:rsidRDefault="00981345" w:rsidP="003A7B0C">
      <w:pPr>
        <w:numPr>
          <w:ilvl w:val="0"/>
          <w:numId w:val="43"/>
        </w:numPr>
        <w:tabs>
          <w:tab w:val="clear" w:pos="0"/>
          <w:tab w:val="clear" w:pos="720"/>
          <w:tab w:val="clear" w:pos="1134"/>
          <w:tab w:val="num" w:pos="11"/>
        </w:tabs>
        <w:suppressAutoHyphens w:val="0"/>
        <w:ind w:left="709" w:hanging="218"/>
        <w:rPr>
          <w:rFonts w:eastAsia="Calibri" w:cs="Tahoma"/>
          <w:lang w:eastAsia="en-US"/>
        </w:rPr>
      </w:pPr>
      <w:r w:rsidRPr="00702720">
        <w:rPr>
          <w:rFonts w:eastAsia="Calibri" w:cs="Tahoma"/>
          <w:lang w:eastAsia="en-US"/>
        </w:rPr>
        <w:t>Την αξιοποίηση και σύνθεση των διαθέσιμων διαδικτυακών υπηρεσιών για σύνθετες διαδικτυακές υπηρεσίες (</w:t>
      </w:r>
      <w:proofErr w:type="spellStart"/>
      <w:r w:rsidRPr="00702720">
        <w:rPr>
          <w:rFonts w:eastAsia="Calibri" w:cs="Tahoma"/>
          <w:lang w:eastAsia="en-US"/>
        </w:rPr>
        <w:t>web</w:t>
      </w:r>
      <w:proofErr w:type="spellEnd"/>
      <w:r w:rsidRPr="00702720">
        <w:rPr>
          <w:rFonts w:eastAsia="Calibri" w:cs="Tahoma"/>
          <w:lang w:eastAsia="en-US"/>
        </w:rPr>
        <w:t xml:space="preserve"> </w:t>
      </w:r>
      <w:proofErr w:type="spellStart"/>
      <w:r w:rsidRPr="00702720">
        <w:rPr>
          <w:rFonts w:eastAsia="Calibri" w:cs="Tahoma"/>
          <w:lang w:eastAsia="en-US"/>
        </w:rPr>
        <w:t>services</w:t>
      </w:r>
      <w:proofErr w:type="spellEnd"/>
      <w:r w:rsidRPr="00702720">
        <w:rPr>
          <w:rFonts w:eastAsia="Calibri" w:cs="Tahoma"/>
          <w:lang w:eastAsia="en-US"/>
        </w:rPr>
        <w:t xml:space="preserve"> </w:t>
      </w:r>
      <w:proofErr w:type="spellStart"/>
      <w:r w:rsidRPr="00702720">
        <w:rPr>
          <w:rFonts w:eastAsia="Calibri" w:cs="Tahoma"/>
          <w:lang w:eastAsia="en-US"/>
        </w:rPr>
        <w:t>orchestration</w:t>
      </w:r>
      <w:proofErr w:type="spellEnd"/>
      <w:r w:rsidRPr="00702720">
        <w:rPr>
          <w:rFonts w:eastAsia="Calibri" w:cs="Tahoma"/>
          <w:lang w:eastAsia="en-US"/>
        </w:rPr>
        <w:t xml:space="preserve">) </w:t>
      </w:r>
    </w:p>
    <w:p w14:paraId="3935E794" w14:textId="77777777" w:rsidR="00981345" w:rsidRPr="00702720" w:rsidRDefault="00981345" w:rsidP="003A7B0C">
      <w:pPr>
        <w:numPr>
          <w:ilvl w:val="0"/>
          <w:numId w:val="43"/>
        </w:numPr>
        <w:tabs>
          <w:tab w:val="clear" w:pos="0"/>
          <w:tab w:val="clear" w:pos="720"/>
          <w:tab w:val="clear" w:pos="1134"/>
          <w:tab w:val="num" w:pos="11"/>
        </w:tabs>
        <w:suppressAutoHyphens w:val="0"/>
        <w:ind w:left="709" w:hanging="218"/>
        <w:rPr>
          <w:rFonts w:eastAsia="Calibri" w:cs="Tahoma"/>
          <w:lang w:eastAsia="en-US"/>
        </w:rPr>
      </w:pPr>
      <w:r w:rsidRPr="00702720">
        <w:rPr>
          <w:rFonts w:eastAsia="Calibri" w:cs="Tahoma"/>
          <w:lang w:eastAsia="en-US"/>
        </w:rPr>
        <w:t>Την υιοθέτηση κοινών κανόνων/προτύπων σε ότι αφορά στην υλοποίηση των διαδικτυακών υπηρεσιών με την υιοθέτηση του Κοινού Οδηγού Υλοποίησης διαδικτυακών υπηρεσιών.</w:t>
      </w:r>
    </w:p>
    <w:p w14:paraId="6401E14B" w14:textId="77777777" w:rsidR="00981345" w:rsidRPr="00702720" w:rsidRDefault="00981345" w:rsidP="003A7B0C">
      <w:pPr>
        <w:numPr>
          <w:ilvl w:val="0"/>
          <w:numId w:val="43"/>
        </w:numPr>
        <w:tabs>
          <w:tab w:val="clear" w:pos="0"/>
          <w:tab w:val="clear" w:pos="720"/>
          <w:tab w:val="clear" w:pos="1134"/>
          <w:tab w:val="num" w:pos="11"/>
        </w:tabs>
        <w:suppressAutoHyphens w:val="0"/>
        <w:ind w:left="709" w:hanging="218"/>
        <w:rPr>
          <w:rFonts w:eastAsia="Calibri" w:cs="Tahoma"/>
          <w:lang w:eastAsia="en-US"/>
        </w:rPr>
      </w:pPr>
      <w:r w:rsidRPr="00702720">
        <w:rPr>
          <w:rFonts w:eastAsia="Calibri" w:cs="Tahoma"/>
          <w:lang w:eastAsia="en-US"/>
        </w:rPr>
        <w:t xml:space="preserve">Την αναβάθμιση της επικοινωνίας μεταξύ Δημοσίων Φορέων μέσα από την Εφαρμογή Διαχείρισης Αιτημάτων, που παρέχει ένα </w:t>
      </w:r>
      <w:proofErr w:type="spellStart"/>
      <w:r w:rsidRPr="00702720">
        <w:rPr>
          <w:rFonts w:eastAsia="Calibri" w:cs="Tahoma"/>
          <w:lang w:eastAsia="en-US"/>
        </w:rPr>
        <w:t>ηλεκτρονικοποιημένο</w:t>
      </w:r>
      <w:proofErr w:type="spellEnd"/>
      <w:r w:rsidRPr="00702720">
        <w:rPr>
          <w:rFonts w:eastAsia="Calibri" w:cs="Tahoma"/>
          <w:lang w:eastAsia="en-US"/>
        </w:rPr>
        <w:t xml:space="preserve"> τρόπο επικοινωνίας και διακίνησης/ανταλλαγής πληροφορίας.</w:t>
      </w:r>
    </w:p>
    <w:p w14:paraId="372CF3DB" w14:textId="77777777" w:rsidR="00981345" w:rsidRPr="00702720" w:rsidRDefault="00981345" w:rsidP="00981345">
      <w:pPr>
        <w:rPr>
          <w:rFonts w:eastAsia="Calibri" w:cs="Tahoma"/>
          <w:lang w:eastAsia="en-US"/>
        </w:rPr>
      </w:pPr>
      <w:r w:rsidRPr="00702720">
        <w:rPr>
          <w:rFonts w:eastAsia="Calibri" w:cs="Tahoma"/>
          <w:lang w:eastAsia="en-US"/>
        </w:rPr>
        <w:t>Πιο συγκεκριμένα, το ΚΕ.Δ περιλαμβάνει:</w:t>
      </w:r>
    </w:p>
    <w:p w14:paraId="5293EAD4" w14:textId="77777777" w:rsidR="00981345" w:rsidRPr="00702720" w:rsidRDefault="00981345" w:rsidP="003A7B0C">
      <w:pPr>
        <w:numPr>
          <w:ilvl w:val="0"/>
          <w:numId w:val="43"/>
        </w:numPr>
        <w:tabs>
          <w:tab w:val="clear" w:pos="0"/>
          <w:tab w:val="clear" w:pos="720"/>
          <w:tab w:val="clear" w:pos="1134"/>
          <w:tab w:val="num" w:pos="11"/>
        </w:tabs>
        <w:suppressAutoHyphens w:val="0"/>
        <w:ind w:left="709" w:hanging="218"/>
        <w:rPr>
          <w:rFonts w:eastAsia="Calibri" w:cs="Tahoma"/>
          <w:lang w:eastAsia="en-US"/>
        </w:rPr>
      </w:pPr>
      <w:r w:rsidRPr="00702720">
        <w:rPr>
          <w:rFonts w:eastAsia="Calibri" w:cs="Tahoma"/>
          <w:lang w:eastAsia="en-US"/>
        </w:rPr>
        <w:t xml:space="preserve">την Εφαρμογή Διαχείρισης Αιτημάτων </w:t>
      </w:r>
      <w:proofErr w:type="spellStart"/>
      <w:r w:rsidRPr="00702720">
        <w:rPr>
          <w:rFonts w:eastAsia="Calibri" w:cs="Tahoma"/>
          <w:lang w:eastAsia="en-US"/>
        </w:rPr>
        <w:t>Διαλειτουργικότητας</w:t>
      </w:r>
      <w:proofErr w:type="spellEnd"/>
      <w:r w:rsidRPr="00702720">
        <w:rPr>
          <w:rFonts w:eastAsia="Calibri" w:cs="Tahoma"/>
          <w:lang w:eastAsia="en-US"/>
        </w:rPr>
        <w:t xml:space="preserve"> (ΕΔΑ),</w:t>
      </w:r>
    </w:p>
    <w:p w14:paraId="0FA4B1CB" w14:textId="77777777" w:rsidR="00981345" w:rsidRPr="00702720" w:rsidRDefault="00981345" w:rsidP="003A7B0C">
      <w:pPr>
        <w:numPr>
          <w:ilvl w:val="0"/>
          <w:numId w:val="43"/>
        </w:numPr>
        <w:tabs>
          <w:tab w:val="clear" w:pos="0"/>
          <w:tab w:val="clear" w:pos="720"/>
          <w:tab w:val="clear" w:pos="1134"/>
          <w:tab w:val="num" w:pos="11"/>
        </w:tabs>
        <w:suppressAutoHyphens w:val="0"/>
        <w:ind w:left="709" w:hanging="218"/>
        <w:rPr>
          <w:rFonts w:eastAsia="Calibri" w:cs="Tahoma"/>
          <w:lang w:eastAsia="en-US"/>
        </w:rPr>
      </w:pPr>
      <w:r w:rsidRPr="00702720">
        <w:rPr>
          <w:rFonts w:eastAsia="Calibri" w:cs="Tahoma"/>
          <w:lang w:eastAsia="en-US"/>
        </w:rPr>
        <w:t>την Πλατφόρμα Διαχείρισης και Υποστήριξης των Διαδικτυακών Υπηρεσιών (</w:t>
      </w:r>
      <w:proofErr w:type="spellStart"/>
      <w:r w:rsidRPr="00702720">
        <w:rPr>
          <w:rFonts w:eastAsia="Calibri" w:cs="Tahoma"/>
          <w:lang w:eastAsia="en-US"/>
        </w:rPr>
        <w:t>web</w:t>
      </w:r>
      <w:proofErr w:type="spellEnd"/>
      <w:r w:rsidRPr="00702720">
        <w:rPr>
          <w:rFonts w:eastAsia="Calibri" w:cs="Tahoma"/>
          <w:lang w:eastAsia="en-US"/>
        </w:rPr>
        <w:t xml:space="preserve"> </w:t>
      </w:r>
      <w:proofErr w:type="spellStart"/>
      <w:r w:rsidRPr="00702720">
        <w:rPr>
          <w:rFonts w:eastAsia="Calibri" w:cs="Tahoma"/>
          <w:lang w:eastAsia="en-US"/>
        </w:rPr>
        <w:t>services</w:t>
      </w:r>
      <w:proofErr w:type="spellEnd"/>
      <w:r w:rsidRPr="00702720">
        <w:rPr>
          <w:rFonts w:eastAsia="Calibri" w:cs="Tahoma"/>
          <w:lang w:eastAsia="en-US"/>
        </w:rPr>
        <w:t xml:space="preserve">) </w:t>
      </w:r>
      <w:proofErr w:type="spellStart"/>
      <w:r w:rsidRPr="00702720">
        <w:rPr>
          <w:rFonts w:eastAsia="Calibri" w:cs="Tahoma"/>
          <w:lang w:eastAsia="en-US"/>
        </w:rPr>
        <w:t>Enterprise</w:t>
      </w:r>
      <w:proofErr w:type="spellEnd"/>
      <w:r w:rsidRPr="00702720">
        <w:rPr>
          <w:rFonts w:eastAsia="Calibri" w:cs="Tahoma"/>
          <w:lang w:eastAsia="en-US"/>
        </w:rPr>
        <w:t xml:space="preserve"> </w:t>
      </w:r>
      <w:proofErr w:type="spellStart"/>
      <w:r w:rsidRPr="00702720">
        <w:rPr>
          <w:rFonts w:eastAsia="Calibri" w:cs="Tahoma"/>
          <w:lang w:eastAsia="en-US"/>
        </w:rPr>
        <w:t>Service</w:t>
      </w:r>
      <w:proofErr w:type="spellEnd"/>
      <w:r w:rsidRPr="00702720">
        <w:rPr>
          <w:rFonts w:eastAsia="Calibri" w:cs="Tahoma"/>
          <w:lang w:eastAsia="en-US"/>
        </w:rPr>
        <w:t xml:space="preserve"> </w:t>
      </w:r>
      <w:proofErr w:type="spellStart"/>
      <w:r w:rsidRPr="00702720">
        <w:rPr>
          <w:rFonts w:eastAsia="Calibri" w:cs="Tahoma"/>
          <w:lang w:eastAsia="en-US"/>
        </w:rPr>
        <w:t>Bus</w:t>
      </w:r>
      <w:proofErr w:type="spellEnd"/>
      <w:r w:rsidRPr="00702720">
        <w:rPr>
          <w:rFonts w:eastAsia="Calibri" w:cs="Tahoma"/>
          <w:lang w:eastAsia="en-US"/>
        </w:rPr>
        <w:t xml:space="preserve"> (ESB), JBOSS </w:t>
      </w:r>
      <w:proofErr w:type="spellStart"/>
      <w:r w:rsidRPr="00702720">
        <w:rPr>
          <w:rFonts w:eastAsia="Calibri" w:cs="Tahoma"/>
          <w:lang w:eastAsia="en-US"/>
        </w:rPr>
        <w:t>fuse</w:t>
      </w:r>
      <w:proofErr w:type="spellEnd"/>
      <w:r w:rsidRPr="00702720">
        <w:rPr>
          <w:rFonts w:eastAsia="Calibri" w:cs="Tahoma"/>
          <w:lang w:eastAsia="en-US"/>
        </w:rPr>
        <w:t xml:space="preserve"> </w:t>
      </w:r>
      <w:proofErr w:type="spellStart"/>
      <w:r w:rsidRPr="00702720">
        <w:rPr>
          <w:rFonts w:eastAsia="Calibri" w:cs="Tahoma"/>
          <w:lang w:eastAsia="en-US"/>
        </w:rPr>
        <w:t>enterprise</w:t>
      </w:r>
      <w:proofErr w:type="spellEnd"/>
      <w:r w:rsidRPr="00702720">
        <w:rPr>
          <w:rFonts w:eastAsia="Calibri" w:cs="Tahoma"/>
          <w:lang w:eastAsia="en-US"/>
        </w:rPr>
        <w:t xml:space="preserve"> </w:t>
      </w:r>
      <w:proofErr w:type="spellStart"/>
      <w:r w:rsidRPr="00702720">
        <w:rPr>
          <w:rFonts w:eastAsia="Calibri" w:cs="Tahoma"/>
          <w:lang w:eastAsia="en-US"/>
        </w:rPr>
        <w:t>service</w:t>
      </w:r>
      <w:proofErr w:type="spellEnd"/>
      <w:r w:rsidRPr="00702720">
        <w:rPr>
          <w:rFonts w:eastAsia="Calibri" w:cs="Tahoma"/>
          <w:lang w:eastAsia="en-US"/>
        </w:rPr>
        <w:t xml:space="preserve"> </w:t>
      </w:r>
      <w:proofErr w:type="spellStart"/>
      <w:r w:rsidRPr="00702720">
        <w:rPr>
          <w:rFonts w:eastAsia="Calibri" w:cs="Tahoma"/>
          <w:lang w:eastAsia="en-US"/>
        </w:rPr>
        <w:t>bus</w:t>
      </w:r>
      <w:proofErr w:type="spellEnd"/>
    </w:p>
    <w:p w14:paraId="3C456601" w14:textId="77777777" w:rsidR="00981345" w:rsidRPr="00702720" w:rsidRDefault="00981345" w:rsidP="003A7B0C">
      <w:pPr>
        <w:numPr>
          <w:ilvl w:val="0"/>
          <w:numId w:val="43"/>
        </w:numPr>
        <w:tabs>
          <w:tab w:val="clear" w:pos="0"/>
          <w:tab w:val="clear" w:pos="720"/>
          <w:tab w:val="clear" w:pos="1134"/>
          <w:tab w:val="num" w:pos="11"/>
        </w:tabs>
        <w:suppressAutoHyphens w:val="0"/>
        <w:ind w:left="709" w:hanging="218"/>
        <w:rPr>
          <w:rFonts w:eastAsia="Calibri" w:cs="Tahoma"/>
          <w:lang w:eastAsia="en-US"/>
        </w:rPr>
      </w:pPr>
      <w:r w:rsidRPr="00702720">
        <w:rPr>
          <w:rFonts w:eastAsia="Calibri" w:cs="Tahoma"/>
          <w:lang w:eastAsia="en-US"/>
        </w:rPr>
        <w:t>τον Κοινό Οδηγό Υλοποίησης Διαδικτυακών Υπηρεσιών,</w:t>
      </w:r>
    </w:p>
    <w:p w14:paraId="4D67031D" w14:textId="77777777" w:rsidR="00981345" w:rsidRPr="00702720" w:rsidRDefault="00981345" w:rsidP="003A7B0C">
      <w:pPr>
        <w:numPr>
          <w:ilvl w:val="0"/>
          <w:numId w:val="43"/>
        </w:numPr>
        <w:tabs>
          <w:tab w:val="clear" w:pos="0"/>
          <w:tab w:val="clear" w:pos="720"/>
          <w:tab w:val="clear" w:pos="1134"/>
          <w:tab w:val="num" w:pos="11"/>
        </w:tabs>
        <w:suppressAutoHyphens w:val="0"/>
        <w:ind w:left="709" w:hanging="218"/>
        <w:rPr>
          <w:rFonts w:eastAsia="Calibri" w:cs="Tahoma"/>
          <w:lang w:eastAsia="en-US"/>
        </w:rPr>
      </w:pPr>
      <w:r w:rsidRPr="00702720">
        <w:rPr>
          <w:rFonts w:eastAsia="Calibri" w:cs="Tahoma"/>
          <w:lang w:eastAsia="en-US"/>
        </w:rPr>
        <w:t>την Πολιτική Ορθής Χρήσης των Διαδικτυακών Υπηρεσιών.</w:t>
      </w:r>
    </w:p>
    <w:p w14:paraId="03EF45B5" w14:textId="77777777" w:rsidR="00981345" w:rsidRPr="00702720" w:rsidRDefault="00981345" w:rsidP="00981345">
      <w:pPr>
        <w:rPr>
          <w:rFonts w:eastAsia="Calibri" w:cs="Tahoma"/>
          <w:lang w:eastAsia="en-US"/>
        </w:rPr>
      </w:pPr>
      <w:r w:rsidRPr="00702720">
        <w:rPr>
          <w:rFonts w:eastAsia="Calibri" w:cs="Tahoma"/>
          <w:lang w:eastAsia="en-US"/>
        </w:rPr>
        <w:t>Για την ένταξη σε παραγωγική λειτουργία Φορέα, θα πρέπει να ακολουθεί την Πολιτική Ορθής Χρήσης Διαδικτυακών Υπηρεσιών του Υπουργείου Ψηφιακής Διακυβέρνησης, καθώς και τη σωστή τήρηση του αρχείου καταγραφής-ιχνηλασιμότητας κλήσεων.</w:t>
      </w:r>
    </w:p>
    <w:p w14:paraId="1064E6B7" w14:textId="36175261" w:rsidR="008F7187" w:rsidRPr="00702720" w:rsidRDefault="00981345" w:rsidP="00981345">
      <w:pPr>
        <w:rPr>
          <w:rFonts w:cs="Tahoma"/>
          <w:lang w:eastAsia="en-US" w:bidi="he-IL"/>
        </w:rPr>
      </w:pPr>
      <w:r w:rsidRPr="00702720">
        <w:rPr>
          <w:rFonts w:eastAsia="Calibri" w:cs="Tahoma"/>
          <w:lang w:eastAsia="en-US"/>
        </w:rPr>
        <w:t xml:space="preserve">Ακόμα, με τη χρήση του Κοινού Οδηγού Υλοποίησης Διαδικτυακών Υπηρεσιών προωθείται η καθιέρωση ενός πρότυπου στη </w:t>
      </w:r>
      <w:proofErr w:type="spellStart"/>
      <w:r w:rsidRPr="00702720">
        <w:rPr>
          <w:rFonts w:eastAsia="Calibri" w:cs="Tahoma"/>
          <w:lang w:eastAsia="en-US"/>
        </w:rPr>
        <w:t>Διαλειτουργικότητα</w:t>
      </w:r>
      <w:proofErr w:type="spellEnd"/>
      <w:r w:rsidRPr="00702720">
        <w:rPr>
          <w:rFonts w:eastAsia="Calibri" w:cs="Tahoma"/>
          <w:lang w:eastAsia="en-US"/>
        </w:rPr>
        <w:t xml:space="preserve"> του Ελληνικού Δημοσίου.</w:t>
      </w:r>
    </w:p>
    <w:p w14:paraId="43905631" w14:textId="32415BA0" w:rsidR="00C963A9" w:rsidRPr="00702720" w:rsidRDefault="008E0969" w:rsidP="00AB55A8">
      <w:pPr>
        <w:rPr>
          <w:rFonts w:cs="Tahoma"/>
          <w:lang w:eastAsia="en-US" w:bidi="he-IL"/>
        </w:rPr>
      </w:pPr>
      <w:r w:rsidRPr="00702720">
        <w:rPr>
          <w:rFonts w:cs="Tahoma"/>
          <w:lang w:eastAsia="en-US" w:bidi="he-IL"/>
        </w:rPr>
        <w:t xml:space="preserve">Το Κέντρο </w:t>
      </w:r>
      <w:proofErr w:type="spellStart"/>
      <w:r w:rsidRPr="00702720">
        <w:rPr>
          <w:rFonts w:cs="Tahoma"/>
          <w:lang w:eastAsia="en-US" w:bidi="he-IL"/>
        </w:rPr>
        <w:t>Διαλειτουργικότητας</w:t>
      </w:r>
      <w:proofErr w:type="spellEnd"/>
      <w:r w:rsidRPr="00702720">
        <w:rPr>
          <w:rFonts w:cs="Tahoma"/>
          <w:lang w:eastAsia="en-US" w:bidi="he-IL"/>
        </w:rPr>
        <w:t xml:space="preserve"> της Γ.Γ.Γ.Π.Σ.Δ.Δ. εξυπηρετεί όλον τον Δημόσιο, ευρύτερο Δημόσιο Τομέα, αλλά και τις Τράπεζες σε ότι αφορά τη </w:t>
      </w:r>
      <w:proofErr w:type="spellStart"/>
      <w:r w:rsidRPr="00702720">
        <w:rPr>
          <w:rFonts w:cs="Tahoma"/>
          <w:lang w:eastAsia="en-US" w:bidi="he-IL"/>
        </w:rPr>
        <w:t>Διαλειτουργικότητα</w:t>
      </w:r>
      <w:proofErr w:type="spellEnd"/>
      <w:r w:rsidRPr="00702720">
        <w:rPr>
          <w:rFonts w:cs="Tahoma"/>
          <w:lang w:eastAsia="en-US" w:bidi="he-IL"/>
        </w:rPr>
        <w:t xml:space="preserve"> μεταξύ των Πληροφοριακών Συστημάτων των Φορέων και αποτελείται από τις παρακάτω εφαρμογές και διαδικτυακές υπηρεσίες</w:t>
      </w:r>
      <w:r w:rsidR="001C598A" w:rsidRPr="00702720">
        <w:rPr>
          <w:rFonts w:cs="Tahoma"/>
          <w:lang w:eastAsia="en-US" w:bidi="he-IL"/>
        </w:rPr>
        <w:t>:</w:t>
      </w:r>
    </w:p>
    <w:p w14:paraId="7F94F9EF" w14:textId="77777777" w:rsidR="001C598A" w:rsidRPr="00702720" w:rsidRDefault="001C598A" w:rsidP="007A34F5">
      <w:pPr>
        <w:pStyle w:val="AppendixHeading6"/>
        <w:rPr>
          <w:lang w:val="el-GR"/>
        </w:rPr>
      </w:pPr>
      <w:r w:rsidRPr="00702720">
        <w:rPr>
          <w:lang w:val="el-GR"/>
        </w:rPr>
        <w:t>Η Πλατφόρμα Διαχείρισης και Υποστήριξης των Διαδικτυακών Υπηρεσιών (</w:t>
      </w:r>
      <w:r w:rsidRPr="00702720">
        <w:t>web</w:t>
      </w:r>
      <w:r w:rsidRPr="00702720">
        <w:rPr>
          <w:lang w:val="el-GR"/>
        </w:rPr>
        <w:t xml:space="preserve"> </w:t>
      </w:r>
      <w:r w:rsidRPr="00702720">
        <w:t>services</w:t>
      </w:r>
      <w:r w:rsidRPr="00702720">
        <w:rPr>
          <w:lang w:val="el-GR"/>
        </w:rPr>
        <w:t>)</w:t>
      </w:r>
    </w:p>
    <w:p w14:paraId="11454A9A" w14:textId="77777777" w:rsidR="001C598A" w:rsidRPr="00702720" w:rsidRDefault="001C598A" w:rsidP="008725DE">
      <w:pPr>
        <w:rPr>
          <w:rFonts w:cs="Tahoma"/>
        </w:rPr>
      </w:pPr>
      <w:r w:rsidRPr="00702720">
        <w:rPr>
          <w:rFonts w:cs="Tahoma"/>
        </w:rPr>
        <w:t>Η Πλατφόρμα Διαχείρισης και Υποστήριξης των Διαδικτυακών Υπηρεσιών (</w:t>
      </w:r>
      <w:r w:rsidRPr="00702720">
        <w:rPr>
          <w:rFonts w:cs="Tahoma"/>
          <w:lang w:val="en-US"/>
        </w:rPr>
        <w:t>web</w:t>
      </w:r>
      <w:r w:rsidRPr="00702720">
        <w:rPr>
          <w:rFonts w:cs="Tahoma"/>
        </w:rPr>
        <w:t xml:space="preserve"> </w:t>
      </w:r>
      <w:r w:rsidRPr="00702720">
        <w:rPr>
          <w:rFonts w:cs="Tahoma"/>
          <w:lang w:val="en-US"/>
        </w:rPr>
        <w:t>services</w:t>
      </w:r>
      <w:r w:rsidRPr="00702720">
        <w:rPr>
          <w:rFonts w:cs="Tahoma"/>
        </w:rPr>
        <w:t xml:space="preserve">) </w:t>
      </w:r>
      <w:r w:rsidRPr="00702720">
        <w:rPr>
          <w:rFonts w:cs="Tahoma"/>
          <w:lang w:val="en-US"/>
        </w:rPr>
        <w:t>Enterprise</w:t>
      </w:r>
      <w:r w:rsidRPr="00702720">
        <w:rPr>
          <w:rFonts w:cs="Tahoma"/>
        </w:rPr>
        <w:t xml:space="preserve"> </w:t>
      </w:r>
      <w:r w:rsidRPr="00702720">
        <w:rPr>
          <w:rFonts w:cs="Tahoma"/>
          <w:lang w:val="en-US"/>
        </w:rPr>
        <w:t>Service</w:t>
      </w:r>
      <w:r w:rsidRPr="00702720">
        <w:rPr>
          <w:rFonts w:cs="Tahoma"/>
        </w:rPr>
        <w:t xml:space="preserve"> </w:t>
      </w:r>
      <w:r w:rsidRPr="00702720">
        <w:rPr>
          <w:rFonts w:cs="Tahoma"/>
          <w:lang w:val="en-US"/>
        </w:rPr>
        <w:t>Bus</w:t>
      </w:r>
      <w:r w:rsidRPr="00702720">
        <w:rPr>
          <w:rFonts w:cs="Tahoma"/>
        </w:rPr>
        <w:t xml:space="preserve"> (ESB) είναι μια πλατφόρμα λογισμικού που αξιοποιεί ένα πλαίσιο προτύπων και κανόνων για την παροχή υπηρεσιών ανταλλαγής δεδομένων μεταξύ συστημάτων και εφαρμογών, μέσω ενός ενιαίου μοντέλου μηνυμάτων και  διαδικτυακών υπηρεσιών.  Επιτρέπει τη διασύνδεση ετερογενών υποδομών      (ή συστημάτων) και των υπηρεσιών τους μέσα από ένα κοινό κανάλι που χρησιμοποιεί διεθνείς κανόνες επικοινωνίας. Στηρίζεται στην αρχιτεκτονική </w:t>
      </w:r>
      <w:r w:rsidRPr="00702720">
        <w:rPr>
          <w:rFonts w:cs="Tahoma"/>
          <w:lang w:val="en-US"/>
        </w:rPr>
        <w:t>Service</w:t>
      </w:r>
      <w:r w:rsidRPr="00702720">
        <w:rPr>
          <w:rFonts w:cs="Tahoma"/>
        </w:rPr>
        <w:t xml:space="preserve"> </w:t>
      </w:r>
      <w:r w:rsidRPr="00702720">
        <w:rPr>
          <w:rFonts w:cs="Tahoma"/>
          <w:lang w:val="en-US"/>
        </w:rPr>
        <w:t>Oriented</w:t>
      </w:r>
      <w:r w:rsidRPr="00702720">
        <w:rPr>
          <w:rFonts w:cs="Tahoma"/>
        </w:rPr>
        <w:t xml:space="preserve"> </w:t>
      </w:r>
      <w:r w:rsidRPr="00702720">
        <w:rPr>
          <w:rFonts w:cs="Tahoma"/>
          <w:lang w:val="en-US"/>
        </w:rPr>
        <w:t>Architecture</w:t>
      </w:r>
      <w:r w:rsidRPr="00702720">
        <w:rPr>
          <w:rFonts w:cs="Tahoma"/>
        </w:rPr>
        <w:t xml:space="preserve"> (SOA) για ανάπτυξη, εγκατάσταση, εκτέλεση και διαχείριση υπηρεσιών (</w:t>
      </w:r>
      <w:r w:rsidRPr="00702720">
        <w:rPr>
          <w:rFonts w:cs="Tahoma"/>
          <w:lang w:val="en-US"/>
        </w:rPr>
        <w:t>services</w:t>
      </w:r>
      <w:r w:rsidRPr="00702720">
        <w:rPr>
          <w:rFonts w:cs="Tahoma"/>
        </w:rPr>
        <w:t xml:space="preserve">) σε έναν οργανισμό. </w:t>
      </w:r>
    </w:p>
    <w:p w14:paraId="2A4BA454" w14:textId="77777777" w:rsidR="001C598A" w:rsidRPr="00702720" w:rsidRDefault="001C598A" w:rsidP="008725DE">
      <w:pPr>
        <w:rPr>
          <w:rFonts w:cs="Tahoma"/>
        </w:rPr>
      </w:pPr>
      <w:r w:rsidRPr="00702720">
        <w:rPr>
          <w:rFonts w:cs="Tahoma"/>
        </w:rPr>
        <w:lastRenderedPageBreak/>
        <w:t>Χαρακτηριστικά του ESB  είναι :</w:t>
      </w:r>
    </w:p>
    <w:p w14:paraId="32EBEEB4" w14:textId="77777777" w:rsidR="001C598A" w:rsidRPr="00702720" w:rsidRDefault="001C598A" w:rsidP="007C6A8C">
      <w:pPr>
        <w:pStyle w:val="a"/>
        <w:numPr>
          <w:ilvl w:val="0"/>
          <w:numId w:val="29"/>
        </w:numPr>
        <w:tabs>
          <w:tab w:val="clear" w:pos="720"/>
        </w:tabs>
        <w:spacing w:before="120"/>
        <w:ind w:left="714" w:hanging="357"/>
        <w:rPr>
          <w:rFonts w:cs="Tahoma"/>
        </w:rPr>
      </w:pPr>
      <w:r w:rsidRPr="00702720">
        <w:rPr>
          <w:rFonts w:cs="Tahoma"/>
        </w:rPr>
        <w:t>Η Διαχείριση/Παρακολούθηση Επιχειρησιακών Διαδικασιών και Συναλλαγών,</w:t>
      </w:r>
    </w:p>
    <w:p w14:paraId="20312E1C" w14:textId="77777777" w:rsidR="001C598A" w:rsidRPr="00702720" w:rsidRDefault="001C598A" w:rsidP="007C6A8C">
      <w:pPr>
        <w:pStyle w:val="a"/>
        <w:numPr>
          <w:ilvl w:val="0"/>
          <w:numId w:val="29"/>
        </w:numPr>
        <w:tabs>
          <w:tab w:val="clear" w:pos="720"/>
        </w:tabs>
        <w:spacing w:before="120"/>
        <w:ind w:left="714" w:hanging="357"/>
        <w:rPr>
          <w:rFonts w:cs="Tahoma"/>
        </w:rPr>
      </w:pPr>
      <w:r w:rsidRPr="00702720">
        <w:rPr>
          <w:rFonts w:cs="Tahoma"/>
        </w:rPr>
        <w:t>Το Αποθετήριο Διαδικτυακών Υπηρεσιών &amp; η Διαχείριση Διαδικτυακών Υπηρεσιών,</w:t>
      </w:r>
    </w:p>
    <w:p w14:paraId="19C29CED" w14:textId="77777777" w:rsidR="001C598A" w:rsidRPr="00702720" w:rsidRDefault="001C598A" w:rsidP="007C6A8C">
      <w:pPr>
        <w:pStyle w:val="a"/>
        <w:numPr>
          <w:ilvl w:val="0"/>
          <w:numId w:val="29"/>
        </w:numPr>
        <w:tabs>
          <w:tab w:val="clear" w:pos="720"/>
        </w:tabs>
        <w:spacing w:before="120"/>
        <w:ind w:left="714" w:hanging="357"/>
        <w:rPr>
          <w:rFonts w:cs="Tahoma"/>
        </w:rPr>
      </w:pPr>
      <w:r w:rsidRPr="00702720">
        <w:rPr>
          <w:rFonts w:cs="Tahoma"/>
        </w:rPr>
        <w:t>Η  επαναχρησιμοποίηση επιχειρησιακής λογικής ηλεκτρονικών υπηρεσιών,</w:t>
      </w:r>
    </w:p>
    <w:p w14:paraId="5A0ADEC7" w14:textId="77777777" w:rsidR="001C598A" w:rsidRPr="00702720" w:rsidRDefault="001C598A" w:rsidP="007C6A8C">
      <w:pPr>
        <w:pStyle w:val="a"/>
        <w:numPr>
          <w:ilvl w:val="0"/>
          <w:numId w:val="29"/>
        </w:numPr>
        <w:tabs>
          <w:tab w:val="clear" w:pos="720"/>
        </w:tabs>
        <w:spacing w:before="120"/>
        <w:ind w:left="714" w:hanging="357"/>
        <w:rPr>
          <w:rFonts w:cs="Tahoma"/>
        </w:rPr>
      </w:pPr>
      <w:r w:rsidRPr="00702720">
        <w:rPr>
          <w:rFonts w:cs="Tahoma"/>
        </w:rPr>
        <w:t xml:space="preserve">Η προσαρμογή μηνυμάτων και αρχείων  για την </w:t>
      </w:r>
      <w:proofErr w:type="spellStart"/>
      <w:r w:rsidRPr="00702720">
        <w:rPr>
          <w:rFonts w:cs="Tahoma"/>
        </w:rPr>
        <w:t>ομογενοποίηση</w:t>
      </w:r>
      <w:proofErr w:type="spellEnd"/>
      <w:r w:rsidRPr="00702720">
        <w:rPr>
          <w:rFonts w:cs="Tahoma"/>
        </w:rPr>
        <w:t xml:space="preserve"> των διαφορετικών τεχνολογιών,</w:t>
      </w:r>
    </w:p>
    <w:p w14:paraId="6E115859" w14:textId="77777777" w:rsidR="001C598A" w:rsidRPr="00702720" w:rsidRDefault="001C598A" w:rsidP="007C6A8C">
      <w:pPr>
        <w:pStyle w:val="a"/>
        <w:numPr>
          <w:ilvl w:val="0"/>
          <w:numId w:val="29"/>
        </w:numPr>
        <w:tabs>
          <w:tab w:val="clear" w:pos="720"/>
        </w:tabs>
        <w:spacing w:before="120"/>
        <w:ind w:left="714" w:hanging="357"/>
        <w:rPr>
          <w:rFonts w:cs="Tahoma"/>
        </w:rPr>
      </w:pPr>
      <w:r w:rsidRPr="00702720">
        <w:rPr>
          <w:rFonts w:cs="Tahoma"/>
        </w:rPr>
        <w:t xml:space="preserve">Η ασφάλεια των Διαδικτυακών υπηρεσιών </w:t>
      </w:r>
    </w:p>
    <w:p w14:paraId="2A77494A" w14:textId="77777777" w:rsidR="001C598A" w:rsidRPr="00702720" w:rsidRDefault="001C598A" w:rsidP="007C6A8C">
      <w:pPr>
        <w:pStyle w:val="a"/>
        <w:numPr>
          <w:ilvl w:val="0"/>
          <w:numId w:val="29"/>
        </w:numPr>
        <w:tabs>
          <w:tab w:val="clear" w:pos="720"/>
        </w:tabs>
        <w:spacing w:before="120"/>
        <w:ind w:left="714" w:hanging="357"/>
        <w:rPr>
          <w:rFonts w:cs="Tahoma"/>
        </w:rPr>
      </w:pPr>
      <w:r w:rsidRPr="00702720">
        <w:rPr>
          <w:rFonts w:cs="Tahoma"/>
        </w:rPr>
        <w:t>Τα Κοινά Πρότυπα Υλοποίησης Διαδικτυακών Υπηρεσιών.</w:t>
      </w:r>
    </w:p>
    <w:p w14:paraId="3D437892" w14:textId="77777777" w:rsidR="001C598A" w:rsidRPr="00702720" w:rsidRDefault="001C598A" w:rsidP="007C6A8C">
      <w:pPr>
        <w:pStyle w:val="a"/>
        <w:numPr>
          <w:ilvl w:val="0"/>
          <w:numId w:val="29"/>
        </w:numPr>
        <w:tabs>
          <w:tab w:val="clear" w:pos="720"/>
        </w:tabs>
        <w:spacing w:before="120"/>
        <w:ind w:left="714" w:hanging="357"/>
        <w:rPr>
          <w:rFonts w:cs="Tahoma"/>
        </w:rPr>
      </w:pPr>
      <w:r w:rsidRPr="00702720">
        <w:rPr>
          <w:rFonts w:cs="Tahoma"/>
        </w:rPr>
        <w:t xml:space="preserve">Το ολοκληρωμένο περιβάλλον ανάπτυξης, </w:t>
      </w:r>
    </w:p>
    <w:p w14:paraId="607546F6" w14:textId="77777777" w:rsidR="001C598A" w:rsidRPr="00702720" w:rsidRDefault="001C598A" w:rsidP="007C6A8C">
      <w:pPr>
        <w:pStyle w:val="a"/>
        <w:numPr>
          <w:ilvl w:val="0"/>
          <w:numId w:val="29"/>
        </w:numPr>
        <w:tabs>
          <w:tab w:val="clear" w:pos="720"/>
        </w:tabs>
        <w:spacing w:before="120"/>
        <w:ind w:left="714" w:hanging="357"/>
        <w:rPr>
          <w:rFonts w:cs="Tahoma"/>
        </w:rPr>
      </w:pPr>
      <w:r w:rsidRPr="00702720">
        <w:rPr>
          <w:rFonts w:cs="Tahoma"/>
        </w:rPr>
        <w:t xml:space="preserve">Η υπηρεσία μηνυμάτων </w:t>
      </w:r>
    </w:p>
    <w:p w14:paraId="0E3047FA" w14:textId="77777777" w:rsidR="001C598A" w:rsidRPr="00702720" w:rsidRDefault="001C598A" w:rsidP="008725DE">
      <w:pPr>
        <w:rPr>
          <w:rFonts w:cs="Tahoma"/>
        </w:rPr>
      </w:pPr>
      <w:r w:rsidRPr="00702720">
        <w:rPr>
          <w:rFonts w:cs="Tahoma"/>
        </w:rPr>
        <w:t>Για την Πλατφόρμα Διαχείρισης και Υποστήριξης των Διαδικτυακών Υπηρεσιών (</w:t>
      </w:r>
      <w:proofErr w:type="spellStart"/>
      <w:r w:rsidRPr="00702720">
        <w:rPr>
          <w:rFonts w:cs="Tahoma"/>
        </w:rPr>
        <w:t>web</w:t>
      </w:r>
      <w:proofErr w:type="spellEnd"/>
      <w:r w:rsidRPr="00702720">
        <w:rPr>
          <w:rFonts w:cs="Tahoma"/>
        </w:rPr>
        <w:t xml:space="preserve"> </w:t>
      </w:r>
      <w:proofErr w:type="spellStart"/>
      <w:r w:rsidRPr="00702720">
        <w:rPr>
          <w:rFonts w:cs="Tahoma"/>
        </w:rPr>
        <w:t>services</w:t>
      </w:r>
      <w:proofErr w:type="spellEnd"/>
      <w:r w:rsidRPr="00702720">
        <w:rPr>
          <w:rFonts w:cs="Tahoma"/>
        </w:rPr>
        <w:t xml:space="preserve">) </w:t>
      </w:r>
      <w:proofErr w:type="spellStart"/>
      <w:r w:rsidRPr="00702720">
        <w:rPr>
          <w:rFonts w:cs="Tahoma"/>
        </w:rPr>
        <w:t>Enterprise</w:t>
      </w:r>
      <w:proofErr w:type="spellEnd"/>
      <w:r w:rsidRPr="00702720">
        <w:rPr>
          <w:rFonts w:cs="Tahoma"/>
        </w:rPr>
        <w:t xml:space="preserve"> </w:t>
      </w:r>
      <w:proofErr w:type="spellStart"/>
      <w:r w:rsidRPr="00702720">
        <w:rPr>
          <w:rFonts w:cs="Tahoma"/>
        </w:rPr>
        <w:t>Service</w:t>
      </w:r>
      <w:proofErr w:type="spellEnd"/>
      <w:r w:rsidRPr="00702720">
        <w:rPr>
          <w:rFonts w:cs="Tahoma"/>
        </w:rPr>
        <w:t xml:space="preserve"> </w:t>
      </w:r>
      <w:proofErr w:type="spellStart"/>
      <w:r w:rsidRPr="00702720">
        <w:rPr>
          <w:rFonts w:cs="Tahoma"/>
        </w:rPr>
        <w:t>Bus</w:t>
      </w:r>
      <w:proofErr w:type="spellEnd"/>
      <w:r w:rsidRPr="00702720">
        <w:rPr>
          <w:rFonts w:cs="Tahoma"/>
        </w:rPr>
        <w:t xml:space="preserve"> (ESB) εγκαταστάθηκε το λογισμικό </w:t>
      </w:r>
      <w:proofErr w:type="spellStart"/>
      <w:r w:rsidRPr="00702720">
        <w:rPr>
          <w:rFonts w:cs="Tahoma"/>
        </w:rPr>
        <w:t>JBoss</w:t>
      </w:r>
      <w:proofErr w:type="spellEnd"/>
      <w:r w:rsidRPr="00702720">
        <w:rPr>
          <w:rFonts w:cs="Tahoma"/>
        </w:rPr>
        <w:t xml:space="preserve"> </w:t>
      </w:r>
      <w:proofErr w:type="spellStart"/>
      <w:r w:rsidRPr="00702720">
        <w:rPr>
          <w:rFonts w:cs="Tahoma"/>
        </w:rPr>
        <w:t>Fuse</w:t>
      </w:r>
      <w:proofErr w:type="spellEnd"/>
      <w:r w:rsidRPr="00702720">
        <w:rPr>
          <w:rFonts w:cs="Tahoma"/>
        </w:rPr>
        <w:t xml:space="preserve"> το οποίο αποτελείται από τέσσερις (4) βασικές τεχνολογίες:</w:t>
      </w:r>
    </w:p>
    <w:p w14:paraId="6D45F7EB" w14:textId="77777777" w:rsidR="001C598A" w:rsidRPr="00702720" w:rsidRDefault="001C598A" w:rsidP="007C6A8C">
      <w:pPr>
        <w:pStyle w:val="a"/>
        <w:numPr>
          <w:ilvl w:val="0"/>
          <w:numId w:val="29"/>
        </w:numPr>
        <w:tabs>
          <w:tab w:val="clear" w:pos="720"/>
        </w:tabs>
        <w:spacing w:before="120"/>
        <w:ind w:left="714" w:hanging="357"/>
        <w:rPr>
          <w:rFonts w:cs="Tahoma"/>
        </w:rPr>
      </w:pPr>
      <w:proofErr w:type="spellStart"/>
      <w:r w:rsidRPr="00702720">
        <w:rPr>
          <w:rFonts w:cs="Tahoma"/>
        </w:rPr>
        <w:t>Apache</w:t>
      </w:r>
      <w:proofErr w:type="spellEnd"/>
      <w:r w:rsidRPr="00702720">
        <w:rPr>
          <w:rFonts w:cs="Tahoma"/>
        </w:rPr>
        <w:t xml:space="preserve"> </w:t>
      </w:r>
      <w:proofErr w:type="spellStart"/>
      <w:r w:rsidRPr="00702720">
        <w:rPr>
          <w:rFonts w:cs="Tahoma"/>
        </w:rPr>
        <w:t>Camel</w:t>
      </w:r>
      <w:proofErr w:type="spellEnd"/>
      <w:r w:rsidRPr="00702720">
        <w:rPr>
          <w:rFonts w:cs="Tahoma"/>
        </w:rPr>
        <w:t>: δημιουργία εφαρμογών με βάση μοτίβα (</w:t>
      </w:r>
      <w:proofErr w:type="spellStart"/>
      <w:r w:rsidRPr="00702720">
        <w:rPr>
          <w:rFonts w:cs="Tahoma"/>
        </w:rPr>
        <w:t>patterns</w:t>
      </w:r>
      <w:proofErr w:type="spellEnd"/>
      <w:r w:rsidRPr="00702720">
        <w:rPr>
          <w:rFonts w:cs="Tahoma"/>
        </w:rPr>
        <w:t>) βασισμένα στην λογική της επιχειρησιακής ολοκλήρωσης (</w:t>
      </w:r>
      <w:proofErr w:type="spellStart"/>
      <w:r w:rsidRPr="00702720">
        <w:rPr>
          <w:rFonts w:cs="Tahoma"/>
        </w:rPr>
        <w:t>Enterprise</w:t>
      </w:r>
      <w:proofErr w:type="spellEnd"/>
      <w:r w:rsidRPr="00702720">
        <w:rPr>
          <w:rFonts w:cs="Tahoma"/>
        </w:rPr>
        <w:t xml:space="preserve"> </w:t>
      </w:r>
      <w:proofErr w:type="spellStart"/>
      <w:r w:rsidRPr="00702720">
        <w:rPr>
          <w:rFonts w:cs="Tahoma"/>
        </w:rPr>
        <w:t>Integration</w:t>
      </w:r>
      <w:proofErr w:type="spellEnd"/>
      <w:r w:rsidRPr="00702720">
        <w:rPr>
          <w:rFonts w:cs="Tahoma"/>
        </w:rPr>
        <w:t>).</w:t>
      </w:r>
    </w:p>
    <w:p w14:paraId="3044D1C2" w14:textId="77777777" w:rsidR="001C598A" w:rsidRPr="00702720" w:rsidRDefault="001C598A" w:rsidP="007C6A8C">
      <w:pPr>
        <w:pStyle w:val="a"/>
        <w:numPr>
          <w:ilvl w:val="0"/>
          <w:numId w:val="29"/>
        </w:numPr>
        <w:tabs>
          <w:tab w:val="clear" w:pos="720"/>
        </w:tabs>
        <w:spacing w:before="120"/>
        <w:ind w:left="714" w:hanging="357"/>
        <w:rPr>
          <w:rFonts w:cs="Tahoma"/>
        </w:rPr>
      </w:pPr>
      <w:proofErr w:type="spellStart"/>
      <w:r w:rsidRPr="00702720">
        <w:rPr>
          <w:rFonts w:cs="Tahoma"/>
        </w:rPr>
        <w:t>Apache</w:t>
      </w:r>
      <w:proofErr w:type="spellEnd"/>
      <w:r w:rsidRPr="00702720">
        <w:rPr>
          <w:rFonts w:cs="Tahoma"/>
        </w:rPr>
        <w:t xml:space="preserve"> CXF: σύνδεση εφαρμογών με SOAP, XML/HTTP και </w:t>
      </w:r>
      <w:proofErr w:type="spellStart"/>
      <w:r w:rsidRPr="00702720">
        <w:rPr>
          <w:rFonts w:cs="Tahoma"/>
        </w:rPr>
        <w:t>RESTful</w:t>
      </w:r>
      <w:proofErr w:type="spellEnd"/>
      <w:r w:rsidRPr="00702720">
        <w:rPr>
          <w:rFonts w:cs="Tahoma"/>
        </w:rPr>
        <w:t xml:space="preserve"> HTTP.</w:t>
      </w:r>
    </w:p>
    <w:p w14:paraId="5B2FBBCB" w14:textId="77777777" w:rsidR="001C598A" w:rsidRPr="00702720" w:rsidRDefault="001C598A" w:rsidP="007C6A8C">
      <w:pPr>
        <w:pStyle w:val="a"/>
        <w:numPr>
          <w:ilvl w:val="0"/>
          <w:numId w:val="29"/>
        </w:numPr>
        <w:tabs>
          <w:tab w:val="clear" w:pos="720"/>
        </w:tabs>
        <w:spacing w:before="120"/>
        <w:ind w:left="714" w:hanging="357"/>
        <w:rPr>
          <w:rFonts w:cs="Tahoma"/>
          <w:lang w:val="en-US"/>
        </w:rPr>
      </w:pPr>
      <w:r w:rsidRPr="00702720">
        <w:rPr>
          <w:rFonts w:cs="Tahoma"/>
          <w:lang w:val="en-US"/>
        </w:rPr>
        <w:t xml:space="preserve">Apache ActiveMQ: </w:t>
      </w:r>
      <w:r w:rsidRPr="00702720">
        <w:rPr>
          <w:rFonts w:cs="Tahoma"/>
        </w:rPr>
        <w:t>υπηρεσίες</w:t>
      </w:r>
      <w:r w:rsidRPr="00702720">
        <w:rPr>
          <w:rFonts w:cs="Tahoma"/>
          <w:lang w:val="en-US"/>
        </w:rPr>
        <w:t xml:space="preserve"> </w:t>
      </w:r>
      <w:r w:rsidRPr="00702720">
        <w:rPr>
          <w:rFonts w:cs="Tahoma"/>
        </w:rPr>
        <w:t>μηνυμάτων</w:t>
      </w:r>
      <w:r w:rsidRPr="00702720">
        <w:rPr>
          <w:rFonts w:cs="Tahoma"/>
          <w:lang w:val="en-US"/>
        </w:rPr>
        <w:t xml:space="preserve"> (core messaging).</w:t>
      </w:r>
    </w:p>
    <w:p w14:paraId="51443D0D" w14:textId="77777777" w:rsidR="001C598A" w:rsidRPr="00702720" w:rsidRDefault="001C598A" w:rsidP="007C6A8C">
      <w:pPr>
        <w:pStyle w:val="a"/>
        <w:numPr>
          <w:ilvl w:val="0"/>
          <w:numId w:val="29"/>
        </w:numPr>
        <w:tabs>
          <w:tab w:val="clear" w:pos="720"/>
        </w:tabs>
        <w:spacing w:before="120"/>
        <w:ind w:left="714" w:hanging="357"/>
        <w:rPr>
          <w:rFonts w:cs="Tahoma"/>
          <w:lang w:val="en-US"/>
        </w:rPr>
      </w:pPr>
      <w:r w:rsidRPr="00702720">
        <w:rPr>
          <w:rFonts w:cs="Tahoma"/>
          <w:lang w:val="en-US"/>
        </w:rPr>
        <w:t xml:space="preserve">Fabric8: </w:t>
      </w:r>
      <w:r w:rsidRPr="00702720">
        <w:rPr>
          <w:rFonts w:cs="Tahoma"/>
        </w:rPr>
        <w:t>υλοποίηση</w:t>
      </w:r>
      <w:r w:rsidRPr="00702720">
        <w:rPr>
          <w:rFonts w:cs="Tahoma"/>
          <w:lang w:val="en-US"/>
        </w:rPr>
        <w:t xml:space="preserve"> </w:t>
      </w:r>
      <w:r w:rsidRPr="00702720">
        <w:rPr>
          <w:rFonts w:cs="Tahoma"/>
        </w:rPr>
        <w:t>συστάδας</w:t>
      </w:r>
      <w:r w:rsidRPr="00702720">
        <w:rPr>
          <w:rFonts w:cs="Tahoma"/>
          <w:lang w:val="en-US"/>
        </w:rPr>
        <w:t xml:space="preserve"> (cluster) </w:t>
      </w:r>
      <w:r w:rsidRPr="00702720">
        <w:rPr>
          <w:rFonts w:cs="Tahoma"/>
        </w:rPr>
        <w:t>μεταξύ</w:t>
      </w:r>
      <w:r w:rsidRPr="00702720">
        <w:rPr>
          <w:rFonts w:cs="Tahoma"/>
          <w:lang w:val="en-US"/>
        </w:rPr>
        <w:t xml:space="preserve"> </w:t>
      </w:r>
      <w:r w:rsidRPr="00702720">
        <w:rPr>
          <w:rFonts w:cs="Tahoma"/>
        </w:rPr>
        <w:t>πολλαπλών</w:t>
      </w:r>
      <w:r w:rsidRPr="00702720">
        <w:rPr>
          <w:rFonts w:cs="Tahoma"/>
          <w:lang w:val="en-US"/>
        </w:rPr>
        <w:t xml:space="preserve"> </w:t>
      </w:r>
      <w:r w:rsidRPr="00702720">
        <w:rPr>
          <w:rFonts w:cs="Tahoma"/>
        </w:rPr>
        <w:t>κόμβων</w:t>
      </w:r>
      <w:r w:rsidRPr="00702720">
        <w:rPr>
          <w:rFonts w:cs="Tahoma"/>
          <w:lang w:val="en-US"/>
        </w:rPr>
        <w:t xml:space="preserve"> (nodes) </w:t>
      </w:r>
      <w:r w:rsidRPr="00702720">
        <w:rPr>
          <w:rFonts w:cs="Tahoma"/>
        </w:rPr>
        <w:t>του</w:t>
      </w:r>
      <w:r w:rsidRPr="00702720">
        <w:rPr>
          <w:rFonts w:cs="Tahoma"/>
          <w:lang w:val="en-US"/>
        </w:rPr>
        <w:t xml:space="preserve"> </w:t>
      </w:r>
      <w:proofErr w:type="spellStart"/>
      <w:r w:rsidRPr="00702720">
        <w:rPr>
          <w:rFonts w:cs="Tahoma"/>
          <w:lang w:val="en-US"/>
        </w:rPr>
        <w:t>Jboss</w:t>
      </w:r>
      <w:proofErr w:type="spellEnd"/>
      <w:r w:rsidRPr="00702720">
        <w:rPr>
          <w:rFonts w:cs="Tahoma"/>
          <w:lang w:val="en-US"/>
        </w:rPr>
        <w:t xml:space="preserve"> Fuse</w:t>
      </w:r>
    </w:p>
    <w:p w14:paraId="41E7018D" w14:textId="77777777" w:rsidR="001C598A" w:rsidRPr="00702720" w:rsidRDefault="001C598A" w:rsidP="001C598A">
      <w:pPr>
        <w:spacing w:after="0" w:line="276" w:lineRule="auto"/>
        <w:rPr>
          <w:rFonts w:cs="Tahoma"/>
          <w:lang w:val="en-US"/>
        </w:rPr>
      </w:pPr>
    </w:p>
    <w:p w14:paraId="5633524B" w14:textId="77777777" w:rsidR="001C598A" w:rsidRPr="00702720" w:rsidRDefault="001C598A" w:rsidP="008725DE">
      <w:pPr>
        <w:rPr>
          <w:rFonts w:cs="Tahoma"/>
        </w:rPr>
      </w:pPr>
      <w:proofErr w:type="spellStart"/>
      <w:r w:rsidRPr="00702720">
        <w:rPr>
          <w:rFonts w:cs="Tahoma"/>
        </w:rPr>
        <w:t>To</w:t>
      </w:r>
      <w:proofErr w:type="spellEnd"/>
      <w:r w:rsidRPr="00702720">
        <w:rPr>
          <w:rFonts w:cs="Tahoma"/>
        </w:rPr>
        <w:t xml:space="preserve"> λογισμικό </w:t>
      </w:r>
      <w:proofErr w:type="spellStart"/>
      <w:r w:rsidRPr="00702720">
        <w:rPr>
          <w:rFonts w:cs="Tahoma"/>
        </w:rPr>
        <w:t>JBoss</w:t>
      </w:r>
      <w:proofErr w:type="spellEnd"/>
      <w:r w:rsidRPr="00702720">
        <w:rPr>
          <w:rFonts w:cs="Tahoma"/>
        </w:rPr>
        <w:t xml:space="preserve"> </w:t>
      </w:r>
      <w:proofErr w:type="spellStart"/>
      <w:r w:rsidRPr="00702720">
        <w:rPr>
          <w:rFonts w:cs="Tahoma"/>
        </w:rPr>
        <w:t>Fuse</w:t>
      </w:r>
      <w:proofErr w:type="spellEnd"/>
      <w:r w:rsidRPr="00702720">
        <w:rPr>
          <w:rFonts w:cs="Tahoma"/>
        </w:rPr>
        <w:t xml:space="preserve"> προσφέρει τα ακόλουθα χαρακτηριστικά:</w:t>
      </w:r>
    </w:p>
    <w:p w14:paraId="09E8D972" w14:textId="77777777" w:rsidR="001C598A" w:rsidRPr="00702720" w:rsidRDefault="001C598A" w:rsidP="007C6A8C">
      <w:pPr>
        <w:pStyle w:val="a"/>
        <w:numPr>
          <w:ilvl w:val="0"/>
          <w:numId w:val="29"/>
        </w:numPr>
        <w:tabs>
          <w:tab w:val="clear" w:pos="720"/>
        </w:tabs>
        <w:spacing w:before="120"/>
        <w:ind w:left="714" w:hanging="357"/>
        <w:rPr>
          <w:rFonts w:cs="Tahoma"/>
        </w:rPr>
      </w:pPr>
      <w:r w:rsidRPr="00702720">
        <w:rPr>
          <w:rFonts w:cs="Tahoma"/>
        </w:rPr>
        <w:t>Ολοκληρωμένο Περιβάλλον Ανάπτυξης (IDE).</w:t>
      </w:r>
    </w:p>
    <w:p w14:paraId="44EAA7DB" w14:textId="77777777" w:rsidR="001C598A" w:rsidRPr="00702720" w:rsidRDefault="001C598A" w:rsidP="007C6A8C">
      <w:pPr>
        <w:pStyle w:val="a"/>
        <w:numPr>
          <w:ilvl w:val="0"/>
          <w:numId w:val="29"/>
        </w:numPr>
        <w:tabs>
          <w:tab w:val="clear" w:pos="720"/>
        </w:tabs>
        <w:spacing w:before="120"/>
        <w:ind w:left="714" w:hanging="357"/>
        <w:rPr>
          <w:rFonts w:cs="Tahoma"/>
        </w:rPr>
      </w:pPr>
      <w:r w:rsidRPr="00702720">
        <w:rPr>
          <w:rFonts w:cs="Tahoma"/>
        </w:rPr>
        <w:t>Σύνδεσμοι (</w:t>
      </w:r>
      <w:proofErr w:type="spellStart"/>
      <w:r w:rsidRPr="00702720">
        <w:rPr>
          <w:rFonts w:cs="Tahoma"/>
        </w:rPr>
        <w:t>connectors</w:t>
      </w:r>
      <w:proofErr w:type="spellEnd"/>
      <w:r w:rsidRPr="00702720">
        <w:rPr>
          <w:rFonts w:cs="Tahoma"/>
        </w:rPr>
        <w:t>) για την επικοινωνία ανάμεσα σε ετερογενή συστήματα.</w:t>
      </w:r>
    </w:p>
    <w:p w14:paraId="7936544C" w14:textId="77777777" w:rsidR="001C598A" w:rsidRPr="00702720" w:rsidRDefault="001C598A" w:rsidP="007C6A8C">
      <w:pPr>
        <w:pStyle w:val="a"/>
        <w:numPr>
          <w:ilvl w:val="0"/>
          <w:numId w:val="29"/>
        </w:numPr>
        <w:tabs>
          <w:tab w:val="clear" w:pos="720"/>
        </w:tabs>
        <w:spacing w:before="120"/>
        <w:ind w:left="714" w:hanging="357"/>
        <w:rPr>
          <w:rFonts w:cs="Tahoma"/>
        </w:rPr>
      </w:pPr>
      <w:r w:rsidRPr="00702720">
        <w:rPr>
          <w:rFonts w:cs="Tahoma"/>
        </w:rPr>
        <w:t>Μετασχηματισμοί (</w:t>
      </w:r>
      <w:proofErr w:type="spellStart"/>
      <w:r w:rsidRPr="00702720">
        <w:rPr>
          <w:rFonts w:cs="Tahoma"/>
        </w:rPr>
        <w:t>transformations</w:t>
      </w:r>
      <w:proofErr w:type="spellEnd"/>
      <w:r w:rsidRPr="00702720">
        <w:rPr>
          <w:rFonts w:cs="Tahoma"/>
        </w:rPr>
        <w:t>) XSLT μεταξύ των μηνυμάτων XML μέσω δράσεων/ενεργειών (</w:t>
      </w:r>
      <w:proofErr w:type="spellStart"/>
      <w:r w:rsidRPr="00702720">
        <w:rPr>
          <w:rFonts w:cs="Tahoma"/>
        </w:rPr>
        <w:t>actions</w:t>
      </w:r>
      <w:proofErr w:type="spellEnd"/>
      <w:r w:rsidRPr="00702720">
        <w:rPr>
          <w:rFonts w:cs="Tahoma"/>
        </w:rPr>
        <w:t>).</w:t>
      </w:r>
    </w:p>
    <w:p w14:paraId="344CDC59" w14:textId="77777777" w:rsidR="001C598A" w:rsidRPr="00702720" w:rsidRDefault="001C598A" w:rsidP="007C6A8C">
      <w:pPr>
        <w:pStyle w:val="a"/>
        <w:numPr>
          <w:ilvl w:val="0"/>
          <w:numId w:val="29"/>
        </w:numPr>
        <w:tabs>
          <w:tab w:val="clear" w:pos="720"/>
        </w:tabs>
        <w:spacing w:before="120"/>
        <w:ind w:left="714" w:hanging="357"/>
        <w:rPr>
          <w:rFonts w:cs="Tahoma"/>
        </w:rPr>
      </w:pPr>
      <w:r w:rsidRPr="00702720">
        <w:rPr>
          <w:rFonts w:cs="Tahoma"/>
        </w:rPr>
        <w:t>Σύνθεση και δρομολόγηση υπηρεσιών (</w:t>
      </w:r>
      <w:proofErr w:type="spellStart"/>
      <w:r w:rsidRPr="00702720">
        <w:rPr>
          <w:rFonts w:cs="Tahoma"/>
        </w:rPr>
        <w:t>Service</w:t>
      </w:r>
      <w:proofErr w:type="spellEnd"/>
      <w:r w:rsidRPr="00702720">
        <w:rPr>
          <w:rFonts w:cs="Tahoma"/>
        </w:rPr>
        <w:t xml:space="preserve"> </w:t>
      </w:r>
      <w:proofErr w:type="spellStart"/>
      <w:r w:rsidRPr="00702720">
        <w:rPr>
          <w:rFonts w:cs="Tahoma"/>
        </w:rPr>
        <w:t>Composition</w:t>
      </w:r>
      <w:proofErr w:type="spellEnd"/>
      <w:r w:rsidRPr="00702720">
        <w:rPr>
          <w:rFonts w:cs="Tahoma"/>
        </w:rPr>
        <w:t xml:space="preserve"> and </w:t>
      </w:r>
      <w:proofErr w:type="spellStart"/>
      <w:r w:rsidRPr="00702720">
        <w:rPr>
          <w:rFonts w:cs="Tahoma"/>
        </w:rPr>
        <w:t>Routing</w:t>
      </w:r>
      <w:proofErr w:type="spellEnd"/>
      <w:r w:rsidRPr="00702720">
        <w:rPr>
          <w:rFonts w:cs="Tahoma"/>
        </w:rPr>
        <w:t>) και εκτέλεση υπηρεσιών ενορχήστρωσης (</w:t>
      </w:r>
      <w:proofErr w:type="spellStart"/>
      <w:r w:rsidRPr="00702720">
        <w:rPr>
          <w:rFonts w:cs="Tahoma"/>
        </w:rPr>
        <w:t>orchestration</w:t>
      </w:r>
      <w:proofErr w:type="spellEnd"/>
      <w:r w:rsidRPr="00702720">
        <w:rPr>
          <w:rFonts w:cs="Tahoma"/>
        </w:rPr>
        <w:t>).</w:t>
      </w:r>
    </w:p>
    <w:p w14:paraId="03AE1C2D" w14:textId="77777777" w:rsidR="001C598A" w:rsidRPr="00702720" w:rsidRDefault="001C598A" w:rsidP="007C6A8C">
      <w:pPr>
        <w:pStyle w:val="a"/>
        <w:numPr>
          <w:ilvl w:val="0"/>
          <w:numId w:val="29"/>
        </w:numPr>
        <w:tabs>
          <w:tab w:val="clear" w:pos="720"/>
        </w:tabs>
        <w:spacing w:before="120"/>
        <w:ind w:left="714" w:hanging="357"/>
        <w:rPr>
          <w:rFonts w:cs="Tahoma"/>
        </w:rPr>
      </w:pPr>
      <w:r w:rsidRPr="00702720">
        <w:rPr>
          <w:rFonts w:cs="Tahoma"/>
        </w:rPr>
        <w:t>Εγκατάσταση των διαδικτυακών υπηρεσιών (</w:t>
      </w:r>
      <w:proofErr w:type="spellStart"/>
      <w:r w:rsidRPr="00702720">
        <w:rPr>
          <w:rFonts w:cs="Tahoma"/>
        </w:rPr>
        <w:t>deployment</w:t>
      </w:r>
      <w:proofErr w:type="spellEnd"/>
      <w:r w:rsidRPr="00702720">
        <w:rPr>
          <w:rFonts w:cs="Tahoma"/>
        </w:rPr>
        <w:t xml:space="preserve">) μέσα σε </w:t>
      </w:r>
      <w:proofErr w:type="spellStart"/>
      <w:r w:rsidRPr="00702720">
        <w:rPr>
          <w:rFonts w:cs="Tahoma"/>
        </w:rPr>
        <w:t>containers</w:t>
      </w:r>
      <w:proofErr w:type="spellEnd"/>
      <w:r w:rsidRPr="00702720">
        <w:rPr>
          <w:rFonts w:cs="Tahoma"/>
        </w:rPr>
        <w:t xml:space="preserve"> που εκτελούνται σε όλη τη συστάδα (</w:t>
      </w:r>
      <w:proofErr w:type="spellStart"/>
      <w:r w:rsidRPr="00702720">
        <w:rPr>
          <w:rFonts w:cs="Tahoma"/>
        </w:rPr>
        <w:t>cluster</w:t>
      </w:r>
      <w:proofErr w:type="spellEnd"/>
      <w:r w:rsidRPr="00702720">
        <w:rPr>
          <w:rFonts w:cs="Tahoma"/>
        </w:rPr>
        <w:t>).</w:t>
      </w:r>
    </w:p>
    <w:p w14:paraId="497B95A8" w14:textId="77777777" w:rsidR="001C598A" w:rsidRPr="00702720" w:rsidRDefault="001C598A" w:rsidP="008725DE">
      <w:pPr>
        <w:rPr>
          <w:rFonts w:cs="Tahoma"/>
        </w:rPr>
      </w:pPr>
      <w:r w:rsidRPr="00702720">
        <w:rPr>
          <w:rFonts w:cs="Tahoma"/>
        </w:rPr>
        <w:t xml:space="preserve">Το εν λόγω λογισμικό έχει εγκατασταθεί σε περιβάλλον της Γ.Γ.Π.Σ.Δ.Δ. αξιοποιώντας την υφιστάμενη υποδομή της Γ.Γ.Π.Σ.Δ.Δ. σε σχέση με το υφιστάμενο LDAP – </w:t>
      </w:r>
      <w:proofErr w:type="spellStart"/>
      <w:r w:rsidRPr="00702720">
        <w:rPr>
          <w:rFonts w:cs="Tahoma"/>
        </w:rPr>
        <w:t>Single</w:t>
      </w:r>
      <w:proofErr w:type="spellEnd"/>
      <w:r w:rsidRPr="00702720">
        <w:rPr>
          <w:rFonts w:cs="Tahoma"/>
        </w:rPr>
        <w:t xml:space="preserve"> </w:t>
      </w:r>
      <w:proofErr w:type="spellStart"/>
      <w:r w:rsidRPr="00702720">
        <w:rPr>
          <w:rFonts w:cs="Tahoma"/>
        </w:rPr>
        <w:t>Sign</w:t>
      </w:r>
      <w:proofErr w:type="spellEnd"/>
      <w:r w:rsidRPr="00702720">
        <w:rPr>
          <w:rFonts w:cs="Tahoma"/>
        </w:rPr>
        <w:t xml:space="preserve"> On (SSO), έχει </w:t>
      </w:r>
      <w:proofErr w:type="spellStart"/>
      <w:r w:rsidRPr="00702720">
        <w:rPr>
          <w:rFonts w:cs="Tahoma"/>
        </w:rPr>
        <w:t>παραμετροποιήθει</w:t>
      </w:r>
      <w:proofErr w:type="spellEnd"/>
      <w:r w:rsidRPr="00702720">
        <w:rPr>
          <w:rFonts w:cs="Tahoma"/>
        </w:rPr>
        <w:t xml:space="preserve">  και  έχουν αναπτυχθεί «κοινές λειτουργίες (</w:t>
      </w:r>
      <w:proofErr w:type="spellStart"/>
      <w:r w:rsidRPr="00702720">
        <w:rPr>
          <w:rFonts w:cs="Tahoma"/>
        </w:rPr>
        <w:t>common</w:t>
      </w:r>
      <w:proofErr w:type="spellEnd"/>
      <w:r w:rsidRPr="00702720">
        <w:rPr>
          <w:rFonts w:cs="Tahoma"/>
        </w:rPr>
        <w:t xml:space="preserve"> </w:t>
      </w:r>
      <w:proofErr w:type="spellStart"/>
      <w:r w:rsidRPr="00702720">
        <w:rPr>
          <w:rFonts w:cs="Tahoma"/>
        </w:rPr>
        <w:t>artifacts</w:t>
      </w:r>
      <w:proofErr w:type="spellEnd"/>
      <w:r w:rsidRPr="00702720">
        <w:rPr>
          <w:rFonts w:cs="Tahoma"/>
        </w:rPr>
        <w:t xml:space="preserve">) του ESB» που αξιοποιούν όλες οι διαδικτυακές υπηρεσίες . </w:t>
      </w:r>
    </w:p>
    <w:p w14:paraId="2529276C" w14:textId="77777777" w:rsidR="001C598A" w:rsidRPr="00702720" w:rsidRDefault="001C598A" w:rsidP="008725DE">
      <w:pPr>
        <w:rPr>
          <w:rFonts w:cs="Tahoma"/>
        </w:rPr>
      </w:pPr>
      <w:r w:rsidRPr="00702720">
        <w:rPr>
          <w:rFonts w:cs="Tahoma"/>
        </w:rPr>
        <w:t xml:space="preserve">Το </w:t>
      </w:r>
      <w:proofErr w:type="spellStart"/>
      <w:r w:rsidRPr="00702720">
        <w:rPr>
          <w:rFonts w:cs="Tahoma"/>
        </w:rPr>
        <w:t>JBoss</w:t>
      </w:r>
      <w:proofErr w:type="spellEnd"/>
      <w:r w:rsidRPr="00702720">
        <w:rPr>
          <w:rFonts w:cs="Tahoma"/>
        </w:rPr>
        <w:t xml:space="preserve"> </w:t>
      </w:r>
      <w:proofErr w:type="spellStart"/>
      <w:r w:rsidRPr="00702720">
        <w:rPr>
          <w:rFonts w:cs="Tahoma"/>
        </w:rPr>
        <w:t>Fuse</w:t>
      </w:r>
      <w:proofErr w:type="spellEnd"/>
      <w:r w:rsidRPr="00702720">
        <w:rPr>
          <w:rFonts w:cs="Tahoma"/>
        </w:rPr>
        <w:t xml:space="preserve"> ESB αποτελεί υποδομή «Κεντρικού Εξοπλισμού» με αντίστοιχες δυνατότητες και με αντίστοιχη αρχιτεκτονική για την κάλυψη των αναγκών της Γ.Γ.Π.Σ.Δ.Δ.. </w:t>
      </w:r>
    </w:p>
    <w:p w14:paraId="3067B437" w14:textId="77777777" w:rsidR="003B0FA5" w:rsidRPr="00702720" w:rsidRDefault="003B0FA5" w:rsidP="003B0FA5">
      <w:pPr>
        <w:rPr>
          <w:rFonts w:cs="Tahoma"/>
        </w:rPr>
      </w:pPr>
      <w:r w:rsidRPr="00702720">
        <w:rPr>
          <w:rFonts w:cs="Tahoma"/>
          <w:b/>
        </w:rPr>
        <w:t xml:space="preserve">Ποσοτικά στοιχεία </w:t>
      </w:r>
      <w:r w:rsidRPr="00702720">
        <w:rPr>
          <w:rFonts w:cs="Tahoma"/>
          <w:b/>
          <w:bCs/>
        </w:rPr>
        <w:t>τέλος του 2021</w:t>
      </w:r>
      <w:r w:rsidRPr="00702720">
        <w:rPr>
          <w:rFonts w:cs="Tahoma"/>
        </w:rPr>
        <w:t xml:space="preserve"> </w:t>
      </w:r>
    </w:p>
    <w:p w14:paraId="15795C94" w14:textId="77777777" w:rsidR="003B0FA5" w:rsidRPr="00702720" w:rsidRDefault="003B0FA5" w:rsidP="003B0FA5">
      <w:pPr>
        <w:rPr>
          <w:rFonts w:cs="Tahoma"/>
        </w:rPr>
      </w:pPr>
      <w:r w:rsidRPr="00702720">
        <w:rPr>
          <w:rFonts w:cs="Tahoma"/>
        </w:rPr>
        <w:t xml:space="preserve">Με αύξηση πάνω από 100% κάθε έτος  στο πλήθος των κλήσεων </w:t>
      </w:r>
    </w:p>
    <w:p w14:paraId="6BE14EE3" w14:textId="77777777" w:rsidR="003B0FA5" w:rsidRPr="00702720" w:rsidRDefault="003B0FA5" w:rsidP="007C6A8C">
      <w:pPr>
        <w:pStyle w:val="a"/>
        <w:numPr>
          <w:ilvl w:val="0"/>
          <w:numId w:val="29"/>
        </w:numPr>
        <w:tabs>
          <w:tab w:val="clear" w:pos="720"/>
        </w:tabs>
        <w:spacing w:before="120"/>
        <w:ind w:left="714" w:hanging="357"/>
        <w:rPr>
          <w:rFonts w:cs="Tahoma"/>
          <w:b/>
          <w:bCs/>
        </w:rPr>
      </w:pPr>
      <w:r w:rsidRPr="00702720">
        <w:rPr>
          <w:rFonts w:cs="Tahoma"/>
          <w:b/>
          <w:bCs/>
        </w:rPr>
        <w:t xml:space="preserve">Πάνω από 130 διαδικτυακές υπηρεσίες με 375 μεθόδους  </w:t>
      </w:r>
    </w:p>
    <w:p w14:paraId="3D9C525A" w14:textId="77777777" w:rsidR="003B0FA5" w:rsidRPr="00702720" w:rsidRDefault="003B0FA5" w:rsidP="007C6A8C">
      <w:pPr>
        <w:pStyle w:val="a"/>
        <w:numPr>
          <w:ilvl w:val="0"/>
          <w:numId w:val="29"/>
        </w:numPr>
        <w:tabs>
          <w:tab w:val="clear" w:pos="720"/>
        </w:tabs>
        <w:spacing w:before="120"/>
        <w:ind w:left="714" w:hanging="357"/>
        <w:rPr>
          <w:rFonts w:cs="Tahoma"/>
          <w:b/>
          <w:bCs/>
        </w:rPr>
      </w:pPr>
      <w:r w:rsidRPr="00702720">
        <w:rPr>
          <w:rFonts w:cs="Tahoma"/>
          <w:b/>
          <w:bCs/>
        </w:rPr>
        <w:t xml:space="preserve">297 εκ. κλήσεις διαδικτυακών υπηρεσιών </w:t>
      </w:r>
    </w:p>
    <w:p w14:paraId="31101226" w14:textId="77777777" w:rsidR="003B0FA5" w:rsidRPr="00702720" w:rsidRDefault="003B0FA5" w:rsidP="007C6A8C">
      <w:pPr>
        <w:pStyle w:val="a"/>
        <w:numPr>
          <w:ilvl w:val="0"/>
          <w:numId w:val="29"/>
        </w:numPr>
        <w:tabs>
          <w:tab w:val="clear" w:pos="720"/>
        </w:tabs>
        <w:spacing w:before="120"/>
        <w:ind w:left="714" w:hanging="357"/>
        <w:rPr>
          <w:rFonts w:cs="Tahoma"/>
          <w:b/>
          <w:bCs/>
        </w:rPr>
      </w:pPr>
      <w:r w:rsidRPr="00702720">
        <w:rPr>
          <w:rFonts w:cs="Tahoma"/>
          <w:b/>
          <w:bCs/>
        </w:rPr>
        <w:t xml:space="preserve">265 εκ. κλήσεις αφορούν το oAuth2.0 </w:t>
      </w:r>
    </w:p>
    <w:p w14:paraId="2D46A1CF" w14:textId="77777777" w:rsidR="0046514C" w:rsidRPr="00702720" w:rsidRDefault="0046514C" w:rsidP="001C598A">
      <w:pPr>
        <w:spacing w:after="0" w:line="276" w:lineRule="auto"/>
        <w:rPr>
          <w:rFonts w:cs="Tahoma"/>
        </w:rPr>
      </w:pPr>
    </w:p>
    <w:p w14:paraId="6C06A00C" w14:textId="540E58E3" w:rsidR="001C598A" w:rsidRPr="00702720" w:rsidRDefault="001C598A" w:rsidP="007C6A8C">
      <w:pPr>
        <w:pStyle w:val="AppendixHeading6"/>
        <w:rPr>
          <w:lang w:val="el-GR"/>
        </w:rPr>
      </w:pPr>
      <w:r w:rsidRPr="00702720">
        <w:rPr>
          <w:lang w:val="el-GR"/>
        </w:rPr>
        <w:lastRenderedPageBreak/>
        <w:t>Η Εφαρμογή Διαχείρισης Αιτημάτων (ΕΔΑ)</w:t>
      </w:r>
    </w:p>
    <w:p w14:paraId="5536ED16" w14:textId="310A2A37" w:rsidR="001C598A" w:rsidRPr="00702720" w:rsidRDefault="001C598A" w:rsidP="008725DE">
      <w:pPr>
        <w:rPr>
          <w:rFonts w:cs="Tahoma"/>
        </w:rPr>
      </w:pPr>
      <w:r w:rsidRPr="00702720">
        <w:rPr>
          <w:rFonts w:cs="Tahoma"/>
        </w:rPr>
        <w:t xml:space="preserve">Η Εφαρμογή Διαχείρισης Αιτημάτων </w:t>
      </w:r>
      <w:proofErr w:type="spellStart"/>
      <w:r w:rsidRPr="00702720">
        <w:rPr>
          <w:rFonts w:cs="Tahoma"/>
        </w:rPr>
        <w:t>Διαλειτουργικότητας</w:t>
      </w:r>
      <w:proofErr w:type="spellEnd"/>
      <w:r w:rsidR="004912E1" w:rsidRPr="00702720">
        <w:rPr>
          <w:rFonts w:cs="Tahoma"/>
        </w:rPr>
        <w:t xml:space="preserve"> </w:t>
      </w:r>
      <w:r w:rsidRPr="00702720">
        <w:rPr>
          <w:rFonts w:cs="Tahoma"/>
        </w:rPr>
        <w:t>(ΕΔΑ)</w:t>
      </w:r>
      <w:r w:rsidR="004912E1" w:rsidRPr="00702720">
        <w:rPr>
          <w:rFonts w:cs="Tahoma"/>
        </w:rPr>
        <w:t xml:space="preserve"> </w:t>
      </w:r>
      <w:r w:rsidRPr="00702720">
        <w:rPr>
          <w:rFonts w:cs="Tahoma"/>
        </w:rPr>
        <w:t>η οποία παρέχει τη δυνατότητα υποβολής, ενημέρωσης, τροποποίησης, έγκρισης και ακύρωσης των αιτημάτων των Φορέων με τη χρήση διαπιστευτηρίων, που παρέχονται από Αρχές Πιστοποίησης. Μέσω της ΕΔΑ καταγράφονται τα στοιχεία των πληροφοριακών συστημάτων του Φορέα και δίνεται η δυνατότητα εξουσιοδότησης υπαλλήλων του Φορέα για τη διαχείριση των αιτημάτων του.</w:t>
      </w:r>
    </w:p>
    <w:p w14:paraId="3732413B" w14:textId="77777777" w:rsidR="001C598A" w:rsidRPr="00702720" w:rsidRDefault="001C598A" w:rsidP="008725DE">
      <w:pPr>
        <w:rPr>
          <w:rFonts w:cs="Tahoma"/>
        </w:rPr>
      </w:pPr>
      <w:r w:rsidRPr="00702720">
        <w:rPr>
          <w:rFonts w:cs="Tahoma"/>
        </w:rPr>
        <w:t xml:space="preserve">Για το έλεγχο της </w:t>
      </w:r>
      <w:proofErr w:type="spellStart"/>
      <w:r w:rsidRPr="00702720">
        <w:rPr>
          <w:rFonts w:cs="Tahoma"/>
        </w:rPr>
        <w:t>αυθεντικοποίησης</w:t>
      </w:r>
      <w:proofErr w:type="spellEnd"/>
      <w:r w:rsidRPr="00702720">
        <w:rPr>
          <w:rFonts w:cs="Tahoma"/>
        </w:rPr>
        <w:t xml:space="preserve"> γίνεται χρήση του LDAP και των διαπιστευτηρίων των εξωτερικών χρηστών για τις διαδικτυακές εφαρμογές του Κέντρου </w:t>
      </w:r>
      <w:proofErr w:type="spellStart"/>
      <w:r w:rsidRPr="00702720">
        <w:rPr>
          <w:rFonts w:cs="Tahoma"/>
        </w:rPr>
        <w:t>Διαλειτουργικότητας</w:t>
      </w:r>
      <w:proofErr w:type="spellEnd"/>
      <w:r w:rsidRPr="00702720">
        <w:rPr>
          <w:rFonts w:cs="Tahoma"/>
        </w:rPr>
        <w:t xml:space="preserve">. Η εφαρμογή κάνει χρήση των τεχνολογιών </w:t>
      </w:r>
      <w:proofErr w:type="spellStart"/>
      <w:r w:rsidRPr="00702720">
        <w:rPr>
          <w:rFonts w:cs="Tahoma"/>
        </w:rPr>
        <w:t>Java</w:t>
      </w:r>
      <w:proofErr w:type="spellEnd"/>
      <w:r w:rsidRPr="00702720">
        <w:rPr>
          <w:rFonts w:cs="Tahoma"/>
        </w:rPr>
        <w:t xml:space="preserve">, </w:t>
      </w:r>
      <w:proofErr w:type="spellStart"/>
      <w:r w:rsidRPr="00702720">
        <w:rPr>
          <w:rFonts w:cs="Tahoma"/>
        </w:rPr>
        <w:t>JSPs</w:t>
      </w:r>
      <w:proofErr w:type="spellEnd"/>
      <w:r w:rsidRPr="00702720">
        <w:rPr>
          <w:rFonts w:cs="Tahoma"/>
        </w:rPr>
        <w:t xml:space="preserve">, </w:t>
      </w:r>
      <w:proofErr w:type="spellStart"/>
      <w:r w:rsidRPr="00702720">
        <w:rPr>
          <w:rFonts w:cs="Tahoma"/>
        </w:rPr>
        <w:t>Spring</w:t>
      </w:r>
      <w:proofErr w:type="spellEnd"/>
      <w:r w:rsidRPr="00702720">
        <w:rPr>
          <w:rFonts w:cs="Tahoma"/>
        </w:rPr>
        <w:t xml:space="preserve">, κλπ.  </w:t>
      </w:r>
    </w:p>
    <w:p w14:paraId="1DFD3EEA" w14:textId="77777777" w:rsidR="001C598A" w:rsidRPr="00702720" w:rsidRDefault="001C598A" w:rsidP="008725DE">
      <w:pPr>
        <w:rPr>
          <w:rFonts w:cs="Tahoma"/>
        </w:rPr>
      </w:pPr>
      <w:r w:rsidRPr="00702720">
        <w:rPr>
          <w:rFonts w:cs="Tahoma"/>
        </w:rPr>
        <w:t xml:space="preserve">Μέσω της εφαρμογής αυτής τηρούνται οι εξουσιοδοτήσεις των φορέων, για τους χρήστες τους προκειμένου να χρησιμοποιήσουν τις παρεχόμενες υπηρεσίες, και υποστηρίζονται διαδικασίες ανανέωσης, αναστολής και ανάκλησης της εξουσιοδότησης του χρήστη από το φορέα. </w:t>
      </w:r>
    </w:p>
    <w:p w14:paraId="17635F9E" w14:textId="77777777" w:rsidR="001C598A" w:rsidRPr="00702720" w:rsidRDefault="001C598A" w:rsidP="008725DE">
      <w:pPr>
        <w:rPr>
          <w:rFonts w:cs="Tahoma"/>
        </w:rPr>
      </w:pPr>
      <w:r w:rsidRPr="00702720">
        <w:rPr>
          <w:rFonts w:cs="Tahoma"/>
        </w:rPr>
        <w:t xml:space="preserve">Τα δεδομένα της εγγραφής των χρηστών και των εξουσιοδοτήσεων χρήσης των υπηρεσιών του Κέντρου </w:t>
      </w:r>
      <w:proofErr w:type="spellStart"/>
      <w:r w:rsidRPr="00702720">
        <w:rPr>
          <w:rFonts w:cs="Tahoma"/>
        </w:rPr>
        <w:t>Διαλειτουργικότητας</w:t>
      </w:r>
      <w:proofErr w:type="spellEnd"/>
      <w:r w:rsidRPr="00702720">
        <w:rPr>
          <w:rFonts w:cs="Tahoma"/>
        </w:rPr>
        <w:t xml:space="preserve"> (ΚΕ.Δ.) ολοκληρώνονται με τη διαχείριση ρόλων και πολιτικών ασφαλείας και το μηχανισμό εποπτείας του συστήματος.</w:t>
      </w:r>
    </w:p>
    <w:p w14:paraId="5A57E43F" w14:textId="77777777" w:rsidR="001C598A" w:rsidRPr="00702720" w:rsidRDefault="001C598A" w:rsidP="008725DE">
      <w:pPr>
        <w:rPr>
          <w:rFonts w:cs="Tahoma"/>
        </w:rPr>
      </w:pPr>
      <w:r w:rsidRPr="00702720">
        <w:rPr>
          <w:rFonts w:cs="Tahoma"/>
        </w:rPr>
        <w:t>Η εφαρμογή υποστηρίζει την έκδοση και τη διαχείριση διαπιστευτηρίων πρόσβασης, καθώς και τη διαχείριση ψηφιακών πιστοποιητικών για εξυπηρετητές (</w:t>
      </w:r>
      <w:proofErr w:type="spellStart"/>
      <w:r w:rsidRPr="00702720">
        <w:rPr>
          <w:rFonts w:cs="Tahoma"/>
        </w:rPr>
        <w:t>servers</w:t>
      </w:r>
      <w:proofErr w:type="spellEnd"/>
      <w:r w:rsidRPr="00702720">
        <w:rPr>
          <w:rFonts w:cs="Tahoma"/>
        </w:rPr>
        <w:t>) τρίτων.</w:t>
      </w:r>
    </w:p>
    <w:p w14:paraId="78DC3966" w14:textId="77777777" w:rsidR="001C598A" w:rsidRPr="00702720" w:rsidRDefault="001C598A" w:rsidP="008725DE">
      <w:pPr>
        <w:rPr>
          <w:rFonts w:cs="Tahoma"/>
        </w:rPr>
      </w:pPr>
      <w:r w:rsidRPr="00702720">
        <w:rPr>
          <w:rFonts w:cs="Tahoma"/>
        </w:rPr>
        <w:t>Η χρήση της εφαρμογής γίνεται με  τους κωδικούς των εξωτερικών χρηστών για τις διαδικτυακές εφαρμογές του Υπουργείου Οικονομικών</w:t>
      </w:r>
      <w:r w:rsidRPr="00702720" w:rsidDel="004D7ACA">
        <w:rPr>
          <w:rFonts w:cs="Tahoma"/>
        </w:rPr>
        <w:t xml:space="preserve"> </w:t>
      </w:r>
      <w:r w:rsidRPr="00702720">
        <w:rPr>
          <w:rFonts w:cs="Tahoma"/>
        </w:rPr>
        <w:t>για όλους τους  Φορείς του Δημοσίου και τους εξουσιοδοτημένους χρήστες.</w:t>
      </w:r>
    </w:p>
    <w:p w14:paraId="3392E934" w14:textId="77777777" w:rsidR="001C598A" w:rsidRPr="00702720" w:rsidRDefault="001C598A" w:rsidP="00294CBD">
      <w:pPr>
        <w:pStyle w:val="AppendixHeading6"/>
        <w:rPr>
          <w:lang w:val="el-GR"/>
        </w:rPr>
      </w:pPr>
      <w:r w:rsidRPr="00702720">
        <w:rPr>
          <w:lang w:val="el-GR"/>
        </w:rPr>
        <w:t xml:space="preserve">Υπηρεσία </w:t>
      </w:r>
      <w:proofErr w:type="spellStart"/>
      <w:r w:rsidRPr="00702720">
        <w:rPr>
          <w:lang w:val="el-GR"/>
        </w:rPr>
        <w:t>Αυθεντικοποίησης</w:t>
      </w:r>
      <w:proofErr w:type="spellEnd"/>
      <w:r w:rsidRPr="00702720">
        <w:rPr>
          <w:lang w:val="el-GR"/>
        </w:rPr>
        <w:t xml:space="preserve"> Χρηστών (</w:t>
      </w:r>
      <w:r w:rsidRPr="00702720">
        <w:t>Auth</w:t>
      </w:r>
      <w:r w:rsidRPr="00702720">
        <w:rPr>
          <w:lang w:val="el-GR"/>
        </w:rPr>
        <w:t xml:space="preserve">2.0 και </w:t>
      </w:r>
      <w:r w:rsidRPr="00702720">
        <w:t>Auth</w:t>
      </w:r>
      <w:r w:rsidRPr="00702720">
        <w:rPr>
          <w:lang w:val="el-GR"/>
        </w:rPr>
        <w:t xml:space="preserve">2.0 </w:t>
      </w:r>
      <w:r w:rsidRPr="00702720">
        <w:t>PA</w:t>
      </w:r>
      <w:r w:rsidRPr="00702720">
        <w:rPr>
          <w:lang w:val="el-GR"/>
        </w:rPr>
        <w:t xml:space="preserve">) </w:t>
      </w:r>
    </w:p>
    <w:p w14:paraId="26094024" w14:textId="77777777" w:rsidR="001C598A" w:rsidRPr="00702720" w:rsidRDefault="001C598A" w:rsidP="008725DE">
      <w:pPr>
        <w:rPr>
          <w:rFonts w:cs="Tahoma"/>
        </w:rPr>
      </w:pPr>
      <w:r w:rsidRPr="00702720">
        <w:rPr>
          <w:rFonts w:cs="Tahoma"/>
        </w:rPr>
        <w:t xml:space="preserve">Η διαδικτυακή υπηρεσία </w:t>
      </w:r>
      <w:proofErr w:type="spellStart"/>
      <w:r w:rsidRPr="00702720">
        <w:rPr>
          <w:rFonts w:cs="Tahoma"/>
        </w:rPr>
        <w:t>Αυθεντικοποίησης</w:t>
      </w:r>
      <w:proofErr w:type="spellEnd"/>
      <w:r w:rsidRPr="00702720">
        <w:rPr>
          <w:rFonts w:cs="Tahoma"/>
        </w:rPr>
        <w:t xml:space="preserve"> Χρηστών (Φυσικών και Νομικών Προσώπων) </w:t>
      </w:r>
    </w:p>
    <w:p w14:paraId="4BEE6D29" w14:textId="77777777" w:rsidR="001C598A" w:rsidRPr="00702720" w:rsidRDefault="001C598A" w:rsidP="008725DE">
      <w:pPr>
        <w:rPr>
          <w:rFonts w:cs="Tahoma"/>
        </w:rPr>
      </w:pPr>
      <w:r w:rsidRPr="00702720">
        <w:rPr>
          <w:rFonts w:cs="Tahoma"/>
        </w:rPr>
        <w:t>O Auth2 λειτουργεί με βάση το πρωτόκολλο Auth2.0. Στόχος της εν λόγω υπηρεσίας αποτελεί η πιστοποίηση μεγάλου πλήθους χρηστών σε εφαρμογές διαδικτύου από τους Φορείς στα δικά τους πληροφοριακά συστήματα με ασφαλή τρόπο κάνοντας χρήση διαπιστευτηρίων  που παρέχονται από την ΓΓΠΣΔΔ</w:t>
      </w:r>
      <w:r w:rsidRPr="00702720" w:rsidDel="0059744D">
        <w:rPr>
          <w:rFonts w:cs="Tahoma"/>
        </w:rPr>
        <w:t xml:space="preserve"> </w:t>
      </w:r>
      <w:r w:rsidRPr="00702720">
        <w:rPr>
          <w:rFonts w:cs="Tahoma"/>
        </w:rPr>
        <w:t>.</w:t>
      </w:r>
    </w:p>
    <w:p w14:paraId="14DE8DB2" w14:textId="77777777" w:rsidR="001C598A" w:rsidRPr="00702720" w:rsidRDefault="001C598A" w:rsidP="008725DE">
      <w:pPr>
        <w:rPr>
          <w:rFonts w:cs="Tahoma"/>
        </w:rPr>
      </w:pPr>
      <w:r w:rsidRPr="00702720">
        <w:rPr>
          <w:rFonts w:cs="Tahoma"/>
        </w:rPr>
        <w:t xml:space="preserve">Η υπηρεσία </w:t>
      </w:r>
      <w:proofErr w:type="spellStart"/>
      <w:r w:rsidRPr="00702720">
        <w:rPr>
          <w:rFonts w:cs="Tahoma"/>
        </w:rPr>
        <w:t>Αυθεντικοποίησης</w:t>
      </w:r>
      <w:proofErr w:type="spellEnd"/>
      <w:r w:rsidRPr="00702720">
        <w:rPr>
          <w:rFonts w:cs="Tahoma"/>
        </w:rPr>
        <w:t xml:space="preserve"> Πολιτών Auth2.0 επιστρέφει στον Φορέα ως πληροφορία το ΑΦΜ και βασικά στοιχεία του προσώπου (όπως Όνομα, Επώνυμο, Πατρώνυμο, </w:t>
      </w:r>
      <w:proofErr w:type="spellStart"/>
      <w:r w:rsidRPr="00702720">
        <w:rPr>
          <w:rFonts w:cs="Tahoma"/>
        </w:rPr>
        <w:t>Μητρώνυμο</w:t>
      </w:r>
      <w:proofErr w:type="spellEnd"/>
      <w:r w:rsidRPr="00702720">
        <w:rPr>
          <w:rFonts w:cs="Tahoma"/>
        </w:rPr>
        <w:t xml:space="preserve">, Έτος Γέννησης, </w:t>
      </w:r>
      <w:proofErr w:type="spellStart"/>
      <w:r w:rsidRPr="00702720">
        <w:rPr>
          <w:rFonts w:cs="Tahoma"/>
        </w:rPr>
        <w:t>username</w:t>
      </w:r>
      <w:proofErr w:type="spellEnd"/>
      <w:r w:rsidRPr="00702720">
        <w:rPr>
          <w:rFonts w:cs="Tahoma"/>
        </w:rPr>
        <w:t xml:space="preserve"> αν πρόκειται για Φυσικό Πρόσωπο ή Επωνυμία, </w:t>
      </w:r>
      <w:proofErr w:type="spellStart"/>
      <w:r w:rsidRPr="00702720">
        <w:rPr>
          <w:rFonts w:cs="Tahoma"/>
        </w:rPr>
        <w:t>username</w:t>
      </w:r>
      <w:proofErr w:type="spellEnd"/>
      <w:r w:rsidRPr="00702720">
        <w:rPr>
          <w:rFonts w:cs="Tahoma"/>
        </w:rPr>
        <w:t xml:space="preserve"> αν πρόκειται για Νομικό Πρόσωπο).</w:t>
      </w:r>
    </w:p>
    <w:p w14:paraId="38EEAA4D" w14:textId="77777777" w:rsidR="001C598A" w:rsidRPr="00702720" w:rsidRDefault="001C598A" w:rsidP="008725DE">
      <w:pPr>
        <w:rPr>
          <w:rFonts w:cs="Tahoma"/>
        </w:rPr>
      </w:pPr>
      <w:r w:rsidRPr="00702720">
        <w:rPr>
          <w:rFonts w:cs="Tahoma"/>
        </w:rPr>
        <w:t xml:space="preserve">Μια παραλλαγή της παραπάνω υπηρεσίας είναι η </w:t>
      </w:r>
      <w:proofErr w:type="spellStart"/>
      <w:r w:rsidRPr="00702720">
        <w:rPr>
          <w:rFonts w:cs="Tahoma"/>
        </w:rPr>
        <w:t>Αυθεντικοποίηση</w:t>
      </w:r>
      <w:proofErr w:type="spellEnd"/>
      <w:r w:rsidRPr="00702720">
        <w:rPr>
          <w:rFonts w:cs="Tahoma"/>
        </w:rPr>
        <w:t xml:space="preserve"> Χρηστών Δημόσιας Διοίκησης (oAuth2.0 PA) η οποία αφορά την είσοδο υπαλλήλων Φορέων σε εφαρμογές κατά την άσκηση των υπηρεσιακών τους καθηκόντων.</w:t>
      </w:r>
    </w:p>
    <w:p w14:paraId="37080E23" w14:textId="77777777" w:rsidR="001C598A" w:rsidRPr="00702720" w:rsidRDefault="001C598A" w:rsidP="00294CBD">
      <w:pPr>
        <w:pStyle w:val="AppendixHeading6"/>
        <w:rPr>
          <w:lang w:val="el-GR"/>
        </w:rPr>
      </w:pPr>
      <w:r w:rsidRPr="00702720">
        <w:rPr>
          <w:lang w:val="el-GR"/>
        </w:rPr>
        <w:t xml:space="preserve">Υπηρεσία </w:t>
      </w:r>
      <w:proofErr w:type="spellStart"/>
      <w:r w:rsidRPr="00702720">
        <w:rPr>
          <w:lang w:val="el-GR"/>
        </w:rPr>
        <w:t>Αυθεντικοποίησης</w:t>
      </w:r>
      <w:proofErr w:type="spellEnd"/>
      <w:r w:rsidRPr="00702720">
        <w:rPr>
          <w:lang w:val="el-GR"/>
        </w:rPr>
        <w:t xml:space="preserve"> Χρηστών (</w:t>
      </w:r>
      <w:proofErr w:type="spellStart"/>
      <w:r w:rsidRPr="00702720">
        <w:t>oAuth</w:t>
      </w:r>
      <w:proofErr w:type="spellEnd"/>
      <w:r w:rsidRPr="00702720">
        <w:rPr>
          <w:lang w:val="el-GR"/>
        </w:rPr>
        <w:t xml:space="preserve">2.0 </w:t>
      </w:r>
      <w:r w:rsidRPr="00702720">
        <w:t>OTP</w:t>
      </w:r>
      <w:r w:rsidRPr="00702720">
        <w:rPr>
          <w:lang w:val="el-GR"/>
        </w:rPr>
        <w:t>) δύο παραγόντων με χρήση Κωδικού μίας Χρήσης (</w:t>
      </w:r>
      <w:r w:rsidRPr="00702720">
        <w:t>One</w:t>
      </w:r>
      <w:r w:rsidRPr="00702720">
        <w:rPr>
          <w:lang w:val="el-GR"/>
        </w:rPr>
        <w:t xml:space="preserve"> </w:t>
      </w:r>
      <w:r w:rsidRPr="00702720">
        <w:t>Time</w:t>
      </w:r>
      <w:r w:rsidRPr="00702720">
        <w:rPr>
          <w:lang w:val="el-GR"/>
        </w:rPr>
        <w:t xml:space="preserve"> </w:t>
      </w:r>
      <w:r w:rsidRPr="00702720">
        <w:t>Password</w:t>
      </w:r>
      <w:r w:rsidRPr="00702720">
        <w:rPr>
          <w:lang w:val="el-GR"/>
        </w:rPr>
        <w:t>)</w:t>
      </w:r>
    </w:p>
    <w:p w14:paraId="4B13171A" w14:textId="77777777" w:rsidR="001C598A" w:rsidRPr="00702720" w:rsidRDefault="001C598A" w:rsidP="008725DE">
      <w:pPr>
        <w:rPr>
          <w:rFonts w:cs="Tahoma"/>
        </w:rPr>
      </w:pPr>
      <w:r w:rsidRPr="00702720">
        <w:rPr>
          <w:rFonts w:cs="Tahoma"/>
        </w:rPr>
        <w:t>Η διαδικτυακή υπηρεσία Κωδικού μίας Χρήσης (</w:t>
      </w:r>
      <w:proofErr w:type="spellStart"/>
      <w:r w:rsidRPr="00702720">
        <w:rPr>
          <w:rFonts w:cs="Tahoma"/>
        </w:rPr>
        <w:t>One</w:t>
      </w:r>
      <w:proofErr w:type="spellEnd"/>
      <w:r w:rsidRPr="00702720">
        <w:rPr>
          <w:rFonts w:cs="Tahoma"/>
        </w:rPr>
        <w:t xml:space="preserve"> </w:t>
      </w:r>
      <w:proofErr w:type="spellStart"/>
      <w:r w:rsidRPr="00702720">
        <w:rPr>
          <w:rFonts w:cs="Tahoma"/>
        </w:rPr>
        <w:t>Time</w:t>
      </w:r>
      <w:proofErr w:type="spellEnd"/>
      <w:r w:rsidRPr="00702720">
        <w:rPr>
          <w:rFonts w:cs="Tahoma"/>
        </w:rPr>
        <w:t xml:space="preserve"> </w:t>
      </w:r>
      <w:proofErr w:type="spellStart"/>
      <w:r w:rsidRPr="00702720">
        <w:rPr>
          <w:rFonts w:cs="Tahoma"/>
        </w:rPr>
        <w:t>Password</w:t>
      </w:r>
      <w:proofErr w:type="spellEnd"/>
      <w:r w:rsidRPr="00702720">
        <w:rPr>
          <w:rFonts w:cs="Tahoma"/>
        </w:rPr>
        <w:t xml:space="preserve">) υποστηρίζει την </w:t>
      </w:r>
      <w:proofErr w:type="spellStart"/>
      <w:r w:rsidRPr="00702720">
        <w:rPr>
          <w:rFonts w:cs="Tahoma"/>
        </w:rPr>
        <w:t>αυθεντικοποίηση</w:t>
      </w:r>
      <w:proofErr w:type="spellEnd"/>
      <w:r w:rsidRPr="00702720">
        <w:rPr>
          <w:rFonts w:cs="Tahoma"/>
        </w:rPr>
        <w:t xml:space="preserve"> χρηστών με έλεγχο δύο παραγόντων (</w:t>
      </w:r>
      <w:proofErr w:type="spellStart"/>
      <w:r w:rsidRPr="00702720">
        <w:rPr>
          <w:rFonts w:cs="Tahoma"/>
        </w:rPr>
        <w:t>Two</w:t>
      </w:r>
      <w:proofErr w:type="spellEnd"/>
      <w:r w:rsidRPr="00702720">
        <w:rPr>
          <w:rFonts w:cs="Tahoma"/>
        </w:rPr>
        <w:t xml:space="preserve"> </w:t>
      </w:r>
      <w:proofErr w:type="spellStart"/>
      <w:r w:rsidRPr="00702720">
        <w:rPr>
          <w:rFonts w:cs="Tahoma"/>
        </w:rPr>
        <w:t>Factor</w:t>
      </w:r>
      <w:proofErr w:type="spellEnd"/>
      <w:r w:rsidRPr="00702720">
        <w:rPr>
          <w:rFonts w:cs="Tahoma"/>
        </w:rPr>
        <w:t xml:space="preserve"> </w:t>
      </w:r>
      <w:proofErr w:type="spellStart"/>
      <w:r w:rsidRPr="00702720">
        <w:rPr>
          <w:rFonts w:cs="Tahoma"/>
        </w:rPr>
        <w:t>Authentication</w:t>
      </w:r>
      <w:proofErr w:type="spellEnd"/>
      <w:r w:rsidRPr="00702720">
        <w:rPr>
          <w:rFonts w:cs="Tahoma"/>
        </w:rPr>
        <w:t xml:space="preserve">). </w:t>
      </w:r>
    </w:p>
    <w:p w14:paraId="4E413F13" w14:textId="366A17BD" w:rsidR="001C598A" w:rsidRPr="00702720" w:rsidRDefault="001C598A" w:rsidP="001C598A">
      <w:pPr>
        <w:rPr>
          <w:rFonts w:cs="Tahoma"/>
        </w:rPr>
      </w:pPr>
      <w:r w:rsidRPr="00702720">
        <w:rPr>
          <w:rFonts w:cs="Tahoma"/>
        </w:rPr>
        <w:t>Ο κωδικός πρόσβασης μιας χρήσης (OTP), ο οποίος είναι επίσης γνωστός ως δυναμικός κωδικός, είναι ένας κωδικός πρόσβασης που ισχύει μόνο για μία συνεδρία σύνδεσης ή συναλλαγή, σε ένα σύστημα υπολογιστή ή άλλη ψηφιακή συσκευή. Στόχος της εν λόγω υπηρεσίας είναι η προσθήκη ενός ακόμα επιπέδου ασφάλειας που εξασφαλίζει ότι ο χρήστης είναι έγκυρος για τις επόμενες  ενέργειες του σε μία εφαρμογή.</w:t>
      </w:r>
    </w:p>
    <w:p w14:paraId="04289BA4" w14:textId="77777777" w:rsidR="00FE182B" w:rsidRPr="00702720" w:rsidRDefault="00FE182B" w:rsidP="00FE182B">
      <w:pPr>
        <w:rPr>
          <w:rFonts w:cs="Tahoma"/>
        </w:rPr>
      </w:pPr>
    </w:p>
    <w:p w14:paraId="6C0401F9" w14:textId="10D52E01" w:rsidR="00F218F4" w:rsidRPr="00702720" w:rsidRDefault="00936011" w:rsidP="00B91332">
      <w:pPr>
        <w:pStyle w:val="Appendix-Heading2"/>
      </w:pPr>
      <w:bookmarkStart w:id="537" w:name="_Toc191630109"/>
      <w:r w:rsidRPr="00702720">
        <w:lastRenderedPageBreak/>
        <w:t>Αντικείμενο, στόχοι και κρίσιμοι παράγοντες επιτυχίας του έργου</w:t>
      </w:r>
      <w:bookmarkEnd w:id="537"/>
    </w:p>
    <w:p w14:paraId="630E241C" w14:textId="4507A30D" w:rsidR="00BB165E" w:rsidRPr="00702720" w:rsidRDefault="00BB165E" w:rsidP="007F5B86">
      <w:pPr>
        <w:pStyle w:val="Appendix-Heading3"/>
      </w:pPr>
      <w:bookmarkStart w:id="538" w:name="_Toc191630110"/>
      <w:r w:rsidRPr="00702720">
        <w:t>Σκοπιμότητα και αναμενόμενα οφέλη</w:t>
      </w:r>
      <w:bookmarkEnd w:id="538"/>
    </w:p>
    <w:p w14:paraId="6FD97B69" w14:textId="77777777" w:rsidR="00580916" w:rsidRPr="00702720" w:rsidRDefault="00580916" w:rsidP="00580916">
      <w:pPr>
        <w:rPr>
          <w:rFonts w:cs="Tahoma"/>
          <w:lang w:eastAsia="en-US" w:bidi="he-IL"/>
        </w:rPr>
      </w:pPr>
      <w:r w:rsidRPr="00702720">
        <w:rPr>
          <w:rFonts w:cs="Tahoma"/>
          <w:lang w:eastAsia="en-US" w:bidi="he-IL"/>
        </w:rPr>
        <w:t xml:space="preserve">Η σκοπιμότητα του συγκεκριμένου έργου για τον σχεδιασμό και την κατασκευή ενός ενιαίου πληροφοριακού συστήματος για την ψηφιακή καταγραφή και διαχείριση ελέγχων και προστίμων της Τροχαίας/Αστυνομίας εστιάζεται στην ανάγκη, αφενός, </w:t>
      </w:r>
      <w:proofErr w:type="spellStart"/>
      <w:r w:rsidRPr="00702720">
        <w:rPr>
          <w:rFonts w:cs="Tahoma"/>
          <w:lang w:eastAsia="en-US" w:bidi="he-IL"/>
        </w:rPr>
        <w:t>ψηφιοποίησης</w:t>
      </w:r>
      <w:proofErr w:type="spellEnd"/>
      <w:r w:rsidRPr="00702720">
        <w:rPr>
          <w:rFonts w:cs="Tahoma"/>
          <w:lang w:eastAsia="en-US" w:bidi="he-IL"/>
        </w:rPr>
        <w:t xml:space="preserve"> διαδικασιών που μέχρι σήμερα πραγματοποιούνται “αναλογικά” (π.χ. έκδοση χειρόγραφου προστίμου) και αφετέρου την ανάγκη κεντρικής διαχείρισης ετερογενών δεδομένων απαραίτητων για την χάραξη στρατηγικής και ανάληψη πρωτοβουλιών βελτίωσης των συνθηκών οδικής ασφάλειας. Ταυτόχρονα αναμένεται να μειωθεί σημαντικά η γραφειοκρατία και να εξυπηρετηθεί ταχύτερα ο πολίτης.</w:t>
      </w:r>
    </w:p>
    <w:p w14:paraId="056054A6" w14:textId="77777777" w:rsidR="00580916" w:rsidRPr="00702720" w:rsidRDefault="00580916" w:rsidP="00580916">
      <w:pPr>
        <w:rPr>
          <w:rFonts w:cs="Tahoma"/>
          <w:lang w:eastAsia="en-US" w:bidi="he-IL"/>
        </w:rPr>
      </w:pPr>
      <w:r w:rsidRPr="00702720">
        <w:rPr>
          <w:rFonts w:cs="Tahoma"/>
          <w:lang w:eastAsia="en-US" w:bidi="he-IL"/>
        </w:rPr>
        <w:t xml:space="preserve"> Το έργο παρουσιάζει πολυδιάστατα οφέλη. Τα πιο σημαντικά είναι:</w:t>
      </w:r>
    </w:p>
    <w:p w14:paraId="5B9C0E30" w14:textId="77777777" w:rsidR="00580916" w:rsidRPr="00702720" w:rsidRDefault="00580916" w:rsidP="00580916">
      <w:pPr>
        <w:rPr>
          <w:rFonts w:cs="Tahoma"/>
          <w:b/>
          <w:bCs/>
          <w:lang w:eastAsia="en-US" w:bidi="he-IL"/>
        </w:rPr>
      </w:pPr>
      <w:r w:rsidRPr="00702720">
        <w:rPr>
          <w:rFonts w:cs="Tahoma"/>
          <w:b/>
          <w:bCs/>
          <w:lang w:eastAsia="en-US" w:bidi="he-IL"/>
        </w:rPr>
        <w:t>1.</w:t>
      </w:r>
      <w:r w:rsidRPr="00702720">
        <w:rPr>
          <w:rFonts w:cs="Tahoma"/>
          <w:b/>
          <w:bCs/>
          <w:lang w:eastAsia="en-US" w:bidi="he-IL"/>
        </w:rPr>
        <w:tab/>
        <w:t>Αποτελεσματικότητα &amp; Διαφάνεια</w:t>
      </w:r>
    </w:p>
    <w:p w14:paraId="0CD935E3" w14:textId="77777777" w:rsidR="00580916" w:rsidRPr="00702720" w:rsidRDefault="00580916" w:rsidP="00580916">
      <w:pPr>
        <w:rPr>
          <w:rFonts w:cs="Tahoma"/>
          <w:lang w:eastAsia="en-US" w:bidi="he-IL"/>
        </w:rPr>
      </w:pPr>
      <w:r w:rsidRPr="00702720">
        <w:rPr>
          <w:rFonts w:cs="Tahoma"/>
          <w:lang w:eastAsia="en-US" w:bidi="he-IL"/>
        </w:rPr>
        <w:t>Το σύστημα θα επιτρέψει την αυτοματοποιημένη καταγραφή παραβάσεων και προστίμων με ηλεκτρονικές συσκευές και αισθητήρες/κάμερες, μειώνοντας τα περιθώρια ανθρώπινου λάθους. Η διαφάνεια θα ενισχυθεί μέσω της άμεσης πρόσβασης στα δεδομένα από τους αρμόδιους φορείς.</w:t>
      </w:r>
    </w:p>
    <w:p w14:paraId="03F4EEE7" w14:textId="77777777" w:rsidR="00580916" w:rsidRPr="00702720" w:rsidRDefault="00580916" w:rsidP="00221A48">
      <w:pPr>
        <w:rPr>
          <w:rFonts w:cs="Tahoma"/>
          <w:lang w:eastAsia="en-US" w:bidi="he-IL"/>
        </w:rPr>
      </w:pPr>
    </w:p>
    <w:p w14:paraId="667DD88D" w14:textId="77777777" w:rsidR="00580916" w:rsidRPr="00702720" w:rsidRDefault="00580916" w:rsidP="00221A48">
      <w:pPr>
        <w:rPr>
          <w:rFonts w:cs="Tahoma"/>
          <w:b/>
          <w:bCs/>
          <w:lang w:eastAsia="en-US" w:bidi="he-IL"/>
        </w:rPr>
      </w:pPr>
      <w:r w:rsidRPr="00702720">
        <w:rPr>
          <w:rFonts w:cs="Tahoma"/>
          <w:b/>
          <w:bCs/>
          <w:lang w:eastAsia="en-US" w:bidi="he-IL"/>
        </w:rPr>
        <w:t>2.</w:t>
      </w:r>
      <w:r w:rsidRPr="00702720">
        <w:rPr>
          <w:rFonts w:cs="Tahoma"/>
          <w:b/>
          <w:bCs/>
          <w:lang w:eastAsia="en-US" w:bidi="he-IL"/>
        </w:rPr>
        <w:tab/>
        <w:t>Βελτίωση Επιχειρησιακής Διαχείρισης</w:t>
      </w:r>
    </w:p>
    <w:p w14:paraId="04E981C0" w14:textId="77777777" w:rsidR="00580916" w:rsidRPr="00702720" w:rsidRDefault="00580916" w:rsidP="00221A48">
      <w:pPr>
        <w:rPr>
          <w:rFonts w:cs="Tahoma"/>
          <w:lang w:eastAsia="en-US" w:bidi="he-IL"/>
        </w:rPr>
      </w:pPr>
      <w:r w:rsidRPr="00702720">
        <w:rPr>
          <w:rFonts w:cs="Tahoma"/>
          <w:lang w:eastAsia="en-US" w:bidi="he-IL"/>
        </w:rPr>
        <w:t>Με τη συγκέντρωση όλων των δεδομένων σε ένα κεντρικό σύστημα, θα είναι δυνατός ο καλύτερος συντονισμός μεταξύ των υπηρεσιών, η παρακολούθηση της απόδοσης και η εξαγωγή στατιστικών για την αξιολόγηση της αποδοτικότητας των ελέγχων.</w:t>
      </w:r>
    </w:p>
    <w:p w14:paraId="0D236524" w14:textId="77777777" w:rsidR="00580916" w:rsidRPr="00702720" w:rsidRDefault="00580916" w:rsidP="00221A48">
      <w:pPr>
        <w:rPr>
          <w:rFonts w:cs="Tahoma"/>
          <w:lang w:eastAsia="en-US" w:bidi="he-IL"/>
        </w:rPr>
      </w:pPr>
    </w:p>
    <w:p w14:paraId="21EBC702" w14:textId="77777777" w:rsidR="00580916" w:rsidRPr="00702720" w:rsidRDefault="00580916" w:rsidP="00221A48">
      <w:pPr>
        <w:rPr>
          <w:rFonts w:cs="Tahoma"/>
          <w:b/>
          <w:bCs/>
          <w:lang w:eastAsia="en-US" w:bidi="he-IL"/>
        </w:rPr>
      </w:pPr>
      <w:r w:rsidRPr="00702720">
        <w:rPr>
          <w:rFonts w:cs="Tahoma"/>
          <w:b/>
          <w:bCs/>
          <w:lang w:eastAsia="en-US" w:bidi="he-IL"/>
        </w:rPr>
        <w:t>3.</w:t>
      </w:r>
      <w:r w:rsidRPr="00702720">
        <w:rPr>
          <w:rFonts w:cs="Tahoma"/>
          <w:b/>
          <w:bCs/>
          <w:lang w:eastAsia="en-US" w:bidi="he-IL"/>
        </w:rPr>
        <w:tab/>
        <w:t>Οικονομικά Οφέλη</w:t>
      </w:r>
    </w:p>
    <w:p w14:paraId="6D3E62A7" w14:textId="77777777" w:rsidR="00580916" w:rsidRPr="00702720" w:rsidRDefault="00580916" w:rsidP="00221A48">
      <w:pPr>
        <w:rPr>
          <w:rFonts w:cs="Tahoma"/>
          <w:lang w:eastAsia="en-US" w:bidi="he-IL"/>
        </w:rPr>
      </w:pPr>
      <w:r w:rsidRPr="00702720">
        <w:rPr>
          <w:rFonts w:cs="Tahoma"/>
          <w:lang w:eastAsia="en-US" w:bidi="he-IL"/>
        </w:rPr>
        <w:t>Η αυτοματοποίηση της διαδικασίας καταγραφής και είσπραξης προστίμων μειώνει το διοικητικό κόστος. Παράλληλα, η έγκαιρη είσπραξη προστίμων συμβάλλει στην αύξηση των εσόδων.</w:t>
      </w:r>
    </w:p>
    <w:p w14:paraId="0D5B9316" w14:textId="77777777" w:rsidR="00580916" w:rsidRPr="00702720" w:rsidRDefault="00580916" w:rsidP="00221A48">
      <w:pPr>
        <w:rPr>
          <w:rFonts w:cs="Tahoma"/>
          <w:lang w:eastAsia="en-US" w:bidi="he-IL"/>
        </w:rPr>
      </w:pPr>
    </w:p>
    <w:p w14:paraId="0D26748F" w14:textId="77777777" w:rsidR="00580916" w:rsidRPr="00702720" w:rsidRDefault="00580916" w:rsidP="00221A48">
      <w:pPr>
        <w:rPr>
          <w:rFonts w:cs="Tahoma"/>
          <w:b/>
          <w:bCs/>
          <w:lang w:eastAsia="en-US" w:bidi="he-IL"/>
        </w:rPr>
      </w:pPr>
      <w:r w:rsidRPr="00702720">
        <w:rPr>
          <w:rFonts w:cs="Tahoma"/>
          <w:b/>
          <w:bCs/>
          <w:lang w:eastAsia="en-US" w:bidi="he-IL"/>
        </w:rPr>
        <w:t>4.</w:t>
      </w:r>
      <w:r w:rsidRPr="00702720">
        <w:rPr>
          <w:rFonts w:cs="Tahoma"/>
          <w:b/>
          <w:bCs/>
          <w:lang w:eastAsia="en-US" w:bidi="he-IL"/>
        </w:rPr>
        <w:tab/>
        <w:t>Εξυπηρέτηση Πολιτών</w:t>
      </w:r>
    </w:p>
    <w:p w14:paraId="175242F5" w14:textId="77777777" w:rsidR="00580916" w:rsidRPr="00702720" w:rsidRDefault="00580916" w:rsidP="00221A48">
      <w:pPr>
        <w:rPr>
          <w:rFonts w:cs="Tahoma"/>
          <w:lang w:eastAsia="en-US" w:bidi="he-IL"/>
        </w:rPr>
      </w:pPr>
      <w:r w:rsidRPr="00702720">
        <w:rPr>
          <w:rFonts w:cs="Tahoma"/>
          <w:lang w:eastAsia="en-US" w:bidi="he-IL"/>
        </w:rPr>
        <w:t>Οι πολίτες θα μπορούν να ενημερώνονται άμεσα για τις παραβάσεις και τα πρόστιμά τους, ενώ με τη δυνατότητα ηλεκτρονικής πληρωμής, εξοικονομούν χρόνο και διευκολύνεται η  συμμόρφωση τους. Μπορούν επιπλέον εύκολα να διατυπώσουν αντιρρήσεις με τις ηλεκτρονικές ενστάσεις.</w:t>
      </w:r>
    </w:p>
    <w:p w14:paraId="49DF5C89" w14:textId="77777777" w:rsidR="00580916" w:rsidRPr="00702720" w:rsidRDefault="00580916" w:rsidP="00221A48">
      <w:pPr>
        <w:rPr>
          <w:rFonts w:cs="Tahoma"/>
          <w:lang w:eastAsia="en-US" w:bidi="he-IL"/>
        </w:rPr>
      </w:pPr>
    </w:p>
    <w:p w14:paraId="18EDE211" w14:textId="77777777" w:rsidR="00580916" w:rsidRPr="00702720" w:rsidRDefault="00580916" w:rsidP="00221A48">
      <w:pPr>
        <w:rPr>
          <w:rFonts w:cs="Tahoma"/>
          <w:b/>
          <w:bCs/>
          <w:lang w:eastAsia="en-US" w:bidi="he-IL"/>
        </w:rPr>
      </w:pPr>
      <w:r w:rsidRPr="00702720">
        <w:rPr>
          <w:rFonts w:cs="Tahoma"/>
          <w:b/>
          <w:bCs/>
          <w:lang w:eastAsia="en-US" w:bidi="he-IL"/>
        </w:rPr>
        <w:t>5.</w:t>
      </w:r>
      <w:r w:rsidRPr="00702720">
        <w:rPr>
          <w:rFonts w:cs="Tahoma"/>
          <w:b/>
          <w:bCs/>
          <w:lang w:eastAsia="en-US" w:bidi="he-IL"/>
        </w:rPr>
        <w:tab/>
        <w:t>Στρατηγικός Σχεδιασμός &amp; Πρόληψη</w:t>
      </w:r>
    </w:p>
    <w:p w14:paraId="79066809" w14:textId="77777777" w:rsidR="00580916" w:rsidRPr="00702720" w:rsidRDefault="00580916" w:rsidP="00221A48">
      <w:pPr>
        <w:rPr>
          <w:rFonts w:cs="Tahoma"/>
          <w:lang w:eastAsia="en-US" w:bidi="he-IL"/>
        </w:rPr>
      </w:pPr>
      <w:r w:rsidRPr="00702720">
        <w:rPr>
          <w:rFonts w:cs="Tahoma"/>
          <w:lang w:eastAsia="en-US" w:bidi="he-IL"/>
        </w:rPr>
        <w:t xml:space="preserve">Τα δεδομένα που θα συγκεντρώνονται μπορούν να αξιοποιηθούν για τη χαρτογράφηση περιοχών με υψηλή επικινδυνότητα, επιτρέποντας </w:t>
      </w:r>
      <w:proofErr w:type="spellStart"/>
      <w:r w:rsidRPr="00702720">
        <w:rPr>
          <w:rFonts w:cs="Tahoma"/>
          <w:lang w:eastAsia="en-US" w:bidi="he-IL"/>
        </w:rPr>
        <w:t>στοχευμένες</w:t>
      </w:r>
      <w:proofErr w:type="spellEnd"/>
      <w:r w:rsidRPr="00702720">
        <w:rPr>
          <w:rFonts w:cs="Tahoma"/>
          <w:lang w:eastAsia="en-US" w:bidi="he-IL"/>
        </w:rPr>
        <w:t xml:space="preserve"> δράσεις πρόληψης και βελτίωσης της οδικής ασφάλειας.</w:t>
      </w:r>
    </w:p>
    <w:p w14:paraId="05D21483" w14:textId="77777777" w:rsidR="00580916" w:rsidRPr="00702720" w:rsidRDefault="00580916" w:rsidP="00221A48">
      <w:pPr>
        <w:rPr>
          <w:rFonts w:cs="Tahoma"/>
          <w:lang w:eastAsia="en-US" w:bidi="he-IL"/>
        </w:rPr>
      </w:pPr>
    </w:p>
    <w:p w14:paraId="6769A726" w14:textId="77777777" w:rsidR="00580916" w:rsidRPr="00702720" w:rsidRDefault="00580916" w:rsidP="00221A48">
      <w:pPr>
        <w:rPr>
          <w:rFonts w:cs="Tahoma"/>
          <w:b/>
          <w:bCs/>
          <w:lang w:eastAsia="en-US" w:bidi="he-IL"/>
        </w:rPr>
      </w:pPr>
      <w:r w:rsidRPr="00702720">
        <w:rPr>
          <w:rFonts w:cs="Tahoma"/>
          <w:b/>
          <w:bCs/>
          <w:lang w:eastAsia="en-US" w:bidi="he-IL"/>
        </w:rPr>
        <w:t>6.</w:t>
      </w:r>
      <w:r w:rsidRPr="00702720">
        <w:rPr>
          <w:rFonts w:cs="Tahoma"/>
          <w:b/>
          <w:bCs/>
          <w:lang w:eastAsia="en-US" w:bidi="he-IL"/>
        </w:rPr>
        <w:tab/>
        <w:t>Συμβατότητα με Ευρωπαϊκά Πρότυπα</w:t>
      </w:r>
    </w:p>
    <w:p w14:paraId="15CFDAF6" w14:textId="5B3E5A88" w:rsidR="00BB165E" w:rsidRPr="00702720" w:rsidRDefault="00580916" w:rsidP="00221A48">
      <w:pPr>
        <w:rPr>
          <w:rFonts w:cs="Tahoma"/>
        </w:rPr>
      </w:pPr>
      <w:r w:rsidRPr="00702720">
        <w:rPr>
          <w:rFonts w:cs="Tahoma"/>
          <w:lang w:eastAsia="en-US" w:bidi="he-IL"/>
        </w:rPr>
        <w:t xml:space="preserve">Το σχεδιαζόμενο σύστημα ενσωματώνει  διεθνείς βέλτιστες πρακτικές και μπορεί να διασυνδεθεί με ευρωπαϊκές βάσεις δεδομένων, ενισχύοντας τη συνεργασία σε θέματα τροχαίας και οδικής </w:t>
      </w:r>
      <w:proofErr w:type="spellStart"/>
      <w:r w:rsidRPr="00702720">
        <w:rPr>
          <w:rFonts w:cs="Tahoma"/>
          <w:lang w:eastAsia="en-US" w:bidi="he-IL"/>
        </w:rPr>
        <w:t>ασφάλειας.</w:t>
      </w:r>
      <w:r w:rsidR="00BB165E" w:rsidRPr="00702720">
        <w:rPr>
          <w:rFonts w:cs="Tahoma"/>
        </w:rPr>
        <w:t>Αναβαθμίσει</w:t>
      </w:r>
      <w:proofErr w:type="spellEnd"/>
      <w:r w:rsidR="00BB165E" w:rsidRPr="00702720">
        <w:rPr>
          <w:rFonts w:cs="Tahoma"/>
        </w:rPr>
        <w:t xml:space="preserve"> τη χρησιμοποιούμενη υπολογιστική υποδομή των στελεχών της ανεξάρτητα του τόπου και χώρου προσφοράς του έργου τους,</w:t>
      </w:r>
    </w:p>
    <w:p w14:paraId="5C6D8327" w14:textId="6DFD6105" w:rsidR="00D202DA" w:rsidRPr="00702720" w:rsidRDefault="00D202DA" w:rsidP="007F5B86">
      <w:pPr>
        <w:pStyle w:val="Appendix-Heading3"/>
      </w:pPr>
      <w:bookmarkStart w:id="539" w:name="_Toc191630111"/>
      <w:r w:rsidRPr="00702720">
        <w:t>Κρίσιμοι παράγοντες επιτυχίας του Έργου</w:t>
      </w:r>
      <w:bookmarkEnd w:id="539"/>
    </w:p>
    <w:p w14:paraId="7ECAF5B7" w14:textId="77777777" w:rsidR="00221A48" w:rsidRPr="00702720" w:rsidRDefault="00221A48" w:rsidP="00221A48">
      <w:pPr>
        <w:rPr>
          <w:rFonts w:cs="Tahoma"/>
          <w:lang w:eastAsia="en-US" w:bidi="he-IL"/>
        </w:rPr>
      </w:pPr>
      <w:r w:rsidRPr="00702720">
        <w:rPr>
          <w:rFonts w:cs="Tahoma"/>
          <w:lang w:eastAsia="en-US" w:bidi="he-IL"/>
        </w:rPr>
        <w:t>Ως κρίσιμοι παράγοντες επιτυχίας του έργου θεωρούνται οι εξής:</w:t>
      </w:r>
    </w:p>
    <w:p w14:paraId="4B4165E4" w14:textId="3F4DEB5C" w:rsidR="00221A48" w:rsidRPr="00702720" w:rsidRDefault="00221A48" w:rsidP="00221A48">
      <w:pPr>
        <w:pStyle w:val="a"/>
        <w:ind w:left="709" w:hanging="425"/>
        <w:rPr>
          <w:rFonts w:cs="Tahoma"/>
          <w:lang w:eastAsia="en-US" w:bidi="he-IL"/>
        </w:rPr>
      </w:pPr>
      <w:r w:rsidRPr="00702720">
        <w:rPr>
          <w:rFonts w:cs="Tahoma"/>
          <w:lang w:eastAsia="en-US" w:bidi="he-IL"/>
        </w:rPr>
        <w:lastRenderedPageBreak/>
        <w:t>Πλήρης κατανόηση των στόχων και των απαιτήσεων του έργου από τον Ανάδοχο.</w:t>
      </w:r>
    </w:p>
    <w:p w14:paraId="26EEB1C6" w14:textId="73314122" w:rsidR="00221A48" w:rsidRPr="00702720" w:rsidRDefault="00221A48" w:rsidP="00221A48">
      <w:pPr>
        <w:pStyle w:val="a"/>
        <w:ind w:left="709" w:hanging="425"/>
        <w:rPr>
          <w:rFonts w:cs="Tahoma"/>
          <w:lang w:eastAsia="en-US" w:bidi="he-IL"/>
        </w:rPr>
      </w:pPr>
      <w:r w:rsidRPr="00702720">
        <w:rPr>
          <w:rFonts w:cs="Tahoma"/>
          <w:lang w:eastAsia="en-US" w:bidi="he-IL"/>
        </w:rPr>
        <w:t>Αποδοτική συνεργασία μεταξύ Αναθέτουσας Αρχής (ΟΔΕ, ΕΠΠΕ) και Αναδόχου καθ’ όλη τη διάρκεια υλοποίησης του έργου.</w:t>
      </w:r>
    </w:p>
    <w:p w14:paraId="2E26B985" w14:textId="4B782742" w:rsidR="00221A48" w:rsidRPr="00702720" w:rsidRDefault="00221A48" w:rsidP="00221A48">
      <w:pPr>
        <w:pStyle w:val="a"/>
        <w:ind w:left="709" w:hanging="425"/>
        <w:rPr>
          <w:rFonts w:cs="Tahoma"/>
          <w:lang w:eastAsia="en-US" w:bidi="he-IL"/>
        </w:rPr>
      </w:pPr>
      <w:r w:rsidRPr="00702720">
        <w:rPr>
          <w:rFonts w:cs="Tahoma"/>
          <w:lang w:eastAsia="en-US" w:bidi="he-IL"/>
        </w:rPr>
        <w:t>Διαθεσιμότητα των στελεχών της ΕΛ.ΑΣ και της Διεύθυνσης Τροχαίας.  που θα εμπλακούν στις διάφορες φάσεις και εργασίες του έργου (μελέτη εφαρμογής, καταγραφή λειτουργικών απαιτήσεων, έλεγχος εφαρμογών κλπ.).</w:t>
      </w:r>
    </w:p>
    <w:p w14:paraId="1EA7ECD3" w14:textId="0423B5D9" w:rsidR="00221A48" w:rsidRPr="00702720" w:rsidRDefault="00221A48" w:rsidP="00221A48">
      <w:pPr>
        <w:pStyle w:val="a"/>
        <w:ind w:left="709" w:hanging="425"/>
        <w:rPr>
          <w:rFonts w:cs="Tahoma"/>
          <w:lang w:eastAsia="en-US" w:bidi="he-IL"/>
        </w:rPr>
      </w:pPr>
      <w:r w:rsidRPr="00702720">
        <w:rPr>
          <w:rFonts w:cs="Tahoma"/>
          <w:lang w:eastAsia="en-US" w:bidi="he-IL"/>
        </w:rPr>
        <w:t>Έγκαιρη ολοκλήρωση των επιμέρους Φάσεων του έργου σύμφωνα με το χρονοδιάγραμμά του και αποφυγή καθυστερήσεων / αποκλίσεων κατά την έναρξη του έργου, την ολοκλήρωση των Φάσεων, την παραλαβή των παραδοτέων (είτε λόγω έλλειψης συντονισμού ή αργοπορημένης ανταπόκρισης από τους εμπλεκόμενους, είτε λόγω των τυποποιημένων διαδικασιών παρακολούθησης του έργου κλπ.).</w:t>
      </w:r>
    </w:p>
    <w:p w14:paraId="2B351566" w14:textId="5BDF0645" w:rsidR="00221A48" w:rsidRPr="00702720" w:rsidRDefault="00221A48" w:rsidP="00221A48">
      <w:pPr>
        <w:pStyle w:val="a"/>
        <w:ind w:left="709" w:hanging="425"/>
        <w:rPr>
          <w:rFonts w:cs="Tahoma"/>
          <w:lang w:eastAsia="en-US" w:bidi="he-IL"/>
        </w:rPr>
      </w:pPr>
      <w:r w:rsidRPr="00702720">
        <w:rPr>
          <w:rFonts w:cs="Tahoma"/>
          <w:lang w:eastAsia="en-US" w:bidi="he-IL"/>
        </w:rPr>
        <w:t xml:space="preserve">Πολύ καλή τεχνογνωσία και εμπειρία του Αναδόχου σε θέματα </w:t>
      </w:r>
      <w:proofErr w:type="spellStart"/>
      <w:r w:rsidRPr="00702720">
        <w:rPr>
          <w:rFonts w:cs="Tahoma"/>
          <w:lang w:eastAsia="en-US" w:bidi="he-IL"/>
        </w:rPr>
        <w:t>μοντελοποίησης</w:t>
      </w:r>
      <w:proofErr w:type="spellEnd"/>
      <w:r w:rsidRPr="00702720">
        <w:rPr>
          <w:rFonts w:cs="Tahoma"/>
          <w:lang w:eastAsia="en-US" w:bidi="he-IL"/>
        </w:rPr>
        <w:t xml:space="preserve"> διαδικασιών, σχεδιασμού και υλοποίησης ολοκληρωμένων λύσεων.</w:t>
      </w:r>
    </w:p>
    <w:p w14:paraId="2E82AD1E" w14:textId="2B769CE1" w:rsidR="00221A48" w:rsidRPr="00702720" w:rsidRDefault="00221A48" w:rsidP="00221A48">
      <w:pPr>
        <w:pStyle w:val="a"/>
        <w:ind w:left="709" w:hanging="425"/>
        <w:rPr>
          <w:rFonts w:cs="Tahoma"/>
          <w:lang w:eastAsia="en-US" w:bidi="he-IL"/>
        </w:rPr>
      </w:pPr>
      <w:r w:rsidRPr="00702720">
        <w:rPr>
          <w:rFonts w:cs="Tahoma"/>
          <w:lang w:eastAsia="en-US" w:bidi="he-IL"/>
        </w:rPr>
        <w:t>Ευχρηστία, φιλικότητα και προσαρμοστικότητα του συστήματος (τελικό προϊόν), στην περαιτέρω ανάπτυξη, τροποποίηση και προσαρμογή του συστήματος.</w:t>
      </w:r>
    </w:p>
    <w:p w14:paraId="6638212D" w14:textId="269B03C4" w:rsidR="00221A48" w:rsidRPr="00702720" w:rsidRDefault="00221A48" w:rsidP="00221A48">
      <w:pPr>
        <w:pStyle w:val="a"/>
        <w:ind w:left="709" w:hanging="425"/>
        <w:rPr>
          <w:rFonts w:cs="Tahoma"/>
          <w:lang w:eastAsia="en-US" w:bidi="he-IL"/>
        </w:rPr>
      </w:pPr>
      <w:r w:rsidRPr="00702720">
        <w:rPr>
          <w:rFonts w:cs="Tahoma"/>
          <w:lang w:eastAsia="en-US" w:bidi="he-IL"/>
        </w:rPr>
        <w:t>Μεταφορά τεχνογνωσίας στα στελέχη της ΕΛ.ΑΣ και της Διεύθυνσης Τροχαίας. μέσω ολοκληρωμένης και επαρκούς  εκπαίδευσης.</w:t>
      </w:r>
    </w:p>
    <w:p w14:paraId="125DADEB" w14:textId="77777777" w:rsidR="00221A48" w:rsidRPr="00702720" w:rsidRDefault="00221A48" w:rsidP="00221A48">
      <w:pPr>
        <w:rPr>
          <w:rFonts w:cs="Tahoma"/>
          <w:lang w:eastAsia="en-US" w:bidi="he-IL"/>
        </w:rPr>
      </w:pPr>
      <w:r w:rsidRPr="00702720">
        <w:rPr>
          <w:rFonts w:cs="Tahoma"/>
          <w:lang w:eastAsia="en-US" w:bidi="he-IL"/>
        </w:rPr>
        <w:t>Επισημαίνεται ότι οι παραπάνω κρίσιμοι παράγοντες επιτυχίας του έργου είναι ενδεικτικοί. Οι υποψήφιοι ανάδοχοι οφείλουν στην προσφορά τους να αναπτύξουν τη δική τους προσέγγιση πάνω στους παράγοντες επιτυχίας και στους κινδύνους του έργου.</w:t>
      </w:r>
    </w:p>
    <w:p w14:paraId="7A496379" w14:textId="2E52AAC7" w:rsidR="00BB165E" w:rsidRPr="00702720" w:rsidRDefault="00221A48" w:rsidP="00221A48">
      <w:pPr>
        <w:rPr>
          <w:rFonts w:cs="Tahoma"/>
          <w:lang w:eastAsia="en-US" w:bidi="he-IL"/>
        </w:rPr>
      </w:pPr>
      <w:r w:rsidRPr="00702720">
        <w:rPr>
          <w:rFonts w:cs="Tahoma"/>
          <w:lang w:eastAsia="en-US" w:bidi="he-IL"/>
        </w:rPr>
        <w:t>Οι υποψήφιοι Ανάδοχοι οφείλουν με την προσφορά τους να καταθέσουν αναλυτικό πλάνο εντοπισμού – αναγνώρισης κινδύνων, που αφορούν τόσο τις δικές τους εργασίες όσο και τις Υπηρεσίες του ΕΛ.ΑΣ και ειδικά της  Διεύθυνσης Τροχαίας και    να προτείνουν αναλυτικό πλάνο διαχείρισης των κινδύνων αυτών. Η ανάλυση κινδύνων που θα καταθέσει ο Υποψήφιος Ανάδοχος θα ληφθεί υπόψη κατά την αξιολόγηση της τεχνικής προσφοράς του. Επιπλέον, η ανάλυση κινδύνων που θα προταθεί από τον υποψήφιο που θα αναλάβει την εκτέλεση του έργου, θα ενσωματωθεί στη Μελέτη Εφαρμογής.</w:t>
      </w:r>
    </w:p>
    <w:p w14:paraId="15FF7E16" w14:textId="0FA5970C" w:rsidR="00FB47D8" w:rsidRPr="00702720" w:rsidRDefault="00FB47D8" w:rsidP="007F5B86">
      <w:pPr>
        <w:pStyle w:val="Appendix-Heading3"/>
      </w:pPr>
      <w:bookmarkStart w:id="540" w:name="_Toc191630112"/>
      <w:r w:rsidRPr="00702720">
        <w:t>Αντικείμενο του Έργου</w:t>
      </w:r>
      <w:bookmarkEnd w:id="540"/>
    </w:p>
    <w:p w14:paraId="15F287E8" w14:textId="342DB656" w:rsidR="00036903" w:rsidRPr="00702720" w:rsidRDefault="00036903" w:rsidP="00BF6B20">
      <w:pPr>
        <w:pStyle w:val="Appendix-Heading4"/>
      </w:pPr>
      <w:r w:rsidRPr="00702720">
        <w:t>Εισαγωγή στο Αντικείμενο και τα Τμήματα της Σύμβασης</w:t>
      </w:r>
    </w:p>
    <w:p w14:paraId="3434E5D9" w14:textId="6F109732" w:rsidR="00221A48" w:rsidRPr="00702720" w:rsidRDefault="00221A48" w:rsidP="00221A48">
      <w:pPr>
        <w:rPr>
          <w:rFonts w:cs="Tahoma"/>
          <w:lang w:eastAsia="en-US" w:bidi="he-IL"/>
        </w:rPr>
      </w:pPr>
      <w:r w:rsidRPr="00702720">
        <w:rPr>
          <w:rFonts w:cs="Tahoma"/>
          <w:lang w:eastAsia="en-US" w:bidi="he-IL"/>
        </w:rPr>
        <w:t xml:space="preserve">Αντικείμενο του έργου αποτελεί η παροχή υπηρεσιών ανάπτυξης λογισμικού και χρήσης συναφών συνδρομητικών υπηρεσιών για τον σχεδιασμό, κατασκευή και υποστήριξη λειτουργίας του Ενιαίου Εθνικού Συστήματος Ψηφιακής Καταγραφής &amp; Διαχείρισης Ελέγχων &amp; Προστίμων της Τροχαίας/Ελληνικής Αστυνομίας. Στο έργο περιλαμβάνονται επίσης η εκπόνηση μελέτης εφαρμογής, η εγκατάσταση του συστήματος σε υποδομές φιλοξενίας, η πιλοτική λειτουργία, εκπαίδευση και η </w:t>
      </w:r>
      <w:r w:rsidR="00311C3D">
        <w:rPr>
          <w:rFonts w:cs="Tahoma"/>
          <w:lang w:eastAsia="en-US" w:bidi="he-IL"/>
        </w:rPr>
        <w:t>εγγύηση</w:t>
      </w:r>
      <w:r w:rsidRPr="00702720">
        <w:rPr>
          <w:rFonts w:cs="Tahoma"/>
          <w:lang w:eastAsia="en-US" w:bidi="he-IL"/>
        </w:rPr>
        <w:t xml:space="preserve"> του συστήματος για </w:t>
      </w:r>
      <w:r w:rsidR="00311C3D">
        <w:rPr>
          <w:rFonts w:cs="Tahoma"/>
          <w:lang w:eastAsia="en-US" w:bidi="he-IL"/>
        </w:rPr>
        <w:t>ένα</w:t>
      </w:r>
      <w:r w:rsidRPr="00702720">
        <w:rPr>
          <w:rFonts w:cs="Tahoma"/>
          <w:lang w:eastAsia="en-US" w:bidi="he-IL"/>
        </w:rPr>
        <w:t xml:space="preserve"> έτ</w:t>
      </w:r>
      <w:r w:rsidR="00311C3D">
        <w:rPr>
          <w:rFonts w:cs="Tahoma"/>
          <w:lang w:eastAsia="en-US" w:bidi="he-IL"/>
        </w:rPr>
        <w:t>ος</w:t>
      </w:r>
      <w:r w:rsidRPr="00702720">
        <w:rPr>
          <w:rFonts w:cs="Tahoma"/>
          <w:lang w:eastAsia="en-US" w:bidi="he-IL"/>
        </w:rPr>
        <w:t>.</w:t>
      </w:r>
    </w:p>
    <w:p w14:paraId="6C628421" w14:textId="77777777" w:rsidR="00221A48" w:rsidRPr="00702720" w:rsidRDefault="00221A48" w:rsidP="00221A48">
      <w:pPr>
        <w:rPr>
          <w:rFonts w:cs="Tahoma"/>
          <w:lang w:eastAsia="en-US" w:bidi="he-IL"/>
        </w:rPr>
      </w:pPr>
    </w:p>
    <w:p w14:paraId="1A73DF13" w14:textId="558EF358" w:rsidR="00221A48" w:rsidRPr="00702720" w:rsidRDefault="00221A48" w:rsidP="00221A48">
      <w:pPr>
        <w:rPr>
          <w:rFonts w:cs="Tahoma"/>
          <w:lang w:eastAsia="en-US" w:bidi="he-IL"/>
        </w:rPr>
      </w:pPr>
      <w:r w:rsidRPr="00702720">
        <w:rPr>
          <w:rFonts w:cs="Tahoma"/>
          <w:lang w:eastAsia="en-US" w:bidi="he-IL"/>
        </w:rPr>
        <w:t>Το έργο αποτελείται από δύο τμήματα:</w:t>
      </w:r>
    </w:p>
    <w:p w14:paraId="6A41A3C2" w14:textId="718DF6FB" w:rsidR="00221A48" w:rsidRPr="00702720" w:rsidRDefault="00221A48" w:rsidP="00221A48">
      <w:pPr>
        <w:rPr>
          <w:rFonts w:cs="Tahoma"/>
          <w:lang w:eastAsia="en-US" w:bidi="he-IL"/>
        </w:rPr>
      </w:pPr>
      <w:r w:rsidRPr="00702720">
        <w:rPr>
          <w:rFonts w:cs="Tahoma"/>
          <w:lang w:eastAsia="en-US" w:bidi="he-IL"/>
        </w:rPr>
        <w:t>Τμήμα 1: Σχεδιασμός, Ανάπτυξη &amp; Υποστήριξη Λειτουργίας Ενιαίου Πληροφοριακού Συστήματος Ψηφιακής Καταγραφής &amp; Διαχείρισης Ελέγχων &amp; Προστίμων Τροχαίας-Ελληνικής Αστυνομίας</w:t>
      </w:r>
    </w:p>
    <w:p w14:paraId="73342ABB" w14:textId="2E8C6A14" w:rsidR="00221A48" w:rsidRPr="00702720" w:rsidRDefault="00221A48" w:rsidP="00221A48">
      <w:pPr>
        <w:rPr>
          <w:rFonts w:cs="Tahoma"/>
          <w:lang w:eastAsia="en-US" w:bidi="he-IL"/>
        </w:rPr>
      </w:pPr>
      <w:r w:rsidRPr="00702720">
        <w:rPr>
          <w:rFonts w:cs="Tahoma"/>
          <w:lang w:eastAsia="en-US" w:bidi="he-IL"/>
        </w:rPr>
        <w:t xml:space="preserve">Τμήμα 2: Προμήθεια λογισμικού &amp; υποστηρικτικών υπηρεσιών για την </w:t>
      </w:r>
      <w:proofErr w:type="spellStart"/>
      <w:r w:rsidRPr="00702720">
        <w:rPr>
          <w:rFonts w:cs="Tahoma"/>
          <w:lang w:eastAsia="en-US" w:bidi="he-IL"/>
        </w:rPr>
        <w:t>διαλειτουργικότητα</w:t>
      </w:r>
      <w:proofErr w:type="spellEnd"/>
      <w:r w:rsidRPr="00702720">
        <w:rPr>
          <w:rFonts w:cs="Tahoma"/>
          <w:lang w:eastAsia="en-US" w:bidi="he-IL"/>
        </w:rPr>
        <w:t xml:space="preserve"> του Ενιαίου Συστήματος Ψηφιακής Καταγραφής &amp; Διαχείρισης Ελέγχων &amp; Προστίμων Τροχαίας με τους υφιστάμενους οπτικούς αισθητήρες (κάμερες) ελέγχου τροχαίων παραβάσεων που έχον εγκατασταθεί ανά την επικράτεια</w:t>
      </w:r>
    </w:p>
    <w:p w14:paraId="00121822" w14:textId="77777777" w:rsidR="00221A48" w:rsidRPr="00702720" w:rsidRDefault="00221A48" w:rsidP="00221A48">
      <w:pPr>
        <w:rPr>
          <w:rFonts w:cs="Tahoma"/>
          <w:lang w:eastAsia="en-US" w:bidi="he-IL"/>
        </w:rPr>
      </w:pPr>
      <w:r w:rsidRPr="00702720">
        <w:rPr>
          <w:rFonts w:cs="Tahoma"/>
          <w:lang w:eastAsia="en-US" w:bidi="he-IL"/>
        </w:rPr>
        <w:lastRenderedPageBreak/>
        <w:t xml:space="preserve">Το Ενιαίο Σύστημα Ψηφιακής Καταγραφής &amp; Διαχείρισης Ελέγχων &amp; Προστίμων Τροχαίας/Ελληνικής Αστυνομίας θα αποτελεί το κεντρικό σύστημα καταγραφής και διαχείρισης των ελέγχων και προστίμων που διενεργεί η Τροχαία/Ελληνική Αστυνομία ανά την επικράτεια. Θα </w:t>
      </w:r>
      <w:proofErr w:type="spellStart"/>
      <w:r w:rsidRPr="00702720">
        <w:rPr>
          <w:rFonts w:cs="Tahoma"/>
          <w:lang w:eastAsia="en-US" w:bidi="he-IL"/>
        </w:rPr>
        <w:t>διαλειτουργεί</w:t>
      </w:r>
      <w:proofErr w:type="spellEnd"/>
      <w:r w:rsidRPr="00702720">
        <w:rPr>
          <w:rFonts w:cs="Tahoma"/>
          <w:lang w:eastAsia="en-US" w:bidi="he-IL"/>
        </w:rPr>
        <w:t xml:space="preserve"> με υφιστάμενους και μελλοντικούς οπτικούς αισθητήρες (κάμερες) ελέγχου και αποτροπής τροχαίων παραβάσεων, θα επεξεργάζεται και θα αναλύει το δεδομένα των αισθητήρων-καμερών, ενώ θα ψηφιοποιεί πλήρως τη διαδικασία ελέγχου και έκδοσης κυρωτικών πράξεων (προστίμων) στο πεδίο. Επιπρόσθετα θα </w:t>
      </w:r>
      <w:proofErr w:type="spellStart"/>
      <w:r w:rsidRPr="00702720">
        <w:rPr>
          <w:rFonts w:cs="Tahoma"/>
          <w:lang w:eastAsia="en-US" w:bidi="he-IL"/>
        </w:rPr>
        <w:t>διαλειτουργεί</w:t>
      </w:r>
      <w:proofErr w:type="spellEnd"/>
      <w:r w:rsidRPr="00702720">
        <w:rPr>
          <w:rFonts w:cs="Tahoma"/>
          <w:lang w:eastAsia="en-US" w:bidi="he-IL"/>
        </w:rPr>
        <w:t xml:space="preserve"> με υφιστάμενα πληροφοριακά συστήματα του Δημοσίου Τομέα (π.χ. Μητρώο Οχημάτων, Μητρώο Πολιτών κ.α.) για την αυτοματοποιημένη και σε πραγματικό χρόνο άντληση δεδομένων που αφορούν το ελεγχόμενο όχημα, θα επιτρέπει την ψηφιακή υποβολή ενστάσεων καθώς και την ηλεκτρονική πληρωμή των </w:t>
      </w:r>
      <w:proofErr w:type="spellStart"/>
      <w:r w:rsidRPr="00702720">
        <w:rPr>
          <w:rFonts w:cs="Tahoma"/>
          <w:lang w:eastAsia="en-US" w:bidi="he-IL"/>
        </w:rPr>
        <w:t>εκδοθέντων</w:t>
      </w:r>
      <w:proofErr w:type="spellEnd"/>
      <w:r w:rsidRPr="00702720">
        <w:rPr>
          <w:rFonts w:cs="Tahoma"/>
          <w:lang w:eastAsia="en-US" w:bidi="he-IL"/>
        </w:rPr>
        <w:t xml:space="preserve"> προστίμων. Τέλος, ειδικές προγραμματιστικές </w:t>
      </w:r>
      <w:proofErr w:type="spellStart"/>
      <w:r w:rsidRPr="00702720">
        <w:rPr>
          <w:rFonts w:cs="Tahoma"/>
          <w:lang w:eastAsia="en-US" w:bidi="he-IL"/>
        </w:rPr>
        <w:t>διεπαφές</w:t>
      </w:r>
      <w:proofErr w:type="spellEnd"/>
      <w:r w:rsidRPr="00702720">
        <w:rPr>
          <w:rFonts w:cs="Tahoma"/>
          <w:lang w:eastAsia="en-US" w:bidi="he-IL"/>
        </w:rPr>
        <w:t xml:space="preserve"> </w:t>
      </w:r>
      <w:proofErr w:type="spellStart"/>
      <w:r w:rsidRPr="00702720">
        <w:rPr>
          <w:rFonts w:cs="Tahoma"/>
          <w:lang w:eastAsia="en-US" w:bidi="he-IL"/>
        </w:rPr>
        <w:t>διαλειτουργικότητας</w:t>
      </w:r>
      <w:proofErr w:type="spellEnd"/>
      <w:r w:rsidRPr="00702720">
        <w:rPr>
          <w:rFonts w:cs="Tahoma"/>
          <w:lang w:eastAsia="en-US" w:bidi="he-IL"/>
        </w:rPr>
        <w:t xml:space="preserve"> θα ενημερώνουν σε πραγματικό χρόνο συστήματα τρίτων φορέων του ευρύτερου δημοσίου τομέα (π.χ. ΟΤΑ) για δεδομένα που σχετίζονται με τομείς της αρμοδιότητας τους (π.χ. αναλογούντα έσοδα από πρόστιμα).</w:t>
      </w:r>
    </w:p>
    <w:p w14:paraId="29D23DF6" w14:textId="5E848634" w:rsidR="0044680B" w:rsidRPr="00702720" w:rsidRDefault="0044680B" w:rsidP="0044680B">
      <w:pPr>
        <w:rPr>
          <w:rFonts w:cs="Tahoma"/>
        </w:rPr>
      </w:pPr>
      <w:r w:rsidRPr="00702720">
        <w:rPr>
          <w:rFonts w:cs="Tahoma"/>
        </w:rPr>
        <w:t xml:space="preserve">Τα </w:t>
      </w:r>
      <w:r w:rsidR="005851BD" w:rsidRPr="00702720">
        <w:rPr>
          <w:rFonts w:cs="Tahoma"/>
        </w:rPr>
        <w:t xml:space="preserve">Τμήματα </w:t>
      </w:r>
      <w:r w:rsidRPr="00702720">
        <w:rPr>
          <w:rFonts w:cs="Tahoma"/>
        </w:rPr>
        <w:t xml:space="preserve">1 και 2 έχουν τον κύριο όγκο των τεχνικών απαιτήσεων </w:t>
      </w:r>
      <w:r w:rsidR="005851BD" w:rsidRPr="00702720">
        <w:rPr>
          <w:rFonts w:cs="Tahoma"/>
        </w:rPr>
        <w:t>καθώς</w:t>
      </w:r>
      <w:r w:rsidRPr="00702720">
        <w:rPr>
          <w:rFonts w:cs="Tahoma"/>
        </w:rPr>
        <w:t xml:space="preserve"> συνδέονται με μια σειρά από συμπληρωματικές υπηρεσίες με σκοπό να εξυπηρετήσουν πολλαπλά σενάρια χρήσης με τα πιο επιτελικά να περιγράφονται ως εξής:</w:t>
      </w:r>
    </w:p>
    <w:p w14:paraId="6D63632F" w14:textId="77777777" w:rsidR="0044680B" w:rsidRPr="00702720" w:rsidRDefault="0044680B" w:rsidP="003A7B0C">
      <w:pPr>
        <w:numPr>
          <w:ilvl w:val="0"/>
          <w:numId w:val="84"/>
        </w:numPr>
        <w:tabs>
          <w:tab w:val="clear" w:pos="0"/>
          <w:tab w:val="clear" w:pos="709"/>
          <w:tab w:val="clear" w:pos="1134"/>
        </w:tabs>
        <w:suppressAutoHyphens w:val="0"/>
        <w:spacing w:before="120"/>
        <w:ind w:hanging="357"/>
        <w:rPr>
          <w:rFonts w:cs="Tahoma"/>
        </w:rPr>
      </w:pPr>
      <w:r w:rsidRPr="00702720">
        <w:rPr>
          <w:rFonts w:cs="Tahoma"/>
        </w:rPr>
        <w:t>Δημιουργία κυρωτικής πράξης/παράβασης από την Τροχαία/Ελληνική Αστυνομία ανά την επικράτεια. Το πρόστιμο μπορεί να δημιουργηθεί από:</w:t>
      </w:r>
    </w:p>
    <w:p w14:paraId="18E0E3B6" w14:textId="77777777" w:rsidR="0044680B" w:rsidRPr="00702720" w:rsidRDefault="0044680B" w:rsidP="003A7B0C">
      <w:pPr>
        <w:numPr>
          <w:ilvl w:val="1"/>
          <w:numId w:val="84"/>
        </w:numPr>
        <w:tabs>
          <w:tab w:val="clear" w:pos="0"/>
          <w:tab w:val="clear" w:pos="709"/>
          <w:tab w:val="clear" w:pos="1134"/>
        </w:tabs>
        <w:suppressAutoHyphens w:val="0"/>
        <w:spacing w:before="120"/>
        <w:ind w:hanging="357"/>
        <w:rPr>
          <w:rFonts w:cs="Tahoma"/>
        </w:rPr>
      </w:pPr>
      <w:r w:rsidRPr="00702720">
        <w:rPr>
          <w:rFonts w:cs="Tahoma"/>
        </w:rPr>
        <w:t xml:space="preserve">Έναν αστυνομικό της Τροχαίας στο πεδίο με τη χρήση τερματικής συσκευής που και συνδεδεμένου εκτυπωτή προστίμων έπειτα από σχετικό έλεγχο σε οδηγό/όχημα. </w:t>
      </w:r>
    </w:p>
    <w:p w14:paraId="068C6FD9" w14:textId="77777777" w:rsidR="0044680B" w:rsidRPr="00702720" w:rsidRDefault="0044680B" w:rsidP="003A7B0C">
      <w:pPr>
        <w:numPr>
          <w:ilvl w:val="1"/>
          <w:numId w:val="84"/>
        </w:numPr>
        <w:tabs>
          <w:tab w:val="clear" w:pos="0"/>
          <w:tab w:val="clear" w:pos="709"/>
          <w:tab w:val="clear" w:pos="1134"/>
        </w:tabs>
        <w:suppressAutoHyphens w:val="0"/>
        <w:spacing w:before="120"/>
        <w:ind w:hanging="357"/>
        <w:rPr>
          <w:rFonts w:cs="Tahoma"/>
        </w:rPr>
      </w:pPr>
      <w:r w:rsidRPr="00702720">
        <w:rPr>
          <w:rFonts w:cs="Tahoma"/>
        </w:rPr>
        <w:t>Οπτικούς αισθητήρες (κάμερες) που εντοπίζουν αυτόματα κυκλοφοριακές παραβάσεις ανά την επικράτεια και τις καταγράφουν σε ειδική ψηφιακή αποθηκευτική υποδομή. Μέχρι την βεβαίωση της πιθανής παράβασης σε πρόστιμο από διαχειριστή της αστυνομίας τέτοιες παραβάσεις θεωρούνται “υποψήφιες”.</w:t>
      </w:r>
    </w:p>
    <w:p w14:paraId="54AB8A2F" w14:textId="77777777" w:rsidR="0044680B" w:rsidRPr="00702720" w:rsidRDefault="0044680B" w:rsidP="003A7B0C">
      <w:pPr>
        <w:numPr>
          <w:ilvl w:val="0"/>
          <w:numId w:val="84"/>
        </w:numPr>
        <w:tabs>
          <w:tab w:val="clear" w:pos="0"/>
          <w:tab w:val="clear" w:pos="709"/>
          <w:tab w:val="clear" w:pos="1134"/>
        </w:tabs>
        <w:suppressAutoHyphens w:val="0"/>
        <w:spacing w:before="120"/>
        <w:ind w:hanging="357"/>
        <w:rPr>
          <w:rFonts w:cs="Tahoma"/>
        </w:rPr>
      </w:pPr>
      <w:r w:rsidRPr="00702720">
        <w:rPr>
          <w:rFonts w:cs="Tahoma"/>
        </w:rPr>
        <w:t>Διαχείριση των προστίμων και των υποψήφιων παραβάσεων από διαπιστευμένους διαχειριστές του πληροφοριακού συστήματος:</w:t>
      </w:r>
    </w:p>
    <w:p w14:paraId="53E1094F" w14:textId="77777777" w:rsidR="0044680B" w:rsidRPr="00702720" w:rsidRDefault="0044680B" w:rsidP="003A7B0C">
      <w:pPr>
        <w:numPr>
          <w:ilvl w:val="1"/>
          <w:numId w:val="84"/>
        </w:numPr>
        <w:tabs>
          <w:tab w:val="clear" w:pos="0"/>
          <w:tab w:val="clear" w:pos="709"/>
          <w:tab w:val="clear" w:pos="1134"/>
        </w:tabs>
        <w:suppressAutoHyphens w:val="0"/>
        <w:spacing w:before="120"/>
        <w:ind w:hanging="357"/>
        <w:rPr>
          <w:rFonts w:cs="Tahoma"/>
        </w:rPr>
      </w:pPr>
      <w:r w:rsidRPr="00702720">
        <w:rPr>
          <w:rFonts w:cs="Tahoma"/>
        </w:rPr>
        <w:t>Προβολή όλων των προστίμων και της κατάστασης τους.</w:t>
      </w:r>
    </w:p>
    <w:p w14:paraId="7B2F0C8A" w14:textId="77777777" w:rsidR="0044680B" w:rsidRPr="00702720" w:rsidRDefault="0044680B" w:rsidP="003A7B0C">
      <w:pPr>
        <w:numPr>
          <w:ilvl w:val="1"/>
          <w:numId w:val="84"/>
        </w:numPr>
        <w:tabs>
          <w:tab w:val="clear" w:pos="0"/>
          <w:tab w:val="clear" w:pos="709"/>
          <w:tab w:val="clear" w:pos="1134"/>
        </w:tabs>
        <w:suppressAutoHyphens w:val="0"/>
        <w:spacing w:before="120"/>
        <w:ind w:hanging="357"/>
        <w:rPr>
          <w:rFonts w:cs="Tahoma"/>
        </w:rPr>
      </w:pPr>
      <w:r w:rsidRPr="00702720">
        <w:rPr>
          <w:rFonts w:cs="Tahoma"/>
        </w:rPr>
        <w:t>Έλεγχος και μετατροπή υποψήφιων προστίμων από οπτικούς αισθητήρες σε πρόστιμα ισοδύναμα με αυτά που εκδόθηκαν από τους αστυνομικούς στο πεδίο.</w:t>
      </w:r>
    </w:p>
    <w:p w14:paraId="5700F91A" w14:textId="77777777" w:rsidR="0044680B" w:rsidRPr="00702720" w:rsidRDefault="0044680B" w:rsidP="003A7B0C">
      <w:pPr>
        <w:numPr>
          <w:ilvl w:val="0"/>
          <w:numId w:val="84"/>
        </w:numPr>
        <w:tabs>
          <w:tab w:val="clear" w:pos="0"/>
          <w:tab w:val="clear" w:pos="709"/>
          <w:tab w:val="clear" w:pos="1134"/>
        </w:tabs>
        <w:suppressAutoHyphens w:val="0"/>
        <w:spacing w:before="120"/>
        <w:ind w:hanging="357"/>
        <w:rPr>
          <w:rFonts w:cs="Tahoma"/>
        </w:rPr>
      </w:pPr>
      <w:r w:rsidRPr="00702720">
        <w:rPr>
          <w:rFonts w:cs="Tahoma"/>
        </w:rPr>
        <w:t>Πρόσβαση στους πολίτες</w:t>
      </w:r>
    </w:p>
    <w:p w14:paraId="5B6134BC" w14:textId="1D1D5907" w:rsidR="0044680B" w:rsidRPr="00702720" w:rsidRDefault="0044680B" w:rsidP="003A7B0C">
      <w:pPr>
        <w:numPr>
          <w:ilvl w:val="1"/>
          <w:numId w:val="84"/>
        </w:numPr>
        <w:tabs>
          <w:tab w:val="clear" w:pos="0"/>
          <w:tab w:val="clear" w:pos="709"/>
          <w:tab w:val="clear" w:pos="1134"/>
        </w:tabs>
        <w:suppressAutoHyphens w:val="0"/>
        <w:spacing w:before="120"/>
        <w:ind w:hanging="357"/>
        <w:rPr>
          <w:rFonts w:cs="Tahoma"/>
        </w:rPr>
      </w:pPr>
      <w:r w:rsidRPr="00702720">
        <w:rPr>
          <w:rFonts w:cs="Tahoma"/>
        </w:rPr>
        <w:t>Πληρωμή ενός προστίμου που έχει επιβεβαιωθεί στο πεδίο από αστυνομικό ή αυτ</w:t>
      </w:r>
      <w:r w:rsidR="005851BD" w:rsidRPr="00702720">
        <w:rPr>
          <w:rFonts w:cs="Tahoma"/>
        </w:rPr>
        <w:t>ο</w:t>
      </w:r>
      <w:r w:rsidRPr="00702720">
        <w:rPr>
          <w:rFonts w:cs="Tahoma"/>
        </w:rPr>
        <w:t>ματοποιημένα από κάμερα.</w:t>
      </w:r>
    </w:p>
    <w:p w14:paraId="3B30E56B" w14:textId="77777777" w:rsidR="0044680B" w:rsidRPr="00702720" w:rsidRDefault="0044680B" w:rsidP="003A7B0C">
      <w:pPr>
        <w:numPr>
          <w:ilvl w:val="1"/>
          <w:numId w:val="84"/>
        </w:numPr>
        <w:tabs>
          <w:tab w:val="clear" w:pos="0"/>
          <w:tab w:val="clear" w:pos="709"/>
          <w:tab w:val="clear" w:pos="1134"/>
        </w:tabs>
        <w:suppressAutoHyphens w:val="0"/>
        <w:spacing w:before="120"/>
        <w:ind w:hanging="357"/>
        <w:rPr>
          <w:rFonts w:cs="Tahoma"/>
        </w:rPr>
      </w:pPr>
      <w:r w:rsidRPr="00702720">
        <w:rPr>
          <w:rFonts w:cs="Tahoma"/>
        </w:rPr>
        <w:t>Καταχώρηση ένστασης/αντιρρήσεων για ένα πρόστιμο και προαιρετικά αιτήματος συνομιλίας/έκθεσης προφορικών αντιρρήσεων με αρμόδιο διαχειριστή.</w:t>
      </w:r>
    </w:p>
    <w:p w14:paraId="5DDDFA88" w14:textId="77777777" w:rsidR="0044680B" w:rsidRPr="00702720" w:rsidRDefault="0044680B" w:rsidP="003A7B0C">
      <w:pPr>
        <w:numPr>
          <w:ilvl w:val="1"/>
          <w:numId w:val="84"/>
        </w:numPr>
        <w:tabs>
          <w:tab w:val="clear" w:pos="0"/>
          <w:tab w:val="clear" w:pos="709"/>
          <w:tab w:val="clear" w:pos="1134"/>
        </w:tabs>
        <w:suppressAutoHyphens w:val="0"/>
        <w:spacing w:before="120"/>
        <w:ind w:hanging="357"/>
        <w:rPr>
          <w:rFonts w:cs="Tahoma"/>
        </w:rPr>
      </w:pPr>
      <w:r w:rsidRPr="00702720">
        <w:rPr>
          <w:rFonts w:cs="Tahoma"/>
        </w:rPr>
        <w:t>Ενημέρωση για συνολική εξέλιξη ενός προστίμου.</w:t>
      </w:r>
    </w:p>
    <w:p w14:paraId="27E12A3F" w14:textId="77777777" w:rsidR="0044680B" w:rsidRPr="00702720" w:rsidRDefault="0044680B" w:rsidP="003A7B0C">
      <w:pPr>
        <w:numPr>
          <w:ilvl w:val="0"/>
          <w:numId w:val="84"/>
        </w:numPr>
        <w:tabs>
          <w:tab w:val="clear" w:pos="0"/>
          <w:tab w:val="clear" w:pos="709"/>
          <w:tab w:val="clear" w:pos="1134"/>
        </w:tabs>
        <w:suppressAutoHyphens w:val="0"/>
        <w:spacing w:before="120"/>
        <w:ind w:hanging="357"/>
        <w:rPr>
          <w:rFonts w:cs="Tahoma"/>
        </w:rPr>
      </w:pPr>
      <w:r w:rsidRPr="00702720">
        <w:rPr>
          <w:rFonts w:cs="Tahoma"/>
        </w:rPr>
        <w:t>Διαχείριση Ενστάσεων πολιτών από διαπιστευμένους διαχειριστές του πληροφοριακού συστήματος:</w:t>
      </w:r>
    </w:p>
    <w:p w14:paraId="041E6983" w14:textId="77777777" w:rsidR="0044680B" w:rsidRPr="00702720" w:rsidRDefault="0044680B" w:rsidP="003A7B0C">
      <w:pPr>
        <w:numPr>
          <w:ilvl w:val="1"/>
          <w:numId w:val="84"/>
        </w:numPr>
        <w:tabs>
          <w:tab w:val="clear" w:pos="0"/>
          <w:tab w:val="clear" w:pos="709"/>
          <w:tab w:val="clear" w:pos="1134"/>
        </w:tabs>
        <w:suppressAutoHyphens w:val="0"/>
        <w:spacing w:before="120"/>
        <w:ind w:hanging="357"/>
        <w:rPr>
          <w:rFonts w:cs="Tahoma"/>
        </w:rPr>
      </w:pPr>
      <w:r w:rsidRPr="00702720">
        <w:rPr>
          <w:rFonts w:cs="Tahoma"/>
        </w:rPr>
        <w:t>Επεξεργασία στοιχείων ένστασης και αντίστοιχη έγκριση ή απόρριψη τους.</w:t>
      </w:r>
    </w:p>
    <w:p w14:paraId="1DC28A07" w14:textId="77777777" w:rsidR="0044680B" w:rsidRPr="00702720" w:rsidRDefault="0044680B" w:rsidP="003A7B0C">
      <w:pPr>
        <w:numPr>
          <w:ilvl w:val="1"/>
          <w:numId w:val="84"/>
        </w:numPr>
        <w:tabs>
          <w:tab w:val="clear" w:pos="0"/>
          <w:tab w:val="clear" w:pos="709"/>
          <w:tab w:val="clear" w:pos="1134"/>
        </w:tabs>
        <w:suppressAutoHyphens w:val="0"/>
        <w:spacing w:before="120"/>
        <w:ind w:hanging="357"/>
        <w:rPr>
          <w:rFonts w:cs="Tahoma"/>
        </w:rPr>
      </w:pPr>
      <w:r w:rsidRPr="00702720">
        <w:rPr>
          <w:rFonts w:cs="Tahoma"/>
        </w:rPr>
        <w:t>Διαχείριση ραντεβού συνομιλίας με τους πολίτες που ζήτησαν ακρόαση.</w:t>
      </w:r>
    </w:p>
    <w:p w14:paraId="51346E3F" w14:textId="77777777" w:rsidR="00221A48" w:rsidRPr="00702720" w:rsidRDefault="00221A48" w:rsidP="00221A48">
      <w:pPr>
        <w:rPr>
          <w:rFonts w:cs="Tahoma"/>
          <w:lang w:eastAsia="en-US" w:bidi="he-IL"/>
        </w:rPr>
      </w:pPr>
    </w:p>
    <w:p w14:paraId="637652EF" w14:textId="43012C42" w:rsidR="00221A48" w:rsidRPr="00702720" w:rsidRDefault="00221A48" w:rsidP="00BF6B20">
      <w:pPr>
        <w:pStyle w:val="Appendix-Heading4"/>
      </w:pPr>
      <w:r w:rsidRPr="00702720">
        <w:t xml:space="preserve">Τμήμα 1: </w:t>
      </w:r>
    </w:p>
    <w:p w14:paraId="382C9D2C" w14:textId="77777777" w:rsidR="002F56E3" w:rsidRPr="00702720" w:rsidRDefault="002F56E3" w:rsidP="002F56E3">
      <w:pPr>
        <w:rPr>
          <w:rFonts w:cs="Tahoma"/>
        </w:rPr>
      </w:pPr>
      <w:r w:rsidRPr="00702720">
        <w:rPr>
          <w:rFonts w:cs="Tahoma"/>
        </w:rPr>
        <w:t xml:space="preserve">Το Ενιαίο Σύστημα Ψηφιακής Καταγραφής &amp; Διαχείρισης Ελέγχων και Προστίμων Τροχαίας/Ελληνικής Αστυνομίας θα αποτελεί το κεντρικό πληροφοριακό σύστημα των ελέγχων που διενεργούνται καθώς και των προστίμων που εκδίδονται από την Τροχαία/Ελληνική Αστυνομία ανά </w:t>
      </w:r>
      <w:r w:rsidRPr="00702720">
        <w:rPr>
          <w:rFonts w:cs="Tahoma"/>
        </w:rPr>
        <w:lastRenderedPageBreak/>
        <w:t xml:space="preserve">την επικράτεια. Το σύστημα θα </w:t>
      </w:r>
      <w:proofErr w:type="spellStart"/>
      <w:r w:rsidRPr="00702720">
        <w:rPr>
          <w:rFonts w:cs="Tahoma"/>
        </w:rPr>
        <w:t>διαλειτουργεί</w:t>
      </w:r>
      <w:proofErr w:type="spellEnd"/>
      <w:r w:rsidRPr="00702720">
        <w:rPr>
          <w:rFonts w:cs="Tahoma"/>
        </w:rPr>
        <w:t xml:space="preserve"> με υφιστάμενους και μελλοντικούς οπτικούς αισθητήρες (κάμερες) ελέγχου και αποτροπής τροχαίων παραβάσεων, θα επεξεργάζεται και θα αναλύει το δεδομένα των αισθητήρων-καμερών, ενώ θα ψηφιοποιεί πλήρως τη διαδικασία ελέγχου και έκδοσης κυρωτικών πράξεων (προστίμων) στο πεδίο με τη χρήση φορητών συσκευών συμβάλλοντας καθοριστικά στον ψηφιακό μετασχηματισμό της Τροχαίας/Ελληνικής Αστυνομίας. </w:t>
      </w:r>
    </w:p>
    <w:p w14:paraId="006BD3EB" w14:textId="77777777" w:rsidR="002F56E3" w:rsidRPr="00702720" w:rsidRDefault="002F56E3" w:rsidP="002F56E3">
      <w:pPr>
        <w:rPr>
          <w:rFonts w:cs="Tahoma"/>
        </w:rPr>
      </w:pPr>
      <w:r w:rsidRPr="00702720">
        <w:rPr>
          <w:rFonts w:cs="Tahoma"/>
        </w:rPr>
        <w:t xml:space="preserve">Με σκοπό την διευκόλυνση και την καλύτερη εμπειρία για όλους τους εμπλεκόμενους, το νέο σύστημα θα </w:t>
      </w:r>
      <w:proofErr w:type="spellStart"/>
      <w:r w:rsidRPr="00702720">
        <w:rPr>
          <w:rFonts w:cs="Tahoma"/>
        </w:rPr>
        <w:t>διαλειτουργεί</w:t>
      </w:r>
      <w:proofErr w:type="spellEnd"/>
      <w:r w:rsidRPr="00702720">
        <w:rPr>
          <w:rFonts w:cs="Tahoma"/>
        </w:rPr>
        <w:t xml:space="preserve"> με υφιστάμενα πληροφοριακά συστήματα του Δημοσίου Τομέα (ενδεικτικά με: Μητρώο Οχημάτων, Μητρώο Πολιτών κ.α.) για την αυτοματοποιημένη και σε πραγματικό χρόνο άντληση δεδομένων που αφορούν το ελεγχόμενο όχημα. Θα επιτρέπει επιπλέον την ψηφιακή υποβολή ενστάσεων καθώς και την ηλεκτρονική πληρωμή των </w:t>
      </w:r>
      <w:proofErr w:type="spellStart"/>
      <w:r w:rsidRPr="00702720">
        <w:rPr>
          <w:rFonts w:cs="Tahoma"/>
        </w:rPr>
        <w:t>εκδοθέντων</w:t>
      </w:r>
      <w:proofErr w:type="spellEnd"/>
      <w:r w:rsidRPr="00702720">
        <w:rPr>
          <w:rFonts w:cs="Tahoma"/>
        </w:rPr>
        <w:t xml:space="preserve"> προστίμων. </w:t>
      </w:r>
    </w:p>
    <w:p w14:paraId="7270DE25" w14:textId="77777777" w:rsidR="002F56E3" w:rsidRPr="00702720" w:rsidRDefault="002F56E3" w:rsidP="002F56E3">
      <w:pPr>
        <w:rPr>
          <w:rFonts w:cs="Tahoma"/>
        </w:rPr>
      </w:pPr>
      <w:r w:rsidRPr="00702720">
        <w:rPr>
          <w:rFonts w:cs="Tahoma"/>
        </w:rPr>
        <w:t xml:space="preserve">Τέλος, ειδικές προγραμματιστικές </w:t>
      </w:r>
      <w:proofErr w:type="spellStart"/>
      <w:r w:rsidRPr="00702720">
        <w:rPr>
          <w:rFonts w:cs="Tahoma"/>
        </w:rPr>
        <w:t>διεπαφές</w:t>
      </w:r>
      <w:proofErr w:type="spellEnd"/>
      <w:r w:rsidRPr="00702720">
        <w:rPr>
          <w:rFonts w:cs="Tahoma"/>
        </w:rPr>
        <w:t xml:space="preserve"> </w:t>
      </w:r>
      <w:proofErr w:type="spellStart"/>
      <w:r w:rsidRPr="00702720">
        <w:rPr>
          <w:rFonts w:cs="Tahoma"/>
        </w:rPr>
        <w:t>διαλειτουργικότητας</w:t>
      </w:r>
      <w:proofErr w:type="spellEnd"/>
      <w:r w:rsidRPr="00702720">
        <w:rPr>
          <w:rFonts w:cs="Tahoma"/>
        </w:rPr>
        <w:t xml:space="preserve"> θα ενημερώνουν σε πραγματικό χρόνο συστήματα τρίτων φορέων του ευρύτερου δημοσίου τομέα (π.χ. ΟΤΑ) για δεδομένα που σχετίζονται με τομείς της αρμοδιότητας τους. Ενδεικτικά, τα δεδομένα αυτά περιλαμβάνουν τα αναλογούντα έσοδα από πρόστιμα.</w:t>
      </w:r>
    </w:p>
    <w:p w14:paraId="7EACDF47" w14:textId="646B022C" w:rsidR="002F56E3" w:rsidRPr="00702720" w:rsidRDefault="002F56E3" w:rsidP="002F56E3">
      <w:pPr>
        <w:rPr>
          <w:rFonts w:cs="Tahoma"/>
        </w:rPr>
      </w:pPr>
      <w:r w:rsidRPr="00702720">
        <w:rPr>
          <w:rFonts w:cs="Tahoma"/>
        </w:rPr>
        <w:t>Αναλύοντας περισσότερο τα ανωτέρω, το Ενιαίο Σύστημα Ψηφιακής Καταγραφής &amp; Διαχείρισης Ελέγχων και Προστίμων Τροχαίας/Ελληνικής Αστυνομίας θα αποτελείται από τα παρακάτω συστήματα και υποσυστήματα αυτών:</w:t>
      </w:r>
    </w:p>
    <w:p w14:paraId="48FEAB31" w14:textId="77777777" w:rsidR="002F56E3" w:rsidRPr="00702720" w:rsidRDefault="002F56E3" w:rsidP="002F56E3">
      <w:pPr>
        <w:rPr>
          <w:rFonts w:cs="Tahoma"/>
        </w:rPr>
      </w:pPr>
      <w:r w:rsidRPr="00702720">
        <w:rPr>
          <w:rFonts w:cs="Tahoma"/>
        </w:rPr>
        <w:t xml:space="preserve"> </w:t>
      </w:r>
    </w:p>
    <w:p w14:paraId="6CFA4F24" w14:textId="77777777" w:rsidR="002F56E3" w:rsidRPr="00702720" w:rsidRDefault="002F56E3" w:rsidP="003A7B0C">
      <w:pPr>
        <w:numPr>
          <w:ilvl w:val="0"/>
          <w:numId w:val="85"/>
        </w:numPr>
        <w:tabs>
          <w:tab w:val="clear" w:pos="0"/>
          <w:tab w:val="clear" w:pos="709"/>
          <w:tab w:val="clear" w:pos="1134"/>
        </w:tabs>
        <w:suppressAutoHyphens w:val="0"/>
        <w:spacing w:after="0" w:line="276" w:lineRule="auto"/>
        <w:rPr>
          <w:rFonts w:cs="Tahoma"/>
          <w:b/>
          <w:bCs/>
        </w:rPr>
      </w:pPr>
      <w:r w:rsidRPr="00702720">
        <w:rPr>
          <w:rFonts w:cs="Tahoma"/>
          <w:b/>
          <w:bCs/>
        </w:rPr>
        <w:t>Κεντρικό διαχειριστικό Σύστημα λήψης, δημιουργίας, επεξεργασίας και διαχείρισης δεδομένων</w:t>
      </w:r>
    </w:p>
    <w:p w14:paraId="59BAF7D6" w14:textId="77777777" w:rsidR="002F56E3" w:rsidRPr="00702720" w:rsidRDefault="002F56E3" w:rsidP="003A7B0C">
      <w:pPr>
        <w:numPr>
          <w:ilvl w:val="1"/>
          <w:numId w:val="85"/>
        </w:numPr>
        <w:tabs>
          <w:tab w:val="clear" w:pos="0"/>
          <w:tab w:val="clear" w:pos="709"/>
          <w:tab w:val="clear" w:pos="1134"/>
        </w:tabs>
        <w:suppressAutoHyphens w:val="0"/>
        <w:spacing w:after="0" w:line="276" w:lineRule="auto"/>
        <w:rPr>
          <w:rFonts w:cs="Tahoma"/>
        </w:rPr>
      </w:pPr>
      <w:r w:rsidRPr="00702720">
        <w:rPr>
          <w:rFonts w:cs="Tahoma"/>
        </w:rPr>
        <w:t>Υποσύστημα στατιστικής ανάλυσης και προβολής επεξεργασμένων δεδομένων (BI)</w:t>
      </w:r>
    </w:p>
    <w:p w14:paraId="74C2ABF9" w14:textId="77777777" w:rsidR="002F56E3" w:rsidRPr="00702720" w:rsidRDefault="002F56E3" w:rsidP="003A7B0C">
      <w:pPr>
        <w:numPr>
          <w:ilvl w:val="1"/>
          <w:numId w:val="85"/>
        </w:numPr>
        <w:tabs>
          <w:tab w:val="clear" w:pos="0"/>
          <w:tab w:val="clear" w:pos="709"/>
          <w:tab w:val="clear" w:pos="1134"/>
        </w:tabs>
        <w:suppressAutoHyphens w:val="0"/>
        <w:spacing w:after="0" w:line="276" w:lineRule="auto"/>
        <w:rPr>
          <w:rFonts w:cs="Tahoma"/>
        </w:rPr>
      </w:pPr>
      <w:r w:rsidRPr="00702720">
        <w:rPr>
          <w:rFonts w:cs="Tahoma"/>
        </w:rPr>
        <w:t>Υποσύστημα διαχείρισης παραβάσεων, ελέγχων και προστίμων</w:t>
      </w:r>
    </w:p>
    <w:p w14:paraId="6B4C6A7D" w14:textId="77777777" w:rsidR="002F56E3" w:rsidRPr="00702720" w:rsidRDefault="002F56E3" w:rsidP="003A7B0C">
      <w:pPr>
        <w:numPr>
          <w:ilvl w:val="1"/>
          <w:numId w:val="85"/>
        </w:numPr>
        <w:tabs>
          <w:tab w:val="clear" w:pos="0"/>
          <w:tab w:val="clear" w:pos="709"/>
          <w:tab w:val="clear" w:pos="1134"/>
        </w:tabs>
        <w:suppressAutoHyphens w:val="0"/>
        <w:spacing w:after="0" w:line="276" w:lineRule="auto"/>
        <w:rPr>
          <w:rFonts w:cs="Tahoma"/>
        </w:rPr>
      </w:pPr>
      <w:r w:rsidRPr="00702720">
        <w:rPr>
          <w:rFonts w:cs="Tahoma"/>
        </w:rPr>
        <w:t>Υποσύστημα επεξεργασίας δεδομένων οπτικών αισθητήρων-καμερών</w:t>
      </w:r>
    </w:p>
    <w:p w14:paraId="6D9E2123" w14:textId="77777777" w:rsidR="002F56E3" w:rsidRPr="00702720" w:rsidRDefault="002F56E3" w:rsidP="003A7B0C">
      <w:pPr>
        <w:numPr>
          <w:ilvl w:val="1"/>
          <w:numId w:val="85"/>
        </w:numPr>
        <w:tabs>
          <w:tab w:val="clear" w:pos="0"/>
          <w:tab w:val="clear" w:pos="709"/>
          <w:tab w:val="clear" w:pos="1134"/>
        </w:tabs>
        <w:suppressAutoHyphens w:val="0"/>
        <w:spacing w:after="0" w:line="276" w:lineRule="auto"/>
        <w:rPr>
          <w:rFonts w:cs="Tahoma"/>
        </w:rPr>
      </w:pPr>
      <w:r w:rsidRPr="00702720">
        <w:rPr>
          <w:rFonts w:cs="Tahoma"/>
        </w:rPr>
        <w:t xml:space="preserve">Υποσύστημα υποβολής ενστάσεων, διενέργειας ψηφιακών ραντεβού &amp; </w:t>
      </w:r>
      <w:proofErr w:type="spellStart"/>
      <w:r w:rsidRPr="00702720">
        <w:rPr>
          <w:rFonts w:cs="Tahoma"/>
        </w:rPr>
        <w:t>βιντεοκλήσεων</w:t>
      </w:r>
      <w:proofErr w:type="spellEnd"/>
    </w:p>
    <w:p w14:paraId="666A32EC" w14:textId="77777777" w:rsidR="002F56E3" w:rsidRPr="00702720" w:rsidRDefault="002F56E3" w:rsidP="003A7B0C">
      <w:pPr>
        <w:numPr>
          <w:ilvl w:val="1"/>
          <w:numId w:val="85"/>
        </w:numPr>
        <w:tabs>
          <w:tab w:val="clear" w:pos="0"/>
          <w:tab w:val="clear" w:pos="709"/>
          <w:tab w:val="clear" w:pos="1134"/>
        </w:tabs>
        <w:suppressAutoHyphens w:val="0"/>
        <w:spacing w:after="0" w:line="276" w:lineRule="auto"/>
        <w:rPr>
          <w:rFonts w:cs="Tahoma"/>
        </w:rPr>
      </w:pPr>
      <w:r w:rsidRPr="00702720">
        <w:rPr>
          <w:rFonts w:cs="Tahoma"/>
        </w:rPr>
        <w:t>Υποσύστημα διαχείρισης πληρωμών</w:t>
      </w:r>
    </w:p>
    <w:p w14:paraId="133087A4" w14:textId="77777777" w:rsidR="002F56E3" w:rsidRPr="00702720" w:rsidRDefault="002F56E3" w:rsidP="003A7B0C">
      <w:pPr>
        <w:numPr>
          <w:ilvl w:val="1"/>
          <w:numId w:val="85"/>
        </w:numPr>
        <w:tabs>
          <w:tab w:val="clear" w:pos="0"/>
          <w:tab w:val="clear" w:pos="709"/>
          <w:tab w:val="clear" w:pos="1134"/>
        </w:tabs>
        <w:suppressAutoHyphens w:val="0"/>
        <w:spacing w:after="0" w:line="276" w:lineRule="auto"/>
        <w:rPr>
          <w:rFonts w:cs="Tahoma"/>
        </w:rPr>
      </w:pPr>
      <w:r w:rsidRPr="00702720">
        <w:rPr>
          <w:rFonts w:cs="Tahoma"/>
        </w:rPr>
        <w:t>Υποσύστημα διαχείρισης χρηστών</w:t>
      </w:r>
    </w:p>
    <w:p w14:paraId="47D05460" w14:textId="77777777" w:rsidR="002F56E3" w:rsidRPr="00702720" w:rsidRDefault="002F56E3" w:rsidP="003A7B0C">
      <w:pPr>
        <w:numPr>
          <w:ilvl w:val="1"/>
          <w:numId w:val="85"/>
        </w:numPr>
        <w:tabs>
          <w:tab w:val="clear" w:pos="0"/>
          <w:tab w:val="clear" w:pos="709"/>
          <w:tab w:val="clear" w:pos="1134"/>
        </w:tabs>
        <w:suppressAutoHyphens w:val="0"/>
        <w:spacing w:after="0" w:line="276" w:lineRule="auto"/>
        <w:rPr>
          <w:rFonts w:cs="Tahoma"/>
        </w:rPr>
      </w:pPr>
      <w:r w:rsidRPr="00702720">
        <w:rPr>
          <w:rFonts w:cs="Tahoma"/>
        </w:rPr>
        <w:t xml:space="preserve">Υποσύστημα προγραμματιστικών </w:t>
      </w:r>
      <w:proofErr w:type="spellStart"/>
      <w:r w:rsidRPr="00702720">
        <w:rPr>
          <w:rFonts w:cs="Tahoma"/>
        </w:rPr>
        <w:t>διεπαφών</w:t>
      </w:r>
      <w:proofErr w:type="spellEnd"/>
      <w:r w:rsidRPr="00702720">
        <w:rPr>
          <w:rFonts w:cs="Tahoma"/>
        </w:rPr>
        <w:t xml:space="preserve"> &amp; </w:t>
      </w:r>
      <w:proofErr w:type="spellStart"/>
      <w:r w:rsidRPr="00702720">
        <w:rPr>
          <w:rFonts w:cs="Tahoma"/>
        </w:rPr>
        <w:t>διαλειτουργικότητας</w:t>
      </w:r>
      <w:proofErr w:type="spellEnd"/>
    </w:p>
    <w:p w14:paraId="1E41D0C0" w14:textId="77777777" w:rsidR="002F56E3" w:rsidRPr="00702720" w:rsidRDefault="002F56E3" w:rsidP="003A7B0C">
      <w:pPr>
        <w:numPr>
          <w:ilvl w:val="0"/>
          <w:numId w:val="85"/>
        </w:numPr>
        <w:tabs>
          <w:tab w:val="clear" w:pos="0"/>
          <w:tab w:val="clear" w:pos="709"/>
          <w:tab w:val="clear" w:pos="1134"/>
        </w:tabs>
        <w:suppressAutoHyphens w:val="0"/>
        <w:spacing w:after="0" w:line="276" w:lineRule="auto"/>
        <w:rPr>
          <w:rFonts w:cs="Tahoma"/>
          <w:b/>
          <w:bCs/>
        </w:rPr>
      </w:pPr>
      <w:r w:rsidRPr="00702720">
        <w:rPr>
          <w:rFonts w:cs="Tahoma"/>
          <w:b/>
          <w:bCs/>
        </w:rPr>
        <w:t>Σύστημα ψηφιακών ελέγχων και έκδοσης προστίμων μέσω φορητών συσκευών στο πεδίο</w:t>
      </w:r>
    </w:p>
    <w:p w14:paraId="355A23A1" w14:textId="50ABFF61" w:rsidR="00B318BA" w:rsidRPr="00702720" w:rsidRDefault="00CD194F" w:rsidP="00936011">
      <w:pPr>
        <w:rPr>
          <w:rFonts w:cs="Tahoma"/>
          <w:lang w:eastAsia="en-US" w:bidi="he-IL"/>
        </w:rPr>
      </w:pPr>
      <w:r w:rsidRPr="00702720">
        <w:rPr>
          <w:rFonts w:cs="Tahoma"/>
          <w:lang w:eastAsia="en-US" w:bidi="he-IL"/>
        </w:rPr>
        <w:t>Επίσης περιλαμβάνει εξοπλισμό των ελέγχων:</w:t>
      </w:r>
    </w:p>
    <w:p w14:paraId="0E4FA8D6" w14:textId="7C86EE7B" w:rsidR="002B187D" w:rsidRPr="00702720" w:rsidRDefault="002B187D" w:rsidP="003A7B0C">
      <w:pPr>
        <w:pStyle w:val="a"/>
        <w:numPr>
          <w:ilvl w:val="0"/>
          <w:numId w:val="86"/>
        </w:numPr>
        <w:rPr>
          <w:rFonts w:cs="Tahoma"/>
          <w:lang w:eastAsia="en-US" w:bidi="he-IL"/>
        </w:rPr>
      </w:pPr>
      <w:r w:rsidRPr="00702720">
        <w:rPr>
          <w:rFonts w:cs="Tahoma"/>
          <w:lang w:eastAsia="en-US" w:bidi="he-IL"/>
        </w:rPr>
        <w:t>Έξυπνες Κινητές Συσκευές (</w:t>
      </w:r>
      <w:proofErr w:type="spellStart"/>
      <w:r w:rsidRPr="00702720">
        <w:rPr>
          <w:rFonts w:cs="Tahoma"/>
          <w:lang w:eastAsia="en-US" w:bidi="he-IL"/>
        </w:rPr>
        <w:t>smartphones</w:t>
      </w:r>
      <w:proofErr w:type="spellEnd"/>
      <w:r w:rsidRPr="00702720">
        <w:rPr>
          <w:rFonts w:cs="Tahoma"/>
          <w:lang w:eastAsia="en-US" w:bidi="he-IL"/>
        </w:rPr>
        <w:t>, 30 τουλάχιστον τεμάχια)</w:t>
      </w:r>
    </w:p>
    <w:p w14:paraId="210CCCD8" w14:textId="17917340" w:rsidR="002B187D" w:rsidRPr="00702720" w:rsidRDefault="002B187D" w:rsidP="003A7B0C">
      <w:pPr>
        <w:pStyle w:val="a"/>
        <w:numPr>
          <w:ilvl w:val="0"/>
          <w:numId w:val="86"/>
        </w:numPr>
        <w:rPr>
          <w:rFonts w:cs="Tahoma"/>
          <w:lang w:eastAsia="en-US" w:bidi="he-IL"/>
        </w:rPr>
      </w:pPr>
      <w:r w:rsidRPr="00702720">
        <w:rPr>
          <w:rFonts w:cs="Tahoma"/>
          <w:lang w:eastAsia="en-US" w:bidi="he-IL"/>
        </w:rPr>
        <w:t>Φορητούς ασύρματους θερμικούς εκτυπωτές (</w:t>
      </w:r>
      <w:proofErr w:type="spellStart"/>
      <w:r w:rsidRPr="00702720">
        <w:rPr>
          <w:rFonts w:cs="Tahoma"/>
          <w:lang w:eastAsia="en-US" w:bidi="he-IL"/>
        </w:rPr>
        <w:t>printers</w:t>
      </w:r>
      <w:proofErr w:type="spellEnd"/>
      <w:r w:rsidRPr="00702720">
        <w:rPr>
          <w:rFonts w:cs="Tahoma"/>
          <w:lang w:eastAsia="en-US" w:bidi="he-IL"/>
        </w:rPr>
        <w:t>, 30 τουλάχιστον τεμάχια)</w:t>
      </w:r>
    </w:p>
    <w:p w14:paraId="031B4FAB" w14:textId="71327FEC" w:rsidR="002B187D" w:rsidRPr="00702720" w:rsidRDefault="002B187D" w:rsidP="003A7B0C">
      <w:pPr>
        <w:pStyle w:val="a"/>
        <w:numPr>
          <w:ilvl w:val="0"/>
          <w:numId w:val="86"/>
        </w:numPr>
        <w:rPr>
          <w:rFonts w:cs="Tahoma"/>
          <w:lang w:eastAsia="en-US" w:bidi="he-IL"/>
        </w:rPr>
      </w:pPr>
      <w:r w:rsidRPr="00702720">
        <w:rPr>
          <w:rFonts w:cs="Tahoma"/>
          <w:lang w:eastAsia="en-US" w:bidi="he-IL"/>
        </w:rPr>
        <w:t>Προστατευτικός εξοπλισμός για τις παραπάνω συσκευές (θήκες, ιμάντες μεταφοράς)</w:t>
      </w:r>
    </w:p>
    <w:p w14:paraId="19A3CC30" w14:textId="0F6FD19A" w:rsidR="00CD194F" w:rsidRPr="00702720" w:rsidRDefault="002B187D" w:rsidP="003A7B0C">
      <w:pPr>
        <w:pStyle w:val="a"/>
        <w:numPr>
          <w:ilvl w:val="0"/>
          <w:numId w:val="86"/>
        </w:numPr>
        <w:rPr>
          <w:rFonts w:cs="Tahoma"/>
          <w:lang w:eastAsia="en-US" w:bidi="he-IL"/>
        </w:rPr>
      </w:pPr>
      <w:r w:rsidRPr="00702720">
        <w:rPr>
          <w:rFonts w:cs="Tahoma"/>
          <w:lang w:eastAsia="en-US" w:bidi="he-IL"/>
        </w:rPr>
        <w:t>Αναλώσιμα εκτυπωτών (ειδικό χαρτί εκτύπωσης)</w:t>
      </w:r>
    </w:p>
    <w:p w14:paraId="50AC5A24" w14:textId="3E5BD4BC" w:rsidR="00221A48" w:rsidRPr="00702720" w:rsidRDefault="00221A48" w:rsidP="00BF6B20">
      <w:pPr>
        <w:pStyle w:val="Appendix-Heading4"/>
        <w:rPr>
          <w:rFonts w:eastAsia="Arial"/>
        </w:rPr>
      </w:pPr>
      <w:r w:rsidRPr="00702720">
        <w:rPr>
          <w:rFonts w:eastAsia="Arial"/>
        </w:rPr>
        <w:t>Τμήμα 2:</w:t>
      </w:r>
    </w:p>
    <w:p w14:paraId="608187C9" w14:textId="36EDEB47" w:rsidR="00221A48" w:rsidRPr="00702720" w:rsidRDefault="00221A48" w:rsidP="00221A48">
      <w:pPr>
        <w:ind w:hanging="2"/>
        <w:rPr>
          <w:rFonts w:eastAsia="Arial" w:cs="Tahoma"/>
        </w:rPr>
      </w:pPr>
      <w:r w:rsidRPr="00702720">
        <w:rPr>
          <w:rFonts w:eastAsia="Arial" w:cs="Tahoma"/>
        </w:rPr>
        <w:t xml:space="preserve">Το τμήμα αυτό αφορά την προμήθεια εξειδικευμένου λογισμικού και συναφών υποστηρικτικών υπηρεσιών για την εξασφάλιση της </w:t>
      </w:r>
      <w:proofErr w:type="spellStart"/>
      <w:r w:rsidRPr="00702720">
        <w:rPr>
          <w:rFonts w:eastAsia="Arial" w:cs="Tahoma"/>
        </w:rPr>
        <w:t>διαλειτουργικότητας</w:t>
      </w:r>
      <w:proofErr w:type="spellEnd"/>
      <w:r w:rsidRPr="00702720">
        <w:rPr>
          <w:rFonts w:eastAsia="Arial" w:cs="Tahoma"/>
        </w:rPr>
        <w:t xml:space="preserve"> του Ενιαίου Συστήματος Ψηφιακής Καταγραφής &amp; Διαχείρισης Ελέγχων &amp; Προστίμων Τροχαίας- Ελληνικής Αστυνομίας με το σύνολο των οπτικών αισθητήρων (καμερών) ελέγχου τροχαίων παραβάσεων που έχουν εγκατασταθεί και λειτουργούν στην ελληνική επικράτεια και εποπτεύονται από διάφορους φορείς όπως π.χ. η περιφέρεια Αττικής, η τροχαία αυτοκινητοδρόμων, ο ΟΑΣΑ/ΟΑΣΘ κ.α. </w:t>
      </w:r>
    </w:p>
    <w:p w14:paraId="7B50D112" w14:textId="77777777" w:rsidR="00221A48" w:rsidRPr="00702720" w:rsidRDefault="00221A48" w:rsidP="00221A48">
      <w:pPr>
        <w:ind w:hanging="2"/>
        <w:rPr>
          <w:rFonts w:eastAsia="Arial" w:cs="Tahoma"/>
        </w:rPr>
      </w:pPr>
      <w:r w:rsidRPr="00702720">
        <w:rPr>
          <w:rFonts w:eastAsia="Arial" w:cs="Tahoma"/>
        </w:rPr>
        <w:t xml:space="preserve">Το προς προμήθεια λογισμικό θα συλλέγει το πρωτογενές υλικό από τους οπτικούς αισθητήρες (εικόνες, </w:t>
      </w:r>
      <w:r w:rsidRPr="00702720">
        <w:rPr>
          <w:rFonts w:eastAsia="Arial" w:cs="Tahoma"/>
          <w:lang w:val="en-US"/>
        </w:rPr>
        <w:t>video</w:t>
      </w:r>
      <w:r w:rsidRPr="00702720">
        <w:rPr>
          <w:rFonts w:eastAsia="Arial" w:cs="Tahoma"/>
        </w:rPr>
        <w:t xml:space="preserve">), θα το επεξεργάζεται και θα το αποστέλλει σε μορφή που θα είναι συμβατή από το Ενιαίο Σύστημα Ψηφιακής Καταγραφής &amp; Διαχείρισης Ελέγχων &amp; Προστίμων Τροχαίας- Ελληνικής </w:t>
      </w:r>
      <w:r w:rsidRPr="00702720">
        <w:rPr>
          <w:rFonts w:eastAsia="Arial" w:cs="Tahoma"/>
        </w:rPr>
        <w:lastRenderedPageBreak/>
        <w:t>Αστυνομίας προκειμένου να ακολουθείται η προδιαγεγραμμένη διαδικασία έκδοσης και αποστολής κυρωτικών πράξεων προς τους παραβάτες.</w:t>
      </w:r>
    </w:p>
    <w:p w14:paraId="0E438E07" w14:textId="77777777" w:rsidR="00221A48" w:rsidRPr="00702720" w:rsidRDefault="00221A48" w:rsidP="00936011">
      <w:pPr>
        <w:rPr>
          <w:rFonts w:cs="Tahoma"/>
          <w:lang w:eastAsia="en-US" w:bidi="he-IL"/>
        </w:rPr>
      </w:pPr>
    </w:p>
    <w:p w14:paraId="2CC00781" w14:textId="14F164CC" w:rsidR="00140880" w:rsidRPr="00702720" w:rsidRDefault="00221A48" w:rsidP="00B91332">
      <w:pPr>
        <w:pStyle w:val="Appendix-Heading2"/>
      </w:pPr>
      <w:bookmarkStart w:id="541" w:name="_Toc191630113"/>
      <w:r w:rsidRPr="00702720">
        <w:t>Αρχιτεκτονική</w:t>
      </w:r>
      <w:bookmarkEnd w:id="541"/>
    </w:p>
    <w:p w14:paraId="02DC4DC1" w14:textId="77777777" w:rsidR="00221A48" w:rsidRPr="00702720" w:rsidRDefault="00221A48" w:rsidP="007F5B86">
      <w:pPr>
        <w:pStyle w:val="Appendix-Heading3"/>
      </w:pPr>
      <w:bookmarkStart w:id="542" w:name="_Toc105593217"/>
      <w:bookmarkStart w:id="543" w:name="_Toc125978333"/>
      <w:bookmarkStart w:id="544" w:name="_Toc191630114"/>
      <w:r w:rsidRPr="00702720">
        <w:t>Γενικές αρχές σχεδιασμού αρχιτεκτονικής</w:t>
      </w:r>
      <w:bookmarkEnd w:id="542"/>
      <w:bookmarkEnd w:id="543"/>
      <w:bookmarkEnd w:id="544"/>
    </w:p>
    <w:p w14:paraId="589F9525" w14:textId="77777777" w:rsidR="00221A48" w:rsidRPr="00702720" w:rsidRDefault="00221A48" w:rsidP="00221A48">
      <w:pPr>
        <w:pStyle w:val="af2"/>
        <w:ind w:right="539"/>
        <w:rPr>
          <w:rFonts w:cs="Tahoma"/>
        </w:rPr>
      </w:pPr>
      <w:bookmarkStart w:id="545" w:name="_Hlk90397699"/>
      <w:r w:rsidRPr="00702720">
        <w:rPr>
          <w:rFonts w:cs="Tahoma"/>
        </w:rPr>
        <w:t xml:space="preserve">Οι γενικές αρχές, σε λειτουργικό και τεχνολογικό επίπεδο, που θα διέπουν το σύνολο των υποσυστημάτων που θα </w:t>
      </w:r>
      <w:r w:rsidRPr="00702720">
        <w:rPr>
          <w:rFonts w:cs="Tahoma"/>
          <w:b/>
        </w:rPr>
        <w:t>αναπτυχθούν</w:t>
      </w:r>
      <w:r w:rsidRPr="00702720">
        <w:rPr>
          <w:rFonts w:cs="Tahoma"/>
        </w:rPr>
        <w:t xml:space="preserve"> ή θα </w:t>
      </w:r>
      <w:r w:rsidRPr="00702720">
        <w:rPr>
          <w:rFonts w:cs="Tahoma"/>
          <w:b/>
        </w:rPr>
        <w:t>προσαρμοστούν</w:t>
      </w:r>
      <w:r w:rsidRPr="00702720">
        <w:rPr>
          <w:rFonts w:cs="Tahoma"/>
        </w:rPr>
        <w:t xml:space="preserve"> είναι:</w:t>
      </w:r>
    </w:p>
    <w:bookmarkEnd w:id="545"/>
    <w:p w14:paraId="35F9706E" w14:textId="447EA6FD" w:rsidR="00573AC6" w:rsidRPr="00702720" w:rsidRDefault="00364C21" w:rsidP="003A7B0C">
      <w:pPr>
        <w:pStyle w:val="a"/>
        <w:widowControl w:val="0"/>
        <w:numPr>
          <w:ilvl w:val="0"/>
          <w:numId w:val="54"/>
        </w:numPr>
        <w:tabs>
          <w:tab w:val="clear" w:pos="720"/>
          <w:tab w:val="left" w:pos="754"/>
        </w:tabs>
        <w:suppressAutoHyphens w:val="0"/>
        <w:autoSpaceDE w:val="0"/>
        <w:autoSpaceDN w:val="0"/>
        <w:spacing w:before="120" w:line="259" w:lineRule="auto"/>
        <w:ind w:right="-1" w:hanging="611"/>
        <w:rPr>
          <w:rFonts w:cs="Tahoma"/>
        </w:rPr>
      </w:pPr>
      <w:r w:rsidRPr="00702720">
        <w:rPr>
          <w:rFonts w:cs="Tahoma"/>
        </w:rPr>
        <w:t xml:space="preserve">Συμβατότητα όλων των τεχνικών επιλογών με </w:t>
      </w:r>
      <w:proofErr w:type="spellStart"/>
      <w:r w:rsidR="00311C3D" w:rsidRPr="00311C3D">
        <w:rPr>
          <w:rFonts w:cs="Tahoma"/>
        </w:rPr>
        <w:t>νεφοϋπολογιστικές</w:t>
      </w:r>
      <w:proofErr w:type="spellEnd"/>
      <w:r w:rsidR="00311C3D" w:rsidRPr="00311C3D">
        <w:rPr>
          <w:rFonts w:cs="Tahoma"/>
        </w:rPr>
        <w:t xml:space="preserve"> υποδομές</w:t>
      </w:r>
    </w:p>
    <w:p w14:paraId="7D298779" w14:textId="688E4BA9" w:rsidR="00221A48" w:rsidRPr="00702720" w:rsidRDefault="00221A48" w:rsidP="003A7B0C">
      <w:pPr>
        <w:pStyle w:val="a"/>
        <w:widowControl w:val="0"/>
        <w:numPr>
          <w:ilvl w:val="0"/>
          <w:numId w:val="54"/>
        </w:numPr>
        <w:tabs>
          <w:tab w:val="clear" w:pos="720"/>
          <w:tab w:val="left" w:pos="754"/>
        </w:tabs>
        <w:suppressAutoHyphens w:val="0"/>
        <w:autoSpaceDE w:val="0"/>
        <w:autoSpaceDN w:val="0"/>
        <w:spacing w:before="120" w:line="259" w:lineRule="auto"/>
        <w:ind w:right="-1" w:hanging="611"/>
        <w:rPr>
          <w:rFonts w:cs="Tahoma"/>
        </w:rPr>
      </w:pPr>
      <w:r w:rsidRPr="00702720">
        <w:rPr>
          <w:rFonts w:cs="Tahoma"/>
          <w:b/>
        </w:rPr>
        <w:t>Αρχιτεκτονική N-</w:t>
      </w:r>
      <w:proofErr w:type="spellStart"/>
      <w:r w:rsidRPr="00702720">
        <w:rPr>
          <w:rFonts w:cs="Tahoma"/>
          <w:b/>
        </w:rPr>
        <w:t>tier</w:t>
      </w:r>
      <w:proofErr w:type="spellEnd"/>
      <w:r w:rsidRPr="00702720">
        <w:rPr>
          <w:rFonts w:cs="Tahoma"/>
        </w:rPr>
        <w:t>, για την ευελιξία της κατανομής του κόστους και φορτίου μεταξύ κεντρικών</w:t>
      </w:r>
      <w:r w:rsidRPr="00702720">
        <w:rPr>
          <w:rFonts w:cs="Tahoma"/>
          <w:spacing w:val="-12"/>
        </w:rPr>
        <w:t xml:space="preserve"> </w:t>
      </w:r>
      <w:r w:rsidRPr="00702720">
        <w:rPr>
          <w:rFonts w:cs="Tahoma"/>
        </w:rPr>
        <w:t>συστημάτων</w:t>
      </w:r>
      <w:r w:rsidRPr="00702720">
        <w:rPr>
          <w:rFonts w:cs="Tahoma"/>
          <w:spacing w:val="-8"/>
        </w:rPr>
        <w:t xml:space="preserve"> </w:t>
      </w:r>
      <w:r w:rsidRPr="00702720">
        <w:rPr>
          <w:rFonts w:cs="Tahoma"/>
        </w:rPr>
        <w:t>και</w:t>
      </w:r>
      <w:r w:rsidRPr="00702720">
        <w:rPr>
          <w:rFonts w:cs="Tahoma"/>
          <w:spacing w:val="-9"/>
        </w:rPr>
        <w:t xml:space="preserve"> </w:t>
      </w:r>
      <w:r w:rsidRPr="00702720">
        <w:rPr>
          <w:rFonts w:cs="Tahoma"/>
        </w:rPr>
        <w:t>σταθμών</w:t>
      </w:r>
      <w:r w:rsidRPr="00702720">
        <w:rPr>
          <w:rFonts w:cs="Tahoma"/>
          <w:spacing w:val="-8"/>
        </w:rPr>
        <w:t xml:space="preserve"> </w:t>
      </w:r>
      <w:r w:rsidRPr="00702720">
        <w:rPr>
          <w:rFonts w:cs="Tahoma"/>
        </w:rPr>
        <w:t>εργασίας,</w:t>
      </w:r>
      <w:r w:rsidRPr="00702720">
        <w:rPr>
          <w:rFonts w:cs="Tahoma"/>
          <w:spacing w:val="-8"/>
        </w:rPr>
        <w:t xml:space="preserve"> </w:t>
      </w:r>
      <w:r w:rsidRPr="00702720">
        <w:rPr>
          <w:rFonts w:cs="Tahoma"/>
        </w:rPr>
        <w:t>για</w:t>
      </w:r>
      <w:r w:rsidRPr="00702720">
        <w:rPr>
          <w:rFonts w:cs="Tahoma"/>
          <w:spacing w:val="-11"/>
        </w:rPr>
        <w:t xml:space="preserve"> </w:t>
      </w:r>
      <w:r w:rsidRPr="00702720">
        <w:rPr>
          <w:rFonts w:cs="Tahoma"/>
        </w:rPr>
        <w:t>την</w:t>
      </w:r>
      <w:r w:rsidRPr="00702720">
        <w:rPr>
          <w:rFonts w:cs="Tahoma"/>
          <w:spacing w:val="-8"/>
        </w:rPr>
        <w:t xml:space="preserve"> </w:t>
      </w:r>
      <w:r w:rsidRPr="00702720">
        <w:rPr>
          <w:rFonts w:cs="Tahoma"/>
        </w:rPr>
        <w:t>αποδοτική</w:t>
      </w:r>
      <w:r w:rsidRPr="00702720">
        <w:rPr>
          <w:rFonts w:cs="Tahoma"/>
          <w:spacing w:val="-9"/>
        </w:rPr>
        <w:t xml:space="preserve"> </w:t>
      </w:r>
      <w:r w:rsidRPr="00702720">
        <w:rPr>
          <w:rFonts w:cs="Tahoma"/>
        </w:rPr>
        <w:t>εκμετάλλευση</w:t>
      </w:r>
      <w:r w:rsidRPr="00702720">
        <w:rPr>
          <w:rFonts w:cs="Tahoma"/>
          <w:spacing w:val="-11"/>
        </w:rPr>
        <w:t xml:space="preserve"> </w:t>
      </w:r>
      <w:r w:rsidRPr="00702720">
        <w:rPr>
          <w:rFonts w:cs="Tahoma"/>
        </w:rPr>
        <w:t>του</w:t>
      </w:r>
      <w:r w:rsidRPr="00702720">
        <w:rPr>
          <w:rFonts w:cs="Tahoma"/>
          <w:spacing w:val="-9"/>
        </w:rPr>
        <w:t xml:space="preserve"> </w:t>
      </w:r>
      <w:r w:rsidRPr="00702720">
        <w:rPr>
          <w:rFonts w:cs="Tahoma"/>
        </w:rPr>
        <w:t>δικτύου</w:t>
      </w:r>
      <w:r w:rsidRPr="00702720">
        <w:rPr>
          <w:rFonts w:cs="Tahoma"/>
          <w:spacing w:val="-9"/>
        </w:rPr>
        <w:t xml:space="preserve"> </w:t>
      </w:r>
      <w:r w:rsidRPr="00702720">
        <w:rPr>
          <w:rFonts w:cs="Tahoma"/>
        </w:rPr>
        <w:t>και την ευκολία στην επεκτασιμότητα, βασισμένη πάνω σε καθιερωμένα πρότυπα, έτσι ώστε να διασφαλίζεται:</w:t>
      </w:r>
    </w:p>
    <w:p w14:paraId="3D3F19C1" w14:textId="77777777" w:rsidR="00221A48" w:rsidRPr="00702720" w:rsidRDefault="00221A48" w:rsidP="003A7B0C">
      <w:pPr>
        <w:pStyle w:val="a"/>
        <w:widowControl w:val="0"/>
        <w:numPr>
          <w:ilvl w:val="1"/>
          <w:numId w:val="54"/>
        </w:numPr>
        <w:tabs>
          <w:tab w:val="clear" w:pos="720"/>
          <w:tab w:val="left" w:pos="1530"/>
          <w:tab w:val="left" w:pos="2199"/>
          <w:tab w:val="left" w:pos="3526"/>
          <w:tab w:val="left" w:pos="4019"/>
          <w:tab w:val="left" w:pos="5243"/>
          <w:tab w:val="left" w:pos="6124"/>
          <w:tab w:val="left" w:pos="6709"/>
          <w:tab w:val="left" w:pos="7880"/>
          <w:tab w:val="left" w:pos="9686"/>
        </w:tabs>
        <w:suppressAutoHyphens w:val="0"/>
        <w:autoSpaceDE w:val="0"/>
        <w:autoSpaceDN w:val="0"/>
        <w:spacing w:before="120" w:line="259" w:lineRule="auto"/>
        <w:ind w:right="-1" w:hanging="396"/>
        <w:jc w:val="left"/>
        <w:rPr>
          <w:rFonts w:cs="Tahoma"/>
        </w:rPr>
      </w:pPr>
      <w:r w:rsidRPr="00702720">
        <w:rPr>
          <w:rFonts w:cs="Tahoma"/>
        </w:rPr>
        <w:t>ομαλή</w:t>
      </w:r>
      <w:r w:rsidRPr="00702720">
        <w:rPr>
          <w:rFonts w:cs="Tahoma"/>
        </w:rPr>
        <w:tab/>
        <w:t>συνεργασία</w:t>
      </w:r>
      <w:r w:rsidRPr="00702720">
        <w:rPr>
          <w:rFonts w:cs="Tahoma"/>
        </w:rPr>
        <w:tab/>
        <w:t>και</w:t>
      </w:r>
      <w:r w:rsidRPr="00702720">
        <w:rPr>
          <w:rFonts w:cs="Tahoma"/>
        </w:rPr>
        <w:tab/>
        <w:t>λειτουργία</w:t>
      </w:r>
      <w:r w:rsidRPr="00702720">
        <w:rPr>
          <w:rFonts w:cs="Tahoma"/>
        </w:rPr>
        <w:tab/>
        <w:t>μεταξύ</w:t>
      </w:r>
      <w:r w:rsidRPr="00702720">
        <w:rPr>
          <w:rFonts w:cs="Tahoma"/>
        </w:rPr>
        <w:tab/>
        <w:t>των</w:t>
      </w:r>
      <w:r w:rsidRPr="00702720">
        <w:rPr>
          <w:rFonts w:cs="Tahoma"/>
        </w:rPr>
        <w:tab/>
        <w:t>επιμέρους</w:t>
      </w:r>
      <w:r w:rsidRPr="00702720">
        <w:rPr>
          <w:rFonts w:cs="Tahoma"/>
        </w:rPr>
        <w:tab/>
        <w:t>Υποσυστημάτων</w:t>
      </w:r>
      <w:r w:rsidRPr="00702720">
        <w:rPr>
          <w:rFonts w:cs="Tahoma"/>
        </w:rPr>
        <w:tab/>
      </w:r>
      <w:r w:rsidRPr="00702720">
        <w:rPr>
          <w:rFonts w:cs="Tahoma"/>
          <w:spacing w:val="-7"/>
        </w:rPr>
        <w:t xml:space="preserve">του </w:t>
      </w:r>
      <w:r w:rsidRPr="00702720">
        <w:rPr>
          <w:rFonts w:cs="Tahoma"/>
        </w:rPr>
        <w:t>πληροφοριακού</w:t>
      </w:r>
      <w:r w:rsidRPr="00702720">
        <w:rPr>
          <w:rFonts w:cs="Tahoma"/>
          <w:spacing w:val="-3"/>
        </w:rPr>
        <w:t xml:space="preserve"> </w:t>
      </w:r>
      <w:r w:rsidRPr="00702720">
        <w:rPr>
          <w:rFonts w:cs="Tahoma"/>
        </w:rPr>
        <w:t>συστήματος,</w:t>
      </w:r>
    </w:p>
    <w:p w14:paraId="38CBD110" w14:textId="77777777" w:rsidR="00221A48" w:rsidRPr="00702720" w:rsidRDefault="00221A48" w:rsidP="003A7B0C">
      <w:pPr>
        <w:pStyle w:val="a"/>
        <w:widowControl w:val="0"/>
        <w:numPr>
          <w:ilvl w:val="1"/>
          <w:numId w:val="54"/>
        </w:numPr>
        <w:tabs>
          <w:tab w:val="clear" w:pos="720"/>
          <w:tab w:val="left" w:pos="1530"/>
        </w:tabs>
        <w:suppressAutoHyphens w:val="0"/>
        <w:autoSpaceDE w:val="0"/>
        <w:autoSpaceDN w:val="0"/>
        <w:spacing w:before="120" w:line="259" w:lineRule="auto"/>
        <w:ind w:right="-1" w:hanging="396"/>
        <w:jc w:val="left"/>
        <w:rPr>
          <w:rFonts w:cs="Tahoma"/>
        </w:rPr>
      </w:pPr>
      <w:r w:rsidRPr="00702720">
        <w:rPr>
          <w:rFonts w:cs="Tahoma"/>
        </w:rPr>
        <w:t>δικτυακή συνεργασία μεταξύ εφαρμογών ή/και συστημάτων τα οποία βρίσκονται σε διαφορετικά υπολογιστικά</w:t>
      </w:r>
      <w:r w:rsidRPr="00702720">
        <w:rPr>
          <w:rFonts w:cs="Tahoma"/>
          <w:spacing w:val="-4"/>
        </w:rPr>
        <w:t xml:space="preserve"> </w:t>
      </w:r>
      <w:r w:rsidRPr="00702720">
        <w:rPr>
          <w:rFonts w:cs="Tahoma"/>
        </w:rPr>
        <w:t>συστήματα,</w:t>
      </w:r>
    </w:p>
    <w:p w14:paraId="7E202561" w14:textId="77777777" w:rsidR="00221A48" w:rsidRPr="00702720" w:rsidRDefault="00221A48" w:rsidP="003A7B0C">
      <w:pPr>
        <w:pStyle w:val="a"/>
        <w:widowControl w:val="0"/>
        <w:numPr>
          <w:ilvl w:val="1"/>
          <w:numId w:val="54"/>
        </w:numPr>
        <w:tabs>
          <w:tab w:val="clear" w:pos="720"/>
          <w:tab w:val="left" w:pos="1530"/>
        </w:tabs>
        <w:suppressAutoHyphens w:val="0"/>
        <w:autoSpaceDE w:val="0"/>
        <w:autoSpaceDN w:val="0"/>
        <w:spacing w:before="120" w:line="259" w:lineRule="auto"/>
        <w:ind w:right="-1" w:hanging="396"/>
        <w:jc w:val="left"/>
        <w:rPr>
          <w:rFonts w:cs="Tahoma"/>
        </w:rPr>
      </w:pPr>
      <w:r w:rsidRPr="00702720">
        <w:rPr>
          <w:rFonts w:cs="Tahoma"/>
        </w:rPr>
        <w:t>εύκολη επέμβαση στη λειτουργικότητα των Υποσυστημάτων (</w:t>
      </w:r>
      <w:proofErr w:type="spellStart"/>
      <w:r w:rsidRPr="00702720">
        <w:rPr>
          <w:rFonts w:cs="Tahoma"/>
        </w:rPr>
        <w:t>συντηρησιμότητα</w:t>
      </w:r>
      <w:proofErr w:type="spellEnd"/>
      <w:r w:rsidRPr="00702720">
        <w:rPr>
          <w:rFonts w:cs="Tahoma"/>
        </w:rPr>
        <w:t xml:space="preserve"> – </w:t>
      </w:r>
      <w:r w:rsidRPr="00702720">
        <w:rPr>
          <w:rFonts w:cs="Tahoma"/>
          <w:lang w:val="en-US"/>
        </w:rPr>
        <w:t>maintainability</w:t>
      </w:r>
      <w:r w:rsidRPr="00702720">
        <w:rPr>
          <w:rFonts w:cs="Tahoma"/>
        </w:rPr>
        <w:t>),</w:t>
      </w:r>
    </w:p>
    <w:p w14:paraId="324700E3" w14:textId="77777777" w:rsidR="00221A48" w:rsidRPr="00702720" w:rsidRDefault="00221A48" w:rsidP="003A7B0C">
      <w:pPr>
        <w:pStyle w:val="a"/>
        <w:widowControl w:val="0"/>
        <w:numPr>
          <w:ilvl w:val="1"/>
          <w:numId w:val="54"/>
        </w:numPr>
        <w:tabs>
          <w:tab w:val="clear" w:pos="720"/>
          <w:tab w:val="left" w:pos="1530"/>
          <w:tab w:val="left" w:pos="2199"/>
          <w:tab w:val="left" w:pos="3526"/>
          <w:tab w:val="left" w:pos="4019"/>
          <w:tab w:val="left" w:pos="5243"/>
          <w:tab w:val="left" w:pos="6124"/>
          <w:tab w:val="left" w:pos="6709"/>
          <w:tab w:val="left" w:pos="7880"/>
          <w:tab w:val="left" w:pos="9686"/>
        </w:tabs>
        <w:suppressAutoHyphens w:val="0"/>
        <w:autoSpaceDE w:val="0"/>
        <w:autoSpaceDN w:val="0"/>
        <w:spacing w:before="120" w:line="259" w:lineRule="auto"/>
        <w:ind w:right="-1" w:hanging="396"/>
        <w:jc w:val="left"/>
        <w:rPr>
          <w:rFonts w:cs="Tahoma"/>
        </w:rPr>
      </w:pPr>
      <w:r w:rsidRPr="00702720">
        <w:rPr>
          <w:rFonts w:cs="Tahoma"/>
        </w:rPr>
        <w:t>ύψιστη διασφάλιση των δεδομένων των</w:t>
      </w:r>
      <w:r w:rsidRPr="00702720">
        <w:rPr>
          <w:rFonts w:cs="Tahoma"/>
          <w:spacing w:val="-22"/>
        </w:rPr>
        <w:t xml:space="preserve"> </w:t>
      </w:r>
      <w:r w:rsidRPr="00702720">
        <w:rPr>
          <w:rFonts w:cs="Tahoma"/>
        </w:rPr>
        <w:t>συναλλασσόμενων.</w:t>
      </w:r>
    </w:p>
    <w:p w14:paraId="68F9C7AC" w14:textId="77777777" w:rsidR="00221A48" w:rsidRPr="00702720" w:rsidRDefault="00221A48" w:rsidP="003A7B0C">
      <w:pPr>
        <w:pStyle w:val="a"/>
        <w:widowControl w:val="0"/>
        <w:numPr>
          <w:ilvl w:val="0"/>
          <w:numId w:val="54"/>
        </w:numPr>
        <w:tabs>
          <w:tab w:val="clear" w:pos="720"/>
          <w:tab w:val="left" w:pos="754"/>
        </w:tabs>
        <w:suppressAutoHyphens w:val="0"/>
        <w:autoSpaceDE w:val="0"/>
        <w:autoSpaceDN w:val="0"/>
        <w:spacing w:before="120" w:line="259" w:lineRule="auto"/>
        <w:ind w:right="-1"/>
        <w:rPr>
          <w:rFonts w:cs="Tahoma"/>
        </w:rPr>
      </w:pPr>
      <w:r w:rsidRPr="00702720">
        <w:rPr>
          <w:rFonts w:cs="Tahoma"/>
          <w:b/>
        </w:rPr>
        <w:t>Αρθρωτή (</w:t>
      </w:r>
      <w:r w:rsidRPr="00702720">
        <w:rPr>
          <w:rFonts w:cs="Tahoma"/>
          <w:b/>
          <w:lang w:val="en-US"/>
        </w:rPr>
        <w:t>modular</w:t>
      </w:r>
      <w:r w:rsidRPr="00702720">
        <w:rPr>
          <w:rFonts w:cs="Tahoma"/>
          <w:b/>
        </w:rPr>
        <w:t xml:space="preserve">) αρχιτεκτονική </w:t>
      </w:r>
      <w:r w:rsidRPr="00702720">
        <w:rPr>
          <w:rFonts w:cs="Tahoma"/>
        </w:rPr>
        <w:t>του συστήματος, ώστε να επιτρέπονται μελλοντικές επεκτάσεις αλλαγές και αντικαταστάσεις, ενσωματώσεις, ή αναβαθμίσεις ή αλλαγές διακριτών τμημάτων λογισμικού, ενώ παράλληλα να καθίσταται εφικτή η εύκολη επέκταση επιμέρους δομικών στοιχείων της λύσης (</w:t>
      </w:r>
      <w:r w:rsidRPr="00702720">
        <w:rPr>
          <w:rFonts w:cs="Tahoma"/>
          <w:lang w:val="en-US"/>
        </w:rPr>
        <w:t>scale</w:t>
      </w:r>
      <w:r w:rsidRPr="00702720">
        <w:rPr>
          <w:rFonts w:cs="Tahoma"/>
        </w:rPr>
        <w:t xml:space="preserve"> </w:t>
      </w:r>
      <w:r w:rsidRPr="00702720">
        <w:rPr>
          <w:rFonts w:cs="Tahoma"/>
          <w:lang w:val="en-US"/>
        </w:rPr>
        <w:t>up</w:t>
      </w:r>
      <w:r w:rsidRPr="00702720">
        <w:rPr>
          <w:rFonts w:cs="Tahoma"/>
        </w:rPr>
        <w:t xml:space="preserve"> – </w:t>
      </w:r>
      <w:r w:rsidRPr="00702720">
        <w:rPr>
          <w:rFonts w:cs="Tahoma"/>
          <w:lang w:val="en-US"/>
        </w:rPr>
        <w:t>scale</w:t>
      </w:r>
      <w:r w:rsidRPr="00702720">
        <w:rPr>
          <w:rFonts w:cs="Tahoma"/>
        </w:rPr>
        <w:t xml:space="preserve"> </w:t>
      </w:r>
      <w:r w:rsidRPr="00702720">
        <w:rPr>
          <w:rFonts w:cs="Tahoma"/>
          <w:lang w:val="en-US"/>
        </w:rPr>
        <w:t>out</w:t>
      </w:r>
      <w:r w:rsidRPr="00702720">
        <w:rPr>
          <w:rFonts w:cs="Tahoma"/>
        </w:rPr>
        <w:t xml:space="preserve">) για την άμεση αντιμετώπιση αυξανόμενων αναγκών. Όπου είναι εφικτό, είναι ισχυρά επιθυμητό η αρχιτεκτονική να βασίζεται σε </w:t>
      </w:r>
      <w:r w:rsidRPr="00702720">
        <w:rPr>
          <w:rFonts w:cs="Tahoma"/>
          <w:lang w:val="en-US"/>
        </w:rPr>
        <w:t>loosely</w:t>
      </w:r>
      <w:r w:rsidRPr="00702720">
        <w:rPr>
          <w:rFonts w:cs="Tahoma"/>
        </w:rPr>
        <w:t xml:space="preserve"> </w:t>
      </w:r>
      <w:r w:rsidRPr="00702720">
        <w:rPr>
          <w:rFonts w:cs="Tahoma"/>
          <w:lang w:val="en-US"/>
        </w:rPr>
        <w:t>coupled</w:t>
      </w:r>
      <w:r w:rsidRPr="00702720">
        <w:rPr>
          <w:rFonts w:cs="Tahoma"/>
        </w:rPr>
        <w:t xml:space="preserve"> Containers για βέλτιστη αξιοποίηση του περιβάλλοντος </w:t>
      </w:r>
      <w:proofErr w:type="spellStart"/>
      <w:r w:rsidRPr="00702720">
        <w:rPr>
          <w:rFonts w:cs="Tahoma"/>
        </w:rPr>
        <w:t>εικονικοποίησης</w:t>
      </w:r>
      <w:proofErr w:type="spellEnd"/>
      <w:r w:rsidRPr="00702720">
        <w:rPr>
          <w:rFonts w:cs="Tahoma"/>
        </w:rPr>
        <w:t xml:space="preserve"> που θα φιλοξενήσει το πληροφοριακό</w:t>
      </w:r>
      <w:r w:rsidRPr="00702720">
        <w:rPr>
          <w:rFonts w:cs="Tahoma"/>
          <w:spacing w:val="-5"/>
        </w:rPr>
        <w:t xml:space="preserve"> </w:t>
      </w:r>
      <w:r w:rsidRPr="00702720">
        <w:rPr>
          <w:rFonts w:cs="Tahoma"/>
        </w:rPr>
        <w:t>σύστημα.</w:t>
      </w:r>
    </w:p>
    <w:p w14:paraId="516E0F10" w14:textId="77777777" w:rsidR="00221A48" w:rsidRPr="00702720" w:rsidRDefault="00221A48" w:rsidP="003A7B0C">
      <w:pPr>
        <w:pStyle w:val="a"/>
        <w:widowControl w:val="0"/>
        <w:numPr>
          <w:ilvl w:val="0"/>
          <w:numId w:val="54"/>
        </w:numPr>
        <w:tabs>
          <w:tab w:val="clear" w:pos="720"/>
          <w:tab w:val="left" w:pos="754"/>
        </w:tabs>
        <w:suppressAutoHyphens w:val="0"/>
        <w:autoSpaceDE w:val="0"/>
        <w:autoSpaceDN w:val="0"/>
        <w:spacing w:before="120" w:line="259" w:lineRule="auto"/>
        <w:ind w:right="-1"/>
        <w:rPr>
          <w:rFonts w:cs="Tahoma"/>
        </w:rPr>
      </w:pPr>
      <w:r w:rsidRPr="00702720">
        <w:rPr>
          <w:rFonts w:cs="Tahoma"/>
        </w:rPr>
        <w:t>Λειτουργία των επιμέρους Υποσυστημάτων και λύσεων, που θα αποτελέσουν διακριτά τμήματα της</w:t>
      </w:r>
      <w:r w:rsidRPr="00702720">
        <w:rPr>
          <w:rFonts w:cs="Tahoma"/>
          <w:spacing w:val="-3"/>
        </w:rPr>
        <w:t xml:space="preserve"> </w:t>
      </w:r>
      <w:r w:rsidRPr="00702720">
        <w:rPr>
          <w:rFonts w:cs="Tahoma"/>
        </w:rPr>
        <w:t>λύσης</w:t>
      </w:r>
      <w:r w:rsidRPr="00702720">
        <w:rPr>
          <w:rFonts w:cs="Tahoma"/>
          <w:spacing w:val="-6"/>
        </w:rPr>
        <w:t xml:space="preserve"> </w:t>
      </w:r>
      <w:r w:rsidRPr="00702720">
        <w:rPr>
          <w:rFonts w:cs="Tahoma"/>
        </w:rPr>
        <w:t>που</w:t>
      </w:r>
      <w:r w:rsidRPr="00702720">
        <w:rPr>
          <w:rFonts w:cs="Tahoma"/>
          <w:spacing w:val="-3"/>
        </w:rPr>
        <w:t xml:space="preserve"> </w:t>
      </w:r>
      <w:r w:rsidRPr="00702720">
        <w:rPr>
          <w:rFonts w:cs="Tahoma"/>
        </w:rPr>
        <w:t>θα</w:t>
      </w:r>
      <w:r w:rsidRPr="00702720">
        <w:rPr>
          <w:rFonts w:cs="Tahoma"/>
          <w:spacing w:val="-7"/>
        </w:rPr>
        <w:t xml:space="preserve"> </w:t>
      </w:r>
      <w:r w:rsidRPr="00702720">
        <w:rPr>
          <w:rFonts w:cs="Tahoma"/>
        </w:rPr>
        <w:t>προσφερθεί,</w:t>
      </w:r>
      <w:r w:rsidRPr="00702720">
        <w:rPr>
          <w:rFonts w:cs="Tahoma"/>
          <w:spacing w:val="-6"/>
        </w:rPr>
        <w:t xml:space="preserve"> </w:t>
      </w:r>
      <w:r w:rsidRPr="00702720">
        <w:rPr>
          <w:rFonts w:cs="Tahoma"/>
        </w:rPr>
        <w:t>σε</w:t>
      </w:r>
      <w:r w:rsidRPr="00702720">
        <w:rPr>
          <w:rFonts w:cs="Tahoma"/>
          <w:spacing w:val="-2"/>
        </w:rPr>
        <w:t xml:space="preserve"> </w:t>
      </w:r>
      <w:r w:rsidRPr="00702720">
        <w:rPr>
          <w:rFonts w:cs="Tahoma"/>
          <w:b/>
          <w:lang w:val="en-US"/>
        </w:rPr>
        <w:t>web</w:t>
      </w:r>
      <w:r w:rsidRPr="00702720">
        <w:rPr>
          <w:rFonts w:cs="Tahoma"/>
          <w:b/>
        </w:rPr>
        <w:t>-</w:t>
      </w:r>
      <w:r w:rsidRPr="00702720">
        <w:rPr>
          <w:rFonts w:cs="Tahoma"/>
          <w:b/>
          <w:lang w:val="en-US"/>
        </w:rPr>
        <w:t>based</w:t>
      </w:r>
      <w:r w:rsidRPr="00702720">
        <w:rPr>
          <w:rFonts w:cs="Tahoma"/>
          <w:b/>
          <w:spacing w:val="-4"/>
        </w:rPr>
        <w:t xml:space="preserve"> </w:t>
      </w:r>
      <w:r w:rsidRPr="00702720">
        <w:rPr>
          <w:rFonts w:cs="Tahoma"/>
          <w:b/>
        </w:rPr>
        <w:t>περιβάλλον</w:t>
      </w:r>
      <w:r w:rsidRPr="00702720">
        <w:rPr>
          <w:rFonts w:cs="Tahoma"/>
        </w:rPr>
        <w:t>,</w:t>
      </w:r>
      <w:r w:rsidRPr="00702720">
        <w:rPr>
          <w:rFonts w:cs="Tahoma"/>
          <w:spacing w:val="-4"/>
        </w:rPr>
        <w:t xml:space="preserve"> </w:t>
      </w:r>
      <w:r w:rsidRPr="00702720">
        <w:rPr>
          <w:rFonts w:cs="Tahoma"/>
        </w:rPr>
        <w:t>το</w:t>
      </w:r>
      <w:r w:rsidRPr="00702720">
        <w:rPr>
          <w:rFonts w:cs="Tahoma"/>
          <w:spacing w:val="-5"/>
        </w:rPr>
        <w:t xml:space="preserve"> </w:t>
      </w:r>
      <w:r w:rsidRPr="00702720">
        <w:rPr>
          <w:rFonts w:cs="Tahoma"/>
        </w:rPr>
        <w:t>οποίο</w:t>
      </w:r>
      <w:r w:rsidRPr="00702720">
        <w:rPr>
          <w:rFonts w:cs="Tahoma"/>
          <w:spacing w:val="-4"/>
        </w:rPr>
        <w:t xml:space="preserve"> </w:t>
      </w:r>
      <w:r w:rsidRPr="00702720">
        <w:rPr>
          <w:rFonts w:cs="Tahoma"/>
        </w:rPr>
        <w:t>θα</w:t>
      </w:r>
      <w:r w:rsidRPr="00702720">
        <w:rPr>
          <w:rFonts w:cs="Tahoma"/>
          <w:spacing w:val="-6"/>
        </w:rPr>
        <w:t xml:space="preserve"> </w:t>
      </w:r>
      <w:r w:rsidRPr="00702720">
        <w:rPr>
          <w:rFonts w:cs="Tahoma"/>
        </w:rPr>
        <w:t>αποτελέσει</w:t>
      </w:r>
      <w:r w:rsidRPr="00702720">
        <w:rPr>
          <w:rFonts w:cs="Tahoma"/>
          <w:spacing w:val="-4"/>
        </w:rPr>
        <w:t xml:space="preserve"> </w:t>
      </w:r>
      <w:r w:rsidRPr="00702720">
        <w:rPr>
          <w:rFonts w:cs="Tahoma"/>
        </w:rPr>
        <w:t>το</w:t>
      </w:r>
      <w:r w:rsidRPr="00702720">
        <w:rPr>
          <w:rFonts w:cs="Tahoma"/>
          <w:spacing w:val="-6"/>
        </w:rPr>
        <w:t xml:space="preserve"> </w:t>
      </w:r>
      <w:r w:rsidRPr="00702720">
        <w:rPr>
          <w:rFonts w:cs="Tahoma"/>
        </w:rPr>
        <w:t>βασικό «χώρο εργασίας» για τους «διαχειριστές» και τους εξουσιοδοτημένους χρήστες των</w:t>
      </w:r>
      <w:r w:rsidRPr="00702720">
        <w:rPr>
          <w:rFonts w:cs="Tahoma"/>
          <w:spacing w:val="-43"/>
        </w:rPr>
        <w:t xml:space="preserve"> </w:t>
      </w:r>
      <w:r w:rsidRPr="00702720">
        <w:rPr>
          <w:rFonts w:cs="Tahoma"/>
        </w:rPr>
        <w:t>εφαρμογών με στόχο</w:t>
      </w:r>
      <w:r w:rsidRPr="00702720">
        <w:rPr>
          <w:rFonts w:cs="Tahoma"/>
          <w:spacing w:val="-2"/>
        </w:rPr>
        <w:t xml:space="preserve"> </w:t>
      </w:r>
      <w:r w:rsidRPr="00702720">
        <w:rPr>
          <w:rFonts w:cs="Tahoma"/>
        </w:rPr>
        <w:t>την:</w:t>
      </w:r>
    </w:p>
    <w:p w14:paraId="0644C324" w14:textId="77777777" w:rsidR="00221A48" w:rsidRPr="00702720" w:rsidRDefault="00221A48" w:rsidP="003A7B0C">
      <w:pPr>
        <w:pStyle w:val="a"/>
        <w:widowControl w:val="0"/>
        <w:numPr>
          <w:ilvl w:val="1"/>
          <w:numId w:val="54"/>
        </w:numPr>
        <w:tabs>
          <w:tab w:val="clear" w:pos="720"/>
          <w:tab w:val="left" w:pos="1530"/>
        </w:tabs>
        <w:suppressAutoHyphens w:val="0"/>
        <w:autoSpaceDE w:val="0"/>
        <w:autoSpaceDN w:val="0"/>
        <w:spacing w:before="120" w:line="259" w:lineRule="auto"/>
        <w:ind w:right="-1" w:hanging="396"/>
        <w:jc w:val="left"/>
        <w:rPr>
          <w:rFonts w:cs="Tahoma"/>
        </w:rPr>
      </w:pPr>
      <w:r w:rsidRPr="00702720">
        <w:rPr>
          <w:rFonts w:cs="Tahoma"/>
        </w:rPr>
        <w:t xml:space="preserve">επίτευξη της μεγαλύτερης δυνατής ομοιομορφίας στις </w:t>
      </w:r>
      <w:proofErr w:type="spellStart"/>
      <w:r w:rsidRPr="00702720">
        <w:rPr>
          <w:rFonts w:cs="Tahoma"/>
        </w:rPr>
        <w:t>διεπαφές</w:t>
      </w:r>
      <w:proofErr w:type="spellEnd"/>
      <w:r w:rsidRPr="00702720">
        <w:rPr>
          <w:rFonts w:cs="Tahoma"/>
        </w:rPr>
        <w:t xml:space="preserve"> μεταξύ των διαφόρων υποσυστημάτων και στον τρόπο εργασίας τους,</w:t>
      </w:r>
    </w:p>
    <w:p w14:paraId="16FEE5E4" w14:textId="77777777" w:rsidR="00221A48" w:rsidRPr="00702720" w:rsidRDefault="00221A48" w:rsidP="003A7B0C">
      <w:pPr>
        <w:pStyle w:val="a"/>
        <w:widowControl w:val="0"/>
        <w:numPr>
          <w:ilvl w:val="1"/>
          <w:numId w:val="54"/>
        </w:numPr>
        <w:tabs>
          <w:tab w:val="clear" w:pos="720"/>
          <w:tab w:val="left" w:pos="1530"/>
        </w:tabs>
        <w:suppressAutoHyphens w:val="0"/>
        <w:autoSpaceDE w:val="0"/>
        <w:autoSpaceDN w:val="0"/>
        <w:spacing w:before="120" w:line="259" w:lineRule="auto"/>
        <w:ind w:right="455" w:hanging="396"/>
        <w:jc w:val="left"/>
        <w:rPr>
          <w:rFonts w:cs="Tahoma"/>
        </w:rPr>
      </w:pPr>
      <w:r w:rsidRPr="00702720">
        <w:rPr>
          <w:rFonts w:cs="Tahoma"/>
        </w:rPr>
        <w:t xml:space="preserve">επιλογή κοινών και φιλικών τρόπων παρουσίασης, όσον αφορά στις </w:t>
      </w:r>
      <w:proofErr w:type="spellStart"/>
      <w:r w:rsidRPr="00702720">
        <w:rPr>
          <w:rFonts w:cs="Tahoma"/>
        </w:rPr>
        <w:t>διεπαφές</w:t>
      </w:r>
      <w:proofErr w:type="spellEnd"/>
      <w:r w:rsidRPr="00702720">
        <w:rPr>
          <w:rFonts w:cs="Tahoma"/>
        </w:rPr>
        <w:t xml:space="preserve"> των χρηστών με τις εφαρμογές.</w:t>
      </w:r>
    </w:p>
    <w:p w14:paraId="4BC61CF1" w14:textId="77777777" w:rsidR="00221A48" w:rsidRPr="00702720" w:rsidRDefault="00221A48" w:rsidP="003A7B0C">
      <w:pPr>
        <w:pStyle w:val="a"/>
        <w:widowControl w:val="0"/>
        <w:numPr>
          <w:ilvl w:val="0"/>
          <w:numId w:val="54"/>
        </w:numPr>
        <w:tabs>
          <w:tab w:val="clear" w:pos="720"/>
          <w:tab w:val="left" w:pos="754"/>
        </w:tabs>
        <w:suppressAutoHyphens w:val="0"/>
        <w:autoSpaceDE w:val="0"/>
        <w:autoSpaceDN w:val="0"/>
        <w:spacing w:before="120" w:line="259" w:lineRule="auto"/>
        <w:ind w:right="140"/>
        <w:rPr>
          <w:rFonts w:cs="Tahoma"/>
        </w:rPr>
      </w:pPr>
      <w:r w:rsidRPr="00702720">
        <w:rPr>
          <w:rFonts w:cs="Tahoma"/>
        </w:rPr>
        <w:t xml:space="preserve">Εξασφάλιση </w:t>
      </w:r>
      <w:r w:rsidRPr="00702720">
        <w:rPr>
          <w:rFonts w:cs="Tahoma"/>
          <w:b/>
        </w:rPr>
        <w:t xml:space="preserve">πλήρους λειτουργικότητας </w:t>
      </w:r>
      <w:r w:rsidRPr="00702720">
        <w:rPr>
          <w:rFonts w:cs="Tahoma"/>
        </w:rPr>
        <w:t xml:space="preserve">μέσω Διαδικτύου (Internet) κάνοντας χρήση των καθιερωμένων εφαρμογών πλοήγησης (Web </w:t>
      </w:r>
      <w:r w:rsidRPr="00702720">
        <w:rPr>
          <w:rFonts w:cs="Tahoma"/>
          <w:lang w:val="en-US"/>
        </w:rPr>
        <w:t>Browsers</w:t>
      </w:r>
      <w:r w:rsidRPr="00702720">
        <w:rPr>
          <w:rFonts w:cs="Tahoma"/>
        </w:rPr>
        <w:t>) χωρίς να απαιτείται επιπλέον εγκατάσταση λογισμικού ή τρίτων συσκευών από τους τελικούς</w:t>
      </w:r>
      <w:r w:rsidRPr="00702720">
        <w:rPr>
          <w:rFonts w:cs="Tahoma"/>
          <w:spacing w:val="-21"/>
        </w:rPr>
        <w:t xml:space="preserve"> </w:t>
      </w:r>
      <w:r w:rsidRPr="00702720">
        <w:rPr>
          <w:rFonts w:cs="Tahoma"/>
        </w:rPr>
        <w:t>χρήστες.</w:t>
      </w:r>
    </w:p>
    <w:p w14:paraId="0A511D79" w14:textId="77777777" w:rsidR="00221A48" w:rsidRPr="00702720" w:rsidRDefault="00221A48" w:rsidP="003A7B0C">
      <w:pPr>
        <w:pStyle w:val="a"/>
        <w:widowControl w:val="0"/>
        <w:numPr>
          <w:ilvl w:val="0"/>
          <w:numId w:val="54"/>
        </w:numPr>
        <w:tabs>
          <w:tab w:val="clear" w:pos="720"/>
          <w:tab w:val="left" w:pos="754"/>
        </w:tabs>
        <w:suppressAutoHyphens w:val="0"/>
        <w:autoSpaceDE w:val="0"/>
        <w:autoSpaceDN w:val="0"/>
        <w:spacing w:before="120" w:line="259" w:lineRule="auto"/>
        <w:ind w:right="-1"/>
        <w:rPr>
          <w:rFonts w:cs="Tahoma"/>
        </w:rPr>
      </w:pPr>
      <w:r w:rsidRPr="00702720">
        <w:rPr>
          <w:rFonts w:cs="Tahoma"/>
        </w:rPr>
        <w:t>Χρήση</w:t>
      </w:r>
      <w:r w:rsidRPr="00702720">
        <w:rPr>
          <w:rFonts w:cs="Tahoma"/>
          <w:spacing w:val="-8"/>
        </w:rPr>
        <w:t xml:space="preserve"> </w:t>
      </w:r>
      <w:r w:rsidRPr="00702720">
        <w:rPr>
          <w:rFonts w:cs="Tahoma"/>
          <w:b/>
        </w:rPr>
        <w:t>συστημάτων</w:t>
      </w:r>
      <w:r w:rsidRPr="00702720">
        <w:rPr>
          <w:rFonts w:cs="Tahoma"/>
          <w:b/>
          <w:spacing w:val="-5"/>
        </w:rPr>
        <w:t xml:space="preserve"> </w:t>
      </w:r>
      <w:r w:rsidRPr="00702720">
        <w:rPr>
          <w:rFonts w:cs="Tahoma"/>
          <w:b/>
        </w:rPr>
        <w:t>διαχείρισης</w:t>
      </w:r>
      <w:r w:rsidRPr="00702720">
        <w:rPr>
          <w:rFonts w:cs="Tahoma"/>
          <w:b/>
          <w:spacing w:val="-3"/>
        </w:rPr>
        <w:t xml:space="preserve"> </w:t>
      </w:r>
      <w:r w:rsidRPr="00702720">
        <w:rPr>
          <w:rFonts w:cs="Tahoma"/>
          <w:b/>
        </w:rPr>
        <w:t>σχεσιακών</w:t>
      </w:r>
      <w:r w:rsidRPr="00702720">
        <w:rPr>
          <w:rFonts w:cs="Tahoma"/>
          <w:b/>
          <w:spacing w:val="-5"/>
        </w:rPr>
        <w:t xml:space="preserve"> </w:t>
      </w:r>
      <w:r w:rsidRPr="00702720">
        <w:rPr>
          <w:rFonts w:cs="Tahoma"/>
          <w:b/>
        </w:rPr>
        <w:t>βάσεων</w:t>
      </w:r>
      <w:r w:rsidRPr="00702720">
        <w:rPr>
          <w:rFonts w:cs="Tahoma"/>
          <w:b/>
          <w:spacing w:val="-3"/>
        </w:rPr>
        <w:t xml:space="preserve"> </w:t>
      </w:r>
      <w:r w:rsidRPr="00702720">
        <w:rPr>
          <w:rFonts w:cs="Tahoma"/>
          <w:b/>
        </w:rPr>
        <w:t>δεδομένων</w:t>
      </w:r>
      <w:r w:rsidRPr="00702720">
        <w:rPr>
          <w:rFonts w:cs="Tahoma"/>
          <w:b/>
          <w:spacing w:val="-5"/>
        </w:rPr>
        <w:t xml:space="preserve"> </w:t>
      </w:r>
      <w:r w:rsidRPr="00702720">
        <w:rPr>
          <w:rFonts w:cs="Tahoma"/>
        </w:rPr>
        <w:t>(RDBMS)</w:t>
      </w:r>
      <w:r w:rsidRPr="00702720">
        <w:rPr>
          <w:rFonts w:cs="Tahoma"/>
          <w:spacing w:val="-8"/>
        </w:rPr>
        <w:t xml:space="preserve"> </w:t>
      </w:r>
      <w:r w:rsidRPr="00702720">
        <w:rPr>
          <w:rFonts w:cs="Tahoma"/>
        </w:rPr>
        <w:t>για</w:t>
      </w:r>
      <w:r w:rsidRPr="00702720">
        <w:rPr>
          <w:rFonts w:cs="Tahoma"/>
          <w:spacing w:val="-9"/>
        </w:rPr>
        <w:t xml:space="preserve"> </w:t>
      </w:r>
      <w:r w:rsidRPr="00702720">
        <w:rPr>
          <w:rFonts w:cs="Tahoma"/>
        </w:rPr>
        <w:t>την</w:t>
      </w:r>
      <w:r w:rsidRPr="00702720">
        <w:rPr>
          <w:rFonts w:cs="Tahoma"/>
          <w:spacing w:val="-9"/>
        </w:rPr>
        <w:t xml:space="preserve"> </w:t>
      </w:r>
      <w:r w:rsidRPr="00702720">
        <w:rPr>
          <w:rFonts w:cs="Tahoma"/>
        </w:rPr>
        <w:t>ευκολία διαχείρισης του αναμενόμενου μεγάλου όγκου δεδομένων, τη δυνατότητα δημιουργίας εφαρμογών φιλικών στον χρήστη και την αυξημένη διαθεσιμότητα του</w:t>
      </w:r>
      <w:r w:rsidRPr="00702720">
        <w:rPr>
          <w:rFonts w:cs="Tahoma"/>
          <w:spacing w:val="-16"/>
        </w:rPr>
        <w:t xml:space="preserve"> </w:t>
      </w:r>
      <w:r w:rsidRPr="00702720">
        <w:rPr>
          <w:rFonts w:cs="Tahoma"/>
        </w:rPr>
        <w:t>συστήματος.</w:t>
      </w:r>
    </w:p>
    <w:p w14:paraId="64E46F37" w14:textId="77777777" w:rsidR="00221A48" w:rsidRPr="00702720" w:rsidRDefault="00221A48" w:rsidP="003A7B0C">
      <w:pPr>
        <w:pStyle w:val="a"/>
        <w:widowControl w:val="0"/>
        <w:numPr>
          <w:ilvl w:val="0"/>
          <w:numId w:val="54"/>
        </w:numPr>
        <w:tabs>
          <w:tab w:val="clear" w:pos="720"/>
          <w:tab w:val="left" w:pos="754"/>
        </w:tabs>
        <w:suppressAutoHyphens w:val="0"/>
        <w:autoSpaceDE w:val="0"/>
        <w:autoSpaceDN w:val="0"/>
        <w:spacing w:before="120" w:line="259" w:lineRule="auto"/>
        <w:ind w:right="-1"/>
        <w:rPr>
          <w:rFonts w:cs="Tahoma"/>
        </w:rPr>
      </w:pPr>
      <w:r w:rsidRPr="00702720">
        <w:rPr>
          <w:rFonts w:cs="Tahoma"/>
        </w:rPr>
        <w:lastRenderedPageBreak/>
        <w:t xml:space="preserve">Τα </w:t>
      </w:r>
      <w:r w:rsidRPr="00702720">
        <w:rPr>
          <w:rFonts w:cs="Tahoma"/>
          <w:b/>
        </w:rPr>
        <w:t xml:space="preserve">εργαλεία ανάπτυξης, συντήρησης και διαχείρισης των εφαρμογών </w:t>
      </w:r>
      <w:r w:rsidRPr="00702720">
        <w:rPr>
          <w:rFonts w:cs="Tahoma"/>
        </w:rPr>
        <w:t xml:space="preserve">που θα χρησιμοποιηθούν θα πρέπει να είναι συμβατά με το σύνολο του λογισμικού υποδομής που θα προσφερθεί από τον Ανάδοχο (Web, </w:t>
      </w:r>
      <w:r w:rsidRPr="00702720">
        <w:rPr>
          <w:rFonts w:cs="Tahoma"/>
          <w:lang w:val="en-US"/>
        </w:rPr>
        <w:t>application</w:t>
      </w:r>
      <w:r w:rsidRPr="00702720">
        <w:rPr>
          <w:rFonts w:cs="Tahoma"/>
        </w:rPr>
        <w:t xml:space="preserve"> και </w:t>
      </w:r>
      <w:r w:rsidRPr="00702720">
        <w:rPr>
          <w:rFonts w:cs="Tahoma"/>
          <w:lang w:val="en-US"/>
        </w:rPr>
        <w:t>database</w:t>
      </w:r>
      <w:r w:rsidRPr="00702720">
        <w:rPr>
          <w:rFonts w:cs="Tahoma"/>
          <w:spacing w:val="-10"/>
        </w:rPr>
        <w:t xml:space="preserve"> </w:t>
      </w:r>
      <w:r w:rsidRPr="00702720">
        <w:rPr>
          <w:rFonts w:cs="Tahoma"/>
          <w:lang w:val="en-US"/>
        </w:rPr>
        <w:t>servers</w:t>
      </w:r>
      <w:r w:rsidRPr="00702720">
        <w:rPr>
          <w:rFonts w:cs="Tahoma"/>
        </w:rPr>
        <w:t>).</w:t>
      </w:r>
    </w:p>
    <w:p w14:paraId="2A8B7D07" w14:textId="77777777" w:rsidR="00221A48" w:rsidRPr="00702720" w:rsidRDefault="00221A48" w:rsidP="003A7B0C">
      <w:pPr>
        <w:pStyle w:val="a"/>
        <w:widowControl w:val="0"/>
        <w:numPr>
          <w:ilvl w:val="0"/>
          <w:numId w:val="54"/>
        </w:numPr>
        <w:tabs>
          <w:tab w:val="clear" w:pos="720"/>
          <w:tab w:val="left" w:pos="754"/>
        </w:tabs>
        <w:suppressAutoHyphens w:val="0"/>
        <w:autoSpaceDE w:val="0"/>
        <w:autoSpaceDN w:val="0"/>
        <w:spacing w:before="120" w:line="259" w:lineRule="auto"/>
        <w:ind w:right="-1"/>
        <w:rPr>
          <w:rFonts w:cs="Tahoma"/>
        </w:rPr>
      </w:pPr>
      <w:r w:rsidRPr="00702720">
        <w:rPr>
          <w:rFonts w:cs="Tahoma"/>
        </w:rPr>
        <w:t>Χρήση</w:t>
      </w:r>
      <w:r w:rsidRPr="00702720">
        <w:rPr>
          <w:rFonts w:cs="Tahoma"/>
          <w:spacing w:val="-19"/>
        </w:rPr>
        <w:t xml:space="preserve"> </w:t>
      </w:r>
      <w:r w:rsidRPr="00702720">
        <w:rPr>
          <w:rFonts w:cs="Tahoma"/>
          <w:b/>
        </w:rPr>
        <w:t>γραφικού</w:t>
      </w:r>
      <w:r w:rsidRPr="00702720">
        <w:rPr>
          <w:rFonts w:cs="Tahoma"/>
          <w:b/>
          <w:spacing w:val="-16"/>
        </w:rPr>
        <w:t xml:space="preserve"> </w:t>
      </w:r>
      <w:r w:rsidRPr="00702720">
        <w:rPr>
          <w:rFonts w:cs="Tahoma"/>
          <w:b/>
        </w:rPr>
        <w:t>περιβάλλοντος</w:t>
      </w:r>
      <w:r w:rsidRPr="00702720">
        <w:rPr>
          <w:rFonts w:cs="Tahoma"/>
          <w:b/>
          <w:spacing w:val="-19"/>
        </w:rPr>
        <w:t xml:space="preserve"> </w:t>
      </w:r>
      <w:r w:rsidRPr="00702720">
        <w:rPr>
          <w:rFonts w:cs="Tahoma"/>
          <w:b/>
        </w:rPr>
        <w:t>λειτουργίας</w:t>
      </w:r>
      <w:r w:rsidRPr="00702720">
        <w:rPr>
          <w:rFonts w:cs="Tahoma"/>
          <w:b/>
          <w:spacing w:val="-19"/>
        </w:rPr>
        <w:t xml:space="preserve"> </w:t>
      </w:r>
      <w:r w:rsidRPr="00702720">
        <w:rPr>
          <w:rFonts w:cs="Tahoma"/>
        </w:rPr>
        <w:t>(GUI)</w:t>
      </w:r>
      <w:r w:rsidRPr="00702720">
        <w:rPr>
          <w:rFonts w:cs="Tahoma"/>
          <w:spacing w:val="-18"/>
        </w:rPr>
        <w:t xml:space="preserve"> </w:t>
      </w:r>
      <w:r w:rsidRPr="00702720">
        <w:rPr>
          <w:rFonts w:cs="Tahoma"/>
        </w:rPr>
        <w:t>του</w:t>
      </w:r>
      <w:r w:rsidRPr="00702720">
        <w:rPr>
          <w:rFonts w:cs="Tahoma"/>
          <w:spacing w:val="-18"/>
        </w:rPr>
        <w:t xml:space="preserve"> </w:t>
      </w:r>
      <w:r w:rsidRPr="00702720">
        <w:rPr>
          <w:rFonts w:cs="Tahoma"/>
        </w:rPr>
        <w:t>χρήστη</w:t>
      </w:r>
      <w:r w:rsidRPr="00702720">
        <w:rPr>
          <w:rFonts w:cs="Tahoma"/>
          <w:spacing w:val="-18"/>
        </w:rPr>
        <w:t xml:space="preserve"> </w:t>
      </w:r>
      <w:r w:rsidRPr="00702720">
        <w:rPr>
          <w:rFonts w:cs="Tahoma"/>
        </w:rPr>
        <w:t>για</w:t>
      </w:r>
      <w:r w:rsidRPr="00702720">
        <w:rPr>
          <w:rFonts w:cs="Tahoma"/>
          <w:spacing w:val="-20"/>
        </w:rPr>
        <w:t xml:space="preserve"> </w:t>
      </w:r>
      <w:r w:rsidRPr="00702720">
        <w:rPr>
          <w:rFonts w:cs="Tahoma"/>
        </w:rPr>
        <w:t>την</w:t>
      </w:r>
      <w:r w:rsidRPr="00702720">
        <w:rPr>
          <w:rFonts w:cs="Tahoma"/>
          <w:spacing w:val="-19"/>
        </w:rPr>
        <w:t xml:space="preserve"> </w:t>
      </w:r>
      <w:r w:rsidRPr="00702720">
        <w:rPr>
          <w:rFonts w:cs="Tahoma"/>
        </w:rPr>
        <w:t>αποδοτική</w:t>
      </w:r>
      <w:r w:rsidRPr="00702720">
        <w:rPr>
          <w:rFonts w:cs="Tahoma"/>
          <w:spacing w:val="-19"/>
        </w:rPr>
        <w:t xml:space="preserve"> </w:t>
      </w:r>
      <w:r w:rsidRPr="00702720">
        <w:rPr>
          <w:rFonts w:cs="Tahoma"/>
        </w:rPr>
        <w:t>διαχείριση και χρήση των Υποσυστημάτων και την ευκολία εκμάθησής</w:t>
      </w:r>
      <w:r w:rsidRPr="00702720">
        <w:rPr>
          <w:rFonts w:cs="Tahoma"/>
          <w:spacing w:val="-12"/>
        </w:rPr>
        <w:t xml:space="preserve"> </w:t>
      </w:r>
      <w:r w:rsidRPr="00702720">
        <w:rPr>
          <w:rFonts w:cs="Tahoma"/>
        </w:rPr>
        <w:t>τους.</w:t>
      </w:r>
    </w:p>
    <w:p w14:paraId="44484C89" w14:textId="77777777" w:rsidR="00221A48" w:rsidRPr="00702720" w:rsidRDefault="00221A48" w:rsidP="003A7B0C">
      <w:pPr>
        <w:pStyle w:val="a"/>
        <w:widowControl w:val="0"/>
        <w:numPr>
          <w:ilvl w:val="0"/>
          <w:numId w:val="54"/>
        </w:numPr>
        <w:tabs>
          <w:tab w:val="clear" w:pos="720"/>
          <w:tab w:val="left" w:pos="754"/>
        </w:tabs>
        <w:suppressAutoHyphens w:val="0"/>
        <w:autoSpaceDE w:val="0"/>
        <w:autoSpaceDN w:val="0"/>
        <w:spacing w:before="120" w:line="259" w:lineRule="auto"/>
        <w:ind w:right="-1"/>
        <w:rPr>
          <w:rFonts w:cs="Tahoma"/>
        </w:rPr>
      </w:pPr>
      <w:r w:rsidRPr="00702720">
        <w:rPr>
          <w:rFonts w:cs="Tahoma"/>
        </w:rPr>
        <w:t xml:space="preserve">Ενσωμάτωση στα Υποσυστήματα </w:t>
      </w:r>
      <w:r w:rsidRPr="00702720">
        <w:rPr>
          <w:rFonts w:cs="Tahoma"/>
          <w:b/>
        </w:rPr>
        <w:t xml:space="preserve">άμεσης υποστήριξης βοήθειας </w:t>
      </w:r>
      <w:r w:rsidRPr="00702720">
        <w:rPr>
          <w:rFonts w:cs="Tahoma"/>
        </w:rPr>
        <w:t>(</w:t>
      </w:r>
      <w:r w:rsidRPr="00702720">
        <w:rPr>
          <w:rFonts w:cs="Tahoma"/>
          <w:lang w:val="en-US"/>
        </w:rPr>
        <w:t>online</w:t>
      </w:r>
      <w:r w:rsidRPr="00702720">
        <w:rPr>
          <w:rFonts w:cs="Tahoma"/>
        </w:rPr>
        <w:t xml:space="preserve"> </w:t>
      </w:r>
      <w:r w:rsidRPr="00702720">
        <w:rPr>
          <w:rFonts w:cs="Tahoma"/>
          <w:lang w:val="en-US"/>
        </w:rPr>
        <w:t>help</w:t>
      </w:r>
      <w:r w:rsidRPr="00702720">
        <w:rPr>
          <w:rFonts w:cs="Tahoma"/>
        </w:rPr>
        <w:t>) και οδηγιών στην ελληνική γλώσσα, προς τους χρήστες ανά διαδικασία ή και</w:t>
      </w:r>
      <w:r w:rsidRPr="00702720">
        <w:rPr>
          <w:rFonts w:cs="Tahoma"/>
          <w:spacing w:val="-17"/>
        </w:rPr>
        <w:t xml:space="preserve"> </w:t>
      </w:r>
      <w:r w:rsidRPr="00702720">
        <w:rPr>
          <w:rFonts w:cs="Tahoma"/>
        </w:rPr>
        <w:t>οθόνη.</w:t>
      </w:r>
    </w:p>
    <w:p w14:paraId="24ACF931" w14:textId="77777777" w:rsidR="00221A48" w:rsidRPr="00702720" w:rsidRDefault="00221A48" w:rsidP="003A7B0C">
      <w:pPr>
        <w:pStyle w:val="a"/>
        <w:widowControl w:val="0"/>
        <w:numPr>
          <w:ilvl w:val="0"/>
          <w:numId w:val="54"/>
        </w:numPr>
        <w:tabs>
          <w:tab w:val="clear" w:pos="720"/>
          <w:tab w:val="left" w:pos="754"/>
        </w:tabs>
        <w:suppressAutoHyphens w:val="0"/>
        <w:autoSpaceDE w:val="0"/>
        <w:autoSpaceDN w:val="0"/>
        <w:spacing w:before="120" w:line="259" w:lineRule="auto"/>
        <w:ind w:right="-1"/>
        <w:rPr>
          <w:rFonts w:cs="Tahoma"/>
        </w:rPr>
      </w:pPr>
      <w:r w:rsidRPr="00702720">
        <w:rPr>
          <w:rFonts w:cs="Tahoma"/>
          <w:b/>
        </w:rPr>
        <w:t xml:space="preserve">Μηνύματα λαθών </w:t>
      </w:r>
      <w:r w:rsidRPr="00702720">
        <w:rPr>
          <w:rFonts w:cs="Tahoma"/>
        </w:rPr>
        <w:t>(</w:t>
      </w:r>
      <w:r w:rsidRPr="00702720">
        <w:rPr>
          <w:rFonts w:cs="Tahoma"/>
          <w:lang w:val="en-US"/>
        </w:rPr>
        <w:t>error</w:t>
      </w:r>
      <w:r w:rsidRPr="00702720">
        <w:rPr>
          <w:rFonts w:cs="Tahoma"/>
        </w:rPr>
        <w:t xml:space="preserve"> </w:t>
      </w:r>
      <w:r w:rsidRPr="00702720">
        <w:rPr>
          <w:rFonts w:cs="Tahoma"/>
          <w:lang w:val="en-US"/>
        </w:rPr>
        <w:t>messages</w:t>
      </w:r>
      <w:r w:rsidRPr="00702720">
        <w:rPr>
          <w:rFonts w:cs="Tahoma"/>
        </w:rPr>
        <w:t>) στην ελληνική γλώσσα και ειδοποίηση των χρηστών με όρους οικείους προς</w:t>
      </w:r>
      <w:r w:rsidRPr="00702720">
        <w:rPr>
          <w:rFonts w:cs="Tahoma"/>
          <w:spacing w:val="-6"/>
        </w:rPr>
        <w:t xml:space="preserve"> </w:t>
      </w:r>
      <w:r w:rsidRPr="00702720">
        <w:rPr>
          <w:rFonts w:cs="Tahoma"/>
        </w:rPr>
        <w:t>αυτούς.</w:t>
      </w:r>
    </w:p>
    <w:p w14:paraId="1AE082FA" w14:textId="77777777" w:rsidR="00221A48" w:rsidRPr="00702720" w:rsidRDefault="00221A48" w:rsidP="003A7B0C">
      <w:pPr>
        <w:pStyle w:val="a"/>
        <w:widowControl w:val="0"/>
        <w:numPr>
          <w:ilvl w:val="0"/>
          <w:numId w:val="54"/>
        </w:numPr>
        <w:tabs>
          <w:tab w:val="clear" w:pos="720"/>
          <w:tab w:val="left" w:pos="754"/>
        </w:tabs>
        <w:suppressAutoHyphens w:val="0"/>
        <w:autoSpaceDE w:val="0"/>
        <w:autoSpaceDN w:val="0"/>
        <w:spacing w:before="120" w:line="259" w:lineRule="auto"/>
        <w:ind w:right="-1"/>
        <w:rPr>
          <w:rFonts w:cs="Tahoma"/>
        </w:rPr>
      </w:pPr>
      <w:r w:rsidRPr="00702720">
        <w:rPr>
          <w:rFonts w:cs="Tahoma"/>
        </w:rPr>
        <w:t xml:space="preserve">Τήρηση από όλα τα Υποσυστήματα στοιχείων </w:t>
      </w:r>
      <w:r w:rsidRPr="00702720">
        <w:rPr>
          <w:rFonts w:cs="Tahoma"/>
          <w:lang w:val="en-US"/>
        </w:rPr>
        <w:t>auditing</w:t>
      </w:r>
      <w:r w:rsidRPr="00702720">
        <w:rPr>
          <w:rFonts w:cs="Tahoma"/>
        </w:rPr>
        <w:t xml:space="preserve"> για </w:t>
      </w:r>
      <w:proofErr w:type="spellStart"/>
      <w:r w:rsidRPr="00702720">
        <w:rPr>
          <w:rFonts w:cs="Tahoma"/>
          <w:b/>
        </w:rPr>
        <w:t>ιχνηλάτηση</w:t>
      </w:r>
      <w:proofErr w:type="spellEnd"/>
      <w:r w:rsidRPr="00702720">
        <w:rPr>
          <w:rFonts w:cs="Tahoma"/>
          <w:b/>
        </w:rPr>
        <w:t xml:space="preserve"> </w:t>
      </w:r>
      <w:r w:rsidRPr="00702720">
        <w:rPr>
          <w:rFonts w:cs="Tahoma"/>
        </w:rPr>
        <w:t>ενεργειών χρηστών και για καθορισμένο χρονικό</w:t>
      </w:r>
      <w:r w:rsidRPr="00702720">
        <w:rPr>
          <w:rFonts w:cs="Tahoma"/>
          <w:spacing w:val="-2"/>
        </w:rPr>
        <w:t xml:space="preserve"> </w:t>
      </w:r>
      <w:r w:rsidRPr="00702720">
        <w:rPr>
          <w:rFonts w:cs="Tahoma"/>
        </w:rPr>
        <w:t>διάστημα.</w:t>
      </w:r>
    </w:p>
    <w:p w14:paraId="320D70CF" w14:textId="77777777" w:rsidR="00221A48" w:rsidRPr="00702720" w:rsidRDefault="00221A48" w:rsidP="003A7B0C">
      <w:pPr>
        <w:pStyle w:val="a"/>
        <w:widowControl w:val="0"/>
        <w:numPr>
          <w:ilvl w:val="0"/>
          <w:numId w:val="54"/>
        </w:numPr>
        <w:tabs>
          <w:tab w:val="clear" w:pos="720"/>
          <w:tab w:val="left" w:pos="754"/>
        </w:tabs>
        <w:suppressAutoHyphens w:val="0"/>
        <w:autoSpaceDE w:val="0"/>
        <w:autoSpaceDN w:val="0"/>
        <w:spacing w:before="120" w:line="259" w:lineRule="auto"/>
        <w:ind w:right="-1"/>
        <w:rPr>
          <w:rFonts w:cs="Tahoma"/>
        </w:rPr>
      </w:pPr>
      <w:r w:rsidRPr="00702720">
        <w:rPr>
          <w:rFonts w:cs="Tahoma"/>
        </w:rPr>
        <w:t>Διαβαθμισμένη πρόσβαση στα Υποσυστήματα, ανάλογα με το είδος των υπηρεσιών και την ταυτότητα των</w:t>
      </w:r>
      <w:r w:rsidRPr="00702720">
        <w:rPr>
          <w:rFonts w:cs="Tahoma"/>
          <w:spacing w:val="-3"/>
        </w:rPr>
        <w:t xml:space="preserve"> </w:t>
      </w:r>
      <w:r w:rsidRPr="00702720">
        <w:rPr>
          <w:rFonts w:cs="Tahoma"/>
        </w:rPr>
        <w:t>χρηστών.</w:t>
      </w:r>
    </w:p>
    <w:p w14:paraId="48AD93AF" w14:textId="77777777" w:rsidR="00221A48" w:rsidRPr="00702720" w:rsidRDefault="00221A48" w:rsidP="003A7B0C">
      <w:pPr>
        <w:pStyle w:val="a"/>
        <w:widowControl w:val="0"/>
        <w:numPr>
          <w:ilvl w:val="0"/>
          <w:numId w:val="54"/>
        </w:numPr>
        <w:tabs>
          <w:tab w:val="clear" w:pos="720"/>
          <w:tab w:val="left" w:pos="754"/>
        </w:tabs>
        <w:suppressAutoHyphens w:val="0"/>
        <w:autoSpaceDE w:val="0"/>
        <w:autoSpaceDN w:val="0"/>
        <w:spacing w:before="120" w:line="259" w:lineRule="auto"/>
        <w:ind w:right="-1"/>
        <w:rPr>
          <w:rFonts w:cs="Tahoma"/>
        </w:rPr>
      </w:pPr>
      <w:r w:rsidRPr="00702720">
        <w:rPr>
          <w:rFonts w:cs="Tahoma"/>
        </w:rPr>
        <w:t xml:space="preserve">Διασφάλιση της </w:t>
      </w:r>
      <w:r w:rsidRPr="00702720">
        <w:rPr>
          <w:rFonts w:cs="Tahoma"/>
          <w:b/>
        </w:rPr>
        <w:t xml:space="preserve">πληρότητας, ακεραιότητας, εμπιστευτικότητας </w:t>
      </w:r>
      <w:r w:rsidRPr="00702720">
        <w:rPr>
          <w:rFonts w:cs="Tahoma"/>
        </w:rPr>
        <w:t xml:space="preserve">και </w:t>
      </w:r>
      <w:r w:rsidRPr="00702720">
        <w:rPr>
          <w:rFonts w:cs="Tahoma"/>
          <w:b/>
        </w:rPr>
        <w:t xml:space="preserve">διαθεσιμότητας </w:t>
      </w:r>
      <w:r w:rsidRPr="00702720">
        <w:rPr>
          <w:rFonts w:cs="Tahoma"/>
        </w:rPr>
        <w:t>των δεδομένων των Υποσυστημάτων κατά τη χρήση και τη δικτυακή διακίνησή</w:t>
      </w:r>
      <w:r w:rsidRPr="00702720">
        <w:rPr>
          <w:rFonts w:cs="Tahoma"/>
          <w:spacing w:val="-20"/>
        </w:rPr>
        <w:t xml:space="preserve"> </w:t>
      </w:r>
      <w:r w:rsidRPr="00702720">
        <w:rPr>
          <w:rFonts w:cs="Tahoma"/>
        </w:rPr>
        <w:t>τους.</w:t>
      </w:r>
    </w:p>
    <w:p w14:paraId="46077C49" w14:textId="77777777" w:rsidR="00221A48" w:rsidRPr="00702720" w:rsidRDefault="00221A48" w:rsidP="003A7B0C">
      <w:pPr>
        <w:pStyle w:val="a"/>
        <w:widowControl w:val="0"/>
        <w:numPr>
          <w:ilvl w:val="0"/>
          <w:numId w:val="54"/>
        </w:numPr>
        <w:tabs>
          <w:tab w:val="clear" w:pos="720"/>
          <w:tab w:val="left" w:pos="754"/>
        </w:tabs>
        <w:suppressAutoHyphens w:val="0"/>
        <w:autoSpaceDE w:val="0"/>
        <w:autoSpaceDN w:val="0"/>
        <w:spacing w:before="120" w:line="259" w:lineRule="auto"/>
        <w:ind w:right="-1"/>
        <w:rPr>
          <w:rFonts w:cs="Tahoma"/>
        </w:rPr>
      </w:pPr>
      <w:r w:rsidRPr="00702720">
        <w:rPr>
          <w:rFonts w:cs="Tahoma"/>
        </w:rPr>
        <w:t>Βέλτιστη αξιοποίηση του αποθηκευτικού συστήματος καθώς ο όγκος των δεδομένων είναι μεγάλος και σε μελλοντικό χρόνο θα επηρεάζει την επίδοση του</w:t>
      </w:r>
      <w:r w:rsidRPr="00702720">
        <w:rPr>
          <w:rFonts w:cs="Tahoma"/>
          <w:spacing w:val="-12"/>
        </w:rPr>
        <w:t xml:space="preserve"> </w:t>
      </w:r>
      <w:r w:rsidRPr="00702720">
        <w:rPr>
          <w:rFonts w:cs="Tahoma"/>
        </w:rPr>
        <w:t>συστήματος.</w:t>
      </w:r>
    </w:p>
    <w:p w14:paraId="2837E2F3" w14:textId="77777777" w:rsidR="00221A48" w:rsidRPr="00702720" w:rsidRDefault="00221A48" w:rsidP="003A7B0C">
      <w:pPr>
        <w:pStyle w:val="a"/>
        <w:widowControl w:val="0"/>
        <w:numPr>
          <w:ilvl w:val="0"/>
          <w:numId w:val="54"/>
        </w:numPr>
        <w:tabs>
          <w:tab w:val="clear" w:pos="720"/>
          <w:tab w:val="left" w:pos="754"/>
        </w:tabs>
        <w:suppressAutoHyphens w:val="0"/>
        <w:autoSpaceDE w:val="0"/>
        <w:autoSpaceDN w:val="0"/>
        <w:spacing w:before="120" w:line="259" w:lineRule="auto"/>
        <w:ind w:right="-1"/>
        <w:rPr>
          <w:rFonts w:cs="Tahoma"/>
        </w:rPr>
      </w:pPr>
      <w:r w:rsidRPr="00702720">
        <w:rPr>
          <w:rFonts w:cs="Tahoma"/>
        </w:rPr>
        <w:t xml:space="preserve">Πλήρης συμμόρφωση του Πληροφοριακού Συστήματος που θα αναπτυχθεί με τα αποτελέσματα του Πλαισίου </w:t>
      </w:r>
      <w:proofErr w:type="spellStart"/>
      <w:r w:rsidRPr="00702720">
        <w:rPr>
          <w:rFonts w:cs="Tahoma"/>
        </w:rPr>
        <w:t>Διαλειτουργικότητας</w:t>
      </w:r>
      <w:proofErr w:type="spellEnd"/>
      <w:r w:rsidRPr="00702720">
        <w:rPr>
          <w:rFonts w:cs="Tahoma"/>
        </w:rPr>
        <w:t xml:space="preserve">, που υλοποιήθηκε για λογαριασμό του ΥΠΕΣ στο πλαίσιο του έργου «Ελληνικό Πλαίσιο Παροχής Υπηρεσιών Ηλεκτρονικής Διακυβέρνησης και Πρότυπα </w:t>
      </w:r>
      <w:proofErr w:type="spellStart"/>
      <w:r w:rsidRPr="00702720">
        <w:rPr>
          <w:rFonts w:cs="Tahoma"/>
        </w:rPr>
        <w:t>Διαλειτουργικότητας</w:t>
      </w:r>
      <w:proofErr w:type="spellEnd"/>
      <w:r w:rsidRPr="00702720">
        <w:rPr>
          <w:rFonts w:cs="Tahoma"/>
        </w:rPr>
        <w:t>».</w:t>
      </w:r>
    </w:p>
    <w:p w14:paraId="030A435F" w14:textId="77777777" w:rsidR="00221A48" w:rsidRPr="00702720" w:rsidRDefault="00221A48" w:rsidP="003A7B0C">
      <w:pPr>
        <w:pStyle w:val="a"/>
        <w:widowControl w:val="0"/>
        <w:numPr>
          <w:ilvl w:val="0"/>
          <w:numId w:val="54"/>
        </w:numPr>
        <w:tabs>
          <w:tab w:val="clear" w:pos="720"/>
          <w:tab w:val="left" w:pos="754"/>
        </w:tabs>
        <w:suppressAutoHyphens w:val="0"/>
        <w:autoSpaceDE w:val="0"/>
        <w:autoSpaceDN w:val="0"/>
        <w:spacing w:before="120" w:line="259" w:lineRule="auto"/>
        <w:ind w:right="-1"/>
        <w:rPr>
          <w:rFonts w:cs="Tahoma"/>
        </w:rPr>
      </w:pPr>
      <w:r w:rsidRPr="00702720">
        <w:rPr>
          <w:rFonts w:cs="Tahoma"/>
          <w:b/>
        </w:rPr>
        <w:t xml:space="preserve">Τεκμηρίωση </w:t>
      </w:r>
      <w:r w:rsidRPr="00702720">
        <w:rPr>
          <w:rFonts w:cs="Tahoma"/>
        </w:rPr>
        <w:t xml:space="preserve">του συστήματος μέσω της αναλυτικής περιγραφής της βάσης δεδομένων και των Υποσυστημάτων. Σύνταξη </w:t>
      </w:r>
      <w:r w:rsidRPr="00702720">
        <w:rPr>
          <w:rFonts w:cs="Tahoma"/>
          <w:b/>
        </w:rPr>
        <w:t xml:space="preserve">τεχνικών εγχειριδίων </w:t>
      </w:r>
      <w:r w:rsidRPr="00702720">
        <w:rPr>
          <w:rFonts w:cs="Tahoma"/>
        </w:rPr>
        <w:t>του συστήματος και των εργαλείων διαχείρισης (</w:t>
      </w:r>
      <w:r w:rsidRPr="00702720">
        <w:rPr>
          <w:rFonts w:cs="Tahoma"/>
          <w:lang w:val="en-US"/>
        </w:rPr>
        <w:t>system</w:t>
      </w:r>
      <w:r w:rsidRPr="00702720">
        <w:rPr>
          <w:rFonts w:cs="Tahoma"/>
        </w:rPr>
        <w:t xml:space="preserve"> </w:t>
      </w:r>
      <w:r w:rsidRPr="00702720">
        <w:rPr>
          <w:rFonts w:cs="Tahoma"/>
          <w:lang w:val="en-US"/>
        </w:rPr>
        <w:t>manuals</w:t>
      </w:r>
      <w:r w:rsidRPr="00702720">
        <w:rPr>
          <w:rFonts w:cs="Tahoma"/>
        </w:rPr>
        <w:t xml:space="preserve">), καθώς και λεπτομερή </w:t>
      </w:r>
      <w:r w:rsidRPr="00702720">
        <w:rPr>
          <w:rFonts w:cs="Tahoma"/>
          <w:b/>
        </w:rPr>
        <w:t xml:space="preserve">εγχειρίδια λειτουργίας </w:t>
      </w:r>
      <w:r w:rsidRPr="00702720">
        <w:rPr>
          <w:rFonts w:cs="Tahoma"/>
        </w:rPr>
        <w:t xml:space="preserve">του συστήματος (operation </w:t>
      </w:r>
      <w:r w:rsidRPr="00702720">
        <w:rPr>
          <w:rFonts w:cs="Tahoma"/>
          <w:lang w:val="en-US"/>
        </w:rPr>
        <w:t>manuals</w:t>
      </w:r>
      <w:r w:rsidRPr="00702720">
        <w:rPr>
          <w:rFonts w:cs="Tahoma"/>
        </w:rPr>
        <w:t>) και υποστήριξης των χρηστών (</w:t>
      </w:r>
      <w:r w:rsidRPr="00702720">
        <w:rPr>
          <w:rFonts w:cs="Tahoma"/>
          <w:lang w:val="en-US"/>
        </w:rPr>
        <w:t>user</w:t>
      </w:r>
      <w:r w:rsidRPr="00702720">
        <w:rPr>
          <w:rFonts w:cs="Tahoma"/>
          <w:spacing w:val="-9"/>
        </w:rPr>
        <w:t xml:space="preserve"> </w:t>
      </w:r>
      <w:r w:rsidRPr="00702720">
        <w:rPr>
          <w:rFonts w:cs="Tahoma"/>
          <w:lang w:val="en-US"/>
        </w:rPr>
        <w:t>manuals</w:t>
      </w:r>
      <w:r w:rsidRPr="00702720">
        <w:rPr>
          <w:rFonts w:cs="Tahoma"/>
        </w:rPr>
        <w:t>).</w:t>
      </w:r>
    </w:p>
    <w:p w14:paraId="3BC744BD" w14:textId="77777777" w:rsidR="00221A48" w:rsidRPr="00702720" w:rsidRDefault="00221A48" w:rsidP="003A7B0C">
      <w:pPr>
        <w:pStyle w:val="a"/>
        <w:widowControl w:val="0"/>
        <w:numPr>
          <w:ilvl w:val="0"/>
          <w:numId w:val="54"/>
        </w:numPr>
        <w:tabs>
          <w:tab w:val="clear" w:pos="720"/>
          <w:tab w:val="left" w:pos="754"/>
        </w:tabs>
        <w:suppressAutoHyphens w:val="0"/>
        <w:autoSpaceDE w:val="0"/>
        <w:autoSpaceDN w:val="0"/>
        <w:spacing w:before="120" w:line="259" w:lineRule="auto"/>
        <w:ind w:right="-1"/>
        <w:rPr>
          <w:rFonts w:cs="Tahoma"/>
        </w:rPr>
      </w:pPr>
      <w:r w:rsidRPr="00702720">
        <w:rPr>
          <w:rFonts w:cs="Tahoma"/>
        </w:rPr>
        <w:t xml:space="preserve">Αξιοποίηση των τεχνολογιών </w:t>
      </w:r>
      <w:r w:rsidRPr="00702720">
        <w:rPr>
          <w:rFonts w:cs="Tahoma"/>
          <w:lang w:val="en-US"/>
        </w:rPr>
        <w:t>server</w:t>
      </w:r>
      <w:r w:rsidRPr="00702720">
        <w:rPr>
          <w:rFonts w:cs="Tahoma"/>
        </w:rPr>
        <w:t xml:space="preserve"> </w:t>
      </w:r>
      <w:r w:rsidRPr="00702720">
        <w:rPr>
          <w:rFonts w:cs="Tahoma"/>
          <w:lang w:val="en-US"/>
        </w:rPr>
        <w:t>consolidation</w:t>
      </w:r>
      <w:r w:rsidRPr="00702720">
        <w:rPr>
          <w:rFonts w:cs="Tahoma"/>
        </w:rPr>
        <w:t xml:space="preserve"> και </w:t>
      </w:r>
      <w:r w:rsidRPr="00702720">
        <w:rPr>
          <w:rFonts w:cs="Tahoma"/>
          <w:lang w:val="en-US"/>
        </w:rPr>
        <w:t>virtualization</w:t>
      </w:r>
      <w:r w:rsidRPr="00702720">
        <w:rPr>
          <w:rFonts w:cs="Tahoma"/>
        </w:rPr>
        <w:t xml:space="preserve"> και πιο συγκεκριμένα λειτουργία των συστημάτων που θα αναπτυχθούν ή αναβαθμισθούν σε περιβάλλον εικονικών μηχανών (</w:t>
      </w:r>
      <w:r w:rsidRPr="00702720">
        <w:rPr>
          <w:rFonts w:cs="Tahoma"/>
          <w:lang w:val="en-US"/>
        </w:rPr>
        <w:t>virtual</w:t>
      </w:r>
      <w:r w:rsidRPr="00702720">
        <w:rPr>
          <w:rFonts w:cs="Tahoma"/>
        </w:rPr>
        <w:t xml:space="preserve"> </w:t>
      </w:r>
      <w:r w:rsidRPr="00702720">
        <w:rPr>
          <w:rFonts w:cs="Tahoma"/>
          <w:lang w:val="en-US"/>
        </w:rPr>
        <w:t>machines</w:t>
      </w:r>
      <w:r w:rsidRPr="00702720">
        <w:rPr>
          <w:rFonts w:cs="Tahoma"/>
        </w:rPr>
        <w:t>) για τη μείωση του κόστους μέσω της συγκέντρωσης, της μείωσης του κόστους προμήθειας και συντήρησης υλικού και της μειωμένης κατανάλωσης χώρου και ενέργειας.</w:t>
      </w:r>
    </w:p>
    <w:p w14:paraId="66A4ED76" w14:textId="77777777" w:rsidR="00221A48" w:rsidRPr="00702720" w:rsidRDefault="00221A48" w:rsidP="003A7B0C">
      <w:pPr>
        <w:pStyle w:val="a"/>
        <w:widowControl w:val="0"/>
        <w:numPr>
          <w:ilvl w:val="0"/>
          <w:numId w:val="54"/>
        </w:numPr>
        <w:tabs>
          <w:tab w:val="clear" w:pos="720"/>
          <w:tab w:val="left" w:pos="754"/>
        </w:tabs>
        <w:suppressAutoHyphens w:val="0"/>
        <w:autoSpaceDE w:val="0"/>
        <w:autoSpaceDN w:val="0"/>
        <w:spacing w:before="120" w:line="259" w:lineRule="auto"/>
        <w:ind w:right="140"/>
        <w:rPr>
          <w:rFonts w:cs="Tahoma"/>
        </w:rPr>
      </w:pPr>
      <w:r w:rsidRPr="00702720">
        <w:rPr>
          <w:rFonts w:cs="Tahoma"/>
        </w:rPr>
        <w:t>Δυνατότητα εξαγωγής του συνόλου ή μέρους των στοιχείων των Υποσυστημάτων από τη βάση δεδομένων σε ανοικτά πρότυπα (XML, JSON, CSV) και την εισαγωγή εξωτερικών στοιχείων συγκεκριμένης δομής, μέσω εξουσιοδοτημένων ενεργειών από εξουσιοδοτημένους</w:t>
      </w:r>
      <w:r w:rsidRPr="00702720">
        <w:rPr>
          <w:rFonts w:cs="Tahoma"/>
          <w:spacing w:val="-16"/>
        </w:rPr>
        <w:t xml:space="preserve"> </w:t>
      </w:r>
      <w:r w:rsidRPr="00702720">
        <w:rPr>
          <w:rFonts w:cs="Tahoma"/>
        </w:rPr>
        <w:t>χρήστες.</w:t>
      </w:r>
    </w:p>
    <w:p w14:paraId="6036C0CD" w14:textId="77777777" w:rsidR="00221A48" w:rsidRPr="00702720" w:rsidRDefault="00221A48" w:rsidP="003A7B0C">
      <w:pPr>
        <w:pStyle w:val="a"/>
        <w:widowControl w:val="0"/>
        <w:numPr>
          <w:ilvl w:val="0"/>
          <w:numId w:val="54"/>
        </w:numPr>
        <w:tabs>
          <w:tab w:val="clear" w:pos="720"/>
          <w:tab w:val="left" w:pos="754"/>
        </w:tabs>
        <w:suppressAutoHyphens w:val="0"/>
        <w:autoSpaceDE w:val="0"/>
        <w:autoSpaceDN w:val="0"/>
        <w:spacing w:before="120" w:line="259" w:lineRule="auto"/>
        <w:ind w:right="140"/>
        <w:rPr>
          <w:rFonts w:cs="Tahoma"/>
        </w:rPr>
      </w:pPr>
      <w:r w:rsidRPr="00702720">
        <w:rPr>
          <w:rFonts w:cs="Tahoma"/>
        </w:rPr>
        <w:t xml:space="preserve">Χρήση </w:t>
      </w:r>
      <w:r w:rsidRPr="00702720">
        <w:rPr>
          <w:rFonts w:cs="Tahoma"/>
          <w:lang w:val="en-US"/>
        </w:rPr>
        <w:t>resource</w:t>
      </w:r>
      <w:r w:rsidRPr="00702720">
        <w:rPr>
          <w:rFonts w:cs="Tahoma"/>
        </w:rPr>
        <w:t xml:space="preserve"> </w:t>
      </w:r>
      <w:r w:rsidRPr="00702720">
        <w:rPr>
          <w:rFonts w:cs="Tahoma"/>
          <w:lang w:val="en-US"/>
        </w:rPr>
        <w:t>files</w:t>
      </w:r>
      <w:r w:rsidRPr="00702720">
        <w:rPr>
          <w:rFonts w:cs="Tahoma"/>
        </w:rPr>
        <w:t xml:space="preserve"> ή άλλου ανάλογου εύχρηστου μηχανισμού για καθορισμό χρωμάτων, ετικετών</w:t>
      </w:r>
      <w:r w:rsidRPr="00702720">
        <w:rPr>
          <w:rFonts w:cs="Tahoma"/>
          <w:spacing w:val="-8"/>
        </w:rPr>
        <w:t xml:space="preserve"> </w:t>
      </w:r>
      <w:r w:rsidRPr="00702720">
        <w:rPr>
          <w:rFonts w:cs="Tahoma"/>
        </w:rPr>
        <w:t>και</w:t>
      </w:r>
      <w:r w:rsidRPr="00702720">
        <w:rPr>
          <w:rFonts w:cs="Tahoma"/>
          <w:spacing w:val="-6"/>
        </w:rPr>
        <w:t xml:space="preserve"> </w:t>
      </w:r>
      <w:r w:rsidRPr="00702720">
        <w:rPr>
          <w:rFonts w:cs="Tahoma"/>
        </w:rPr>
        <w:t>άλλων</w:t>
      </w:r>
      <w:r w:rsidRPr="00702720">
        <w:rPr>
          <w:rFonts w:cs="Tahoma"/>
          <w:spacing w:val="-6"/>
        </w:rPr>
        <w:t xml:space="preserve"> </w:t>
      </w:r>
      <w:r w:rsidRPr="00702720">
        <w:rPr>
          <w:rFonts w:cs="Tahoma"/>
        </w:rPr>
        <w:t>χαρακτηριστικών</w:t>
      </w:r>
      <w:r w:rsidRPr="00702720">
        <w:rPr>
          <w:rFonts w:cs="Tahoma"/>
          <w:spacing w:val="-8"/>
        </w:rPr>
        <w:t xml:space="preserve"> </w:t>
      </w:r>
      <w:r w:rsidRPr="00702720">
        <w:rPr>
          <w:rFonts w:cs="Tahoma"/>
        </w:rPr>
        <w:t>στοιχείων</w:t>
      </w:r>
      <w:r w:rsidRPr="00702720">
        <w:rPr>
          <w:rFonts w:cs="Tahoma"/>
          <w:spacing w:val="-6"/>
        </w:rPr>
        <w:t xml:space="preserve"> </w:t>
      </w:r>
      <w:r w:rsidRPr="00702720">
        <w:rPr>
          <w:rFonts w:cs="Tahoma"/>
        </w:rPr>
        <w:t>των</w:t>
      </w:r>
      <w:r w:rsidRPr="00702720">
        <w:rPr>
          <w:rFonts w:cs="Tahoma"/>
          <w:spacing w:val="-6"/>
        </w:rPr>
        <w:t xml:space="preserve"> </w:t>
      </w:r>
      <w:r w:rsidRPr="00702720">
        <w:rPr>
          <w:rFonts w:cs="Tahoma"/>
        </w:rPr>
        <w:t>Υποσυστημάτων,</w:t>
      </w:r>
      <w:r w:rsidRPr="00702720">
        <w:rPr>
          <w:rFonts w:cs="Tahoma"/>
          <w:spacing w:val="-6"/>
        </w:rPr>
        <w:t xml:space="preserve"> </w:t>
      </w:r>
      <w:r w:rsidRPr="00702720">
        <w:rPr>
          <w:rFonts w:cs="Tahoma"/>
        </w:rPr>
        <w:t>έτσι</w:t>
      </w:r>
      <w:r w:rsidRPr="00702720">
        <w:rPr>
          <w:rFonts w:cs="Tahoma"/>
          <w:spacing w:val="-9"/>
        </w:rPr>
        <w:t xml:space="preserve"> </w:t>
      </w:r>
      <w:r w:rsidRPr="00702720">
        <w:rPr>
          <w:rFonts w:cs="Tahoma"/>
        </w:rPr>
        <w:t>ώστε</w:t>
      </w:r>
      <w:r w:rsidRPr="00702720">
        <w:rPr>
          <w:rFonts w:cs="Tahoma"/>
          <w:spacing w:val="-6"/>
        </w:rPr>
        <w:t xml:space="preserve"> </w:t>
      </w:r>
      <w:r w:rsidRPr="00702720">
        <w:rPr>
          <w:rFonts w:cs="Tahoma"/>
        </w:rPr>
        <w:t>οι</w:t>
      </w:r>
      <w:r w:rsidRPr="00702720">
        <w:rPr>
          <w:rFonts w:cs="Tahoma"/>
          <w:spacing w:val="-6"/>
        </w:rPr>
        <w:t xml:space="preserve"> </w:t>
      </w:r>
      <w:r w:rsidRPr="00702720">
        <w:rPr>
          <w:rFonts w:cs="Tahoma"/>
        </w:rPr>
        <w:t>πληροφορίες αυτές να είναι δυναμικές, άμεσα και εύκολα</w:t>
      </w:r>
      <w:r w:rsidRPr="00702720">
        <w:rPr>
          <w:rFonts w:cs="Tahoma"/>
          <w:spacing w:val="-11"/>
        </w:rPr>
        <w:t xml:space="preserve"> </w:t>
      </w:r>
      <w:r w:rsidRPr="00702720">
        <w:rPr>
          <w:rFonts w:cs="Tahoma"/>
        </w:rPr>
        <w:t>μετατρέψιμες.</w:t>
      </w:r>
    </w:p>
    <w:p w14:paraId="2F8F58C2" w14:textId="77777777" w:rsidR="00221A48" w:rsidRPr="00702720" w:rsidRDefault="00221A48" w:rsidP="00221A48">
      <w:pPr>
        <w:rPr>
          <w:rFonts w:cs="Tahoma"/>
        </w:rPr>
      </w:pPr>
    </w:p>
    <w:p w14:paraId="294CCD9D" w14:textId="77777777" w:rsidR="00221A48" w:rsidRPr="00702720" w:rsidRDefault="00221A48" w:rsidP="007F5B86">
      <w:pPr>
        <w:pStyle w:val="Appendix-Heading3"/>
      </w:pPr>
      <w:bookmarkStart w:id="546" w:name="_Toc105593218"/>
      <w:bookmarkStart w:id="547" w:name="_Toc125978334"/>
      <w:bookmarkStart w:id="548" w:name="_Toc191630115"/>
      <w:r w:rsidRPr="00702720">
        <w:t>Λογική Αρχιτεκτονική</w:t>
      </w:r>
      <w:bookmarkEnd w:id="546"/>
      <w:bookmarkEnd w:id="547"/>
      <w:bookmarkEnd w:id="548"/>
    </w:p>
    <w:p w14:paraId="0278D04A" w14:textId="77777777" w:rsidR="00221A48" w:rsidRPr="00702720" w:rsidRDefault="00221A48" w:rsidP="00221A48">
      <w:pPr>
        <w:rPr>
          <w:rFonts w:cs="Tahoma"/>
        </w:rPr>
      </w:pPr>
      <w:r w:rsidRPr="00702720">
        <w:rPr>
          <w:rFonts w:cs="Tahoma"/>
        </w:rPr>
        <w:t>Το μοντέλο ανάπτυξης και λειτουργίας που θα εφαρμοστεί θα είναι πλατφόρμα Web n-</w:t>
      </w:r>
      <w:proofErr w:type="spellStart"/>
      <w:r w:rsidRPr="00702720">
        <w:rPr>
          <w:rFonts w:cs="Tahoma"/>
        </w:rPr>
        <w:t>tier</w:t>
      </w:r>
      <w:proofErr w:type="spellEnd"/>
      <w:r w:rsidRPr="00702720">
        <w:rPr>
          <w:rFonts w:cs="Tahoma"/>
        </w:rPr>
        <w:t xml:space="preserve">. Θα πρέπει να στηρίζεται σε </w:t>
      </w:r>
      <w:proofErr w:type="spellStart"/>
      <w:r w:rsidRPr="00702720">
        <w:rPr>
          <w:rFonts w:cs="Tahoma"/>
        </w:rPr>
        <w:t>πολυεπίπεδη</w:t>
      </w:r>
      <w:proofErr w:type="spellEnd"/>
      <w:r w:rsidRPr="00702720">
        <w:rPr>
          <w:rFonts w:cs="Tahoma"/>
        </w:rPr>
        <w:t xml:space="preserve"> αρχιτεκτονική (Ν-</w:t>
      </w:r>
      <w:r w:rsidRPr="00702720">
        <w:rPr>
          <w:rFonts w:cs="Tahoma"/>
          <w:lang w:val="en-US"/>
        </w:rPr>
        <w:t>tier</w:t>
      </w:r>
      <w:r w:rsidRPr="00702720">
        <w:rPr>
          <w:rFonts w:cs="Tahoma"/>
        </w:rPr>
        <w:t xml:space="preserve"> </w:t>
      </w:r>
      <w:r w:rsidRPr="00702720">
        <w:rPr>
          <w:rFonts w:cs="Tahoma"/>
          <w:lang w:val="en-US"/>
        </w:rPr>
        <w:t>architecture</w:t>
      </w:r>
      <w:r w:rsidRPr="00702720">
        <w:rPr>
          <w:rFonts w:cs="Tahoma"/>
        </w:rPr>
        <w:t>), η οποία κατ’ ελάχιστον περιλαμβάνει:</w:t>
      </w:r>
    </w:p>
    <w:p w14:paraId="6FDB4899" w14:textId="77777777" w:rsidR="00221A48" w:rsidRPr="00702720" w:rsidRDefault="00221A48" w:rsidP="003A7B0C">
      <w:pPr>
        <w:pStyle w:val="a"/>
        <w:widowControl w:val="0"/>
        <w:numPr>
          <w:ilvl w:val="0"/>
          <w:numId w:val="55"/>
        </w:numPr>
        <w:tabs>
          <w:tab w:val="clear" w:pos="720"/>
        </w:tabs>
        <w:suppressAutoHyphens w:val="0"/>
        <w:autoSpaceDE w:val="0"/>
        <w:autoSpaceDN w:val="0"/>
        <w:spacing w:before="120" w:line="259" w:lineRule="auto"/>
        <w:ind w:left="567"/>
        <w:rPr>
          <w:rFonts w:cs="Tahoma"/>
        </w:rPr>
      </w:pPr>
      <w:r w:rsidRPr="00702720">
        <w:rPr>
          <w:rFonts w:cs="Tahoma"/>
        </w:rPr>
        <w:lastRenderedPageBreak/>
        <w:t xml:space="preserve">Το </w:t>
      </w:r>
      <w:r w:rsidRPr="00702720">
        <w:rPr>
          <w:rFonts w:cs="Tahoma"/>
          <w:b/>
        </w:rPr>
        <w:t xml:space="preserve">επίπεδο χρηστών / παρουσίασης </w:t>
      </w:r>
      <w:r w:rsidRPr="00702720">
        <w:rPr>
          <w:rFonts w:cs="Tahoma"/>
        </w:rPr>
        <w:t>(</w:t>
      </w:r>
      <w:r w:rsidRPr="00702720">
        <w:rPr>
          <w:rFonts w:cs="Tahoma"/>
          <w:lang w:val="en-US"/>
        </w:rPr>
        <w:t>client</w:t>
      </w:r>
      <w:r w:rsidRPr="00702720">
        <w:rPr>
          <w:rFonts w:cs="Tahoma"/>
        </w:rPr>
        <w:t xml:space="preserve"> </w:t>
      </w:r>
      <w:r w:rsidRPr="00702720">
        <w:rPr>
          <w:rFonts w:cs="Tahoma"/>
          <w:lang w:val="en-US"/>
        </w:rPr>
        <w:t>tier</w:t>
      </w:r>
      <w:r w:rsidRPr="00702720">
        <w:rPr>
          <w:rFonts w:cs="Tahoma"/>
        </w:rPr>
        <w:t xml:space="preserve"> / </w:t>
      </w:r>
      <w:r w:rsidRPr="00702720">
        <w:rPr>
          <w:rFonts w:cs="Tahoma"/>
          <w:lang w:val="en-US"/>
        </w:rPr>
        <w:t>presentation</w:t>
      </w:r>
      <w:r w:rsidRPr="00702720">
        <w:rPr>
          <w:rFonts w:cs="Tahoma"/>
        </w:rPr>
        <w:t xml:space="preserve"> </w:t>
      </w:r>
      <w:r w:rsidRPr="00702720">
        <w:rPr>
          <w:rFonts w:cs="Tahoma"/>
          <w:lang w:val="en-US"/>
        </w:rPr>
        <w:t>tier</w:t>
      </w:r>
      <w:r w:rsidRPr="00702720">
        <w:rPr>
          <w:rFonts w:cs="Tahoma"/>
        </w:rPr>
        <w:t xml:space="preserve"> / </w:t>
      </w:r>
      <w:r w:rsidRPr="00702720">
        <w:rPr>
          <w:rFonts w:cs="Tahoma"/>
          <w:lang w:val="en-US"/>
        </w:rPr>
        <w:t>User</w:t>
      </w:r>
      <w:r w:rsidRPr="00702720">
        <w:rPr>
          <w:rFonts w:cs="Tahoma"/>
        </w:rPr>
        <w:t xml:space="preserve"> </w:t>
      </w:r>
      <w:r w:rsidRPr="00702720">
        <w:rPr>
          <w:rFonts w:cs="Tahoma"/>
          <w:lang w:val="en-US"/>
        </w:rPr>
        <w:t>Interaction</w:t>
      </w:r>
      <w:r w:rsidRPr="00702720">
        <w:rPr>
          <w:rFonts w:cs="Tahoma"/>
        </w:rPr>
        <w:t xml:space="preserve">), που είναι υπεύθυνο για τη </w:t>
      </w:r>
      <w:proofErr w:type="spellStart"/>
      <w:r w:rsidRPr="00702720">
        <w:rPr>
          <w:rFonts w:cs="Tahoma"/>
        </w:rPr>
        <w:t>διεπαφή</w:t>
      </w:r>
      <w:proofErr w:type="spellEnd"/>
      <w:r w:rsidRPr="00702720">
        <w:rPr>
          <w:rFonts w:cs="Tahoma"/>
        </w:rPr>
        <w:t xml:space="preserve"> με τον τελικό χρήστη και την παρουσίαση των δεδομένων. Η πρόσβαση</w:t>
      </w:r>
      <w:r w:rsidRPr="00702720">
        <w:rPr>
          <w:rFonts w:cs="Tahoma"/>
          <w:spacing w:val="17"/>
        </w:rPr>
        <w:t xml:space="preserve"> </w:t>
      </w:r>
      <w:r w:rsidRPr="00702720">
        <w:rPr>
          <w:rFonts w:cs="Tahoma"/>
        </w:rPr>
        <w:t>των</w:t>
      </w:r>
      <w:r w:rsidRPr="00702720">
        <w:rPr>
          <w:rFonts w:cs="Tahoma"/>
          <w:spacing w:val="14"/>
        </w:rPr>
        <w:t xml:space="preserve"> </w:t>
      </w:r>
      <w:r w:rsidRPr="00702720">
        <w:rPr>
          <w:rFonts w:cs="Tahoma"/>
        </w:rPr>
        <w:t>χρηστών</w:t>
      </w:r>
      <w:r w:rsidRPr="00702720">
        <w:rPr>
          <w:rFonts w:cs="Tahoma"/>
          <w:spacing w:val="16"/>
        </w:rPr>
        <w:t xml:space="preserve"> </w:t>
      </w:r>
      <w:r w:rsidRPr="00702720">
        <w:rPr>
          <w:rFonts w:cs="Tahoma"/>
        </w:rPr>
        <w:t>στις</w:t>
      </w:r>
      <w:r w:rsidRPr="00702720">
        <w:rPr>
          <w:rFonts w:cs="Tahoma"/>
          <w:spacing w:val="17"/>
        </w:rPr>
        <w:t xml:space="preserve"> </w:t>
      </w:r>
      <w:r w:rsidRPr="00702720">
        <w:rPr>
          <w:rFonts w:cs="Tahoma"/>
        </w:rPr>
        <w:t>διαθέσιμες</w:t>
      </w:r>
      <w:r w:rsidRPr="00702720">
        <w:rPr>
          <w:rFonts w:cs="Tahoma"/>
          <w:spacing w:val="17"/>
        </w:rPr>
        <w:t xml:space="preserve"> </w:t>
      </w:r>
      <w:r w:rsidRPr="00702720">
        <w:rPr>
          <w:rFonts w:cs="Tahoma"/>
        </w:rPr>
        <w:t>υπηρεσίες</w:t>
      </w:r>
      <w:r w:rsidRPr="00702720">
        <w:rPr>
          <w:rFonts w:cs="Tahoma"/>
          <w:spacing w:val="18"/>
        </w:rPr>
        <w:t xml:space="preserve"> </w:t>
      </w:r>
      <w:r w:rsidRPr="00702720">
        <w:rPr>
          <w:rFonts w:cs="Tahoma"/>
        </w:rPr>
        <w:t>θα</w:t>
      </w:r>
      <w:r w:rsidRPr="00702720">
        <w:rPr>
          <w:rFonts w:cs="Tahoma"/>
          <w:spacing w:val="15"/>
        </w:rPr>
        <w:t xml:space="preserve"> </w:t>
      </w:r>
      <w:r w:rsidRPr="00702720">
        <w:rPr>
          <w:rFonts w:cs="Tahoma"/>
        </w:rPr>
        <w:t>είναι</w:t>
      </w:r>
      <w:r w:rsidRPr="00702720">
        <w:rPr>
          <w:rFonts w:cs="Tahoma"/>
          <w:spacing w:val="19"/>
        </w:rPr>
        <w:t xml:space="preserve"> </w:t>
      </w:r>
      <w:r w:rsidRPr="00702720">
        <w:rPr>
          <w:rFonts w:cs="Tahoma"/>
        </w:rPr>
        <w:t>μέσω</w:t>
      </w:r>
      <w:r w:rsidRPr="00702720">
        <w:rPr>
          <w:rFonts w:cs="Tahoma"/>
          <w:spacing w:val="18"/>
        </w:rPr>
        <w:t xml:space="preserve"> </w:t>
      </w:r>
      <w:r w:rsidRPr="00702720">
        <w:rPr>
          <w:rFonts w:cs="Tahoma"/>
        </w:rPr>
        <w:t>μιας</w:t>
      </w:r>
      <w:r w:rsidRPr="00702720">
        <w:rPr>
          <w:rFonts w:cs="Tahoma"/>
          <w:spacing w:val="17"/>
        </w:rPr>
        <w:t xml:space="preserve"> </w:t>
      </w:r>
      <w:r w:rsidRPr="00702720">
        <w:rPr>
          <w:rFonts w:cs="Tahoma"/>
        </w:rPr>
        <w:t>ενιαίας,</w:t>
      </w:r>
      <w:r w:rsidRPr="00702720">
        <w:rPr>
          <w:rFonts w:cs="Tahoma"/>
          <w:spacing w:val="16"/>
        </w:rPr>
        <w:t xml:space="preserve"> </w:t>
      </w:r>
      <w:r w:rsidRPr="00702720">
        <w:rPr>
          <w:rFonts w:cs="Tahoma"/>
        </w:rPr>
        <w:t>τεχνολογικά, πλατφόρμας,</w:t>
      </w:r>
      <w:r w:rsidRPr="00702720">
        <w:rPr>
          <w:rFonts w:cs="Tahoma"/>
          <w:spacing w:val="-12"/>
        </w:rPr>
        <w:t xml:space="preserve"> </w:t>
      </w:r>
      <w:r w:rsidRPr="00702720">
        <w:rPr>
          <w:rFonts w:cs="Tahoma"/>
        </w:rPr>
        <w:t>όπου</w:t>
      </w:r>
      <w:r w:rsidRPr="00702720">
        <w:rPr>
          <w:rFonts w:cs="Tahoma"/>
          <w:spacing w:val="-13"/>
        </w:rPr>
        <w:t xml:space="preserve"> </w:t>
      </w:r>
      <w:r w:rsidRPr="00702720">
        <w:rPr>
          <w:rFonts w:cs="Tahoma"/>
        </w:rPr>
        <w:t>θα</w:t>
      </w:r>
      <w:r w:rsidRPr="00702720">
        <w:rPr>
          <w:rFonts w:cs="Tahoma"/>
          <w:spacing w:val="-15"/>
        </w:rPr>
        <w:t xml:space="preserve"> </w:t>
      </w:r>
      <w:r w:rsidRPr="00702720">
        <w:rPr>
          <w:rFonts w:cs="Tahoma"/>
        </w:rPr>
        <w:t>παρέχονται</w:t>
      </w:r>
      <w:r w:rsidRPr="00702720">
        <w:rPr>
          <w:rFonts w:cs="Tahoma"/>
          <w:spacing w:val="-14"/>
        </w:rPr>
        <w:t xml:space="preserve"> </w:t>
      </w:r>
      <w:r w:rsidRPr="00702720">
        <w:rPr>
          <w:rFonts w:cs="Tahoma"/>
        </w:rPr>
        <w:t>στον</w:t>
      </w:r>
      <w:r w:rsidRPr="00702720">
        <w:rPr>
          <w:rFonts w:cs="Tahoma"/>
          <w:spacing w:val="-14"/>
        </w:rPr>
        <w:t xml:space="preserve"> </w:t>
      </w:r>
      <w:r w:rsidRPr="00702720">
        <w:rPr>
          <w:rFonts w:cs="Tahoma"/>
        </w:rPr>
        <w:t>χρήστη</w:t>
      </w:r>
      <w:r w:rsidRPr="00702720">
        <w:rPr>
          <w:rFonts w:cs="Tahoma"/>
          <w:spacing w:val="-13"/>
        </w:rPr>
        <w:t xml:space="preserve"> </w:t>
      </w:r>
      <w:r w:rsidRPr="00702720">
        <w:rPr>
          <w:rFonts w:cs="Tahoma"/>
        </w:rPr>
        <w:t>δυνατότητες</w:t>
      </w:r>
      <w:r w:rsidRPr="00702720">
        <w:rPr>
          <w:rFonts w:cs="Tahoma"/>
          <w:spacing w:val="-11"/>
        </w:rPr>
        <w:t xml:space="preserve"> </w:t>
      </w:r>
      <w:r w:rsidRPr="00702720">
        <w:rPr>
          <w:rFonts w:cs="Tahoma"/>
        </w:rPr>
        <w:t>ταυτοποίησης</w:t>
      </w:r>
      <w:r w:rsidRPr="00702720">
        <w:rPr>
          <w:rFonts w:cs="Tahoma"/>
          <w:spacing w:val="-10"/>
        </w:rPr>
        <w:t xml:space="preserve"> </w:t>
      </w:r>
      <w:r w:rsidRPr="00702720">
        <w:rPr>
          <w:rFonts w:cs="Tahoma"/>
        </w:rPr>
        <w:t>-</w:t>
      </w:r>
      <w:r w:rsidRPr="00702720">
        <w:rPr>
          <w:rFonts w:cs="Tahoma"/>
          <w:spacing w:val="-11"/>
        </w:rPr>
        <w:t xml:space="preserve"> </w:t>
      </w:r>
      <w:r w:rsidRPr="00702720">
        <w:rPr>
          <w:rFonts w:cs="Tahoma"/>
        </w:rPr>
        <w:t>προσωποποίησης και εξουσιοδοτημένης πρόσβασης. Το συγκριμένο επίπεδο θα πρέπει να υλοποιηθεί με ενιαία ώριμη τεχνολογικά πλατφόρμα ώστε να είναι εύκολη η επέκτασή της με νέα</w:t>
      </w:r>
      <w:r w:rsidRPr="00702720">
        <w:rPr>
          <w:rFonts w:cs="Tahoma"/>
          <w:spacing w:val="-38"/>
        </w:rPr>
        <w:t xml:space="preserve">  </w:t>
      </w:r>
      <w:r w:rsidRPr="00702720">
        <w:rPr>
          <w:rFonts w:cs="Tahoma"/>
        </w:rPr>
        <w:t>λειτουργικότητα.</w:t>
      </w:r>
    </w:p>
    <w:p w14:paraId="4A7D0BBF" w14:textId="77777777" w:rsidR="00221A48" w:rsidRPr="00702720" w:rsidRDefault="00221A48" w:rsidP="003A7B0C">
      <w:pPr>
        <w:pStyle w:val="a"/>
        <w:widowControl w:val="0"/>
        <w:numPr>
          <w:ilvl w:val="0"/>
          <w:numId w:val="55"/>
        </w:numPr>
        <w:tabs>
          <w:tab w:val="clear" w:pos="720"/>
        </w:tabs>
        <w:suppressAutoHyphens w:val="0"/>
        <w:autoSpaceDE w:val="0"/>
        <w:autoSpaceDN w:val="0"/>
        <w:spacing w:before="120" w:line="259" w:lineRule="auto"/>
        <w:ind w:left="567"/>
        <w:rPr>
          <w:rFonts w:cs="Tahoma"/>
        </w:rPr>
      </w:pPr>
      <w:r w:rsidRPr="00702720">
        <w:rPr>
          <w:rFonts w:cs="Tahoma"/>
        </w:rPr>
        <w:t xml:space="preserve">Το </w:t>
      </w:r>
      <w:r w:rsidRPr="00702720">
        <w:rPr>
          <w:rFonts w:cs="Tahoma"/>
          <w:b/>
        </w:rPr>
        <w:t xml:space="preserve">επίπεδο </w:t>
      </w:r>
      <w:proofErr w:type="spellStart"/>
      <w:r w:rsidRPr="00702720">
        <w:rPr>
          <w:rFonts w:cs="Tahoma"/>
          <w:b/>
        </w:rPr>
        <w:t>διαλειτουργικότητας</w:t>
      </w:r>
      <w:proofErr w:type="spellEnd"/>
      <w:r w:rsidRPr="00702720">
        <w:rPr>
          <w:rFonts w:cs="Tahoma"/>
          <w:b/>
        </w:rPr>
        <w:t xml:space="preserve"> </w:t>
      </w:r>
      <w:r w:rsidRPr="00702720">
        <w:rPr>
          <w:rFonts w:cs="Tahoma"/>
        </w:rPr>
        <w:t>(</w:t>
      </w:r>
      <w:r w:rsidRPr="00702720">
        <w:rPr>
          <w:rFonts w:cs="Tahoma"/>
          <w:lang w:val="en-US"/>
        </w:rPr>
        <w:t>integration</w:t>
      </w:r>
      <w:r w:rsidRPr="00702720">
        <w:rPr>
          <w:rFonts w:cs="Tahoma"/>
        </w:rPr>
        <w:t xml:space="preserve"> </w:t>
      </w:r>
      <w:r w:rsidRPr="00702720">
        <w:rPr>
          <w:rFonts w:cs="Tahoma"/>
          <w:lang w:val="en-US"/>
        </w:rPr>
        <w:t>tier</w:t>
      </w:r>
      <w:r w:rsidRPr="00702720">
        <w:rPr>
          <w:rFonts w:cs="Tahoma"/>
        </w:rPr>
        <w:t xml:space="preserve">), που είναι υπεύθυνο για την παροχή όλων των απαραίτητων υποδομών και </w:t>
      </w:r>
      <w:proofErr w:type="spellStart"/>
      <w:r w:rsidRPr="00702720">
        <w:rPr>
          <w:rFonts w:cs="Tahoma"/>
        </w:rPr>
        <w:t>διεπαφών</w:t>
      </w:r>
      <w:proofErr w:type="spellEnd"/>
      <w:r w:rsidRPr="00702720">
        <w:rPr>
          <w:rFonts w:cs="Tahoma"/>
        </w:rPr>
        <w:t xml:space="preserve"> για τη διασύνδεση </w:t>
      </w:r>
      <w:r w:rsidRPr="00702720">
        <w:rPr>
          <w:rFonts w:cs="Tahoma"/>
          <w:spacing w:val="2"/>
        </w:rPr>
        <w:t xml:space="preserve">και </w:t>
      </w:r>
      <w:r w:rsidRPr="00702720">
        <w:rPr>
          <w:rFonts w:cs="Tahoma"/>
        </w:rPr>
        <w:t>επικοινωνία των λειτουργικών</w:t>
      </w:r>
      <w:r w:rsidRPr="00702720">
        <w:rPr>
          <w:rFonts w:cs="Tahoma"/>
          <w:spacing w:val="-19"/>
        </w:rPr>
        <w:t xml:space="preserve"> </w:t>
      </w:r>
      <w:r w:rsidRPr="00702720">
        <w:rPr>
          <w:rFonts w:cs="Tahoma"/>
        </w:rPr>
        <w:t>ενοτήτων</w:t>
      </w:r>
      <w:r w:rsidRPr="00702720">
        <w:rPr>
          <w:rFonts w:cs="Tahoma"/>
          <w:spacing w:val="-17"/>
        </w:rPr>
        <w:t xml:space="preserve"> </w:t>
      </w:r>
      <w:r w:rsidRPr="00702720">
        <w:rPr>
          <w:rFonts w:cs="Tahoma"/>
        </w:rPr>
        <w:t>(υποσυστημάτων)</w:t>
      </w:r>
      <w:r w:rsidRPr="00702720">
        <w:rPr>
          <w:rFonts w:cs="Tahoma"/>
          <w:spacing w:val="-18"/>
        </w:rPr>
        <w:t xml:space="preserve"> </w:t>
      </w:r>
      <w:r w:rsidRPr="00702720">
        <w:rPr>
          <w:rFonts w:cs="Tahoma"/>
        </w:rPr>
        <w:t>του</w:t>
      </w:r>
      <w:r w:rsidRPr="00702720">
        <w:rPr>
          <w:rFonts w:cs="Tahoma"/>
          <w:spacing w:val="-20"/>
        </w:rPr>
        <w:t xml:space="preserve"> </w:t>
      </w:r>
      <w:r w:rsidRPr="00702720">
        <w:rPr>
          <w:rFonts w:cs="Tahoma"/>
        </w:rPr>
        <w:t>Πληροφοριακού</w:t>
      </w:r>
      <w:r w:rsidRPr="00702720">
        <w:rPr>
          <w:rFonts w:cs="Tahoma"/>
          <w:spacing w:val="-19"/>
        </w:rPr>
        <w:t xml:space="preserve"> </w:t>
      </w:r>
      <w:r w:rsidRPr="00702720">
        <w:rPr>
          <w:rFonts w:cs="Tahoma"/>
        </w:rPr>
        <w:t>Συστήματος</w:t>
      </w:r>
      <w:r w:rsidRPr="00702720">
        <w:rPr>
          <w:rFonts w:cs="Tahoma"/>
          <w:spacing w:val="-16"/>
        </w:rPr>
        <w:t xml:space="preserve"> </w:t>
      </w:r>
      <w:r w:rsidRPr="00702720">
        <w:rPr>
          <w:rFonts w:cs="Tahoma"/>
        </w:rPr>
        <w:t>τόσο</w:t>
      </w:r>
      <w:r w:rsidRPr="00702720">
        <w:rPr>
          <w:rFonts w:cs="Tahoma"/>
          <w:spacing w:val="-19"/>
        </w:rPr>
        <w:t xml:space="preserve"> </w:t>
      </w:r>
      <w:r w:rsidRPr="00702720">
        <w:rPr>
          <w:rFonts w:cs="Tahoma"/>
        </w:rPr>
        <w:t>μεταξύ</w:t>
      </w:r>
      <w:r w:rsidRPr="00702720">
        <w:rPr>
          <w:rFonts w:cs="Tahoma"/>
          <w:spacing w:val="-16"/>
        </w:rPr>
        <w:t xml:space="preserve"> </w:t>
      </w:r>
      <w:r w:rsidRPr="00702720">
        <w:rPr>
          <w:rFonts w:cs="Tahoma"/>
        </w:rPr>
        <w:t>τους, όσο και με τα Πληροφοριακά Συστήματα τρίτων</w:t>
      </w:r>
      <w:r w:rsidRPr="00702720">
        <w:rPr>
          <w:rFonts w:cs="Tahoma"/>
          <w:spacing w:val="-12"/>
        </w:rPr>
        <w:t xml:space="preserve"> </w:t>
      </w:r>
      <w:r w:rsidRPr="00702720">
        <w:rPr>
          <w:rFonts w:cs="Tahoma"/>
        </w:rPr>
        <w:t>φορέων.</w:t>
      </w:r>
    </w:p>
    <w:p w14:paraId="3A387A06" w14:textId="77777777" w:rsidR="00221A48" w:rsidRPr="00702720" w:rsidRDefault="00221A48" w:rsidP="003A7B0C">
      <w:pPr>
        <w:pStyle w:val="a"/>
        <w:widowControl w:val="0"/>
        <w:numPr>
          <w:ilvl w:val="0"/>
          <w:numId w:val="55"/>
        </w:numPr>
        <w:tabs>
          <w:tab w:val="clear" w:pos="720"/>
        </w:tabs>
        <w:suppressAutoHyphens w:val="0"/>
        <w:autoSpaceDE w:val="0"/>
        <w:autoSpaceDN w:val="0"/>
        <w:spacing w:before="120" w:line="259" w:lineRule="auto"/>
        <w:ind w:left="567"/>
        <w:rPr>
          <w:rFonts w:cs="Tahoma"/>
        </w:rPr>
      </w:pPr>
      <w:r w:rsidRPr="00702720">
        <w:rPr>
          <w:rFonts w:cs="Tahoma"/>
        </w:rPr>
        <w:t xml:space="preserve">Το </w:t>
      </w:r>
      <w:r w:rsidRPr="00702720">
        <w:rPr>
          <w:rFonts w:cs="Tahoma"/>
          <w:b/>
        </w:rPr>
        <w:t xml:space="preserve">επίπεδο εφαρμογών </w:t>
      </w:r>
      <w:r w:rsidRPr="00702720">
        <w:rPr>
          <w:rFonts w:cs="Tahoma"/>
        </w:rPr>
        <w:t>(</w:t>
      </w:r>
      <w:r w:rsidRPr="00702720">
        <w:rPr>
          <w:rFonts w:cs="Tahoma"/>
          <w:lang w:val="en-US"/>
        </w:rPr>
        <w:t>application</w:t>
      </w:r>
      <w:r w:rsidRPr="00702720">
        <w:rPr>
          <w:rFonts w:cs="Tahoma"/>
        </w:rPr>
        <w:t xml:space="preserve"> </w:t>
      </w:r>
      <w:r w:rsidRPr="00702720">
        <w:rPr>
          <w:rFonts w:cs="Tahoma"/>
          <w:lang w:val="en-US"/>
        </w:rPr>
        <w:t>tie</w:t>
      </w:r>
      <w:r w:rsidRPr="00702720">
        <w:rPr>
          <w:rFonts w:cs="Tahoma"/>
        </w:rPr>
        <w:t>r) - επιχειρησιακής λογικής (</w:t>
      </w:r>
      <w:r w:rsidRPr="00702720">
        <w:rPr>
          <w:rFonts w:cs="Tahoma"/>
          <w:lang w:val="en-US"/>
        </w:rPr>
        <w:t>application</w:t>
      </w:r>
      <w:r w:rsidRPr="00702720">
        <w:rPr>
          <w:rFonts w:cs="Tahoma"/>
        </w:rPr>
        <w:t xml:space="preserve"> / </w:t>
      </w:r>
      <w:r w:rsidRPr="00702720">
        <w:rPr>
          <w:rFonts w:cs="Tahoma"/>
          <w:lang w:val="en-US"/>
        </w:rPr>
        <w:t>business</w:t>
      </w:r>
      <w:r w:rsidRPr="00702720">
        <w:rPr>
          <w:rFonts w:cs="Tahoma"/>
        </w:rPr>
        <w:t xml:space="preserve"> </w:t>
      </w:r>
      <w:r w:rsidRPr="00702720">
        <w:rPr>
          <w:rFonts w:cs="Tahoma"/>
          <w:lang w:val="en-US"/>
        </w:rPr>
        <w:t>logic</w:t>
      </w:r>
      <w:r w:rsidRPr="00702720">
        <w:rPr>
          <w:rFonts w:cs="Tahoma"/>
        </w:rPr>
        <w:t xml:space="preserve"> </w:t>
      </w:r>
      <w:r w:rsidRPr="00702720">
        <w:rPr>
          <w:rFonts w:cs="Tahoma"/>
          <w:lang w:val="en-US"/>
        </w:rPr>
        <w:t>tier</w:t>
      </w:r>
      <w:r w:rsidRPr="00702720">
        <w:rPr>
          <w:rFonts w:cs="Tahoma"/>
        </w:rPr>
        <w:t>), που ενσωματώνει τη λογική των εφαρμογών (</w:t>
      </w:r>
      <w:r w:rsidRPr="00702720">
        <w:rPr>
          <w:rFonts w:cs="Tahoma"/>
          <w:lang w:val="en-US"/>
        </w:rPr>
        <w:t>business</w:t>
      </w:r>
      <w:r w:rsidRPr="00702720">
        <w:rPr>
          <w:rFonts w:cs="Tahoma"/>
        </w:rPr>
        <w:t xml:space="preserve"> </w:t>
      </w:r>
      <w:r w:rsidRPr="00702720">
        <w:rPr>
          <w:rFonts w:cs="Tahoma"/>
          <w:lang w:val="en-US"/>
        </w:rPr>
        <w:t>logic</w:t>
      </w:r>
      <w:r w:rsidRPr="00702720">
        <w:rPr>
          <w:rFonts w:cs="Tahoma"/>
        </w:rPr>
        <w:t>), δηλαδή όλους τους επιχειρησιακούς κανόνες (</w:t>
      </w:r>
      <w:r w:rsidRPr="00702720">
        <w:rPr>
          <w:rFonts w:cs="Tahoma"/>
          <w:lang w:val="en-US"/>
        </w:rPr>
        <w:t>business</w:t>
      </w:r>
      <w:r w:rsidRPr="00702720">
        <w:rPr>
          <w:rFonts w:cs="Tahoma"/>
        </w:rPr>
        <w:t xml:space="preserve"> </w:t>
      </w:r>
      <w:r w:rsidRPr="00702720">
        <w:rPr>
          <w:rFonts w:cs="Tahoma"/>
          <w:lang w:val="en-US"/>
        </w:rPr>
        <w:t>rules</w:t>
      </w:r>
      <w:r w:rsidRPr="00702720">
        <w:rPr>
          <w:rFonts w:cs="Tahoma"/>
        </w:rPr>
        <w:t>)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w:t>
      </w:r>
      <w:r w:rsidRPr="00702720">
        <w:rPr>
          <w:rFonts w:cs="Tahoma"/>
          <w:spacing w:val="-12"/>
        </w:rPr>
        <w:t xml:space="preserve"> </w:t>
      </w:r>
      <w:r w:rsidRPr="00702720">
        <w:rPr>
          <w:rFonts w:cs="Tahoma"/>
        </w:rPr>
        <w:t>επίπεδο</w:t>
      </w:r>
      <w:r w:rsidRPr="00702720">
        <w:rPr>
          <w:rFonts w:cs="Tahoma"/>
          <w:spacing w:val="-12"/>
        </w:rPr>
        <w:t xml:space="preserve"> </w:t>
      </w:r>
      <w:r w:rsidRPr="00702720">
        <w:rPr>
          <w:rFonts w:cs="Tahoma"/>
        </w:rPr>
        <w:t>αυτό</w:t>
      </w:r>
      <w:r w:rsidRPr="00702720">
        <w:rPr>
          <w:rFonts w:cs="Tahoma"/>
          <w:spacing w:val="-12"/>
        </w:rPr>
        <w:t xml:space="preserve"> </w:t>
      </w:r>
      <w:r w:rsidRPr="00702720">
        <w:rPr>
          <w:rFonts w:cs="Tahoma"/>
        </w:rPr>
        <w:t>είναι</w:t>
      </w:r>
      <w:r w:rsidRPr="00702720">
        <w:rPr>
          <w:rFonts w:cs="Tahoma"/>
          <w:spacing w:val="-12"/>
        </w:rPr>
        <w:t xml:space="preserve"> </w:t>
      </w:r>
      <w:r w:rsidRPr="00702720">
        <w:rPr>
          <w:rFonts w:cs="Tahoma"/>
        </w:rPr>
        <w:t>απαραίτητο</w:t>
      </w:r>
      <w:r w:rsidRPr="00702720">
        <w:rPr>
          <w:rFonts w:cs="Tahoma"/>
          <w:spacing w:val="-12"/>
        </w:rPr>
        <w:t xml:space="preserve"> </w:t>
      </w:r>
      <w:r w:rsidRPr="00702720">
        <w:rPr>
          <w:rFonts w:cs="Tahoma"/>
        </w:rPr>
        <w:t>τα</w:t>
      </w:r>
      <w:r w:rsidRPr="00702720">
        <w:rPr>
          <w:rFonts w:cs="Tahoma"/>
          <w:spacing w:val="-12"/>
        </w:rPr>
        <w:t xml:space="preserve"> </w:t>
      </w:r>
      <w:r w:rsidRPr="00702720">
        <w:rPr>
          <w:rFonts w:cs="Tahoma"/>
        </w:rPr>
        <w:t>επιμέρους</w:t>
      </w:r>
      <w:r w:rsidRPr="00702720">
        <w:rPr>
          <w:rFonts w:cs="Tahoma"/>
          <w:spacing w:val="-13"/>
        </w:rPr>
        <w:t xml:space="preserve"> </w:t>
      </w:r>
      <w:r w:rsidRPr="00702720">
        <w:rPr>
          <w:rFonts w:cs="Tahoma"/>
        </w:rPr>
        <w:t>υποσυστήματα</w:t>
      </w:r>
      <w:r w:rsidRPr="00702720">
        <w:rPr>
          <w:rFonts w:cs="Tahoma"/>
          <w:spacing w:val="-15"/>
        </w:rPr>
        <w:t xml:space="preserve"> </w:t>
      </w:r>
      <w:r w:rsidRPr="00702720">
        <w:rPr>
          <w:rFonts w:cs="Tahoma"/>
        </w:rPr>
        <w:t>να</w:t>
      </w:r>
      <w:r w:rsidRPr="00702720">
        <w:rPr>
          <w:rFonts w:cs="Tahoma"/>
          <w:spacing w:val="-12"/>
        </w:rPr>
        <w:t xml:space="preserve"> </w:t>
      </w:r>
      <w:r w:rsidRPr="00702720">
        <w:rPr>
          <w:rFonts w:cs="Tahoma"/>
        </w:rPr>
        <w:t>είναι</w:t>
      </w:r>
      <w:r w:rsidRPr="00702720">
        <w:rPr>
          <w:rFonts w:cs="Tahoma"/>
          <w:spacing w:val="-9"/>
        </w:rPr>
        <w:t xml:space="preserve"> </w:t>
      </w:r>
      <w:r w:rsidRPr="00702720">
        <w:rPr>
          <w:rFonts w:cs="Tahoma"/>
        </w:rPr>
        <w:t>SOA-</w:t>
      </w:r>
      <w:r w:rsidRPr="00702720">
        <w:rPr>
          <w:rFonts w:cs="Tahoma"/>
          <w:lang w:val="en-US"/>
        </w:rPr>
        <w:t>enabled</w:t>
      </w:r>
      <w:r w:rsidRPr="00702720">
        <w:rPr>
          <w:rFonts w:cs="Tahoma"/>
        </w:rPr>
        <w:t>,</w:t>
      </w:r>
      <w:r w:rsidRPr="00702720">
        <w:rPr>
          <w:rFonts w:cs="Tahoma"/>
          <w:spacing w:val="-12"/>
        </w:rPr>
        <w:t xml:space="preserve"> </w:t>
      </w:r>
      <w:r w:rsidRPr="00702720">
        <w:rPr>
          <w:rFonts w:cs="Tahoma"/>
        </w:rPr>
        <w:t>δηλαδή να</w:t>
      </w:r>
      <w:r w:rsidRPr="00702720">
        <w:rPr>
          <w:rFonts w:cs="Tahoma"/>
          <w:spacing w:val="-6"/>
        </w:rPr>
        <w:t xml:space="preserve"> </w:t>
      </w:r>
      <w:r w:rsidRPr="00702720">
        <w:rPr>
          <w:rFonts w:cs="Tahoma"/>
        </w:rPr>
        <w:t>είναι</w:t>
      </w:r>
      <w:r w:rsidRPr="00702720">
        <w:rPr>
          <w:rFonts w:cs="Tahoma"/>
          <w:spacing w:val="-6"/>
        </w:rPr>
        <w:t xml:space="preserve"> </w:t>
      </w:r>
      <w:r w:rsidRPr="00702720">
        <w:rPr>
          <w:rFonts w:cs="Tahoma"/>
          <w:lang w:val="en-US"/>
        </w:rPr>
        <w:t>loosely</w:t>
      </w:r>
      <w:r w:rsidRPr="00702720">
        <w:rPr>
          <w:rFonts w:cs="Tahoma"/>
        </w:rPr>
        <w:t>-</w:t>
      </w:r>
      <w:r w:rsidRPr="00702720">
        <w:rPr>
          <w:rFonts w:cs="Tahoma"/>
          <w:lang w:val="en-US"/>
        </w:rPr>
        <w:t>coupled</w:t>
      </w:r>
      <w:r w:rsidRPr="00702720">
        <w:rPr>
          <w:rFonts w:cs="Tahoma"/>
          <w:spacing w:val="-8"/>
        </w:rPr>
        <w:t xml:space="preserve"> </w:t>
      </w:r>
      <w:r w:rsidRPr="00702720">
        <w:rPr>
          <w:rFonts w:cs="Tahoma"/>
        </w:rPr>
        <w:t>και</w:t>
      </w:r>
      <w:r w:rsidRPr="00702720">
        <w:rPr>
          <w:rFonts w:cs="Tahoma"/>
          <w:spacing w:val="-6"/>
        </w:rPr>
        <w:t xml:space="preserve"> </w:t>
      </w:r>
      <w:r w:rsidRPr="00702720">
        <w:rPr>
          <w:rFonts w:cs="Tahoma"/>
        </w:rPr>
        <w:t>να</w:t>
      </w:r>
      <w:r w:rsidRPr="00702720">
        <w:rPr>
          <w:rFonts w:cs="Tahoma"/>
          <w:spacing w:val="-9"/>
        </w:rPr>
        <w:t xml:space="preserve"> </w:t>
      </w:r>
      <w:r w:rsidRPr="00702720">
        <w:rPr>
          <w:rFonts w:cs="Tahoma"/>
        </w:rPr>
        <w:t>παρέχουν</w:t>
      </w:r>
      <w:r w:rsidRPr="00702720">
        <w:rPr>
          <w:rFonts w:cs="Tahoma"/>
          <w:spacing w:val="-9"/>
        </w:rPr>
        <w:t xml:space="preserve"> </w:t>
      </w:r>
      <w:r w:rsidRPr="00702720">
        <w:rPr>
          <w:rFonts w:cs="Tahoma"/>
        </w:rPr>
        <w:t>τη</w:t>
      </w:r>
      <w:r w:rsidRPr="00702720">
        <w:rPr>
          <w:rFonts w:cs="Tahoma"/>
          <w:spacing w:val="-7"/>
        </w:rPr>
        <w:t xml:space="preserve"> </w:t>
      </w:r>
      <w:r w:rsidRPr="00702720">
        <w:rPr>
          <w:rFonts w:cs="Tahoma"/>
        </w:rPr>
        <w:t>δυνατότητα</w:t>
      </w:r>
      <w:r w:rsidRPr="00702720">
        <w:rPr>
          <w:rFonts w:cs="Tahoma"/>
          <w:spacing w:val="-8"/>
        </w:rPr>
        <w:t xml:space="preserve"> </w:t>
      </w:r>
      <w:r w:rsidRPr="00702720">
        <w:rPr>
          <w:rFonts w:cs="Tahoma"/>
        </w:rPr>
        <w:t>συμμετοχής</w:t>
      </w:r>
      <w:r w:rsidRPr="00702720">
        <w:rPr>
          <w:rFonts w:cs="Tahoma"/>
          <w:spacing w:val="-10"/>
        </w:rPr>
        <w:t xml:space="preserve"> </w:t>
      </w:r>
      <w:r w:rsidRPr="00702720">
        <w:rPr>
          <w:rFonts w:cs="Tahoma"/>
        </w:rPr>
        <w:t>σε</w:t>
      </w:r>
      <w:r w:rsidRPr="00702720">
        <w:rPr>
          <w:rFonts w:cs="Tahoma"/>
          <w:spacing w:val="-9"/>
        </w:rPr>
        <w:t xml:space="preserve"> </w:t>
      </w:r>
      <w:r w:rsidRPr="00702720">
        <w:rPr>
          <w:rFonts w:cs="Tahoma"/>
        </w:rPr>
        <w:t>οριζόντιες</w:t>
      </w:r>
      <w:r w:rsidRPr="00702720">
        <w:rPr>
          <w:rFonts w:cs="Tahoma"/>
          <w:spacing w:val="-8"/>
        </w:rPr>
        <w:t xml:space="preserve"> </w:t>
      </w:r>
      <w:r w:rsidRPr="00702720">
        <w:rPr>
          <w:rFonts w:cs="Tahoma"/>
        </w:rPr>
        <w:t xml:space="preserve">διαδικασίες ενορχήστρωσης με χρήση τεχνολογιών </w:t>
      </w:r>
      <w:r w:rsidRPr="00702720">
        <w:rPr>
          <w:rFonts w:cs="Tahoma"/>
          <w:lang w:val="en-US"/>
        </w:rPr>
        <w:t>web</w:t>
      </w:r>
      <w:r w:rsidRPr="00702720">
        <w:rPr>
          <w:rFonts w:cs="Tahoma"/>
          <w:spacing w:val="-1"/>
        </w:rPr>
        <w:t xml:space="preserve"> </w:t>
      </w:r>
      <w:r w:rsidRPr="00702720">
        <w:rPr>
          <w:rFonts w:cs="Tahoma"/>
          <w:lang w:val="en-US"/>
        </w:rPr>
        <w:t>services</w:t>
      </w:r>
      <w:r w:rsidRPr="00702720">
        <w:rPr>
          <w:rFonts w:cs="Tahoma"/>
        </w:rPr>
        <w:t>.</w:t>
      </w:r>
    </w:p>
    <w:p w14:paraId="23AE17A4" w14:textId="77777777" w:rsidR="00221A48" w:rsidRPr="00702720" w:rsidRDefault="00221A48" w:rsidP="003A7B0C">
      <w:pPr>
        <w:pStyle w:val="a"/>
        <w:widowControl w:val="0"/>
        <w:numPr>
          <w:ilvl w:val="0"/>
          <w:numId w:val="55"/>
        </w:numPr>
        <w:tabs>
          <w:tab w:val="clear" w:pos="720"/>
        </w:tabs>
        <w:suppressAutoHyphens w:val="0"/>
        <w:autoSpaceDE w:val="0"/>
        <w:autoSpaceDN w:val="0"/>
        <w:spacing w:before="120" w:line="259" w:lineRule="auto"/>
        <w:ind w:left="567"/>
        <w:rPr>
          <w:rFonts w:cs="Tahoma"/>
        </w:rPr>
      </w:pPr>
      <w:r w:rsidRPr="00702720">
        <w:rPr>
          <w:rFonts w:cs="Tahoma"/>
        </w:rPr>
        <w:t xml:space="preserve">Το </w:t>
      </w:r>
      <w:r w:rsidRPr="00702720">
        <w:rPr>
          <w:rFonts w:cs="Tahoma"/>
          <w:b/>
        </w:rPr>
        <w:t xml:space="preserve">επίπεδο δεδομένων </w:t>
      </w:r>
      <w:r w:rsidRPr="00702720">
        <w:rPr>
          <w:rFonts w:cs="Tahoma"/>
        </w:rPr>
        <w:t>(</w:t>
      </w:r>
      <w:r w:rsidRPr="00702720">
        <w:rPr>
          <w:rFonts w:cs="Tahoma"/>
          <w:lang w:val="en-US"/>
        </w:rPr>
        <w:t>data</w:t>
      </w:r>
      <w:r w:rsidRPr="00702720">
        <w:rPr>
          <w:rFonts w:cs="Tahoma"/>
        </w:rPr>
        <w:t xml:space="preserve"> </w:t>
      </w:r>
      <w:r w:rsidRPr="00702720">
        <w:rPr>
          <w:rFonts w:cs="Tahoma"/>
          <w:lang w:val="en-US"/>
        </w:rPr>
        <w:t>tier</w:t>
      </w:r>
      <w:r w:rsidRPr="00702720">
        <w:rPr>
          <w:rFonts w:cs="Tahoma"/>
        </w:rPr>
        <w:t>), που είναι υπεύθυνο για την αποθήκευση δεδομένων. Αφορά</w:t>
      </w:r>
      <w:r w:rsidRPr="00702720">
        <w:rPr>
          <w:rFonts w:cs="Tahoma"/>
          <w:spacing w:val="-22"/>
        </w:rPr>
        <w:t xml:space="preserve"> </w:t>
      </w:r>
      <w:r w:rsidRPr="00702720">
        <w:rPr>
          <w:rFonts w:cs="Tahoma"/>
        </w:rPr>
        <w:t>τα</w:t>
      </w:r>
      <w:r w:rsidRPr="00702720">
        <w:rPr>
          <w:rFonts w:cs="Tahoma"/>
          <w:spacing w:val="-21"/>
        </w:rPr>
        <w:t xml:space="preserve"> </w:t>
      </w:r>
      <w:r w:rsidRPr="00702720">
        <w:rPr>
          <w:rFonts w:cs="Tahoma"/>
        </w:rPr>
        <w:t>συστήματα</w:t>
      </w:r>
      <w:r w:rsidRPr="00702720">
        <w:rPr>
          <w:rFonts w:cs="Tahoma"/>
          <w:spacing w:val="-19"/>
        </w:rPr>
        <w:t xml:space="preserve"> </w:t>
      </w:r>
      <w:r w:rsidRPr="00702720">
        <w:rPr>
          <w:rFonts w:cs="Tahoma"/>
        </w:rPr>
        <w:t>αποθήκευσης</w:t>
      </w:r>
      <w:r w:rsidRPr="00702720">
        <w:rPr>
          <w:rFonts w:cs="Tahoma"/>
          <w:spacing w:val="-20"/>
        </w:rPr>
        <w:t xml:space="preserve"> </w:t>
      </w:r>
      <w:r w:rsidRPr="00702720">
        <w:rPr>
          <w:rFonts w:cs="Tahoma"/>
        </w:rPr>
        <w:t>και</w:t>
      </w:r>
      <w:r w:rsidRPr="00702720">
        <w:rPr>
          <w:rFonts w:cs="Tahoma"/>
          <w:spacing w:val="-19"/>
        </w:rPr>
        <w:t xml:space="preserve"> </w:t>
      </w:r>
      <w:r w:rsidRPr="00702720">
        <w:rPr>
          <w:rFonts w:cs="Tahoma"/>
        </w:rPr>
        <w:t>διαχείρισης</w:t>
      </w:r>
      <w:r w:rsidRPr="00702720">
        <w:rPr>
          <w:rFonts w:cs="Tahoma"/>
          <w:spacing w:val="-18"/>
        </w:rPr>
        <w:t xml:space="preserve"> </w:t>
      </w:r>
      <w:r w:rsidRPr="00702720">
        <w:rPr>
          <w:rFonts w:cs="Tahoma"/>
        </w:rPr>
        <w:t>πληροφορίας</w:t>
      </w:r>
      <w:r w:rsidRPr="00702720">
        <w:rPr>
          <w:rFonts w:cs="Tahoma"/>
          <w:spacing w:val="-19"/>
        </w:rPr>
        <w:t xml:space="preserve"> </w:t>
      </w:r>
      <w:r w:rsidRPr="00702720">
        <w:rPr>
          <w:rFonts w:cs="Tahoma"/>
        </w:rPr>
        <w:t>είτε</w:t>
      </w:r>
      <w:r w:rsidRPr="00702720">
        <w:rPr>
          <w:rFonts w:cs="Tahoma"/>
          <w:spacing w:val="-18"/>
        </w:rPr>
        <w:t xml:space="preserve"> </w:t>
      </w:r>
      <w:r w:rsidRPr="00702720">
        <w:rPr>
          <w:rFonts w:cs="Tahoma"/>
        </w:rPr>
        <w:t>αυτή</w:t>
      </w:r>
      <w:r w:rsidRPr="00702720">
        <w:rPr>
          <w:rFonts w:cs="Tahoma"/>
          <w:spacing w:val="-25"/>
        </w:rPr>
        <w:t xml:space="preserve"> </w:t>
      </w:r>
      <w:r w:rsidRPr="00702720">
        <w:rPr>
          <w:rFonts w:cs="Tahoma"/>
        </w:rPr>
        <w:t>αφορά</w:t>
      </w:r>
      <w:r w:rsidRPr="00702720">
        <w:rPr>
          <w:rFonts w:cs="Tahoma"/>
          <w:spacing w:val="-17"/>
        </w:rPr>
        <w:t xml:space="preserve"> </w:t>
      </w:r>
      <w:r w:rsidRPr="00702720">
        <w:rPr>
          <w:rFonts w:cs="Tahoma"/>
          <w:lang w:val="en-US"/>
        </w:rPr>
        <w:t>transactional</w:t>
      </w:r>
      <w:r w:rsidRPr="00702720">
        <w:rPr>
          <w:rFonts w:cs="Tahoma"/>
        </w:rPr>
        <w:t xml:space="preserve"> </w:t>
      </w:r>
      <w:r w:rsidRPr="00702720">
        <w:rPr>
          <w:rFonts w:cs="Tahoma"/>
          <w:lang w:val="en-US"/>
        </w:rPr>
        <w:t>data</w:t>
      </w:r>
      <w:r w:rsidRPr="00702720">
        <w:rPr>
          <w:rFonts w:cs="Tahoma"/>
          <w:spacing w:val="-11"/>
        </w:rPr>
        <w:t xml:space="preserve"> </w:t>
      </w:r>
      <w:r w:rsidRPr="00702720">
        <w:rPr>
          <w:rFonts w:cs="Tahoma"/>
        </w:rPr>
        <w:t>(συναλλαγές),</w:t>
      </w:r>
      <w:r w:rsidRPr="00702720">
        <w:rPr>
          <w:rFonts w:cs="Tahoma"/>
          <w:spacing w:val="-11"/>
        </w:rPr>
        <w:t xml:space="preserve"> </w:t>
      </w:r>
      <w:r w:rsidRPr="00702720">
        <w:rPr>
          <w:rFonts w:cs="Tahoma"/>
          <w:lang w:val="en-US"/>
        </w:rPr>
        <w:t>master</w:t>
      </w:r>
      <w:r w:rsidRPr="00702720">
        <w:rPr>
          <w:rFonts w:cs="Tahoma"/>
          <w:spacing w:val="-9"/>
        </w:rPr>
        <w:t xml:space="preserve"> </w:t>
      </w:r>
      <w:r w:rsidRPr="00702720">
        <w:rPr>
          <w:rFonts w:cs="Tahoma"/>
          <w:lang w:val="en-US"/>
        </w:rPr>
        <w:t>data</w:t>
      </w:r>
      <w:r w:rsidRPr="00702720">
        <w:rPr>
          <w:rFonts w:cs="Tahoma"/>
          <w:spacing w:val="-11"/>
        </w:rPr>
        <w:t xml:space="preserve"> </w:t>
      </w:r>
      <w:r w:rsidRPr="00702720">
        <w:rPr>
          <w:rFonts w:cs="Tahoma"/>
        </w:rPr>
        <w:t>(πελάτης),</w:t>
      </w:r>
      <w:r w:rsidRPr="00702720">
        <w:rPr>
          <w:rFonts w:cs="Tahoma"/>
          <w:spacing w:val="-11"/>
        </w:rPr>
        <w:t xml:space="preserve"> </w:t>
      </w:r>
      <w:r w:rsidRPr="00702720">
        <w:rPr>
          <w:rFonts w:cs="Tahoma"/>
        </w:rPr>
        <w:t>ή</w:t>
      </w:r>
      <w:r w:rsidRPr="00702720">
        <w:rPr>
          <w:rFonts w:cs="Tahoma"/>
          <w:spacing w:val="-10"/>
        </w:rPr>
        <w:t xml:space="preserve"> </w:t>
      </w:r>
      <w:r w:rsidRPr="00702720">
        <w:rPr>
          <w:rFonts w:cs="Tahoma"/>
        </w:rPr>
        <w:t>δεδομένα</w:t>
      </w:r>
      <w:r w:rsidRPr="00702720">
        <w:rPr>
          <w:rFonts w:cs="Tahoma"/>
          <w:spacing w:val="-11"/>
        </w:rPr>
        <w:t xml:space="preserve"> </w:t>
      </w:r>
      <w:r w:rsidRPr="00702720">
        <w:rPr>
          <w:rFonts w:cs="Tahoma"/>
        </w:rPr>
        <w:t>ανάλυσης</w:t>
      </w:r>
      <w:r w:rsidRPr="00702720">
        <w:rPr>
          <w:rFonts w:cs="Tahoma"/>
          <w:spacing w:val="-9"/>
        </w:rPr>
        <w:t xml:space="preserve"> </w:t>
      </w:r>
      <w:r w:rsidRPr="00702720">
        <w:rPr>
          <w:rFonts w:cs="Tahoma"/>
        </w:rPr>
        <w:t>(</w:t>
      </w:r>
      <w:r w:rsidRPr="00702720">
        <w:rPr>
          <w:rFonts w:cs="Tahoma"/>
          <w:lang w:val="en-US"/>
        </w:rPr>
        <w:t>aggregate</w:t>
      </w:r>
      <w:r w:rsidRPr="00702720">
        <w:rPr>
          <w:rFonts w:cs="Tahoma"/>
          <w:spacing w:val="-9"/>
        </w:rPr>
        <w:t xml:space="preserve"> </w:t>
      </w:r>
      <w:r w:rsidRPr="00702720">
        <w:rPr>
          <w:rFonts w:cs="Tahoma"/>
          <w:lang w:val="en-US"/>
        </w:rPr>
        <w:t>data</w:t>
      </w:r>
      <w:r w:rsidRPr="00702720">
        <w:rPr>
          <w:rFonts w:cs="Tahoma"/>
        </w:rPr>
        <w:t>).</w:t>
      </w:r>
      <w:r w:rsidRPr="00702720">
        <w:rPr>
          <w:rFonts w:cs="Tahoma"/>
          <w:spacing w:val="-11"/>
        </w:rPr>
        <w:t xml:space="preserve"> </w:t>
      </w:r>
      <w:r w:rsidRPr="00702720">
        <w:rPr>
          <w:rFonts w:cs="Tahoma"/>
        </w:rPr>
        <w:t>Θα</w:t>
      </w:r>
      <w:r w:rsidRPr="00702720">
        <w:rPr>
          <w:rFonts w:cs="Tahoma"/>
          <w:spacing w:val="-12"/>
        </w:rPr>
        <w:t xml:space="preserve"> </w:t>
      </w:r>
      <w:r w:rsidRPr="00702720">
        <w:rPr>
          <w:rFonts w:cs="Tahoma"/>
        </w:rPr>
        <w:t>πρέπει τα υποσυστήματα του επίπεδου εφαρμογών να μπορούν να διαμοιράζονται τα κοινά μοντέλα δεδομένων και την κοινή υποδομή</w:t>
      </w:r>
      <w:r w:rsidRPr="00702720">
        <w:rPr>
          <w:rFonts w:cs="Tahoma"/>
          <w:spacing w:val="-14"/>
        </w:rPr>
        <w:t xml:space="preserve"> </w:t>
      </w:r>
      <w:r w:rsidRPr="00702720">
        <w:rPr>
          <w:rFonts w:cs="Tahoma"/>
        </w:rPr>
        <w:t>δεδομένων.</w:t>
      </w:r>
    </w:p>
    <w:p w14:paraId="362A699A" w14:textId="77777777" w:rsidR="00221A48" w:rsidRPr="00702720" w:rsidRDefault="00221A48" w:rsidP="007F5B86">
      <w:pPr>
        <w:pStyle w:val="Appendix-Heading3"/>
      </w:pPr>
      <w:bookmarkStart w:id="549" w:name="_Ref97818560"/>
      <w:bookmarkStart w:id="550" w:name="_Toc105593219"/>
      <w:bookmarkStart w:id="551" w:name="_Toc125978335"/>
      <w:bookmarkStart w:id="552" w:name="_Toc191630116"/>
      <w:r w:rsidRPr="00702720">
        <w:t>Αρχιτεκτονική Λύση</w:t>
      </w:r>
      <w:bookmarkEnd w:id="549"/>
      <w:bookmarkEnd w:id="550"/>
      <w:bookmarkEnd w:id="551"/>
      <w:bookmarkEnd w:id="552"/>
      <w:r w:rsidRPr="00702720">
        <w:t xml:space="preserve"> </w:t>
      </w:r>
    </w:p>
    <w:p w14:paraId="1421FCE9" w14:textId="77777777" w:rsidR="00221A48" w:rsidRPr="00702720" w:rsidRDefault="00221A48" w:rsidP="00221A48">
      <w:pPr>
        <w:rPr>
          <w:rFonts w:cs="Tahoma"/>
        </w:rPr>
      </w:pPr>
      <w:r w:rsidRPr="00702720">
        <w:rPr>
          <w:rFonts w:cs="Tahoma"/>
        </w:rPr>
        <w:t>Ο υποψήφιος Ανάδοχος στην Τεχνική Πρόσφορά του καλείται να σχεδιάσει και να παρουσιάσει την προτεινόμενη αρχιτεκτονική της προσφερόμενης λύσης, ώστε να καλύπτονται οι απαιτήσεις:</w:t>
      </w:r>
    </w:p>
    <w:p w14:paraId="76F02074" w14:textId="77777777" w:rsidR="00221A48" w:rsidRPr="00702720" w:rsidRDefault="00221A48" w:rsidP="003A7B0C">
      <w:pPr>
        <w:pStyle w:val="a"/>
        <w:numPr>
          <w:ilvl w:val="0"/>
          <w:numId w:val="57"/>
        </w:numPr>
        <w:tabs>
          <w:tab w:val="clear" w:pos="720"/>
        </w:tabs>
        <w:spacing w:before="120" w:line="259" w:lineRule="auto"/>
        <w:ind w:left="567" w:hanging="359"/>
        <w:rPr>
          <w:rFonts w:cs="Tahoma"/>
        </w:rPr>
      </w:pPr>
      <w:r w:rsidRPr="00702720">
        <w:rPr>
          <w:rFonts w:cs="Tahoma"/>
        </w:rPr>
        <w:t>της προτεινόμενης λογικής αρχιτεκτονικής, σύμφωνα με την Λογική Αρχιτεκτονική του Έργου,</w:t>
      </w:r>
    </w:p>
    <w:p w14:paraId="7519E99D" w14:textId="505C3183" w:rsidR="00221A48" w:rsidRPr="00702720" w:rsidRDefault="00221A48" w:rsidP="003A7B0C">
      <w:pPr>
        <w:pStyle w:val="a"/>
        <w:numPr>
          <w:ilvl w:val="0"/>
          <w:numId w:val="57"/>
        </w:numPr>
        <w:tabs>
          <w:tab w:val="clear" w:pos="720"/>
        </w:tabs>
        <w:spacing w:before="120" w:line="259" w:lineRule="auto"/>
        <w:ind w:left="567" w:hanging="359"/>
        <w:rPr>
          <w:rFonts w:cs="Tahoma"/>
        </w:rPr>
      </w:pPr>
      <w:r w:rsidRPr="00702720">
        <w:rPr>
          <w:rFonts w:cs="Tahoma"/>
        </w:rPr>
        <w:t>της λειτουργίας σε περιβάλλον εικονικών μηχανών (</w:t>
      </w:r>
      <w:r w:rsidRPr="00702720">
        <w:rPr>
          <w:rFonts w:cs="Tahoma"/>
          <w:lang w:val="en-US"/>
        </w:rPr>
        <w:t>virtual</w:t>
      </w:r>
      <w:r w:rsidRPr="00702720">
        <w:rPr>
          <w:rFonts w:cs="Tahoma"/>
        </w:rPr>
        <w:t xml:space="preserve"> </w:t>
      </w:r>
      <w:r w:rsidRPr="00702720">
        <w:rPr>
          <w:rFonts w:cs="Tahoma"/>
          <w:lang w:val="en-US"/>
        </w:rPr>
        <w:t>machines</w:t>
      </w:r>
      <w:r w:rsidRPr="00702720">
        <w:rPr>
          <w:rFonts w:cs="Tahoma"/>
        </w:rPr>
        <w:t xml:space="preserve">) και τη συμβατότητα με το </w:t>
      </w:r>
      <w:proofErr w:type="spellStart"/>
      <w:r w:rsidR="00311C3D" w:rsidRPr="00311C3D">
        <w:rPr>
          <w:rFonts w:cs="Tahoma"/>
        </w:rPr>
        <w:t>νεφοϋπολογιστικές</w:t>
      </w:r>
      <w:proofErr w:type="spellEnd"/>
      <w:r w:rsidR="00311C3D" w:rsidRPr="00311C3D">
        <w:rPr>
          <w:rFonts w:cs="Tahoma"/>
        </w:rPr>
        <w:t xml:space="preserve"> υποδομές</w:t>
      </w:r>
      <w:r w:rsidRPr="00702720">
        <w:rPr>
          <w:rFonts w:cs="Tahoma"/>
        </w:rPr>
        <w:t>,</w:t>
      </w:r>
    </w:p>
    <w:p w14:paraId="7E242664" w14:textId="77777777" w:rsidR="00221A48" w:rsidRPr="00702720" w:rsidRDefault="00221A48" w:rsidP="003A7B0C">
      <w:pPr>
        <w:pStyle w:val="a"/>
        <w:numPr>
          <w:ilvl w:val="0"/>
          <w:numId w:val="57"/>
        </w:numPr>
        <w:tabs>
          <w:tab w:val="clear" w:pos="720"/>
        </w:tabs>
        <w:spacing w:before="120" w:line="259" w:lineRule="auto"/>
        <w:ind w:left="567" w:hanging="359"/>
        <w:rPr>
          <w:rFonts w:cs="Tahoma"/>
        </w:rPr>
      </w:pPr>
      <w:r w:rsidRPr="00702720">
        <w:rPr>
          <w:rFonts w:cs="Tahoma"/>
        </w:rPr>
        <w:t>της διαθεσιμότητας και απόκρισης, σε σχέση με την τήρηση εγγυημένου επιπέδου υπηρεσιών και ρητρών.</w:t>
      </w:r>
    </w:p>
    <w:p w14:paraId="4BE1BBFE" w14:textId="77777777" w:rsidR="00221A48" w:rsidRPr="00702720" w:rsidRDefault="00221A48" w:rsidP="00221A48">
      <w:pPr>
        <w:rPr>
          <w:rFonts w:cs="Tahoma"/>
        </w:rPr>
      </w:pPr>
      <w:r w:rsidRPr="00702720">
        <w:rPr>
          <w:rFonts w:cs="Tahoma"/>
          <w:noProof/>
          <w:lang w:eastAsia="el-GR"/>
        </w:rPr>
        <mc:AlternateContent>
          <mc:Choice Requires="wps">
            <w:drawing>
              <wp:anchor distT="0" distB="0" distL="114300" distR="114300" simplePos="0" relativeHeight="251658240" behindDoc="1" locked="0" layoutInCell="1" allowOverlap="1" wp14:anchorId="692A016C" wp14:editId="0B858D90">
                <wp:simplePos x="0" y="0"/>
                <wp:positionH relativeFrom="page">
                  <wp:posOffset>5440045</wp:posOffset>
                </wp:positionH>
                <wp:positionV relativeFrom="paragraph">
                  <wp:posOffset>2677795</wp:posOffset>
                </wp:positionV>
                <wp:extent cx="870585" cy="104775"/>
                <wp:effectExtent l="0" t="0" r="0" b="0"/>
                <wp:wrapNone/>
                <wp:docPr id="106"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0585" cy="104775"/>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046748" id="Rectangle 106" o:spid="_x0000_s1026" style="position:absolute;margin-left:428.35pt;margin-top:210.85pt;width:68.55pt;height:8.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" stroked="f">
                <w10:wrap anchorx="page"/>
              </v:rect>
            </w:pict>
          </mc:Fallback>
        </mc:AlternateContent>
      </w:r>
      <w:r w:rsidRPr="00702720">
        <w:rPr>
          <w:rFonts w:cs="Tahoma"/>
        </w:rPr>
        <w:t xml:space="preserve">Στο ακόλουθο Σχήμα, παρουσιάζεται μια </w:t>
      </w:r>
      <w:r w:rsidRPr="00702720">
        <w:rPr>
          <w:rFonts w:cs="Tahoma"/>
          <w:u w:val="single"/>
        </w:rPr>
        <w:t>ενδεικτική</w:t>
      </w:r>
      <w:r w:rsidRPr="00702720">
        <w:rPr>
          <w:rFonts w:cs="Tahoma"/>
        </w:rPr>
        <w:t xml:space="preserve"> αρχιτεκτονική του Συστήματος βασισμένη σε </w:t>
      </w:r>
      <w:r w:rsidRPr="00702720">
        <w:rPr>
          <w:rFonts w:cs="Tahoma"/>
          <w:lang w:val="en-US"/>
        </w:rPr>
        <w:t>n</w:t>
      </w:r>
      <w:r w:rsidRPr="00702720">
        <w:rPr>
          <w:rFonts w:cs="Tahoma"/>
        </w:rPr>
        <w:t xml:space="preserve"> επίπεδα (δηλαδή τα επίπεδα </w:t>
      </w:r>
      <w:r w:rsidRPr="00702720">
        <w:rPr>
          <w:rFonts w:cs="Tahoma"/>
          <w:lang w:val="en-US"/>
        </w:rPr>
        <w:t>web</w:t>
      </w:r>
      <w:r w:rsidRPr="00702720">
        <w:rPr>
          <w:rFonts w:cs="Tahoma"/>
        </w:rPr>
        <w:t xml:space="preserve"> και </w:t>
      </w:r>
      <w:r w:rsidRPr="00702720">
        <w:rPr>
          <w:rFonts w:cs="Tahoma"/>
          <w:lang w:val="en-US"/>
        </w:rPr>
        <w:t>application</w:t>
      </w:r>
      <w:r w:rsidRPr="00702720">
        <w:rPr>
          <w:rFonts w:cs="Tahoma"/>
        </w:rPr>
        <w:t xml:space="preserve"> είναι διακριτά).</w:t>
      </w:r>
    </w:p>
    <w:p w14:paraId="2DF5EE3E" w14:textId="77777777" w:rsidR="00221A48" w:rsidRPr="00702720" w:rsidRDefault="00221A48" w:rsidP="00221A48">
      <w:pPr>
        <w:tabs>
          <w:tab w:val="clear" w:pos="0"/>
          <w:tab w:val="left" w:pos="426"/>
        </w:tabs>
        <w:ind w:left="-426"/>
        <w:rPr>
          <w:rFonts w:cs="Tahoma"/>
        </w:rPr>
      </w:pPr>
      <w:r w:rsidRPr="00702720">
        <w:rPr>
          <w:rFonts w:cs="Tahoma"/>
          <w:noProof/>
          <w:lang w:eastAsia="el-GR"/>
        </w:rPr>
        <w:lastRenderedPageBreak/>
        <mc:AlternateContent>
          <mc:Choice Requires="wps">
            <w:drawing>
              <wp:anchor distT="45720" distB="45720" distL="114300" distR="114300" simplePos="0" relativeHeight="251658241" behindDoc="0" locked="0" layoutInCell="1" allowOverlap="1" wp14:anchorId="1D94946C" wp14:editId="680EB52B">
                <wp:simplePos x="0" y="0"/>
                <wp:positionH relativeFrom="column">
                  <wp:posOffset>2775585</wp:posOffset>
                </wp:positionH>
                <wp:positionV relativeFrom="paragraph">
                  <wp:posOffset>1763395</wp:posOffset>
                </wp:positionV>
                <wp:extent cx="1295400" cy="200025"/>
                <wp:effectExtent l="0" t="0" r="19050" b="28575"/>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00025"/>
                        </a:xfrm>
                        <a:prstGeom prst="rect">
                          <a:avLst/>
                        </a:prstGeom>
                        <a:solidFill>
                          <a:srgbClr val="FFFFFF"/>
                        </a:solidFill>
                        <a:ln w="9525">
                          <a:solidFill>
                            <a:schemeClr val="bg1"/>
                          </a:solidFill>
                          <a:miter lim="800000"/>
                          <a:headEnd/>
                          <a:tailEnd/>
                        </a:ln>
                      </wps:spPr>
                      <wps:txbx>
                        <w:txbxContent>
                          <w:p w14:paraId="079BE539" w14:textId="77777777" w:rsidR="00221A48" w:rsidRPr="007B22F4" w:rsidRDefault="00221A48" w:rsidP="00221A48">
                            <w:pPr>
                              <w:spacing w:after="0"/>
                              <w:jc w:val="center"/>
                              <w:rPr>
                                <w:color w:val="44546A" w:themeColor="text2"/>
                                <w:sz w:val="16"/>
                                <w:szCs w:val="16"/>
                                <w:lang w:val="en-US"/>
                              </w:rPr>
                            </w:pPr>
                            <w:r w:rsidRPr="007B22F4">
                              <w:rPr>
                                <w:color w:val="44546A" w:themeColor="text2"/>
                                <w:sz w:val="16"/>
                                <w:szCs w:val="16"/>
                                <w:lang w:val="en-US"/>
                              </w:rPr>
                              <w:t>+ Interoperability</w:t>
                            </w:r>
                            <w:r>
                              <w:rPr>
                                <w:color w:val="44546A" w:themeColor="text2"/>
                                <w:sz w:val="16"/>
                                <w:szCs w:val="16"/>
                                <w:lang w:val="en-US"/>
                              </w:rPr>
                              <w:t xml:space="preserve"> services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94946C" id="_x0000_t202" coordsize="21600,21600" o:spt="202" path="m,l,21600r21600,l21600,xe">
                <v:stroke joinstyle="miter"/>
                <v:path gradientshapeok="t" o:connecttype="rect"/>
              </v:shapetype>
              <v:shape id="Text Box 217" o:spid="_x0000_s1026" type="#_x0000_t202" style="position:absolute;left:0;text-align:left;margin-left:218.55pt;margin-top:138.85pt;width:102pt;height:15.7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" strokecolor="white [3212]">
                <v:textbox>
                  <w:txbxContent>
                    <w:p w14:paraId="079BE539" w14:textId="77777777" w:rsidR="00221A48" w:rsidRPr="007B22F4" w:rsidRDefault="00221A48" w:rsidP="00221A48">
                      <w:pPr>
                        <w:spacing w:after="0"/>
                        <w:jc w:val="center"/>
                        <w:rPr>
                          <w:color w:val="44546A" w:themeColor="text2"/>
                          <w:sz w:val="16"/>
                          <w:szCs w:val="16"/>
                          <w:lang w:val="en-US"/>
                        </w:rPr>
                      </w:pPr>
                      <w:r w:rsidRPr="007B22F4">
                        <w:rPr>
                          <w:color w:val="44546A" w:themeColor="text2"/>
                          <w:sz w:val="16"/>
                          <w:szCs w:val="16"/>
                          <w:lang w:val="en-US"/>
                        </w:rPr>
                        <w:t>+ Interoperability</w:t>
                      </w:r>
                      <w:r>
                        <w:rPr>
                          <w:color w:val="44546A" w:themeColor="text2"/>
                          <w:sz w:val="16"/>
                          <w:szCs w:val="16"/>
                          <w:lang w:val="en-US"/>
                        </w:rPr>
                        <w:t xml:space="preserve"> services</w:t>
                      </w:r>
                    </w:p>
                  </w:txbxContent>
                </v:textbox>
              </v:shape>
            </w:pict>
          </mc:Fallback>
        </mc:AlternateContent>
      </w:r>
      <w:r w:rsidRPr="00702720">
        <w:rPr>
          <w:rFonts w:cs="Tahoma"/>
          <w:noProof/>
          <w:lang w:eastAsia="el-GR"/>
        </w:rPr>
        <w:drawing>
          <wp:inline distT="0" distB="0" distL="0" distR="0" wp14:anchorId="17492CD5" wp14:editId="6D49A4AB">
            <wp:extent cx="6714272" cy="4610100"/>
            <wp:effectExtent l="0" t="0" r="0" b="0"/>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38" cstate="print">
                      <a:extLst>
                        <a:ext uri="{28A0092B-C50C-407E-A947-70E740481C1C}">
                          <a14:useLocalDpi xmlns:a14="http://schemas.microsoft.com/office/drawing/2010/main" val="0"/>
                        </a:ext>
                      </a:extLst>
                    </a:blip>
                    <a:stretch>
                      <a:fillRect/>
                    </a:stretch>
                  </pic:blipFill>
                  <pic:spPr>
                    <a:xfrm>
                      <a:off x="0" y="0"/>
                      <a:ext cx="6727462" cy="4619156"/>
                    </a:xfrm>
                    <a:prstGeom prst="rect">
                      <a:avLst/>
                    </a:prstGeom>
                  </pic:spPr>
                </pic:pic>
              </a:graphicData>
            </a:graphic>
          </wp:inline>
        </w:drawing>
      </w:r>
    </w:p>
    <w:p w14:paraId="4EC19ABD" w14:textId="77777777" w:rsidR="00221A48" w:rsidRPr="00702720" w:rsidRDefault="00221A48" w:rsidP="00221A48">
      <w:pPr>
        <w:rPr>
          <w:rFonts w:cs="Tahoma"/>
        </w:rPr>
      </w:pPr>
      <w:r w:rsidRPr="00702720">
        <w:rPr>
          <w:rFonts w:cs="Tahoma"/>
        </w:rPr>
        <w:t>Όλα τα ανωτέρω επίπεδα χτίζονται πάνω στο Επίπεδο υποδομών (</w:t>
      </w:r>
      <w:r w:rsidRPr="00702720">
        <w:rPr>
          <w:rFonts w:cs="Tahoma"/>
          <w:lang w:val="en-US"/>
        </w:rPr>
        <w:t>Shared</w:t>
      </w:r>
      <w:r w:rsidRPr="00702720">
        <w:rPr>
          <w:rFonts w:cs="Tahoma"/>
        </w:rPr>
        <w:t xml:space="preserve"> </w:t>
      </w:r>
      <w:r w:rsidRPr="00702720">
        <w:rPr>
          <w:rFonts w:cs="Tahoma"/>
          <w:lang w:val="en-US"/>
        </w:rPr>
        <w:t>Infrastructure</w:t>
      </w:r>
      <w:r w:rsidRPr="00702720">
        <w:rPr>
          <w:rFonts w:cs="Tahoma"/>
        </w:rPr>
        <w:t>) το οποίο αφορά τη φυσική υποδομή του συστήματος, δηλαδή τα συστήματα υλικού και την αντίστοιχη αρχιτεκτονική αυτών όπως αυτή περιγράφεται στην επόμενη παράγραφο της παρούσας.</w:t>
      </w:r>
    </w:p>
    <w:p w14:paraId="745A12CF" w14:textId="77777777" w:rsidR="00221A48" w:rsidRPr="00702720" w:rsidRDefault="00221A48" w:rsidP="00221A48">
      <w:pPr>
        <w:keepNext/>
        <w:rPr>
          <w:rFonts w:cs="Tahoma"/>
        </w:rPr>
      </w:pPr>
      <w:r w:rsidRPr="00702720">
        <w:rPr>
          <w:rFonts w:cs="Tahoma"/>
        </w:rPr>
        <w:t>Την πλατφόρμα της λογικής αρχιτεκτονικής ολοκληρώνουν τα κατακόρυφα επίπεδα:</w:t>
      </w:r>
    </w:p>
    <w:p w14:paraId="3E907A59" w14:textId="77777777" w:rsidR="00221A48" w:rsidRPr="00702720" w:rsidRDefault="00221A48" w:rsidP="003A7B0C">
      <w:pPr>
        <w:pStyle w:val="a"/>
        <w:widowControl w:val="0"/>
        <w:numPr>
          <w:ilvl w:val="1"/>
          <w:numId w:val="56"/>
        </w:numPr>
        <w:tabs>
          <w:tab w:val="clear" w:pos="720"/>
          <w:tab w:val="left" w:pos="1474"/>
        </w:tabs>
        <w:suppressAutoHyphens w:val="0"/>
        <w:autoSpaceDE w:val="0"/>
        <w:autoSpaceDN w:val="0"/>
        <w:spacing w:before="120" w:line="259" w:lineRule="auto"/>
        <w:ind w:right="-1"/>
        <w:rPr>
          <w:rFonts w:cs="Tahoma"/>
        </w:rPr>
      </w:pPr>
      <w:r w:rsidRPr="00702720">
        <w:rPr>
          <w:rFonts w:cs="Tahoma"/>
          <w:b/>
        </w:rPr>
        <w:t xml:space="preserve">Επίπεδο ασφαλείας </w:t>
      </w:r>
      <w:r w:rsidRPr="00702720">
        <w:rPr>
          <w:rFonts w:cs="Tahoma"/>
        </w:rPr>
        <w:t>(</w:t>
      </w:r>
      <w:r w:rsidRPr="00702720">
        <w:rPr>
          <w:rFonts w:cs="Tahoma"/>
          <w:lang w:val="en-US"/>
        </w:rPr>
        <w:t>Enterprise</w:t>
      </w:r>
      <w:r w:rsidRPr="00702720">
        <w:rPr>
          <w:rFonts w:cs="Tahoma"/>
        </w:rPr>
        <w:t xml:space="preserve"> </w:t>
      </w:r>
      <w:r w:rsidRPr="00702720">
        <w:rPr>
          <w:rFonts w:cs="Tahoma"/>
          <w:lang w:val="en-US"/>
        </w:rPr>
        <w:t>Security</w:t>
      </w:r>
      <w:r w:rsidRPr="00702720">
        <w:rPr>
          <w:rFonts w:cs="Tahoma"/>
        </w:rPr>
        <w:t>): Αφορά την υποδομή ασφαλείας που θωρακίζει το ΠΣ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w:t>
      </w:r>
      <w:r w:rsidRPr="00702720">
        <w:rPr>
          <w:rFonts w:cs="Tahoma"/>
          <w:spacing w:val="-16"/>
        </w:rPr>
        <w:t xml:space="preserve"> </w:t>
      </w:r>
      <w:r w:rsidRPr="00702720">
        <w:rPr>
          <w:rFonts w:cs="Tahoma"/>
        </w:rPr>
        <w:t>συστήματος.</w:t>
      </w:r>
    </w:p>
    <w:p w14:paraId="47B27895" w14:textId="77777777" w:rsidR="00221A48" w:rsidRPr="00702720" w:rsidRDefault="00221A48" w:rsidP="003A7B0C">
      <w:pPr>
        <w:pStyle w:val="a"/>
        <w:widowControl w:val="0"/>
        <w:numPr>
          <w:ilvl w:val="1"/>
          <w:numId w:val="56"/>
        </w:numPr>
        <w:tabs>
          <w:tab w:val="clear" w:pos="720"/>
          <w:tab w:val="left" w:pos="1474"/>
        </w:tabs>
        <w:suppressAutoHyphens w:val="0"/>
        <w:autoSpaceDE w:val="0"/>
        <w:autoSpaceDN w:val="0"/>
        <w:spacing w:before="120" w:line="259" w:lineRule="auto"/>
        <w:ind w:right="-1"/>
        <w:rPr>
          <w:rFonts w:cs="Tahoma"/>
        </w:rPr>
      </w:pPr>
      <w:r w:rsidRPr="00702720">
        <w:rPr>
          <w:rFonts w:cs="Tahoma"/>
          <w:b/>
        </w:rPr>
        <w:t xml:space="preserve">Επίπεδο διαχείρισης </w:t>
      </w:r>
      <w:r w:rsidRPr="00702720">
        <w:rPr>
          <w:rFonts w:cs="Tahoma"/>
        </w:rPr>
        <w:t>(</w:t>
      </w:r>
      <w:r w:rsidRPr="00702720">
        <w:rPr>
          <w:rFonts w:cs="Tahoma"/>
          <w:lang w:val="en-US"/>
        </w:rPr>
        <w:t>Enterprise</w:t>
      </w:r>
      <w:r w:rsidRPr="00702720">
        <w:rPr>
          <w:rFonts w:cs="Tahoma"/>
        </w:rPr>
        <w:t xml:space="preserve"> </w:t>
      </w:r>
      <w:r w:rsidRPr="00702720">
        <w:rPr>
          <w:rFonts w:cs="Tahoma"/>
          <w:lang w:val="en-US"/>
        </w:rPr>
        <w:t>Management</w:t>
      </w:r>
      <w:r w:rsidRPr="00702720">
        <w:rPr>
          <w:rFonts w:cs="Tahoma"/>
        </w:rPr>
        <w:t xml:space="preserve">): Αφορά την παρεχόμενη λειτουργικότητα διαχείρισης η οποία θα επιτρέπει στον διαχειριστή να επιβλέπει τη λειτουργία όλων των επιπέδων της αρχιτεκτονικής κατά το δυνατόν από ενιαίο γραφικό ή </w:t>
      </w:r>
      <w:r w:rsidRPr="00702720">
        <w:rPr>
          <w:rFonts w:cs="Tahoma"/>
          <w:lang w:val="en-US"/>
        </w:rPr>
        <w:t>web</w:t>
      </w:r>
      <w:r w:rsidRPr="00702720">
        <w:rPr>
          <w:rFonts w:cs="Tahoma"/>
        </w:rPr>
        <w:t>-</w:t>
      </w:r>
      <w:r w:rsidRPr="00702720">
        <w:rPr>
          <w:rFonts w:cs="Tahoma"/>
          <w:lang w:val="en-US"/>
        </w:rPr>
        <w:t>based</w:t>
      </w:r>
      <w:r w:rsidRPr="00702720">
        <w:rPr>
          <w:rFonts w:cs="Tahoma"/>
        </w:rPr>
        <w:t xml:space="preserve"> περιβάλλον και να προβαίνει σε διαχειριστικές ενέργειες αλλά και εργασίες ανίχνευσης προβλημάτων μέσα από το περιβάλλον</w:t>
      </w:r>
      <w:r w:rsidRPr="00702720">
        <w:rPr>
          <w:rFonts w:cs="Tahoma"/>
          <w:spacing w:val="1"/>
        </w:rPr>
        <w:t xml:space="preserve"> </w:t>
      </w:r>
      <w:r w:rsidRPr="00702720">
        <w:rPr>
          <w:rFonts w:cs="Tahoma"/>
        </w:rPr>
        <w:t>αυτό.</w:t>
      </w:r>
    </w:p>
    <w:p w14:paraId="24C8B436" w14:textId="77777777" w:rsidR="00221A48" w:rsidRPr="00702720" w:rsidRDefault="00221A48" w:rsidP="003A7B0C">
      <w:pPr>
        <w:pStyle w:val="a"/>
        <w:widowControl w:val="0"/>
        <w:numPr>
          <w:ilvl w:val="1"/>
          <w:numId w:val="56"/>
        </w:numPr>
        <w:tabs>
          <w:tab w:val="clear" w:pos="720"/>
          <w:tab w:val="left" w:pos="1466"/>
        </w:tabs>
        <w:suppressAutoHyphens w:val="0"/>
        <w:autoSpaceDE w:val="0"/>
        <w:autoSpaceDN w:val="0"/>
        <w:spacing w:before="120" w:line="259" w:lineRule="auto"/>
        <w:ind w:right="-1"/>
        <w:rPr>
          <w:rFonts w:cs="Tahoma"/>
        </w:rPr>
      </w:pPr>
      <w:r w:rsidRPr="00702720">
        <w:rPr>
          <w:rFonts w:cs="Tahoma"/>
          <w:b/>
        </w:rPr>
        <w:t xml:space="preserve">Επίπεδο ανάπτυξης </w:t>
      </w:r>
      <w:r w:rsidRPr="00702720">
        <w:rPr>
          <w:rFonts w:cs="Tahoma"/>
        </w:rPr>
        <w:t>(</w:t>
      </w:r>
      <w:r w:rsidRPr="00702720">
        <w:rPr>
          <w:rFonts w:cs="Tahoma"/>
          <w:lang w:val="en-US"/>
        </w:rPr>
        <w:t>Enterprise</w:t>
      </w:r>
      <w:r w:rsidRPr="00702720">
        <w:rPr>
          <w:rFonts w:cs="Tahoma"/>
        </w:rPr>
        <w:t xml:space="preserve"> Development): Αφορά τα εργαλεία αλλά και πλαίσια ανάπτυξης με τα οποία θα αναπτυχθούν τα παρεχόμενα υποσυστήματα αλλά και μέσω των οποίων η λειτουργικότητα των υποσυστημάτων θα επεκτείνεται επαναχρησιμοποιώντας την παρεχόμενη υποδομή στα πλαίσια της SOA αρχιτεκτονικής. Ειδικότερα, έμφαση θα δοθεί στη συμβατότητα των παρεχόμενων εργαλείων με τις ώριμες, ανοικτές και ευρέως διαδεδομένες τεχνολογίες π.χ. Web Services, XML, JSON, OASIS SCA, BPEL/BPMN</w:t>
      </w:r>
      <w:r w:rsidRPr="00702720">
        <w:rPr>
          <w:rFonts w:cs="Tahoma"/>
          <w:spacing w:val="-4"/>
        </w:rPr>
        <w:t xml:space="preserve"> </w:t>
      </w:r>
      <w:r w:rsidRPr="00702720">
        <w:rPr>
          <w:rFonts w:cs="Tahoma"/>
        </w:rPr>
        <w:t>κ.ά.</w:t>
      </w:r>
    </w:p>
    <w:p w14:paraId="42B64B6A" w14:textId="7F406786" w:rsidR="00221A48" w:rsidRPr="00702720" w:rsidRDefault="00221A48" w:rsidP="00221A48">
      <w:pPr>
        <w:rPr>
          <w:rFonts w:cs="Tahoma"/>
        </w:rPr>
      </w:pPr>
      <w:r w:rsidRPr="00702720">
        <w:rPr>
          <w:rFonts w:cs="Tahoma"/>
        </w:rPr>
        <w:lastRenderedPageBreak/>
        <w:t xml:space="preserve">Σημειώνεται εδώ ότι δυνατότητες </w:t>
      </w:r>
      <w:r w:rsidRPr="00702720">
        <w:rPr>
          <w:rFonts w:cs="Tahoma"/>
          <w:lang w:val="en-US"/>
        </w:rPr>
        <w:t>load</w:t>
      </w:r>
      <w:r w:rsidRPr="00702720">
        <w:rPr>
          <w:rFonts w:cs="Tahoma"/>
        </w:rPr>
        <w:t xml:space="preserve"> </w:t>
      </w:r>
      <w:r w:rsidRPr="00702720">
        <w:rPr>
          <w:rFonts w:cs="Tahoma"/>
          <w:lang w:val="en-US"/>
        </w:rPr>
        <w:t>balancing</w:t>
      </w:r>
      <w:r w:rsidRPr="00702720">
        <w:rPr>
          <w:rFonts w:cs="Tahoma"/>
        </w:rPr>
        <w:t xml:space="preserve"> στο επίπεδο Web μπορούν να προσφερθούν από </w:t>
      </w:r>
      <w:r w:rsidR="00D55DF7">
        <w:rPr>
          <w:rFonts w:cs="Tahoma"/>
        </w:rPr>
        <w:t>τις</w:t>
      </w:r>
      <w:r w:rsidRPr="00702720">
        <w:rPr>
          <w:rFonts w:cs="Tahoma"/>
        </w:rPr>
        <w:t xml:space="preserve"> </w:t>
      </w:r>
      <w:proofErr w:type="spellStart"/>
      <w:r w:rsidR="00D55DF7" w:rsidRPr="00311C3D">
        <w:rPr>
          <w:rFonts w:cs="Tahoma"/>
        </w:rPr>
        <w:t>νεφοϋπολογιστικές</w:t>
      </w:r>
      <w:proofErr w:type="spellEnd"/>
      <w:r w:rsidR="00D55DF7" w:rsidRPr="00311C3D">
        <w:rPr>
          <w:rFonts w:cs="Tahoma"/>
        </w:rPr>
        <w:t xml:space="preserve"> υποδομές</w:t>
      </w:r>
      <w:r w:rsidRPr="00702720">
        <w:rPr>
          <w:rFonts w:cs="Tahoma"/>
        </w:rPr>
        <w:t xml:space="preserve"> εφόσον πληρούνται συγκεκριμένες τεχνικές προϋποθέσεις. Σε μια τέτοια περίπτωση ο Ανάδοχος δεν επιφορτίζεται με την υλοποίηση </w:t>
      </w:r>
      <w:r w:rsidRPr="00702720">
        <w:rPr>
          <w:rFonts w:cs="Tahoma"/>
          <w:lang w:val="en-US"/>
        </w:rPr>
        <w:t>load</w:t>
      </w:r>
      <w:r w:rsidRPr="00702720">
        <w:rPr>
          <w:rFonts w:cs="Tahoma"/>
        </w:rPr>
        <w:t>-</w:t>
      </w:r>
      <w:r w:rsidRPr="00702720">
        <w:rPr>
          <w:rFonts w:cs="Tahoma"/>
          <w:lang w:val="en-US"/>
        </w:rPr>
        <w:t>balancing</w:t>
      </w:r>
      <w:r w:rsidRPr="00702720">
        <w:rPr>
          <w:rFonts w:cs="Tahoma"/>
        </w:rPr>
        <w:t xml:space="preserve"> στο Web επίπεδο με δικό του εξοπλισμό.</w:t>
      </w:r>
    </w:p>
    <w:p w14:paraId="66780C81" w14:textId="6F3A5159" w:rsidR="00221A48" w:rsidRPr="00702720" w:rsidRDefault="00221A48" w:rsidP="00221A48">
      <w:pPr>
        <w:rPr>
          <w:rFonts w:cs="Tahoma"/>
        </w:rPr>
      </w:pPr>
      <w:r w:rsidRPr="00702720">
        <w:rPr>
          <w:rFonts w:cs="Tahoma"/>
        </w:rPr>
        <w:t xml:space="preserve">Οι διακριτές εφαρμογές που φιλοξενούνται στα διάφορα </w:t>
      </w:r>
      <w:proofErr w:type="spellStart"/>
      <w:r w:rsidRPr="00702720">
        <w:rPr>
          <w:rFonts w:cs="Tahoma"/>
        </w:rPr>
        <w:t>VMs</w:t>
      </w:r>
      <w:proofErr w:type="spellEnd"/>
      <w:r w:rsidRPr="00702720">
        <w:rPr>
          <w:rFonts w:cs="Tahoma"/>
        </w:rPr>
        <w:t xml:space="preserve"> θα πρέπει να επικοινωνούν είτε απευθείας μέσω Web Services είτε με χρήση ενός κοινού </w:t>
      </w:r>
      <w:r w:rsidRPr="00702720">
        <w:rPr>
          <w:rFonts w:cs="Tahoma"/>
          <w:lang w:val="en-US"/>
        </w:rPr>
        <w:t>Service</w:t>
      </w:r>
      <w:r w:rsidRPr="00702720">
        <w:rPr>
          <w:rFonts w:cs="Tahoma"/>
        </w:rPr>
        <w:t xml:space="preserve"> </w:t>
      </w:r>
      <w:r w:rsidRPr="00702720">
        <w:rPr>
          <w:rFonts w:cs="Tahoma"/>
          <w:lang w:val="en-US"/>
        </w:rPr>
        <w:t>Bus</w:t>
      </w:r>
      <w:r w:rsidRPr="00702720">
        <w:rPr>
          <w:rFonts w:cs="Tahoma"/>
        </w:rPr>
        <w:t>. Επισημαίνεται ότι η προτεινόμενη από τον προσφέροντα αρχιτεκτονική δεν θα πρέπει να έχει μοναδικό σημείο αστοχίας (</w:t>
      </w:r>
      <w:r w:rsidRPr="00702720">
        <w:rPr>
          <w:rFonts w:cs="Tahoma"/>
          <w:lang w:val="en-US"/>
        </w:rPr>
        <w:t>Single</w:t>
      </w:r>
      <w:r w:rsidRPr="00702720">
        <w:rPr>
          <w:rFonts w:cs="Tahoma"/>
        </w:rPr>
        <w:t xml:space="preserve"> </w:t>
      </w:r>
      <w:r w:rsidRPr="00702720">
        <w:rPr>
          <w:rFonts w:cs="Tahoma"/>
          <w:lang w:val="en-US"/>
        </w:rPr>
        <w:t>Point</w:t>
      </w:r>
      <w:r w:rsidRPr="00702720">
        <w:rPr>
          <w:rFonts w:cs="Tahoma"/>
        </w:rPr>
        <w:t xml:space="preserve"> </w:t>
      </w:r>
      <w:r w:rsidRPr="00702720">
        <w:rPr>
          <w:rFonts w:cs="Tahoma"/>
          <w:lang w:val="en-US"/>
        </w:rPr>
        <w:t>of</w:t>
      </w:r>
      <w:r w:rsidRPr="00702720">
        <w:rPr>
          <w:rFonts w:cs="Tahoma"/>
        </w:rPr>
        <w:t xml:space="preserve"> </w:t>
      </w:r>
      <w:r w:rsidRPr="00702720">
        <w:rPr>
          <w:rFonts w:cs="Tahoma"/>
          <w:lang w:val="en-US"/>
        </w:rPr>
        <w:t>Failure</w:t>
      </w:r>
      <w:r w:rsidRPr="00702720">
        <w:rPr>
          <w:rFonts w:cs="Tahoma"/>
        </w:rPr>
        <w:t xml:space="preserve">) στα βασικά επίπεδα, κάνοντας είτε χρήση Ν+1 εικονικών μηχανών σε </w:t>
      </w:r>
      <w:r w:rsidRPr="00702720">
        <w:rPr>
          <w:rFonts w:cs="Tahoma"/>
          <w:lang w:val="en-US"/>
        </w:rPr>
        <w:t>active</w:t>
      </w:r>
      <w:r w:rsidRPr="00702720">
        <w:rPr>
          <w:rFonts w:cs="Tahoma"/>
        </w:rPr>
        <w:t>-</w:t>
      </w:r>
      <w:r w:rsidRPr="00702720">
        <w:rPr>
          <w:rFonts w:cs="Tahoma"/>
          <w:lang w:val="en-US"/>
        </w:rPr>
        <w:t>active</w:t>
      </w:r>
      <w:r w:rsidRPr="00702720">
        <w:rPr>
          <w:rFonts w:cs="Tahoma"/>
        </w:rPr>
        <w:t xml:space="preserve"> διάταξη (μέσω </w:t>
      </w:r>
      <w:r w:rsidRPr="00702720">
        <w:rPr>
          <w:rFonts w:cs="Tahoma"/>
          <w:lang w:val="en-US"/>
        </w:rPr>
        <w:t>load</w:t>
      </w:r>
      <w:r w:rsidRPr="00702720">
        <w:rPr>
          <w:rFonts w:cs="Tahoma"/>
        </w:rPr>
        <w:t xml:space="preserve"> </w:t>
      </w:r>
      <w:r w:rsidRPr="00702720">
        <w:rPr>
          <w:rFonts w:cs="Tahoma"/>
          <w:lang w:val="en-US"/>
        </w:rPr>
        <w:t>balancer</w:t>
      </w:r>
      <w:r w:rsidRPr="00702720">
        <w:rPr>
          <w:rFonts w:cs="Tahoma"/>
        </w:rPr>
        <w:t xml:space="preserve">), είτε με αρχιτεκτονική προσέγγιση που εκμεταλλεύεται και δύναται να λειτουργήσει με τις High </w:t>
      </w:r>
      <w:r w:rsidRPr="00702720">
        <w:rPr>
          <w:rFonts w:cs="Tahoma"/>
          <w:lang w:val="en-US"/>
        </w:rPr>
        <w:t>Availability</w:t>
      </w:r>
      <w:r w:rsidRPr="00702720">
        <w:rPr>
          <w:rFonts w:cs="Tahoma"/>
        </w:rPr>
        <w:t xml:space="preserve"> δυνατότητες του Νέφους </w:t>
      </w:r>
      <w:r w:rsidR="00D55DF7">
        <w:rPr>
          <w:rFonts w:cs="Tahoma"/>
        </w:rPr>
        <w:t>που θα εγκατασταθεί</w:t>
      </w:r>
      <w:r w:rsidRPr="00702720">
        <w:rPr>
          <w:rFonts w:cs="Tahoma"/>
        </w:rPr>
        <w:t xml:space="preserve">. H βάση δεδομένων θα υποστηρίζεται από τουλάχιστον δύο διακομιστές. Οι ελάχιστες υποχρεωτικές απαιτήσεις αναφορικά με τις δυνατότητες </w:t>
      </w:r>
      <w:r w:rsidRPr="00702720">
        <w:rPr>
          <w:rFonts w:cs="Tahoma"/>
          <w:lang w:val="en-US"/>
        </w:rPr>
        <w:t>fail</w:t>
      </w:r>
      <w:r w:rsidRPr="00702720">
        <w:rPr>
          <w:rFonts w:cs="Tahoma"/>
        </w:rPr>
        <w:t>-</w:t>
      </w:r>
      <w:r w:rsidRPr="00702720">
        <w:rPr>
          <w:rFonts w:cs="Tahoma"/>
          <w:lang w:val="en-US"/>
        </w:rPr>
        <w:t>over</w:t>
      </w:r>
      <w:r w:rsidRPr="00702720">
        <w:rPr>
          <w:rFonts w:cs="Tahoma"/>
        </w:rPr>
        <w:t xml:space="preserve"> της βάσης είναι η ύπαρξη διάταξης </w:t>
      </w:r>
      <w:r w:rsidRPr="00702720">
        <w:rPr>
          <w:rFonts w:cs="Tahoma"/>
          <w:lang w:val="en-US"/>
        </w:rPr>
        <w:t>master</w:t>
      </w:r>
      <w:r w:rsidRPr="00702720">
        <w:rPr>
          <w:rFonts w:cs="Tahoma"/>
        </w:rPr>
        <w:t>-</w:t>
      </w:r>
      <w:r w:rsidRPr="00702720">
        <w:rPr>
          <w:rFonts w:cs="Tahoma"/>
          <w:lang w:val="en-US"/>
        </w:rPr>
        <w:t>slave</w:t>
      </w:r>
      <w:r w:rsidRPr="00702720">
        <w:rPr>
          <w:rFonts w:cs="Tahoma"/>
        </w:rPr>
        <w:t xml:space="preserve">, όπου ο </w:t>
      </w:r>
      <w:r w:rsidRPr="00702720">
        <w:rPr>
          <w:rFonts w:cs="Tahoma"/>
          <w:lang w:val="en-US"/>
        </w:rPr>
        <w:t>slave</w:t>
      </w:r>
      <w:r w:rsidRPr="00702720">
        <w:rPr>
          <w:rFonts w:cs="Tahoma"/>
        </w:rPr>
        <w:t xml:space="preserve"> ενημερώνεται σε σχεδόν πραγματικό χρόνο (</w:t>
      </w:r>
      <w:r w:rsidRPr="00702720">
        <w:rPr>
          <w:rFonts w:cs="Tahoma"/>
          <w:lang w:val="en-US"/>
        </w:rPr>
        <w:t>warm</w:t>
      </w:r>
      <w:r w:rsidRPr="00702720">
        <w:rPr>
          <w:rFonts w:cs="Tahoma"/>
        </w:rPr>
        <w:t xml:space="preserve"> </w:t>
      </w:r>
      <w:r w:rsidRPr="00702720">
        <w:rPr>
          <w:rFonts w:cs="Tahoma"/>
          <w:lang w:val="en-US"/>
        </w:rPr>
        <w:t>standby</w:t>
      </w:r>
      <w:r w:rsidRPr="00702720">
        <w:rPr>
          <w:rFonts w:cs="Tahoma"/>
        </w:rPr>
        <w:t xml:space="preserve">) και μπορεί να αναλάβει τον ρόλο του </w:t>
      </w:r>
      <w:r w:rsidRPr="00702720">
        <w:rPr>
          <w:rFonts w:cs="Tahoma"/>
          <w:lang w:val="en-US"/>
        </w:rPr>
        <w:t>master</w:t>
      </w:r>
      <w:r w:rsidRPr="00702720">
        <w:rPr>
          <w:rFonts w:cs="Tahoma"/>
        </w:rPr>
        <w:t xml:space="preserve"> αυτόματα, εντός εύλογου χρονικού διαστήματος, σε περίπτωση αστοχίας του </w:t>
      </w:r>
      <w:proofErr w:type="spellStart"/>
      <w:r w:rsidRPr="00702720">
        <w:rPr>
          <w:rFonts w:cs="Tahoma"/>
        </w:rPr>
        <w:t>master</w:t>
      </w:r>
      <w:proofErr w:type="spellEnd"/>
      <w:r w:rsidRPr="00702720">
        <w:rPr>
          <w:rFonts w:cs="Tahoma"/>
        </w:rPr>
        <w:t>.</w:t>
      </w:r>
    </w:p>
    <w:p w14:paraId="26849964" w14:textId="2051D5C1" w:rsidR="00221A48" w:rsidRPr="00702720" w:rsidRDefault="00221A48" w:rsidP="00221A48">
      <w:pPr>
        <w:rPr>
          <w:rFonts w:cs="Tahoma"/>
        </w:rPr>
      </w:pPr>
      <w:r w:rsidRPr="00702720">
        <w:rPr>
          <w:rFonts w:cs="Tahoma"/>
        </w:rPr>
        <w:t xml:space="preserve">Ο υποψήφιος Ανάδοχος, θα πρέπει να περιγράψει λεπτομερώς την προτεινόμενη από αυτόν αρχιτεκτονική και να παραθέσει αναλυτικά τους λόγους για τους οποίους είναι κατάλληλη για την νέα πλατφόρμα, καθώς και ότι μπορεί να χειριστεί το αναμενόμενο πλήθος ταυτοχρόνων συνδέσεων. Επίσης θα πρέπει, μελετώντας τις προσφερόμενες από </w:t>
      </w:r>
      <w:r w:rsidR="00D55DF7">
        <w:rPr>
          <w:rFonts w:cs="Tahoma"/>
        </w:rPr>
        <w:t xml:space="preserve">τις </w:t>
      </w:r>
      <w:proofErr w:type="spellStart"/>
      <w:r w:rsidR="00D55DF7" w:rsidRPr="00311C3D">
        <w:rPr>
          <w:rFonts w:cs="Tahoma"/>
        </w:rPr>
        <w:t>νεφοϋπολογιστικές</w:t>
      </w:r>
      <w:proofErr w:type="spellEnd"/>
      <w:r w:rsidR="00D55DF7" w:rsidRPr="00311C3D">
        <w:rPr>
          <w:rFonts w:cs="Tahoma"/>
        </w:rPr>
        <w:t xml:space="preserve"> υποδομές</w:t>
      </w:r>
      <w:r w:rsidR="00D55DF7" w:rsidRPr="00702720">
        <w:rPr>
          <w:rFonts w:cs="Tahoma"/>
        </w:rPr>
        <w:t xml:space="preserve"> </w:t>
      </w:r>
      <w:r w:rsidRPr="00702720">
        <w:rPr>
          <w:rFonts w:cs="Tahoma"/>
        </w:rPr>
        <w:t xml:space="preserve">υπηρεσίες διαδικτυακής ασφάλειας, να τεκμηριώσει στην προσφορά του το κατά πόσον η αρχιτεκτονική του συστήματος περιλαμβάνει </w:t>
      </w:r>
      <w:r w:rsidRPr="00702720">
        <w:rPr>
          <w:rFonts w:cs="Tahoma"/>
          <w:lang w:val="en-US"/>
        </w:rPr>
        <w:t>virtual</w:t>
      </w:r>
      <w:r w:rsidRPr="00702720">
        <w:rPr>
          <w:rFonts w:cs="Tahoma"/>
        </w:rPr>
        <w:t xml:space="preserve"> </w:t>
      </w:r>
      <w:r w:rsidRPr="00702720">
        <w:rPr>
          <w:rFonts w:cs="Tahoma"/>
          <w:lang w:val="en-US"/>
        </w:rPr>
        <w:t>web</w:t>
      </w:r>
      <w:r w:rsidRPr="00702720">
        <w:rPr>
          <w:rFonts w:cs="Tahoma"/>
        </w:rPr>
        <w:t xml:space="preserve"> </w:t>
      </w:r>
      <w:r w:rsidRPr="00702720">
        <w:rPr>
          <w:rFonts w:cs="Tahoma"/>
          <w:lang w:val="en-US"/>
        </w:rPr>
        <w:t>application</w:t>
      </w:r>
      <w:r w:rsidRPr="00702720">
        <w:rPr>
          <w:rFonts w:cs="Tahoma"/>
        </w:rPr>
        <w:t xml:space="preserve"> </w:t>
      </w:r>
      <w:r w:rsidRPr="00702720">
        <w:rPr>
          <w:rFonts w:cs="Tahoma"/>
          <w:lang w:val="en-US"/>
        </w:rPr>
        <w:t>firewalls</w:t>
      </w:r>
      <w:r w:rsidRPr="00702720">
        <w:rPr>
          <w:rFonts w:cs="Tahoma"/>
        </w:rPr>
        <w:t xml:space="preserve"> και την προσέγγιση που θα ακολουθήσει για την υλοποίηση τους, εφόσον απαιτούνται.</w:t>
      </w:r>
    </w:p>
    <w:p w14:paraId="47FD53B7" w14:textId="732F17C5" w:rsidR="00221A48" w:rsidRPr="00702720" w:rsidRDefault="00221A48" w:rsidP="00221A48">
      <w:pPr>
        <w:rPr>
          <w:rFonts w:cs="Tahoma"/>
        </w:rPr>
      </w:pPr>
      <w:r w:rsidRPr="00702720">
        <w:rPr>
          <w:rFonts w:cs="Tahoma"/>
        </w:rPr>
        <w:t xml:space="preserve">Ο υποψήφιος Ανάδοχος στην Τεχνική Πρόσφορά του, καλείται να συμπληρώσει τον ακόλουθο πίνακα με τους πόρους που θα απαιτηθούν για κάθε υποσύστημα / λογισμικό / υπηρεσία προκειμένου να φιλοξενηθεί </w:t>
      </w:r>
      <w:r w:rsidR="00D55DF7">
        <w:rPr>
          <w:rFonts w:cs="Tahoma"/>
        </w:rPr>
        <w:t xml:space="preserve">στις </w:t>
      </w:r>
      <w:proofErr w:type="spellStart"/>
      <w:r w:rsidR="00D55DF7" w:rsidRPr="00311C3D">
        <w:rPr>
          <w:rFonts w:cs="Tahoma"/>
        </w:rPr>
        <w:t>νεφοϋπολογιστικές</w:t>
      </w:r>
      <w:proofErr w:type="spellEnd"/>
      <w:r w:rsidR="00D55DF7" w:rsidRPr="00311C3D">
        <w:rPr>
          <w:rFonts w:cs="Tahoma"/>
        </w:rPr>
        <w:t xml:space="preserve"> υποδομές</w:t>
      </w:r>
      <w:r w:rsidRPr="00702720">
        <w:rPr>
          <w:rFonts w:cs="Tahoma"/>
        </w:rPr>
        <w:t>. Η παράθεση των πόρων θα είναι ομαδοποιημένη ανά νοητό διακομιστή (</w:t>
      </w:r>
      <w:r w:rsidRPr="00702720">
        <w:rPr>
          <w:rFonts w:cs="Tahoma"/>
          <w:lang w:val="en-US"/>
        </w:rPr>
        <w:t>virtual</w:t>
      </w:r>
      <w:r w:rsidRPr="00702720">
        <w:rPr>
          <w:rFonts w:cs="Tahoma"/>
        </w:rPr>
        <w:t xml:space="preserve"> </w:t>
      </w:r>
      <w:r w:rsidRPr="00702720">
        <w:rPr>
          <w:rFonts w:cs="Tahoma"/>
          <w:lang w:val="en-US"/>
        </w:rPr>
        <w:t>server</w:t>
      </w:r>
      <w:r w:rsidRPr="00702720">
        <w:rPr>
          <w:rFonts w:cs="Tahoma"/>
        </w:rPr>
        <w:t>). Ο πίνακας μπορεί να τροποποιηθεί, κατά την κρίση του προσφέροντος εφόσον απαιτείται, ώστε να απεικονίζεται πληρέστερα ο επιθυμητός τρόπος φιλοξενίας.</w:t>
      </w:r>
    </w:p>
    <w:tbl>
      <w:tblPr>
        <w:tblW w:w="0" w:type="auto"/>
        <w:tblInd w:w="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2"/>
        <w:gridCol w:w="2170"/>
        <w:gridCol w:w="2767"/>
        <w:gridCol w:w="1478"/>
        <w:gridCol w:w="1299"/>
        <w:gridCol w:w="1294"/>
      </w:tblGrid>
      <w:tr w:rsidR="00221A48" w:rsidRPr="00702720" w14:paraId="2B6E2035" w14:textId="77777777">
        <w:trPr>
          <w:trHeight w:val="530"/>
        </w:trPr>
        <w:tc>
          <w:tcPr>
            <w:tcW w:w="622" w:type="dxa"/>
            <w:shd w:val="clear" w:color="auto" w:fill="BEBEBE"/>
          </w:tcPr>
          <w:p w14:paraId="5C816AC5" w14:textId="77777777" w:rsidR="00221A48" w:rsidRPr="00702720" w:rsidRDefault="00221A48">
            <w:pPr>
              <w:pStyle w:val="TableParagraph"/>
              <w:keepNext/>
              <w:spacing w:after="120" w:line="259" w:lineRule="auto"/>
              <w:ind w:left="110"/>
              <w:rPr>
                <w:rFonts w:cs="Tahoma"/>
                <w:b/>
              </w:rPr>
            </w:pPr>
            <w:r w:rsidRPr="00702720">
              <w:rPr>
                <w:rFonts w:cs="Tahoma"/>
                <w:b/>
              </w:rPr>
              <w:t>α/α</w:t>
            </w:r>
          </w:p>
        </w:tc>
        <w:tc>
          <w:tcPr>
            <w:tcW w:w="2170" w:type="dxa"/>
            <w:shd w:val="clear" w:color="auto" w:fill="BEBEBE"/>
          </w:tcPr>
          <w:p w14:paraId="6BE9F8DB" w14:textId="77777777" w:rsidR="00221A48" w:rsidRPr="00702720" w:rsidRDefault="00221A48">
            <w:pPr>
              <w:pStyle w:val="TableParagraph"/>
              <w:keepNext/>
              <w:spacing w:after="120" w:line="259" w:lineRule="auto"/>
              <w:ind w:left="477" w:right="445" w:hanging="3"/>
              <w:rPr>
                <w:rFonts w:cs="Tahoma"/>
                <w:b/>
              </w:rPr>
            </w:pPr>
            <w:r w:rsidRPr="00702720">
              <w:rPr>
                <w:rFonts w:cs="Tahoma"/>
                <w:b/>
              </w:rPr>
              <w:t>Περιγραφή διακομιστή</w:t>
            </w:r>
          </w:p>
        </w:tc>
        <w:tc>
          <w:tcPr>
            <w:tcW w:w="2767" w:type="dxa"/>
            <w:shd w:val="clear" w:color="auto" w:fill="BEBEBE"/>
          </w:tcPr>
          <w:p w14:paraId="09FCDBFA" w14:textId="77777777" w:rsidR="00221A48" w:rsidRPr="00702720" w:rsidRDefault="00221A48">
            <w:pPr>
              <w:pStyle w:val="TableParagraph"/>
              <w:keepNext/>
              <w:spacing w:after="120" w:line="259" w:lineRule="auto"/>
              <w:ind w:left="590" w:right="552" w:hanging="8"/>
              <w:rPr>
                <w:rFonts w:cs="Tahoma"/>
                <w:b/>
              </w:rPr>
            </w:pPr>
            <w:r w:rsidRPr="00702720">
              <w:rPr>
                <w:rFonts w:cs="Tahoma"/>
                <w:b/>
              </w:rPr>
              <w:t>Υπηρεσίες που φιλοξενούνται</w:t>
            </w:r>
          </w:p>
        </w:tc>
        <w:tc>
          <w:tcPr>
            <w:tcW w:w="1478" w:type="dxa"/>
            <w:shd w:val="clear" w:color="auto" w:fill="BEBEBE"/>
          </w:tcPr>
          <w:p w14:paraId="448FC762" w14:textId="77777777" w:rsidR="00221A48" w:rsidRPr="00702720" w:rsidRDefault="00221A48">
            <w:pPr>
              <w:pStyle w:val="TableParagraph"/>
              <w:keepNext/>
              <w:spacing w:after="120" w:line="259" w:lineRule="auto"/>
              <w:ind w:left="444" w:right="268" w:hanging="149"/>
              <w:rPr>
                <w:rFonts w:cs="Tahoma"/>
                <w:b/>
              </w:rPr>
            </w:pPr>
            <w:r w:rsidRPr="00702720">
              <w:rPr>
                <w:rFonts w:cs="Tahoma"/>
                <w:b/>
              </w:rPr>
              <w:t xml:space="preserve">Αριθμός </w:t>
            </w:r>
            <w:proofErr w:type="spellStart"/>
            <w:r w:rsidRPr="00702720">
              <w:rPr>
                <w:rFonts w:cs="Tahoma"/>
                <w:b/>
              </w:rPr>
              <w:t>cores</w:t>
            </w:r>
            <w:proofErr w:type="spellEnd"/>
          </w:p>
        </w:tc>
        <w:tc>
          <w:tcPr>
            <w:tcW w:w="1299" w:type="dxa"/>
            <w:shd w:val="clear" w:color="auto" w:fill="BEBEBE"/>
          </w:tcPr>
          <w:p w14:paraId="5AE0D1F7" w14:textId="77777777" w:rsidR="00221A48" w:rsidRPr="00702720" w:rsidRDefault="00221A48">
            <w:pPr>
              <w:pStyle w:val="TableParagraph"/>
              <w:keepNext/>
              <w:spacing w:after="120" w:line="259" w:lineRule="auto"/>
              <w:ind w:left="392" w:right="246" w:hanging="118"/>
              <w:rPr>
                <w:rFonts w:cs="Tahoma"/>
                <w:b/>
              </w:rPr>
            </w:pPr>
            <w:proofErr w:type="spellStart"/>
            <w:r w:rsidRPr="00702720">
              <w:rPr>
                <w:rFonts w:cs="Tahoma"/>
                <w:b/>
              </w:rPr>
              <w:t>Mνήμη</w:t>
            </w:r>
            <w:proofErr w:type="spellEnd"/>
            <w:r w:rsidRPr="00702720">
              <w:rPr>
                <w:rFonts w:cs="Tahoma"/>
                <w:b/>
              </w:rPr>
              <w:t xml:space="preserve"> (GB)</w:t>
            </w:r>
          </w:p>
        </w:tc>
        <w:tc>
          <w:tcPr>
            <w:tcW w:w="1294" w:type="dxa"/>
            <w:shd w:val="clear" w:color="auto" w:fill="BEBEBE"/>
          </w:tcPr>
          <w:p w14:paraId="7DE3E8FD" w14:textId="77777777" w:rsidR="00221A48" w:rsidRPr="00702720" w:rsidRDefault="00221A48">
            <w:pPr>
              <w:pStyle w:val="TableParagraph"/>
              <w:keepNext/>
              <w:spacing w:after="120" w:line="259" w:lineRule="auto"/>
              <w:ind w:left="389" w:right="246" w:hanging="116"/>
              <w:rPr>
                <w:rFonts w:cs="Tahoma"/>
                <w:b/>
              </w:rPr>
            </w:pPr>
            <w:r w:rsidRPr="00702720">
              <w:rPr>
                <w:rFonts w:cs="Tahoma"/>
                <w:b/>
              </w:rPr>
              <w:t>Δίσκος (GB)</w:t>
            </w:r>
          </w:p>
        </w:tc>
      </w:tr>
      <w:tr w:rsidR="00221A48" w:rsidRPr="00702720" w14:paraId="0B4ECC2B" w14:textId="77777777">
        <w:trPr>
          <w:trHeight w:val="259"/>
        </w:trPr>
        <w:tc>
          <w:tcPr>
            <w:tcW w:w="622" w:type="dxa"/>
          </w:tcPr>
          <w:p w14:paraId="3AD6531E" w14:textId="77777777" w:rsidR="00221A48" w:rsidRPr="00702720" w:rsidRDefault="00221A48">
            <w:pPr>
              <w:pStyle w:val="TableParagraph"/>
              <w:keepNext/>
              <w:spacing w:after="120" w:line="259" w:lineRule="auto"/>
              <w:ind w:left="110"/>
              <w:rPr>
                <w:rFonts w:cs="Tahoma"/>
              </w:rPr>
            </w:pPr>
            <w:r w:rsidRPr="00702720">
              <w:rPr>
                <w:rFonts w:cs="Tahoma"/>
              </w:rPr>
              <w:t>1</w:t>
            </w:r>
          </w:p>
        </w:tc>
        <w:tc>
          <w:tcPr>
            <w:tcW w:w="2170" w:type="dxa"/>
          </w:tcPr>
          <w:p w14:paraId="4B3F72C6" w14:textId="77777777" w:rsidR="00221A48" w:rsidRPr="00702720" w:rsidRDefault="00221A48">
            <w:pPr>
              <w:pStyle w:val="TableParagraph"/>
              <w:keepNext/>
              <w:spacing w:after="120" w:line="259" w:lineRule="auto"/>
              <w:rPr>
                <w:rFonts w:cs="Tahoma"/>
                <w:sz w:val="18"/>
              </w:rPr>
            </w:pPr>
          </w:p>
        </w:tc>
        <w:tc>
          <w:tcPr>
            <w:tcW w:w="2767" w:type="dxa"/>
          </w:tcPr>
          <w:p w14:paraId="5C22FDB4" w14:textId="77777777" w:rsidR="00221A48" w:rsidRPr="00702720" w:rsidRDefault="00221A48">
            <w:pPr>
              <w:pStyle w:val="TableParagraph"/>
              <w:keepNext/>
              <w:spacing w:after="120" w:line="259" w:lineRule="auto"/>
              <w:rPr>
                <w:rFonts w:cs="Tahoma"/>
                <w:sz w:val="18"/>
              </w:rPr>
            </w:pPr>
          </w:p>
        </w:tc>
        <w:tc>
          <w:tcPr>
            <w:tcW w:w="1478" w:type="dxa"/>
          </w:tcPr>
          <w:p w14:paraId="456BD22F" w14:textId="77777777" w:rsidR="00221A48" w:rsidRPr="00702720" w:rsidRDefault="00221A48">
            <w:pPr>
              <w:pStyle w:val="TableParagraph"/>
              <w:keepNext/>
              <w:spacing w:after="120" w:line="259" w:lineRule="auto"/>
              <w:rPr>
                <w:rFonts w:cs="Tahoma"/>
                <w:sz w:val="18"/>
              </w:rPr>
            </w:pPr>
          </w:p>
        </w:tc>
        <w:tc>
          <w:tcPr>
            <w:tcW w:w="1299" w:type="dxa"/>
          </w:tcPr>
          <w:p w14:paraId="546B2F36" w14:textId="77777777" w:rsidR="00221A48" w:rsidRPr="00702720" w:rsidRDefault="00221A48">
            <w:pPr>
              <w:pStyle w:val="TableParagraph"/>
              <w:keepNext/>
              <w:spacing w:after="120" w:line="259" w:lineRule="auto"/>
              <w:rPr>
                <w:rFonts w:cs="Tahoma"/>
                <w:sz w:val="18"/>
              </w:rPr>
            </w:pPr>
          </w:p>
        </w:tc>
        <w:tc>
          <w:tcPr>
            <w:tcW w:w="1294" w:type="dxa"/>
          </w:tcPr>
          <w:p w14:paraId="2EFF182A" w14:textId="77777777" w:rsidR="00221A48" w:rsidRPr="00702720" w:rsidRDefault="00221A48">
            <w:pPr>
              <w:pStyle w:val="TableParagraph"/>
              <w:keepNext/>
              <w:spacing w:after="120" w:line="259" w:lineRule="auto"/>
              <w:rPr>
                <w:rFonts w:cs="Tahoma"/>
                <w:sz w:val="18"/>
              </w:rPr>
            </w:pPr>
          </w:p>
        </w:tc>
      </w:tr>
      <w:tr w:rsidR="00221A48" w:rsidRPr="00702720" w14:paraId="674C5EE8" w14:textId="77777777">
        <w:trPr>
          <w:trHeight w:val="265"/>
        </w:trPr>
        <w:tc>
          <w:tcPr>
            <w:tcW w:w="622" w:type="dxa"/>
          </w:tcPr>
          <w:p w14:paraId="68FB36FB" w14:textId="77777777" w:rsidR="00221A48" w:rsidRPr="00702720" w:rsidRDefault="00221A48">
            <w:pPr>
              <w:pStyle w:val="TableParagraph"/>
              <w:keepNext/>
              <w:spacing w:after="120" w:line="259" w:lineRule="auto"/>
              <w:ind w:left="110"/>
              <w:rPr>
                <w:rFonts w:cs="Tahoma"/>
              </w:rPr>
            </w:pPr>
            <w:r w:rsidRPr="00702720">
              <w:rPr>
                <w:rFonts w:cs="Tahoma"/>
              </w:rPr>
              <w:t>2</w:t>
            </w:r>
          </w:p>
        </w:tc>
        <w:tc>
          <w:tcPr>
            <w:tcW w:w="2170" w:type="dxa"/>
          </w:tcPr>
          <w:p w14:paraId="08791F37" w14:textId="77777777" w:rsidR="00221A48" w:rsidRPr="00702720" w:rsidRDefault="00221A48">
            <w:pPr>
              <w:pStyle w:val="TableParagraph"/>
              <w:keepNext/>
              <w:spacing w:after="120" w:line="259" w:lineRule="auto"/>
              <w:rPr>
                <w:rFonts w:cs="Tahoma"/>
                <w:sz w:val="18"/>
              </w:rPr>
            </w:pPr>
          </w:p>
        </w:tc>
        <w:tc>
          <w:tcPr>
            <w:tcW w:w="2767" w:type="dxa"/>
          </w:tcPr>
          <w:p w14:paraId="29AF4744" w14:textId="77777777" w:rsidR="00221A48" w:rsidRPr="00702720" w:rsidRDefault="00221A48">
            <w:pPr>
              <w:pStyle w:val="TableParagraph"/>
              <w:keepNext/>
              <w:spacing w:after="120" w:line="259" w:lineRule="auto"/>
              <w:rPr>
                <w:rFonts w:cs="Tahoma"/>
                <w:sz w:val="18"/>
              </w:rPr>
            </w:pPr>
          </w:p>
        </w:tc>
        <w:tc>
          <w:tcPr>
            <w:tcW w:w="1478" w:type="dxa"/>
          </w:tcPr>
          <w:p w14:paraId="444DBDB7" w14:textId="77777777" w:rsidR="00221A48" w:rsidRPr="00702720" w:rsidRDefault="00221A48">
            <w:pPr>
              <w:pStyle w:val="TableParagraph"/>
              <w:keepNext/>
              <w:spacing w:after="120" w:line="259" w:lineRule="auto"/>
              <w:rPr>
                <w:rFonts w:cs="Tahoma"/>
                <w:sz w:val="18"/>
              </w:rPr>
            </w:pPr>
          </w:p>
        </w:tc>
        <w:tc>
          <w:tcPr>
            <w:tcW w:w="1299" w:type="dxa"/>
          </w:tcPr>
          <w:p w14:paraId="7573F04A" w14:textId="77777777" w:rsidR="00221A48" w:rsidRPr="00702720" w:rsidRDefault="00221A48">
            <w:pPr>
              <w:pStyle w:val="TableParagraph"/>
              <w:keepNext/>
              <w:spacing w:after="120" w:line="259" w:lineRule="auto"/>
              <w:rPr>
                <w:rFonts w:cs="Tahoma"/>
                <w:sz w:val="18"/>
              </w:rPr>
            </w:pPr>
          </w:p>
        </w:tc>
        <w:tc>
          <w:tcPr>
            <w:tcW w:w="1294" w:type="dxa"/>
          </w:tcPr>
          <w:p w14:paraId="7BD64CC7" w14:textId="77777777" w:rsidR="00221A48" w:rsidRPr="00702720" w:rsidRDefault="00221A48">
            <w:pPr>
              <w:pStyle w:val="TableParagraph"/>
              <w:keepNext/>
              <w:spacing w:after="120" w:line="259" w:lineRule="auto"/>
              <w:rPr>
                <w:rFonts w:cs="Tahoma"/>
                <w:sz w:val="18"/>
              </w:rPr>
            </w:pPr>
          </w:p>
        </w:tc>
      </w:tr>
      <w:tr w:rsidR="00221A48" w:rsidRPr="00702720" w14:paraId="0B685DB7" w14:textId="77777777">
        <w:trPr>
          <w:trHeight w:val="266"/>
        </w:trPr>
        <w:tc>
          <w:tcPr>
            <w:tcW w:w="622" w:type="dxa"/>
          </w:tcPr>
          <w:p w14:paraId="77E1EAC8" w14:textId="77777777" w:rsidR="00221A48" w:rsidRPr="00702720" w:rsidRDefault="00221A48">
            <w:pPr>
              <w:pStyle w:val="TableParagraph"/>
              <w:keepNext/>
              <w:spacing w:after="120" w:line="259" w:lineRule="auto"/>
              <w:ind w:left="110"/>
              <w:rPr>
                <w:rFonts w:cs="Tahoma"/>
              </w:rPr>
            </w:pPr>
            <w:r w:rsidRPr="00702720">
              <w:rPr>
                <w:rFonts w:cs="Tahoma"/>
              </w:rPr>
              <w:t>3</w:t>
            </w:r>
          </w:p>
        </w:tc>
        <w:tc>
          <w:tcPr>
            <w:tcW w:w="2170" w:type="dxa"/>
          </w:tcPr>
          <w:p w14:paraId="30F8E834" w14:textId="77777777" w:rsidR="00221A48" w:rsidRPr="00702720" w:rsidRDefault="00221A48">
            <w:pPr>
              <w:pStyle w:val="TableParagraph"/>
              <w:keepNext/>
              <w:spacing w:after="120" w:line="259" w:lineRule="auto"/>
              <w:rPr>
                <w:rFonts w:cs="Tahoma"/>
                <w:sz w:val="18"/>
              </w:rPr>
            </w:pPr>
          </w:p>
        </w:tc>
        <w:tc>
          <w:tcPr>
            <w:tcW w:w="2767" w:type="dxa"/>
          </w:tcPr>
          <w:p w14:paraId="57F0DBF2" w14:textId="77777777" w:rsidR="00221A48" w:rsidRPr="00702720" w:rsidRDefault="00221A48">
            <w:pPr>
              <w:pStyle w:val="TableParagraph"/>
              <w:keepNext/>
              <w:spacing w:after="120" w:line="259" w:lineRule="auto"/>
              <w:rPr>
                <w:rFonts w:cs="Tahoma"/>
                <w:sz w:val="18"/>
              </w:rPr>
            </w:pPr>
          </w:p>
        </w:tc>
        <w:tc>
          <w:tcPr>
            <w:tcW w:w="1478" w:type="dxa"/>
          </w:tcPr>
          <w:p w14:paraId="4E32B093" w14:textId="77777777" w:rsidR="00221A48" w:rsidRPr="00702720" w:rsidRDefault="00221A48">
            <w:pPr>
              <w:pStyle w:val="TableParagraph"/>
              <w:keepNext/>
              <w:spacing w:after="120" w:line="259" w:lineRule="auto"/>
              <w:rPr>
                <w:rFonts w:cs="Tahoma"/>
                <w:sz w:val="18"/>
              </w:rPr>
            </w:pPr>
          </w:p>
        </w:tc>
        <w:tc>
          <w:tcPr>
            <w:tcW w:w="1299" w:type="dxa"/>
          </w:tcPr>
          <w:p w14:paraId="09ACD331" w14:textId="77777777" w:rsidR="00221A48" w:rsidRPr="00702720" w:rsidRDefault="00221A48">
            <w:pPr>
              <w:pStyle w:val="TableParagraph"/>
              <w:keepNext/>
              <w:spacing w:after="120" w:line="259" w:lineRule="auto"/>
              <w:rPr>
                <w:rFonts w:cs="Tahoma"/>
                <w:sz w:val="18"/>
              </w:rPr>
            </w:pPr>
          </w:p>
        </w:tc>
        <w:tc>
          <w:tcPr>
            <w:tcW w:w="1294" w:type="dxa"/>
          </w:tcPr>
          <w:p w14:paraId="462EC5D5" w14:textId="77777777" w:rsidR="00221A48" w:rsidRPr="00702720" w:rsidRDefault="00221A48">
            <w:pPr>
              <w:pStyle w:val="TableParagraph"/>
              <w:keepNext/>
              <w:spacing w:after="120" w:line="259" w:lineRule="auto"/>
              <w:rPr>
                <w:rFonts w:cs="Tahoma"/>
                <w:sz w:val="18"/>
              </w:rPr>
            </w:pPr>
          </w:p>
        </w:tc>
      </w:tr>
      <w:tr w:rsidR="00221A48" w:rsidRPr="00702720" w14:paraId="623A144F" w14:textId="77777777">
        <w:trPr>
          <w:trHeight w:val="266"/>
        </w:trPr>
        <w:tc>
          <w:tcPr>
            <w:tcW w:w="622" w:type="dxa"/>
          </w:tcPr>
          <w:p w14:paraId="3DDFE715" w14:textId="77777777" w:rsidR="00221A48" w:rsidRPr="00702720" w:rsidRDefault="00221A48">
            <w:pPr>
              <w:pStyle w:val="TableParagraph"/>
              <w:keepNext/>
              <w:spacing w:after="120" w:line="259" w:lineRule="auto"/>
              <w:ind w:left="110"/>
              <w:rPr>
                <w:rFonts w:cs="Tahoma"/>
              </w:rPr>
            </w:pPr>
            <w:r w:rsidRPr="00702720">
              <w:rPr>
                <w:rFonts w:cs="Tahoma"/>
              </w:rPr>
              <w:t>….</w:t>
            </w:r>
          </w:p>
        </w:tc>
        <w:tc>
          <w:tcPr>
            <w:tcW w:w="2170" w:type="dxa"/>
          </w:tcPr>
          <w:p w14:paraId="51B0F3E8" w14:textId="77777777" w:rsidR="00221A48" w:rsidRPr="00702720" w:rsidRDefault="00221A48">
            <w:pPr>
              <w:pStyle w:val="TableParagraph"/>
              <w:keepNext/>
              <w:spacing w:after="120" w:line="259" w:lineRule="auto"/>
              <w:rPr>
                <w:rFonts w:cs="Tahoma"/>
                <w:sz w:val="18"/>
              </w:rPr>
            </w:pPr>
          </w:p>
        </w:tc>
        <w:tc>
          <w:tcPr>
            <w:tcW w:w="2767" w:type="dxa"/>
          </w:tcPr>
          <w:p w14:paraId="0C89FEF9" w14:textId="77777777" w:rsidR="00221A48" w:rsidRPr="00702720" w:rsidRDefault="00221A48">
            <w:pPr>
              <w:pStyle w:val="TableParagraph"/>
              <w:keepNext/>
              <w:spacing w:after="120" w:line="259" w:lineRule="auto"/>
              <w:rPr>
                <w:rFonts w:cs="Tahoma"/>
                <w:sz w:val="18"/>
              </w:rPr>
            </w:pPr>
          </w:p>
        </w:tc>
        <w:tc>
          <w:tcPr>
            <w:tcW w:w="1478" w:type="dxa"/>
          </w:tcPr>
          <w:p w14:paraId="25075B51" w14:textId="77777777" w:rsidR="00221A48" w:rsidRPr="00702720" w:rsidRDefault="00221A48">
            <w:pPr>
              <w:pStyle w:val="TableParagraph"/>
              <w:keepNext/>
              <w:spacing w:after="120" w:line="259" w:lineRule="auto"/>
              <w:rPr>
                <w:rFonts w:cs="Tahoma"/>
                <w:sz w:val="18"/>
              </w:rPr>
            </w:pPr>
          </w:p>
        </w:tc>
        <w:tc>
          <w:tcPr>
            <w:tcW w:w="1299" w:type="dxa"/>
          </w:tcPr>
          <w:p w14:paraId="2647097F" w14:textId="77777777" w:rsidR="00221A48" w:rsidRPr="00702720" w:rsidRDefault="00221A48">
            <w:pPr>
              <w:pStyle w:val="TableParagraph"/>
              <w:keepNext/>
              <w:spacing w:after="120" w:line="259" w:lineRule="auto"/>
              <w:rPr>
                <w:rFonts w:cs="Tahoma"/>
                <w:sz w:val="18"/>
              </w:rPr>
            </w:pPr>
          </w:p>
        </w:tc>
        <w:tc>
          <w:tcPr>
            <w:tcW w:w="1294" w:type="dxa"/>
          </w:tcPr>
          <w:p w14:paraId="0E44032A" w14:textId="77777777" w:rsidR="00221A48" w:rsidRPr="00702720" w:rsidRDefault="00221A48">
            <w:pPr>
              <w:pStyle w:val="TableParagraph"/>
              <w:keepNext/>
              <w:spacing w:after="120" w:line="259" w:lineRule="auto"/>
              <w:rPr>
                <w:rFonts w:cs="Tahoma"/>
                <w:sz w:val="18"/>
              </w:rPr>
            </w:pPr>
          </w:p>
        </w:tc>
      </w:tr>
    </w:tbl>
    <w:p w14:paraId="6F797DC3" w14:textId="77777777" w:rsidR="00221A48" w:rsidRPr="00702720" w:rsidRDefault="00221A48" w:rsidP="00221A48">
      <w:pPr>
        <w:rPr>
          <w:rFonts w:cs="Tahoma"/>
          <w:lang w:eastAsia="en-US" w:bidi="he-IL"/>
        </w:rPr>
      </w:pPr>
    </w:p>
    <w:p w14:paraId="3591579C" w14:textId="12BE277E" w:rsidR="00970FDE" w:rsidRPr="00702720" w:rsidRDefault="00970FDE" w:rsidP="007F5B86">
      <w:pPr>
        <w:pStyle w:val="Appendix-Heading3"/>
      </w:pPr>
      <w:bookmarkStart w:id="553" w:name="_Toc191630117"/>
      <w:r w:rsidRPr="00702720">
        <w:t>Ειδικά στοιχεία Αρχιτεκτονικής για το Τμήμα 2</w:t>
      </w:r>
      <w:bookmarkEnd w:id="553"/>
    </w:p>
    <w:p w14:paraId="3F2969EE" w14:textId="77777777" w:rsidR="00970FDE" w:rsidRPr="00702720" w:rsidRDefault="00970FDE" w:rsidP="00970FDE">
      <w:pPr>
        <w:rPr>
          <w:rFonts w:cs="Tahoma"/>
          <w:lang w:eastAsia="en-US" w:bidi="he-IL"/>
        </w:rPr>
      </w:pPr>
    </w:p>
    <w:p w14:paraId="16AECFF3" w14:textId="77777777" w:rsidR="00970FDE" w:rsidRPr="00702720" w:rsidRDefault="00970FDE" w:rsidP="00970FDE">
      <w:pPr>
        <w:rPr>
          <w:rFonts w:cs="Tahoma"/>
          <w:lang w:eastAsia="en-US" w:bidi="he-IL"/>
        </w:rPr>
      </w:pPr>
      <w:r w:rsidRPr="00702720">
        <w:rPr>
          <w:rFonts w:cs="Tahoma"/>
          <w:lang w:eastAsia="en-US" w:bidi="he-IL"/>
        </w:rPr>
        <w:t xml:space="preserve">Η λύση που θα προσφερθεί το προσφερόμενο λογισμικό πρέπει να είναι </w:t>
      </w:r>
      <w:proofErr w:type="spellStart"/>
      <w:r w:rsidRPr="00702720">
        <w:rPr>
          <w:rFonts w:cs="Tahoma"/>
          <w:lang w:eastAsia="en-US" w:bidi="he-IL"/>
        </w:rPr>
        <w:t>πολυεπίπεδη</w:t>
      </w:r>
      <w:proofErr w:type="spellEnd"/>
      <w:r w:rsidRPr="00702720">
        <w:rPr>
          <w:rFonts w:cs="Tahoma"/>
          <w:lang w:eastAsia="en-US" w:bidi="he-IL"/>
        </w:rPr>
        <w:t>.</w:t>
      </w:r>
    </w:p>
    <w:p w14:paraId="4B6C61C3" w14:textId="77777777" w:rsidR="00970FDE" w:rsidRPr="00702720" w:rsidRDefault="00970FDE" w:rsidP="00970FDE">
      <w:pPr>
        <w:rPr>
          <w:rFonts w:cs="Tahoma"/>
          <w:lang w:eastAsia="en-US" w:bidi="he-IL"/>
        </w:rPr>
      </w:pPr>
      <w:r w:rsidRPr="00702720">
        <w:rPr>
          <w:rFonts w:cs="Tahoma"/>
          <w:lang w:eastAsia="en-US" w:bidi="he-IL"/>
        </w:rPr>
        <w:t xml:space="preserve">Σε ένα πρώτο επίπεδο θα είναι η χρήση ευρέως χρησιμοποιούμενων και ανοιχτών τεχνολογιών. Το προτεινόμενο </w:t>
      </w:r>
      <w:r w:rsidRPr="00702720">
        <w:rPr>
          <w:rFonts w:cs="Tahoma"/>
          <w:lang w:val="en-US" w:eastAsia="en-US" w:bidi="he-IL"/>
        </w:rPr>
        <w:t>framework</w:t>
      </w:r>
      <w:r w:rsidRPr="00702720">
        <w:rPr>
          <w:rFonts w:cs="Tahoma"/>
          <w:lang w:eastAsia="en-US" w:bidi="he-IL"/>
        </w:rPr>
        <w:t>, οι βάσεις δεδομένων και οι βιβλιοθήκες που θα χρησιμοποιηθούν (</w:t>
      </w:r>
      <w:proofErr w:type="spellStart"/>
      <w:r w:rsidRPr="00702720">
        <w:rPr>
          <w:rFonts w:cs="Tahoma"/>
          <w:lang w:eastAsia="en-US" w:bidi="he-IL"/>
        </w:rPr>
        <w:t>MongoDB</w:t>
      </w:r>
      <w:proofErr w:type="spellEnd"/>
      <w:r w:rsidRPr="00702720">
        <w:rPr>
          <w:rFonts w:cs="Tahoma"/>
          <w:lang w:eastAsia="en-US" w:bidi="he-IL"/>
        </w:rPr>
        <w:t xml:space="preserve">, </w:t>
      </w:r>
      <w:proofErr w:type="spellStart"/>
      <w:r w:rsidRPr="00702720">
        <w:rPr>
          <w:rFonts w:cs="Tahoma"/>
          <w:lang w:eastAsia="en-US" w:bidi="he-IL"/>
        </w:rPr>
        <w:t>Kafka</w:t>
      </w:r>
      <w:proofErr w:type="spellEnd"/>
      <w:r w:rsidRPr="00702720">
        <w:rPr>
          <w:rFonts w:cs="Tahoma"/>
          <w:lang w:eastAsia="en-US" w:bidi="he-IL"/>
        </w:rPr>
        <w:t xml:space="preserve">, </w:t>
      </w:r>
      <w:proofErr w:type="spellStart"/>
      <w:r w:rsidRPr="00702720">
        <w:rPr>
          <w:rFonts w:cs="Tahoma"/>
          <w:lang w:eastAsia="en-US" w:bidi="he-IL"/>
        </w:rPr>
        <w:t>Akka</w:t>
      </w:r>
      <w:proofErr w:type="spellEnd"/>
      <w:r w:rsidRPr="00702720">
        <w:rPr>
          <w:rFonts w:cs="Tahoma"/>
          <w:lang w:eastAsia="en-US" w:bidi="he-IL"/>
        </w:rPr>
        <w:t xml:space="preserve">, </w:t>
      </w:r>
      <w:proofErr w:type="spellStart"/>
      <w:r w:rsidRPr="00702720">
        <w:rPr>
          <w:rFonts w:cs="Tahoma"/>
          <w:lang w:eastAsia="en-US" w:bidi="he-IL"/>
        </w:rPr>
        <w:t>Play</w:t>
      </w:r>
      <w:proofErr w:type="spellEnd"/>
      <w:r w:rsidRPr="00702720">
        <w:rPr>
          <w:rFonts w:cs="Tahoma"/>
          <w:lang w:eastAsia="en-US" w:bidi="he-IL"/>
        </w:rPr>
        <w:t xml:space="preserve"> </w:t>
      </w:r>
      <w:proofErr w:type="spellStart"/>
      <w:r w:rsidRPr="00702720">
        <w:rPr>
          <w:rFonts w:cs="Tahoma"/>
          <w:lang w:eastAsia="en-US" w:bidi="he-IL"/>
        </w:rPr>
        <w:t>Framework</w:t>
      </w:r>
      <w:proofErr w:type="spellEnd"/>
      <w:r w:rsidRPr="00702720">
        <w:rPr>
          <w:rFonts w:cs="Tahoma"/>
          <w:lang w:eastAsia="en-US" w:bidi="he-IL"/>
        </w:rPr>
        <w:t xml:space="preserve">, </w:t>
      </w:r>
      <w:proofErr w:type="spellStart"/>
      <w:r w:rsidRPr="00702720">
        <w:rPr>
          <w:rFonts w:cs="Tahoma"/>
          <w:lang w:eastAsia="en-US" w:bidi="he-IL"/>
        </w:rPr>
        <w:t>Angular</w:t>
      </w:r>
      <w:proofErr w:type="spellEnd"/>
      <w:r w:rsidRPr="00702720">
        <w:rPr>
          <w:rFonts w:cs="Tahoma"/>
          <w:lang w:eastAsia="en-US" w:bidi="he-IL"/>
        </w:rPr>
        <w:t>, κ.λπ.) πρέπει να είναι όλα ανοιχτού κώδικα και ελεύθερα διαθέσιμα. Η προτεινόμενη λύση δεν πρέπει να εξαρτάται από έναν προμηθευτή για συνεχή χρήση αυτών των τεχνολογιών.</w:t>
      </w:r>
    </w:p>
    <w:p w14:paraId="17EF506E" w14:textId="77777777" w:rsidR="00970FDE" w:rsidRPr="00702720" w:rsidRDefault="00970FDE" w:rsidP="00970FDE">
      <w:pPr>
        <w:rPr>
          <w:rFonts w:cs="Tahoma"/>
          <w:lang w:eastAsia="en-US" w:bidi="he-IL"/>
        </w:rPr>
      </w:pPr>
      <w:r w:rsidRPr="00702720">
        <w:rPr>
          <w:rFonts w:cs="Tahoma"/>
          <w:lang w:eastAsia="en-US" w:bidi="he-IL"/>
        </w:rPr>
        <w:t xml:space="preserve">Ένα δεύτερο επίπεδο θα πρέπει να είναι η επεκτασιμότητα. Όλα τα μέρη του συστήματος (βάση δεδομένων, επεξεργασία </w:t>
      </w:r>
      <w:proofErr w:type="spellStart"/>
      <w:r w:rsidRPr="00702720">
        <w:rPr>
          <w:rFonts w:cs="Tahoma"/>
          <w:lang w:eastAsia="en-US" w:bidi="he-IL"/>
        </w:rPr>
        <w:t>κτλ</w:t>
      </w:r>
      <w:proofErr w:type="spellEnd"/>
      <w:r w:rsidRPr="00702720">
        <w:rPr>
          <w:rFonts w:cs="Tahoma"/>
          <w:lang w:eastAsia="en-US" w:bidi="he-IL"/>
        </w:rPr>
        <w:t xml:space="preserve">) θα πρέπει να λειτουργούν μόνα τους με κατανεμημένο τρόπο </w:t>
      </w:r>
      <w:r w:rsidRPr="00702720">
        <w:rPr>
          <w:rFonts w:cs="Tahoma"/>
          <w:lang w:eastAsia="en-US" w:bidi="he-IL"/>
        </w:rPr>
        <w:lastRenderedPageBreak/>
        <w:t>(</w:t>
      </w:r>
      <w:proofErr w:type="spellStart"/>
      <w:r w:rsidRPr="00702720">
        <w:rPr>
          <w:rFonts w:cs="Tahoma"/>
          <w:lang w:eastAsia="en-US" w:bidi="he-IL"/>
        </w:rPr>
        <w:t>MongoDB</w:t>
      </w:r>
      <w:proofErr w:type="spellEnd"/>
      <w:r w:rsidRPr="00702720">
        <w:rPr>
          <w:rFonts w:cs="Tahoma"/>
          <w:lang w:eastAsia="en-US" w:bidi="he-IL"/>
        </w:rPr>
        <w:t>) ή να εκτελούνται σε ένα πλαίσιο διανομής (</w:t>
      </w:r>
      <w:proofErr w:type="spellStart"/>
      <w:r w:rsidRPr="00702720">
        <w:rPr>
          <w:rFonts w:cs="Tahoma"/>
          <w:lang w:eastAsia="en-US" w:bidi="he-IL"/>
        </w:rPr>
        <w:t>Akka</w:t>
      </w:r>
      <w:proofErr w:type="spellEnd"/>
      <w:r w:rsidRPr="00702720">
        <w:rPr>
          <w:rFonts w:cs="Tahoma"/>
          <w:lang w:eastAsia="en-US" w:bidi="he-IL"/>
        </w:rPr>
        <w:t xml:space="preserve">, </w:t>
      </w:r>
      <w:proofErr w:type="spellStart"/>
      <w:r w:rsidRPr="00702720">
        <w:rPr>
          <w:rFonts w:cs="Tahoma"/>
          <w:lang w:eastAsia="en-US" w:bidi="he-IL"/>
        </w:rPr>
        <w:t>Kafka</w:t>
      </w:r>
      <w:proofErr w:type="spellEnd"/>
      <w:r w:rsidRPr="00702720">
        <w:rPr>
          <w:rFonts w:cs="Tahoma"/>
          <w:lang w:eastAsia="en-US" w:bidi="he-IL"/>
        </w:rPr>
        <w:t xml:space="preserve">). Αυτό  θα καθιστά ολόκληρο το σύστημα εξαιρετικά επεκτάσιμο. Επιπλέον, η συμβατότητα με κάθε τύπου κάμερα είναι υποχρεωτική. Το σύστημα πρέπει να μπορεί να επικοινωνεί με άλλους χρήστες και εξωτερικά μέρη χρησιμοποιώντας τεκμηριωμένα, ανοιχτά πρωτόκολλα, κυρίως </w:t>
      </w:r>
      <w:proofErr w:type="spellStart"/>
      <w:r w:rsidRPr="00702720">
        <w:rPr>
          <w:rFonts w:cs="Tahoma"/>
          <w:lang w:eastAsia="en-US" w:bidi="he-IL"/>
        </w:rPr>
        <w:t>RESTful</w:t>
      </w:r>
      <w:proofErr w:type="spellEnd"/>
      <w:r w:rsidRPr="00702720">
        <w:rPr>
          <w:rFonts w:cs="Tahoma"/>
          <w:lang w:eastAsia="en-US" w:bidi="he-IL"/>
        </w:rPr>
        <w:t xml:space="preserve"> HTTP. Ένας χρήστης θα πρέπει να μπορεί να προσθέτει εύκολα εξοπλισμό, όπως κάμερες, καθώς και νέες συσκευές επικοινωνίας μέσω </w:t>
      </w:r>
      <w:r w:rsidRPr="00702720">
        <w:rPr>
          <w:rFonts w:cs="Tahoma"/>
          <w:lang w:val="en-US" w:eastAsia="en-US" w:bidi="he-IL"/>
        </w:rPr>
        <w:t>interfaces</w:t>
      </w:r>
      <w:r w:rsidRPr="00702720">
        <w:rPr>
          <w:rFonts w:cs="Tahoma"/>
          <w:lang w:eastAsia="en-US" w:bidi="he-IL"/>
        </w:rPr>
        <w:t xml:space="preserve"> ή μέσω </w:t>
      </w:r>
      <w:r w:rsidRPr="00702720">
        <w:rPr>
          <w:rFonts w:cs="Tahoma"/>
          <w:lang w:val="en-US" w:eastAsia="en-US" w:bidi="he-IL"/>
        </w:rPr>
        <w:t>proxy</w:t>
      </w:r>
      <w:r w:rsidRPr="00702720">
        <w:rPr>
          <w:rFonts w:cs="Tahoma"/>
          <w:lang w:eastAsia="en-US" w:bidi="he-IL"/>
        </w:rPr>
        <w:t xml:space="preserve"> επικοινωνίας σε αυτές τις </w:t>
      </w:r>
      <w:proofErr w:type="spellStart"/>
      <w:r w:rsidRPr="00702720">
        <w:rPr>
          <w:rFonts w:cs="Tahoma"/>
          <w:lang w:eastAsia="en-US" w:bidi="he-IL"/>
        </w:rPr>
        <w:t>διεπαφές</w:t>
      </w:r>
      <w:proofErr w:type="spellEnd"/>
      <w:r w:rsidRPr="00702720">
        <w:rPr>
          <w:rFonts w:cs="Tahoma"/>
          <w:lang w:eastAsia="en-US" w:bidi="he-IL"/>
        </w:rPr>
        <w:t>.</w:t>
      </w:r>
    </w:p>
    <w:p w14:paraId="52ED5697" w14:textId="77777777" w:rsidR="00970FDE" w:rsidRPr="00702720" w:rsidRDefault="00970FDE" w:rsidP="00970FDE">
      <w:pPr>
        <w:rPr>
          <w:rFonts w:cs="Tahoma"/>
          <w:lang w:eastAsia="en-US" w:bidi="he-IL"/>
        </w:rPr>
      </w:pPr>
      <w:r w:rsidRPr="00702720">
        <w:rPr>
          <w:rFonts w:cs="Tahoma"/>
          <w:lang w:eastAsia="en-US" w:bidi="he-IL"/>
        </w:rPr>
        <w:t xml:space="preserve">Στην ίδια την εφαρμογή, οι προσαρμογές θα πρέπει να γίνονται εύκολα χρησιμοποιώντας το </w:t>
      </w:r>
      <w:proofErr w:type="spellStart"/>
      <w:r w:rsidRPr="00702720">
        <w:rPr>
          <w:rFonts w:cs="Tahoma"/>
          <w:lang w:eastAsia="en-US" w:bidi="he-IL"/>
        </w:rPr>
        <w:t>Flowable</w:t>
      </w:r>
      <w:proofErr w:type="spellEnd"/>
      <w:r w:rsidRPr="00702720">
        <w:rPr>
          <w:rFonts w:cs="Tahoma"/>
          <w:lang w:eastAsia="en-US" w:bidi="he-IL"/>
        </w:rPr>
        <w:t xml:space="preserve">, που είναι ένα </w:t>
      </w:r>
      <w:proofErr w:type="spellStart"/>
      <w:r w:rsidRPr="00702720">
        <w:rPr>
          <w:rFonts w:cs="Tahoma"/>
          <w:lang w:eastAsia="en-US" w:bidi="he-IL"/>
        </w:rPr>
        <w:t>Business</w:t>
      </w:r>
      <w:proofErr w:type="spellEnd"/>
      <w:r w:rsidRPr="00702720">
        <w:rPr>
          <w:rFonts w:cs="Tahoma"/>
          <w:lang w:eastAsia="en-US" w:bidi="he-IL"/>
        </w:rPr>
        <w:t xml:space="preserve"> </w:t>
      </w:r>
      <w:proofErr w:type="spellStart"/>
      <w:r w:rsidRPr="00702720">
        <w:rPr>
          <w:rFonts w:cs="Tahoma"/>
          <w:lang w:eastAsia="en-US" w:bidi="he-IL"/>
        </w:rPr>
        <w:t>Process</w:t>
      </w:r>
      <w:proofErr w:type="spellEnd"/>
      <w:r w:rsidRPr="00702720">
        <w:rPr>
          <w:rFonts w:cs="Tahoma"/>
          <w:lang w:eastAsia="en-US" w:bidi="he-IL"/>
        </w:rPr>
        <w:t xml:space="preserve"> </w:t>
      </w:r>
      <w:proofErr w:type="spellStart"/>
      <w:r w:rsidRPr="00702720">
        <w:rPr>
          <w:rFonts w:cs="Tahoma"/>
          <w:lang w:eastAsia="en-US" w:bidi="he-IL"/>
        </w:rPr>
        <w:t>Management</w:t>
      </w:r>
      <w:proofErr w:type="spellEnd"/>
      <w:r w:rsidRPr="00702720">
        <w:rPr>
          <w:rFonts w:cs="Tahoma"/>
          <w:lang w:eastAsia="en-US" w:bidi="he-IL"/>
        </w:rPr>
        <w:t xml:space="preserve"> </w:t>
      </w:r>
      <w:proofErr w:type="spellStart"/>
      <w:r w:rsidRPr="00702720">
        <w:rPr>
          <w:rFonts w:cs="Tahoma"/>
          <w:lang w:eastAsia="en-US" w:bidi="he-IL"/>
        </w:rPr>
        <w:t>framework</w:t>
      </w:r>
      <w:proofErr w:type="spellEnd"/>
      <w:r w:rsidRPr="00702720">
        <w:rPr>
          <w:rFonts w:cs="Tahoma"/>
          <w:lang w:eastAsia="en-US" w:bidi="he-IL"/>
        </w:rPr>
        <w:t xml:space="preserve">.  Η βαθύτερη ενσωμάτωση στο σύστημα, για παράδειγμα η προσθήκη μιας λειτουργικότητας, θα πρέπει επίσης να είναι εύκολη στην υλοποίηση, καθώς όλες οι διαδικασίες πρέπει να είναι αυτόνομες και να επικοινωνούν με άλλες διεργασίες μέσω του διαύλου επικοινωνίας </w:t>
      </w:r>
      <w:proofErr w:type="spellStart"/>
      <w:r w:rsidRPr="00702720">
        <w:rPr>
          <w:rFonts w:cs="Tahoma"/>
          <w:lang w:eastAsia="en-US" w:bidi="he-IL"/>
        </w:rPr>
        <w:t>Kafka</w:t>
      </w:r>
      <w:proofErr w:type="spellEnd"/>
      <w:r w:rsidRPr="00702720">
        <w:rPr>
          <w:rFonts w:cs="Tahoma"/>
          <w:lang w:eastAsia="en-US" w:bidi="he-IL"/>
        </w:rPr>
        <w:t xml:space="preserve">. Με τον προγραμματισμό κάθε νέου </w:t>
      </w:r>
      <w:r w:rsidRPr="00702720">
        <w:rPr>
          <w:rFonts w:cs="Tahoma"/>
          <w:lang w:val="en-US" w:eastAsia="en-US" w:bidi="he-IL"/>
        </w:rPr>
        <w:t>module</w:t>
      </w:r>
      <w:r w:rsidRPr="00702720">
        <w:rPr>
          <w:rFonts w:cs="Tahoma"/>
          <w:lang w:eastAsia="en-US" w:bidi="he-IL"/>
        </w:rPr>
        <w:t xml:space="preserve"> χρησιμοποιώντας το ελεύθερα διαθέσιμο και ανοιχτό πλαίσιο </w:t>
      </w:r>
      <w:proofErr w:type="spellStart"/>
      <w:r w:rsidRPr="00702720">
        <w:rPr>
          <w:rFonts w:cs="Tahoma"/>
          <w:lang w:eastAsia="en-US" w:bidi="he-IL"/>
        </w:rPr>
        <w:t>Akka</w:t>
      </w:r>
      <w:proofErr w:type="spellEnd"/>
      <w:r w:rsidRPr="00702720">
        <w:rPr>
          <w:rFonts w:cs="Tahoma"/>
          <w:lang w:eastAsia="en-US" w:bidi="he-IL"/>
        </w:rPr>
        <w:t>, θα πρέπει να μπορεί να διανεμηθεί στους διαθέσιμους κόμβους του διακομιστή μαζί με την υπόλοιπη εφαρμογή.</w:t>
      </w:r>
    </w:p>
    <w:p w14:paraId="761FB565" w14:textId="77777777" w:rsidR="00970FDE" w:rsidRPr="00702720" w:rsidRDefault="00970FDE" w:rsidP="00970FDE">
      <w:pPr>
        <w:rPr>
          <w:rFonts w:cs="Tahoma"/>
          <w:lang w:eastAsia="en-US" w:bidi="he-IL"/>
        </w:rPr>
      </w:pPr>
      <w:r w:rsidRPr="00702720">
        <w:rPr>
          <w:rFonts w:cs="Tahoma"/>
          <w:lang w:eastAsia="en-US" w:bidi="he-IL"/>
        </w:rPr>
        <w:t xml:space="preserve">Ο υποψήφιος Οικονομικός Φορέας θα πρέπει να παρουσιάσει στην Τεχνική του Προσφορά την προτεινόμενη Λογική και Φυσική Αρχιτεκτονική του λογισμικού καθώς και τις απαιτήσεις σε υποδομές φιλοξενίας. </w:t>
      </w:r>
    </w:p>
    <w:p w14:paraId="3827E061" w14:textId="77777777" w:rsidR="00970FDE" w:rsidRPr="00702720" w:rsidRDefault="00970FDE" w:rsidP="00970FDE">
      <w:pPr>
        <w:rPr>
          <w:rFonts w:cs="Tahoma"/>
          <w:lang w:eastAsia="en-US" w:bidi="he-IL"/>
        </w:rPr>
      </w:pPr>
    </w:p>
    <w:p w14:paraId="172F52F4" w14:textId="300E045F" w:rsidR="00221A48" w:rsidRPr="00702720" w:rsidRDefault="00221A48" w:rsidP="00B91332">
      <w:pPr>
        <w:pStyle w:val="Appendix-Heading2"/>
      </w:pPr>
      <w:bookmarkStart w:id="554" w:name="_Toc105593221"/>
      <w:bookmarkStart w:id="555" w:name="_Toc125978337"/>
      <w:bookmarkStart w:id="556" w:name="_Toc191630118"/>
      <w:bookmarkStart w:id="557" w:name="_Toc97900835"/>
      <w:r w:rsidRPr="00702720">
        <w:t>Λειτουργικές και τεχνικές προδιαγραφές έργου</w:t>
      </w:r>
      <w:bookmarkEnd w:id="554"/>
      <w:bookmarkEnd w:id="555"/>
      <w:bookmarkEnd w:id="556"/>
      <w:r w:rsidRPr="00702720">
        <w:t xml:space="preserve"> </w:t>
      </w:r>
    </w:p>
    <w:p w14:paraId="060B5453" w14:textId="6ED3928C" w:rsidR="00970FDE" w:rsidRPr="00702720" w:rsidRDefault="00970FDE" w:rsidP="007F5B86">
      <w:pPr>
        <w:pStyle w:val="Appendix-Heading3"/>
      </w:pPr>
      <w:bookmarkStart w:id="558" w:name="_Ref190729049"/>
      <w:bookmarkStart w:id="559" w:name="_Toc191630119"/>
      <w:r w:rsidRPr="00702720">
        <w:t>Τμήμα 1</w:t>
      </w:r>
      <w:bookmarkEnd w:id="558"/>
      <w:bookmarkEnd w:id="559"/>
    </w:p>
    <w:p w14:paraId="7608F1B7" w14:textId="77777777" w:rsidR="00CA38A2" w:rsidRPr="00702720" w:rsidRDefault="00CA38A2" w:rsidP="00CA38A2">
      <w:pPr>
        <w:rPr>
          <w:rFonts w:cs="Tahoma"/>
        </w:rPr>
      </w:pPr>
      <w:r w:rsidRPr="00702720">
        <w:rPr>
          <w:rFonts w:cs="Tahoma"/>
        </w:rPr>
        <w:t xml:space="preserve">Ο υποψήφιος Ανάδοχος στην Τεχνική του Προσφορά οφείλει να περιγράψει αναλυτικά τη μεθοδολογία υλοποίησης των ανωτέρω ελάχιστων λειτουργικών απαιτήσεων, παρέχοντας τεκμηριωμένες πληροφορίες σχετικά με τον τρόπο ανάπτυξης, διασύνδεσης και λειτουργίας του προτεινόμενου συστήματος. Ιδιαίτερη έμφαση θα πρέπει να δοθεί στην τεχνική και μεθοδολογική προσέγγιση που θα ακολουθηθεί για την υλοποίηση των πρωτοκόλλων και τεχνικών ασφαλείας, με στόχο τη διασφάλιση της μέγιστης δυνατής προστασίας των δεδομένων και της συνολικής ακεραιότητας του συστήματος.  </w:t>
      </w:r>
    </w:p>
    <w:p w14:paraId="54813CF0" w14:textId="082373B5" w:rsidR="00970FDE" w:rsidRPr="00702720" w:rsidRDefault="00970FDE" w:rsidP="00BF6B20">
      <w:pPr>
        <w:pStyle w:val="Appendix-Heading4"/>
      </w:pPr>
      <w:bookmarkStart w:id="560" w:name="_Ref190868556"/>
      <w:r w:rsidRPr="00702720">
        <w:t>Κεντρικό Διαχειριστικό Σύστημα δημιουργίας, επεξεργασίας και διαχείρισης δεδομένων</w:t>
      </w:r>
      <w:bookmarkEnd w:id="560"/>
    </w:p>
    <w:p w14:paraId="5497BFF3" w14:textId="631F49C4" w:rsidR="0006680F" w:rsidRPr="00702720" w:rsidRDefault="0006680F" w:rsidP="0006680F">
      <w:pPr>
        <w:rPr>
          <w:rFonts w:cs="Tahoma"/>
          <w:lang w:eastAsia="en-US" w:bidi="he-IL"/>
        </w:rPr>
      </w:pPr>
      <w:r w:rsidRPr="00702720">
        <w:rPr>
          <w:rFonts w:cs="Tahoma"/>
          <w:lang w:eastAsia="en-US" w:bidi="he-IL"/>
        </w:rPr>
        <w:t xml:space="preserve">Το κεντρικό διαχειριστικό σύστημα θα φιλοξενείται </w:t>
      </w:r>
      <w:r w:rsidR="00D55DF7">
        <w:rPr>
          <w:rFonts w:cs="Tahoma"/>
          <w:lang w:eastAsia="en-US" w:bidi="he-IL"/>
        </w:rPr>
        <w:t xml:space="preserve">(στις υποδομές του Κυβερνητικού Υπολογιστικού Νέφους Δημόσιου Τομέα </w:t>
      </w:r>
      <w:r w:rsidR="00D55DF7">
        <w:rPr>
          <w:rFonts w:cs="Tahoma"/>
          <w:lang w:val="en-US" w:eastAsia="en-US" w:bidi="he-IL"/>
        </w:rPr>
        <w:t>G</w:t>
      </w:r>
      <w:r w:rsidR="00D55DF7" w:rsidRPr="00D55DF7">
        <w:rPr>
          <w:rFonts w:cs="Tahoma"/>
          <w:lang w:eastAsia="en-US" w:bidi="he-IL"/>
        </w:rPr>
        <w:t>-</w:t>
      </w:r>
      <w:r w:rsidR="00D55DF7">
        <w:rPr>
          <w:rFonts w:cs="Tahoma"/>
          <w:lang w:val="en-US" w:eastAsia="en-US" w:bidi="he-IL"/>
        </w:rPr>
        <w:t>Cloud</w:t>
      </w:r>
      <w:r w:rsidR="00D55DF7" w:rsidRPr="00D55DF7">
        <w:rPr>
          <w:rFonts w:cs="Tahoma"/>
          <w:lang w:eastAsia="en-US" w:bidi="he-IL"/>
        </w:rPr>
        <w:t xml:space="preserve"> </w:t>
      </w:r>
      <w:r w:rsidR="00D55DF7">
        <w:rPr>
          <w:rFonts w:cs="Tahoma"/>
          <w:lang w:eastAsia="en-US" w:bidi="he-IL"/>
        </w:rPr>
        <w:t xml:space="preserve">ή στις υποδομές του Εθνικού Δικτύου Υποδομών Τεχνολογίας και Έρευνας ΕΔΥΤΕ Α.Ε. – </w:t>
      </w:r>
      <w:r w:rsidR="00D55DF7">
        <w:rPr>
          <w:rFonts w:cs="Tahoma"/>
          <w:lang w:val="en-US" w:eastAsia="en-US" w:bidi="he-IL"/>
        </w:rPr>
        <w:t>GRNET</w:t>
      </w:r>
      <w:r w:rsidR="00D55DF7" w:rsidRPr="00D55DF7">
        <w:rPr>
          <w:rFonts w:cs="Tahoma"/>
          <w:lang w:eastAsia="en-US" w:bidi="he-IL"/>
        </w:rPr>
        <w:t>)</w:t>
      </w:r>
      <w:r w:rsidRPr="00702720">
        <w:rPr>
          <w:rFonts w:cs="Tahoma"/>
          <w:lang w:eastAsia="en-US" w:bidi="he-IL"/>
        </w:rPr>
        <w:t xml:space="preserve"> και θα αποτελεί τον πυρήνα του συστήματος καθώς συλλέγει, επεξεργάζεται και προβάλει τα δεδομένα ελέγχων και προστίμων από όλες τις διαθέσιμες πηγές. Επιτρέπει το συνολικό συντονισμό λειτουργίας του συστήματος καθώς και την λήψη προστίμων και ελέγχων που διενεργούνται στην χώρα από το έμψυχο δυναμικό της Τροχαίας/Ελληνικής Αστυνομίας. Περιλαμβάνει επίσης </w:t>
      </w:r>
      <w:proofErr w:type="spellStart"/>
      <w:r w:rsidRPr="00702720">
        <w:rPr>
          <w:rFonts w:cs="Tahoma"/>
          <w:lang w:eastAsia="en-US" w:bidi="he-IL"/>
        </w:rPr>
        <w:t>διεπαφές</w:t>
      </w:r>
      <w:proofErr w:type="spellEnd"/>
      <w:r w:rsidRPr="00702720">
        <w:rPr>
          <w:rFonts w:cs="Tahoma"/>
          <w:lang w:eastAsia="en-US" w:bidi="he-IL"/>
        </w:rPr>
        <w:t xml:space="preserve"> για την διασύνδεση με τους εξωτερικούς αισθητήρες-κάμερες καθώς και τους αλγορίθμους για την επεξεργασία των δεδομένων που καταγράφονται. Έτσι ενοποιεί τα δεδομένα που προέρχονται από όλες τις πιθανές πηγές ελέγχων: α) από το έμψυχο δυναμικό στο πεδίο και β) από τους οπτικούς αισθητήρες.</w:t>
      </w:r>
    </w:p>
    <w:p w14:paraId="5CABA158" w14:textId="77777777" w:rsidR="0006680F" w:rsidRPr="00702720" w:rsidRDefault="0006680F" w:rsidP="0006680F">
      <w:pPr>
        <w:rPr>
          <w:rFonts w:cs="Tahoma"/>
          <w:lang w:eastAsia="en-US" w:bidi="he-IL"/>
        </w:rPr>
      </w:pPr>
      <w:r w:rsidRPr="00702720">
        <w:rPr>
          <w:rFonts w:cs="Tahoma"/>
          <w:lang w:eastAsia="en-US" w:bidi="he-IL"/>
        </w:rPr>
        <w:t>Η πρόσβαση στο διαχειριστικό κομμάτι του συστήματος θα πραγματοποιείται από τις τελευταίες εκδόσεις των δημοφιλών εφαρμογών περιήγησης (</w:t>
      </w:r>
      <w:proofErr w:type="spellStart"/>
      <w:r w:rsidRPr="00702720">
        <w:rPr>
          <w:rFonts w:cs="Tahoma"/>
          <w:lang w:eastAsia="en-US" w:bidi="he-IL"/>
        </w:rPr>
        <w:t>internet</w:t>
      </w:r>
      <w:proofErr w:type="spellEnd"/>
      <w:r w:rsidRPr="00702720">
        <w:rPr>
          <w:rFonts w:cs="Tahoma"/>
          <w:lang w:eastAsia="en-US" w:bidi="he-IL"/>
        </w:rPr>
        <w:t xml:space="preserve"> </w:t>
      </w:r>
      <w:proofErr w:type="spellStart"/>
      <w:r w:rsidRPr="00702720">
        <w:rPr>
          <w:rFonts w:cs="Tahoma"/>
          <w:lang w:eastAsia="en-US" w:bidi="he-IL"/>
        </w:rPr>
        <w:t>browsers</w:t>
      </w:r>
      <w:proofErr w:type="spellEnd"/>
      <w:r w:rsidRPr="00702720">
        <w:rPr>
          <w:rFonts w:cs="Tahoma"/>
          <w:lang w:eastAsia="en-US" w:bidi="he-IL"/>
        </w:rPr>
        <w:t>) ενώ ακολουθείται η λογική του “</w:t>
      </w:r>
      <w:proofErr w:type="spellStart"/>
      <w:r w:rsidRPr="00702720">
        <w:rPr>
          <w:rFonts w:cs="Tahoma"/>
          <w:lang w:eastAsia="en-US" w:bidi="he-IL"/>
        </w:rPr>
        <w:t>responsive</w:t>
      </w:r>
      <w:proofErr w:type="spellEnd"/>
      <w:r w:rsidRPr="00702720">
        <w:rPr>
          <w:rFonts w:cs="Tahoma"/>
          <w:lang w:eastAsia="en-US" w:bidi="he-IL"/>
        </w:rPr>
        <w:t xml:space="preserve"> </w:t>
      </w:r>
      <w:proofErr w:type="spellStart"/>
      <w:r w:rsidRPr="00702720">
        <w:rPr>
          <w:rFonts w:cs="Tahoma"/>
          <w:lang w:eastAsia="en-US" w:bidi="he-IL"/>
        </w:rPr>
        <w:t>design</w:t>
      </w:r>
      <w:proofErr w:type="spellEnd"/>
      <w:r w:rsidRPr="00702720">
        <w:rPr>
          <w:rFonts w:cs="Tahoma"/>
          <w:lang w:eastAsia="en-US" w:bidi="he-IL"/>
        </w:rPr>
        <w:t>” για τη βέλτιστη δυνατή χρήση του συστήματος από πολλαπλούς τύπους συσκευών.</w:t>
      </w:r>
    </w:p>
    <w:p w14:paraId="4265BDC6" w14:textId="0B3C80A1" w:rsidR="00970FDE" w:rsidRPr="00702720" w:rsidRDefault="0006680F" w:rsidP="0006680F">
      <w:pPr>
        <w:rPr>
          <w:rFonts w:cs="Tahoma"/>
          <w:lang w:eastAsia="en-US" w:bidi="he-IL"/>
        </w:rPr>
      </w:pPr>
      <w:r w:rsidRPr="00702720">
        <w:rPr>
          <w:rFonts w:cs="Tahoma"/>
          <w:lang w:eastAsia="en-US" w:bidi="he-IL"/>
        </w:rPr>
        <w:t>Αποτελείται από μια σειρά από υποσυστήματα που περιγράφονται στις επόμενες παραγράφους.</w:t>
      </w:r>
    </w:p>
    <w:p w14:paraId="542E3476" w14:textId="1E96540F" w:rsidR="00970FDE" w:rsidRPr="00702720" w:rsidRDefault="00970FDE" w:rsidP="00D735C7">
      <w:pPr>
        <w:pStyle w:val="AppendixHeading5"/>
      </w:pPr>
      <w:r w:rsidRPr="00702720">
        <w:lastRenderedPageBreak/>
        <w:t>Υποσύστημα στατιστικής ανάλυσης και προβολής επεξεργασμένων δεδομένων (BΙ)</w:t>
      </w:r>
    </w:p>
    <w:p w14:paraId="3B2AB721" w14:textId="77777777" w:rsidR="009934E4" w:rsidRPr="00702720" w:rsidRDefault="009934E4" w:rsidP="009934E4">
      <w:pPr>
        <w:rPr>
          <w:rFonts w:cs="Tahoma"/>
          <w:lang w:eastAsia="en-US" w:bidi="he-IL"/>
        </w:rPr>
      </w:pPr>
      <w:r w:rsidRPr="00702720">
        <w:rPr>
          <w:rFonts w:cs="Tahoma"/>
          <w:lang w:eastAsia="en-US" w:bidi="he-IL"/>
        </w:rPr>
        <w:t xml:space="preserve">Αποτελεί το κέντρο επιχειρησιακής ευφυΐας (BI) του συστήματος καθώς επεξεργάζεται και </w:t>
      </w:r>
      <w:proofErr w:type="spellStart"/>
      <w:r w:rsidRPr="00702720">
        <w:rPr>
          <w:rFonts w:cs="Tahoma"/>
          <w:lang w:eastAsia="en-US" w:bidi="he-IL"/>
        </w:rPr>
        <w:t>οπτικοποιεί</w:t>
      </w:r>
      <w:proofErr w:type="spellEnd"/>
      <w:r w:rsidRPr="00702720">
        <w:rPr>
          <w:rFonts w:cs="Tahoma"/>
          <w:lang w:eastAsia="en-US" w:bidi="he-IL"/>
        </w:rPr>
        <w:t xml:space="preserve"> στατιστικά δεδομένα και δείκτες απόδοσης (</w:t>
      </w:r>
      <w:proofErr w:type="spellStart"/>
      <w:r w:rsidRPr="00702720">
        <w:rPr>
          <w:rFonts w:cs="Tahoma"/>
          <w:lang w:eastAsia="en-US" w:bidi="he-IL"/>
        </w:rPr>
        <w:t>KPIs</w:t>
      </w:r>
      <w:proofErr w:type="spellEnd"/>
      <w:r w:rsidRPr="00702720">
        <w:rPr>
          <w:rFonts w:cs="Tahoma"/>
          <w:lang w:eastAsia="en-US" w:bidi="he-IL"/>
        </w:rPr>
        <w:t xml:space="preserve">) απαραίτητους τόσο για την καθημερινή διοικητική επίβλεψη όσο και την λήψη αποφάσεων σε επιχειρησιακό επίπεδο. Επιπρόσθετα, το υποσύστημα αξιοποιεί χαρτογραφικό υπόβαθρο για </w:t>
      </w:r>
      <w:proofErr w:type="spellStart"/>
      <w:r w:rsidRPr="00702720">
        <w:rPr>
          <w:rFonts w:cs="Tahoma"/>
          <w:lang w:eastAsia="en-US" w:bidi="he-IL"/>
        </w:rPr>
        <w:t>οπτικοποίηση</w:t>
      </w:r>
      <w:proofErr w:type="spellEnd"/>
      <w:r w:rsidRPr="00702720">
        <w:rPr>
          <w:rFonts w:cs="Tahoma"/>
          <w:lang w:eastAsia="en-US" w:bidi="he-IL"/>
        </w:rPr>
        <w:t xml:space="preserve"> δεδομένων σε δυναμικούς χάρτες. </w:t>
      </w:r>
    </w:p>
    <w:p w14:paraId="70C04C25" w14:textId="77777777" w:rsidR="009934E4" w:rsidRPr="00702720" w:rsidRDefault="009934E4" w:rsidP="009934E4">
      <w:pPr>
        <w:rPr>
          <w:rFonts w:cs="Tahoma"/>
          <w:lang w:eastAsia="en-US" w:bidi="he-IL"/>
        </w:rPr>
      </w:pPr>
      <w:r w:rsidRPr="00702720">
        <w:rPr>
          <w:rFonts w:cs="Tahoma"/>
          <w:lang w:eastAsia="en-US" w:bidi="he-IL"/>
        </w:rPr>
        <w:t>Η παρουσίαση των δεδομένων πραγματοποιείται με γραφήματα διαφόρων τύπων ενώ πολλαπλά κριτήρια αναζήτησης επιτρέπουν τη συνδυαστική εξόρυξη γνώσης από τα αποθηκευμένα δεδομένα. Συμπληρωματικά, το σύστημα θα επιτρέπει την εξαγωγή των δεδομένων σε επεξεργάσιμη μορφή ώστε να είναι δυνατή η περαιτέρω επεξεργασία τους.</w:t>
      </w:r>
    </w:p>
    <w:p w14:paraId="1C361B82" w14:textId="77777777" w:rsidR="009934E4" w:rsidRPr="00702720" w:rsidRDefault="009934E4" w:rsidP="009934E4">
      <w:pPr>
        <w:rPr>
          <w:rFonts w:cs="Tahoma"/>
          <w:lang w:eastAsia="en-US" w:bidi="he-IL"/>
        </w:rPr>
      </w:pPr>
      <w:r w:rsidRPr="00702720">
        <w:rPr>
          <w:rFonts w:cs="Tahoma"/>
          <w:lang w:eastAsia="en-US" w:bidi="he-IL"/>
        </w:rPr>
        <w:t>Ενδεικτικά και κατ’ ελάχιστον το υποσύστημα πρέπει να προσφέρει τις εξής δυνατότητες:</w:t>
      </w:r>
    </w:p>
    <w:p w14:paraId="62CA0BA3" w14:textId="72EA92B5" w:rsidR="009934E4" w:rsidRPr="00702720" w:rsidRDefault="009934E4" w:rsidP="003A7B0C">
      <w:pPr>
        <w:pStyle w:val="a"/>
        <w:numPr>
          <w:ilvl w:val="0"/>
          <w:numId w:val="87"/>
        </w:numPr>
        <w:tabs>
          <w:tab w:val="clear" w:pos="720"/>
          <w:tab w:val="left" w:pos="1134"/>
        </w:tabs>
        <w:rPr>
          <w:rFonts w:cs="Tahoma"/>
          <w:lang w:eastAsia="en-US" w:bidi="he-IL"/>
        </w:rPr>
      </w:pPr>
      <w:r w:rsidRPr="00702720">
        <w:rPr>
          <w:rFonts w:cs="Tahoma"/>
          <w:lang w:eastAsia="en-US" w:bidi="he-IL"/>
        </w:rPr>
        <w:t>Επιλογή χρονικού εύρους αναζήτησης  και προβολής στατιστικών δεδομένων</w:t>
      </w:r>
    </w:p>
    <w:p w14:paraId="7C2D5C01" w14:textId="51EAB529" w:rsidR="009934E4" w:rsidRPr="00702720" w:rsidRDefault="009934E4" w:rsidP="003A7B0C">
      <w:pPr>
        <w:pStyle w:val="a"/>
        <w:numPr>
          <w:ilvl w:val="0"/>
          <w:numId w:val="87"/>
        </w:numPr>
        <w:tabs>
          <w:tab w:val="clear" w:pos="720"/>
          <w:tab w:val="left" w:pos="1134"/>
        </w:tabs>
        <w:rPr>
          <w:rFonts w:cs="Tahoma"/>
          <w:lang w:eastAsia="en-US" w:bidi="he-IL"/>
        </w:rPr>
      </w:pPr>
      <w:r w:rsidRPr="00702720">
        <w:rPr>
          <w:rFonts w:cs="Tahoma"/>
          <w:lang w:eastAsia="en-US" w:bidi="he-IL"/>
        </w:rPr>
        <w:t>Καθορισμός γεωγραφικής περιοχής για την αναζήτηση και προβολή στατιστικών δεδομένων</w:t>
      </w:r>
    </w:p>
    <w:p w14:paraId="732F92DD" w14:textId="4E73E7C1" w:rsidR="009934E4" w:rsidRPr="00702720" w:rsidRDefault="009934E4" w:rsidP="003A7B0C">
      <w:pPr>
        <w:pStyle w:val="a"/>
        <w:numPr>
          <w:ilvl w:val="0"/>
          <w:numId w:val="87"/>
        </w:numPr>
        <w:tabs>
          <w:tab w:val="clear" w:pos="720"/>
          <w:tab w:val="left" w:pos="1134"/>
        </w:tabs>
        <w:rPr>
          <w:rFonts w:cs="Tahoma"/>
          <w:lang w:eastAsia="en-US" w:bidi="he-IL"/>
        </w:rPr>
      </w:pPr>
      <w:r w:rsidRPr="00702720">
        <w:rPr>
          <w:rFonts w:cs="Tahoma"/>
          <w:lang w:eastAsia="en-US" w:bidi="he-IL"/>
        </w:rPr>
        <w:t xml:space="preserve">Συνολικός αριθμός </w:t>
      </w:r>
      <w:proofErr w:type="spellStart"/>
      <w:r w:rsidRPr="00702720">
        <w:rPr>
          <w:rFonts w:cs="Tahoma"/>
          <w:lang w:eastAsia="en-US" w:bidi="he-IL"/>
        </w:rPr>
        <w:t>εκδοθέντων</w:t>
      </w:r>
      <w:proofErr w:type="spellEnd"/>
      <w:r w:rsidRPr="00702720">
        <w:rPr>
          <w:rFonts w:cs="Tahoma"/>
          <w:lang w:eastAsia="en-US" w:bidi="he-IL"/>
        </w:rPr>
        <w:t xml:space="preserve"> προστίμων στο επιλεγμένο χρονικό εύρος και στην επιλεγμένη γεωγραφική περιοχή</w:t>
      </w:r>
    </w:p>
    <w:p w14:paraId="032215E9" w14:textId="67B9B725" w:rsidR="009934E4" w:rsidRPr="00702720" w:rsidRDefault="009934E4" w:rsidP="003A7B0C">
      <w:pPr>
        <w:pStyle w:val="a"/>
        <w:numPr>
          <w:ilvl w:val="0"/>
          <w:numId w:val="87"/>
        </w:numPr>
        <w:tabs>
          <w:tab w:val="clear" w:pos="720"/>
          <w:tab w:val="left" w:pos="1134"/>
        </w:tabs>
        <w:rPr>
          <w:rFonts w:cs="Tahoma"/>
          <w:lang w:eastAsia="en-US" w:bidi="he-IL"/>
        </w:rPr>
      </w:pPr>
      <w:r w:rsidRPr="00702720">
        <w:rPr>
          <w:rFonts w:cs="Tahoma"/>
          <w:lang w:eastAsia="en-US" w:bidi="he-IL"/>
        </w:rPr>
        <w:t xml:space="preserve">Ωριαία διακύμανση </w:t>
      </w:r>
      <w:proofErr w:type="spellStart"/>
      <w:r w:rsidRPr="00702720">
        <w:rPr>
          <w:rFonts w:cs="Tahoma"/>
          <w:lang w:eastAsia="en-US" w:bidi="he-IL"/>
        </w:rPr>
        <w:t>εκδοθέντων</w:t>
      </w:r>
      <w:proofErr w:type="spellEnd"/>
      <w:r w:rsidRPr="00702720">
        <w:rPr>
          <w:rFonts w:cs="Tahoma"/>
          <w:lang w:eastAsia="en-US" w:bidi="he-IL"/>
        </w:rPr>
        <w:t xml:space="preserve"> προστίμων στο επιλεγμένο χρονικό εύρος και στην επιλεγμένη γεωγραφική περιοχή</w:t>
      </w:r>
    </w:p>
    <w:p w14:paraId="4DAF353B" w14:textId="0F49DB9C" w:rsidR="009934E4" w:rsidRPr="00702720" w:rsidRDefault="009934E4" w:rsidP="003A7B0C">
      <w:pPr>
        <w:pStyle w:val="a"/>
        <w:numPr>
          <w:ilvl w:val="0"/>
          <w:numId w:val="87"/>
        </w:numPr>
        <w:tabs>
          <w:tab w:val="clear" w:pos="720"/>
          <w:tab w:val="left" w:pos="1134"/>
        </w:tabs>
        <w:rPr>
          <w:rFonts w:cs="Tahoma"/>
          <w:lang w:eastAsia="en-US" w:bidi="he-IL"/>
        </w:rPr>
      </w:pPr>
      <w:r w:rsidRPr="00702720">
        <w:rPr>
          <w:rFonts w:cs="Tahoma"/>
          <w:lang w:eastAsia="en-US" w:bidi="he-IL"/>
        </w:rPr>
        <w:t>Σύνολο προστίμων ανά κατηγορία παράβασης στο επιλεγμένο χρονικό εύρος και στην επιλεγμένη γεωγραφική περιοχή</w:t>
      </w:r>
    </w:p>
    <w:p w14:paraId="5599EB02" w14:textId="1F9CE19D" w:rsidR="009934E4" w:rsidRPr="00702720" w:rsidRDefault="009934E4" w:rsidP="003A7B0C">
      <w:pPr>
        <w:pStyle w:val="a"/>
        <w:numPr>
          <w:ilvl w:val="0"/>
          <w:numId w:val="87"/>
        </w:numPr>
        <w:tabs>
          <w:tab w:val="clear" w:pos="720"/>
          <w:tab w:val="left" w:pos="1134"/>
        </w:tabs>
        <w:rPr>
          <w:rFonts w:cs="Tahoma"/>
          <w:lang w:eastAsia="en-US" w:bidi="he-IL"/>
        </w:rPr>
      </w:pPr>
      <w:r w:rsidRPr="00702720">
        <w:rPr>
          <w:rFonts w:cs="Tahoma"/>
          <w:lang w:eastAsia="en-US" w:bidi="he-IL"/>
        </w:rPr>
        <w:t xml:space="preserve">Συνολική χρηματική αξία </w:t>
      </w:r>
      <w:proofErr w:type="spellStart"/>
      <w:r w:rsidRPr="00702720">
        <w:rPr>
          <w:rFonts w:cs="Tahoma"/>
          <w:lang w:eastAsia="en-US" w:bidi="he-IL"/>
        </w:rPr>
        <w:t>εκδοθέντων</w:t>
      </w:r>
      <w:proofErr w:type="spellEnd"/>
      <w:r w:rsidRPr="00702720">
        <w:rPr>
          <w:rFonts w:cs="Tahoma"/>
          <w:lang w:eastAsia="en-US" w:bidi="he-IL"/>
        </w:rPr>
        <w:t xml:space="preserve"> προστίμων στο επιλεγμένο χρονικό εύρος και  στην επιλεγμένη γεωγραφική περιοχή</w:t>
      </w:r>
    </w:p>
    <w:p w14:paraId="0CD97CA7" w14:textId="6AD4E51E" w:rsidR="009934E4" w:rsidRPr="00702720" w:rsidRDefault="009934E4" w:rsidP="003A7B0C">
      <w:pPr>
        <w:pStyle w:val="a"/>
        <w:numPr>
          <w:ilvl w:val="0"/>
          <w:numId w:val="87"/>
        </w:numPr>
        <w:tabs>
          <w:tab w:val="clear" w:pos="720"/>
          <w:tab w:val="left" w:pos="1134"/>
        </w:tabs>
        <w:rPr>
          <w:rFonts w:cs="Tahoma"/>
          <w:lang w:eastAsia="en-US" w:bidi="he-IL"/>
        </w:rPr>
      </w:pPr>
      <w:r w:rsidRPr="00702720">
        <w:rPr>
          <w:rFonts w:cs="Tahoma"/>
          <w:lang w:eastAsia="en-US" w:bidi="he-IL"/>
        </w:rPr>
        <w:t>Συνολικός αριθμός ενστάσεων στο επιλεγμένο χρονικό εύρος και στην επιλεγμένη γεωγραφική περιοχή</w:t>
      </w:r>
    </w:p>
    <w:p w14:paraId="0E8FCCBE" w14:textId="711F8C2F" w:rsidR="009934E4" w:rsidRPr="00702720" w:rsidRDefault="009934E4" w:rsidP="003A7B0C">
      <w:pPr>
        <w:pStyle w:val="a"/>
        <w:numPr>
          <w:ilvl w:val="0"/>
          <w:numId w:val="87"/>
        </w:numPr>
        <w:tabs>
          <w:tab w:val="clear" w:pos="720"/>
          <w:tab w:val="left" w:pos="1134"/>
        </w:tabs>
        <w:rPr>
          <w:rFonts w:cs="Tahoma"/>
          <w:lang w:eastAsia="en-US" w:bidi="he-IL"/>
        </w:rPr>
      </w:pPr>
      <w:r w:rsidRPr="00702720">
        <w:rPr>
          <w:rFonts w:cs="Tahoma"/>
          <w:lang w:eastAsia="en-US" w:bidi="he-IL"/>
        </w:rPr>
        <w:t>Συνολικός αριθμός απορριφθέντων ενστάσεων στο επιλεγμένο χρονικό εύρος και  στην επιλεγμένη γεωγραφική περιοχή</w:t>
      </w:r>
    </w:p>
    <w:p w14:paraId="3DAE3FBC" w14:textId="70693B46" w:rsidR="009934E4" w:rsidRPr="00702720" w:rsidRDefault="009934E4" w:rsidP="003A7B0C">
      <w:pPr>
        <w:pStyle w:val="a"/>
        <w:numPr>
          <w:ilvl w:val="0"/>
          <w:numId w:val="87"/>
        </w:numPr>
        <w:tabs>
          <w:tab w:val="clear" w:pos="720"/>
          <w:tab w:val="left" w:pos="1134"/>
        </w:tabs>
        <w:rPr>
          <w:rFonts w:cs="Tahoma"/>
          <w:lang w:eastAsia="en-US" w:bidi="he-IL"/>
        </w:rPr>
      </w:pPr>
      <w:r w:rsidRPr="00702720">
        <w:rPr>
          <w:rFonts w:cs="Tahoma"/>
          <w:lang w:eastAsia="en-US" w:bidi="he-IL"/>
        </w:rPr>
        <w:t>Συνολικός αριθμός αποδεκτών ενστάσεων στο επιλεγμένο χρονικό εύρος και στην επιλεγμένη γεωγραφική περιοχή</w:t>
      </w:r>
    </w:p>
    <w:p w14:paraId="60CFD74D" w14:textId="5051611D" w:rsidR="009934E4" w:rsidRPr="00702720" w:rsidRDefault="009934E4" w:rsidP="003A7B0C">
      <w:pPr>
        <w:pStyle w:val="a"/>
        <w:numPr>
          <w:ilvl w:val="0"/>
          <w:numId w:val="87"/>
        </w:numPr>
        <w:tabs>
          <w:tab w:val="clear" w:pos="720"/>
          <w:tab w:val="left" w:pos="1134"/>
        </w:tabs>
        <w:rPr>
          <w:rFonts w:cs="Tahoma"/>
          <w:lang w:eastAsia="en-US" w:bidi="he-IL"/>
        </w:rPr>
      </w:pPr>
      <w:r w:rsidRPr="00702720">
        <w:rPr>
          <w:rFonts w:cs="Tahoma"/>
          <w:lang w:eastAsia="en-US" w:bidi="he-IL"/>
        </w:rPr>
        <w:t>Συνολικός αριθμός εκκρεμών ενστάσεων στο επιλεγμένο χρονικό εύρος και στην επιλεγμένη γεωγραφική περιοχή</w:t>
      </w:r>
    </w:p>
    <w:p w14:paraId="2083942B" w14:textId="07964963" w:rsidR="009934E4" w:rsidRPr="00702720" w:rsidRDefault="009934E4" w:rsidP="003A7B0C">
      <w:pPr>
        <w:pStyle w:val="a"/>
        <w:numPr>
          <w:ilvl w:val="0"/>
          <w:numId w:val="87"/>
        </w:numPr>
        <w:tabs>
          <w:tab w:val="clear" w:pos="720"/>
          <w:tab w:val="left" w:pos="1134"/>
        </w:tabs>
        <w:rPr>
          <w:rFonts w:cs="Tahoma"/>
          <w:lang w:eastAsia="en-US" w:bidi="he-IL"/>
        </w:rPr>
      </w:pPr>
      <w:proofErr w:type="spellStart"/>
      <w:r w:rsidRPr="00702720">
        <w:rPr>
          <w:rFonts w:cs="Tahoma"/>
          <w:lang w:eastAsia="en-US" w:bidi="he-IL"/>
        </w:rPr>
        <w:t>Γεωχωρική</w:t>
      </w:r>
      <w:proofErr w:type="spellEnd"/>
      <w:r w:rsidRPr="00702720">
        <w:rPr>
          <w:rFonts w:cs="Tahoma"/>
          <w:lang w:eastAsia="en-US" w:bidi="he-IL"/>
        </w:rPr>
        <w:t xml:space="preserve"> προβολή των </w:t>
      </w:r>
      <w:proofErr w:type="spellStart"/>
      <w:r w:rsidRPr="00702720">
        <w:rPr>
          <w:rFonts w:cs="Tahoma"/>
          <w:lang w:eastAsia="en-US" w:bidi="he-IL"/>
        </w:rPr>
        <w:t>εκδοθέντων</w:t>
      </w:r>
      <w:proofErr w:type="spellEnd"/>
      <w:r w:rsidRPr="00702720">
        <w:rPr>
          <w:rFonts w:cs="Tahoma"/>
          <w:lang w:eastAsia="en-US" w:bidi="he-IL"/>
        </w:rPr>
        <w:t xml:space="preserve"> προστίμων σε χαρτογραφικό υπόβαθρο στο επιλεγμένο χρονικό εύρος και στην επιλεγμένη γεωγραφική περιοχή</w:t>
      </w:r>
    </w:p>
    <w:p w14:paraId="72D7FE60" w14:textId="0E0A02D1" w:rsidR="009934E4" w:rsidRPr="00702720" w:rsidRDefault="009934E4" w:rsidP="003A7B0C">
      <w:pPr>
        <w:pStyle w:val="a"/>
        <w:numPr>
          <w:ilvl w:val="0"/>
          <w:numId w:val="87"/>
        </w:numPr>
        <w:tabs>
          <w:tab w:val="clear" w:pos="720"/>
          <w:tab w:val="left" w:pos="1134"/>
        </w:tabs>
        <w:rPr>
          <w:rFonts w:cs="Tahoma"/>
          <w:lang w:eastAsia="en-US" w:bidi="he-IL"/>
        </w:rPr>
      </w:pPr>
      <w:r w:rsidRPr="00702720">
        <w:rPr>
          <w:rFonts w:cs="Tahoma"/>
          <w:lang w:eastAsia="en-US" w:bidi="he-IL"/>
        </w:rPr>
        <w:t>Στατιστικά που αφορούν ξεχωριστά τους αστυνομικούς και τις διευθύνσεις τους:</w:t>
      </w:r>
    </w:p>
    <w:p w14:paraId="63469106" w14:textId="390194A4" w:rsidR="009934E4" w:rsidRPr="00702720" w:rsidRDefault="009934E4" w:rsidP="003A7B0C">
      <w:pPr>
        <w:pStyle w:val="a"/>
        <w:numPr>
          <w:ilvl w:val="0"/>
          <w:numId w:val="88"/>
        </w:numPr>
        <w:tabs>
          <w:tab w:val="clear" w:pos="720"/>
        </w:tabs>
        <w:ind w:left="1843"/>
        <w:rPr>
          <w:rFonts w:cs="Tahoma"/>
          <w:lang w:eastAsia="en-US" w:bidi="he-IL"/>
        </w:rPr>
      </w:pPr>
      <w:r w:rsidRPr="00702720">
        <w:rPr>
          <w:rFonts w:cs="Tahoma"/>
          <w:lang w:eastAsia="en-US" w:bidi="he-IL"/>
        </w:rPr>
        <w:t>Συνολικός αριθμός ελέγχων ανά αστυνομικό στο επιλεγμένο χρονικό εύρος και  στην επιλεγμένη γεωγραφική περιοχή</w:t>
      </w:r>
    </w:p>
    <w:p w14:paraId="25367F9A" w14:textId="3652185D" w:rsidR="009934E4" w:rsidRPr="00702720" w:rsidRDefault="009934E4" w:rsidP="003A7B0C">
      <w:pPr>
        <w:pStyle w:val="a"/>
        <w:numPr>
          <w:ilvl w:val="0"/>
          <w:numId w:val="88"/>
        </w:numPr>
        <w:tabs>
          <w:tab w:val="clear" w:pos="720"/>
        </w:tabs>
        <w:ind w:left="1843"/>
        <w:rPr>
          <w:rFonts w:cs="Tahoma"/>
          <w:lang w:eastAsia="en-US" w:bidi="he-IL"/>
        </w:rPr>
      </w:pPr>
      <w:r w:rsidRPr="00702720">
        <w:rPr>
          <w:rFonts w:cs="Tahoma"/>
          <w:lang w:eastAsia="en-US" w:bidi="he-IL"/>
        </w:rPr>
        <w:t>Συνολικός αριθμός προστίμων ανά αστυνομικό και αστυνομική διεύθυνση στο επιλεγμένο χρονικό εύρος και στην επιλεγμένη γεωγραφική περιοχή</w:t>
      </w:r>
    </w:p>
    <w:p w14:paraId="36CA0A6B" w14:textId="0B872572" w:rsidR="009934E4" w:rsidRPr="00702720" w:rsidRDefault="009934E4" w:rsidP="003A7B0C">
      <w:pPr>
        <w:pStyle w:val="a"/>
        <w:numPr>
          <w:ilvl w:val="0"/>
          <w:numId w:val="88"/>
        </w:numPr>
        <w:tabs>
          <w:tab w:val="clear" w:pos="720"/>
        </w:tabs>
        <w:ind w:left="1843"/>
        <w:rPr>
          <w:rFonts w:cs="Tahoma"/>
          <w:lang w:eastAsia="en-US" w:bidi="he-IL"/>
        </w:rPr>
      </w:pPr>
      <w:proofErr w:type="spellStart"/>
      <w:r w:rsidRPr="00702720">
        <w:rPr>
          <w:rFonts w:cs="Tahoma"/>
          <w:lang w:eastAsia="en-US" w:bidi="he-IL"/>
        </w:rPr>
        <w:t>Γεωχωρική</w:t>
      </w:r>
      <w:proofErr w:type="spellEnd"/>
      <w:r w:rsidRPr="00702720">
        <w:rPr>
          <w:rFonts w:cs="Tahoma"/>
          <w:lang w:eastAsia="en-US" w:bidi="he-IL"/>
        </w:rPr>
        <w:t xml:space="preserve"> προβολή των ελέγχων ανά αστυνομικό και αστυνομική διεύθυνση σε χαρτογραφικό υπόβαθρο στο επιλεγμένο χρονικό εύρος και στην επιλεγμένη γεωγραφική περιοχή</w:t>
      </w:r>
    </w:p>
    <w:p w14:paraId="7FFE6BAE" w14:textId="6FB321D6" w:rsidR="009934E4" w:rsidRPr="00702720" w:rsidRDefault="009934E4" w:rsidP="003A7B0C">
      <w:pPr>
        <w:pStyle w:val="a"/>
        <w:numPr>
          <w:ilvl w:val="0"/>
          <w:numId w:val="88"/>
        </w:numPr>
        <w:tabs>
          <w:tab w:val="clear" w:pos="720"/>
        </w:tabs>
        <w:ind w:left="1843"/>
        <w:rPr>
          <w:rFonts w:cs="Tahoma"/>
          <w:lang w:eastAsia="en-US" w:bidi="he-IL"/>
        </w:rPr>
      </w:pPr>
      <w:r w:rsidRPr="00702720">
        <w:rPr>
          <w:rFonts w:cs="Tahoma"/>
          <w:lang w:eastAsia="en-US" w:bidi="he-IL"/>
        </w:rPr>
        <w:t>Ποσοστιαία συσχέτιση ελέγχων με έκδοση προστίμων ανά αστυνομικό και αστυνομική διεύθυνση στο επιλεγμένο χρονικό εύρος και στην επιλεγμένη γεωγραφική περιοχή</w:t>
      </w:r>
    </w:p>
    <w:p w14:paraId="5E75F6FB" w14:textId="10F78268" w:rsidR="009934E4" w:rsidRPr="00702720" w:rsidRDefault="009934E4" w:rsidP="003A7B0C">
      <w:pPr>
        <w:pStyle w:val="a"/>
        <w:numPr>
          <w:ilvl w:val="0"/>
          <w:numId w:val="87"/>
        </w:numPr>
        <w:rPr>
          <w:rFonts w:cs="Tahoma"/>
          <w:lang w:eastAsia="en-US" w:bidi="he-IL"/>
        </w:rPr>
      </w:pPr>
      <w:r w:rsidRPr="00702720">
        <w:rPr>
          <w:rFonts w:cs="Tahoma"/>
          <w:lang w:eastAsia="en-US" w:bidi="he-IL"/>
        </w:rPr>
        <w:lastRenderedPageBreak/>
        <w:t>Συνολικός αριθμός ύποπτων περιστατικών (υποψήφιων προστίμων) ανά αισθητήρα-κάμερα στο επιλεγμένο χρονικό εύρος και στην επιλεγμένη γεωγραφική περιοχή</w:t>
      </w:r>
    </w:p>
    <w:p w14:paraId="6E90F64A" w14:textId="1F786464" w:rsidR="009934E4" w:rsidRPr="00702720" w:rsidRDefault="009934E4" w:rsidP="003A7B0C">
      <w:pPr>
        <w:pStyle w:val="a"/>
        <w:numPr>
          <w:ilvl w:val="0"/>
          <w:numId w:val="87"/>
        </w:numPr>
        <w:rPr>
          <w:rFonts w:cs="Tahoma"/>
          <w:lang w:eastAsia="en-US" w:bidi="he-IL"/>
        </w:rPr>
      </w:pPr>
      <w:r w:rsidRPr="00702720">
        <w:rPr>
          <w:rFonts w:cs="Tahoma"/>
          <w:lang w:eastAsia="en-US" w:bidi="he-IL"/>
        </w:rPr>
        <w:t xml:space="preserve">Συνολικός αριθμός </w:t>
      </w:r>
      <w:proofErr w:type="spellStart"/>
      <w:r w:rsidRPr="00702720">
        <w:rPr>
          <w:rFonts w:cs="Tahoma"/>
          <w:lang w:eastAsia="en-US" w:bidi="he-IL"/>
        </w:rPr>
        <w:t>εκδοθέντων</w:t>
      </w:r>
      <w:proofErr w:type="spellEnd"/>
      <w:r w:rsidRPr="00702720">
        <w:rPr>
          <w:rFonts w:cs="Tahoma"/>
          <w:lang w:eastAsia="en-US" w:bidi="he-IL"/>
        </w:rPr>
        <w:t xml:space="preserve"> προστίμων που προέκυψαν από κάθε αισθητήρα-κάμερα στο επιλεγμένο χρονικό εύρος και στην επιλεγμένη γεωγραφική περιοχή </w:t>
      </w:r>
    </w:p>
    <w:p w14:paraId="4A455F6E" w14:textId="253603F2" w:rsidR="009934E4" w:rsidRPr="00702720" w:rsidRDefault="009934E4" w:rsidP="003A7B0C">
      <w:pPr>
        <w:pStyle w:val="a"/>
        <w:numPr>
          <w:ilvl w:val="0"/>
          <w:numId w:val="87"/>
        </w:numPr>
        <w:tabs>
          <w:tab w:val="clear" w:pos="720"/>
          <w:tab w:val="left" w:pos="1134"/>
        </w:tabs>
        <w:rPr>
          <w:rFonts w:cs="Tahoma"/>
          <w:lang w:eastAsia="en-US" w:bidi="he-IL"/>
        </w:rPr>
      </w:pPr>
      <w:r w:rsidRPr="00702720">
        <w:rPr>
          <w:rFonts w:cs="Tahoma"/>
          <w:lang w:eastAsia="en-US" w:bidi="he-IL"/>
        </w:rPr>
        <w:t>Δυνατότητα επέκτασης με νέα στατιστικά δεδομένα και δείκτες σε χαρτογραφικό υπόβαθρο στο επιλεγμένο χρονικό εύρος και στην επιλεγμένη γεωγραφική περιοχή</w:t>
      </w:r>
    </w:p>
    <w:p w14:paraId="626AE430" w14:textId="310E7451" w:rsidR="009934E4" w:rsidRPr="00702720" w:rsidRDefault="009934E4" w:rsidP="003A7B0C">
      <w:pPr>
        <w:pStyle w:val="a"/>
        <w:numPr>
          <w:ilvl w:val="0"/>
          <w:numId w:val="87"/>
        </w:numPr>
        <w:rPr>
          <w:rFonts w:cs="Tahoma"/>
          <w:lang w:eastAsia="en-US" w:bidi="he-IL"/>
        </w:rPr>
      </w:pPr>
      <w:r w:rsidRPr="00702720">
        <w:rPr>
          <w:rFonts w:cs="Tahoma"/>
          <w:lang w:eastAsia="en-US" w:bidi="he-IL"/>
        </w:rPr>
        <w:t>Δυνατότητα εξαγωγής υποσυνόλου ή όλων των παραπάνω στατιστικών υπό τη μορφή PDF για παραγωγή αναφορών</w:t>
      </w:r>
    </w:p>
    <w:p w14:paraId="0B9F836A" w14:textId="4473AB2B" w:rsidR="00970FDE" w:rsidRPr="00702720" w:rsidRDefault="009934E4" w:rsidP="003A7B0C">
      <w:pPr>
        <w:pStyle w:val="a"/>
        <w:numPr>
          <w:ilvl w:val="0"/>
          <w:numId w:val="87"/>
        </w:numPr>
        <w:rPr>
          <w:rFonts w:cs="Tahoma"/>
          <w:lang w:eastAsia="en-US" w:bidi="he-IL"/>
        </w:rPr>
      </w:pPr>
      <w:r w:rsidRPr="00702720">
        <w:rPr>
          <w:rFonts w:cs="Tahoma"/>
          <w:lang w:eastAsia="en-US" w:bidi="he-IL"/>
        </w:rPr>
        <w:t>Δυνατότητα εξαγωγής πρωτογενών δεδομένων ελέγχων και προστίμων σε αρχεία υπολογιστικού φύλλου (τύπου CSV, XLS) για επεξεργασία σε τρίτα συστήματα</w:t>
      </w:r>
    </w:p>
    <w:p w14:paraId="52A4DCDB" w14:textId="295AA136" w:rsidR="00970FDE" w:rsidRPr="00702720" w:rsidRDefault="00970FDE" w:rsidP="00D735C7">
      <w:pPr>
        <w:pStyle w:val="AppendixHeading5"/>
      </w:pPr>
      <w:r w:rsidRPr="00702720">
        <w:t xml:space="preserve">Υποσύστημα  διαχείρισης παραβάσεων &amp; προστίμων </w:t>
      </w:r>
    </w:p>
    <w:p w14:paraId="65794478" w14:textId="77777777" w:rsidR="00CF137B" w:rsidRPr="00702720" w:rsidRDefault="00CF137B" w:rsidP="00CF137B">
      <w:pPr>
        <w:rPr>
          <w:rFonts w:cs="Tahoma"/>
        </w:rPr>
      </w:pPr>
      <w:r w:rsidRPr="00702720">
        <w:rPr>
          <w:rFonts w:cs="Tahoma"/>
        </w:rPr>
        <w:t xml:space="preserve">Το υποσύστημα αυτό αποτελεί τον κεντρικό μηχανισμό ανάλυσης και ελέγχου των προστίμων που επιβάλλονται από όλες τις υποστηριζόμενες </w:t>
      </w:r>
      <w:proofErr w:type="spellStart"/>
      <w:r w:rsidRPr="00702720">
        <w:rPr>
          <w:rFonts w:cs="Tahoma"/>
        </w:rPr>
        <w:t>διεπαφές</w:t>
      </w:r>
      <w:proofErr w:type="spellEnd"/>
      <w:r w:rsidRPr="00702720">
        <w:rPr>
          <w:rFonts w:cs="Tahoma"/>
        </w:rPr>
        <w:t xml:space="preserve">. Θα πρέπει να λειτουργεί σε πραγματικό χρόνο επιτρέποντας την άμεση προβολή και διαχείριση όλων των προστίμων και παραβάσεων που καταχωρούνται στο υποσύστημα από τις διαφορετικές πηγές. </w:t>
      </w:r>
    </w:p>
    <w:p w14:paraId="7844AAFF" w14:textId="77777777" w:rsidR="00CF137B" w:rsidRPr="00702720" w:rsidRDefault="00CF137B" w:rsidP="00CF137B">
      <w:pPr>
        <w:rPr>
          <w:rFonts w:cs="Tahoma"/>
        </w:rPr>
      </w:pPr>
      <w:r w:rsidRPr="00702720">
        <w:rPr>
          <w:rFonts w:cs="Tahoma"/>
        </w:rPr>
        <w:t>Οι πηγές καταχώρησης (</w:t>
      </w:r>
      <w:proofErr w:type="spellStart"/>
      <w:r w:rsidRPr="00702720">
        <w:rPr>
          <w:rFonts w:cs="Tahoma"/>
        </w:rPr>
        <w:t>διεπαφές</w:t>
      </w:r>
      <w:proofErr w:type="spellEnd"/>
      <w:r w:rsidRPr="00702720">
        <w:rPr>
          <w:rFonts w:cs="Tahoma"/>
        </w:rPr>
        <w:t>) των προστίμων και παραβάσεων είναι:</w:t>
      </w:r>
    </w:p>
    <w:p w14:paraId="7D60FF0E" w14:textId="77777777" w:rsidR="00CF137B" w:rsidRPr="00702720" w:rsidRDefault="00CF137B" w:rsidP="003A7B0C">
      <w:pPr>
        <w:numPr>
          <w:ilvl w:val="0"/>
          <w:numId w:val="90"/>
        </w:numPr>
        <w:tabs>
          <w:tab w:val="clear" w:pos="0"/>
          <w:tab w:val="clear" w:pos="709"/>
          <w:tab w:val="clear" w:pos="1134"/>
        </w:tabs>
        <w:suppressAutoHyphens w:val="0"/>
        <w:rPr>
          <w:rFonts w:cs="Tahoma"/>
        </w:rPr>
      </w:pPr>
      <w:r w:rsidRPr="00702720">
        <w:rPr>
          <w:rFonts w:cs="Tahoma"/>
        </w:rPr>
        <w:t xml:space="preserve">Φορητές συσκευές αστυνομικών: Οι αστυνομικοί στο πεδίο είναι εφοδιασμένοι με κινητές συσκευές και ειδική ενσωματωμένη εφαρμογή/υποσύστημα που επιτρέπει τον ηλεκτρονικό έλεγχο ενός οχήματος και την έκδοση ενός προστίμου το οποίο καταγράφεται αυτόματα και σε πραγματικό χρόνο στο υποσύστημα διαχείρισης. Αυτή η </w:t>
      </w:r>
      <w:proofErr w:type="spellStart"/>
      <w:r w:rsidRPr="00702720">
        <w:rPr>
          <w:rFonts w:cs="Tahoma"/>
        </w:rPr>
        <w:t>διεπαφή</w:t>
      </w:r>
      <w:proofErr w:type="spellEnd"/>
      <w:r w:rsidRPr="00702720">
        <w:rPr>
          <w:rFonts w:cs="Tahoma"/>
        </w:rPr>
        <w:t xml:space="preserve"> περιγράφεται αναλυτικά στην παράγραφο 2.2.</w:t>
      </w:r>
    </w:p>
    <w:p w14:paraId="0D25B732" w14:textId="77777777" w:rsidR="00CF137B" w:rsidRPr="00702720" w:rsidRDefault="00CF137B" w:rsidP="003A7B0C">
      <w:pPr>
        <w:numPr>
          <w:ilvl w:val="0"/>
          <w:numId w:val="90"/>
        </w:numPr>
        <w:tabs>
          <w:tab w:val="clear" w:pos="0"/>
          <w:tab w:val="clear" w:pos="709"/>
          <w:tab w:val="clear" w:pos="1134"/>
        </w:tabs>
        <w:suppressAutoHyphens w:val="0"/>
        <w:rPr>
          <w:rFonts w:cs="Tahoma"/>
        </w:rPr>
      </w:pPr>
      <w:r w:rsidRPr="00702720">
        <w:rPr>
          <w:rFonts w:cs="Tahoma"/>
        </w:rPr>
        <w:t xml:space="preserve">Χειροκίνητη καταχώρηση: Το υποσύστημα θα επιτρέπει την χειροκίνητη εισαγωγή ενός προστίμου από τον αρμόδιο χειριστή του διαχειριστικού υποσυστήματος μέσω ειδικής ψηφιακής φόρμας με προκαθορισμένα πεδία και αυτοματοποιημένους ελέγχους ορθότητας εισαγωγής δεδομένων. </w:t>
      </w:r>
    </w:p>
    <w:p w14:paraId="7AF1BD6C" w14:textId="77777777" w:rsidR="00CF137B" w:rsidRPr="00702720" w:rsidRDefault="00CF137B" w:rsidP="003A7B0C">
      <w:pPr>
        <w:numPr>
          <w:ilvl w:val="0"/>
          <w:numId w:val="90"/>
        </w:numPr>
        <w:tabs>
          <w:tab w:val="clear" w:pos="0"/>
          <w:tab w:val="clear" w:pos="709"/>
          <w:tab w:val="clear" w:pos="1134"/>
        </w:tabs>
        <w:suppressAutoHyphens w:val="0"/>
        <w:rPr>
          <w:rFonts w:cs="Tahoma"/>
        </w:rPr>
      </w:pPr>
      <w:r w:rsidRPr="00702720">
        <w:rPr>
          <w:rFonts w:cs="Tahoma"/>
        </w:rPr>
        <w:t>Οπτικοί αισθητήρες (κάμερες): οι παραβάσεις που εντοπίζονται από τα συνδεδεμένα συστήματα οπτικής επιτήρησης εισάγονται αυτόματα στο σύστημα για οριστικό έλεγχο από τον αρμόδιο χειριστή και ακολούθως την τυχόν έκδοση του σχετικού προστίμου.</w:t>
      </w:r>
    </w:p>
    <w:p w14:paraId="26FCC448" w14:textId="77777777" w:rsidR="00CF137B" w:rsidRPr="00702720" w:rsidRDefault="00CF137B" w:rsidP="00CF137B">
      <w:pPr>
        <w:rPr>
          <w:rFonts w:cs="Tahoma"/>
        </w:rPr>
      </w:pPr>
      <w:r w:rsidRPr="00702720">
        <w:rPr>
          <w:rFonts w:cs="Tahoma"/>
        </w:rPr>
        <w:t xml:space="preserve">Για την ορθή και δυναμική λειτουργία της έκδοσης προστίμων από οποιαδήποτε </w:t>
      </w:r>
      <w:proofErr w:type="spellStart"/>
      <w:r w:rsidRPr="00702720">
        <w:rPr>
          <w:rFonts w:cs="Tahoma"/>
        </w:rPr>
        <w:t>διεπαφή</w:t>
      </w:r>
      <w:proofErr w:type="spellEnd"/>
      <w:r w:rsidRPr="00702720">
        <w:rPr>
          <w:rFonts w:cs="Tahoma"/>
        </w:rPr>
        <w:t xml:space="preserve"> το υποσύστημα θα περιλαμβάνει ειδική λειτουργία που θα επιτρέπει την εισαγωγή νέων τύπων και κατηγοριών παραβάσεων και προστίμων του Κώδικα Οδικής Κυκλοφορίας (Κ.Ο.Κ.) σύμφωνα με τις εκάστοτε ισχύουσες νομοθετικές διατάξεις. Αυτές οι κατηγορίες θα είναι έπειτα διαθέσιμες σε όλες τις </w:t>
      </w:r>
      <w:proofErr w:type="spellStart"/>
      <w:r w:rsidRPr="00702720">
        <w:rPr>
          <w:rFonts w:cs="Tahoma"/>
        </w:rPr>
        <w:t>διεπαφές</w:t>
      </w:r>
      <w:proofErr w:type="spellEnd"/>
      <w:r w:rsidRPr="00702720">
        <w:rPr>
          <w:rFonts w:cs="Tahoma"/>
        </w:rPr>
        <w:t>.</w:t>
      </w:r>
    </w:p>
    <w:p w14:paraId="4A02D54C" w14:textId="77777777" w:rsidR="00CF137B" w:rsidRPr="00702720" w:rsidRDefault="00CF137B" w:rsidP="00CF137B">
      <w:pPr>
        <w:rPr>
          <w:rFonts w:cs="Tahoma"/>
        </w:rPr>
      </w:pPr>
      <w:r w:rsidRPr="00702720">
        <w:rPr>
          <w:rFonts w:cs="Tahoma"/>
        </w:rPr>
        <w:t xml:space="preserve">Η προβολή των προστίμων από κάθε </w:t>
      </w:r>
      <w:proofErr w:type="spellStart"/>
      <w:r w:rsidRPr="00702720">
        <w:rPr>
          <w:rFonts w:cs="Tahoma"/>
        </w:rPr>
        <w:t>διεπαφή</w:t>
      </w:r>
      <w:proofErr w:type="spellEnd"/>
      <w:r w:rsidRPr="00702720">
        <w:rPr>
          <w:rFonts w:cs="Tahoma"/>
        </w:rPr>
        <w:t xml:space="preserve"> θα πραγματοποιείται με χρονολογική σειρά σε ειδικό πίνακα με κατηγοριοποιημένη επισκόπηση των βασικών δεδομένων των προστίμων σε στήλες ώστε να διευκολύνεται η πλοήγηση και αναζήτηση από πλευράς χρήστη. Επιπλέον, ο χρήστης θα πρέπει να έχει τη δυνατότητα επιλογής πλήθους εγγραφών που προβάλλονται στον πίνακα καθώς και ταξινόμησης ανά χρονολογική σειρά. </w:t>
      </w:r>
    </w:p>
    <w:p w14:paraId="69BDA7F6" w14:textId="77777777" w:rsidR="00CF137B" w:rsidRPr="00702720" w:rsidRDefault="00CF137B" w:rsidP="00CF137B">
      <w:pPr>
        <w:rPr>
          <w:rFonts w:cs="Tahoma"/>
        </w:rPr>
      </w:pPr>
      <w:r w:rsidRPr="00702720">
        <w:rPr>
          <w:rFonts w:cs="Tahoma"/>
        </w:rPr>
        <w:t>Ειδικά κριτήρια αναζήτησης θα επιτρέπουν την συνδυαστική αναζήτηση ενός προστίμου από αυτό τον πίνακα. Ενδεικτικά και όχι περιοριστικά, τα κριτήρια αναζήτησης είναι:</w:t>
      </w:r>
    </w:p>
    <w:p w14:paraId="2BE18307"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Ημερομηνία / εύρος χρονικής αναζήτησης (από-έως)</w:t>
      </w:r>
    </w:p>
    <w:p w14:paraId="056C6449"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Μοναδικός Αριθμός Προστίμου</w:t>
      </w:r>
    </w:p>
    <w:p w14:paraId="2A4FF599"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Αριθμός Κυκλοφορίας</w:t>
      </w:r>
    </w:p>
    <w:p w14:paraId="588DC772"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Αστυνομικός επιβολής</w:t>
      </w:r>
    </w:p>
    <w:p w14:paraId="52294A96"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lastRenderedPageBreak/>
        <w:t>Διεύθυνση επιβολής</w:t>
      </w:r>
    </w:p>
    <w:p w14:paraId="151F4518"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Τμήμα/Διεύθυνση Τροχαίας</w:t>
      </w:r>
    </w:p>
    <w:p w14:paraId="6BAA7312"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Τύπος και Κατηγορία προστίμου</w:t>
      </w:r>
    </w:p>
    <w:p w14:paraId="050D7314"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proofErr w:type="spellStart"/>
      <w:r w:rsidRPr="00702720">
        <w:rPr>
          <w:rFonts w:cs="Tahoma"/>
        </w:rPr>
        <w:t>Διεπαφή</w:t>
      </w:r>
      <w:proofErr w:type="spellEnd"/>
      <w:r w:rsidRPr="00702720">
        <w:rPr>
          <w:rFonts w:cs="Tahoma"/>
        </w:rPr>
        <w:t xml:space="preserve"> δημιουργίας προστίμου</w:t>
      </w:r>
    </w:p>
    <w:p w14:paraId="70046B5A"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ΑΦΜ ιδιοκτήτη οχήματος</w:t>
      </w:r>
    </w:p>
    <w:p w14:paraId="74975886"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Αριθμός χειρόγραφου προστίμου</w:t>
      </w:r>
    </w:p>
    <w:p w14:paraId="6D2BFE32" w14:textId="77777777" w:rsidR="00CF137B" w:rsidRPr="00702720" w:rsidRDefault="00CF137B" w:rsidP="00CF137B">
      <w:pPr>
        <w:rPr>
          <w:rFonts w:cs="Tahoma"/>
        </w:rPr>
      </w:pPr>
      <w:r w:rsidRPr="00702720">
        <w:rPr>
          <w:rFonts w:cs="Tahoma"/>
        </w:rPr>
        <w:t>Το υποσύστημα θα επιτρέπει την εκτύπωση και εξαγωγή των δεδομένων του φιλτραρισμένου πίνακα σε μορφές αρχείων τύπου υπολογιστικού φύλλου (όπως CSV, XLS) και PDF.</w:t>
      </w:r>
    </w:p>
    <w:p w14:paraId="4BC3A532" w14:textId="77777777" w:rsidR="00CF137B" w:rsidRPr="00702720" w:rsidRDefault="00CF137B" w:rsidP="00CF137B">
      <w:pPr>
        <w:rPr>
          <w:rFonts w:cs="Tahoma"/>
        </w:rPr>
      </w:pPr>
      <w:r w:rsidRPr="00702720">
        <w:rPr>
          <w:rFonts w:cs="Tahoma"/>
        </w:rPr>
        <w:t>Επιλέγοντας την επεξεργασία ενός προστίμου θα δίνονται ενδεικτικά οι εξής δυνατότητες:</w:t>
      </w:r>
    </w:p>
    <w:p w14:paraId="2BA551B2"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 xml:space="preserve">Επισκόπηση βασικών δεδομένων του προστίμου όπως: </w:t>
      </w:r>
    </w:p>
    <w:p w14:paraId="003BEE0A" w14:textId="77777777" w:rsidR="00CF137B" w:rsidRPr="00702720" w:rsidRDefault="00CF137B" w:rsidP="003A7B0C">
      <w:pPr>
        <w:numPr>
          <w:ilvl w:val="1"/>
          <w:numId w:val="91"/>
        </w:numPr>
        <w:tabs>
          <w:tab w:val="clear" w:pos="0"/>
          <w:tab w:val="clear" w:pos="709"/>
          <w:tab w:val="clear" w:pos="1134"/>
        </w:tabs>
        <w:suppressAutoHyphens w:val="0"/>
        <w:spacing w:after="0" w:line="256" w:lineRule="auto"/>
        <w:rPr>
          <w:rFonts w:cs="Tahoma"/>
        </w:rPr>
      </w:pPr>
      <w:r w:rsidRPr="00702720">
        <w:rPr>
          <w:rFonts w:cs="Tahoma"/>
        </w:rPr>
        <w:t xml:space="preserve">μοναδικός αριθμός, </w:t>
      </w:r>
    </w:p>
    <w:p w14:paraId="162796FB" w14:textId="77777777" w:rsidR="00CF137B" w:rsidRPr="00702720" w:rsidRDefault="00CF137B" w:rsidP="003A7B0C">
      <w:pPr>
        <w:numPr>
          <w:ilvl w:val="1"/>
          <w:numId w:val="91"/>
        </w:numPr>
        <w:tabs>
          <w:tab w:val="clear" w:pos="0"/>
          <w:tab w:val="clear" w:pos="709"/>
          <w:tab w:val="clear" w:pos="1134"/>
        </w:tabs>
        <w:suppressAutoHyphens w:val="0"/>
        <w:spacing w:after="0" w:line="256" w:lineRule="auto"/>
        <w:rPr>
          <w:rFonts w:cs="Tahoma"/>
        </w:rPr>
      </w:pPr>
      <w:r w:rsidRPr="00702720">
        <w:rPr>
          <w:rFonts w:cs="Tahoma"/>
        </w:rPr>
        <w:t xml:space="preserve">ημερομηνία, </w:t>
      </w:r>
    </w:p>
    <w:p w14:paraId="07D7C825" w14:textId="77777777" w:rsidR="00CF137B" w:rsidRPr="00702720" w:rsidRDefault="00CF137B" w:rsidP="003A7B0C">
      <w:pPr>
        <w:numPr>
          <w:ilvl w:val="1"/>
          <w:numId w:val="91"/>
        </w:numPr>
        <w:tabs>
          <w:tab w:val="clear" w:pos="0"/>
          <w:tab w:val="clear" w:pos="709"/>
          <w:tab w:val="clear" w:pos="1134"/>
        </w:tabs>
        <w:suppressAutoHyphens w:val="0"/>
        <w:spacing w:after="0" w:line="256" w:lineRule="auto"/>
        <w:rPr>
          <w:rFonts w:cs="Tahoma"/>
        </w:rPr>
      </w:pPr>
      <w:r w:rsidRPr="00702720">
        <w:rPr>
          <w:rFonts w:cs="Tahoma"/>
        </w:rPr>
        <w:t xml:space="preserve">αστυνομικός που το βεβαίωσε, </w:t>
      </w:r>
    </w:p>
    <w:p w14:paraId="7C25F4AF" w14:textId="77777777" w:rsidR="00CF137B" w:rsidRPr="00702720" w:rsidRDefault="00CF137B" w:rsidP="003A7B0C">
      <w:pPr>
        <w:numPr>
          <w:ilvl w:val="1"/>
          <w:numId w:val="91"/>
        </w:numPr>
        <w:tabs>
          <w:tab w:val="clear" w:pos="0"/>
          <w:tab w:val="clear" w:pos="709"/>
          <w:tab w:val="clear" w:pos="1134"/>
        </w:tabs>
        <w:suppressAutoHyphens w:val="0"/>
        <w:spacing w:after="0" w:line="256" w:lineRule="auto"/>
        <w:rPr>
          <w:rFonts w:cs="Tahoma"/>
        </w:rPr>
      </w:pPr>
      <w:r w:rsidRPr="00702720">
        <w:rPr>
          <w:rFonts w:cs="Tahoma"/>
        </w:rPr>
        <w:t xml:space="preserve">αριθμός κυκλοφορίας οχήματος, </w:t>
      </w:r>
    </w:p>
    <w:p w14:paraId="5728C747" w14:textId="77777777" w:rsidR="00CF137B" w:rsidRPr="00702720" w:rsidRDefault="00CF137B" w:rsidP="003A7B0C">
      <w:pPr>
        <w:numPr>
          <w:ilvl w:val="1"/>
          <w:numId w:val="91"/>
        </w:numPr>
        <w:tabs>
          <w:tab w:val="clear" w:pos="0"/>
          <w:tab w:val="clear" w:pos="709"/>
          <w:tab w:val="clear" w:pos="1134"/>
        </w:tabs>
        <w:suppressAutoHyphens w:val="0"/>
        <w:spacing w:after="0" w:line="256" w:lineRule="auto"/>
        <w:rPr>
          <w:rFonts w:cs="Tahoma"/>
        </w:rPr>
      </w:pPr>
      <w:r w:rsidRPr="00702720">
        <w:rPr>
          <w:rFonts w:cs="Tahoma"/>
        </w:rPr>
        <w:t xml:space="preserve">διεύθυνση παράβασης, </w:t>
      </w:r>
    </w:p>
    <w:p w14:paraId="5271DBD0" w14:textId="77777777" w:rsidR="00CF137B" w:rsidRPr="00702720" w:rsidRDefault="00CF137B" w:rsidP="003A7B0C">
      <w:pPr>
        <w:numPr>
          <w:ilvl w:val="1"/>
          <w:numId w:val="91"/>
        </w:numPr>
        <w:tabs>
          <w:tab w:val="clear" w:pos="0"/>
          <w:tab w:val="clear" w:pos="709"/>
          <w:tab w:val="clear" w:pos="1134"/>
        </w:tabs>
        <w:suppressAutoHyphens w:val="0"/>
        <w:spacing w:after="0" w:line="256" w:lineRule="auto"/>
        <w:rPr>
          <w:rFonts w:cs="Tahoma"/>
        </w:rPr>
      </w:pPr>
      <w:r w:rsidRPr="00702720">
        <w:rPr>
          <w:rFonts w:cs="Tahoma"/>
        </w:rPr>
        <w:t xml:space="preserve">μάρκα οχήματος, </w:t>
      </w:r>
    </w:p>
    <w:p w14:paraId="750A9F6A" w14:textId="77777777" w:rsidR="00CF137B" w:rsidRPr="00702720" w:rsidRDefault="00CF137B" w:rsidP="003A7B0C">
      <w:pPr>
        <w:numPr>
          <w:ilvl w:val="1"/>
          <w:numId w:val="91"/>
        </w:numPr>
        <w:tabs>
          <w:tab w:val="clear" w:pos="0"/>
          <w:tab w:val="clear" w:pos="709"/>
          <w:tab w:val="clear" w:pos="1134"/>
        </w:tabs>
        <w:suppressAutoHyphens w:val="0"/>
        <w:spacing w:after="0" w:line="256" w:lineRule="auto"/>
        <w:rPr>
          <w:rFonts w:cs="Tahoma"/>
        </w:rPr>
      </w:pPr>
      <w:r w:rsidRPr="00702720">
        <w:rPr>
          <w:rFonts w:cs="Tahoma"/>
        </w:rPr>
        <w:t xml:space="preserve">τύπος οχήματος, </w:t>
      </w:r>
    </w:p>
    <w:p w14:paraId="33929214" w14:textId="77777777" w:rsidR="00CF137B" w:rsidRPr="00702720" w:rsidRDefault="00CF137B" w:rsidP="003A7B0C">
      <w:pPr>
        <w:numPr>
          <w:ilvl w:val="1"/>
          <w:numId w:val="91"/>
        </w:numPr>
        <w:tabs>
          <w:tab w:val="clear" w:pos="0"/>
          <w:tab w:val="clear" w:pos="709"/>
          <w:tab w:val="clear" w:pos="1134"/>
        </w:tabs>
        <w:suppressAutoHyphens w:val="0"/>
        <w:spacing w:after="0" w:line="256" w:lineRule="auto"/>
        <w:rPr>
          <w:rFonts w:cs="Tahoma"/>
        </w:rPr>
      </w:pPr>
      <w:r w:rsidRPr="00702720">
        <w:rPr>
          <w:rFonts w:cs="Tahoma"/>
        </w:rPr>
        <w:t xml:space="preserve">χρώμα οχήματος, </w:t>
      </w:r>
    </w:p>
    <w:p w14:paraId="18FAEAC0" w14:textId="77777777" w:rsidR="00CF137B" w:rsidRPr="00702720" w:rsidRDefault="00CF137B" w:rsidP="003A7B0C">
      <w:pPr>
        <w:numPr>
          <w:ilvl w:val="1"/>
          <w:numId w:val="91"/>
        </w:numPr>
        <w:tabs>
          <w:tab w:val="clear" w:pos="0"/>
          <w:tab w:val="clear" w:pos="709"/>
          <w:tab w:val="clear" w:pos="1134"/>
        </w:tabs>
        <w:suppressAutoHyphens w:val="0"/>
        <w:spacing w:after="0" w:line="256" w:lineRule="auto"/>
        <w:rPr>
          <w:rFonts w:cs="Tahoma"/>
        </w:rPr>
      </w:pPr>
      <w:r w:rsidRPr="00702720">
        <w:rPr>
          <w:rFonts w:cs="Tahoma"/>
        </w:rPr>
        <w:t xml:space="preserve">ποσό προστίμου, </w:t>
      </w:r>
    </w:p>
    <w:p w14:paraId="6D0C8749" w14:textId="77777777" w:rsidR="00CF137B" w:rsidRPr="00702720" w:rsidRDefault="00CF137B" w:rsidP="003A7B0C">
      <w:pPr>
        <w:numPr>
          <w:ilvl w:val="1"/>
          <w:numId w:val="91"/>
        </w:numPr>
        <w:tabs>
          <w:tab w:val="clear" w:pos="0"/>
          <w:tab w:val="clear" w:pos="709"/>
          <w:tab w:val="clear" w:pos="1134"/>
        </w:tabs>
        <w:suppressAutoHyphens w:val="0"/>
        <w:spacing w:after="0" w:line="256" w:lineRule="auto"/>
        <w:rPr>
          <w:rFonts w:cs="Tahoma"/>
        </w:rPr>
      </w:pPr>
      <w:r w:rsidRPr="00702720">
        <w:rPr>
          <w:rFonts w:cs="Tahoma"/>
        </w:rPr>
        <w:t xml:space="preserve">τύπος/κατηγορία παράβασης κ.α. </w:t>
      </w:r>
    </w:p>
    <w:p w14:paraId="14AEFCEC"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Επισκόπηση συνοδευτικού αποδεικτικού υλικού (</w:t>
      </w:r>
      <w:proofErr w:type="spellStart"/>
      <w:r w:rsidRPr="00702720">
        <w:rPr>
          <w:rFonts w:cs="Tahoma"/>
        </w:rPr>
        <w:t>π.χ.εικόνες</w:t>
      </w:r>
      <w:proofErr w:type="spellEnd"/>
      <w:r w:rsidRPr="00702720">
        <w:rPr>
          <w:rFonts w:cs="Tahoma"/>
        </w:rPr>
        <w:t>, βίντεο)</w:t>
      </w:r>
    </w:p>
    <w:p w14:paraId="1829B7E3"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‘Κατέβασμα” του προστίμου σε μορφή PDF</w:t>
      </w:r>
    </w:p>
    <w:p w14:paraId="13804441"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Δημιουργία ένστασης για το συγκεκριμένο πρόστιμο</w:t>
      </w:r>
    </w:p>
    <w:p w14:paraId="3AC71B59"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Επεξεργασία του προστίμου σε περίπτωση λάθους</w:t>
      </w:r>
    </w:p>
    <w:p w14:paraId="037105D8" w14:textId="77777777" w:rsidR="00CF137B" w:rsidRPr="00702720" w:rsidRDefault="00CF137B" w:rsidP="00CF137B">
      <w:pPr>
        <w:rPr>
          <w:rFonts w:cs="Tahoma"/>
        </w:rPr>
      </w:pPr>
      <w:r w:rsidRPr="00702720">
        <w:rPr>
          <w:rFonts w:cs="Tahoma"/>
        </w:rPr>
        <w:t xml:space="preserve">Για κάθε πρόστιμο θα πρέπει να διατηρείται πλήρες ιστορικό ενεργειών ώστε να είναι εφικτή η ιχνηλασιμότητα του και να διασφαλίζεται η διαφάνεια και η δυνατότητα επαναφοράς ή ελέγχου των δεδομένων. Αυτό περιλαμβάνει ενδεικτικά: </w:t>
      </w:r>
    </w:p>
    <w:p w14:paraId="21F9E126"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Την αρχική καταχώρηση του προστίμου</w:t>
      </w:r>
    </w:p>
    <w:p w14:paraId="0A3F32B1"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Τυχόν διορθώσεις , τροποποιήσεις, ακυρώσεις</w:t>
      </w:r>
    </w:p>
    <w:p w14:paraId="35887982"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Ενέργειες που αφορούν την πληρωμή του</w:t>
      </w:r>
    </w:p>
    <w:p w14:paraId="4FAA3576"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Πρόσβαση χρηστών και ενέργειες που πραγματοποιούνται από κάθε χρήστη.</w:t>
      </w:r>
    </w:p>
    <w:p w14:paraId="4FD1C369" w14:textId="77777777" w:rsidR="00CF137B" w:rsidRPr="00702720" w:rsidRDefault="00CF137B" w:rsidP="00CF137B">
      <w:pPr>
        <w:rPr>
          <w:rFonts w:cs="Tahoma"/>
        </w:rPr>
      </w:pPr>
      <w:r w:rsidRPr="00702720">
        <w:rPr>
          <w:rFonts w:cs="Tahoma"/>
        </w:rPr>
        <w:t>Το υποσύστημα θα επιτρέπει την χειροκίνητη δημιουργία ενός προστίμου επιτρέποντας στον διαχειριστή να προσθέσει ενδεικτικά τα εξής στοιχεία:</w:t>
      </w:r>
    </w:p>
    <w:p w14:paraId="3D42814A"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 xml:space="preserve">ημερομηνία, </w:t>
      </w:r>
    </w:p>
    <w:p w14:paraId="3B66CE2C"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 xml:space="preserve">αστυνομικός που το βεβαίωσε, </w:t>
      </w:r>
    </w:p>
    <w:p w14:paraId="7200431A"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 xml:space="preserve">αριθμός κυκλοφορίας οχήματος, </w:t>
      </w:r>
    </w:p>
    <w:p w14:paraId="0F1B237A"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 xml:space="preserve">διεύθυνση παράβασης, </w:t>
      </w:r>
    </w:p>
    <w:p w14:paraId="1F2CA982"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 xml:space="preserve">μάρκα οχήματος, </w:t>
      </w:r>
    </w:p>
    <w:p w14:paraId="0F6F9DD2"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 xml:space="preserve">τύπος οχήματος, </w:t>
      </w:r>
    </w:p>
    <w:p w14:paraId="4806409A"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χρώμα οχήματος,</w:t>
      </w:r>
    </w:p>
    <w:p w14:paraId="32E94071"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lastRenderedPageBreak/>
        <w:t xml:space="preserve">ποσό προστίμου, </w:t>
      </w:r>
    </w:p>
    <w:p w14:paraId="395A097D" w14:textId="77777777" w:rsidR="00CF137B" w:rsidRPr="00702720" w:rsidRDefault="00CF137B" w:rsidP="003A7B0C">
      <w:pPr>
        <w:numPr>
          <w:ilvl w:val="0"/>
          <w:numId w:val="89"/>
        </w:numPr>
        <w:tabs>
          <w:tab w:val="clear" w:pos="0"/>
          <w:tab w:val="clear" w:pos="709"/>
          <w:tab w:val="clear" w:pos="1134"/>
        </w:tabs>
        <w:suppressAutoHyphens w:val="0"/>
        <w:ind w:left="714" w:hanging="357"/>
        <w:rPr>
          <w:rFonts w:cs="Tahoma"/>
        </w:rPr>
      </w:pPr>
      <w:r w:rsidRPr="00702720">
        <w:rPr>
          <w:rFonts w:cs="Tahoma"/>
        </w:rPr>
        <w:t xml:space="preserve">τύπος/κατηγορία παράβασης κ.α. </w:t>
      </w:r>
    </w:p>
    <w:p w14:paraId="03B7D5BE" w14:textId="783D5F2D" w:rsidR="00970FDE" w:rsidRPr="00702720" w:rsidRDefault="00970FDE" w:rsidP="00970FDE">
      <w:pPr>
        <w:rPr>
          <w:rFonts w:cs="Tahoma"/>
          <w:lang w:eastAsia="en-US" w:bidi="he-IL"/>
        </w:rPr>
      </w:pPr>
      <w:r w:rsidRPr="00702720">
        <w:rPr>
          <w:rFonts w:cs="Tahoma"/>
          <w:lang w:eastAsia="en-US" w:bidi="he-IL"/>
        </w:rPr>
        <w:t>.</w:t>
      </w:r>
    </w:p>
    <w:p w14:paraId="22656DFF" w14:textId="531A9954" w:rsidR="00970FDE" w:rsidRPr="00702720" w:rsidRDefault="00970FDE" w:rsidP="00D735C7">
      <w:pPr>
        <w:pStyle w:val="AppendixHeading5"/>
      </w:pPr>
      <w:r w:rsidRPr="00702720">
        <w:t>Υποσύστημα επεξεργασίας δεδομένων οπτικών αισθητήρων-καμερών</w:t>
      </w:r>
    </w:p>
    <w:p w14:paraId="56565815" w14:textId="77777777" w:rsidR="00FE654F" w:rsidRPr="00702720" w:rsidRDefault="00FE654F" w:rsidP="00FE654F">
      <w:pPr>
        <w:rPr>
          <w:rFonts w:cs="Tahoma"/>
        </w:rPr>
      </w:pPr>
      <w:r w:rsidRPr="00702720">
        <w:rPr>
          <w:rFonts w:cs="Tahoma"/>
        </w:rPr>
        <w:t>Το ειδικό υποσύστημα επεξεργασίας δεδομένων οπτικών αισθητήρων αποτελεί έναν εξειδικευμένο μηχανισμό συλλογής, αλγοριθμικής ανάλυσης και επεξεργασίας των δεδομένων που προέρχονται από συστήματα οπτικής επιτήρησης (κάμερες). Πρόκειται ουσιαστικά για ένα ενδιάμεσο στάδιο μεταξύ των οπτικών αισθητήρων και της μετατροπής ενός συμβάντος που καταγράφηκε από τους οπτικούς αισθητήρες σε καταγεγραμμένη παράβαση. Ένεκα συντόμευσης από εδώ και στο εξής αναφέρεται ένα τέτοιο γεγονός ως “υποψήφια” παράβαση.</w:t>
      </w:r>
    </w:p>
    <w:p w14:paraId="497E112B" w14:textId="77777777" w:rsidR="00FE654F" w:rsidRPr="00702720" w:rsidRDefault="00FE654F" w:rsidP="00FE654F">
      <w:pPr>
        <w:rPr>
          <w:rFonts w:cs="Tahoma"/>
        </w:rPr>
      </w:pPr>
      <w:r w:rsidRPr="00702720">
        <w:rPr>
          <w:rFonts w:cs="Tahoma"/>
        </w:rPr>
        <w:t xml:space="preserve">Ο σχεδιασμός του υποσυστήματος βασίζεται στην ανάγκη για αυτοματοποιημένη, αξιόπιστη και σύννομη διαχείριση των καταγεγραμμένων στοιχείων μιας παράβασης που έχει εντοπιστεί από τα συστήματα οπτικής επιτήρησης, εξασφαλίζοντας τη συμμόρφωση με τον Γενικό Κανονισμό για την Προστασία Δεδομένων (ΓΚΠΔ) και την ισχύουσα νομοθεσία περί προσωπικών δεδομένων. </w:t>
      </w:r>
    </w:p>
    <w:p w14:paraId="04657BE9" w14:textId="77777777" w:rsidR="00FE654F" w:rsidRPr="00702720" w:rsidRDefault="00FE654F" w:rsidP="00FE654F">
      <w:pPr>
        <w:rPr>
          <w:rFonts w:cs="Tahoma"/>
        </w:rPr>
      </w:pPr>
      <w:r w:rsidRPr="00702720">
        <w:rPr>
          <w:rFonts w:cs="Tahoma"/>
        </w:rPr>
        <w:t xml:space="preserve">Τα δεδομένα των οπτικών αισθητήρων περιλαμβάνουν αρχεία εικόνας και βίντεο καθώς και χρονικά και γεωγραφικά </w:t>
      </w:r>
      <w:proofErr w:type="spellStart"/>
      <w:r w:rsidRPr="00702720">
        <w:rPr>
          <w:rFonts w:cs="Tahoma"/>
        </w:rPr>
        <w:t>μεταδεδομένα</w:t>
      </w:r>
      <w:proofErr w:type="spellEnd"/>
      <w:r w:rsidRPr="00702720">
        <w:rPr>
          <w:rFonts w:cs="Tahoma"/>
        </w:rPr>
        <w:t>. Τα δεδομένα αυτά θα είναι διαθέσιμα στο υποσύστημα και θα επεξεργάζονται από προηγμένους αλγορίθμους ανάλυσης εικόνας και βίντεο ώστε να είναι δυνατές οι παρακάτω ενέργειες:</w:t>
      </w:r>
    </w:p>
    <w:p w14:paraId="444F5297" w14:textId="77777777" w:rsidR="00FE654F" w:rsidRPr="00702720" w:rsidRDefault="00FE654F" w:rsidP="003A7B0C">
      <w:pPr>
        <w:numPr>
          <w:ilvl w:val="0"/>
          <w:numId w:val="92"/>
        </w:numPr>
        <w:tabs>
          <w:tab w:val="clear" w:pos="0"/>
          <w:tab w:val="clear" w:pos="709"/>
          <w:tab w:val="clear" w:pos="1134"/>
        </w:tabs>
        <w:suppressAutoHyphens w:val="0"/>
        <w:ind w:left="714" w:hanging="357"/>
        <w:rPr>
          <w:rFonts w:cs="Tahoma"/>
        </w:rPr>
      </w:pPr>
      <w:r w:rsidRPr="00702720">
        <w:rPr>
          <w:rFonts w:cs="Tahoma"/>
        </w:rPr>
        <w:t>Εντοπισμός του αριθμού κυκλοφορίας, του χρώματος και άλλων κρίσιμων στοιχείων που σχετίζονται με την παράβαση</w:t>
      </w:r>
    </w:p>
    <w:p w14:paraId="3220467E" w14:textId="77777777" w:rsidR="00FE654F" w:rsidRPr="00702720" w:rsidRDefault="00FE654F" w:rsidP="003A7B0C">
      <w:pPr>
        <w:numPr>
          <w:ilvl w:val="0"/>
          <w:numId w:val="92"/>
        </w:numPr>
        <w:tabs>
          <w:tab w:val="clear" w:pos="0"/>
          <w:tab w:val="clear" w:pos="709"/>
          <w:tab w:val="clear" w:pos="1134"/>
        </w:tabs>
        <w:suppressAutoHyphens w:val="0"/>
        <w:ind w:left="714" w:hanging="357"/>
        <w:rPr>
          <w:rFonts w:cs="Tahoma"/>
        </w:rPr>
      </w:pPr>
      <w:r w:rsidRPr="00702720">
        <w:rPr>
          <w:rFonts w:cs="Tahoma"/>
        </w:rPr>
        <w:t>Αυτόματη αλλοίωση (</w:t>
      </w:r>
      <w:proofErr w:type="spellStart"/>
      <w:r w:rsidRPr="00702720">
        <w:rPr>
          <w:rFonts w:cs="Tahoma"/>
        </w:rPr>
        <w:t>blurring</w:t>
      </w:r>
      <w:proofErr w:type="spellEnd"/>
      <w:r w:rsidRPr="00702720">
        <w:rPr>
          <w:rFonts w:cs="Tahoma"/>
        </w:rPr>
        <w:t>) ευαίσθητων δεδομένων προσωπικού χαρακτήρα όπως πρόσωπα, πεζοί, οχήματα τρίτων ή αριθμοί κυκλοφορίας που δεν σχετίζονται με την καταγεγραμμένη παράβαση.</w:t>
      </w:r>
    </w:p>
    <w:p w14:paraId="1B3D2F3C" w14:textId="77777777" w:rsidR="00FE654F" w:rsidRPr="00702720" w:rsidRDefault="00FE654F" w:rsidP="003A7B0C">
      <w:pPr>
        <w:numPr>
          <w:ilvl w:val="0"/>
          <w:numId w:val="92"/>
        </w:numPr>
        <w:tabs>
          <w:tab w:val="clear" w:pos="0"/>
          <w:tab w:val="clear" w:pos="709"/>
          <w:tab w:val="clear" w:pos="1134"/>
        </w:tabs>
        <w:suppressAutoHyphens w:val="0"/>
        <w:ind w:left="714" w:hanging="357"/>
        <w:rPr>
          <w:rFonts w:cs="Tahoma"/>
        </w:rPr>
      </w:pPr>
      <w:r w:rsidRPr="00702720">
        <w:rPr>
          <w:rFonts w:cs="Tahoma"/>
        </w:rPr>
        <w:t xml:space="preserve">Διατήρηση </w:t>
      </w:r>
      <w:proofErr w:type="spellStart"/>
      <w:r w:rsidRPr="00702720">
        <w:rPr>
          <w:rFonts w:cs="Tahoma"/>
        </w:rPr>
        <w:t>μεταδεδομένων</w:t>
      </w:r>
      <w:proofErr w:type="spellEnd"/>
      <w:r w:rsidRPr="00702720">
        <w:rPr>
          <w:rFonts w:cs="Tahoma"/>
        </w:rPr>
        <w:t xml:space="preserve"> που πιστοποιούν τον χρόνο και τον τόπο της παράβασης.</w:t>
      </w:r>
    </w:p>
    <w:p w14:paraId="1549D403" w14:textId="77777777" w:rsidR="00FE654F" w:rsidRPr="00702720" w:rsidRDefault="00FE654F" w:rsidP="003A7B0C">
      <w:pPr>
        <w:numPr>
          <w:ilvl w:val="0"/>
          <w:numId w:val="92"/>
        </w:numPr>
        <w:tabs>
          <w:tab w:val="clear" w:pos="0"/>
          <w:tab w:val="clear" w:pos="709"/>
          <w:tab w:val="clear" w:pos="1134"/>
        </w:tabs>
        <w:suppressAutoHyphens w:val="0"/>
        <w:ind w:left="714" w:hanging="357"/>
        <w:rPr>
          <w:rFonts w:cs="Tahoma"/>
        </w:rPr>
      </w:pPr>
      <w:r w:rsidRPr="00702720">
        <w:rPr>
          <w:rFonts w:cs="Tahoma"/>
        </w:rPr>
        <w:t>Εφαρμογή κανόνων νομικής συμμόρφωσης για τη διατήρηση ή απόρριψη συγκεκριμένων στοιχείων βάσει της νομοθεσίας περί προσωπικών δεδομένων.</w:t>
      </w:r>
    </w:p>
    <w:p w14:paraId="4C5727F1" w14:textId="77777777" w:rsidR="00FE654F" w:rsidRPr="00702720" w:rsidRDefault="00FE654F" w:rsidP="00FE654F">
      <w:pPr>
        <w:spacing w:after="160" w:line="256" w:lineRule="auto"/>
        <w:rPr>
          <w:rFonts w:cs="Tahoma"/>
        </w:rPr>
      </w:pPr>
      <w:r w:rsidRPr="00702720">
        <w:rPr>
          <w:rFonts w:cs="Tahoma"/>
        </w:rPr>
        <w:t xml:space="preserve">Πρωτογενώς, το υποσύστημα θα τροφοδοτείται με τα δεδομένα των οπτικών αισθητήρων από το λογισμικό του </w:t>
      </w:r>
      <w:proofErr w:type="spellStart"/>
      <w:r w:rsidRPr="00702720">
        <w:rPr>
          <w:rFonts w:cs="Tahoma"/>
        </w:rPr>
        <w:t>Υποέργου</w:t>
      </w:r>
      <w:proofErr w:type="spellEnd"/>
      <w:r w:rsidRPr="00702720">
        <w:rPr>
          <w:rFonts w:cs="Tahoma"/>
        </w:rPr>
        <w:t xml:space="preserve"> 2 μέσω των κατάλληλων </w:t>
      </w:r>
      <w:proofErr w:type="spellStart"/>
      <w:r w:rsidRPr="00702720">
        <w:rPr>
          <w:rFonts w:cs="Tahoma"/>
        </w:rPr>
        <w:t>διεπαφών</w:t>
      </w:r>
      <w:proofErr w:type="spellEnd"/>
      <w:r w:rsidRPr="00702720">
        <w:rPr>
          <w:rFonts w:cs="Tahoma"/>
        </w:rPr>
        <w:t xml:space="preserve"> που θα αναπτυχθούν. Αναμένεται ότι υποσύστημα θα ενημερώνεται με ασύγχρονο τρόπο (π.χ. με τη χρήση </w:t>
      </w:r>
      <w:proofErr w:type="spellStart"/>
      <w:r w:rsidRPr="00702720">
        <w:rPr>
          <w:rFonts w:cs="Tahoma"/>
        </w:rPr>
        <w:t>webhooks</w:t>
      </w:r>
      <w:proofErr w:type="spellEnd"/>
      <w:r w:rsidRPr="00702720">
        <w:rPr>
          <w:rFonts w:cs="Tahoma"/>
        </w:rPr>
        <w:t xml:space="preserve">) για την ύπαρξη νέας υποψήφιας παράβασης όπως αυτή προκύπτει από βίντεο και εικόνες. Αυτό θα ενεργοποιεί μια νέα ροή εργασίας στο υποσύστημα: </w:t>
      </w:r>
    </w:p>
    <w:p w14:paraId="46A432E0" w14:textId="77777777" w:rsidR="00FE654F" w:rsidRPr="00702720" w:rsidRDefault="00FE654F" w:rsidP="003A7B0C">
      <w:pPr>
        <w:numPr>
          <w:ilvl w:val="0"/>
          <w:numId w:val="93"/>
        </w:numPr>
        <w:tabs>
          <w:tab w:val="clear" w:pos="0"/>
          <w:tab w:val="clear" w:pos="709"/>
          <w:tab w:val="clear" w:pos="1134"/>
        </w:tabs>
        <w:suppressAutoHyphens w:val="0"/>
        <w:rPr>
          <w:rFonts w:cs="Tahoma"/>
        </w:rPr>
      </w:pPr>
      <w:r w:rsidRPr="00702720">
        <w:rPr>
          <w:rFonts w:cs="Tahoma"/>
        </w:rPr>
        <w:t xml:space="preserve">Αποθήκευση υποψήφιας παράβασης στο υποσύστημα. Αυτό περιλαμβάνει απλά </w:t>
      </w:r>
      <w:proofErr w:type="spellStart"/>
      <w:r w:rsidRPr="00702720">
        <w:rPr>
          <w:rFonts w:cs="Tahoma"/>
        </w:rPr>
        <w:t>μεταδεδομένα</w:t>
      </w:r>
      <w:proofErr w:type="spellEnd"/>
      <w:r w:rsidRPr="00702720">
        <w:rPr>
          <w:rFonts w:cs="Tahoma"/>
        </w:rPr>
        <w:t xml:space="preserve"> που είναι διαθέσιμα μαζί με το οπτικό υλικό όπως η τοποθεσία και η μέρα/ώρα. Περιλαμβάνει επίσης συνδέσμους προς τα αρχεία του οπτικού υλικού από τους αισθητήρες-κάμερες. Αυτά θα είναι αποθηκευμένα στο </w:t>
      </w:r>
      <w:proofErr w:type="spellStart"/>
      <w:r w:rsidRPr="00702720">
        <w:rPr>
          <w:rFonts w:cs="Tahoma"/>
        </w:rPr>
        <w:t>Content</w:t>
      </w:r>
      <w:proofErr w:type="spellEnd"/>
      <w:r w:rsidRPr="00702720">
        <w:rPr>
          <w:rFonts w:cs="Tahoma"/>
        </w:rPr>
        <w:t xml:space="preserve"> </w:t>
      </w:r>
      <w:proofErr w:type="spellStart"/>
      <w:r w:rsidRPr="00702720">
        <w:rPr>
          <w:rFonts w:cs="Tahoma"/>
        </w:rPr>
        <w:t>Delivery</w:t>
      </w:r>
      <w:proofErr w:type="spellEnd"/>
      <w:r w:rsidRPr="00702720">
        <w:rPr>
          <w:rFonts w:cs="Tahoma"/>
        </w:rPr>
        <w:t xml:space="preserve"> </w:t>
      </w:r>
      <w:proofErr w:type="spellStart"/>
      <w:r w:rsidRPr="00702720">
        <w:rPr>
          <w:rFonts w:cs="Tahoma"/>
        </w:rPr>
        <w:t>Network</w:t>
      </w:r>
      <w:proofErr w:type="spellEnd"/>
      <w:r w:rsidRPr="00702720">
        <w:rPr>
          <w:rFonts w:cs="Tahoma"/>
        </w:rPr>
        <w:t xml:space="preserve"> (CDN) του </w:t>
      </w:r>
      <w:proofErr w:type="spellStart"/>
      <w:r w:rsidRPr="00702720">
        <w:rPr>
          <w:rFonts w:cs="Tahoma"/>
        </w:rPr>
        <w:t>Υποέργου</w:t>
      </w:r>
      <w:proofErr w:type="spellEnd"/>
      <w:r w:rsidRPr="00702720">
        <w:rPr>
          <w:rFonts w:cs="Tahoma"/>
        </w:rPr>
        <w:t xml:space="preserve"> 2.</w:t>
      </w:r>
    </w:p>
    <w:p w14:paraId="24408B8D" w14:textId="77777777" w:rsidR="00FE654F" w:rsidRPr="00702720" w:rsidRDefault="00FE654F" w:rsidP="003A7B0C">
      <w:pPr>
        <w:numPr>
          <w:ilvl w:val="0"/>
          <w:numId w:val="93"/>
        </w:numPr>
        <w:tabs>
          <w:tab w:val="clear" w:pos="0"/>
          <w:tab w:val="clear" w:pos="709"/>
          <w:tab w:val="clear" w:pos="1134"/>
        </w:tabs>
        <w:suppressAutoHyphens w:val="0"/>
        <w:rPr>
          <w:rFonts w:cs="Tahoma"/>
        </w:rPr>
      </w:pPr>
      <w:r w:rsidRPr="00702720">
        <w:rPr>
          <w:rFonts w:cs="Tahoma"/>
        </w:rPr>
        <w:t>Επεξεργασία του οπτικού υλικού από τους αισθητήρες-κάμερες ώστε να γίνει η αυτόματη αλλοίωση και αποθήκευση στο CDN των νέων επεξεργασμένων αρχείων.</w:t>
      </w:r>
    </w:p>
    <w:p w14:paraId="5B366156" w14:textId="77777777" w:rsidR="00FE654F" w:rsidRPr="00702720" w:rsidRDefault="00FE654F" w:rsidP="003A7B0C">
      <w:pPr>
        <w:numPr>
          <w:ilvl w:val="0"/>
          <w:numId w:val="93"/>
        </w:numPr>
        <w:tabs>
          <w:tab w:val="clear" w:pos="0"/>
          <w:tab w:val="clear" w:pos="709"/>
          <w:tab w:val="clear" w:pos="1134"/>
        </w:tabs>
        <w:suppressAutoHyphens w:val="0"/>
        <w:rPr>
          <w:rFonts w:cs="Tahoma"/>
        </w:rPr>
      </w:pPr>
      <w:r w:rsidRPr="00702720">
        <w:rPr>
          <w:rFonts w:cs="Tahoma"/>
        </w:rPr>
        <w:t xml:space="preserve">Μετατροπή της υποψήφιας παράβασης ώστε τα επεξεργασμένα αρχεία και τα </w:t>
      </w:r>
      <w:proofErr w:type="spellStart"/>
      <w:r w:rsidRPr="00702720">
        <w:rPr>
          <w:rFonts w:cs="Tahoma"/>
        </w:rPr>
        <w:t>μεταδεδομένα</w:t>
      </w:r>
      <w:proofErr w:type="spellEnd"/>
      <w:r w:rsidRPr="00702720">
        <w:rPr>
          <w:rFonts w:cs="Tahoma"/>
        </w:rPr>
        <w:t xml:space="preserve"> της να γίνουν διαθέσιμα στους διαχειριστές του υποσυστήματος.</w:t>
      </w:r>
    </w:p>
    <w:p w14:paraId="5040F429" w14:textId="77777777" w:rsidR="00FE654F" w:rsidRPr="00702720" w:rsidRDefault="00FE654F" w:rsidP="00FE654F">
      <w:pPr>
        <w:spacing w:after="160" w:line="256" w:lineRule="auto"/>
        <w:rPr>
          <w:rFonts w:cs="Tahoma"/>
        </w:rPr>
      </w:pPr>
      <w:r w:rsidRPr="00702720">
        <w:rPr>
          <w:rFonts w:cs="Tahoma"/>
        </w:rPr>
        <w:t xml:space="preserve">Οι υποψήφιες παραβάσεις και το επεξεργασμένο υλικό που περιλαμβάνουν προβάλλεται μέσω ειδικής </w:t>
      </w:r>
      <w:proofErr w:type="spellStart"/>
      <w:r w:rsidRPr="00702720">
        <w:rPr>
          <w:rFonts w:cs="Tahoma"/>
        </w:rPr>
        <w:t>διεπαφής</w:t>
      </w:r>
      <w:proofErr w:type="spellEnd"/>
      <w:r w:rsidRPr="00702720">
        <w:rPr>
          <w:rFonts w:cs="Tahoma"/>
        </w:rPr>
        <w:t xml:space="preserve"> στον αρμόδιο χειριστή για τελικό έλεγχο εγκυρότητας και βεβαίωσης της παράβασης. Οι υποψήφιες παραβάσεις προβάλλονται αρχικά σε σχετικό πίνακα και συνοδεύονται με </w:t>
      </w:r>
      <w:proofErr w:type="spellStart"/>
      <w:r w:rsidRPr="00702720">
        <w:rPr>
          <w:rFonts w:cs="Tahoma"/>
        </w:rPr>
        <w:t>μεταδοδεμένα</w:t>
      </w:r>
      <w:proofErr w:type="spellEnd"/>
      <w:r w:rsidRPr="00702720">
        <w:rPr>
          <w:rFonts w:cs="Tahoma"/>
        </w:rPr>
        <w:t xml:space="preserve"> που επιτρέπουν την χρήση φίλτρων αναζήτησης. Ενδεικτικά ο πίνακας μπορεί να φιλτραριστεί με:</w:t>
      </w:r>
    </w:p>
    <w:p w14:paraId="66E3B384" w14:textId="77777777" w:rsidR="00FE654F" w:rsidRPr="00702720" w:rsidRDefault="00FE654F" w:rsidP="003A7B0C">
      <w:pPr>
        <w:numPr>
          <w:ilvl w:val="0"/>
          <w:numId w:val="89"/>
        </w:numPr>
        <w:tabs>
          <w:tab w:val="clear" w:pos="0"/>
          <w:tab w:val="clear" w:pos="709"/>
          <w:tab w:val="clear" w:pos="1134"/>
        </w:tabs>
        <w:suppressAutoHyphens w:val="0"/>
        <w:ind w:left="714" w:hanging="357"/>
        <w:rPr>
          <w:rFonts w:cs="Tahoma"/>
        </w:rPr>
      </w:pPr>
      <w:r w:rsidRPr="00702720">
        <w:rPr>
          <w:rFonts w:cs="Tahoma"/>
        </w:rPr>
        <w:t>Ημερομηνία καταγραφής υλικού</w:t>
      </w:r>
    </w:p>
    <w:p w14:paraId="486ABB00" w14:textId="77777777" w:rsidR="00FE654F" w:rsidRPr="00702720" w:rsidRDefault="00FE654F" w:rsidP="003A7B0C">
      <w:pPr>
        <w:numPr>
          <w:ilvl w:val="0"/>
          <w:numId w:val="89"/>
        </w:numPr>
        <w:tabs>
          <w:tab w:val="clear" w:pos="0"/>
          <w:tab w:val="clear" w:pos="709"/>
          <w:tab w:val="clear" w:pos="1134"/>
        </w:tabs>
        <w:suppressAutoHyphens w:val="0"/>
        <w:ind w:left="714" w:hanging="357"/>
        <w:rPr>
          <w:rFonts w:cs="Tahoma"/>
        </w:rPr>
      </w:pPr>
      <w:r w:rsidRPr="00702720">
        <w:rPr>
          <w:rFonts w:cs="Tahoma"/>
        </w:rPr>
        <w:lastRenderedPageBreak/>
        <w:t>Διεύθυνση καταγραφής υλικού</w:t>
      </w:r>
    </w:p>
    <w:p w14:paraId="4194C5FE" w14:textId="77777777" w:rsidR="00FE654F" w:rsidRPr="00702720" w:rsidRDefault="00FE654F" w:rsidP="003A7B0C">
      <w:pPr>
        <w:numPr>
          <w:ilvl w:val="0"/>
          <w:numId w:val="89"/>
        </w:numPr>
        <w:tabs>
          <w:tab w:val="clear" w:pos="0"/>
          <w:tab w:val="clear" w:pos="709"/>
          <w:tab w:val="clear" w:pos="1134"/>
        </w:tabs>
        <w:suppressAutoHyphens w:val="0"/>
        <w:ind w:left="714" w:hanging="357"/>
        <w:rPr>
          <w:rFonts w:cs="Tahoma"/>
        </w:rPr>
      </w:pPr>
      <w:r w:rsidRPr="00702720">
        <w:rPr>
          <w:rFonts w:cs="Tahoma"/>
        </w:rPr>
        <w:t>Διεύθυνση Τροχαίας που ανήκει το υλικό</w:t>
      </w:r>
    </w:p>
    <w:p w14:paraId="037C76B2" w14:textId="77777777" w:rsidR="00FE654F" w:rsidRPr="00702720" w:rsidRDefault="00FE654F" w:rsidP="003A7B0C">
      <w:pPr>
        <w:numPr>
          <w:ilvl w:val="0"/>
          <w:numId w:val="89"/>
        </w:numPr>
        <w:tabs>
          <w:tab w:val="clear" w:pos="0"/>
          <w:tab w:val="clear" w:pos="709"/>
          <w:tab w:val="clear" w:pos="1134"/>
        </w:tabs>
        <w:suppressAutoHyphens w:val="0"/>
        <w:ind w:left="714" w:hanging="357"/>
        <w:rPr>
          <w:rFonts w:cs="Tahoma"/>
        </w:rPr>
      </w:pPr>
      <w:r w:rsidRPr="00702720">
        <w:rPr>
          <w:rFonts w:cs="Tahoma"/>
        </w:rPr>
        <w:t xml:space="preserve">Κατάσταση υλικού (Εκκρεμεί, Ολοκληρωμένο </w:t>
      </w:r>
      <w:proofErr w:type="spellStart"/>
      <w:r w:rsidRPr="00702720">
        <w:rPr>
          <w:rFonts w:cs="Tahoma"/>
        </w:rPr>
        <w:t>κλπ</w:t>
      </w:r>
      <w:proofErr w:type="spellEnd"/>
      <w:r w:rsidRPr="00702720">
        <w:rPr>
          <w:rFonts w:cs="Tahoma"/>
        </w:rPr>
        <w:t>)</w:t>
      </w:r>
    </w:p>
    <w:p w14:paraId="58E240D6" w14:textId="77777777" w:rsidR="00FE654F" w:rsidRPr="00702720" w:rsidRDefault="00FE654F" w:rsidP="00FE654F">
      <w:pPr>
        <w:rPr>
          <w:rFonts w:cs="Tahoma"/>
        </w:rPr>
      </w:pPr>
      <w:r w:rsidRPr="00702720">
        <w:rPr>
          <w:rFonts w:cs="Tahoma"/>
        </w:rPr>
        <w:t xml:space="preserve">Ο χειριστής μπορεί να επεξεργαστεί ξεχωριστά κάθε ύποπτο </w:t>
      </w:r>
      <w:proofErr w:type="spellStart"/>
      <w:r w:rsidRPr="00702720">
        <w:rPr>
          <w:rFonts w:cs="Tahoma"/>
        </w:rPr>
        <w:t>συμβαν</w:t>
      </w:r>
      <w:proofErr w:type="spellEnd"/>
      <w:r w:rsidRPr="00702720">
        <w:rPr>
          <w:rFonts w:cs="Tahoma"/>
        </w:rPr>
        <w:t xml:space="preserve">. Η επεξεργασία μιας υποψήφιας παράβασης δίνει τη δυνατότητα στον διαχειριστή να εγκρίνει ή να απορρίψει το τελικό αποδεικτικό στοιχείο ενώ σε περίπτωση απόρριψης το υλικό είτε αρχειοθετείται ή μεταφέρεται σε άλλο διαχειριστή για πιθανή επαναξιολόγηση και </w:t>
      </w:r>
      <w:proofErr w:type="spellStart"/>
      <w:r w:rsidRPr="00702720">
        <w:rPr>
          <w:rFonts w:cs="Tahoma"/>
        </w:rPr>
        <w:t>επανεπεξεργασία</w:t>
      </w:r>
      <w:proofErr w:type="spellEnd"/>
      <w:r w:rsidRPr="00702720">
        <w:rPr>
          <w:rFonts w:cs="Tahoma"/>
        </w:rPr>
        <w:t>.</w:t>
      </w:r>
    </w:p>
    <w:p w14:paraId="7ADE3817" w14:textId="77777777" w:rsidR="00FE654F" w:rsidRPr="00702720" w:rsidRDefault="00FE654F" w:rsidP="00FE654F">
      <w:pPr>
        <w:rPr>
          <w:rFonts w:cs="Tahoma"/>
        </w:rPr>
      </w:pPr>
      <w:r w:rsidRPr="00702720">
        <w:rPr>
          <w:rFonts w:cs="Tahoma"/>
        </w:rPr>
        <w:t xml:space="preserve">Στην περίπτωση που η αυτοματοποιημένη επεξεργασία αποκρύπτει κρίσιμα στοιχεία της παράβασης ή/και αποκαλύπτει στοιχεία προσωπικού χαρακτήρα κατά παράβαση των σχετικών διατάξεων, ο χειριστής θα έχει τη δυνατότητα με </w:t>
      </w:r>
      <w:proofErr w:type="spellStart"/>
      <w:r w:rsidRPr="00702720">
        <w:rPr>
          <w:rFonts w:cs="Tahoma"/>
        </w:rPr>
        <w:t>προτυποποιημένο</w:t>
      </w:r>
      <w:proofErr w:type="spellEnd"/>
      <w:r w:rsidRPr="00702720">
        <w:rPr>
          <w:rFonts w:cs="Tahoma"/>
        </w:rPr>
        <w:t xml:space="preserve"> τρόπο και εργαλεία να επεξεργαστεί περαιτέρω τα αποδεικτικά υλικά. </w:t>
      </w:r>
    </w:p>
    <w:p w14:paraId="3A1ACF34" w14:textId="77777777" w:rsidR="00FE654F" w:rsidRPr="00702720" w:rsidRDefault="00FE654F" w:rsidP="00FE654F">
      <w:pPr>
        <w:rPr>
          <w:rFonts w:cs="Tahoma"/>
        </w:rPr>
      </w:pPr>
      <w:r w:rsidRPr="00702720">
        <w:rPr>
          <w:rFonts w:cs="Tahoma"/>
        </w:rPr>
        <w:t>Εφόσον η υποψήφια παράβαση εγκριθεί από τον διαχειριστή και κατηγοριοποιηθεί ανάλογα με τον ισχύοντα Κ.Ο.Κ, το σύστημα εκδίδει αυτόματα το σχετικό πρόστιμο που αντιστοιχεί στην παράβαση και μαζί με το επεξεργασμένο συνοδευτικό αποδεικτικό υλικό (εικόνα-</w:t>
      </w:r>
      <w:proofErr w:type="spellStart"/>
      <w:r w:rsidRPr="00702720">
        <w:rPr>
          <w:rFonts w:cs="Tahoma"/>
        </w:rPr>
        <w:t>ες</w:t>
      </w:r>
      <w:proofErr w:type="spellEnd"/>
      <w:r w:rsidRPr="00702720">
        <w:rPr>
          <w:rFonts w:cs="Tahoma"/>
        </w:rPr>
        <w:t xml:space="preserve">, βίντεο) καταχωρείται στο υποσύστημα διαχείρισης παραβάσεων και προστίμων. Αποστέλλεται επιπλέον ηλεκτρονικά στην ηλεκτρονική θυρίδα του πολίτη μέσω των κατάλληλων </w:t>
      </w:r>
      <w:proofErr w:type="spellStart"/>
      <w:r w:rsidRPr="00702720">
        <w:rPr>
          <w:rFonts w:cs="Tahoma"/>
        </w:rPr>
        <w:t>διεπαφών</w:t>
      </w:r>
      <w:proofErr w:type="spellEnd"/>
      <w:r w:rsidRPr="00702720">
        <w:rPr>
          <w:rFonts w:cs="Tahoma"/>
        </w:rPr>
        <w:t xml:space="preserve"> </w:t>
      </w:r>
      <w:proofErr w:type="spellStart"/>
      <w:r w:rsidRPr="00702720">
        <w:rPr>
          <w:rFonts w:cs="Tahoma"/>
        </w:rPr>
        <w:t>διαλειτουργικότητας</w:t>
      </w:r>
      <w:proofErr w:type="spellEnd"/>
      <w:r w:rsidRPr="00702720">
        <w:rPr>
          <w:rFonts w:cs="Tahoma"/>
        </w:rPr>
        <w:t>. Επιπλέον το ύποπτο συμβάν μεταφέρεται στις βεβαιωμένες παραβάσεις προς διαχείριση και αλλάζει η κατάσταση του στην λίστα με τα ύποπτα συμβάντα.</w:t>
      </w:r>
    </w:p>
    <w:p w14:paraId="43088E74" w14:textId="28244103" w:rsidR="00970FDE" w:rsidRPr="00702720" w:rsidRDefault="00FE654F" w:rsidP="00FE654F">
      <w:pPr>
        <w:rPr>
          <w:rFonts w:cs="Tahoma"/>
        </w:rPr>
      </w:pPr>
      <w:r w:rsidRPr="00702720">
        <w:rPr>
          <w:rFonts w:cs="Tahoma"/>
        </w:rPr>
        <w:t xml:space="preserve">Ο υποψήφιος Ανάδοχος θα πρέπει να περιγράψει σαφώς στην τεχνική προσφορά του την μεθοδολογία και τα εργαλεία ανάλυσης δεδομένων που θα αξιοποιήσει προκειμένου να εξασφαλίζεται </w:t>
      </w:r>
      <w:proofErr w:type="spellStart"/>
      <w:r w:rsidRPr="00702720">
        <w:rPr>
          <w:rFonts w:cs="Tahoma"/>
        </w:rPr>
        <w:t>κατ’ελάχιστον</w:t>
      </w:r>
      <w:proofErr w:type="spellEnd"/>
      <w:r w:rsidRPr="00702720">
        <w:rPr>
          <w:rFonts w:cs="Tahoma"/>
        </w:rPr>
        <w:t xml:space="preserve"> η παραπάνω </w:t>
      </w:r>
      <w:proofErr w:type="spellStart"/>
      <w:r w:rsidRPr="00702720">
        <w:rPr>
          <w:rFonts w:cs="Tahoma"/>
        </w:rPr>
        <w:t>περιγραφείσα</w:t>
      </w:r>
      <w:proofErr w:type="spellEnd"/>
      <w:r w:rsidRPr="00702720">
        <w:rPr>
          <w:rFonts w:cs="Tahoma"/>
        </w:rPr>
        <w:t xml:space="preserve"> λειτουργικότητα και οι στόχοι του συγκεκριμένου υποσυστήματος</w:t>
      </w:r>
      <w:r w:rsidR="00970FDE" w:rsidRPr="00702720">
        <w:rPr>
          <w:rFonts w:cs="Tahoma"/>
        </w:rPr>
        <w:t xml:space="preserve">.  </w:t>
      </w:r>
    </w:p>
    <w:p w14:paraId="064300E2" w14:textId="5C72608E" w:rsidR="00970FDE" w:rsidRPr="00702720" w:rsidRDefault="00970FDE" w:rsidP="00D735C7">
      <w:pPr>
        <w:pStyle w:val="AppendixHeading5"/>
      </w:pPr>
      <w:r w:rsidRPr="00702720">
        <w:t xml:space="preserve">Υποσύστημα υποβολής ενστάσεων, διενέργειας ψηφιακών ραντεβού &amp; </w:t>
      </w:r>
      <w:proofErr w:type="spellStart"/>
      <w:r w:rsidRPr="00702720">
        <w:t>βιντεοκλήσεων</w:t>
      </w:r>
      <w:proofErr w:type="spellEnd"/>
    </w:p>
    <w:p w14:paraId="2E92D9C1" w14:textId="77777777" w:rsidR="001325DE" w:rsidRPr="00702720" w:rsidRDefault="001325DE" w:rsidP="00D735C7">
      <w:pPr>
        <w:rPr>
          <w:rFonts w:cs="Tahoma"/>
        </w:rPr>
      </w:pPr>
      <w:r w:rsidRPr="00702720">
        <w:rPr>
          <w:rFonts w:cs="Tahoma"/>
        </w:rPr>
        <w:t xml:space="preserve">Το Υποσύστημα Υποβολής Ενστάσεων, Διενέργειας Ψηφιακών Ραντεβού &amp; </w:t>
      </w:r>
      <w:proofErr w:type="spellStart"/>
      <w:r w:rsidRPr="00702720">
        <w:rPr>
          <w:rFonts w:cs="Tahoma"/>
        </w:rPr>
        <w:t>Βιντεοκλήσεων</w:t>
      </w:r>
      <w:proofErr w:type="spellEnd"/>
      <w:r w:rsidRPr="00702720">
        <w:rPr>
          <w:rFonts w:cs="Tahoma"/>
        </w:rPr>
        <w:t xml:space="preserve"> αποτελεί έναν ολοκληρωμένο μηχανισμό διαχείρισης ενστάσεων/αντιρρήσεων που καταχωρήθηκαν από πολίτες αφού εκδόθηκε εις βάρος τους ένα πρόστιμο. Παρέχει στους πολίτες μια ηλεκτρονική πλατφόρμα υποβολής ενστάσεων/αντιρρήσεων και προαιρετικά αλληλεπίδρασης με τις αρμόδιες υπηρεσίες μέσω διαδικτυακών ραντεβού και </w:t>
      </w:r>
      <w:proofErr w:type="spellStart"/>
      <w:r w:rsidRPr="00702720">
        <w:rPr>
          <w:rFonts w:cs="Tahoma"/>
        </w:rPr>
        <w:t>βιντεοκλήσεων</w:t>
      </w:r>
      <w:proofErr w:type="spellEnd"/>
      <w:r w:rsidRPr="00702720">
        <w:rPr>
          <w:rFonts w:cs="Tahoma"/>
        </w:rPr>
        <w:t>.</w:t>
      </w:r>
    </w:p>
    <w:p w14:paraId="52B8927C" w14:textId="77777777" w:rsidR="001325DE" w:rsidRPr="00702720" w:rsidRDefault="001325DE" w:rsidP="001325DE">
      <w:pPr>
        <w:spacing w:after="160" w:line="256" w:lineRule="auto"/>
        <w:rPr>
          <w:rFonts w:cs="Tahoma"/>
          <w:b/>
        </w:rPr>
      </w:pPr>
      <w:r w:rsidRPr="00702720">
        <w:rPr>
          <w:rFonts w:cs="Tahoma"/>
        </w:rPr>
        <w:t xml:space="preserve">Το υποσύστημα αποτελείται από δύο βασικές </w:t>
      </w:r>
      <w:proofErr w:type="spellStart"/>
      <w:r w:rsidRPr="00702720">
        <w:rPr>
          <w:rFonts w:cs="Tahoma"/>
        </w:rPr>
        <w:t>διεπαφές</w:t>
      </w:r>
      <w:proofErr w:type="spellEnd"/>
      <w:r w:rsidRPr="00702720">
        <w:rPr>
          <w:rFonts w:cs="Tahoma"/>
        </w:rPr>
        <w:t xml:space="preserve">: </w:t>
      </w:r>
    </w:p>
    <w:p w14:paraId="0DD882EE" w14:textId="77777777" w:rsidR="001325DE" w:rsidRPr="00702720" w:rsidRDefault="001325DE" w:rsidP="003A7B0C">
      <w:pPr>
        <w:numPr>
          <w:ilvl w:val="0"/>
          <w:numId w:val="96"/>
        </w:numPr>
        <w:tabs>
          <w:tab w:val="clear" w:pos="0"/>
          <w:tab w:val="clear" w:pos="709"/>
          <w:tab w:val="clear" w:pos="1134"/>
        </w:tabs>
        <w:suppressAutoHyphens w:val="0"/>
        <w:ind w:left="714" w:hanging="357"/>
        <w:rPr>
          <w:rFonts w:cs="Tahoma"/>
        </w:rPr>
      </w:pPr>
      <w:r w:rsidRPr="00702720">
        <w:rPr>
          <w:rFonts w:cs="Tahoma"/>
          <w:u w:val="single"/>
        </w:rPr>
        <w:t xml:space="preserve">Web </w:t>
      </w:r>
      <w:proofErr w:type="spellStart"/>
      <w:r w:rsidRPr="00702720">
        <w:rPr>
          <w:rFonts w:cs="Tahoma"/>
          <w:u w:val="single"/>
        </w:rPr>
        <w:t>διεπαφή</w:t>
      </w:r>
      <w:proofErr w:type="spellEnd"/>
      <w:r w:rsidRPr="00702720">
        <w:rPr>
          <w:rFonts w:cs="Tahoma"/>
          <w:u w:val="single"/>
        </w:rPr>
        <w:t xml:space="preserve"> πολιτών</w:t>
      </w:r>
      <w:r w:rsidRPr="00702720">
        <w:rPr>
          <w:rFonts w:cs="Tahoma"/>
        </w:rPr>
        <w:t xml:space="preserve">. Εκεί οι πολίτες μπορούν να υποβάλλουν ενστάσεις, να επισυνάπτουν σχετικά δικαιολογητικά και να προγραμματίζουν ηλεκτρονικά ραντεβού. </w:t>
      </w:r>
    </w:p>
    <w:p w14:paraId="46239CCF" w14:textId="77777777" w:rsidR="001325DE" w:rsidRPr="00702720" w:rsidRDefault="001325DE" w:rsidP="003A7B0C">
      <w:pPr>
        <w:numPr>
          <w:ilvl w:val="0"/>
          <w:numId w:val="96"/>
        </w:numPr>
        <w:tabs>
          <w:tab w:val="clear" w:pos="0"/>
          <w:tab w:val="clear" w:pos="709"/>
          <w:tab w:val="clear" w:pos="1134"/>
        </w:tabs>
        <w:suppressAutoHyphens w:val="0"/>
        <w:ind w:left="714" w:hanging="357"/>
        <w:rPr>
          <w:rFonts w:cs="Tahoma"/>
        </w:rPr>
      </w:pPr>
      <w:r w:rsidRPr="00702720">
        <w:rPr>
          <w:rFonts w:cs="Tahoma"/>
          <w:u w:val="single"/>
        </w:rPr>
        <w:t>Διαχειριστικό περιβάλλον ενστάσεων</w:t>
      </w:r>
      <w:r w:rsidRPr="00702720">
        <w:rPr>
          <w:rFonts w:cs="Tahoma"/>
        </w:rPr>
        <w:t xml:space="preserve">. Εκεί οι αρμόδιους διαχειριστές της Τροχαίας/Ελληνικής Αστυνομίας αξιολογούν τις ενστάσεις, διαχειρίζονται τα ραντεβού που ζητήθηκαν και μεταβαίνουν στο αντίστοιχο περιβάλλον για τη διεξαγωγή </w:t>
      </w:r>
      <w:proofErr w:type="spellStart"/>
      <w:r w:rsidRPr="00702720">
        <w:rPr>
          <w:rFonts w:cs="Tahoma"/>
        </w:rPr>
        <w:t>βιντεοκλήσεων</w:t>
      </w:r>
      <w:proofErr w:type="spellEnd"/>
      <w:r w:rsidRPr="00702720">
        <w:rPr>
          <w:rFonts w:cs="Tahoma"/>
        </w:rPr>
        <w:t xml:space="preserve"> με τους πολίτες.</w:t>
      </w:r>
    </w:p>
    <w:p w14:paraId="5F437B74" w14:textId="77777777" w:rsidR="001325DE" w:rsidRPr="00702720" w:rsidRDefault="001325DE" w:rsidP="001325DE">
      <w:pPr>
        <w:spacing w:after="160" w:line="256" w:lineRule="auto"/>
        <w:rPr>
          <w:rFonts w:cs="Tahoma"/>
        </w:rPr>
      </w:pPr>
      <w:r w:rsidRPr="00702720">
        <w:rPr>
          <w:rFonts w:cs="Tahoma"/>
        </w:rPr>
        <w:t xml:space="preserve">Πιο αναλυτικά, οι δύο </w:t>
      </w:r>
      <w:proofErr w:type="spellStart"/>
      <w:r w:rsidRPr="00702720">
        <w:rPr>
          <w:rFonts w:cs="Tahoma"/>
        </w:rPr>
        <w:t>διεπαφές</w:t>
      </w:r>
      <w:proofErr w:type="spellEnd"/>
      <w:r w:rsidRPr="00702720">
        <w:rPr>
          <w:rFonts w:cs="Tahoma"/>
        </w:rPr>
        <w:t xml:space="preserve"> θα πρέπει να έχουν την ακόλουθη λειτουργικότητα.</w:t>
      </w:r>
    </w:p>
    <w:p w14:paraId="3AE3EB34" w14:textId="77777777" w:rsidR="001325DE" w:rsidRPr="00702720" w:rsidRDefault="001325DE" w:rsidP="002850F9">
      <w:pPr>
        <w:pStyle w:val="AppendixHeading6"/>
      </w:pPr>
      <w:r w:rsidRPr="00702720">
        <w:t xml:space="preserve">Web </w:t>
      </w:r>
      <w:proofErr w:type="spellStart"/>
      <w:r w:rsidRPr="00702720">
        <w:t>Διε</w:t>
      </w:r>
      <w:proofErr w:type="spellEnd"/>
      <w:r w:rsidRPr="00702720">
        <w:t xml:space="preserve">παφή </w:t>
      </w:r>
      <w:proofErr w:type="spellStart"/>
      <w:r w:rsidRPr="00702720">
        <w:t>Πολιτών</w:t>
      </w:r>
      <w:proofErr w:type="spellEnd"/>
    </w:p>
    <w:p w14:paraId="54C31077" w14:textId="77777777" w:rsidR="001325DE" w:rsidRPr="00702720" w:rsidRDefault="001325DE" w:rsidP="002850F9">
      <w:pPr>
        <w:rPr>
          <w:rFonts w:cs="Tahoma"/>
        </w:rPr>
      </w:pPr>
      <w:r w:rsidRPr="00702720">
        <w:rPr>
          <w:rFonts w:cs="Tahoma"/>
        </w:rPr>
        <w:t xml:space="preserve">Ειδική </w:t>
      </w:r>
      <w:proofErr w:type="spellStart"/>
      <w:r w:rsidRPr="00702720">
        <w:rPr>
          <w:rFonts w:cs="Tahoma"/>
        </w:rPr>
        <w:t>web</w:t>
      </w:r>
      <w:proofErr w:type="spellEnd"/>
      <w:r w:rsidRPr="00702720">
        <w:rPr>
          <w:rFonts w:cs="Tahoma"/>
        </w:rPr>
        <w:t xml:space="preserve"> εφαρμογή θα επιτρέπει στους πολίτες να υποβάλλουν ηλεκτρονικά τις αντιρρήσεις τους (ένσταση) σχετικά με ένα </w:t>
      </w:r>
      <w:proofErr w:type="spellStart"/>
      <w:r w:rsidRPr="00702720">
        <w:rPr>
          <w:rFonts w:cs="Tahoma"/>
        </w:rPr>
        <w:t>καταλογισθέν</w:t>
      </w:r>
      <w:proofErr w:type="spellEnd"/>
      <w:r w:rsidRPr="00702720">
        <w:rPr>
          <w:rFonts w:cs="Tahoma"/>
        </w:rPr>
        <w:t xml:space="preserve"> πρόστιμο και την σχετική παράβαση. Η είσοδος στην εφαρμογή θα πραγματοποιείται με χρήση κωδικών </w:t>
      </w:r>
      <w:proofErr w:type="spellStart"/>
      <w:r w:rsidRPr="00702720">
        <w:rPr>
          <w:rFonts w:cs="Tahoma"/>
        </w:rPr>
        <w:t>TaxisNet</w:t>
      </w:r>
      <w:proofErr w:type="spellEnd"/>
      <w:r w:rsidRPr="00702720">
        <w:rPr>
          <w:rFonts w:cs="Tahoma"/>
        </w:rPr>
        <w:t xml:space="preserve"> μέσω του μηχανισμού </w:t>
      </w:r>
      <w:proofErr w:type="spellStart"/>
      <w:r w:rsidRPr="00702720">
        <w:rPr>
          <w:rFonts w:cs="Tahoma"/>
        </w:rPr>
        <w:t>αυθεντικοποίησης</w:t>
      </w:r>
      <w:proofErr w:type="spellEnd"/>
      <w:r w:rsidRPr="00702720">
        <w:rPr>
          <w:rFonts w:cs="Tahoma"/>
        </w:rPr>
        <w:t xml:space="preserve"> της ΓΓΠΣ &amp; ΨΔ (</w:t>
      </w:r>
      <w:proofErr w:type="spellStart"/>
      <w:r w:rsidRPr="00702720">
        <w:rPr>
          <w:rFonts w:cs="Tahoma"/>
        </w:rPr>
        <w:t>oAuth</w:t>
      </w:r>
      <w:proofErr w:type="spellEnd"/>
      <w:r w:rsidRPr="00702720">
        <w:rPr>
          <w:rFonts w:cs="Tahoma"/>
        </w:rPr>
        <w:t xml:space="preserve"> 2.0).  Αφού εισέλθει στην εφαρμογή ο πολίτης θα έχει πρόσβαση στο περιβάλλον πολίτη. Μπορεί να μεταβεί στα </w:t>
      </w:r>
      <w:proofErr w:type="spellStart"/>
      <w:r w:rsidRPr="00702720">
        <w:rPr>
          <w:rFonts w:cs="Tahoma"/>
        </w:rPr>
        <w:t>καταχωρηθέντα</w:t>
      </w:r>
      <w:proofErr w:type="spellEnd"/>
      <w:r w:rsidRPr="00702720">
        <w:rPr>
          <w:rFonts w:cs="Tahoma"/>
        </w:rPr>
        <w:t xml:space="preserve"> πρόστιμα που του έχουν επιβληθεί και εφόσον συντρέχουν οι σχετικές προϋποθέσεις (π.χ. Εντός του χρονικού διαστήματος που επιτρέπεται η υποβολή ένστασης) θα μπορεί να επιλέγει το επιθυμητό πρόστιμο και να επιβλέπει με προεπισκόπηση τα στοιχεία του προστίμου και το τυχόν υλικό (π.χ. φωτογραφίες, βίντεο) που το </w:t>
      </w:r>
      <w:r w:rsidRPr="00702720">
        <w:rPr>
          <w:rFonts w:cs="Tahoma"/>
        </w:rPr>
        <w:lastRenderedPageBreak/>
        <w:t xml:space="preserve">συνοδεύει. Εκεί με εύληπτο τρόπο θα καθοδηγείται στην υποβολή των αντιρρήσεων του, την υποβολή δηλαδή μιας ένστασης. Η υποβολή ένστασης θα πρέπει να πραγματοποιείται με την συμπλήρωση προκαθορισμένης ηλεκτρονικής αίτησης και την επισύναψη τυχόν υποστηρικτικών αρχείων. Εφόσον επιθυμεί, ο πολίτης θα μπορεί συμπληρωματικά με την αίτηση του να ζητήσει ηλεκτρονικό ραντεβού με τον αρμόδιο αστυνομικό προκειμένου να εκθέσει τις αντιρρήσεις του μέσω </w:t>
      </w:r>
      <w:proofErr w:type="spellStart"/>
      <w:r w:rsidRPr="00702720">
        <w:rPr>
          <w:rFonts w:cs="Tahoma"/>
        </w:rPr>
        <w:t>βιντεοκλήσης</w:t>
      </w:r>
      <w:proofErr w:type="spellEnd"/>
      <w:r w:rsidRPr="00702720">
        <w:rPr>
          <w:rFonts w:cs="Tahoma"/>
        </w:rPr>
        <w:t xml:space="preserve">. </w:t>
      </w:r>
    </w:p>
    <w:p w14:paraId="5A5B989E" w14:textId="77777777" w:rsidR="001325DE" w:rsidRPr="00702720" w:rsidRDefault="001325DE" w:rsidP="002850F9">
      <w:pPr>
        <w:rPr>
          <w:rFonts w:cs="Tahoma"/>
        </w:rPr>
      </w:pPr>
      <w:r w:rsidRPr="00702720">
        <w:rPr>
          <w:rFonts w:cs="Tahoma"/>
        </w:rPr>
        <w:t xml:space="preserve">Για τον προγραμματισμό του ραντεβού θα υπάρχει στην εφαρμογή κατάλληλη </w:t>
      </w:r>
      <w:proofErr w:type="spellStart"/>
      <w:r w:rsidRPr="00702720">
        <w:rPr>
          <w:rFonts w:cs="Tahoma"/>
        </w:rPr>
        <w:t>διεπαφή</w:t>
      </w:r>
      <w:proofErr w:type="spellEnd"/>
      <w:r w:rsidRPr="00702720">
        <w:rPr>
          <w:rFonts w:cs="Tahoma"/>
        </w:rPr>
        <w:t xml:space="preserve"> με την μορφή ηλεκτρονικού ημερολογίου όπου θα προβάλλονται τα διαθέσιμα ραντεβού ανά ημέρα και ο πολίτης θα έχει τη δυνατότητα να επιλέξει την επιθυμητή ημέρα και ώρα για τη διενέργεια της </w:t>
      </w:r>
      <w:proofErr w:type="spellStart"/>
      <w:r w:rsidRPr="00702720">
        <w:rPr>
          <w:rFonts w:cs="Tahoma"/>
        </w:rPr>
        <w:t>βιντεοκλήσης</w:t>
      </w:r>
      <w:proofErr w:type="spellEnd"/>
      <w:r w:rsidRPr="00702720">
        <w:rPr>
          <w:rFonts w:cs="Tahoma"/>
        </w:rPr>
        <w:t xml:space="preserve">. </w:t>
      </w:r>
    </w:p>
    <w:p w14:paraId="06FADB1D" w14:textId="77777777" w:rsidR="001325DE" w:rsidRPr="00702720" w:rsidRDefault="001325DE" w:rsidP="002850F9">
      <w:pPr>
        <w:rPr>
          <w:rFonts w:cs="Tahoma"/>
        </w:rPr>
      </w:pPr>
      <w:r w:rsidRPr="00702720">
        <w:rPr>
          <w:rFonts w:cs="Tahoma"/>
        </w:rPr>
        <w:t xml:space="preserve">Μόλις υποβληθεί το αίτημα για ηλεκτρονικό ραντεβού θα αποστέλλεται επιβεβαιωτικό μήνυμα με τα στοιχεία του ραντεβού και τον τρόπο σύνδεσης στο περιβάλλον </w:t>
      </w:r>
      <w:proofErr w:type="spellStart"/>
      <w:r w:rsidRPr="00702720">
        <w:rPr>
          <w:rFonts w:cs="Tahoma"/>
        </w:rPr>
        <w:t>βιντεοκλήσης</w:t>
      </w:r>
      <w:proofErr w:type="spellEnd"/>
      <w:r w:rsidRPr="00702720">
        <w:rPr>
          <w:rFonts w:cs="Tahoma"/>
        </w:rPr>
        <w:t xml:space="preserve"> του ραντεβού. Σχετικός σύνδεσμος θα επιτρέπει την προβολή των πληροφοριών, την προσθήκη στο ημερολόγιο του πολίτη και την δυνατότητα για ακύρωση/</w:t>
      </w:r>
      <w:proofErr w:type="spellStart"/>
      <w:r w:rsidRPr="00702720">
        <w:rPr>
          <w:rFonts w:cs="Tahoma"/>
        </w:rPr>
        <w:t>επαναπρογραμματισμό</w:t>
      </w:r>
      <w:proofErr w:type="spellEnd"/>
      <w:r w:rsidRPr="00702720">
        <w:rPr>
          <w:rFonts w:cs="Tahoma"/>
        </w:rPr>
        <w:t xml:space="preserve"> της </w:t>
      </w:r>
      <w:proofErr w:type="spellStart"/>
      <w:r w:rsidRPr="00702720">
        <w:rPr>
          <w:rFonts w:cs="Tahoma"/>
        </w:rPr>
        <w:t>βιντεοκλήσης</w:t>
      </w:r>
      <w:proofErr w:type="spellEnd"/>
      <w:r w:rsidRPr="00702720">
        <w:rPr>
          <w:rFonts w:cs="Tahoma"/>
        </w:rPr>
        <w:t>.</w:t>
      </w:r>
    </w:p>
    <w:p w14:paraId="60B4A8B9" w14:textId="77777777" w:rsidR="001325DE" w:rsidRPr="00702720" w:rsidRDefault="001325DE" w:rsidP="002850F9">
      <w:pPr>
        <w:rPr>
          <w:rFonts w:cs="Tahoma"/>
        </w:rPr>
      </w:pPr>
      <w:r w:rsidRPr="00702720">
        <w:rPr>
          <w:rFonts w:cs="Tahoma"/>
        </w:rPr>
        <w:t xml:space="preserve">Από το επιλεγμένο πρόστιμο ο πολίτης θα μπορεί εναλλακτικά να επιλέξει οποιαδήποτε στιγμή την δυνατότητα πληρωμής του προστίμου και να μεταφερθεί στην προβλεπόμενη διαδικασία του υποσυστήματος διαχείρισης πληρωμών (όπως περιγράφεται στην ενότητα 2.1.5) που θα φιλοξενείται στην ίδια </w:t>
      </w:r>
      <w:proofErr w:type="spellStart"/>
      <w:r w:rsidRPr="00702720">
        <w:rPr>
          <w:rFonts w:cs="Tahoma"/>
        </w:rPr>
        <w:t>διεπαφή</w:t>
      </w:r>
      <w:proofErr w:type="spellEnd"/>
      <w:r w:rsidRPr="00702720">
        <w:rPr>
          <w:rFonts w:cs="Tahoma"/>
        </w:rPr>
        <w:t xml:space="preserve"> πολίτη.</w:t>
      </w:r>
    </w:p>
    <w:p w14:paraId="0DB99C19" w14:textId="77777777" w:rsidR="001325DE" w:rsidRPr="00702720" w:rsidRDefault="001325DE" w:rsidP="001325DE">
      <w:pPr>
        <w:rPr>
          <w:rFonts w:cs="Tahoma"/>
        </w:rPr>
      </w:pPr>
    </w:p>
    <w:p w14:paraId="24A62B39" w14:textId="77777777" w:rsidR="001325DE" w:rsidRPr="00702720" w:rsidRDefault="001325DE" w:rsidP="002850F9">
      <w:pPr>
        <w:rPr>
          <w:rFonts w:cs="Tahoma"/>
        </w:rPr>
      </w:pPr>
      <w:r w:rsidRPr="00702720">
        <w:rPr>
          <w:rFonts w:cs="Tahoma"/>
        </w:rPr>
        <w:t xml:space="preserve">Ο υποψήφιος Ανάδοχος θα πρέπει να περιγράψει στην τεχνική προσφορά του τις τεχνικές λεπτομέρειες υλοποίησης της παραπάνω λειτουργικότητας ενώ κατά την φάση εκπόνησης της μελέτης εφαρμογής θα </w:t>
      </w:r>
      <w:proofErr w:type="spellStart"/>
      <w:r w:rsidRPr="00702720">
        <w:rPr>
          <w:rFonts w:cs="Tahoma"/>
        </w:rPr>
        <w:t>εξειδεκευθούν</w:t>
      </w:r>
      <w:proofErr w:type="spellEnd"/>
      <w:r w:rsidRPr="00702720">
        <w:rPr>
          <w:rFonts w:cs="Tahoma"/>
        </w:rPr>
        <w:t xml:space="preserve"> οι ειδικές απαιτήσεις της παραπάνω διαδικασίας σε συνεργασία με την Αναθέτουσα Αρχή/Φορέα Διαχείρισης.</w:t>
      </w:r>
    </w:p>
    <w:p w14:paraId="24FF05AD" w14:textId="77777777" w:rsidR="001325DE" w:rsidRPr="00702720" w:rsidRDefault="001325DE" w:rsidP="002850F9">
      <w:pPr>
        <w:pStyle w:val="AppendixHeading6"/>
      </w:pPr>
      <w:proofErr w:type="spellStart"/>
      <w:r w:rsidRPr="00702720">
        <w:t>Δι</w:t>
      </w:r>
      <w:proofErr w:type="spellEnd"/>
      <w:r w:rsidRPr="00702720">
        <w:t>αχειριστικό π</w:t>
      </w:r>
      <w:proofErr w:type="spellStart"/>
      <w:r w:rsidRPr="00702720">
        <w:t>ερι</w:t>
      </w:r>
      <w:proofErr w:type="spellEnd"/>
      <w:r w:rsidRPr="00702720">
        <w:t xml:space="preserve">βάλλον </w:t>
      </w:r>
      <w:proofErr w:type="spellStart"/>
      <w:r w:rsidRPr="00702720">
        <w:t>ενστάσεων</w:t>
      </w:r>
      <w:proofErr w:type="spellEnd"/>
    </w:p>
    <w:p w14:paraId="66897EA9" w14:textId="77777777" w:rsidR="001325DE" w:rsidRPr="00702720" w:rsidRDefault="001325DE" w:rsidP="002850F9">
      <w:pPr>
        <w:rPr>
          <w:rFonts w:cs="Tahoma"/>
        </w:rPr>
      </w:pPr>
      <w:r w:rsidRPr="00702720">
        <w:rPr>
          <w:rFonts w:cs="Tahoma"/>
        </w:rPr>
        <w:t xml:space="preserve">Στη διαχειριστική </w:t>
      </w:r>
      <w:proofErr w:type="spellStart"/>
      <w:r w:rsidRPr="00702720">
        <w:rPr>
          <w:rFonts w:cs="Tahoma"/>
        </w:rPr>
        <w:t>διεπαφή</w:t>
      </w:r>
      <w:proofErr w:type="spellEnd"/>
      <w:r w:rsidRPr="00702720">
        <w:rPr>
          <w:rFonts w:cs="Tahoma"/>
        </w:rPr>
        <w:t xml:space="preserve"> οι αρμόδιοι χειριστές της Τροχαίας/Ελληνικής Αστυνομίας θα έχουν πρόσβαση σε όλες τις ενστάσεις/αντιρρήσεις που έχουν υποβληθεί από τους πολίτες μέσω της προαναφερθείσας </w:t>
      </w:r>
      <w:proofErr w:type="spellStart"/>
      <w:r w:rsidRPr="00702720">
        <w:rPr>
          <w:rFonts w:cs="Tahoma"/>
        </w:rPr>
        <w:t>web</w:t>
      </w:r>
      <w:proofErr w:type="spellEnd"/>
      <w:r w:rsidRPr="00702720">
        <w:rPr>
          <w:rFonts w:cs="Tahoma"/>
        </w:rPr>
        <w:t xml:space="preserve"> </w:t>
      </w:r>
      <w:proofErr w:type="spellStart"/>
      <w:r w:rsidRPr="00702720">
        <w:rPr>
          <w:rFonts w:cs="Tahoma"/>
        </w:rPr>
        <w:t>διεπαφής</w:t>
      </w:r>
      <w:proofErr w:type="spellEnd"/>
      <w:r w:rsidRPr="00702720">
        <w:rPr>
          <w:rFonts w:cs="Tahoma"/>
        </w:rPr>
        <w:t xml:space="preserve"> πολιτών. Οι υποβληθείσες ενστάσεις παρουσιάζονται σε πίνακα με χρονολογική σειρά ενώ οι στήλες του πίνακα περιλαμβάνουν τα βασικά δεδομένα της κάθε αίτησης/ένστασης ώστε σχετικά φίλτρα να μπορούν να εφαρμοστούν. Ενδεικτικά οι στήλες και τα φίλτρα μπορεί να περιλαμβάνουν: </w:t>
      </w:r>
    </w:p>
    <w:p w14:paraId="43CCF7CE" w14:textId="77777777" w:rsidR="001325DE" w:rsidRPr="00702720" w:rsidRDefault="001325DE" w:rsidP="003A7B0C">
      <w:pPr>
        <w:numPr>
          <w:ilvl w:val="0"/>
          <w:numId w:val="95"/>
        </w:numPr>
        <w:tabs>
          <w:tab w:val="clear" w:pos="0"/>
          <w:tab w:val="clear" w:pos="709"/>
          <w:tab w:val="clear" w:pos="1134"/>
        </w:tabs>
        <w:suppressAutoHyphens w:val="0"/>
        <w:ind w:left="714" w:hanging="357"/>
        <w:rPr>
          <w:rFonts w:cs="Tahoma"/>
        </w:rPr>
      </w:pPr>
      <w:r w:rsidRPr="00702720">
        <w:rPr>
          <w:rFonts w:cs="Tahoma"/>
        </w:rPr>
        <w:t xml:space="preserve">μοναδικός αριθμό ένστασης, </w:t>
      </w:r>
    </w:p>
    <w:p w14:paraId="294B6E95" w14:textId="77777777" w:rsidR="001325DE" w:rsidRPr="00702720" w:rsidRDefault="001325DE" w:rsidP="003A7B0C">
      <w:pPr>
        <w:numPr>
          <w:ilvl w:val="0"/>
          <w:numId w:val="95"/>
        </w:numPr>
        <w:tabs>
          <w:tab w:val="clear" w:pos="0"/>
          <w:tab w:val="clear" w:pos="709"/>
          <w:tab w:val="clear" w:pos="1134"/>
        </w:tabs>
        <w:suppressAutoHyphens w:val="0"/>
        <w:ind w:left="714" w:hanging="357"/>
        <w:rPr>
          <w:rFonts w:cs="Tahoma"/>
        </w:rPr>
      </w:pPr>
      <w:r w:rsidRPr="00702720">
        <w:rPr>
          <w:rFonts w:cs="Tahoma"/>
        </w:rPr>
        <w:t xml:space="preserve">ονοματεπώνυμο αιτούντα-πολίτη, </w:t>
      </w:r>
    </w:p>
    <w:p w14:paraId="4DDE0E50" w14:textId="77777777" w:rsidR="001325DE" w:rsidRPr="00702720" w:rsidRDefault="001325DE" w:rsidP="003A7B0C">
      <w:pPr>
        <w:numPr>
          <w:ilvl w:val="0"/>
          <w:numId w:val="95"/>
        </w:numPr>
        <w:tabs>
          <w:tab w:val="clear" w:pos="0"/>
          <w:tab w:val="clear" w:pos="709"/>
          <w:tab w:val="clear" w:pos="1134"/>
        </w:tabs>
        <w:suppressAutoHyphens w:val="0"/>
        <w:ind w:left="714" w:hanging="357"/>
        <w:rPr>
          <w:rFonts w:cs="Tahoma"/>
        </w:rPr>
      </w:pPr>
      <w:r w:rsidRPr="00702720">
        <w:rPr>
          <w:rFonts w:cs="Tahoma"/>
        </w:rPr>
        <w:t xml:space="preserve">αριθμός παράβασης/προστίμου, </w:t>
      </w:r>
    </w:p>
    <w:p w14:paraId="5AD7F824" w14:textId="77777777" w:rsidR="001325DE" w:rsidRPr="00702720" w:rsidRDefault="001325DE" w:rsidP="003A7B0C">
      <w:pPr>
        <w:numPr>
          <w:ilvl w:val="0"/>
          <w:numId w:val="95"/>
        </w:numPr>
        <w:tabs>
          <w:tab w:val="clear" w:pos="0"/>
          <w:tab w:val="clear" w:pos="709"/>
          <w:tab w:val="clear" w:pos="1134"/>
        </w:tabs>
        <w:suppressAutoHyphens w:val="0"/>
        <w:ind w:left="714" w:hanging="357"/>
        <w:rPr>
          <w:rFonts w:cs="Tahoma"/>
        </w:rPr>
      </w:pPr>
      <w:r w:rsidRPr="00702720">
        <w:rPr>
          <w:rFonts w:cs="Tahoma"/>
        </w:rPr>
        <w:t>τον αριθμό κυκλοφορίας,</w:t>
      </w:r>
    </w:p>
    <w:p w14:paraId="2A575831" w14:textId="77777777" w:rsidR="001325DE" w:rsidRPr="00702720" w:rsidRDefault="001325DE" w:rsidP="003A7B0C">
      <w:pPr>
        <w:numPr>
          <w:ilvl w:val="0"/>
          <w:numId w:val="95"/>
        </w:numPr>
        <w:tabs>
          <w:tab w:val="clear" w:pos="0"/>
          <w:tab w:val="clear" w:pos="709"/>
          <w:tab w:val="clear" w:pos="1134"/>
        </w:tabs>
        <w:suppressAutoHyphens w:val="0"/>
        <w:ind w:left="714" w:hanging="357"/>
        <w:rPr>
          <w:rFonts w:cs="Tahoma"/>
        </w:rPr>
      </w:pPr>
      <w:r w:rsidRPr="00702720">
        <w:rPr>
          <w:rFonts w:cs="Tahoma"/>
        </w:rPr>
        <w:t xml:space="preserve">ημερομηνία καταχώρησης κ.α.  </w:t>
      </w:r>
    </w:p>
    <w:p w14:paraId="73DF24D7" w14:textId="77777777" w:rsidR="001325DE" w:rsidRPr="00702720" w:rsidRDefault="001325DE" w:rsidP="002850F9">
      <w:pPr>
        <w:rPr>
          <w:rFonts w:cs="Tahoma"/>
        </w:rPr>
      </w:pPr>
      <w:r w:rsidRPr="00702720">
        <w:rPr>
          <w:rFonts w:cs="Tahoma"/>
        </w:rPr>
        <w:t xml:space="preserve">Ο χειριστής θα πρέπει να έχει τη δυνατότητα επιλογής μιας έντασης και προβολής σε νέας σελίδας όλων των στοιχείων και δεδομένων της συγκεκριμένης αίτησης συμπεριλαμβανομένων και των τυχόν υποστηρικτικών αρχείων. Εφόσον έχει ζητηθεί ηλεκτρονικό ραντεβού θα παρουσιάζονται στην αναλυτική προβολή της ένστασης και οι επιλεγμένες από τον πολίτη μέρες και ώρες. </w:t>
      </w:r>
    </w:p>
    <w:p w14:paraId="52955287" w14:textId="77777777" w:rsidR="001325DE" w:rsidRPr="00702720" w:rsidRDefault="001325DE" w:rsidP="002850F9">
      <w:pPr>
        <w:rPr>
          <w:rFonts w:cs="Tahoma"/>
        </w:rPr>
      </w:pPr>
      <w:r w:rsidRPr="00702720">
        <w:rPr>
          <w:rFonts w:cs="Tahoma"/>
        </w:rPr>
        <w:t>Ο αρμόδιος διαχειριστής θα μπορεί να επεξεργαστεί μια ένσταση και συγκεκριμένα να:</w:t>
      </w:r>
    </w:p>
    <w:p w14:paraId="458BD9C9" w14:textId="77777777" w:rsidR="001325DE" w:rsidRPr="00702720" w:rsidRDefault="001325DE" w:rsidP="003A7B0C">
      <w:pPr>
        <w:numPr>
          <w:ilvl w:val="0"/>
          <w:numId w:val="95"/>
        </w:numPr>
        <w:tabs>
          <w:tab w:val="clear" w:pos="0"/>
          <w:tab w:val="clear" w:pos="709"/>
          <w:tab w:val="clear" w:pos="1134"/>
        </w:tabs>
        <w:suppressAutoHyphens w:val="0"/>
        <w:ind w:left="714" w:hanging="357"/>
        <w:rPr>
          <w:rFonts w:cs="Tahoma"/>
        </w:rPr>
      </w:pPr>
      <w:r w:rsidRPr="00702720">
        <w:rPr>
          <w:rFonts w:cs="Tahoma"/>
        </w:rPr>
        <w:t xml:space="preserve">καθορίσει το καθεστώς προόδου μιας ένστασης επιλέγοντας προκαθορισμένα στάδια διαχείρισης (π.χ. σε εκκρεμότητα, σε εξέλιξη </w:t>
      </w:r>
      <w:proofErr w:type="spellStart"/>
      <w:r w:rsidRPr="00702720">
        <w:rPr>
          <w:rFonts w:cs="Tahoma"/>
        </w:rPr>
        <w:t>κτλ</w:t>
      </w:r>
      <w:proofErr w:type="spellEnd"/>
      <w:r w:rsidRPr="00702720">
        <w:rPr>
          <w:rFonts w:cs="Tahoma"/>
        </w:rPr>
        <w:t>)</w:t>
      </w:r>
    </w:p>
    <w:p w14:paraId="212EDE92" w14:textId="77777777" w:rsidR="001325DE" w:rsidRPr="00702720" w:rsidRDefault="001325DE" w:rsidP="003A7B0C">
      <w:pPr>
        <w:numPr>
          <w:ilvl w:val="0"/>
          <w:numId w:val="95"/>
        </w:numPr>
        <w:tabs>
          <w:tab w:val="clear" w:pos="0"/>
          <w:tab w:val="clear" w:pos="709"/>
          <w:tab w:val="clear" w:pos="1134"/>
        </w:tabs>
        <w:suppressAutoHyphens w:val="0"/>
        <w:ind w:left="714" w:hanging="357"/>
        <w:rPr>
          <w:rFonts w:cs="Tahoma"/>
        </w:rPr>
      </w:pPr>
      <w:r w:rsidRPr="00702720">
        <w:rPr>
          <w:rFonts w:cs="Tahoma"/>
        </w:rPr>
        <w:t>εγκρίνει / απορρίψει ή ζητήσει επιπρόσθετα στοιχεία από τον αιτούντα</w:t>
      </w:r>
    </w:p>
    <w:p w14:paraId="1E1D45C2" w14:textId="77777777" w:rsidR="001325DE" w:rsidRPr="00702720" w:rsidRDefault="001325DE" w:rsidP="003A7B0C">
      <w:pPr>
        <w:numPr>
          <w:ilvl w:val="0"/>
          <w:numId w:val="95"/>
        </w:numPr>
        <w:tabs>
          <w:tab w:val="clear" w:pos="0"/>
          <w:tab w:val="clear" w:pos="709"/>
          <w:tab w:val="clear" w:pos="1134"/>
        </w:tabs>
        <w:suppressAutoHyphens w:val="0"/>
        <w:ind w:left="714" w:hanging="357"/>
        <w:rPr>
          <w:rFonts w:cs="Tahoma"/>
        </w:rPr>
      </w:pPr>
      <w:r w:rsidRPr="00702720">
        <w:rPr>
          <w:rFonts w:cs="Tahoma"/>
        </w:rPr>
        <w:t xml:space="preserve">να εγκρίνει μια από τις επιλεγμένες μέρες και ώρες για </w:t>
      </w:r>
      <w:proofErr w:type="spellStart"/>
      <w:r w:rsidRPr="00702720">
        <w:rPr>
          <w:rFonts w:cs="Tahoma"/>
        </w:rPr>
        <w:t>βιντεοκλήση</w:t>
      </w:r>
      <w:proofErr w:type="spellEnd"/>
    </w:p>
    <w:p w14:paraId="6409D839" w14:textId="77777777" w:rsidR="001325DE" w:rsidRPr="00702720" w:rsidRDefault="001325DE" w:rsidP="003A7B0C">
      <w:pPr>
        <w:numPr>
          <w:ilvl w:val="0"/>
          <w:numId w:val="95"/>
        </w:numPr>
        <w:tabs>
          <w:tab w:val="clear" w:pos="0"/>
          <w:tab w:val="clear" w:pos="709"/>
          <w:tab w:val="clear" w:pos="1134"/>
        </w:tabs>
        <w:suppressAutoHyphens w:val="0"/>
        <w:ind w:left="714" w:hanging="357"/>
        <w:rPr>
          <w:rFonts w:cs="Tahoma"/>
        </w:rPr>
      </w:pPr>
      <w:r w:rsidRPr="00702720">
        <w:rPr>
          <w:rFonts w:cs="Tahoma"/>
        </w:rPr>
        <w:t xml:space="preserve">εφόσον έχει γίνει έγκριση </w:t>
      </w:r>
      <w:proofErr w:type="spellStart"/>
      <w:r w:rsidRPr="00702720">
        <w:rPr>
          <w:rFonts w:cs="Tahoma"/>
        </w:rPr>
        <w:t>βιντεοκλήσης</w:t>
      </w:r>
      <w:proofErr w:type="spellEnd"/>
      <w:r w:rsidRPr="00702720">
        <w:rPr>
          <w:rFonts w:cs="Tahoma"/>
        </w:rPr>
        <w:t xml:space="preserve"> να δει τις λεπτομέρειες του ραντεβού</w:t>
      </w:r>
    </w:p>
    <w:p w14:paraId="68B8FE1D" w14:textId="77777777" w:rsidR="001325DE" w:rsidRPr="00702720" w:rsidRDefault="001325DE" w:rsidP="003A7B0C">
      <w:pPr>
        <w:numPr>
          <w:ilvl w:val="0"/>
          <w:numId w:val="95"/>
        </w:numPr>
        <w:tabs>
          <w:tab w:val="clear" w:pos="0"/>
          <w:tab w:val="clear" w:pos="709"/>
          <w:tab w:val="clear" w:pos="1134"/>
        </w:tabs>
        <w:suppressAutoHyphens w:val="0"/>
        <w:ind w:left="714" w:hanging="357"/>
        <w:rPr>
          <w:rFonts w:cs="Tahoma"/>
        </w:rPr>
      </w:pPr>
      <w:r w:rsidRPr="00702720">
        <w:rPr>
          <w:rFonts w:cs="Tahoma"/>
        </w:rPr>
        <w:lastRenderedPageBreak/>
        <w:t>προσθέσει υπηρεσιακές παρατηρήσεις</w:t>
      </w:r>
    </w:p>
    <w:p w14:paraId="1BF97E99" w14:textId="77777777" w:rsidR="001325DE" w:rsidRPr="00702720" w:rsidRDefault="001325DE" w:rsidP="003A7B0C">
      <w:pPr>
        <w:numPr>
          <w:ilvl w:val="0"/>
          <w:numId w:val="95"/>
        </w:numPr>
        <w:tabs>
          <w:tab w:val="clear" w:pos="0"/>
          <w:tab w:val="clear" w:pos="709"/>
          <w:tab w:val="clear" w:pos="1134"/>
        </w:tabs>
        <w:suppressAutoHyphens w:val="0"/>
        <w:ind w:left="714" w:hanging="357"/>
        <w:rPr>
          <w:rFonts w:cs="Tahoma"/>
        </w:rPr>
      </w:pPr>
      <w:r w:rsidRPr="00702720">
        <w:rPr>
          <w:rFonts w:cs="Tahoma"/>
        </w:rPr>
        <w:t>την φέρει εις γνώση άλλου διαχειριστή</w:t>
      </w:r>
    </w:p>
    <w:p w14:paraId="4D7A61D0" w14:textId="77777777" w:rsidR="001325DE" w:rsidRPr="00702720" w:rsidRDefault="001325DE" w:rsidP="002850F9">
      <w:pPr>
        <w:rPr>
          <w:rFonts w:cs="Tahoma"/>
        </w:rPr>
      </w:pPr>
      <w:r w:rsidRPr="00702720">
        <w:rPr>
          <w:rFonts w:cs="Tahoma"/>
        </w:rPr>
        <w:t>Για κάθε ένσταση το υποσύστημα θα πρέπει να διατηρεί πλήρες ιστορικό ενεργειών προκειμένου να διασφαλιστεί η διαφάνεια και η ιχνηλασιμότητα των δεδομένων.</w:t>
      </w:r>
    </w:p>
    <w:p w14:paraId="6B07452C" w14:textId="77777777" w:rsidR="001325DE" w:rsidRPr="00702720" w:rsidRDefault="001325DE" w:rsidP="002850F9">
      <w:pPr>
        <w:rPr>
          <w:rFonts w:cs="Tahoma"/>
        </w:rPr>
      </w:pPr>
      <w:r w:rsidRPr="00702720">
        <w:rPr>
          <w:rFonts w:cs="Tahoma"/>
        </w:rPr>
        <w:t>Επιπλέον, σε ειδικό σημείο του συγκεκριμένου υποσυστήματος θα πρέπει να παρέχεται λειτουργικότητα όπου οι χειριστές θα έχουν την δυνατότητα:</w:t>
      </w:r>
    </w:p>
    <w:p w14:paraId="10F5964F" w14:textId="77777777" w:rsidR="001325DE" w:rsidRPr="00702720" w:rsidRDefault="001325DE" w:rsidP="003A7B0C">
      <w:pPr>
        <w:numPr>
          <w:ilvl w:val="0"/>
          <w:numId w:val="94"/>
        </w:numPr>
        <w:tabs>
          <w:tab w:val="clear" w:pos="0"/>
          <w:tab w:val="clear" w:pos="709"/>
          <w:tab w:val="clear" w:pos="1134"/>
        </w:tabs>
        <w:suppressAutoHyphens w:val="0"/>
        <w:spacing w:line="257" w:lineRule="auto"/>
        <w:ind w:left="714" w:hanging="357"/>
        <w:rPr>
          <w:rFonts w:cs="Tahoma"/>
        </w:rPr>
      </w:pPr>
      <w:r w:rsidRPr="00702720">
        <w:rPr>
          <w:rFonts w:cs="Tahoma"/>
        </w:rPr>
        <w:t xml:space="preserve">να επεξεργάζονται το ημερολόγιο της διαθεσιμότητας για τους διαχειριστές ώστε οι αντίστοιχες μέρες και ώρες να γνωστοποιούνται στους πολίτες που υποβάλλουν ενστάσεις, </w:t>
      </w:r>
    </w:p>
    <w:p w14:paraId="389408C6" w14:textId="77777777" w:rsidR="001325DE" w:rsidRPr="00702720" w:rsidRDefault="001325DE" w:rsidP="003A7B0C">
      <w:pPr>
        <w:numPr>
          <w:ilvl w:val="0"/>
          <w:numId w:val="94"/>
        </w:numPr>
        <w:tabs>
          <w:tab w:val="clear" w:pos="0"/>
          <w:tab w:val="clear" w:pos="709"/>
          <w:tab w:val="clear" w:pos="1134"/>
        </w:tabs>
        <w:suppressAutoHyphens w:val="0"/>
        <w:spacing w:line="257" w:lineRule="auto"/>
        <w:ind w:left="714" w:hanging="357"/>
        <w:rPr>
          <w:rFonts w:cs="Tahoma"/>
        </w:rPr>
      </w:pPr>
      <w:r w:rsidRPr="00702720">
        <w:rPr>
          <w:rFonts w:cs="Tahoma"/>
        </w:rPr>
        <w:t xml:space="preserve">να παρακολουθούν τα επιβεβαιωμένα ραντεβού για </w:t>
      </w:r>
      <w:proofErr w:type="spellStart"/>
      <w:r w:rsidRPr="00702720">
        <w:rPr>
          <w:rFonts w:cs="Tahoma"/>
        </w:rPr>
        <w:t>βιντεοκλήσεις</w:t>
      </w:r>
      <w:proofErr w:type="spellEnd"/>
      <w:r w:rsidRPr="00702720">
        <w:rPr>
          <w:rFonts w:cs="Tahoma"/>
        </w:rPr>
        <w:t xml:space="preserve"> και</w:t>
      </w:r>
    </w:p>
    <w:p w14:paraId="222176FD" w14:textId="77777777" w:rsidR="001325DE" w:rsidRPr="00702720" w:rsidRDefault="001325DE" w:rsidP="003A7B0C">
      <w:pPr>
        <w:numPr>
          <w:ilvl w:val="0"/>
          <w:numId w:val="94"/>
        </w:numPr>
        <w:tabs>
          <w:tab w:val="clear" w:pos="0"/>
          <w:tab w:val="clear" w:pos="709"/>
          <w:tab w:val="clear" w:pos="1134"/>
        </w:tabs>
        <w:suppressAutoHyphens w:val="0"/>
        <w:spacing w:line="257" w:lineRule="auto"/>
        <w:ind w:left="714" w:hanging="357"/>
        <w:rPr>
          <w:rFonts w:cs="Tahoma"/>
        </w:rPr>
      </w:pPr>
      <w:r w:rsidRPr="00702720">
        <w:rPr>
          <w:rFonts w:cs="Tahoma"/>
        </w:rPr>
        <w:t xml:space="preserve">να αναθέσουν την </w:t>
      </w:r>
      <w:proofErr w:type="spellStart"/>
      <w:r w:rsidRPr="00702720">
        <w:rPr>
          <w:rFonts w:cs="Tahoma"/>
        </w:rPr>
        <w:t>βιντεοκλήση</w:t>
      </w:r>
      <w:proofErr w:type="spellEnd"/>
      <w:r w:rsidRPr="00702720">
        <w:rPr>
          <w:rFonts w:cs="Tahoma"/>
        </w:rPr>
        <w:t xml:space="preserve"> σε κάποιο διαχειριστή. </w:t>
      </w:r>
    </w:p>
    <w:p w14:paraId="78DE8054" w14:textId="77777777" w:rsidR="001325DE" w:rsidRPr="00702720" w:rsidRDefault="001325DE" w:rsidP="003A7B0C">
      <w:pPr>
        <w:numPr>
          <w:ilvl w:val="1"/>
          <w:numId w:val="94"/>
        </w:numPr>
        <w:tabs>
          <w:tab w:val="clear" w:pos="0"/>
          <w:tab w:val="clear" w:pos="709"/>
          <w:tab w:val="clear" w:pos="1134"/>
        </w:tabs>
        <w:suppressAutoHyphens w:val="0"/>
        <w:spacing w:after="160" w:line="256" w:lineRule="auto"/>
        <w:rPr>
          <w:rFonts w:cs="Tahoma"/>
        </w:rPr>
      </w:pPr>
      <w:r w:rsidRPr="00702720">
        <w:rPr>
          <w:rFonts w:cs="Tahoma"/>
        </w:rPr>
        <w:t>Ειδική ρύθμιση θα μπορεί να επιτρέπει την αυτόματη ανάθεση των ραντεβού σε διαχειριστές που έχουν διαθεσιμότητα σύμφωνα με το σημείο 1.</w:t>
      </w:r>
    </w:p>
    <w:p w14:paraId="44CA3C79" w14:textId="77777777" w:rsidR="00970FDE" w:rsidRPr="00702720" w:rsidRDefault="00970FDE" w:rsidP="00970FDE">
      <w:pPr>
        <w:rPr>
          <w:rFonts w:cs="Tahoma"/>
          <w:lang w:eastAsia="en-US" w:bidi="he-IL"/>
        </w:rPr>
      </w:pPr>
    </w:p>
    <w:p w14:paraId="1D7ED3A3" w14:textId="0D61AA78" w:rsidR="00970FDE" w:rsidRPr="00702720" w:rsidRDefault="00970FDE" w:rsidP="00D735C7">
      <w:pPr>
        <w:pStyle w:val="AppendixHeading5"/>
      </w:pPr>
      <w:r w:rsidRPr="00702720">
        <w:t>Υποσύστημα διαχείρισης πληρωμών</w:t>
      </w:r>
    </w:p>
    <w:p w14:paraId="633142FF" w14:textId="77777777" w:rsidR="0082079B" w:rsidRPr="00702720" w:rsidRDefault="0082079B" w:rsidP="0082079B">
      <w:pPr>
        <w:rPr>
          <w:rFonts w:cs="Tahoma"/>
        </w:rPr>
      </w:pPr>
      <w:r w:rsidRPr="00702720">
        <w:rPr>
          <w:rFonts w:cs="Tahoma"/>
        </w:rPr>
        <w:t xml:space="preserve">Το υποσύστημα διαχείρισης πληρωμών αποτελεί το κομμάτι του συστήματος που διευκολύνει την ηλεκτρονική πληρωμή προστίμων, τη συνολική διαχείριση των συναλλαγών και την παρακολούθηση της οικονομικής κατάστασης των βεβαιωμένων προστίμων. Το υποσύστημα παρέχει δύο βασικές </w:t>
      </w:r>
      <w:proofErr w:type="spellStart"/>
      <w:r w:rsidRPr="00702720">
        <w:rPr>
          <w:rFonts w:cs="Tahoma"/>
        </w:rPr>
        <w:t>διεπαφές</w:t>
      </w:r>
      <w:proofErr w:type="spellEnd"/>
      <w:r w:rsidRPr="00702720">
        <w:rPr>
          <w:rFonts w:cs="Tahoma"/>
        </w:rPr>
        <w:t>:</w:t>
      </w:r>
    </w:p>
    <w:p w14:paraId="11557AC2" w14:textId="77777777" w:rsidR="0082079B" w:rsidRPr="00702720" w:rsidRDefault="0082079B" w:rsidP="003A7B0C">
      <w:pPr>
        <w:numPr>
          <w:ilvl w:val="0"/>
          <w:numId w:val="98"/>
        </w:numPr>
        <w:tabs>
          <w:tab w:val="clear" w:pos="0"/>
          <w:tab w:val="clear" w:pos="709"/>
          <w:tab w:val="clear" w:pos="1134"/>
        </w:tabs>
        <w:suppressAutoHyphens w:val="0"/>
        <w:spacing w:before="120"/>
        <w:ind w:left="714" w:hanging="357"/>
        <w:rPr>
          <w:rFonts w:cs="Tahoma"/>
        </w:rPr>
      </w:pPr>
      <w:r w:rsidRPr="00702720">
        <w:rPr>
          <w:rFonts w:cs="Tahoma"/>
          <w:u w:val="single"/>
        </w:rPr>
        <w:t xml:space="preserve">Web </w:t>
      </w:r>
      <w:proofErr w:type="spellStart"/>
      <w:r w:rsidRPr="00702720">
        <w:rPr>
          <w:rFonts w:cs="Tahoma"/>
          <w:u w:val="single"/>
        </w:rPr>
        <w:t>Διεπαφή</w:t>
      </w:r>
      <w:proofErr w:type="spellEnd"/>
      <w:r w:rsidRPr="00702720">
        <w:rPr>
          <w:rFonts w:cs="Tahoma"/>
          <w:u w:val="single"/>
        </w:rPr>
        <w:t xml:space="preserve"> πολιτών</w:t>
      </w:r>
      <w:r w:rsidRPr="00702720">
        <w:rPr>
          <w:rFonts w:cs="Tahoma"/>
        </w:rPr>
        <w:t>: παρέχει πρόσβαση στις βεβαιωμένες οφειλές και επιτρέπει την πληρωμή προστίμων μέσω ασφαλών ηλεκτρονικών συναλλαγών.</w:t>
      </w:r>
    </w:p>
    <w:p w14:paraId="175326A4" w14:textId="77777777" w:rsidR="0082079B" w:rsidRPr="00702720" w:rsidRDefault="0082079B" w:rsidP="003A7B0C">
      <w:pPr>
        <w:numPr>
          <w:ilvl w:val="0"/>
          <w:numId w:val="98"/>
        </w:numPr>
        <w:tabs>
          <w:tab w:val="clear" w:pos="0"/>
          <w:tab w:val="clear" w:pos="709"/>
          <w:tab w:val="clear" w:pos="1134"/>
        </w:tabs>
        <w:suppressAutoHyphens w:val="0"/>
        <w:spacing w:before="120"/>
        <w:ind w:left="714" w:hanging="357"/>
        <w:rPr>
          <w:rFonts w:cs="Tahoma"/>
        </w:rPr>
      </w:pPr>
      <w:r w:rsidRPr="00702720">
        <w:rPr>
          <w:rFonts w:cs="Tahoma"/>
          <w:u w:val="single"/>
        </w:rPr>
        <w:t>Διαχειριστικό περιβάλλον πληρωμών</w:t>
      </w:r>
      <w:r w:rsidRPr="00702720">
        <w:rPr>
          <w:rFonts w:cs="Tahoma"/>
        </w:rPr>
        <w:t>: Διαθέσιμο για τους χειριστές της Τροχαίας/Ελληνικής Αστυνομίας, επιτρέπει τη διαχείριση πληρωμών, την παρακολούθηση συναλλαγών και τη διενέργεια απολογιστικών αναφορών.</w:t>
      </w:r>
    </w:p>
    <w:p w14:paraId="0FB69206" w14:textId="77777777" w:rsidR="0082079B" w:rsidRPr="00702720" w:rsidRDefault="0082079B" w:rsidP="0082079B">
      <w:pPr>
        <w:spacing w:after="160" w:line="256" w:lineRule="auto"/>
        <w:rPr>
          <w:rFonts w:cs="Tahoma"/>
        </w:rPr>
      </w:pPr>
      <w:r w:rsidRPr="00702720">
        <w:rPr>
          <w:rFonts w:cs="Tahoma"/>
        </w:rPr>
        <w:t xml:space="preserve">Πιο αναλυτικά, οι δύο </w:t>
      </w:r>
      <w:proofErr w:type="spellStart"/>
      <w:r w:rsidRPr="00702720">
        <w:rPr>
          <w:rFonts w:cs="Tahoma"/>
        </w:rPr>
        <w:t>διεπαφές</w:t>
      </w:r>
      <w:proofErr w:type="spellEnd"/>
      <w:r w:rsidRPr="00702720">
        <w:rPr>
          <w:rFonts w:cs="Tahoma"/>
        </w:rPr>
        <w:t xml:space="preserve"> θα πρέπει να έχουν την ακόλουθη λειτουργικότητα.</w:t>
      </w:r>
    </w:p>
    <w:p w14:paraId="0575CD19" w14:textId="77777777" w:rsidR="0082079B" w:rsidRPr="00702720" w:rsidRDefault="0082079B" w:rsidP="005E796E">
      <w:pPr>
        <w:pStyle w:val="AppendixHeading6"/>
      </w:pPr>
      <w:r w:rsidRPr="00702720">
        <w:t xml:space="preserve">Web </w:t>
      </w:r>
      <w:proofErr w:type="spellStart"/>
      <w:r w:rsidRPr="00702720">
        <w:t>διε</w:t>
      </w:r>
      <w:proofErr w:type="spellEnd"/>
      <w:r w:rsidRPr="00702720">
        <w:t>παφή π</w:t>
      </w:r>
      <w:proofErr w:type="spellStart"/>
      <w:r w:rsidRPr="00702720">
        <w:t>ολιτών</w:t>
      </w:r>
      <w:proofErr w:type="spellEnd"/>
    </w:p>
    <w:p w14:paraId="1349F574" w14:textId="77777777" w:rsidR="0082079B" w:rsidRPr="00702720" w:rsidRDefault="0082079B" w:rsidP="005E796E">
      <w:pPr>
        <w:rPr>
          <w:rFonts w:cs="Tahoma"/>
        </w:rPr>
      </w:pPr>
      <w:r w:rsidRPr="00702720">
        <w:rPr>
          <w:rFonts w:cs="Tahoma"/>
        </w:rPr>
        <w:t xml:space="preserve">Ειδική </w:t>
      </w:r>
      <w:proofErr w:type="spellStart"/>
      <w:r w:rsidRPr="00702720">
        <w:rPr>
          <w:rFonts w:cs="Tahoma"/>
        </w:rPr>
        <w:t>web</w:t>
      </w:r>
      <w:proofErr w:type="spellEnd"/>
      <w:r w:rsidRPr="00702720">
        <w:rPr>
          <w:rFonts w:cs="Tahoma"/>
        </w:rPr>
        <w:t xml:space="preserve"> εφαρμογή θα επιτρέπει στους πολίτες να πληρώνουν ηλεκτρονικά τα πρόστιμα που τους έχουν βεβαιωθεί με την χρήση ενιαίου κωδικού RF/κωδικού αναφοράς πληρωμών. Η είσοδος στην εφαρμογή θα πραγματοποιείται με χρήση κωδικών </w:t>
      </w:r>
      <w:proofErr w:type="spellStart"/>
      <w:r w:rsidRPr="00702720">
        <w:rPr>
          <w:rFonts w:cs="Tahoma"/>
        </w:rPr>
        <w:t>TaxisNet</w:t>
      </w:r>
      <w:proofErr w:type="spellEnd"/>
      <w:r w:rsidRPr="00702720">
        <w:rPr>
          <w:rFonts w:cs="Tahoma"/>
        </w:rPr>
        <w:t xml:space="preserve"> μέσω του μηχανισμού </w:t>
      </w:r>
      <w:proofErr w:type="spellStart"/>
      <w:r w:rsidRPr="00702720">
        <w:rPr>
          <w:rFonts w:cs="Tahoma"/>
        </w:rPr>
        <w:t>αυθεντικοποίησης</w:t>
      </w:r>
      <w:proofErr w:type="spellEnd"/>
      <w:r w:rsidRPr="00702720">
        <w:rPr>
          <w:rFonts w:cs="Tahoma"/>
        </w:rPr>
        <w:t xml:space="preserve"> της ΓΓΠΣΔΔ &amp; ΨΔ (</w:t>
      </w:r>
      <w:proofErr w:type="spellStart"/>
      <w:r w:rsidRPr="00702720">
        <w:rPr>
          <w:rFonts w:cs="Tahoma"/>
        </w:rPr>
        <w:t>oAuth</w:t>
      </w:r>
      <w:proofErr w:type="spellEnd"/>
      <w:r w:rsidRPr="00702720">
        <w:rPr>
          <w:rFonts w:cs="Tahoma"/>
        </w:rPr>
        <w:t xml:space="preserve"> 2.0).  Αφού εισέλθει στην εφαρμογή ο πολίτης θα έχει πρόσβαση στο περιβάλλον πολίτη. Μπορεί να μεταβεί στα </w:t>
      </w:r>
      <w:proofErr w:type="spellStart"/>
      <w:r w:rsidRPr="00702720">
        <w:rPr>
          <w:rFonts w:cs="Tahoma"/>
        </w:rPr>
        <w:t>καταχωρηθέντα</w:t>
      </w:r>
      <w:proofErr w:type="spellEnd"/>
      <w:r w:rsidRPr="00702720">
        <w:rPr>
          <w:rFonts w:cs="Tahoma"/>
        </w:rPr>
        <w:t xml:space="preserve"> πρόστιμα που του έχουν επιβληθεί και να επιλέξει το επιθυμητό πρόστιμο. Με αυτό τον τρόπο θα επιβλέπει με προεπισκόπηση τα στοιχεία του προστίμου και τυχόν συνοδευτικό υλικό (π.χ. φωτογραφίες, βίντεο). Με εύληπτο τρόπο θα καθοδηγείται σε ασφαλές περιβάλλον πληρωμής όπου θα εισάγει τα στοιχεία της πιστωτικής/χρεωστικής κάρτας του και να ολοκληρώσει την συναλλαγή. Σε περίπτωση πολλών προστίμων, θα μπορεί εναλλακτικά να εισάγει στο σύστημα τον κωδικό πληρωμής (που θα βρίσκει στο πρόστιμο) και τον αριθμό κυκλοφορίας του οχήματος ώστε να ανασύρει με ακρίβεια το επιθυμητό πρόστιμο και το πληρωτέο ποσό. </w:t>
      </w:r>
    </w:p>
    <w:p w14:paraId="175A0D8E" w14:textId="77777777" w:rsidR="0082079B" w:rsidRPr="00702720" w:rsidRDefault="0082079B" w:rsidP="005E796E">
      <w:pPr>
        <w:rPr>
          <w:rFonts w:cs="Tahoma"/>
        </w:rPr>
      </w:pPr>
      <w:r w:rsidRPr="00702720">
        <w:rPr>
          <w:rFonts w:cs="Tahoma"/>
        </w:rPr>
        <w:t xml:space="preserve">Όταν ο πολίτης θα μεταφέρεται στο ασφαλές περιβάλλον πληρωμών θα πρέπει να είναι </w:t>
      </w:r>
      <w:proofErr w:type="spellStart"/>
      <w:r w:rsidRPr="00702720">
        <w:rPr>
          <w:rFonts w:cs="Tahoma"/>
        </w:rPr>
        <w:t>προσυμπληρωμένο</w:t>
      </w:r>
      <w:proofErr w:type="spellEnd"/>
      <w:r w:rsidRPr="00702720">
        <w:rPr>
          <w:rFonts w:cs="Tahoma"/>
        </w:rPr>
        <w:t xml:space="preserve"> το ποσό του προστίμου. Οι διαθέσιμοι τρόποι πληρωμής θα πρέπει </w:t>
      </w:r>
      <w:proofErr w:type="spellStart"/>
      <w:r w:rsidRPr="00702720">
        <w:rPr>
          <w:rFonts w:cs="Tahoma"/>
        </w:rPr>
        <w:t>κατ’ελάχιστον</w:t>
      </w:r>
      <w:proofErr w:type="spellEnd"/>
      <w:r w:rsidRPr="00702720">
        <w:rPr>
          <w:rFonts w:cs="Tahoma"/>
        </w:rPr>
        <w:t xml:space="preserve"> να υποστηρίζουν πιστωτική/χρεωστική κάρτα. Εφόσον ο πολίτης έχει συνδεθεί στην </w:t>
      </w:r>
      <w:proofErr w:type="spellStart"/>
      <w:r w:rsidRPr="00702720">
        <w:rPr>
          <w:rFonts w:cs="Tahoma"/>
        </w:rPr>
        <w:t>διεπαφή</w:t>
      </w:r>
      <w:proofErr w:type="spellEnd"/>
      <w:r w:rsidRPr="00702720">
        <w:rPr>
          <w:rFonts w:cs="Tahoma"/>
        </w:rPr>
        <w:t xml:space="preserve"> από κινητό τηλέφωνο, θα πρέπει οι τρόποι πληρωμής επιπλέον να υποστηρίζουν πληρωμή με τα ηλεκτρονικά πορτοφόλια της συσκευής τους (</w:t>
      </w:r>
      <w:proofErr w:type="spellStart"/>
      <w:r w:rsidRPr="00702720">
        <w:rPr>
          <w:rFonts w:cs="Tahoma"/>
        </w:rPr>
        <w:t>Google</w:t>
      </w:r>
      <w:proofErr w:type="spellEnd"/>
      <w:r w:rsidRPr="00702720">
        <w:rPr>
          <w:rFonts w:cs="Tahoma"/>
        </w:rPr>
        <w:t xml:space="preserve"> </w:t>
      </w:r>
      <w:proofErr w:type="spellStart"/>
      <w:r w:rsidRPr="00702720">
        <w:rPr>
          <w:rFonts w:cs="Tahoma"/>
        </w:rPr>
        <w:t>Pay</w:t>
      </w:r>
      <w:proofErr w:type="spellEnd"/>
      <w:r w:rsidRPr="00702720">
        <w:rPr>
          <w:rFonts w:cs="Tahoma"/>
        </w:rPr>
        <w:t xml:space="preserve"> και </w:t>
      </w:r>
      <w:proofErr w:type="spellStart"/>
      <w:r w:rsidRPr="00702720">
        <w:rPr>
          <w:rFonts w:cs="Tahoma"/>
        </w:rPr>
        <w:t>Apple</w:t>
      </w:r>
      <w:proofErr w:type="spellEnd"/>
      <w:r w:rsidRPr="00702720">
        <w:rPr>
          <w:rFonts w:cs="Tahoma"/>
        </w:rPr>
        <w:t xml:space="preserve"> </w:t>
      </w:r>
      <w:proofErr w:type="spellStart"/>
      <w:r w:rsidRPr="00702720">
        <w:rPr>
          <w:rFonts w:cs="Tahoma"/>
        </w:rPr>
        <w:t>Pay</w:t>
      </w:r>
      <w:proofErr w:type="spellEnd"/>
      <w:r w:rsidRPr="00702720">
        <w:rPr>
          <w:rFonts w:cs="Tahoma"/>
        </w:rPr>
        <w:t xml:space="preserve">). Μετά την επιτυχή ολοκλήρωση της πληρωμής ενός προστίμου, το σύστημα θα αποστέλλει σχετικό μήνυμα </w:t>
      </w:r>
      <w:r w:rsidRPr="00702720">
        <w:rPr>
          <w:rFonts w:cs="Tahoma"/>
        </w:rPr>
        <w:lastRenderedPageBreak/>
        <w:t xml:space="preserve">επιβεβαίωσης ενώ ο πολίτης θα έχει τη δυνατότητα αποθήκευσης του αποδεικτικού πληρωμής και το συγκεκριμένο πρόστιμο θα επισημαίνεται στην </w:t>
      </w:r>
      <w:proofErr w:type="spellStart"/>
      <w:r w:rsidRPr="00702720">
        <w:rPr>
          <w:rFonts w:cs="Tahoma"/>
        </w:rPr>
        <w:t>διεπαφή</w:t>
      </w:r>
      <w:proofErr w:type="spellEnd"/>
      <w:r w:rsidRPr="00702720">
        <w:rPr>
          <w:rFonts w:cs="Tahoma"/>
        </w:rPr>
        <w:t xml:space="preserve"> ως “πληρωμένο”.</w:t>
      </w:r>
    </w:p>
    <w:p w14:paraId="04DCE82A" w14:textId="77777777" w:rsidR="0082079B" w:rsidRPr="00702720" w:rsidRDefault="0082079B" w:rsidP="005E796E">
      <w:pPr>
        <w:rPr>
          <w:rFonts w:cs="Tahoma"/>
        </w:rPr>
      </w:pPr>
      <w:r w:rsidRPr="00702720">
        <w:rPr>
          <w:rFonts w:cs="Tahoma"/>
        </w:rPr>
        <w:t xml:space="preserve">Από το επιλεγμένο πρόστιμο ο πολίτης θα μπορεί εναλλακτικά να επιλέξει οποιαδήποτε στιγμή την δυνατότητα ένστασης και να μεταφερθεί στην προβλεπόμενη διαδικασία του υποσυστήματος διαχείρισης ενστάσεων (όπως περιγράφεται στην ενότητα 2.1.5) που θα φιλοξενείται στην ίδια </w:t>
      </w:r>
      <w:proofErr w:type="spellStart"/>
      <w:r w:rsidRPr="00702720">
        <w:rPr>
          <w:rFonts w:cs="Tahoma"/>
        </w:rPr>
        <w:t>διεπαφή</w:t>
      </w:r>
      <w:proofErr w:type="spellEnd"/>
      <w:r w:rsidRPr="00702720">
        <w:rPr>
          <w:rFonts w:cs="Tahoma"/>
        </w:rPr>
        <w:t xml:space="preserve"> πολίτη.</w:t>
      </w:r>
    </w:p>
    <w:p w14:paraId="40B48C0B" w14:textId="77777777" w:rsidR="0082079B" w:rsidRPr="00702720" w:rsidRDefault="0082079B" w:rsidP="0082079B">
      <w:pPr>
        <w:spacing w:after="160" w:line="256" w:lineRule="auto"/>
        <w:rPr>
          <w:rFonts w:cs="Tahoma"/>
        </w:rPr>
      </w:pPr>
      <w:r w:rsidRPr="00702720">
        <w:rPr>
          <w:rFonts w:cs="Tahoma"/>
        </w:rPr>
        <w:t xml:space="preserve">Ο υποψήφιος Ανάδοχος θα πρέπει να περιγράψει στην τεχνική προσφορά του την τεχνική και λειτουργική προσέγγιση υλοποίησης του υποσυστήματος διαχείρισης πληρωμών ενώ κατά την φάση εκπόνησης της μελέτης εφαρμογής θα </w:t>
      </w:r>
      <w:proofErr w:type="spellStart"/>
      <w:r w:rsidRPr="00702720">
        <w:rPr>
          <w:rFonts w:cs="Tahoma"/>
        </w:rPr>
        <w:t>εξειδεκευθούν</w:t>
      </w:r>
      <w:proofErr w:type="spellEnd"/>
      <w:r w:rsidRPr="00702720">
        <w:rPr>
          <w:rFonts w:cs="Tahoma"/>
        </w:rPr>
        <w:t xml:space="preserve"> οι ειδικές απαιτήσεις της παραπάνω διαδικασίας σε συνεργασία με την Αναθέτουσα Αρχή. Επιπρόσθετα, ο υποψήφιος Ανάδοχος θα πρέπει να αναλύσει στην τεχνική του προσφορά το προτεινόμενο σύστημα εκκαθάρισης ηλεκτρονικών πληρωμών από </w:t>
      </w:r>
      <w:proofErr w:type="spellStart"/>
      <w:r w:rsidRPr="00702720">
        <w:rPr>
          <w:rFonts w:cs="Tahoma"/>
        </w:rPr>
        <w:t>αδειοδοτημένο</w:t>
      </w:r>
      <w:proofErr w:type="spellEnd"/>
      <w:r w:rsidRPr="00702720">
        <w:rPr>
          <w:rFonts w:cs="Tahoma"/>
        </w:rPr>
        <w:t xml:space="preserve"> από την Τράπεζα της Ελλάδας τραπεζικό ίδρυμα/ίδρυμα πληρωμών αιτιολογώντας τα βασικά πλεονεκτήματα της προτεινόμενης λύσης. Σημειώνεται </w:t>
      </w:r>
      <w:proofErr w:type="spellStart"/>
      <w:r w:rsidRPr="00702720">
        <w:rPr>
          <w:rFonts w:cs="Tahoma"/>
        </w:rPr>
        <w:t>οτι</w:t>
      </w:r>
      <w:proofErr w:type="spellEnd"/>
      <w:r w:rsidRPr="00702720">
        <w:rPr>
          <w:rFonts w:cs="Tahoma"/>
        </w:rPr>
        <w:t xml:space="preserve"> η Αναθέτουσα Αρχή δύναται να υποδείξει στον Ανάδοχο συγκεκριμένη λύση διενέργειας και εκκαθάρισης ηλεκτρονικών πληρωμών.</w:t>
      </w:r>
    </w:p>
    <w:p w14:paraId="696D4D99" w14:textId="77777777" w:rsidR="0082079B" w:rsidRPr="00702720" w:rsidRDefault="0082079B" w:rsidP="0082079B">
      <w:pPr>
        <w:rPr>
          <w:rFonts w:cs="Tahoma"/>
        </w:rPr>
      </w:pPr>
    </w:p>
    <w:p w14:paraId="2146CAFD" w14:textId="77777777" w:rsidR="0082079B" w:rsidRPr="00702720" w:rsidRDefault="0082079B" w:rsidP="005E796E">
      <w:pPr>
        <w:pStyle w:val="AppendixHeading5"/>
      </w:pPr>
      <w:r w:rsidRPr="00702720">
        <w:t>Διαχειριστικό περιβάλλον πληρωμών</w:t>
      </w:r>
    </w:p>
    <w:p w14:paraId="1BCDB042" w14:textId="77777777" w:rsidR="0082079B" w:rsidRPr="00702720" w:rsidRDefault="0082079B" w:rsidP="005E796E">
      <w:pPr>
        <w:rPr>
          <w:rFonts w:cs="Tahoma"/>
        </w:rPr>
      </w:pPr>
      <w:r w:rsidRPr="00702720">
        <w:rPr>
          <w:rFonts w:cs="Tahoma"/>
        </w:rPr>
        <w:t xml:space="preserve">Στη διαχειριστική </w:t>
      </w:r>
      <w:proofErr w:type="spellStart"/>
      <w:r w:rsidRPr="00702720">
        <w:rPr>
          <w:rFonts w:cs="Tahoma"/>
        </w:rPr>
        <w:t>διεπαφή</w:t>
      </w:r>
      <w:proofErr w:type="spellEnd"/>
      <w:r w:rsidRPr="00702720">
        <w:rPr>
          <w:rFonts w:cs="Tahoma"/>
        </w:rPr>
        <w:t xml:space="preserve"> οι αρμόδιοι χειριστές της Τροχαίας/Ελληνικής Αστυνομίας θα έχουν πρόσβαση σε όλες τις πληρωμές προστίμων που έχουν πραγματοποιηθεί. Οι πληρωμές παρουσιάζονται ως διακριτές εγγραφές σε πίνακα σε χρονολογική σειρά ενώ οι στήλες του πίνακα περιλαμβάνουν τα βασικά δεδομένα της κάθε πληρωμής ώστε να επιτρέπουν την σχετική χρήση φίλτρων. Ενδεικτικά τα πεδία του πίνακα και τα σχετικά φίλτρα πρέπει να περιλαμβάνουν:</w:t>
      </w:r>
    </w:p>
    <w:p w14:paraId="3CEF8A4D" w14:textId="77777777" w:rsidR="0082079B" w:rsidRPr="00702720" w:rsidRDefault="0082079B" w:rsidP="003A7B0C">
      <w:pPr>
        <w:numPr>
          <w:ilvl w:val="0"/>
          <w:numId w:val="97"/>
        </w:numPr>
        <w:tabs>
          <w:tab w:val="clear" w:pos="0"/>
          <w:tab w:val="clear" w:pos="709"/>
          <w:tab w:val="clear" w:pos="1134"/>
        </w:tabs>
        <w:suppressAutoHyphens w:val="0"/>
        <w:ind w:left="714" w:hanging="357"/>
        <w:rPr>
          <w:rFonts w:cs="Tahoma"/>
        </w:rPr>
      </w:pPr>
      <w:r w:rsidRPr="00702720">
        <w:rPr>
          <w:rFonts w:cs="Tahoma"/>
        </w:rPr>
        <w:t xml:space="preserve">μοναδικό αριθμό πληρωμής, </w:t>
      </w:r>
    </w:p>
    <w:p w14:paraId="4C9979E6" w14:textId="77777777" w:rsidR="0082079B" w:rsidRPr="00702720" w:rsidRDefault="0082079B" w:rsidP="003A7B0C">
      <w:pPr>
        <w:numPr>
          <w:ilvl w:val="0"/>
          <w:numId w:val="97"/>
        </w:numPr>
        <w:tabs>
          <w:tab w:val="clear" w:pos="0"/>
          <w:tab w:val="clear" w:pos="709"/>
          <w:tab w:val="clear" w:pos="1134"/>
        </w:tabs>
        <w:suppressAutoHyphens w:val="0"/>
        <w:ind w:left="714" w:hanging="357"/>
        <w:rPr>
          <w:rFonts w:cs="Tahoma"/>
        </w:rPr>
      </w:pPr>
      <w:r w:rsidRPr="00702720">
        <w:rPr>
          <w:rFonts w:cs="Tahoma"/>
        </w:rPr>
        <w:t xml:space="preserve">ονοματεπώνυμο πολίτη, </w:t>
      </w:r>
    </w:p>
    <w:p w14:paraId="36E642CC" w14:textId="77777777" w:rsidR="0082079B" w:rsidRPr="00702720" w:rsidRDefault="0082079B" w:rsidP="003A7B0C">
      <w:pPr>
        <w:numPr>
          <w:ilvl w:val="0"/>
          <w:numId w:val="97"/>
        </w:numPr>
        <w:tabs>
          <w:tab w:val="clear" w:pos="0"/>
          <w:tab w:val="clear" w:pos="709"/>
          <w:tab w:val="clear" w:pos="1134"/>
        </w:tabs>
        <w:suppressAutoHyphens w:val="0"/>
        <w:ind w:left="714" w:hanging="357"/>
        <w:rPr>
          <w:rFonts w:cs="Tahoma"/>
        </w:rPr>
      </w:pPr>
      <w:r w:rsidRPr="00702720">
        <w:rPr>
          <w:rFonts w:cs="Tahoma"/>
        </w:rPr>
        <w:t xml:space="preserve">αριθμός παράβασης/προστίμου, </w:t>
      </w:r>
    </w:p>
    <w:p w14:paraId="3A9D6892" w14:textId="77777777" w:rsidR="0082079B" w:rsidRPr="00702720" w:rsidRDefault="0082079B" w:rsidP="003A7B0C">
      <w:pPr>
        <w:numPr>
          <w:ilvl w:val="0"/>
          <w:numId w:val="97"/>
        </w:numPr>
        <w:tabs>
          <w:tab w:val="clear" w:pos="0"/>
          <w:tab w:val="clear" w:pos="709"/>
          <w:tab w:val="clear" w:pos="1134"/>
        </w:tabs>
        <w:suppressAutoHyphens w:val="0"/>
        <w:ind w:left="714" w:hanging="357"/>
        <w:rPr>
          <w:rFonts w:cs="Tahoma"/>
        </w:rPr>
      </w:pPr>
      <w:r w:rsidRPr="00702720">
        <w:rPr>
          <w:rFonts w:cs="Tahoma"/>
        </w:rPr>
        <w:t>τον αριθμό κυκλοφορίας του οχήματος,</w:t>
      </w:r>
    </w:p>
    <w:p w14:paraId="43C1886C" w14:textId="77777777" w:rsidR="0082079B" w:rsidRPr="00702720" w:rsidRDefault="0082079B" w:rsidP="003A7B0C">
      <w:pPr>
        <w:numPr>
          <w:ilvl w:val="0"/>
          <w:numId w:val="97"/>
        </w:numPr>
        <w:tabs>
          <w:tab w:val="clear" w:pos="0"/>
          <w:tab w:val="clear" w:pos="709"/>
          <w:tab w:val="clear" w:pos="1134"/>
        </w:tabs>
        <w:suppressAutoHyphens w:val="0"/>
        <w:ind w:left="714" w:hanging="357"/>
        <w:rPr>
          <w:rFonts w:cs="Tahoma"/>
        </w:rPr>
      </w:pPr>
      <w:r w:rsidRPr="00702720">
        <w:rPr>
          <w:rFonts w:cs="Tahoma"/>
        </w:rPr>
        <w:t xml:space="preserve">ημερομηνία πληρωμής κ.α.  </w:t>
      </w:r>
    </w:p>
    <w:p w14:paraId="729B79D6" w14:textId="77777777" w:rsidR="0082079B" w:rsidRPr="00702720" w:rsidRDefault="0082079B" w:rsidP="005E796E">
      <w:pPr>
        <w:rPr>
          <w:rFonts w:cs="Tahoma"/>
        </w:rPr>
      </w:pPr>
      <w:r w:rsidRPr="00702720">
        <w:rPr>
          <w:rFonts w:cs="Tahoma"/>
        </w:rPr>
        <w:t>Ο χειριστής θα πρέπει να έχει τη δυνατότητα επιλογής μιας πληρωμής και προβολής της σε διακριτή σελίδα όλων των στοιχείων και δεδομένων της συγκεκριμένης πληρωμής συμπεριλαμβανομένου και του αποδεικτικού πληρωμής. Επιπρόσθετα, θα πρέπει η εφαρμογή να παρέχει τη δυνατότητα πληρωμής ενός προστίμου με φυσική επίσκεψη του πολίτη σε αστυνομικό σταθμό και την χρήση πιστωτικής/χρεωστικής κάρτας και τη χρήση τερματικού POS.</w:t>
      </w:r>
    </w:p>
    <w:p w14:paraId="519E0871" w14:textId="77777777" w:rsidR="0082079B" w:rsidRPr="00702720" w:rsidRDefault="0082079B" w:rsidP="005E796E">
      <w:pPr>
        <w:rPr>
          <w:rFonts w:cs="Tahoma"/>
        </w:rPr>
      </w:pPr>
      <w:r w:rsidRPr="00702720">
        <w:rPr>
          <w:rFonts w:cs="Tahoma"/>
        </w:rPr>
        <w:t xml:space="preserve">Ένας σημαντικό στόχος του υποσυστήματος, εκτός από την διευκόλυνση των πληρωμών, είναι και η απλοποίηση των απολογιστικών αναφορών ώστε να λειτουργεί </w:t>
      </w:r>
      <w:proofErr w:type="spellStart"/>
      <w:r w:rsidRPr="00702720">
        <w:rPr>
          <w:rFonts w:cs="Tahoma"/>
        </w:rPr>
        <w:t>ώς</w:t>
      </w:r>
      <w:proofErr w:type="spellEnd"/>
      <w:r w:rsidRPr="00702720">
        <w:rPr>
          <w:rFonts w:cs="Tahoma"/>
        </w:rPr>
        <w:t xml:space="preserve"> σημείο αναφοράς για την καταβολή των αναλογούντων εκκαθαρισμένων εσόδων από τα πρόστιμα προς κάθε τυχόν εμπλεκόμενο φορέα σύμφωνα με το εκάστοτε ισχύον νομικό πλαίσιο.  Για το λόγο αυτό το υποσύστημα θα πρέπει να παρέχει τη δυνατότητα εξαγωγής των δεδομένων του πίνακα πληρωμών με βάση συνδυαστικά κριτήρια (π.χ. χρονικό εύρος, αρμόδια αρχή κ.α.) υπό την μορφή τουλάχιστον υπολογιστικών φύλλων (CSV, XLS).</w:t>
      </w:r>
    </w:p>
    <w:p w14:paraId="0E3A0816" w14:textId="546B6171" w:rsidR="00970FDE" w:rsidRPr="00702720" w:rsidRDefault="00970FDE" w:rsidP="00D735C7">
      <w:pPr>
        <w:pStyle w:val="AppendixHeading5"/>
      </w:pPr>
      <w:bookmarkStart w:id="561" w:name="_Ref190872030"/>
      <w:r w:rsidRPr="00702720">
        <w:t xml:space="preserve">Υποσύστημα προγραμματιστικών </w:t>
      </w:r>
      <w:proofErr w:type="spellStart"/>
      <w:r w:rsidRPr="00702720">
        <w:t>διεπαφών</w:t>
      </w:r>
      <w:proofErr w:type="spellEnd"/>
      <w:r w:rsidRPr="00702720">
        <w:t xml:space="preserve"> &amp; </w:t>
      </w:r>
      <w:proofErr w:type="spellStart"/>
      <w:r w:rsidRPr="00702720">
        <w:t>διαλειτουργικότητας</w:t>
      </w:r>
      <w:bookmarkEnd w:id="561"/>
      <w:proofErr w:type="spellEnd"/>
    </w:p>
    <w:p w14:paraId="65CCDADA" w14:textId="219D14F9" w:rsidR="00637419" w:rsidRPr="00702720" w:rsidRDefault="00637419" w:rsidP="00A10F38">
      <w:pPr>
        <w:rPr>
          <w:rFonts w:cs="Tahoma"/>
          <w:sz w:val="24"/>
          <w:szCs w:val="24"/>
        </w:rPr>
      </w:pPr>
      <w:r w:rsidRPr="00702720">
        <w:rPr>
          <w:rFonts w:cs="Tahoma"/>
        </w:rPr>
        <w:t xml:space="preserve">Το υποσύστημα προγραμματιστικών </w:t>
      </w:r>
      <w:proofErr w:type="spellStart"/>
      <w:r w:rsidRPr="00702720">
        <w:rPr>
          <w:rFonts w:cs="Tahoma"/>
        </w:rPr>
        <w:t>διεπαφών</w:t>
      </w:r>
      <w:proofErr w:type="spellEnd"/>
      <w:r w:rsidRPr="00702720">
        <w:rPr>
          <w:rFonts w:cs="Tahoma"/>
        </w:rPr>
        <w:t xml:space="preserve"> &amp; </w:t>
      </w:r>
      <w:proofErr w:type="spellStart"/>
      <w:r w:rsidRPr="00702720">
        <w:rPr>
          <w:rFonts w:cs="Tahoma"/>
        </w:rPr>
        <w:t>διαλειτουργικότητας</w:t>
      </w:r>
      <w:proofErr w:type="spellEnd"/>
      <w:r w:rsidRPr="00702720">
        <w:rPr>
          <w:rFonts w:cs="Tahoma"/>
        </w:rPr>
        <w:t xml:space="preserve"> αποτελεί τον κορμό διασύνδεσης μεταξύ των διαφόρων υποσυστημάτων που συνθέτουν το Ενιαίο Σύστημα Ψηφιακής Καταγραφής &amp; Διαχείρισης Ελέγχων και Προστίμων Τροχαίας/Ελληνικής Αστυνομίας και </w:t>
      </w:r>
      <w:proofErr w:type="spellStart"/>
      <w:r w:rsidRPr="00702720">
        <w:rPr>
          <w:rFonts w:cs="Tahoma"/>
        </w:rPr>
        <w:t>περιγράφησαν</w:t>
      </w:r>
      <w:proofErr w:type="spellEnd"/>
      <w:r w:rsidRPr="00702720">
        <w:rPr>
          <w:rFonts w:cs="Tahoma"/>
        </w:rPr>
        <w:t xml:space="preserve"> στις προηγούμενες παραγράφους της ενότητας </w:t>
      </w:r>
      <w:r w:rsidR="00A10F38" w:rsidRPr="00702720">
        <w:rPr>
          <w:rFonts w:cs="Tahoma"/>
        </w:rPr>
        <w:fldChar w:fldCharType="begin"/>
      </w:r>
      <w:r w:rsidR="00A10F38" w:rsidRPr="00702720">
        <w:rPr>
          <w:rFonts w:cs="Tahoma"/>
        </w:rPr>
        <w:instrText xml:space="preserve"> REF _Ref190868556 \r \h </w:instrText>
      </w:r>
      <w:r w:rsidR="00702720" w:rsidRPr="00702720">
        <w:rPr>
          <w:rFonts w:cs="Tahoma"/>
        </w:rPr>
        <w:instrText xml:space="preserve"> \* MERGEFORMAT </w:instrText>
      </w:r>
      <w:r w:rsidR="00A10F38" w:rsidRPr="00702720">
        <w:rPr>
          <w:rFonts w:cs="Tahoma"/>
        </w:rPr>
      </w:r>
      <w:r w:rsidR="00A10F38" w:rsidRPr="00702720">
        <w:rPr>
          <w:rFonts w:cs="Tahoma"/>
        </w:rPr>
        <w:fldChar w:fldCharType="separate"/>
      </w:r>
      <w:r w:rsidR="00EA12ED">
        <w:rPr>
          <w:rFonts w:cs="Tahoma"/>
        </w:rPr>
        <w:t>I.4.1.1</w:t>
      </w:r>
      <w:r w:rsidR="00A10F38" w:rsidRPr="00702720">
        <w:rPr>
          <w:rFonts w:cs="Tahoma"/>
        </w:rPr>
        <w:fldChar w:fldCharType="end"/>
      </w:r>
      <w:r w:rsidRPr="00702720">
        <w:rPr>
          <w:rFonts w:cs="Tahoma"/>
          <w:sz w:val="24"/>
          <w:szCs w:val="24"/>
        </w:rPr>
        <w:t xml:space="preserve">. </w:t>
      </w:r>
    </w:p>
    <w:p w14:paraId="10FE5954" w14:textId="77777777" w:rsidR="00637419" w:rsidRPr="00702720" w:rsidRDefault="00637419" w:rsidP="00A10F38">
      <w:pPr>
        <w:rPr>
          <w:rFonts w:cs="Tahoma"/>
        </w:rPr>
      </w:pPr>
      <w:r w:rsidRPr="00702720">
        <w:rPr>
          <w:rFonts w:cs="Tahoma"/>
        </w:rPr>
        <w:lastRenderedPageBreak/>
        <w:t xml:space="preserve">Ο κύριος σκοπός του είναι να παρέχει αξιόπιστη και ασφαλή και επικοινωνία μεταξύ των συστημάτων, είτε εντός του ιδίου οικοσυστήματος που περιγράφεται στο παρόν ή με εξωτερικές βάσεις δεδομένων και τρίτα πληροφοριακά συστήματα. Το υποσύστημα θα περιλαμβάνει ένα σύνολο προγραμματιστικών </w:t>
      </w:r>
      <w:proofErr w:type="spellStart"/>
      <w:r w:rsidRPr="00702720">
        <w:rPr>
          <w:rFonts w:cs="Tahoma"/>
        </w:rPr>
        <w:t>διεπαφών</w:t>
      </w:r>
      <w:proofErr w:type="spellEnd"/>
      <w:r w:rsidRPr="00702720">
        <w:rPr>
          <w:rFonts w:cs="Tahoma"/>
        </w:rPr>
        <w:t xml:space="preserve"> (</w:t>
      </w:r>
      <w:proofErr w:type="spellStart"/>
      <w:r w:rsidRPr="00702720">
        <w:rPr>
          <w:rFonts w:cs="Tahoma"/>
        </w:rPr>
        <w:t>APIs</w:t>
      </w:r>
      <w:proofErr w:type="spellEnd"/>
      <w:r w:rsidRPr="00702720">
        <w:rPr>
          <w:rFonts w:cs="Tahoma"/>
        </w:rPr>
        <w:t xml:space="preserve"> - </w:t>
      </w:r>
      <w:proofErr w:type="spellStart"/>
      <w:r w:rsidRPr="00702720">
        <w:rPr>
          <w:rFonts w:cs="Tahoma"/>
        </w:rPr>
        <w:t>Application</w:t>
      </w:r>
      <w:proofErr w:type="spellEnd"/>
      <w:r w:rsidRPr="00702720">
        <w:rPr>
          <w:rFonts w:cs="Tahoma"/>
        </w:rPr>
        <w:t xml:space="preserve"> </w:t>
      </w:r>
      <w:proofErr w:type="spellStart"/>
      <w:r w:rsidRPr="00702720">
        <w:rPr>
          <w:rFonts w:cs="Tahoma"/>
        </w:rPr>
        <w:t>Programming</w:t>
      </w:r>
      <w:proofErr w:type="spellEnd"/>
      <w:r w:rsidRPr="00702720">
        <w:rPr>
          <w:rFonts w:cs="Tahoma"/>
        </w:rPr>
        <w:t xml:space="preserve"> </w:t>
      </w:r>
      <w:proofErr w:type="spellStart"/>
      <w:r w:rsidRPr="00702720">
        <w:rPr>
          <w:rFonts w:cs="Tahoma"/>
        </w:rPr>
        <w:t>Interfaces</w:t>
      </w:r>
      <w:proofErr w:type="spellEnd"/>
      <w:r w:rsidRPr="00702720">
        <w:rPr>
          <w:rFonts w:cs="Tahoma"/>
        </w:rPr>
        <w:t>) οι οποίες υποστηρίζουν τη μεταβίβαση δεδομένων και την αλληλεπίδραση μεταξύ των πληροφοριακών συστημάτων.</w:t>
      </w:r>
    </w:p>
    <w:p w14:paraId="3A39CC9A" w14:textId="77777777" w:rsidR="00637419" w:rsidRPr="00702720" w:rsidRDefault="00637419" w:rsidP="00637419">
      <w:pPr>
        <w:rPr>
          <w:rFonts w:cs="Tahoma"/>
        </w:rPr>
      </w:pPr>
      <w:r w:rsidRPr="00702720">
        <w:rPr>
          <w:rFonts w:cs="Tahoma"/>
        </w:rPr>
        <w:t xml:space="preserve">Το υποσύστημα προγραμματιστικών </w:t>
      </w:r>
      <w:proofErr w:type="spellStart"/>
      <w:r w:rsidRPr="00702720">
        <w:rPr>
          <w:rFonts w:cs="Tahoma"/>
        </w:rPr>
        <w:t>διεπαφών</w:t>
      </w:r>
      <w:proofErr w:type="spellEnd"/>
      <w:r w:rsidRPr="00702720">
        <w:rPr>
          <w:rFonts w:cs="Tahoma"/>
        </w:rPr>
        <w:t xml:space="preserve"> &amp; </w:t>
      </w:r>
      <w:proofErr w:type="spellStart"/>
      <w:r w:rsidRPr="00702720">
        <w:rPr>
          <w:rFonts w:cs="Tahoma"/>
        </w:rPr>
        <w:t>διαλειτουργικότητας</w:t>
      </w:r>
      <w:proofErr w:type="spellEnd"/>
      <w:r w:rsidRPr="00702720">
        <w:rPr>
          <w:rFonts w:cs="Tahoma"/>
        </w:rPr>
        <w:t xml:space="preserve"> αποτελείται από:</w:t>
      </w:r>
    </w:p>
    <w:p w14:paraId="628E7F42" w14:textId="77777777" w:rsidR="00637419" w:rsidRPr="00702720" w:rsidRDefault="00637419" w:rsidP="003A7B0C">
      <w:pPr>
        <w:numPr>
          <w:ilvl w:val="0"/>
          <w:numId w:val="102"/>
        </w:numPr>
        <w:tabs>
          <w:tab w:val="clear" w:pos="0"/>
          <w:tab w:val="clear" w:pos="709"/>
          <w:tab w:val="clear" w:pos="1134"/>
        </w:tabs>
        <w:suppressAutoHyphens w:val="0"/>
        <w:spacing w:before="120" w:line="276" w:lineRule="auto"/>
        <w:ind w:left="714" w:hanging="357"/>
        <w:rPr>
          <w:rFonts w:cs="Tahoma"/>
        </w:rPr>
      </w:pPr>
      <w:r w:rsidRPr="00702720">
        <w:rPr>
          <w:rFonts w:cs="Tahoma"/>
          <w:u w:val="single"/>
        </w:rPr>
        <w:t xml:space="preserve">Εσωτερικές προγραμματιστικές </w:t>
      </w:r>
      <w:proofErr w:type="spellStart"/>
      <w:r w:rsidRPr="00702720">
        <w:rPr>
          <w:rFonts w:cs="Tahoma"/>
          <w:u w:val="single"/>
        </w:rPr>
        <w:t>διεπαφές</w:t>
      </w:r>
      <w:proofErr w:type="spellEnd"/>
      <w:r w:rsidRPr="00702720">
        <w:rPr>
          <w:rFonts w:cs="Tahoma"/>
        </w:rPr>
        <w:t xml:space="preserve"> - </w:t>
      </w:r>
      <w:proofErr w:type="spellStart"/>
      <w:r w:rsidRPr="00702720">
        <w:rPr>
          <w:rFonts w:cs="Tahoma"/>
        </w:rPr>
        <w:t>APIs</w:t>
      </w:r>
      <w:proofErr w:type="spellEnd"/>
      <w:r w:rsidRPr="00702720">
        <w:rPr>
          <w:rFonts w:cs="Tahoma"/>
        </w:rPr>
        <w:t xml:space="preserve"> για τη διασύνδεση μεταξύ των εσωτερικών υποσυστημάτων του ολοκληρωμένου συστήματος</w:t>
      </w:r>
    </w:p>
    <w:p w14:paraId="0FB504C9" w14:textId="77777777" w:rsidR="00637419" w:rsidRPr="00702720" w:rsidRDefault="00637419" w:rsidP="003A7B0C">
      <w:pPr>
        <w:numPr>
          <w:ilvl w:val="0"/>
          <w:numId w:val="102"/>
        </w:numPr>
        <w:tabs>
          <w:tab w:val="clear" w:pos="0"/>
          <w:tab w:val="clear" w:pos="709"/>
          <w:tab w:val="clear" w:pos="1134"/>
        </w:tabs>
        <w:suppressAutoHyphens w:val="0"/>
        <w:spacing w:before="120" w:line="276" w:lineRule="auto"/>
        <w:ind w:left="714" w:hanging="357"/>
        <w:rPr>
          <w:rFonts w:cs="Tahoma"/>
        </w:rPr>
      </w:pPr>
      <w:r w:rsidRPr="00702720">
        <w:rPr>
          <w:rFonts w:cs="Tahoma"/>
          <w:u w:val="single"/>
        </w:rPr>
        <w:t xml:space="preserve">Υφιστάμενες προγραμματιστικές </w:t>
      </w:r>
      <w:proofErr w:type="spellStart"/>
      <w:r w:rsidRPr="00702720">
        <w:rPr>
          <w:rFonts w:cs="Tahoma"/>
          <w:u w:val="single"/>
        </w:rPr>
        <w:t>διεπαφές</w:t>
      </w:r>
      <w:proofErr w:type="spellEnd"/>
      <w:r w:rsidRPr="00702720">
        <w:rPr>
          <w:rFonts w:cs="Tahoma"/>
        </w:rPr>
        <w:t xml:space="preserve"> - </w:t>
      </w:r>
      <w:proofErr w:type="spellStart"/>
      <w:r w:rsidRPr="00702720">
        <w:rPr>
          <w:rFonts w:cs="Tahoma"/>
        </w:rPr>
        <w:t>APIs</w:t>
      </w:r>
      <w:proofErr w:type="spellEnd"/>
      <w:r w:rsidRPr="00702720">
        <w:rPr>
          <w:rFonts w:cs="Tahoma"/>
        </w:rPr>
        <w:t xml:space="preserve"> για την επικοινωνία με υφιστάμενα πληροφοριακά συστήματα του δημοσίου τομέα</w:t>
      </w:r>
    </w:p>
    <w:p w14:paraId="2E854586" w14:textId="77777777" w:rsidR="00637419" w:rsidRPr="00702720" w:rsidRDefault="00637419" w:rsidP="003A7B0C">
      <w:pPr>
        <w:numPr>
          <w:ilvl w:val="0"/>
          <w:numId w:val="102"/>
        </w:numPr>
        <w:tabs>
          <w:tab w:val="clear" w:pos="0"/>
          <w:tab w:val="clear" w:pos="709"/>
          <w:tab w:val="clear" w:pos="1134"/>
        </w:tabs>
        <w:suppressAutoHyphens w:val="0"/>
        <w:spacing w:before="120" w:line="276" w:lineRule="auto"/>
        <w:ind w:left="714" w:hanging="357"/>
        <w:rPr>
          <w:rFonts w:cs="Tahoma"/>
        </w:rPr>
      </w:pPr>
      <w:r w:rsidRPr="00702720">
        <w:rPr>
          <w:rFonts w:cs="Tahoma"/>
          <w:u w:val="single"/>
        </w:rPr>
        <w:t xml:space="preserve">Δημόσιες προγραμματιστικές </w:t>
      </w:r>
      <w:proofErr w:type="spellStart"/>
      <w:r w:rsidRPr="00702720">
        <w:rPr>
          <w:rFonts w:cs="Tahoma"/>
          <w:u w:val="single"/>
        </w:rPr>
        <w:t>διεπαφές</w:t>
      </w:r>
      <w:proofErr w:type="spellEnd"/>
      <w:r w:rsidRPr="00702720">
        <w:rPr>
          <w:rFonts w:cs="Tahoma"/>
        </w:rPr>
        <w:t xml:space="preserve"> - </w:t>
      </w:r>
      <w:proofErr w:type="spellStart"/>
      <w:r w:rsidRPr="00702720">
        <w:rPr>
          <w:rFonts w:cs="Tahoma"/>
        </w:rPr>
        <w:t>APIs</w:t>
      </w:r>
      <w:proofErr w:type="spellEnd"/>
      <w:r w:rsidRPr="00702720">
        <w:rPr>
          <w:rFonts w:cs="Tahoma"/>
        </w:rPr>
        <w:t xml:space="preserve"> για την διασύνδεση με τρίτα συστήματα</w:t>
      </w:r>
    </w:p>
    <w:p w14:paraId="3BB24903" w14:textId="628492F6" w:rsidR="00637419" w:rsidRPr="00702720" w:rsidRDefault="00637419" w:rsidP="00637419">
      <w:pPr>
        <w:rPr>
          <w:rFonts w:cs="Tahoma"/>
        </w:rPr>
      </w:pPr>
      <w:r w:rsidRPr="00702720">
        <w:rPr>
          <w:rFonts w:cs="Tahoma"/>
        </w:rPr>
        <w:t xml:space="preserve">Η αρχιτεκτονική του συστήματος θα πρέπει να είναι βασισμένη σε </w:t>
      </w:r>
      <w:proofErr w:type="spellStart"/>
      <w:r w:rsidRPr="00702720">
        <w:rPr>
          <w:rFonts w:cs="Tahoma"/>
        </w:rPr>
        <w:t>RESTful</w:t>
      </w:r>
      <w:proofErr w:type="spellEnd"/>
      <w:r w:rsidRPr="00702720">
        <w:rPr>
          <w:rFonts w:cs="Tahoma"/>
        </w:rPr>
        <w:t xml:space="preserve"> </w:t>
      </w:r>
      <w:proofErr w:type="spellStart"/>
      <w:r w:rsidRPr="00702720">
        <w:rPr>
          <w:rFonts w:cs="Tahoma"/>
        </w:rPr>
        <w:t>APIs</w:t>
      </w:r>
      <w:proofErr w:type="spellEnd"/>
      <w:r w:rsidRPr="00702720">
        <w:rPr>
          <w:rFonts w:cs="Tahoma"/>
        </w:rPr>
        <w:t xml:space="preserve"> χρησιμοποιώντας JSON για την ανταλλαγή των δεδομένων ενώ κατά περίσταση θα πρέπει να υποστηρίζεται εύκολα και η προσέγγιση SOAP </w:t>
      </w:r>
      <w:proofErr w:type="spellStart"/>
      <w:r w:rsidRPr="00702720">
        <w:rPr>
          <w:rFonts w:cs="Tahoma"/>
        </w:rPr>
        <w:t>web</w:t>
      </w:r>
      <w:proofErr w:type="spellEnd"/>
      <w:r w:rsidRPr="00702720">
        <w:rPr>
          <w:rFonts w:cs="Tahoma"/>
        </w:rPr>
        <w:t xml:space="preserve"> </w:t>
      </w:r>
      <w:proofErr w:type="spellStart"/>
      <w:r w:rsidRPr="00702720">
        <w:rPr>
          <w:rFonts w:cs="Tahoma"/>
        </w:rPr>
        <w:t>services</w:t>
      </w:r>
      <w:proofErr w:type="spellEnd"/>
      <w:r w:rsidRPr="00702720">
        <w:rPr>
          <w:rFonts w:cs="Tahoma"/>
        </w:rPr>
        <w:t xml:space="preserve"> για την διευκόλυνση επικοινωνίας με τρίτα συστήματα</w:t>
      </w:r>
      <w:r w:rsidR="00A10F38" w:rsidRPr="00702720">
        <w:rPr>
          <w:rFonts w:cs="Tahoma"/>
        </w:rPr>
        <w:t xml:space="preserve"> (βλ. και </w:t>
      </w:r>
      <w:r w:rsidRPr="00702720">
        <w:rPr>
          <w:rFonts w:cs="Tahoma"/>
        </w:rPr>
        <w:t>.</w:t>
      </w:r>
    </w:p>
    <w:p w14:paraId="5BB50595" w14:textId="77777777" w:rsidR="00637419" w:rsidRPr="00702720" w:rsidRDefault="00637419" w:rsidP="00637419">
      <w:pPr>
        <w:spacing w:after="160" w:line="256" w:lineRule="auto"/>
        <w:rPr>
          <w:rFonts w:cs="Tahoma"/>
        </w:rPr>
      </w:pPr>
      <w:r w:rsidRPr="00702720">
        <w:rPr>
          <w:rFonts w:cs="Tahoma"/>
        </w:rPr>
        <w:t xml:space="preserve">Πιο αναλυτικά, οι </w:t>
      </w:r>
      <w:proofErr w:type="spellStart"/>
      <w:r w:rsidRPr="00702720">
        <w:rPr>
          <w:rFonts w:cs="Tahoma"/>
        </w:rPr>
        <w:t>διεπαφές</w:t>
      </w:r>
      <w:proofErr w:type="spellEnd"/>
      <w:r w:rsidRPr="00702720">
        <w:rPr>
          <w:rFonts w:cs="Tahoma"/>
        </w:rPr>
        <w:t xml:space="preserve"> θα πρέπει να έχουν την ακόλουθη λειτουργικότητα.</w:t>
      </w:r>
    </w:p>
    <w:p w14:paraId="4AA416CB" w14:textId="77777777" w:rsidR="00637419" w:rsidRPr="00702720" w:rsidRDefault="00637419" w:rsidP="00294CBD">
      <w:pPr>
        <w:pStyle w:val="AppendixHeading6"/>
      </w:pPr>
      <w:proofErr w:type="spellStart"/>
      <w:r w:rsidRPr="00702720">
        <w:t>Εσωτερικές</w:t>
      </w:r>
      <w:proofErr w:type="spellEnd"/>
      <w:r w:rsidRPr="00702720">
        <w:t xml:space="preserve"> π</w:t>
      </w:r>
      <w:proofErr w:type="spellStart"/>
      <w:r w:rsidRPr="00702720">
        <w:t>ρογρ</w:t>
      </w:r>
      <w:proofErr w:type="spellEnd"/>
      <w:r w:rsidRPr="00702720">
        <w:t xml:space="preserve">αμματιστικές </w:t>
      </w:r>
      <w:proofErr w:type="spellStart"/>
      <w:r w:rsidRPr="00702720">
        <w:t>διε</w:t>
      </w:r>
      <w:proofErr w:type="spellEnd"/>
      <w:r w:rsidRPr="00702720">
        <w:t>παφές</w:t>
      </w:r>
    </w:p>
    <w:p w14:paraId="12545ED4" w14:textId="77777777" w:rsidR="00637419" w:rsidRPr="00702720" w:rsidRDefault="00637419" w:rsidP="00637419">
      <w:pPr>
        <w:rPr>
          <w:rFonts w:cs="Tahoma"/>
        </w:rPr>
      </w:pPr>
      <w:r w:rsidRPr="00702720">
        <w:rPr>
          <w:rFonts w:cs="Tahoma"/>
        </w:rPr>
        <w:t xml:space="preserve">Το υποσύστημα επιτρέπει τη διασύνδεση όλων των υποσυστημάτων που περιγράφονται στην ενότητα 2.1 μέσω API </w:t>
      </w:r>
      <w:proofErr w:type="spellStart"/>
      <w:r w:rsidRPr="00702720">
        <w:rPr>
          <w:rFonts w:cs="Tahoma"/>
        </w:rPr>
        <w:t>endpoints</w:t>
      </w:r>
      <w:proofErr w:type="spellEnd"/>
      <w:r w:rsidRPr="00702720">
        <w:rPr>
          <w:rFonts w:cs="Tahoma"/>
        </w:rPr>
        <w:t>, παρέχοντας:</w:t>
      </w:r>
    </w:p>
    <w:p w14:paraId="49C696EC" w14:textId="77777777" w:rsidR="00637419" w:rsidRPr="00702720" w:rsidRDefault="00637419" w:rsidP="003A7B0C">
      <w:pPr>
        <w:numPr>
          <w:ilvl w:val="0"/>
          <w:numId w:val="105"/>
        </w:numPr>
        <w:tabs>
          <w:tab w:val="clear" w:pos="0"/>
          <w:tab w:val="clear" w:pos="709"/>
          <w:tab w:val="clear" w:pos="1134"/>
        </w:tabs>
        <w:suppressAutoHyphens w:val="0"/>
        <w:spacing w:before="120"/>
        <w:ind w:hanging="357"/>
        <w:rPr>
          <w:rFonts w:cs="Tahoma"/>
        </w:rPr>
      </w:pPr>
      <w:r w:rsidRPr="00702720">
        <w:rPr>
          <w:rFonts w:cs="Tahoma"/>
        </w:rPr>
        <w:t>Συγχρονισμό δεδομένων μεταξύ των υποσυστημάτων που το απαρτίζουν</w:t>
      </w:r>
    </w:p>
    <w:p w14:paraId="6298C681" w14:textId="77777777" w:rsidR="00637419" w:rsidRPr="00702720" w:rsidRDefault="00637419" w:rsidP="003A7B0C">
      <w:pPr>
        <w:numPr>
          <w:ilvl w:val="1"/>
          <w:numId w:val="105"/>
        </w:numPr>
        <w:tabs>
          <w:tab w:val="clear" w:pos="0"/>
          <w:tab w:val="clear" w:pos="709"/>
          <w:tab w:val="clear" w:pos="1134"/>
        </w:tabs>
        <w:suppressAutoHyphens w:val="0"/>
        <w:spacing w:before="120"/>
        <w:ind w:hanging="357"/>
        <w:rPr>
          <w:rFonts w:cs="Tahoma"/>
        </w:rPr>
      </w:pPr>
      <w:r w:rsidRPr="00702720">
        <w:rPr>
          <w:rFonts w:cs="Tahoma"/>
        </w:rPr>
        <w:t xml:space="preserve">Ειδικός συγχρονισμός με τα δεδομένα των οπτικών αισθητήρων που θα είναι διαθέσιμα έπειτα από την υλοποίηση του </w:t>
      </w:r>
      <w:proofErr w:type="spellStart"/>
      <w:r w:rsidRPr="00702720">
        <w:rPr>
          <w:rFonts w:cs="Tahoma"/>
        </w:rPr>
        <w:t>Υποέργου</w:t>
      </w:r>
      <w:proofErr w:type="spellEnd"/>
      <w:r w:rsidRPr="00702720">
        <w:rPr>
          <w:rFonts w:cs="Tahoma"/>
        </w:rPr>
        <w:t xml:space="preserve"> 2</w:t>
      </w:r>
    </w:p>
    <w:p w14:paraId="1A043CD9" w14:textId="77777777" w:rsidR="00637419" w:rsidRPr="00702720" w:rsidRDefault="00637419" w:rsidP="003A7B0C">
      <w:pPr>
        <w:numPr>
          <w:ilvl w:val="0"/>
          <w:numId w:val="105"/>
        </w:numPr>
        <w:tabs>
          <w:tab w:val="clear" w:pos="0"/>
          <w:tab w:val="clear" w:pos="709"/>
          <w:tab w:val="clear" w:pos="1134"/>
        </w:tabs>
        <w:suppressAutoHyphens w:val="0"/>
        <w:spacing w:before="120"/>
        <w:ind w:hanging="357"/>
        <w:rPr>
          <w:rFonts w:cs="Tahoma"/>
        </w:rPr>
      </w:pPr>
      <w:r w:rsidRPr="00702720">
        <w:rPr>
          <w:rFonts w:cs="Tahoma"/>
        </w:rPr>
        <w:t>Διαθεσιμότητα της λειτουργικότητας των υποσυστημάτων σε υπάρχουσες και μελλοντικές εφαρμογές</w:t>
      </w:r>
    </w:p>
    <w:p w14:paraId="2F9F1F95" w14:textId="77777777" w:rsidR="00637419" w:rsidRPr="00702720" w:rsidRDefault="00637419" w:rsidP="003A7B0C">
      <w:pPr>
        <w:numPr>
          <w:ilvl w:val="0"/>
          <w:numId w:val="105"/>
        </w:numPr>
        <w:tabs>
          <w:tab w:val="clear" w:pos="0"/>
          <w:tab w:val="clear" w:pos="709"/>
          <w:tab w:val="clear" w:pos="1134"/>
        </w:tabs>
        <w:suppressAutoHyphens w:val="0"/>
        <w:spacing w:before="120"/>
        <w:ind w:hanging="357"/>
        <w:rPr>
          <w:rFonts w:cs="Tahoma"/>
        </w:rPr>
      </w:pPr>
      <w:r w:rsidRPr="00702720">
        <w:rPr>
          <w:rFonts w:cs="Tahoma"/>
        </w:rPr>
        <w:t xml:space="preserve">Κοινή βάση δεδομένων για όλα τα υποσυστήματα, εξασφαλίζοντας ότι τα δεδομένα είναι ενημερωμένα και συγχρονισμένα σε πραγματικό χρόνο </w:t>
      </w:r>
    </w:p>
    <w:p w14:paraId="068B6D4D" w14:textId="77777777" w:rsidR="00637419" w:rsidRPr="00702720" w:rsidRDefault="00637419" w:rsidP="003A7B0C">
      <w:pPr>
        <w:numPr>
          <w:ilvl w:val="0"/>
          <w:numId w:val="105"/>
        </w:numPr>
        <w:tabs>
          <w:tab w:val="clear" w:pos="0"/>
          <w:tab w:val="clear" w:pos="709"/>
          <w:tab w:val="clear" w:pos="1134"/>
        </w:tabs>
        <w:suppressAutoHyphens w:val="0"/>
        <w:spacing w:before="120"/>
        <w:ind w:hanging="357"/>
        <w:rPr>
          <w:rFonts w:cs="Tahoma"/>
        </w:rPr>
      </w:pPr>
      <w:r w:rsidRPr="00702720">
        <w:rPr>
          <w:rFonts w:cs="Tahoma"/>
        </w:rPr>
        <w:t>Ενιαίο μηχανισμό ταυτοποίησης χρηστών (</w:t>
      </w:r>
      <w:proofErr w:type="spellStart"/>
      <w:r w:rsidRPr="00702720">
        <w:rPr>
          <w:rFonts w:cs="Tahoma"/>
        </w:rPr>
        <w:t>Single</w:t>
      </w:r>
      <w:proofErr w:type="spellEnd"/>
      <w:r w:rsidRPr="00702720">
        <w:rPr>
          <w:rFonts w:cs="Tahoma"/>
        </w:rPr>
        <w:t xml:space="preserve"> </w:t>
      </w:r>
      <w:proofErr w:type="spellStart"/>
      <w:r w:rsidRPr="00702720">
        <w:rPr>
          <w:rFonts w:cs="Tahoma"/>
        </w:rPr>
        <w:t>Sign</w:t>
      </w:r>
      <w:proofErr w:type="spellEnd"/>
      <w:r w:rsidRPr="00702720">
        <w:rPr>
          <w:rFonts w:cs="Tahoma"/>
        </w:rPr>
        <w:t xml:space="preserve"> On - SSO) και ασφαλή διαχείριση δικαιωμάτων πρόσβασης ανάλογα με τον ρόλο του χρήστη </w:t>
      </w:r>
    </w:p>
    <w:p w14:paraId="2DECD21B" w14:textId="77777777" w:rsidR="00637419" w:rsidRPr="00702720" w:rsidRDefault="00637419" w:rsidP="003A7B0C">
      <w:pPr>
        <w:numPr>
          <w:ilvl w:val="0"/>
          <w:numId w:val="105"/>
        </w:numPr>
        <w:tabs>
          <w:tab w:val="clear" w:pos="0"/>
          <w:tab w:val="clear" w:pos="709"/>
          <w:tab w:val="clear" w:pos="1134"/>
        </w:tabs>
        <w:suppressAutoHyphens w:val="0"/>
        <w:spacing w:before="120"/>
        <w:ind w:hanging="357"/>
        <w:rPr>
          <w:rFonts w:cs="Tahoma"/>
        </w:rPr>
      </w:pPr>
      <w:r w:rsidRPr="00702720">
        <w:rPr>
          <w:rFonts w:cs="Tahoma"/>
        </w:rPr>
        <w:t>Ευκολία μελλοντικών επεκτάσεων</w:t>
      </w:r>
    </w:p>
    <w:p w14:paraId="714512F3" w14:textId="77777777" w:rsidR="00637419" w:rsidRPr="00702720" w:rsidRDefault="00637419" w:rsidP="00637419">
      <w:pPr>
        <w:rPr>
          <w:rFonts w:cs="Tahoma"/>
        </w:rPr>
      </w:pPr>
    </w:p>
    <w:p w14:paraId="01F4D683" w14:textId="77777777" w:rsidR="00637419" w:rsidRPr="00702720" w:rsidRDefault="00637419" w:rsidP="00637419">
      <w:pPr>
        <w:rPr>
          <w:rFonts w:cs="Tahoma"/>
        </w:rPr>
      </w:pPr>
      <w:r w:rsidRPr="00702720">
        <w:rPr>
          <w:rFonts w:cs="Tahoma"/>
        </w:rPr>
        <w:t xml:space="preserve">Σε κάθε περίπτωση είναι  υποχρεωτική η χρήση κρυπτογράφησης και ελέγχου ταυτότητας (API </w:t>
      </w:r>
      <w:proofErr w:type="spellStart"/>
      <w:r w:rsidRPr="00702720">
        <w:rPr>
          <w:rFonts w:cs="Tahoma"/>
        </w:rPr>
        <w:t>keys</w:t>
      </w:r>
      <w:proofErr w:type="spellEnd"/>
      <w:r w:rsidRPr="00702720">
        <w:rPr>
          <w:rFonts w:cs="Tahoma"/>
        </w:rPr>
        <w:t xml:space="preserve">, </w:t>
      </w:r>
      <w:proofErr w:type="spellStart"/>
      <w:r w:rsidRPr="00702720">
        <w:rPr>
          <w:rFonts w:cs="Tahoma"/>
        </w:rPr>
        <w:t>OAuth</w:t>
      </w:r>
      <w:proofErr w:type="spellEnd"/>
      <w:r w:rsidRPr="00702720">
        <w:rPr>
          <w:rFonts w:cs="Tahoma"/>
        </w:rPr>
        <w:t xml:space="preserve"> </w:t>
      </w:r>
      <w:proofErr w:type="spellStart"/>
      <w:r w:rsidRPr="00702720">
        <w:rPr>
          <w:rFonts w:cs="Tahoma"/>
        </w:rPr>
        <w:t>tokens</w:t>
      </w:r>
      <w:proofErr w:type="spellEnd"/>
      <w:r w:rsidRPr="00702720">
        <w:rPr>
          <w:rFonts w:cs="Tahoma"/>
        </w:rPr>
        <w:t>) κατά τη διάρκεια επικοινωνίας.</w:t>
      </w:r>
    </w:p>
    <w:p w14:paraId="3869BC0E" w14:textId="77777777" w:rsidR="00637419" w:rsidRPr="00702720" w:rsidRDefault="00637419" w:rsidP="00294CBD">
      <w:pPr>
        <w:pStyle w:val="AppendixHeading6"/>
      </w:pPr>
      <w:proofErr w:type="spellStart"/>
      <w:r w:rsidRPr="00702720">
        <w:t>Υφιστάμενες</w:t>
      </w:r>
      <w:proofErr w:type="spellEnd"/>
      <w:r w:rsidRPr="00702720">
        <w:t xml:space="preserve"> π</w:t>
      </w:r>
      <w:proofErr w:type="spellStart"/>
      <w:r w:rsidRPr="00702720">
        <w:t>ρογρ</w:t>
      </w:r>
      <w:proofErr w:type="spellEnd"/>
      <w:r w:rsidRPr="00702720">
        <w:t xml:space="preserve">αμματιστικές </w:t>
      </w:r>
      <w:proofErr w:type="spellStart"/>
      <w:r w:rsidRPr="00702720">
        <w:t>διε</w:t>
      </w:r>
      <w:proofErr w:type="spellEnd"/>
      <w:r w:rsidRPr="00702720">
        <w:t>παφές</w:t>
      </w:r>
    </w:p>
    <w:p w14:paraId="47FBA904" w14:textId="77777777" w:rsidR="00637419" w:rsidRPr="00702720" w:rsidRDefault="00637419" w:rsidP="00637419">
      <w:pPr>
        <w:rPr>
          <w:rFonts w:cs="Tahoma"/>
        </w:rPr>
      </w:pPr>
      <w:r w:rsidRPr="00702720">
        <w:rPr>
          <w:rFonts w:cs="Tahoma"/>
        </w:rPr>
        <w:t xml:space="preserve">Το υποσύστημα επιτρέπει τη διασύνδεση με υφιστάμενα πληροφοριακά συστήματα του Δημοσίου, διευκολύνοντας την άντληση και μεταβίβαση δεδομένων για την ταχύτερη και ακριβέστερη εξυπηρέτηση των λειτουργιών του. </w:t>
      </w:r>
    </w:p>
    <w:p w14:paraId="57C80BA1" w14:textId="77777777" w:rsidR="00637419" w:rsidRPr="00702720" w:rsidRDefault="00637419" w:rsidP="00637419">
      <w:pPr>
        <w:rPr>
          <w:rFonts w:cs="Tahoma"/>
        </w:rPr>
      </w:pPr>
      <w:r w:rsidRPr="00702720">
        <w:rPr>
          <w:rFonts w:cs="Tahoma"/>
        </w:rPr>
        <w:t xml:space="preserve">Οι βασικές διασυνδέσεις αναμένεται να περιλαμβάνουν: </w:t>
      </w:r>
    </w:p>
    <w:p w14:paraId="47AE27D9" w14:textId="77777777" w:rsidR="00637419" w:rsidRPr="00702720" w:rsidRDefault="00637419" w:rsidP="003A7B0C">
      <w:pPr>
        <w:numPr>
          <w:ilvl w:val="0"/>
          <w:numId w:val="103"/>
        </w:numPr>
        <w:tabs>
          <w:tab w:val="clear" w:pos="0"/>
          <w:tab w:val="clear" w:pos="709"/>
          <w:tab w:val="clear" w:pos="1134"/>
        </w:tabs>
        <w:suppressAutoHyphens w:val="0"/>
        <w:spacing w:before="120" w:line="320" w:lineRule="atLeast"/>
        <w:ind w:left="714" w:hanging="357"/>
        <w:rPr>
          <w:rFonts w:cs="Tahoma"/>
        </w:rPr>
      </w:pPr>
      <w:r w:rsidRPr="00702720">
        <w:rPr>
          <w:rFonts w:cs="Tahoma"/>
        </w:rPr>
        <w:t>Δράση “</w:t>
      </w:r>
      <w:proofErr w:type="spellStart"/>
      <w:r w:rsidRPr="00702720">
        <w:rPr>
          <w:rFonts w:cs="Tahoma"/>
        </w:rPr>
        <w:t>MyAuto</w:t>
      </w:r>
      <w:proofErr w:type="spellEnd"/>
      <w:r w:rsidRPr="00702720">
        <w:rPr>
          <w:rFonts w:cs="Tahoma"/>
        </w:rPr>
        <w:t xml:space="preserve">” από την Α.Α.Δ.Ε-Ανεξάρτητη Αρχή Δημοσίων Εσόδων μέσω του Κέντρου </w:t>
      </w:r>
      <w:proofErr w:type="spellStart"/>
      <w:r w:rsidRPr="00702720">
        <w:rPr>
          <w:rFonts w:cs="Tahoma"/>
        </w:rPr>
        <w:t>Διαλειτουργικότητας</w:t>
      </w:r>
      <w:proofErr w:type="spellEnd"/>
      <w:r w:rsidRPr="00702720">
        <w:rPr>
          <w:rFonts w:cs="Tahoma"/>
        </w:rPr>
        <w:t xml:space="preserve">: επιτρέπει την </w:t>
      </w:r>
      <w:proofErr w:type="spellStart"/>
      <w:r w:rsidRPr="00702720">
        <w:rPr>
          <w:rFonts w:cs="Tahoma"/>
        </w:rPr>
        <w:t>αντληση</w:t>
      </w:r>
      <w:proofErr w:type="spellEnd"/>
      <w:r w:rsidRPr="00702720">
        <w:rPr>
          <w:rFonts w:cs="Tahoma"/>
        </w:rPr>
        <w:t xml:space="preserve"> στοιχείων οχήματος και προφίλ κατόχου</w:t>
      </w:r>
    </w:p>
    <w:p w14:paraId="7F3B93C8" w14:textId="77777777" w:rsidR="00637419" w:rsidRPr="00702720" w:rsidRDefault="00637419" w:rsidP="003A7B0C">
      <w:pPr>
        <w:numPr>
          <w:ilvl w:val="0"/>
          <w:numId w:val="103"/>
        </w:numPr>
        <w:tabs>
          <w:tab w:val="clear" w:pos="0"/>
          <w:tab w:val="clear" w:pos="709"/>
          <w:tab w:val="clear" w:pos="1134"/>
        </w:tabs>
        <w:suppressAutoHyphens w:val="0"/>
        <w:spacing w:before="120" w:line="320" w:lineRule="atLeast"/>
        <w:ind w:left="714" w:hanging="357"/>
        <w:rPr>
          <w:rFonts w:cs="Tahoma"/>
        </w:rPr>
      </w:pPr>
      <w:r w:rsidRPr="00702720">
        <w:rPr>
          <w:rFonts w:cs="Tahoma"/>
        </w:rPr>
        <w:t xml:space="preserve">Υπηρεσία “Στοιχεία Αδειών Οδήγησης” από το Υπουργείο Υποδομών και Μεταφορών μέσω του Κέντρου </w:t>
      </w:r>
      <w:proofErr w:type="spellStart"/>
      <w:r w:rsidRPr="00702720">
        <w:rPr>
          <w:rFonts w:cs="Tahoma"/>
        </w:rPr>
        <w:t>Διαλειτουργικότητας</w:t>
      </w:r>
      <w:proofErr w:type="spellEnd"/>
      <w:r w:rsidRPr="00702720">
        <w:rPr>
          <w:rFonts w:cs="Tahoma"/>
        </w:rPr>
        <w:t xml:space="preserve"> του Υπουργείου Ψηφιακής Διακυβέρνησης: επιτρέπει την άντληση στοιχείων αδειών οδήγησης</w:t>
      </w:r>
    </w:p>
    <w:p w14:paraId="2BA16BB3" w14:textId="77777777" w:rsidR="00637419" w:rsidRPr="00702720" w:rsidRDefault="00637419" w:rsidP="003A7B0C">
      <w:pPr>
        <w:numPr>
          <w:ilvl w:val="0"/>
          <w:numId w:val="103"/>
        </w:numPr>
        <w:tabs>
          <w:tab w:val="clear" w:pos="0"/>
          <w:tab w:val="clear" w:pos="709"/>
          <w:tab w:val="clear" w:pos="1134"/>
        </w:tabs>
        <w:suppressAutoHyphens w:val="0"/>
        <w:spacing w:before="120" w:line="320" w:lineRule="atLeast"/>
        <w:ind w:left="714" w:hanging="357"/>
        <w:rPr>
          <w:rFonts w:cs="Tahoma"/>
        </w:rPr>
      </w:pPr>
      <w:r w:rsidRPr="00702720">
        <w:rPr>
          <w:rFonts w:cs="Tahoma"/>
        </w:rPr>
        <w:lastRenderedPageBreak/>
        <w:t xml:space="preserve">Υπηρεσία “ΚΤΕΟ- Στοιχεία τεχνικών ελέγχων οχημάτων από το Πληροφοριακό Σύστημα του Υπουργείου Υποδομών &amp; Μεταφορών μέσω του Κέντρου </w:t>
      </w:r>
      <w:proofErr w:type="spellStart"/>
      <w:r w:rsidRPr="00702720">
        <w:rPr>
          <w:rFonts w:cs="Tahoma"/>
        </w:rPr>
        <w:t>Διαλειτουργικότητας</w:t>
      </w:r>
      <w:proofErr w:type="spellEnd"/>
      <w:r w:rsidRPr="00702720">
        <w:rPr>
          <w:rFonts w:cs="Tahoma"/>
        </w:rPr>
        <w:t xml:space="preserve"> του Υπουργείου Ψηφιακής Διακυβέρνησης: επιτρέπει την άντληση στοιχείων αναφορικά με τον τεχνικό έλεγχο των οχημάτων.</w:t>
      </w:r>
    </w:p>
    <w:p w14:paraId="6AAD783C" w14:textId="77777777" w:rsidR="00637419" w:rsidRPr="00702720" w:rsidRDefault="00637419" w:rsidP="003A7B0C">
      <w:pPr>
        <w:numPr>
          <w:ilvl w:val="0"/>
          <w:numId w:val="103"/>
        </w:numPr>
        <w:tabs>
          <w:tab w:val="clear" w:pos="0"/>
          <w:tab w:val="clear" w:pos="709"/>
          <w:tab w:val="clear" w:pos="1134"/>
        </w:tabs>
        <w:suppressAutoHyphens w:val="0"/>
        <w:spacing w:before="120" w:line="320" w:lineRule="atLeast"/>
        <w:ind w:left="714" w:hanging="357"/>
        <w:rPr>
          <w:rFonts w:cs="Tahoma"/>
        </w:rPr>
      </w:pPr>
      <w:r w:rsidRPr="00702720">
        <w:rPr>
          <w:rFonts w:cs="Tahoma"/>
        </w:rPr>
        <w:t xml:space="preserve">Υπηρεσία παροχής πληροφοριών για τη δήλωση κλοπής οχημάτων του Υπουργείου Προστασίας του Πολίτη μέσω του Κέντρου </w:t>
      </w:r>
      <w:proofErr w:type="spellStart"/>
      <w:r w:rsidRPr="00702720">
        <w:rPr>
          <w:rFonts w:cs="Tahoma"/>
        </w:rPr>
        <w:t>Διαλειτουργικότητας</w:t>
      </w:r>
      <w:proofErr w:type="spellEnd"/>
      <w:r w:rsidRPr="00702720">
        <w:rPr>
          <w:rFonts w:cs="Tahoma"/>
        </w:rPr>
        <w:t xml:space="preserve"> του Υπουργείου Ψηφιακής Διακυβέρνησης: επιτρέπει την άντληση στοιχείων σχετικά με τις δηλώσεις κλοπής οχημάτων</w:t>
      </w:r>
    </w:p>
    <w:p w14:paraId="1BEA7735" w14:textId="77777777" w:rsidR="00637419" w:rsidRPr="00702720" w:rsidRDefault="00637419" w:rsidP="003A7B0C">
      <w:pPr>
        <w:numPr>
          <w:ilvl w:val="0"/>
          <w:numId w:val="103"/>
        </w:numPr>
        <w:tabs>
          <w:tab w:val="clear" w:pos="0"/>
          <w:tab w:val="clear" w:pos="709"/>
          <w:tab w:val="clear" w:pos="1134"/>
        </w:tabs>
        <w:suppressAutoHyphens w:val="0"/>
        <w:spacing w:before="120" w:line="320" w:lineRule="atLeast"/>
        <w:ind w:left="714" w:hanging="357"/>
        <w:rPr>
          <w:rFonts w:cs="Tahoma"/>
        </w:rPr>
      </w:pPr>
      <w:r w:rsidRPr="00702720">
        <w:rPr>
          <w:rFonts w:cs="Tahoma"/>
        </w:rPr>
        <w:t xml:space="preserve">Υπηρεσία “Στοιχεία Κατάστασης &amp; Ασφάλισης Οχήματος” από το Πληροφοριακό Σύστημα της Α.Α.Δ.Ε μέσω του Κέντρου </w:t>
      </w:r>
      <w:proofErr w:type="spellStart"/>
      <w:r w:rsidRPr="00702720">
        <w:rPr>
          <w:rFonts w:cs="Tahoma"/>
        </w:rPr>
        <w:t>Διαλειτουργικότητας</w:t>
      </w:r>
      <w:proofErr w:type="spellEnd"/>
      <w:r w:rsidRPr="00702720">
        <w:rPr>
          <w:rFonts w:cs="Tahoma"/>
        </w:rPr>
        <w:t xml:space="preserve"> του Υπουργείου Ψηφιακής Διακυβέρνησης: επιτρέπει την άντληση στοιχείων :επιτρέπει την άντληση στοιχείων σχετικά με την κατάσταση (ακινησία, σε κίνηση) και την ασφάλιση ενός οχήματος</w:t>
      </w:r>
    </w:p>
    <w:p w14:paraId="0CEBE4D4" w14:textId="77777777" w:rsidR="00637419" w:rsidRPr="00702720" w:rsidRDefault="00637419" w:rsidP="003A7B0C">
      <w:pPr>
        <w:numPr>
          <w:ilvl w:val="0"/>
          <w:numId w:val="103"/>
        </w:numPr>
        <w:tabs>
          <w:tab w:val="clear" w:pos="0"/>
          <w:tab w:val="clear" w:pos="709"/>
          <w:tab w:val="clear" w:pos="1134"/>
        </w:tabs>
        <w:suppressAutoHyphens w:val="0"/>
        <w:spacing w:before="120" w:line="320" w:lineRule="atLeast"/>
        <w:ind w:left="714" w:hanging="357"/>
        <w:rPr>
          <w:rFonts w:cs="Tahoma"/>
        </w:rPr>
      </w:pPr>
      <w:r w:rsidRPr="00702720">
        <w:rPr>
          <w:rFonts w:cs="Tahoma"/>
        </w:rPr>
        <w:t xml:space="preserve">Υπηρεσία “Στοιχεία Κατόχου Οχήματος” μέσω του  Κέντρου </w:t>
      </w:r>
      <w:proofErr w:type="spellStart"/>
      <w:r w:rsidRPr="00702720">
        <w:rPr>
          <w:rFonts w:cs="Tahoma"/>
        </w:rPr>
        <w:t>Διαλειτουργικότητας</w:t>
      </w:r>
      <w:proofErr w:type="spellEnd"/>
      <w:r w:rsidRPr="00702720">
        <w:rPr>
          <w:rFonts w:cs="Tahoma"/>
        </w:rPr>
        <w:t xml:space="preserve"> του Υπουργείου Ψηφιακής Διακυβέρνησης: επιτρέπει την άντληση στοιχείων σχετικά με τα στοιχεία κατόχου ενός οχήματος</w:t>
      </w:r>
    </w:p>
    <w:p w14:paraId="50B651D0" w14:textId="77777777" w:rsidR="00637419" w:rsidRPr="00702720" w:rsidRDefault="00637419" w:rsidP="003A7B0C">
      <w:pPr>
        <w:numPr>
          <w:ilvl w:val="0"/>
          <w:numId w:val="103"/>
        </w:numPr>
        <w:tabs>
          <w:tab w:val="clear" w:pos="0"/>
          <w:tab w:val="clear" w:pos="709"/>
          <w:tab w:val="clear" w:pos="1134"/>
        </w:tabs>
        <w:suppressAutoHyphens w:val="0"/>
        <w:spacing w:before="120" w:line="320" w:lineRule="atLeast"/>
        <w:ind w:left="714" w:hanging="357"/>
        <w:rPr>
          <w:rFonts w:cs="Tahoma"/>
        </w:rPr>
      </w:pPr>
      <w:r w:rsidRPr="00702720">
        <w:rPr>
          <w:rFonts w:cs="Tahoma"/>
        </w:rPr>
        <w:t>Υπηρεσία “Στοιχεία Ελέγχου Συμπεριφοράς Οδηγών - ΣΕΣΟ (</w:t>
      </w:r>
      <w:proofErr w:type="spellStart"/>
      <w:r w:rsidRPr="00702720">
        <w:rPr>
          <w:rFonts w:cs="Tahoma"/>
        </w:rPr>
        <w:t>Point</w:t>
      </w:r>
      <w:proofErr w:type="spellEnd"/>
      <w:r w:rsidRPr="00702720">
        <w:rPr>
          <w:rFonts w:cs="Tahoma"/>
        </w:rPr>
        <w:t xml:space="preserve"> </w:t>
      </w:r>
      <w:proofErr w:type="spellStart"/>
      <w:r w:rsidRPr="00702720">
        <w:rPr>
          <w:rFonts w:cs="Tahoma"/>
        </w:rPr>
        <w:t>System</w:t>
      </w:r>
      <w:proofErr w:type="spellEnd"/>
      <w:r w:rsidRPr="00702720">
        <w:rPr>
          <w:rFonts w:cs="Tahoma"/>
        </w:rPr>
        <w:t xml:space="preserve">) από το Υπουργείο Υποδομών &amp; Μεταφορών μέσω του Κέντρου </w:t>
      </w:r>
      <w:proofErr w:type="spellStart"/>
      <w:r w:rsidRPr="00702720">
        <w:rPr>
          <w:rFonts w:cs="Tahoma"/>
        </w:rPr>
        <w:t>Διαλειτουργικότητας</w:t>
      </w:r>
      <w:proofErr w:type="spellEnd"/>
      <w:r w:rsidRPr="00702720">
        <w:rPr>
          <w:rFonts w:cs="Tahoma"/>
        </w:rPr>
        <w:t xml:space="preserve"> του Υπουργείου Ψηφιακής Διακυβέρνησης: επιτρέπει την ανταλλαγή δεδομένων σχετικά με το </w:t>
      </w:r>
      <w:proofErr w:type="spellStart"/>
      <w:r w:rsidRPr="00702720">
        <w:rPr>
          <w:rFonts w:cs="Tahoma"/>
        </w:rPr>
        <w:t>Point</w:t>
      </w:r>
      <w:proofErr w:type="spellEnd"/>
      <w:r w:rsidRPr="00702720">
        <w:rPr>
          <w:rFonts w:cs="Tahoma"/>
        </w:rPr>
        <w:t xml:space="preserve"> </w:t>
      </w:r>
      <w:proofErr w:type="spellStart"/>
      <w:r w:rsidRPr="00702720">
        <w:rPr>
          <w:rFonts w:cs="Tahoma"/>
        </w:rPr>
        <w:t>System</w:t>
      </w:r>
      <w:proofErr w:type="spellEnd"/>
      <w:r w:rsidRPr="00702720">
        <w:rPr>
          <w:rFonts w:cs="Tahoma"/>
        </w:rPr>
        <w:t xml:space="preserve"> των αδειών οδήγησης </w:t>
      </w:r>
    </w:p>
    <w:p w14:paraId="7D6D6642" w14:textId="77777777" w:rsidR="00637419" w:rsidRPr="00702720" w:rsidRDefault="00637419" w:rsidP="003A7B0C">
      <w:pPr>
        <w:numPr>
          <w:ilvl w:val="0"/>
          <w:numId w:val="103"/>
        </w:numPr>
        <w:tabs>
          <w:tab w:val="clear" w:pos="0"/>
          <w:tab w:val="clear" w:pos="709"/>
          <w:tab w:val="clear" w:pos="1134"/>
        </w:tabs>
        <w:suppressAutoHyphens w:val="0"/>
        <w:spacing w:before="120" w:line="320" w:lineRule="atLeast"/>
        <w:ind w:left="714" w:hanging="357"/>
        <w:rPr>
          <w:rFonts w:cs="Tahoma"/>
        </w:rPr>
      </w:pPr>
      <w:r w:rsidRPr="00702720">
        <w:rPr>
          <w:rFonts w:cs="Tahoma"/>
        </w:rPr>
        <w:t xml:space="preserve">Υπηρεσία “Στοιχεία Πολίτη” από το Μητρώο Πολιτών του Υπουργείου Εσωτερικών μέσω του Κέντρου </w:t>
      </w:r>
      <w:proofErr w:type="spellStart"/>
      <w:r w:rsidRPr="00702720">
        <w:rPr>
          <w:rFonts w:cs="Tahoma"/>
        </w:rPr>
        <w:t>Διαλειτουργικότητας</w:t>
      </w:r>
      <w:proofErr w:type="spellEnd"/>
      <w:r w:rsidRPr="00702720">
        <w:rPr>
          <w:rFonts w:cs="Tahoma"/>
        </w:rPr>
        <w:t xml:space="preserve"> του Υπουργείου Ψηφιακής Διακυβέρνησης: επιτρέπει την άντληση στοιχείων αναφορικά με τα στοιχεία πολιτών</w:t>
      </w:r>
    </w:p>
    <w:p w14:paraId="68F9000A" w14:textId="77777777" w:rsidR="00637419" w:rsidRPr="00702720" w:rsidRDefault="00637419" w:rsidP="003A7B0C">
      <w:pPr>
        <w:numPr>
          <w:ilvl w:val="0"/>
          <w:numId w:val="103"/>
        </w:numPr>
        <w:tabs>
          <w:tab w:val="clear" w:pos="0"/>
          <w:tab w:val="clear" w:pos="709"/>
          <w:tab w:val="clear" w:pos="1134"/>
        </w:tabs>
        <w:suppressAutoHyphens w:val="0"/>
        <w:spacing w:before="120" w:line="320" w:lineRule="atLeast"/>
        <w:ind w:left="714" w:hanging="357"/>
        <w:rPr>
          <w:rFonts w:cs="Tahoma"/>
        </w:rPr>
      </w:pPr>
      <w:r w:rsidRPr="00702720">
        <w:rPr>
          <w:rFonts w:cs="Tahoma"/>
        </w:rPr>
        <w:t xml:space="preserve">Υπηρεσία “Κέντρο Ειδοποιήσεων” του </w:t>
      </w:r>
      <w:proofErr w:type="spellStart"/>
      <w:r w:rsidRPr="00702720">
        <w:rPr>
          <w:rFonts w:cs="Tahoma"/>
        </w:rPr>
        <w:t>ΕΜΕπ</w:t>
      </w:r>
      <w:proofErr w:type="spellEnd"/>
      <w:r w:rsidRPr="00702720">
        <w:rPr>
          <w:rFonts w:cs="Tahoma"/>
        </w:rPr>
        <w:t xml:space="preserve"> της Γ.Γ.Π.Σ.Δ.Δ μέσω του Κέντρου </w:t>
      </w:r>
      <w:proofErr w:type="spellStart"/>
      <w:r w:rsidRPr="00702720">
        <w:rPr>
          <w:rFonts w:cs="Tahoma"/>
        </w:rPr>
        <w:t>Διαλειτουργικότητας</w:t>
      </w:r>
      <w:proofErr w:type="spellEnd"/>
      <w:r w:rsidRPr="00702720">
        <w:rPr>
          <w:rFonts w:cs="Tahoma"/>
        </w:rPr>
        <w:t xml:space="preserve"> του Υπουργείου Ψηφιακής Διακυβέρνησης: επιτρέπει την ανταλλαγή δεδομένων με το Κέντρο Ειδοποιήσεων του </w:t>
      </w:r>
      <w:proofErr w:type="spellStart"/>
      <w:r w:rsidRPr="00702720">
        <w:rPr>
          <w:rFonts w:cs="Tahoma"/>
        </w:rPr>
        <w:t>ΕΜΕπ</w:t>
      </w:r>
      <w:proofErr w:type="spellEnd"/>
      <w:r w:rsidRPr="00702720">
        <w:rPr>
          <w:rFonts w:cs="Tahoma"/>
        </w:rPr>
        <w:t xml:space="preserve"> και αναμένεται να εξυπηρετήσει τις ειδοποιήσεις προς τους πολίτες (πρόστιμα, ενστάσεις, πληρωμές κλπ.)</w:t>
      </w:r>
    </w:p>
    <w:p w14:paraId="33836875" w14:textId="77777777" w:rsidR="00637419" w:rsidRPr="00702720" w:rsidRDefault="00637419" w:rsidP="003A7B0C">
      <w:pPr>
        <w:numPr>
          <w:ilvl w:val="0"/>
          <w:numId w:val="103"/>
        </w:numPr>
        <w:tabs>
          <w:tab w:val="clear" w:pos="0"/>
          <w:tab w:val="clear" w:pos="709"/>
          <w:tab w:val="clear" w:pos="1134"/>
        </w:tabs>
        <w:suppressAutoHyphens w:val="0"/>
        <w:spacing w:before="120" w:line="320" w:lineRule="atLeast"/>
        <w:ind w:left="714" w:hanging="357"/>
        <w:rPr>
          <w:rFonts w:cs="Tahoma"/>
        </w:rPr>
      </w:pPr>
      <w:r w:rsidRPr="00702720">
        <w:rPr>
          <w:rFonts w:cs="Tahoma"/>
        </w:rPr>
        <w:t>Υπηρεσία “</w:t>
      </w:r>
      <w:proofErr w:type="spellStart"/>
      <w:r w:rsidRPr="00702720">
        <w:rPr>
          <w:rFonts w:cs="Tahoma"/>
        </w:rPr>
        <w:t>Αυθεντικοποίησης</w:t>
      </w:r>
      <w:proofErr w:type="spellEnd"/>
      <w:r w:rsidRPr="00702720">
        <w:rPr>
          <w:rFonts w:cs="Tahoma"/>
        </w:rPr>
        <w:t xml:space="preserve"> Υπαλλήλων Φορέων με την χρήση Κωδικών Δημόσιας Διοίκησης (</w:t>
      </w:r>
      <w:proofErr w:type="spellStart"/>
      <w:r w:rsidRPr="00702720">
        <w:rPr>
          <w:rFonts w:cs="Tahoma"/>
        </w:rPr>
        <w:t>oAuth</w:t>
      </w:r>
      <w:proofErr w:type="spellEnd"/>
      <w:r w:rsidRPr="00702720">
        <w:rPr>
          <w:rFonts w:cs="Tahoma"/>
        </w:rPr>
        <w:t xml:space="preserve"> 2.0.PA) μέσω του Κέντρου </w:t>
      </w:r>
      <w:proofErr w:type="spellStart"/>
      <w:r w:rsidRPr="00702720">
        <w:rPr>
          <w:rFonts w:cs="Tahoma"/>
        </w:rPr>
        <w:t>Διαλειτουργικότητας</w:t>
      </w:r>
      <w:proofErr w:type="spellEnd"/>
      <w:r w:rsidRPr="00702720">
        <w:rPr>
          <w:rFonts w:cs="Tahoma"/>
        </w:rPr>
        <w:t xml:space="preserve"> του Υπουργείου Ψηφιακής Διακυβέρνησης: επιτρέπει την ταυτοποίηση των υπαλλήλων Φορέων του Δημοσίου και ευρύτερου Δημοσίου Τομέα.</w:t>
      </w:r>
    </w:p>
    <w:p w14:paraId="534B2EC3" w14:textId="77777777" w:rsidR="00637419" w:rsidRPr="00702720" w:rsidRDefault="00637419" w:rsidP="003A7B0C">
      <w:pPr>
        <w:numPr>
          <w:ilvl w:val="0"/>
          <w:numId w:val="103"/>
        </w:numPr>
        <w:tabs>
          <w:tab w:val="clear" w:pos="0"/>
          <w:tab w:val="clear" w:pos="709"/>
          <w:tab w:val="clear" w:pos="1134"/>
        </w:tabs>
        <w:suppressAutoHyphens w:val="0"/>
        <w:spacing w:before="120" w:line="320" w:lineRule="atLeast"/>
        <w:ind w:left="714" w:hanging="357"/>
        <w:rPr>
          <w:rFonts w:cs="Tahoma"/>
        </w:rPr>
      </w:pPr>
      <w:r w:rsidRPr="00702720">
        <w:rPr>
          <w:rFonts w:cs="Tahoma"/>
        </w:rPr>
        <w:t xml:space="preserve">Υπηρεσία “Ρόλοι &amp; δικαιώματα των υπαλλήλων της ΕΛ.ΑΣ.” μέσω του Κέντρου </w:t>
      </w:r>
      <w:proofErr w:type="spellStart"/>
      <w:r w:rsidRPr="00702720">
        <w:rPr>
          <w:rFonts w:cs="Tahoma"/>
        </w:rPr>
        <w:t>Διαλειτουργικότητας</w:t>
      </w:r>
      <w:proofErr w:type="spellEnd"/>
      <w:r w:rsidRPr="00702720">
        <w:rPr>
          <w:rFonts w:cs="Tahoma"/>
        </w:rPr>
        <w:t xml:space="preserve"> του Υπουργείου Ψηφιακής Διακυβέρνησης: επιτρέπει την ταυτοποίηση και καθορισμό ρόλων υπαλλήλων της Ελληνικής Αστυνομίας.</w:t>
      </w:r>
    </w:p>
    <w:p w14:paraId="65C3CBE1" w14:textId="6838678B" w:rsidR="00635F45" w:rsidRPr="00702720" w:rsidRDefault="00635F45" w:rsidP="00621E1A">
      <w:pPr>
        <w:rPr>
          <w:rFonts w:cs="Tahoma"/>
        </w:rPr>
      </w:pPr>
      <w:r w:rsidRPr="00702720">
        <w:rPr>
          <w:rFonts w:cs="Tahoma"/>
        </w:rPr>
        <w:t xml:space="preserve">Όλες οι προδιαγραφές των παραπάνω αναφερόμενων Υπηρεσιών είναι διαθέσιμες στο  Διακριτό </w:t>
      </w:r>
      <w:r w:rsidR="004C6ABB" w:rsidRPr="00702720">
        <w:rPr>
          <w:rFonts w:cs="Tahoma"/>
        </w:rPr>
        <w:fldChar w:fldCharType="begin"/>
      </w:r>
      <w:r w:rsidR="004C6ABB" w:rsidRPr="00702720">
        <w:rPr>
          <w:rFonts w:cs="Tahoma"/>
        </w:rPr>
        <w:instrText xml:space="preserve"> REF _Ref191299595 \r \h  \* MERGEFORMAT </w:instrText>
      </w:r>
      <w:r w:rsidR="004C6ABB" w:rsidRPr="00702720">
        <w:rPr>
          <w:rFonts w:cs="Tahoma"/>
        </w:rPr>
      </w:r>
      <w:r w:rsidR="004C6ABB" w:rsidRPr="00702720">
        <w:rPr>
          <w:rFonts w:cs="Tahoma"/>
        </w:rPr>
        <w:fldChar w:fldCharType="separate"/>
      </w:r>
      <w:r w:rsidR="00EA12ED">
        <w:rPr>
          <w:rFonts w:cs="Tahoma"/>
        </w:rPr>
        <w:t>ΠΑΡΑΡΤΗΜΑ XI -</w:t>
      </w:r>
      <w:r w:rsidR="004C6ABB" w:rsidRPr="00702720">
        <w:rPr>
          <w:rFonts w:cs="Tahoma"/>
        </w:rPr>
        <w:fldChar w:fldCharType="end"/>
      </w:r>
      <w:r w:rsidR="004C6ABB" w:rsidRPr="00702720">
        <w:rPr>
          <w:rFonts w:cs="Tahoma"/>
        </w:rPr>
        <w:fldChar w:fldCharType="begin"/>
      </w:r>
      <w:r w:rsidR="004C6ABB" w:rsidRPr="00702720">
        <w:rPr>
          <w:rFonts w:cs="Tahoma"/>
        </w:rPr>
        <w:instrText xml:space="preserve"> REF _Ref191299595 \h  \* MERGEFORMAT </w:instrText>
      </w:r>
      <w:r w:rsidR="004C6ABB" w:rsidRPr="00702720">
        <w:rPr>
          <w:rFonts w:cs="Tahoma"/>
        </w:rPr>
      </w:r>
      <w:r w:rsidR="004C6ABB" w:rsidRPr="00702720">
        <w:rPr>
          <w:rFonts w:cs="Tahoma"/>
        </w:rPr>
        <w:fldChar w:fldCharType="separate"/>
      </w:r>
      <w:r w:rsidR="00EA12ED" w:rsidRPr="00EA12ED">
        <w:rPr>
          <w:rFonts w:cs="Tahoma"/>
        </w:rPr>
        <w:t>Πληροφορίες για υφιστάμενες προγραμματιστικές Επαφές – Τμήμα 1</w:t>
      </w:r>
      <w:r w:rsidR="004C6ABB" w:rsidRPr="00702720">
        <w:rPr>
          <w:rFonts w:cs="Tahoma"/>
        </w:rPr>
        <w:fldChar w:fldCharType="end"/>
      </w:r>
    </w:p>
    <w:p w14:paraId="38EAF225" w14:textId="7C875B98" w:rsidR="00635F45" w:rsidRPr="00702720" w:rsidRDefault="00635F45" w:rsidP="00635F45">
      <w:pPr>
        <w:tabs>
          <w:tab w:val="clear" w:pos="0"/>
          <w:tab w:val="clear" w:pos="709"/>
          <w:tab w:val="clear" w:pos="1134"/>
        </w:tabs>
        <w:suppressAutoHyphens w:val="0"/>
        <w:spacing w:before="120" w:line="320" w:lineRule="atLeast"/>
        <w:rPr>
          <w:rFonts w:cs="Tahoma"/>
        </w:rPr>
      </w:pPr>
      <w:r w:rsidRPr="00702720">
        <w:rPr>
          <w:rFonts w:cs="Tahoma"/>
        </w:rPr>
        <w:t>Επιπρόσθετα:</w:t>
      </w:r>
    </w:p>
    <w:p w14:paraId="064DDC04" w14:textId="5608E11D" w:rsidR="00637419" w:rsidRPr="00702720" w:rsidRDefault="00637419" w:rsidP="003A7B0C">
      <w:pPr>
        <w:numPr>
          <w:ilvl w:val="0"/>
          <w:numId w:val="103"/>
        </w:numPr>
        <w:tabs>
          <w:tab w:val="clear" w:pos="0"/>
          <w:tab w:val="clear" w:pos="709"/>
          <w:tab w:val="clear" w:pos="1134"/>
        </w:tabs>
        <w:suppressAutoHyphens w:val="0"/>
        <w:spacing w:before="120" w:line="320" w:lineRule="atLeast"/>
        <w:ind w:left="714" w:hanging="357"/>
        <w:rPr>
          <w:rFonts w:cs="Tahoma"/>
        </w:rPr>
      </w:pPr>
      <w:r w:rsidRPr="00702720">
        <w:rPr>
          <w:rFonts w:cs="Tahoma"/>
        </w:rPr>
        <w:t>Υπηρεσία “</w:t>
      </w:r>
      <w:proofErr w:type="spellStart"/>
      <w:r w:rsidRPr="00702720">
        <w:rPr>
          <w:rFonts w:cs="Tahoma"/>
        </w:rPr>
        <w:t>Αυθεντικοποίηση</w:t>
      </w:r>
      <w:proofErr w:type="spellEnd"/>
      <w:r w:rsidRPr="00702720">
        <w:rPr>
          <w:rFonts w:cs="Tahoma"/>
        </w:rPr>
        <w:t xml:space="preserve"> Χρηστών με την χρήση διαπιστευτηρίων </w:t>
      </w:r>
      <w:proofErr w:type="spellStart"/>
      <w:r w:rsidRPr="00702720">
        <w:rPr>
          <w:rFonts w:cs="Tahoma"/>
        </w:rPr>
        <w:t>taxisnet</w:t>
      </w:r>
      <w:proofErr w:type="spellEnd"/>
      <w:r w:rsidRPr="00702720">
        <w:rPr>
          <w:rFonts w:cs="Tahoma"/>
        </w:rPr>
        <w:t xml:space="preserve"> με επιβεβαίωση κωδικού μια χρήσης (οAuth2.0-OTP) της Γ.Γ.Π.Σ.Δ.Δ μέσω του Κέντρου </w:t>
      </w:r>
      <w:proofErr w:type="spellStart"/>
      <w:r w:rsidRPr="00702720">
        <w:rPr>
          <w:rFonts w:cs="Tahoma"/>
        </w:rPr>
        <w:t>Διαλειτουργικότητας</w:t>
      </w:r>
      <w:proofErr w:type="spellEnd"/>
      <w:r w:rsidRPr="00702720">
        <w:rPr>
          <w:rFonts w:cs="Tahoma"/>
        </w:rPr>
        <w:t xml:space="preserve"> του Υπουργείου Ψηφιακής Διακυβέρνησης: επιτρέπει την ταυτοποίηση πολιτών κατά την </w:t>
      </w:r>
      <w:r w:rsidRPr="00702720">
        <w:rPr>
          <w:rFonts w:cs="Tahoma"/>
        </w:rPr>
        <w:lastRenderedPageBreak/>
        <w:t xml:space="preserve">είσοδο τους στις δημόσιες </w:t>
      </w:r>
      <w:proofErr w:type="spellStart"/>
      <w:r w:rsidRPr="00702720">
        <w:rPr>
          <w:rFonts w:cs="Tahoma"/>
        </w:rPr>
        <w:t>διεπαφές</w:t>
      </w:r>
      <w:proofErr w:type="spellEnd"/>
      <w:r w:rsidRPr="00702720">
        <w:rPr>
          <w:rFonts w:cs="Tahoma"/>
        </w:rPr>
        <w:t xml:space="preserve"> του πληροφοριακού συστήματος.</w:t>
      </w:r>
      <w:r w:rsidR="007F7DA3" w:rsidRPr="00702720">
        <w:rPr>
          <w:rFonts w:cs="Tahoma"/>
        </w:rPr>
        <w:t xml:space="preserve"> </w:t>
      </w:r>
      <w:hyperlink r:id="rId39" w:history="1">
        <w:r w:rsidR="007F7DA3" w:rsidRPr="00702720">
          <w:rPr>
            <w:rStyle w:val="-"/>
            <w:rFonts w:cs="Tahoma"/>
          </w:rPr>
          <w:t>https://www.gsis.gr/dimosia-dioikisi/ked/webservices/oAuth2.0.PA</w:t>
        </w:r>
      </w:hyperlink>
      <w:r w:rsidR="007F7DA3" w:rsidRPr="00702720">
        <w:rPr>
          <w:rFonts w:cs="Tahoma"/>
        </w:rPr>
        <w:t xml:space="preserve"> </w:t>
      </w:r>
      <w:r w:rsidR="00635F45" w:rsidRPr="00702720">
        <w:rPr>
          <w:rFonts w:cs="Tahoma"/>
        </w:rPr>
        <w:t xml:space="preserve"> </w:t>
      </w:r>
    </w:p>
    <w:p w14:paraId="73FE2B84" w14:textId="60F14D05" w:rsidR="00637419" w:rsidRPr="00702720" w:rsidRDefault="00637419" w:rsidP="003A7B0C">
      <w:pPr>
        <w:numPr>
          <w:ilvl w:val="0"/>
          <w:numId w:val="103"/>
        </w:numPr>
        <w:tabs>
          <w:tab w:val="clear" w:pos="0"/>
          <w:tab w:val="clear" w:pos="709"/>
          <w:tab w:val="clear" w:pos="1134"/>
        </w:tabs>
        <w:suppressAutoHyphens w:val="0"/>
        <w:spacing w:before="120" w:line="320" w:lineRule="atLeast"/>
        <w:ind w:left="714" w:hanging="357"/>
        <w:rPr>
          <w:rFonts w:cs="Tahoma"/>
        </w:rPr>
      </w:pPr>
      <w:proofErr w:type="spellStart"/>
      <w:r w:rsidRPr="00702720">
        <w:rPr>
          <w:rFonts w:cs="Tahoma"/>
        </w:rPr>
        <w:t>Διαλειτουργικότητα</w:t>
      </w:r>
      <w:proofErr w:type="spellEnd"/>
      <w:r w:rsidRPr="00702720">
        <w:rPr>
          <w:rFonts w:cs="Tahoma"/>
        </w:rPr>
        <w:t xml:space="preserve"> με το λογισμικό του </w:t>
      </w:r>
      <w:r w:rsidR="007F7DA3" w:rsidRPr="00702720">
        <w:rPr>
          <w:rFonts w:cs="Tahoma"/>
        </w:rPr>
        <w:t>Τμήματος</w:t>
      </w:r>
      <w:r w:rsidRPr="00702720">
        <w:rPr>
          <w:rFonts w:cs="Tahoma"/>
        </w:rPr>
        <w:t xml:space="preserve"> 2 που επιτρέπει την διάθεση των δεδομένων που συλλέγουν οι υφιστάμενοι οπτικοί αισθητήρες στο παρόν σύστημα.</w:t>
      </w:r>
    </w:p>
    <w:p w14:paraId="4C5B3DB7" w14:textId="77777777" w:rsidR="00637419" w:rsidRPr="00702720" w:rsidRDefault="00637419" w:rsidP="00637419">
      <w:pPr>
        <w:rPr>
          <w:rFonts w:cs="Tahoma"/>
        </w:rPr>
      </w:pPr>
      <w:r w:rsidRPr="00702720">
        <w:rPr>
          <w:rFonts w:cs="Tahoma"/>
        </w:rPr>
        <w:t xml:space="preserve">Όλες οι διασυνδέσεις θα πραγματοποιούνται μέσω ασφαλών Web Services REST ή SOAP ανάλογα με τις απαιτήσεις των υπηρεσιών. Σε κάθε περίπτωση είναι  υποχρεωτική η χρήση κρυπτογράφησης και ελέγχου ταυτότητας (API </w:t>
      </w:r>
      <w:proofErr w:type="spellStart"/>
      <w:r w:rsidRPr="00702720">
        <w:rPr>
          <w:rFonts w:cs="Tahoma"/>
        </w:rPr>
        <w:t>keys</w:t>
      </w:r>
      <w:proofErr w:type="spellEnd"/>
      <w:r w:rsidRPr="00702720">
        <w:rPr>
          <w:rFonts w:cs="Tahoma"/>
        </w:rPr>
        <w:t xml:space="preserve">, </w:t>
      </w:r>
      <w:proofErr w:type="spellStart"/>
      <w:r w:rsidRPr="00702720">
        <w:rPr>
          <w:rFonts w:cs="Tahoma"/>
        </w:rPr>
        <w:t>OAuth</w:t>
      </w:r>
      <w:proofErr w:type="spellEnd"/>
      <w:r w:rsidRPr="00702720">
        <w:rPr>
          <w:rFonts w:cs="Tahoma"/>
        </w:rPr>
        <w:t xml:space="preserve"> </w:t>
      </w:r>
      <w:proofErr w:type="spellStart"/>
      <w:r w:rsidRPr="00702720">
        <w:rPr>
          <w:rFonts w:cs="Tahoma"/>
        </w:rPr>
        <w:t>tokens</w:t>
      </w:r>
      <w:proofErr w:type="spellEnd"/>
      <w:r w:rsidRPr="00702720">
        <w:rPr>
          <w:rFonts w:cs="Tahoma"/>
        </w:rPr>
        <w:t>) κατά τη διάρκεια επικοινωνίας.</w:t>
      </w:r>
    </w:p>
    <w:p w14:paraId="43FE8327" w14:textId="77777777" w:rsidR="00637419" w:rsidRPr="00702720" w:rsidRDefault="00637419" w:rsidP="00637419">
      <w:pPr>
        <w:rPr>
          <w:rFonts w:cs="Tahoma"/>
        </w:rPr>
      </w:pPr>
      <w:r w:rsidRPr="00702720">
        <w:rPr>
          <w:rFonts w:cs="Tahoma"/>
        </w:rPr>
        <w:t xml:space="preserve">Οι προγραμματιστικές </w:t>
      </w:r>
      <w:proofErr w:type="spellStart"/>
      <w:r w:rsidRPr="00702720">
        <w:rPr>
          <w:rFonts w:cs="Tahoma"/>
        </w:rPr>
        <w:t>διεπαφές</w:t>
      </w:r>
      <w:proofErr w:type="spellEnd"/>
      <w:r w:rsidRPr="00702720">
        <w:rPr>
          <w:rFonts w:cs="Tahoma"/>
        </w:rPr>
        <w:t xml:space="preserve"> που θα αναπτυχθούν στο πλαίσιο του Έργου καθώς και η σχετική τεκμηρίωση, θα τεθούν προς διάθεση στο Κέντρο </w:t>
      </w:r>
      <w:proofErr w:type="spellStart"/>
      <w:r w:rsidRPr="00702720">
        <w:rPr>
          <w:rFonts w:cs="Tahoma"/>
        </w:rPr>
        <w:t>Διαλειτουργικότητας</w:t>
      </w:r>
      <w:proofErr w:type="spellEnd"/>
      <w:r w:rsidRPr="00702720">
        <w:rPr>
          <w:rFonts w:cs="Tahoma"/>
        </w:rPr>
        <w:t xml:space="preserve"> (ΚΕΔ) του Υπουργείου Ψηφιακής Διακυβέρνησης με σχετική τεκμηρίωση.</w:t>
      </w:r>
    </w:p>
    <w:p w14:paraId="267D939B" w14:textId="77777777" w:rsidR="00637419" w:rsidRPr="00702720" w:rsidRDefault="00637419" w:rsidP="00637419">
      <w:pPr>
        <w:rPr>
          <w:rFonts w:cs="Tahoma"/>
          <w:u w:val="single"/>
        </w:rPr>
      </w:pPr>
      <w:r w:rsidRPr="00702720">
        <w:rPr>
          <w:rFonts w:cs="Tahoma"/>
          <w:u w:val="single"/>
        </w:rPr>
        <w:t xml:space="preserve">Δημόσιες προγραμματιστικές </w:t>
      </w:r>
      <w:proofErr w:type="spellStart"/>
      <w:r w:rsidRPr="00702720">
        <w:rPr>
          <w:rFonts w:cs="Tahoma"/>
          <w:u w:val="single"/>
        </w:rPr>
        <w:t>διεπαφές</w:t>
      </w:r>
      <w:proofErr w:type="spellEnd"/>
    </w:p>
    <w:p w14:paraId="18FE8970" w14:textId="7E6D9415" w:rsidR="00637419" w:rsidRPr="00702720" w:rsidRDefault="00637419" w:rsidP="00637419">
      <w:pPr>
        <w:rPr>
          <w:rFonts w:cs="Tahoma"/>
        </w:rPr>
      </w:pPr>
      <w:r w:rsidRPr="00702720">
        <w:rPr>
          <w:rFonts w:cs="Tahoma"/>
        </w:rPr>
        <w:t xml:space="preserve">Στο πλαίσιο του έργου θα αναπτυχθούν προγραμματιστικές </w:t>
      </w:r>
      <w:proofErr w:type="spellStart"/>
      <w:r w:rsidRPr="00702720">
        <w:rPr>
          <w:rFonts w:cs="Tahoma"/>
        </w:rPr>
        <w:t>διεπαφές</w:t>
      </w:r>
      <w:proofErr w:type="spellEnd"/>
      <w:r w:rsidRPr="00702720">
        <w:rPr>
          <w:rFonts w:cs="Tahoma"/>
        </w:rPr>
        <w:t xml:space="preserve"> - </w:t>
      </w:r>
      <w:proofErr w:type="spellStart"/>
      <w:r w:rsidRPr="00702720">
        <w:rPr>
          <w:rFonts w:cs="Tahoma"/>
        </w:rPr>
        <w:t>APIs</w:t>
      </w:r>
      <w:proofErr w:type="spellEnd"/>
      <w:r w:rsidRPr="00702720">
        <w:rPr>
          <w:rFonts w:cs="Tahoma"/>
        </w:rPr>
        <w:t xml:space="preserve"> που θα επιτρέπουν την επικοινωνία του συστήματος με τρίτα συστήματα. Τέτοια συστήματα είναι ενδεικτικά τα κάτωθι:</w:t>
      </w:r>
    </w:p>
    <w:p w14:paraId="77EB5757" w14:textId="77777777" w:rsidR="00637419" w:rsidRPr="00702720" w:rsidRDefault="00637419" w:rsidP="003A7B0C">
      <w:pPr>
        <w:numPr>
          <w:ilvl w:val="0"/>
          <w:numId w:val="104"/>
        </w:numPr>
        <w:tabs>
          <w:tab w:val="clear" w:pos="0"/>
          <w:tab w:val="clear" w:pos="709"/>
          <w:tab w:val="clear" w:pos="1134"/>
        </w:tabs>
        <w:suppressAutoHyphens w:val="0"/>
        <w:spacing w:before="120"/>
        <w:ind w:left="714" w:hanging="357"/>
        <w:rPr>
          <w:rFonts w:cs="Tahoma"/>
        </w:rPr>
      </w:pPr>
      <w:r w:rsidRPr="00702720">
        <w:rPr>
          <w:rFonts w:cs="Tahoma"/>
        </w:rPr>
        <w:t xml:space="preserve">Τραπεζικά συστήματα &amp; </w:t>
      </w:r>
      <w:proofErr w:type="spellStart"/>
      <w:r w:rsidRPr="00702720">
        <w:rPr>
          <w:rFonts w:cs="Tahoma"/>
        </w:rPr>
        <w:t>payment</w:t>
      </w:r>
      <w:proofErr w:type="spellEnd"/>
      <w:r w:rsidRPr="00702720">
        <w:rPr>
          <w:rFonts w:cs="Tahoma"/>
        </w:rPr>
        <w:t xml:space="preserve"> </w:t>
      </w:r>
      <w:proofErr w:type="spellStart"/>
      <w:r w:rsidRPr="00702720">
        <w:rPr>
          <w:rFonts w:cs="Tahoma"/>
        </w:rPr>
        <w:t>gateways</w:t>
      </w:r>
      <w:proofErr w:type="spellEnd"/>
      <w:r w:rsidRPr="00702720">
        <w:rPr>
          <w:rFonts w:cs="Tahoma"/>
        </w:rPr>
        <w:t xml:space="preserve"> για την διενέργεια ηλεκτρονικών πληρωμών</w:t>
      </w:r>
    </w:p>
    <w:p w14:paraId="1A8293A7" w14:textId="77777777" w:rsidR="00637419" w:rsidRPr="00702720" w:rsidRDefault="00637419" w:rsidP="003A7B0C">
      <w:pPr>
        <w:numPr>
          <w:ilvl w:val="0"/>
          <w:numId w:val="104"/>
        </w:numPr>
        <w:tabs>
          <w:tab w:val="clear" w:pos="0"/>
          <w:tab w:val="clear" w:pos="709"/>
          <w:tab w:val="clear" w:pos="1134"/>
        </w:tabs>
        <w:suppressAutoHyphens w:val="0"/>
        <w:spacing w:before="120"/>
        <w:ind w:left="714" w:hanging="357"/>
        <w:rPr>
          <w:rFonts w:cs="Tahoma"/>
        </w:rPr>
      </w:pPr>
      <w:r w:rsidRPr="00702720">
        <w:rPr>
          <w:rFonts w:cs="Tahoma"/>
        </w:rPr>
        <w:t>Συστήματα Οργανισμών Τοπικής Αυτοδιοίκησης Α &amp; Β Βαθμού</w:t>
      </w:r>
    </w:p>
    <w:p w14:paraId="1E6728A4" w14:textId="77777777" w:rsidR="00637419" w:rsidRPr="00702720" w:rsidRDefault="00637419" w:rsidP="003A7B0C">
      <w:pPr>
        <w:numPr>
          <w:ilvl w:val="0"/>
          <w:numId w:val="104"/>
        </w:numPr>
        <w:tabs>
          <w:tab w:val="clear" w:pos="0"/>
          <w:tab w:val="clear" w:pos="709"/>
          <w:tab w:val="clear" w:pos="1134"/>
        </w:tabs>
        <w:suppressAutoHyphens w:val="0"/>
        <w:spacing w:before="120"/>
        <w:ind w:left="714" w:hanging="357"/>
        <w:rPr>
          <w:rFonts w:cs="Tahoma"/>
        </w:rPr>
      </w:pPr>
      <w:r w:rsidRPr="00702720">
        <w:rPr>
          <w:rFonts w:cs="Tahoma"/>
        </w:rPr>
        <w:t>Ιδιωτικά συστήματα εξυπηρέτησης πελατών (π.χ. CRM/ERP εταιρειών ενοικίασης αυτοκινήτων)</w:t>
      </w:r>
    </w:p>
    <w:p w14:paraId="5F6240FD" w14:textId="77777777" w:rsidR="00637419" w:rsidRPr="00702720" w:rsidRDefault="00637419" w:rsidP="00637419">
      <w:pPr>
        <w:rPr>
          <w:rFonts w:cs="Tahoma"/>
        </w:rPr>
      </w:pPr>
      <w:r w:rsidRPr="00702720">
        <w:rPr>
          <w:rFonts w:cs="Tahoma"/>
        </w:rPr>
        <w:t xml:space="preserve">Όλες οι διασυνδέσεις θα πραγματοποιούνται μέσω ασφαλών Web Services REST ή SOAP ανάλογα με τις απαιτήσεις των υπηρεσιών. Σε κάθε περίπτωση είναι  υποχρεωτική η χρήση κρυπτογράφησης και ελέγχου ταυτότητας (API </w:t>
      </w:r>
      <w:proofErr w:type="spellStart"/>
      <w:r w:rsidRPr="00702720">
        <w:rPr>
          <w:rFonts w:cs="Tahoma"/>
        </w:rPr>
        <w:t>keys</w:t>
      </w:r>
      <w:proofErr w:type="spellEnd"/>
      <w:r w:rsidRPr="00702720">
        <w:rPr>
          <w:rFonts w:cs="Tahoma"/>
        </w:rPr>
        <w:t xml:space="preserve">, </w:t>
      </w:r>
      <w:proofErr w:type="spellStart"/>
      <w:r w:rsidRPr="00702720">
        <w:rPr>
          <w:rFonts w:cs="Tahoma"/>
        </w:rPr>
        <w:t>OAuth</w:t>
      </w:r>
      <w:proofErr w:type="spellEnd"/>
      <w:r w:rsidRPr="00702720">
        <w:rPr>
          <w:rFonts w:cs="Tahoma"/>
        </w:rPr>
        <w:t xml:space="preserve"> </w:t>
      </w:r>
      <w:proofErr w:type="spellStart"/>
      <w:r w:rsidRPr="00702720">
        <w:rPr>
          <w:rFonts w:cs="Tahoma"/>
        </w:rPr>
        <w:t>tokens</w:t>
      </w:r>
      <w:proofErr w:type="spellEnd"/>
      <w:r w:rsidRPr="00702720">
        <w:rPr>
          <w:rFonts w:cs="Tahoma"/>
        </w:rPr>
        <w:t>) κατά τη διάρκεια επικοινωνίας.</w:t>
      </w:r>
    </w:p>
    <w:p w14:paraId="36D341AD" w14:textId="77777777" w:rsidR="00637419" w:rsidRPr="00702720" w:rsidRDefault="00637419" w:rsidP="00637419">
      <w:pPr>
        <w:rPr>
          <w:rFonts w:cs="Tahoma"/>
          <w:b/>
        </w:rPr>
      </w:pPr>
      <w:r w:rsidRPr="00702720">
        <w:rPr>
          <w:rFonts w:cs="Tahoma"/>
        </w:rPr>
        <w:t xml:space="preserve">Στην φάση της Μελέτης Εφαρμογής ο Ανάδοχος σε συνεργασία με την Αναθέτουσα Αρχή θα καθορίσουν τις συγκεκριμένες λειτουργικές και τεχνικές απαιτήσεις </w:t>
      </w:r>
      <w:proofErr w:type="spellStart"/>
      <w:r w:rsidRPr="00702720">
        <w:rPr>
          <w:rFonts w:cs="Tahoma"/>
        </w:rPr>
        <w:t>διαλειτουργικότητας</w:t>
      </w:r>
      <w:proofErr w:type="spellEnd"/>
      <w:r w:rsidRPr="00702720">
        <w:rPr>
          <w:rFonts w:cs="Tahoma"/>
        </w:rPr>
        <w:t xml:space="preserve"> του Πληροφοριακού Συστήματος.</w:t>
      </w:r>
    </w:p>
    <w:p w14:paraId="4AAB3EFD" w14:textId="70C55DFF" w:rsidR="00970FDE" w:rsidRPr="00702720" w:rsidRDefault="00970FDE" w:rsidP="00970FDE">
      <w:pPr>
        <w:rPr>
          <w:rFonts w:cs="Tahoma"/>
          <w:lang w:eastAsia="en-US" w:bidi="he-IL"/>
        </w:rPr>
      </w:pPr>
    </w:p>
    <w:p w14:paraId="269C5FC8" w14:textId="77777777" w:rsidR="00970FDE" w:rsidRPr="00702720" w:rsidRDefault="00970FDE" w:rsidP="00970FDE">
      <w:pPr>
        <w:rPr>
          <w:rFonts w:cs="Tahoma"/>
          <w:lang w:eastAsia="en-US" w:bidi="he-IL"/>
        </w:rPr>
      </w:pPr>
    </w:p>
    <w:p w14:paraId="58133666" w14:textId="77777777" w:rsidR="00970FDE" w:rsidRPr="00702720" w:rsidRDefault="00970FDE" w:rsidP="00970FDE">
      <w:pPr>
        <w:rPr>
          <w:rFonts w:cs="Tahoma"/>
          <w:lang w:eastAsia="en-US" w:bidi="he-IL"/>
        </w:rPr>
      </w:pPr>
    </w:p>
    <w:p w14:paraId="741AD07A" w14:textId="4896EADA" w:rsidR="00970FDE" w:rsidRPr="00702720" w:rsidRDefault="00970FDE" w:rsidP="00D735C7">
      <w:pPr>
        <w:pStyle w:val="AppendixHeading5"/>
      </w:pPr>
      <w:r w:rsidRPr="00702720">
        <w:t xml:space="preserve">Υποσύστημα διαχείρισης χρηστών </w:t>
      </w:r>
    </w:p>
    <w:p w14:paraId="52132838" w14:textId="77777777" w:rsidR="00F67059" w:rsidRPr="00702720" w:rsidRDefault="00F67059" w:rsidP="00B41671">
      <w:pPr>
        <w:rPr>
          <w:rFonts w:cs="Tahoma"/>
        </w:rPr>
      </w:pPr>
      <w:r w:rsidRPr="00702720">
        <w:rPr>
          <w:rFonts w:cs="Tahoma"/>
        </w:rPr>
        <w:t>Το Υποσύστημα Διαχείρισης Χρηστών αποτελεί κομβικό στοιχείο του συνολικού πληροφοριακού συστήματος, επιτρέποντας τον κεντρικό έλεγχο της πρόσβασης και των ρόλων των χρηστών τόσο στο διαχειριστικό περιβάλλον όσο και στις εφαρμογές κινητών συσκευών των Αστυνομικών στο πεδίο. Ο στόχος του είναι να εξασφαλίσει αυστηρή διαχείριση ταυτοποίησης, έγκριση δικαιωμάτων πρόσβασης και παρακολούθηση δραστηριοτήτων ώστε να διασφαλιστεί η διαφάνεια και η ασφάλεια των δεδομένων.</w:t>
      </w:r>
    </w:p>
    <w:p w14:paraId="43FAD492" w14:textId="77777777" w:rsidR="00F67059" w:rsidRPr="00702720" w:rsidRDefault="00F67059" w:rsidP="00F67059">
      <w:pPr>
        <w:rPr>
          <w:rFonts w:cs="Tahoma"/>
        </w:rPr>
      </w:pPr>
    </w:p>
    <w:p w14:paraId="08B9B1EB" w14:textId="77777777" w:rsidR="00F67059" w:rsidRPr="00702720" w:rsidRDefault="00F67059" w:rsidP="00F67059">
      <w:pPr>
        <w:rPr>
          <w:rFonts w:cs="Tahoma"/>
        </w:rPr>
      </w:pPr>
      <w:r w:rsidRPr="00702720">
        <w:rPr>
          <w:rFonts w:cs="Tahoma"/>
        </w:rPr>
        <w:t xml:space="preserve">Το υποσύστημα αποτελείται από δύο κύριες συνιστώσες: </w:t>
      </w:r>
    </w:p>
    <w:p w14:paraId="56EB45C8" w14:textId="77777777" w:rsidR="00F67059" w:rsidRPr="00702720" w:rsidRDefault="00F67059" w:rsidP="003A7B0C">
      <w:pPr>
        <w:numPr>
          <w:ilvl w:val="0"/>
          <w:numId w:val="99"/>
        </w:numPr>
        <w:tabs>
          <w:tab w:val="clear" w:pos="0"/>
          <w:tab w:val="clear" w:pos="709"/>
          <w:tab w:val="clear" w:pos="1134"/>
        </w:tabs>
        <w:suppressAutoHyphens w:val="0"/>
        <w:spacing w:before="120" w:line="276" w:lineRule="auto"/>
        <w:ind w:left="714" w:hanging="357"/>
        <w:rPr>
          <w:rFonts w:cs="Tahoma"/>
          <w:color w:val="000000"/>
        </w:rPr>
      </w:pPr>
      <w:r w:rsidRPr="00702720">
        <w:rPr>
          <w:rFonts w:cs="Tahoma"/>
          <w:u w:val="single"/>
        </w:rPr>
        <w:t>Διαχειριστική Εφαρμογή για Χρήστες</w:t>
      </w:r>
      <w:r w:rsidRPr="00702720">
        <w:rPr>
          <w:rFonts w:cs="Tahoma"/>
        </w:rPr>
        <w:t xml:space="preserve"> – </w:t>
      </w:r>
      <w:proofErr w:type="spellStart"/>
      <w:r w:rsidRPr="00702720">
        <w:rPr>
          <w:rFonts w:cs="Tahoma"/>
        </w:rPr>
        <w:t>διεπαφή</w:t>
      </w:r>
      <w:proofErr w:type="spellEnd"/>
      <w:r w:rsidRPr="00702720">
        <w:rPr>
          <w:rFonts w:cs="Tahoma"/>
        </w:rPr>
        <w:t xml:space="preserve"> για τη διαχείριση λογαριασμών χρηστών, των ρόλων και των δικαιωμάτων τους. </w:t>
      </w:r>
    </w:p>
    <w:p w14:paraId="1AE0F974" w14:textId="77777777" w:rsidR="00F67059" w:rsidRPr="00702720" w:rsidRDefault="00F67059" w:rsidP="003A7B0C">
      <w:pPr>
        <w:numPr>
          <w:ilvl w:val="0"/>
          <w:numId w:val="99"/>
        </w:numPr>
        <w:tabs>
          <w:tab w:val="clear" w:pos="0"/>
          <w:tab w:val="clear" w:pos="709"/>
          <w:tab w:val="clear" w:pos="1134"/>
        </w:tabs>
        <w:suppressAutoHyphens w:val="0"/>
        <w:spacing w:before="120" w:line="276" w:lineRule="auto"/>
        <w:ind w:left="714" w:hanging="357"/>
        <w:rPr>
          <w:rFonts w:cs="Tahoma"/>
          <w:color w:val="000000"/>
        </w:rPr>
      </w:pPr>
      <w:r w:rsidRPr="00702720">
        <w:rPr>
          <w:rFonts w:cs="Tahoma"/>
          <w:u w:val="single"/>
        </w:rPr>
        <w:t>Μηχανισμός Ελέγχου Πρόσβασης</w:t>
      </w:r>
      <w:r w:rsidRPr="00702720">
        <w:rPr>
          <w:rFonts w:cs="Tahoma"/>
        </w:rPr>
        <w:t xml:space="preserve"> (IAM – </w:t>
      </w:r>
      <w:proofErr w:type="spellStart"/>
      <w:r w:rsidRPr="00702720">
        <w:rPr>
          <w:rFonts w:cs="Tahoma"/>
        </w:rPr>
        <w:t>Identity</w:t>
      </w:r>
      <w:proofErr w:type="spellEnd"/>
      <w:r w:rsidRPr="00702720">
        <w:rPr>
          <w:rFonts w:cs="Tahoma"/>
        </w:rPr>
        <w:t xml:space="preserve"> &amp; Access </w:t>
      </w:r>
      <w:proofErr w:type="spellStart"/>
      <w:r w:rsidRPr="00702720">
        <w:rPr>
          <w:rFonts w:cs="Tahoma"/>
        </w:rPr>
        <w:t>Management</w:t>
      </w:r>
      <w:proofErr w:type="spellEnd"/>
      <w:r w:rsidRPr="00702720">
        <w:rPr>
          <w:rFonts w:cs="Tahoma"/>
        </w:rPr>
        <w:t xml:space="preserve">) – Υποδομή ελέγχου ταυτότητας και εξουσιοδότησης για την ασφάλεια και τη διαχείριση των λογαριασμών χρηστών. </w:t>
      </w:r>
    </w:p>
    <w:p w14:paraId="65B4208D" w14:textId="77777777" w:rsidR="00F67059" w:rsidRPr="00702720" w:rsidRDefault="00F67059" w:rsidP="00B41671">
      <w:pPr>
        <w:rPr>
          <w:rFonts w:cs="Tahoma"/>
        </w:rPr>
      </w:pPr>
      <w:r w:rsidRPr="00702720">
        <w:rPr>
          <w:rFonts w:cs="Tahoma"/>
        </w:rPr>
        <w:lastRenderedPageBreak/>
        <w:t>Η διαχείριση χρηστών υλοποιείται κεντρικά, επιτρέποντας τον συγχρονισμό όλων των υποσυστημάτων και την εξασφάλιση ότι κάθε χρήστης διαθέτει τα απαραίτητα μόνο δικαιώματα για την εκτέλεση των καθηκόντων του.</w:t>
      </w:r>
    </w:p>
    <w:p w14:paraId="3AECA17F" w14:textId="77777777" w:rsidR="00F67059" w:rsidRPr="00702720" w:rsidRDefault="00F67059" w:rsidP="00B41671">
      <w:pPr>
        <w:rPr>
          <w:rFonts w:cs="Tahoma"/>
        </w:rPr>
      </w:pPr>
      <w:r w:rsidRPr="00702720">
        <w:rPr>
          <w:rFonts w:cs="Tahoma"/>
        </w:rPr>
        <w:t>Πιο αναλυτικά, τα υποσυστήματα θα πρέπει να έχουν την ακόλουθη λειτουργικότητα.</w:t>
      </w:r>
    </w:p>
    <w:p w14:paraId="485B5CE7" w14:textId="77777777" w:rsidR="00F67059" w:rsidRPr="00702720" w:rsidRDefault="00F67059" w:rsidP="00B41671">
      <w:pPr>
        <w:pStyle w:val="AppendixHeading6"/>
      </w:pPr>
      <w:proofErr w:type="spellStart"/>
      <w:r w:rsidRPr="00702720">
        <w:t>Δι</w:t>
      </w:r>
      <w:proofErr w:type="spellEnd"/>
      <w:r w:rsidRPr="00702720">
        <w:t xml:space="preserve">αχειριστική </w:t>
      </w:r>
      <w:proofErr w:type="spellStart"/>
      <w:r w:rsidRPr="00702720">
        <w:t>Εφ</w:t>
      </w:r>
      <w:proofErr w:type="spellEnd"/>
      <w:r w:rsidRPr="00702720">
        <w:t xml:space="preserve">αρμογή </w:t>
      </w:r>
      <w:proofErr w:type="spellStart"/>
      <w:r w:rsidRPr="00702720">
        <w:t>γι</w:t>
      </w:r>
      <w:proofErr w:type="spellEnd"/>
      <w:r w:rsidRPr="00702720">
        <w:t xml:space="preserve">α </w:t>
      </w:r>
      <w:proofErr w:type="spellStart"/>
      <w:r w:rsidRPr="00702720">
        <w:t>Χρήστες</w:t>
      </w:r>
      <w:proofErr w:type="spellEnd"/>
    </w:p>
    <w:p w14:paraId="6FE7020E" w14:textId="77777777" w:rsidR="00F67059" w:rsidRPr="00702720" w:rsidRDefault="00F67059" w:rsidP="00F67059">
      <w:pPr>
        <w:rPr>
          <w:rFonts w:cs="Tahoma"/>
        </w:rPr>
      </w:pPr>
      <w:r w:rsidRPr="00702720">
        <w:rPr>
          <w:rFonts w:cs="Tahoma"/>
        </w:rPr>
        <w:t xml:space="preserve">Για την διαχείριση λογαριασμών σε οποιοδήποτε σημείο του πληροφοριακού συστήματος απαιτείται η δημιουργία κατηγοριών/ρόλων χρηστών και έπειτα η ανάθεση τους σε χρήστες που θα δημιουργήσει ένας διαχειριστής ή αυτόματα σε αυτούς που θα δημιουργηθούν κατά την εγγραφή ενός πολίτη στις </w:t>
      </w:r>
      <w:proofErr w:type="spellStart"/>
      <w:r w:rsidRPr="00702720">
        <w:rPr>
          <w:rFonts w:cs="Tahoma"/>
        </w:rPr>
        <w:t>διεπαφές</w:t>
      </w:r>
      <w:proofErr w:type="spellEnd"/>
      <w:r w:rsidRPr="00702720">
        <w:rPr>
          <w:rFonts w:cs="Tahoma"/>
        </w:rPr>
        <w:t xml:space="preserve"> που θα έχει πρόσβαση. </w:t>
      </w:r>
    </w:p>
    <w:p w14:paraId="14FF05CE" w14:textId="77777777" w:rsidR="00F67059" w:rsidRPr="00702720" w:rsidRDefault="00F67059" w:rsidP="00F67059">
      <w:pPr>
        <w:rPr>
          <w:rFonts w:cs="Tahoma"/>
        </w:rPr>
      </w:pPr>
      <w:r w:rsidRPr="00702720">
        <w:rPr>
          <w:rFonts w:cs="Tahoma"/>
        </w:rPr>
        <w:t xml:space="preserve">Τα δύο βήματα αυτά περιγράφονται παρακάτω. </w:t>
      </w:r>
    </w:p>
    <w:p w14:paraId="6F8D6558" w14:textId="77777777" w:rsidR="00F67059" w:rsidRPr="00702720" w:rsidRDefault="00F67059" w:rsidP="003A7B0C">
      <w:pPr>
        <w:numPr>
          <w:ilvl w:val="0"/>
          <w:numId w:val="100"/>
        </w:numPr>
        <w:tabs>
          <w:tab w:val="clear" w:pos="0"/>
          <w:tab w:val="clear" w:pos="709"/>
          <w:tab w:val="clear" w:pos="1134"/>
        </w:tabs>
        <w:suppressAutoHyphens w:val="0"/>
        <w:spacing w:before="120"/>
        <w:ind w:hanging="357"/>
        <w:rPr>
          <w:rFonts w:cs="Tahoma"/>
          <w:b/>
          <w:color w:val="000000"/>
        </w:rPr>
      </w:pPr>
      <w:r w:rsidRPr="00702720">
        <w:rPr>
          <w:rFonts w:cs="Tahoma"/>
          <w:b/>
        </w:rPr>
        <w:t xml:space="preserve">Διαχείριση κατηγοριών Χρηστών: </w:t>
      </w:r>
      <w:r w:rsidRPr="00702720">
        <w:rPr>
          <w:rFonts w:cs="Tahoma"/>
        </w:rPr>
        <w:t xml:space="preserve">Το πληροφοριακό σύστημα θα πρέπει να υποστηρίζει διαφορετικά επίπεδα χρηστών με προσαρμοσμένα δικαιώματα ανάλογα με τις αρμοδιότητες και τον ρόλο τους. Κάθε χρήστης ανήκει σε μια ή περισσότερες ομάδες, στις οποίες ορίζονται συγκεκριμένες πολιτικές πρόσβασης. Ενδεικτικά και όχι περιοριστικά θα πρέπει να υποστηρίζει </w:t>
      </w:r>
      <w:proofErr w:type="spellStart"/>
      <w:r w:rsidRPr="00702720">
        <w:rPr>
          <w:rFonts w:cs="Tahoma"/>
        </w:rPr>
        <w:t>κατ΄ελάχιστον</w:t>
      </w:r>
      <w:proofErr w:type="spellEnd"/>
      <w:r w:rsidRPr="00702720">
        <w:rPr>
          <w:rFonts w:cs="Tahoma"/>
        </w:rPr>
        <w:t xml:space="preserve"> τις παρακάτω κατηγορίες/ρόλους: </w:t>
      </w:r>
    </w:p>
    <w:p w14:paraId="1E75D45C" w14:textId="77777777" w:rsidR="00F67059" w:rsidRPr="00702720" w:rsidRDefault="00F67059" w:rsidP="003A7B0C">
      <w:pPr>
        <w:numPr>
          <w:ilvl w:val="1"/>
          <w:numId w:val="100"/>
        </w:numPr>
        <w:tabs>
          <w:tab w:val="clear" w:pos="0"/>
          <w:tab w:val="clear" w:pos="709"/>
          <w:tab w:val="clear" w:pos="1134"/>
        </w:tabs>
        <w:suppressAutoHyphens w:val="0"/>
        <w:spacing w:before="120"/>
        <w:ind w:hanging="357"/>
        <w:rPr>
          <w:rFonts w:cs="Tahoma"/>
          <w:b/>
          <w:color w:val="000000"/>
        </w:rPr>
      </w:pPr>
      <w:r w:rsidRPr="00702720">
        <w:rPr>
          <w:rFonts w:cs="Tahoma"/>
        </w:rPr>
        <w:t>Κεντρικοί Διαχειριστές (</w:t>
      </w:r>
      <w:proofErr w:type="spellStart"/>
      <w:r w:rsidRPr="00702720">
        <w:rPr>
          <w:rFonts w:cs="Tahoma"/>
        </w:rPr>
        <w:t>Administrators</w:t>
      </w:r>
      <w:proofErr w:type="spellEnd"/>
      <w:r w:rsidRPr="00702720">
        <w:rPr>
          <w:rFonts w:cs="Tahoma"/>
        </w:rPr>
        <w:t xml:space="preserve">) – Έχουν πλήρη πρόσβαση σε όλες τις λειτουργίες και τη δυνατότητα διαχείρισης χρηστών. </w:t>
      </w:r>
    </w:p>
    <w:p w14:paraId="29609CC6" w14:textId="77777777" w:rsidR="00F67059" w:rsidRPr="00702720" w:rsidRDefault="00F67059" w:rsidP="003A7B0C">
      <w:pPr>
        <w:numPr>
          <w:ilvl w:val="1"/>
          <w:numId w:val="100"/>
        </w:numPr>
        <w:tabs>
          <w:tab w:val="clear" w:pos="0"/>
          <w:tab w:val="clear" w:pos="709"/>
          <w:tab w:val="clear" w:pos="1134"/>
        </w:tabs>
        <w:suppressAutoHyphens w:val="0"/>
        <w:spacing w:before="120"/>
        <w:ind w:hanging="357"/>
        <w:rPr>
          <w:rFonts w:cs="Tahoma"/>
          <w:b/>
          <w:color w:val="000000"/>
        </w:rPr>
      </w:pPr>
      <w:r w:rsidRPr="00702720">
        <w:rPr>
          <w:rFonts w:cs="Tahoma"/>
        </w:rPr>
        <w:t>Χειριστές Αστυνομικών Υποσυστημάτων – Πρόσβαση σε διαχειριστικά εργαλεία για τη διαχείριση προστίμων, ενστάσεων και συναλλαγών.</w:t>
      </w:r>
    </w:p>
    <w:p w14:paraId="7A6B191D" w14:textId="77777777" w:rsidR="00F67059" w:rsidRPr="00702720" w:rsidRDefault="00F67059" w:rsidP="003A7B0C">
      <w:pPr>
        <w:numPr>
          <w:ilvl w:val="1"/>
          <w:numId w:val="100"/>
        </w:numPr>
        <w:tabs>
          <w:tab w:val="clear" w:pos="0"/>
          <w:tab w:val="clear" w:pos="709"/>
          <w:tab w:val="clear" w:pos="1134"/>
        </w:tabs>
        <w:suppressAutoHyphens w:val="0"/>
        <w:spacing w:before="120"/>
        <w:ind w:hanging="357"/>
        <w:rPr>
          <w:rFonts w:cs="Tahoma"/>
          <w:b/>
          <w:color w:val="000000"/>
        </w:rPr>
      </w:pPr>
      <w:r w:rsidRPr="00702720">
        <w:rPr>
          <w:rFonts w:cs="Tahoma"/>
        </w:rPr>
        <w:t xml:space="preserve">Προσωρινά Προφίλ Χρηστών – Για ειδικές περιπτώσεις πρόσβασης με περιορισμένη χρονική διάρκεια. </w:t>
      </w:r>
    </w:p>
    <w:p w14:paraId="79AF6EC9" w14:textId="77777777" w:rsidR="00F67059" w:rsidRPr="00702720" w:rsidRDefault="00F67059" w:rsidP="003A7B0C">
      <w:pPr>
        <w:numPr>
          <w:ilvl w:val="1"/>
          <w:numId w:val="100"/>
        </w:numPr>
        <w:tabs>
          <w:tab w:val="clear" w:pos="0"/>
          <w:tab w:val="clear" w:pos="709"/>
          <w:tab w:val="clear" w:pos="1134"/>
        </w:tabs>
        <w:suppressAutoHyphens w:val="0"/>
        <w:spacing w:before="120"/>
        <w:ind w:hanging="357"/>
        <w:rPr>
          <w:rFonts w:cs="Tahoma"/>
          <w:b/>
          <w:color w:val="000000"/>
        </w:rPr>
      </w:pPr>
      <w:r w:rsidRPr="00702720">
        <w:rPr>
          <w:rFonts w:cs="Tahoma"/>
        </w:rPr>
        <w:t>Πολίτες – Πρόσβαση σε δημόσιες υπηρεσίες, όπως προβολή προστίμων, πληρωμές και ενστάσεις.</w:t>
      </w:r>
    </w:p>
    <w:p w14:paraId="5A39FB98" w14:textId="77777777" w:rsidR="00F67059" w:rsidRPr="00702720" w:rsidRDefault="00F67059" w:rsidP="003A7B0C">
      <w:pPr>
        <w:numPr>
          <w:ilvl w:val="0"/>
          <w:numId w:val="100"/>
        </w:numPr>
        <w:tabs>
          <w:tab w:val="clear" w:pos="0"/>
          <w:tab w:val="clear" w:pos="709"/>
          <w:tab w:val="clear" w:pos="1134"/>
        </w:tabs>
        <w:suppressAutoHyphens w:val="0"/>
        <w:spacing w:before="120"/>
        <w:ind w:hanging="357"/>
        <w:rPr>
          <w:rFonts w:cs="Tahoma"/>
          <w:b/>
          <w:color w:val="000000"/>
        </w:rPr>
      </w:pPr>
      <w:r w:rsidRPr="00702720">
        <w:rPr>
          <w:rFonts w:cs="Tahoma"/>
          <w:b/>
        </w:rPr>
        <w:t xml:space="preserve">Διαχείριση λογαριασμών Χρηστών: </w:t>
      </w:r>
      <w:r w:rsidRPr="00702720">
        <w:rPr>
          <w:rFonts w:cs="Tahoma"/>
        </w:rPr>
        <w:t xml:space="preserve">Το πληροφοριακό σύστημα θα πρέπει να υποστηρίζει την δημιουργία, προβολή και διαχείριση των στοιχείων χρηστών κάθε επιπέδου. Ενδεικτικά και όχι περιοριστικά θα πρέπει να υποστηρίζει </w:t>
      </w:r>
      <w:proofErr w:type="spellStart"/>
      <w:r w:rsidRPr="00702720">
        <w:rPr>
          <w:rFonts w:cs="Tahoma"/>
        </w:rPr>
        <w:t>κατ΄ελάχιστον</w:t>
      </w:r>
      <w:proofErr w:type="spellEnd"/>
      <w:r w:rsidRPr="00702720">
        <w:rPr>
          <w:rFonts w:cs="Tahoma"/>
        </w:rPr>
        <w:t>:</w:t>
      </w:r>
    </w:p>
    <w:p w14:paraId="7D75E9AE" w14:textId="77777777" w:rsidR="00F67059" w:rsidRPr="00702720" w:rsidRDefault="00F67059" w:rsidP="003A7B0C">
      <w:pPr>
        <w:numPr>
          <w:ilvl w:val="1"/>
          <w:numId w:val="100"/>
        </w:numPr>
        <w:tabs>
          <w:tab w:val="clear" w:pos="0"/>
          <w:tab w:val="clear" w:pos="709"/>
          <w:tab w:val="clear" w:pos="1134"/>
        </w:tabs>
        <w:suppressAutoHyphens w:val="0"/>
        <w:spacing w:before="120"/>
        <w:ind w:hanging="357"/>
        <w:rPr>
          <w:rFonts w:cs="Tahoma"/>
          <w:b/>
          <w:color w:val="000000"/>
        </w:rPr>
      </w:pPr>
      <w:r w:rsidRPr="00702720">
        <w:rPr>
          <w:rFonts w:cs="Tahoma"/>
        </w:rPr>
        <w:t>Δημιουργία νέων χρηστών με τυποποιημένα κριτήρια και προκαθορισμένες κατηγορίες προνομίων.</w:t>
      </w:r>
    </w:p>
    <w:p w14:paraId="2F92B4E5" w14:textId="77777777" w:rsidR="00F67059" w:rsidRPr="00702720" w:rsidRDefault="00F67059" w:rsidP="003A7B0C">
      <w:pPr>
        <w:numPr>
          <w:ilvl w:val="1"/>
          <w:numId w:val="100"/>
        </w:numPr>
        <w:tabs>
          <w:tab w:val="clear" w:pos="0"/>
          <w:tab w:val="clear" w:pos="709"/>
          <w:tab w:val="clear" w:pos="1134"/>
        </w:tabs>
        <w:suppressAutoHyphens w:val="0"/>
        <w:spacing w:before="120"/>
        <w:ind w:hanging="357"/>
        <w:rPr>
          <w:rFonts w:cs="Tahoma"/>
          <w:b/>
          <w:color w:val="000000"/>
        </w:rPr>
      </w:pPr>
      <w:r w:rsidRPr="00702720">
        <w:rPr>
          <w:rFonts w:cs="Tahoma"/>
        </w:rPr>
        <w:t>Εκχώρηση ρόλων και δικαιωμάτων με βάση τη θέση, το τμήμα και το αντικείμενο εργασίας.</w:t>
      </w:r>
    </w:p>
    <w:p w14:paraId="2A327242" w14:textId="77777777" w:rsidR="00F67059" w:rsidRPr="00702720" w:rsidRDefault="00F67059" w:rsidP="003A7B0C">
      <w:pPr>
        <w:numPr>
          <w:ilvl w:val="1"/>
          <w:numId w:val="100"/>
        </w:numPr>
        <w:tabs>
          <w:tab w:val="clear" w:pos="0"/>
          <w:tab w:val="clear" w:pos="709"/>
          <w:tab w:val="clear" w:pos="1134"/>
        </w:tabs>
        <w:suppressAutoHyphens w:val="0"/>
        <w:spacing w:before="120"/>
        <w:ind w:hanging="357"/>
        <w:rPr>
          <w:rFonts w:cs="Tahoma"/>
          <w:b/>
          <w:color w:val="000000"/>
        </w:rPr>
      </w:pPr>
      <w:r w:rsidRPr="00702720">
        <w:rPr>
          <w:rFonts w:cs="Tahoma"/>
        </w:rPr>
        <w:t>Διαγραφή ή προσωρινή απενεργοποίηση λογαριασμών.</w:t>
      </w:r>
    </w:p>
    <w:p w14:paraId="6C56293D" w14:textId="77777777" w:rsidR="00F67059" w:rsidRPr="00702720" w:rsidRDefault="00F67059" w:rsidP="003A7B0C">
      <w:pPr>
        <w:numPr>
          <w:ilvl w:val="1"/>
          <w:numId w:val="100"/>
        </w:numPr>
        <w:tabs>
          <w:tab w:val="clear" w:pos="0"/>
          <w:tab w:val="clear" w:pos="709"/>
          <w:tab w:val="clear" w:pos="1134"/>
        </w:tabs>
        <w:suppressAutoHyphens w:val="0"/>
        <w:spacing w:before="120"/>
        <w:ind w:hanging="357"/>
        <w:rPr>
          <w:rFonts w:cs="Tahoma"/>
          <w:b/>
          <w:color w:val="000000"/>
        </w:rPr>
      </w:pPr>
      <w:r w:rsidRPr="00702720">
        <w:rPr>
          <w:rFonts w:cs="Tahoma"/>
        </w:rPr>
        <w:t>Αυτόματη ενημέρωση δικαιωμάτων βάσει προτύπων κανόνων ασφαλείας (</w:t>
      </w:r>
      <w:proofErr w:type="spellStart"/>
      <w:r w:rsidRPr="00702720">
        <w:rPr>
          <w:rFonts w:cs="Tahoma"/>
        </w:rPr>
        <w:t>role-based</w:t>
      </w:r>
      <w:proofErr w:type="spellEnd"/>
      <w:r w:rsidRPr="00702720">
        <w:rPr>
          <w:rFonts w:cs="Tahoma"/>
        </w:rPr>
        <w:t xml:space="preserve"> </w:t>
      </w:r>
      <w:proofErr w:type="spellStart"/>
      <w:r w:rsidRPr="00702720">
        <w:rPr>
          <w:rFonts w:cs="Tahoma"/>
        </w:rPr>
        <w:t>access</w:t>
      </w:r>
      <w:proofErr w:type="spellEnd"/>
      <w:r w:rsidRPr="00702720">
        <w:rPr>
          <w:rFonts w:cs="Tahoma"/>
        </w:rPr>
        <w:t xml:space="preserve"> </w:t>
      </w:r>
      <w:proofErr w:type="spellStart"/>
      <w:r w:rsidRPr="00702720">
        <w:rPr>
          <w:rFonts w:cs="Tahoma"/>
        </w:rPr>
        <w:t>control</w:t>
      </w:r>
      <w:proofErr w:type="spellEnd"/>
      <w:r w:rsidRPr="00702720">
        <w:rPr>
          <w:rFonts w:cs="Tahoma"/>
        </w:rPr>
        <w:t xml:space="preserve"> - RBAC). </w:t>
      </w:r>
    </w:p>
    <w:p w14:paraId="4078EC24" w14:textId="77777777" w:rsidR="00F67059" w:rsidRPr="00702720" w:rsidRDefault="00F67059" w:rsidP="003A7B0C">
      <w:pPr>
        <w:numPr>
          <w:ilvl w:val="1"/>
          <w:numId w:val="100"/>
        </w:numPr>
        <w:tabs>
          <w:tab w:val="clear" w:pos="0"/>
          <w:tab w:val="clear" w:pos="709"/>
          <w:tab w:val="clear" w:pos="1134"/>
        </w:tabs>
        <w:suppressAutoHyphens w:val="0"/>
        <w:spacing w:before="120"/>
        <w:ind w:hanging="357"/>
        <w:rPr>
          <w:rFonts w:cs="Tahoma"/>
          <w:b/>
          <w:color w:val="000000"/>
        </w:rPr>
      </w:pPr>
      <w:r w:rsidRPr="00702720">
        <w:rPr>
          <w:rFonts w:cs="Tahoma"/>
        </w:rPr>
        <w:t>Επαναφορά κωδικών πρόσβασης και διαχείριση μηχανισμού ανάκτησης λογαριασμού.</w:t>
      </w:r>
    </w:p>
    <w:p w14:paraId="7A07F8F7" w14:textId="77777777" w:rsidR="00F67059" w:rsidRPr="00702720" w:rsidRDefault="00F67059" w:rsidP="003A7B0C">
      <w:pPr>
        <w:numPr>
          <w:ilvl w:val="1"/>
          <w:numId w:val="100"/>
        </w:numPr>
        <w:tabs>
          <w:tab w:val="clear" w:pos="0"/>
          <w:tab w:val="clear" w:pos="709"/>
          <w:tab w:val="clear" w:pos="1134"/>
        </w:tabs>
        <w:suppressAutoHyphens w:val="0"/>
        <w:spacing w:before="120"/>
        <w:ind w:hanging="357"/>
        <w:rPr>
          <w:rFonts w:cs="Tahoma"/>
          <w:b/>
          <w:color w:val="000000"/>
        </w:rPr>
      </w:pPr>
      <w:r w:rsidRPr="00702720">
        <w:rPr>
          <w:rFonts w:cs="Tahoma"/>
        </w:rPr>
        <w:t>Συγκεντρωτικό πίνακα χρηστών και φίλτρα αναζήτησης τους.</w:t>
      </w:r>
    </w:p>
    <w:p w14:paraId="23864D3B" w14:textId="77777777" w:rsidR="00F67059" w:rsidRPr="00702720" w:rsidRDefault="00F67059" w:rsidP="00F67059">
      <w:pPr>
        <w:rPr>
          <w:rFonts w:cs="Tahoma"/>
        </w:rPr>
      </w:pPr>
    </w:p>
    <w:p w14:paraId="724D94EA" w14:textId="77777777" w:rsidR="00F67059" w:rsidRPr="00702720" w:rsidRDefault="00F67059" w:rsidP="00FD5307">
      <w:pPr>
        <w:pStyle w:val="AppendixHeading6"/>
      </w:pPr>
      <w:proofErr w:type="spellStart"/>
      <w:r w:rsidRPr="00702720">
        <w:t>Μηχ</w:t>
      </w:r>
      <w:proofErr w:type="spellEnd"/>
      <w:r w:rsidRPr="00702720">
        <w:t xml:space="preserve">ανισμός </w:t>
      </w:r>
      <w:proofErr w:type="spellStart"/>
      <w:r w:rsidRPr="00702720">
        <w:t>Ελέγχου</w:t>
      </w:r>
      <w:proofErr w:type="spellEnd"/>
      <w:r w:rsidRPr="00702720">
        <w:t xml:space="preserve"> </w:t>
      </w:r>
      <w:proofErr w:type="spellStart"/>
      <w:r w:rsidRPr="00702720">
        <w:t>Πρόσ</w:t>
      </w:r>
      <w:proofErr w:type="spellEnd"/>
      <w:r w:rsidRPr="00702720">
        <w:t>βασης</w:t>
      </w:r>
    </w:p>
    <w:p w14:paraId="0F5B0913" w14:textId="77777777" w:rsidR="00F67059" w:rsidRPr="00702720" w:rsidRDefault="00F67059" w:rsidP="00F67059">
      <w:pPr>
        <w:rPr>
          <w:rFonts w:cs="Tahoma"/>
        </w:rPr>
      </w:pPr>
      <w:r w:rsidRPr="00702720">
        <w:rPr>
          <w:rFonts w:cs="Tahoma"/>
        </w:rPr>
        <w:t xml:space="preserve">Έπειτα από την δημιουργία χρηστών το πληροφοριακό σύστημα θα πρέπει να ελέγχει την εγκυρότητα τους και να διαχειρίζεται την πρόσβαση στα σημεία που επιτρέπει ο ρόλος τους. </w:t>
      </w:r>
    </w:p>
    <w:p w14:paraId="3A352193" w14:textId="77777777" w:rsidR="00F67059" w:rsidRPr="00702720" w:rsidRDefault="00F67059" w:rsidP="00F67059">
      <w:pPr>
        <w:rPr>
          <w:rFonts w:cs="Tahoma"/>
        </w:rPr>
      </w:pPr>
      <w:r w:rsidRPr="00702720">
        <w:rPr>
          <w:rFonts w:cs="Tahoma"/>
        </w:rPr>
        <w:t xml:space="preserve">Αυτό περιλαμβάνει τα παρακάτω βήματα. </w:t>
      </w:r>
    </w:p>
    <w:p w14:paraId="2EA6746E" w14:textId="77777777" w:rsidR="00F67059" w:rsidRPr="00702720" w:rsidRDefault="00F67059" w:rsidP="003A7B0C">
      <w:pPr>
        <w:numPr>
          <w:ilvl w:val="0"/>
          <w:numId w:val="101"/>
        </w:numPr>
        <w:tabs>
          <w:tab w:val="clear" w:pos="0"/>
          <w:tab w:val="clear" w:pos="709"/>
          <w:tab w:val="clear" w:pos="1134"/>
        </w:tabs>
        <w:suppressAutoHyphens w:val="0"/>
        <w:spacing w:before="120" w:line="276" w:lineRule="auto"/>
        <w:ind w:hanging="357"/>
        <w:rPr>
          <w:rFonts w:cs="Tahoma"/>
          <w:b/>
          <w:color w:val="000000"/>
        </w:rPr>
      </w:pPr>
      <w:r w:rsidRPr="00702720">
        <w:rPr>
          <w:rFonts w:cs="Tahoma"/>
          <w:b/>
        </w:rPr>
        <w:t xml:space="preserve">Έλεγχο Ταυτότητας &amp; Ασφαλής Πρόσβαση: </w:t>
      </w:r>
      <w:r w:rsidRPr="00702720">
        <w:rPr>
          <w:rFonts w:cs="Tahoma"/>
        </w:rPr>
        <w:t>Το υποσύστημα θα πρέπει να υποστηρίζει πολλαπλές μεθόδους ταυτοποίησης χρηστών. Κατ’ ελάχιστον θα πρέπει να υποστηρίζει:</w:t>
      </w:r>
    </w:p>
    <w:p w14:paraId="42CD7EF8" w14:textId="77777777" w:rsidR="00F67059" w:rsidRPr="00702720" w:rsidRDefault="00F67059" w:rsidP="003A7B0C">
      <w:pPr>
        <w:numPr>
          <w:ilvl w:val="1"/>
          <w:numId w:val="101"/>
        </w:numPr>
        <w:tabs>
          <w:tab w:val="clear" w:pos="0"/>
          <w:tab w:val="clear" w:pos="709"/>
          <w:tab w:val="clear" w:pos="1134"/>
        </w:tabs>
        <w:suppressAutoHyphens w:val="0"/>
        <w:spacing w:before="120" w:line="276" w:lineRule="auto"/>
        <w:ind w:hanging="357"/>
        <w:rPr>
          <w:rFonts w:cs="Tahoma"/>
          <w:b/>
          <w:color w:val="000000"/>
        </w:rPr>
      </w:pPr>
      <w:proofErr w:type="spellStart"/>
      <w:r w:rsidRPr="00702720">
        <w:rPr>
          <w:rFonts w:cs="Tahoma"/>
        </w:rPr>
        <w:lastRenderedPageBreak/>
        <w:t>Single</w:t>
      </w:r>
      <w:proofErr w:type="spellEnd"/>
      <w:r w:rsidRPr="00702720">
        <w:rPr>
          <w:rFonts w:cs="Tahoma"/>
        </w:rPr>
        <w:t xml:space="preserve"> </w:t>
      </w:r>
      <w:proofErr w:type="spellStart"/>
      <w:r w:rsidRPr="00702720">
        <w:rPr>
          <w:rFonts w:cs="Tahoma"/>
        </w:rPr>
        <w:t>Sign</w:t>
      </w:r>
      <w:proofErr w:type="spellEnd"/>
      <w:r w:rsidRPr="00702720">
        <w:rPr>
          <w:rFonts w:cs="Tahoma"/>
        </w:rPr>
        <w:t>-on (SSO) και συγχρονισμό με μηχανισμό ταυτοποίησης της ΓΓΠΣΔΔ (</w:t>
      </w:r>
      <w:proofErr w:type="spellStart"/>
      <w:r w:rsidRPr="00702720">
        <w:rPr>
          <w:rFonts w:cs="Tahoma"/>
        </w:rPr>
        <w:t>oAuth</w:t>
      </w:r>
      <w:proofErr w:type="spellEnd"/>
      <w:r w:rsidRPr="00702720">
        <w:rPr>
          <w:rFonts w:cs="Tahoma"/>
        </w:rPr>
        <w:t xml:space="preserve"> 2.0.PA, οAuth2.0-OTP για δημοσίους υπαλλήλους και πολίτες)</w:t>
      </w:r>
    </w:p>
    <w:p w14:paraId="608CD638" w14:textId="77777777" w:rsidR="00F67059" w:rsidRPr="00702720" w:rsidRDefault="00F67059" w:rsidP="003A7B0C">
      <w:pPr>
        <w:numPr>
          <w:ilvl w:val="1"/>
          <w:numId w:val="101"/>
        </w:numPr>
        <w:tabs>
          <w:tab w:val="clear" w:pos="0"/>
          <w:tab w:val="clear" w:pos="709"/>
          <w:tab w:val="clear" w:pos="1134"/>
        </w:tabs>
        <w:suppressAutoHyphens w:val="0"/>
        <w:spacing w:before="120" w:line="276" w:lineRule="auto"/>
        <w:ind w:hanging="357"/>
        <w:rPr>
          <w:rFonts w:cs="Tahoma"/>
          <w:b/>
          <w:color w:val="000000"/>
        </w:rPr>
      </w:pPr>
      <w:r w:rsidRPr="00702720">
        <w:rPr>
          <w:rFonts w:cs="Tahoma"/>
        </w:rPr>
        <w:t>Διαχείριση περιόδων σύνδεσης και πολιτικές αυτόματης αποσύνδεσης</w:t>
      </w:r>
    </w:p>
    <w:p w14:paraId="1603124A" w14:textId="77777777" w:rsidR="00F67059" w:rsidRPr="00702720" w:rsidRDefault="00F67059" w:rsidP="003A7B0C">
      <w:pPr>
        <w:numPr>
          <w:ilvl w:val="0"/>
          <w:numId w:val="101"/>
        </w:numPr>
        <w:tabs>
          <w:tab w:val="clear" w:pos="0"/>
          <w:tab w:val="clear" w:pos="709"/>
          <w:tab w:val="clear" w:pos="1134"/>
        </w:tabs>
        <w:suppressAutoHyphens w:val="0"/>
        <w:spacing w:before="120" w:line="276" w:lineRule="auto"/>
        <w:ind w:hanging="357"/>
        <w:rPr>
          <w:rFonts w:cs="Tahoma"/>
          <w:b/>
          <w:color w:val="000000"/>
        </w:rPr>
      </w:pPr>
      <w:r w:rsidRPr="00702720">
        <w:rPr>
          <w:rFonts w:cs="Tahoma"/>
          <w:b/>
        </w:rPr>
        <w:t>Παρακολούθηση Δραστηριότητας &amp; Ιστορικό Ενεργειών (</w:t>
      </w:r>
      <w:proofErr w:type="spellStart"/>
      <w:r w:rsidRPr="00702720">
        <w:rPr>
          <w:rFonts w:cs="Tahoma"/>
          <w:b/>
        </w:rPr>
        <w:t>Audit</w:t>
      </w:r>
      <w:proofErr w:type="spellEnd"/>
      <w:r w:rsidRPr="00702720">
        <w:rPr>
          <w:rFonts w:cs="Tahoma"/>
          <w:b/>
        </w:rPr>
        <w:t xml:space="preserve"> </w:t>
      </w:r>
      <w:proofErr w:type="spellStart"/>
      <w:r w:rsidRPr="00702720">
        <w:rPr>
          <w:rFonts w:cs="Tahoma"/>
          <w:b/>
        </w:rPr>
        <w:t>logging</w:t>
      </w:r>
      <w:proofErr w:type="spellEnd"/>
      <w:r w:rsidRPr="00702720">
        <w:rPr>
          <w:rFonts w:cs="Tahoma"/>
          <w:b/>
        </w:rPr>
        <w:t xml:space="preserve">): </w:t>
      </w:r>
      <w:r w:rsidRPr="00702720">
        <w:rPr>
          <w:rFonts w:cs="Tahoma"/>
        </w:rPr>
        <w:t>Το υποσύστημα θα πρέπει να υποστηρίζει κατ’ ελάχιστον τις εξής λειτουργίες:</w:t>
      </w:r>
    </w:p>
    <w:p w14:paraId="0EE16299" w14:textId="77777777" w:rsidR="00F67059" w:rsidRPr="00702720" w:rsidRDefault="00F67059" w:rsidP="003A7B0C">
      <w:pPr>
        <w:numPr>
          <w:ilvl w:val="1"/>
          <w:numId w:val="101"/>
        </w:numPr>
        <w:tabs>
          <w:tab w:val="clear" w:pos="0"/>
          <w:tab w:val="clear" w:pos="709"/>
          <w:tab w:val="clear" w:pos="1134"/>
        </w:tabs>
        <w:suppressAutoHyphens w:val="0"/>
        <w:spacing w:before="120" w:line="276" w:lineRule="auto"/>
        <w:ind w:hanging="357"/>
        <w:rPr>
          <w:rFonts w:cs="Tahoma"/>
          <w:b/>
          <w:color w:val="000000"/>
        </w:rPr>
      </w:pPr>
      <w:r w:rsidRPr="00702720">
        <w:rPr>
          <w:rFonts w:cs="Tahoma"/>
        </w:rPr>
        <w:t>Καταγραφή όλων των ενεργειών χρηστών για λόγους διαφάνειας και ελέγχου ασφάλειας.</w:t>
      </w:r>
    </w:p>
    <w:p w14:paraId="77904685" w14:textId="77777777" w:rsidR="00F67059" w:rsidRPr="00702720" w:rsidRDefault="00F67059" w:rsidP="003A7B0C">
      <w:pPr>
        <w:numPr>
          <w:ilvl w:val="1"/>
          <w:numId w:val="101"/>
        </w:numPr>
        <w:tabs>
          <w:tab w:val="clear" w:pos="0"/>
          <w:tab w:val="clear" w:pos="709"/>
          <w:tab w:val="clear" w:pos="1134"/>
        </w:tabs>
        <w:suppressAutoHyphens w:val="0"/>
        <w:spacing w:before="120" w:line="276" w:lineRule="auto"/>
        <w:ind w:hanging="357"/>
        <w:rPr>
          <w:rFonts w:cs="Tahoma"/>
          <w:b/>
          <w:color w:val="000000"/>
        </w:rPr>
      </w:pPr>
      <w:r w:rsidRPr="00702720">
        <w:rPr>
          <w:rFonts w:cs="Tahoma"/>
        </w:rPr>
        <w:t>Πλήρες ιστορικό ενεργειών (</w:t>
      </w:r>
      <w:proofErr w:type="spellStart"/>
      <w:r w:rsidRPr="00702720">
        <w:rPr>
          <w:rFonts w:cs="Tahoma"/>
        </w:rPr>
        <w:t>log</w:t>
      </w:r>
      <w:proofErr w:type="spellEnd"/>
      <w:r w:rsidRPr="00702720">
        <w:rPr>
          <w:rFonts w:cs="Tahoma"/>
        </w:rPr>
        <w:t xml:space="preserve">), συμπεριλαμβανομένων: Συνδέσεων &amp; αποσυνδέσεων. Αλλαγών σε ρόλους &amp; δικαιώματα. </w:t>
      </w:r>
    </w:p>
    <w:p w14:paraId="74EE4C55" w14:textId="77777777" w:rsidR="00F67059" w:rsidRPr="00702720" w:rsidRDefault="00F67059" w:rsidP="003A7B0C">
      <w:pPr>
        <w:numPr>
          <w:ilvl w:val="1"/>
          <w:numId w:val="101"/>
        </w:numPr>
        <w:tabs>
          <w:tab w:val="clear" w:pos="0"/>
          <w:tab w:val="clear" w:pos="709"/>
          <w:tab w:val="clear" w:pos="1134"/>
        </w:tabs>
        <w:suppressAutoHyphens w:val="0"/>
        <w:spacing w:before="120" w:line="276" w:lineRule="auto"/>
        <w:ind w:hanging="357"/>
        <w:rPr>
          <w:rFonts w:cs="Tahoma"/>
          <w:b/>
          <w:color w:val="000000"/>
        </w:rPr>
      </w:pPr>
      <w:r w:rsidRPr="00702720">
        <w:rPr>
          <w:rFonts w:cs="Tahoma"/>
        </w:rPr>
        <w:t>Πράξεων διαχείρισης δεδομένων.</w:t>
      </w:r>
    </w:p>
    <w:p w14:paraId="341DE9DD" w14:textId="77777777" w:rsidR="00F67059" w:rsidRPr="00702720" w:rsidRDefault="00F67059" w:rsidP="00F67059">
      <w:pPr>
        <w:rPr>
          <w:rFonts w:cs="Tahoma"/>
          <w:b/>
        </w:rPr>
      </w:pPr>
      <w:r w:rsidRPr="00702720">
        <w:rPr>
          <w:rFonts w:cs="Tahoma"/>
        </w:rPr>
        <w:t>Στην φάση της Μελέτης Εφαρμογής ο Ανάδοχος σε συνεργασία με την Αναθέτουσα Αρχή θα καθορίσουν τις συγκεκριμένες λειτουργικές και τεχνικές απαιτήσεις των τελικών ρόλων των χρηστών και τον ακριβή τρόπο διαχείρισης τους.</w:t>
      </w:r>
    </w:p>
    <w:p w14:paraId="7423BD2F" w14:textId="3DFD2EDA" w:rsidR="00970FDE" w:rsidRPr="00702720" w:rsidRDefault="00970FDE" w:rsidP="00BF6B20">
      <w:pPr>
        <w:pStyle w:val="Appendix-Heading4"/>
      </w:pPr>
      <w:r w:rsidRPr="00702720">
        <w:t>Σύστημα ψηφιακών ελέγχων και έκδοσης προστίμων μέσω φορητών συσκευών στο πεδίο</w:t>
      </w:r>
    </w:p>
    <w:p w14:paraId="601DF3CE" w14:textId="77777777" w:rsidR="00863333" w:rsidRPr="00702720" w:rsidRDefault="00863333" w:rsidP="00863333">
      <w:pPr>
        <w:rPr>
          <w:rFonts w:cs="Tahoma"/>
        </w:rPr>
      </w:pPr>
      <w:r w:rsidRPr="00702720">
        <w:rPr>
          <w:rFonts w:cs="Tahoma"/>
        </w:rPr>
        <w:t xml:space="preserve">Το προτεινόμενο υποσύστημα αποτελείται από μια εφαρμογή κινητών συσκευών για λειτουργικό σύστημα </w:t>
      </w:r>
      <w:proofErr w:type="spellStart"/>
      <w:r w:rsidRPr="00702720">
        <w:rPr>
          <w:rFonts w:cs="Tahoma"/>
        </w:rPr>
        <w:t>Android</w:t>
      </w:r>
      <w:proofErr w:type="spellEnd"/>
      <w:r w:rsidRPr="00702720">
        <w:rPr>
          <w:rFonts w:cs="Tahoma"/>
        </w:rPr>
        <w:t xml:space="preserve"> ώστε να εξασφαλιστεί η πρόσβαση σε πληθώρα συσκευών και ευκολία αναβαθμίσεων. Η εφαρμογή θα χρησιμοποιείται από αστυνομικούς στο πεδίο για την άμεση επαλήθευση στοιχείων οχημάτων, την καταγραφή παραβάσεων και την ηλεκτρονική έκδοση προστίμων. Η εφαρμογή διασυνδέεται με το κεντρικό πληροφοριακό σύστημα μέσω κάποιων εκ των ασφαλών εσωτερικών προγραμματιστικών </w:t>
      </w:r>
      <w:proofErr w:type="spellStart"/>
      <w:r w:rsidRPr="00702720">
        <w:rPr>
          <w:rFonts w:cs="Tahoma"/>
        </w:rPr>
        <w:t>διεπαφών</w:t>
      </w:r>
      <w:proofErr w:type="spellEnd"/>
      <w:r w:rsidRPr="00702720">
        <w:rPr>
          <w:rFonts w:cs="Tahoma"/>
        </w:rPr>
        <w:t xml:space="preserve"> (</w:t>
      </w:r>
      <w:proofErr w:type="spellStart"/>
      <w:r w:rsidRPr="00702720">
        <w:rPr>
          <w:rFonts w:cs="Tahoma"/>
        </w:rPr>
        <w:t>APIs</w:t>
      </w:r>
      <w:proofErr w:type="spellEnd"/>
      <w:r w:rsidRPr="00702720">
        <w:rPr>
          <w:rFonts w:cs="Tahoma"/>
        </w:rPr>
        <w:t xml:space="preserve">). </w:t>
      </w:r>
    </w:p>
    <w:p w14:paraId="781F02AB" w14:textId="77777777" w:rsidR="00863333" w:rsidRPr="00702720" w:rsidRDefault="00863333" w:rsidP="00863333">
      <w:pPr>
        <w:rPr>
          <w:rFonts w:cs="Tahoma"/>
        </w:rPr>
      </w:pPr>
    </w:p>
    <w:p w14:paraId="58B65C58" w14:textId="77777777" w:rsidR="00863333" w:rsidRPr="00702720" w:rsidRDefault="00863333" w:rsidP="00863333">
      <w:pPr>
        <w:rPr>
          <w:rFonts w:cs="Tahoma"/>
        </w:rPr>
      </w:pPr>
      <w:r w:rsidRPr="00702720">
        <w:rPr>
          <w:rFonts w:cs="Tahoma"/>
        </w:rPr>
        <w:t xml:space="preserve">Στόχοι του συστήματος αποτελούν: </w:t>
      </w:r>
    </w:p>
    <w:p w14:paraId="6701907B" w14:textId="77777777" w:rsidR="00863333" w:rsidRPr="00702720" w:rsidRDefault="00863333" w:rsidP="00D87005">
      <w:pPr>
        <w:numPr>
          <w:ilvl w:val="0"/>
          <w:numId w:val="112"/>
        </w:numPr>
        <w:tabs>
          <w:tab w:val="clear" w:pos="0"/>
          <w:tab w:val="clear" w:pos="709"/>
          <w:tab w:val="clear" w:pos="1134"/>
        </w:tabs>
        <w:suppressAutoHyphens w:val="0"/>
        <w:spacing w:before="120" w:after="0"/>
        <w:ind w:left="714" w:hanging="357"/>
        <w:rPr>
          <w:rFonts w:cs="Tahoma"/>
        </w:rPr>
      </w:pPr>
      <w:r w:rsidRPr="00702720">
        <w:rPr>
          <w:rFonts w:cs="Tahoma"/>
        </w:rPr>
        <w:t xml:space="preserve">η βελτιστοποίηση των διαδικασιών επιβολής του νόμου, </w:t>
      </w:r>
    </w:p>
    <w:p w14:paraId="4210A9D5" w14:textId="77777777" w:rsidR="00863333" w:rsidRPr="00702720" w:rsidRDefault="00863333" w:rsidP="00D87005">
      <w:pPr>
        <w:numPr>
          <w:ilvl w:val="0"/>
          <w:numId w:val="112"/>
        </w:numPr>
        <w:tabs>
          <w:tab w:val="clear" w:pos="0"/>
          <w:tab w:val="clear" w:pos="709"/>
          <w:tab w:val="clear" w:pos="1134"/>
        </w:tabs>
        <w:suppressAutoHyphens w:val="0"/>
        <w:spacing w:before="120" w:after="0"/>
        <w:ind w:left="714" w:hanging="357"/>
        <w:rPr>
          <w:rFonts w:cs="Tahoma"/>
        </w:rPr>
      </w:pPr>
      <w:r w:rsidRPr="00702720">
        <w:rPr>
          <w:rFonts w:cs="Tahoma"/>
        </w:rPr>
        <w:t xml:space="preserve">η διευκόλυνση του έργου των αστυνομικών στο πεδίο, </w:t>
      </w:r>
    </w:p>
    <w:p w14:paraId="1450207B" w14:textId="77777777" w:rsidR="00863333" w:rsidRPr="00702720" w:rsidRDefault="00863333" w:rsidP="00D87005">
      <w:pPr>
        <w:numPr>
          <w:ilvl w:val="0"/>
          <w:numId w:val="112"/>
        </w:numPr>
        <w:tabs>
          <w:tab w:val="clear" w:pos="0"/>
          <w:tab w:val="clear" w:pos="709"/>
          <w:tab w:val="clear" w:pos="1134"/>
        </w:tabs>
        <w:suppressAutoHyphens w:val="0"/>
        <w:spacing w:before="120" w:after="0"/>
        <w:ind w:left="714" w:hanging="357"/>
        <w:rPr>
          <w:rFonts w:cs="Tahoma"/>
        </w:rPr>
      </w:pPr>
      <w:r w:rsidRPr="00702720">
        <w:rPr>
          <w:rFonts w:cs="Tahoma"/>
        </w:rPr>
        <w:t xml:space="preserve">η σε πραγματικό χρόνο διασταύρωση της νομιμότητας και των στοιχείων ενός οχήματος από πολλαπλές πηγές και, </w:t>
      </w:r>
    </w:p>
    <w:p w14:paraId="60FAC8D4" w14:textId="77777777" w:rsidR="00863333" w:rsidRPr="00702720" w:rsidRDefault="00863333" w:rsidP="00D87005">
      <w:pPr>
        <w:numPr>
          <w:ilvl w:val="0"/>
          <w:numId w:val="112"/>
        </w:numPr>
        <w:tabs>
          <w:tab w:val="clear" w:pos="0"/>
          <w:tab w:val="clear" w:pos="709"/>
          <w:tab w:val="clear" w:pos="1134"/>
        </w:tabs>
        <w:suppressAutoHyphens w:val="0"/>
        <w:spacing w:before="120" w:after="0"/>
        <w:ind w:left="714" w:hanging="357"/>
        <w:rPr>
          <w:rFonts w:cs="Tahoma"/>
        </w:rPr>
      </w:pPr>
      <w:r w:rsidRPr="00702720">
        <w:rPr>
          <w:rFonts w:cs="Tahoma"/>
        </w:rPr>
        <w:t xml:space="preserve">εν γένει, ο ψηφιακός μετασχηματισμός μιας διαδικασίας που μέχρι σήμερα δεν έχει αυτοματοποιηθεί επιτυχώς. </w:t>
      </w:r>
    </w:p>
    <w:p w14:paraId="0FF7450F" w14:textId="77777777" w:rsidR="00863333" w:rsidRPr="00702720" w:rsidRDefault="00863333" w:rsidP="00863333">
      <w:pPr>
        <w:rPr>
          <w:rFonts w:cs="Tahoma"/>
        </w:rPr>
      </w:pPr>
    </w:p>
    <w:p w14:paraId="1C211456" w14:textId="77777777" w:rsidR="00863333" w:rsidRPr="00702720" w:rsidRDefault="00863333" w:rsidP="00863333">
      <w:pPr>
        <w:rPr>
          <w:rFonts w:cs="Tahoma"/>
        </w:rPr>
      </w:pPr>
      <w:r w:rsidRPr="00702720">
        <w:rPr>
          <w:rFonts w:cs="Tahoma"/>
        </w:rPr>
        <w:t xml:space="preserve">Η διαδικασία ελέγχου στο πεδίο θα </w:t>
      </w:r>
      <w:proofErr w:type="spellStart"/>
      <w:r w:rsidRPr="00702720">
        <w:rPr>
          <w:rFonts w:cs="Tahoma"/>
        </w:rPr>
        <w:t>εκκινείται</w:t>
      </w:r>
      <w:proofErr w:type="spellEnd"/>
      <w:r w:rsidRPr="00702720">
        <w:rPr>
          <w:rFonts w:cs="Tahoma"/>
        </w:rPr>
        <w:t xml:space="preserve"> από την εισαγωγή του αριθμού κυκλοφορίας ενός οχήματος. Μέσω των προγραμματιστικών </w:t>
      </w:r>
      <w:proofErr w:type="spellStart"/>
      <w:r w:rsidRPr="00702720">
        <w:rPr>
          <w:rFonts w:cs="Tahoma"/>
        </w:rPr>
        <w:t>διεπαφών</w:t>
      </w:r>
      <w:proofErr w:type="spellEnd"/>
      <w:r w:rsidRPr="00702720">
        <w:rPr>
          <w:rFonts w:cs="Tahoma"/>
        </w:rPr>
        <w:t xml:space="preserve"> η εφαρμογή θα επιστρέφει σε πραγματικό χρόνο όλα τα στοιχεία του οχήματος και τυχόν παραβάσεις που σχετίζονται με αυτό επιστρέφοντας δεδομένα από όλα τα συνδεδεμένα συστήματα και μητρώα (π.χ. πάροδος ισχύος τεχνικού ελέγχου-ΚΤΕΟ, μη ενεργή ασφάλιση οχήματος, δήλωση κλοπής, ακινησία κ.α.).  Εφόσον βεβαιωθεί μια παράβαση ο χειριστής θα μπορεί να προβεί με εύκολο και </w:t>
      </w:r>
      <w:proofErr w:type="spellStart"/>
      <w:r w:rsidRPr="00702720">
        <w:rPr>
          <w:rFonts w:cs="Tahoma"/>
        </w:rPr>
        <w:t>προτυποποιημένο</w:t>
      </w:r>
      <w:proofErr w:type="spellEnd"/>
      <w:r w:rsidRPr="00702720">
        <w:rPr>
          <w:rFonts w:cs="Tahoma"/>
        </w:rPr>
        <w:t xml:space="preserve"> τρόπο στην έκδοση του αντίστοιχου προστίμου εισάγοντας τον μικρότερο δυνατό συνδυασμό στοιχείων στην εφαρμογή. Αφού ο χειριστής επαληθεύσει το προς έκδοση πρόστιμο, ο συνδεδεμένος με την κινητή συσκευή φορητός εκτυπωτής θα εκτυπώνει το αναλογούν πρόστιμο. Στο τέλος της διαδικασίας, και εφόσον ο πολίτης στον οποίο βεβαιώθηκε το πρόστιμο το επιθυμεί, μπορεί να πραγματοποιηθεί επιτόπου η πληρωμή του προστίμου με χρήση κάρτας και ανέπαφης συναλλαγής. </w:t>
      </w:r>
    </w:p>
    <w:p w14:paraId="30B63103" w14:textId="77777777" w:rsidR="00863333" w:rsidRPr="00702720" w:rsidRDefault="00863333" w:rsidP="00863333">
      <w:pPr>
        <w:rPr>
          <w:rFonts w:cs="Tahoma"/>
        </w:rPr>
      </w:pPr>
      <w:r w:rsidRPr="00702720">
        <w:rPr>
          <w:rFonts w:cs="Tahoma"/>
        </w:rPr>
        <w:t>Τα βασικά λειτουργικά χαρακτηριστικά της εφαρμογής παρατίθενται παρακάτω:</w:t>
      </w:r>
    </w:p>
    <w:p w14:paraId="37951BFF" w14:textId="77777777" w:rsidR="00863333" w:rsidRPr="00702720" w:rsidRDefault="00863333" w:rsidP="00D87005">
      <w:pPr>
        <w:numPr>
          <w:ilvl w:val="0"/>
          <w:numId w:val="113"/>
        </w:numPr>
        <w:tabs>
          <w:tab w:val="clear" w:pos="0"/>
          <w:tab w:val="clear" w:pos="709"/>
          <w:tab w:val="clear" w:pos="1134"/>
        </w:tabs>
        <w:suppressAutoHyphens w:val="0"/>
        <w:spacing w:before="120" w:line="276" w:lineRule="auto"/>
        <w:ind w:left="714" w:hanging="357"/>
        <w:rPr>
          <w:rFonts w:cs="Tahoma"/>
        </w:rPr>
      </w:pPr>
      <w:r w:rsidRPr="00702720">
        <w:rPr>
          <w:rFonts w:cs="Tahoma"/>
        </w:rPr>
        <w:lastRenderedPageBreak/>
        <w:t xml:space="preserve">Είσοδος στην εφαρμογή: κάθε </w:t>
      </w:r>
      <w:proofErr w:type="spellStart"/>
      <w:r w:rsidRPr="00702720">
        <w:rPr>
          <w:rFonts w:cs="Tahoma"/>
        </w:rPr>
        <w:t>ταυτοποιημένος</w:t>
      </w:r>
      <w:proofErr w:type="spellEnd"/>
      <w:r w:rsidRPr="00702720">
        <w:rPr>
          <w:rFonts w:cs="Tahoma"/>
        </w:rPr>
        <w:t xml:space="preserve"> χειριστής/αστυνομικός θα εισέρχεται στην εφαρμογή χρησιμοποιώντας τα ατομικά διαπιστευτήρια εισόδου που του έχουν δοθεί. Μετά την ταυτοποίηση θα έχει πρόσβαση στις λειτουργίες της εφαρμογής που έχουν προσδιοριστεί από τον ρόλο του.</w:t>
      </w:r>
    </w:p>
    <w:p w14:paraId="6E5FDFEC" w14:textId="77777777" w:rsidR="00863333" w:rsidRPr="00702720" w:rsidRDefault="00863333" w:rsidP="00D87005">
      <w:pPr>
        <w:numPr>
          <w:ilvl w:val="0"/>
          <w:numId w:val="113"/>
        </w:numPr>
        <w:tabs>
          <w:tab w:val="clear" w:pos="0"/>
          <w:tab w:val="clear" w:pos="709"/>
          <w:tab w:val="clear" w:pos="1134"/>
        </w:tabs>
        <w:suppressAutoHyphens w:val="0"/>
        <w:spacing w:before="120" w:line="276" w:lineRule="auto"/>
        <w:ind w:left="714" w:hanging="357"/>
        <w:rPr>
          <w:rFonts w:cs="Tahoma"/>
        </w:rPr>
      </w:pPr>
      <w:r w:rsidRPr="00702720">
        <w:rPr>
          <w:rFonts w:cs="Tahoma"/>
        </w:rPr>
        <w:t xml:space="preserve">Αναζήτηση στοιχείων ελεγχόμενου οχήματος: Με την εισαγωγή του αριθμού κυκλοφορίας ενός οχήματος το σύστημα θα επιστρέφει σε πραγματικό χρόνο όλα τα στοιχεία του οχήματος. Η άντληση των στοιχείων θα γίνεται μέσω των προγραμματιστικών </w:t>
      </w:r>
      <w:proofErr w:type="spellStart"/>
      <w:r w:rsidRPr="00702720">
        <w:rPr>
          <w:rFonts w:cs="Tahoma"/>
        </w:rPr>
        <w:t>διεπαφών</w:t>
      </w:r>
      <w:proofErr w:type="spellEnd"/>
      <w:r w:rsidRPr="00702720">
        <w:rPr>
          <w:rFonts w:cs="Tahoma"/>
        </w:rPr>
        <w:t xml:space="preserve"> από όλα τα συνδεδεμένα συστήματα και μητρώα. Επιπρόσθετα το σύστημα θα επιστρέφει τυχόν πρόσφατες παραβάσεις του συγκεκριμένου οχήματος.</w:t>
      </w:r>
    </w:p>
    <w:p w14:paraId="6F1E5C37" w14:textId="77777777" w:rsidR="00863333" w:rsidRPr="00702720" w:rsidRDefault="00863333" w:rsidP="00D87005">
      <w:pPr>
        <w:numPr>
          <w:ilvl w:val="0"/>
          <w:numId w:val="113"/>
        </w:numPr>
        <w:tabs>
          <w:tab w:val="clear" w:pos="0"/>
          <w:tab w:val="clear" w:pos="709"/>
          <w:tab w:val="clear" w:pos="1134"/>
        </w:tabs>
        <w:suppressAutoHyphens w:val="0"/>
        <w:spacing w:before="120" w:line="276" w:lineRule="auto"/>
        <w:ind w:left="714" w:hanging="357"/>
        <w:rPr>
          <w:rFonts w:cs="Tahoma"/>
        </w:rPr>
      </w:pPr>
      <w:r w:rsidRPr="00702720">
        <w:rPr>
          <w:rFonts w:cs="Tahoma"/>
        </w:rPr>
        <w:t xml:space="preserve">Στοιχεία Κατόχου/Οδηγού οχήματος: το σύστημα θα επιτρέπει την άντληση των στοιχείων του κατόχου του οχήματος καθώς και του οδηγού σε περίπτωση που δεν ταυτίζονται κατά τον έλεγχο (π.χ. Ισχύς άδειας οδήγησης οδηγού κ.α.) μέσα από την </w:t>
      </w:r>
      <w:proofErr w:type="spellStart"/>
      <w:r w:rsidRPr="00702720">
        <w:rPr>
          <w:rFonts w:cs="Tahoma"/>
        </w:rPr>
        <w:t>διαλειτουργικότητα</w:t>
      </w:r>
      <w:proofErr w:type="spellEnd"/>
      <w:r w:rsidRPr="00702720">
        <w:rPr>
          <w:rFonts w:cs="Tahoma"/>
        </w:rPr>
        <w:t xml:space="preserve"> με όλα τα διασυνδεδεμένα συστήματα και μητρώα.</w:t>
      </w:r>
    </w:p>
    <w:p w14:paraId="7AC49101" w14:textId="77777777" w:rsidR="00863333" w:rsidRPr="00702720" w:rsidRDefault="00863333" w:rsidP="00D87005">
      <w:pPr>
        <w:numPr>
          <w:ilvl w:val="0"/>
          <w:numId w:val="113"/>
        </w:numPr>
        <w:tabs>
          <w:tab w:val="clear" w:pos="0"/>
          <w:tab w:val="clear" w:pos="709"/>
          <w:tab w:val="clear" w:pos="1134"/>
        </w:tabs>
        <w:suppressAutoHyphens w:val="0"/>
        <w:spacing w:before="120" w:line="276" w:lineRule="auto"/>
        <w:ind w:left="714" w:hanging="357"/>
        <w:rPr>
          <w:rFonts w:cs="Tahoma"/>
        </w:rPr>
      </w:pPr>
      <w:r w:rsidRPr="00702720">
        <w:rPr>
          <w:rFonts w:cs="Tahoma"/>
        </w:rPr>
        <w:t>Έκδοση προστίμου: η έκδοση του προστίμου θα πραγματοποιείται μέσα από προκαθορισμένα πρότυπα (</w:t>
      </w:r>
      <w:proofErr w:type="spellStart"/>
      <w:r w:rsidRPr="00702720">
        <w:rPr>
          <w:rFonts w:cs="Tahoma"/>
        </w:rPr>
        <w:t>templates</w:t>
      </w:r>
      <w:proofErr w:type="spellEnd"/>
      <w:r w:rsidRPr="00702720">
        <w:rPr>
          <w:rFonts w:cs="Tahoma"/>
        </w:rPr>
        <w:t xml:space="preserve">) σύμφωνα με τις ισχύουσες διατάξεις με αυτοματοποιημένη εισαγωγή δεδομένων ώστε να είναι απαραίτητη η λιγότερη δυνατή εισαγωγή δεδομένων από τον χειριστή. Το σύστημα πρέπει να προσφέρει αυτοματισμούς ώστε να είναι εφικτή η παραπάνω απαίτηση. Η φυσική παράδοση του προστίμου στον παραβάτη θα πραγματοποιείται από την εκτυπωμένη μορφή του </w:t>
      </w:r>
      <w:proofErr w:type="spellStart"/>
      <w:r w:rsidRPr="00702720">
        <w:rPr>
          <w:rFonts w:cs="Tahoma"/>
        </w:rPr>
        <w:t>έγχαρτου</w:t>
      </w:r>
      <w:proofErr w:type="spellEnd"/>
      <w:r w:rsidRPr="00702720">
        <w:rPr>
          <w:rFonts w:cs="Tahoma"/>
        </w:rPr>
        <w:t xml:space="preserve"> προστίμου ενώ σε πραγματικό χρόνο θα αποστέλλεται και στο κεντρικό σύστημα διαχείρισης ακολουθώντας την προδιαγεγραμμένη διαδικασία καταχώρησης και ειδοποίησης του παραβάτη μέσω της </w:t>
      </w:r>
      <w:proofErr w:type="spellStart"/>
      <w:r w:rsidRPr="00702720">
        <w:rPr>
          <w:rFonts w:cs="Tahoma"/>
        </w:rPr>
        <w:t>διαλειτουργικότητας</w:t>
      </w:r>
      <w:proofErr w:type="spellEnd"/>
      <w:r w:rsidRPr="00702720">
        <w:rPr>
          <w:rFonts w:cs="Tahoma"/>
        </w:rPr>
        <w:t xml:space="preserve"> με το </w:t>
      </w:r>
      <w:proofErr w:type="spellStart"/>
      <w:r w:rsidRPr="00702720">
        <w:rPr>
          <w:rFonts w:cs="Tahoma"/>
        </w:rPr>
        <w:t>ΕΜΕπ</w:t>
      </w:r>
      <w:proofErr w:type="spellEnd"/>
      <w:r w:rsidRPr="00702720">
        <w:rPr>
          <w:rFonts w:cs="Tahoma"/>
        </w:rPr>
        <w:t>.</w:t>
      </w:r>
    </w:p>
    <w:p w14:paraId="61FBCA46" w14:textId="77777777" w:rsidR="00863333" w:rsidRPr="00702720" w:rsidRDefault="00863333" w:rsidP="00D87005">
      <w:pPr>
        <w:numPr>
          <w:ilvl w:val="0"/>
          <w:numId w:val="113"/>
        </w:numPr>
        <w:tabs>
          <w:tab w:val="clear" w:pos="0"/>
          <w:tab w:val="clear" w:pos="709"/>
          <w:tab w:val="clear" w:pos="1134"/>
        </w:tabs>
        <w:suppressAutoHyphens w:val="0"/>
        <w:spacing w:before="120" w:line="276" w:lineRule="auto"/>
        <w:ind w:left="714" w:hanging="357"/>
        <w:rPr>
          <w:rFonts w:cs="Tahoma"/>
        </w:rPr>
      </w:pPr>
      <w:r w:rsidRPr="00702720">
        <w:rPr>
          <w:rFonts w:cs="Tahoma"/>
        </w:rPr>
        <w:t xml:space="preserve">Ιστορικό &amp; Αναζήτηση προστίμων: σε ειδικό σημείο στην εφαρμογή θα επιτρέπεται η προβολή του ιστορικού των </w:t>
      </w:r>
      <w:proofErr w:type="spellStart"/>
      <w:r w:rsidRPr="00702720">
        <w:rPr>
          <w:rFonts w:cs="Tahoma"/>
        </w:rPr>
        <w:t>εκδοθέντων</w:t>
      </w:r>
      <w:proofErr w:type="spellEnd"/>
      <w:r w:rsidRPr="00702720">
        <w:rPr>
          <w:rFonts w:cs="Tahoma"/>
        </w:rPr>
        <w:t xml:space="preserve"> προστίμων του εκάστοτε χειριστή καθώς και η τυχόν </w:t>
      </w:r>
      <w:proofErr w:type="spellStart"/>
      <w:r w:rsidRPr="00702720">
        <w:rPr>
          <w:rFonts w:cs="Tahoma"/>
        </w:rPr>
        <w:t>επανεκτύπωση</w:t>
      </w:r>
      <w:proofErr w:type="spellEnd"/>
      <w:r w:rsidRPr="00702720">
        <w:rPr>
          <w:rFonts w:cs="Tahoma"/>
        </w:rPr>
        <w:t xml:space="preserve"> ενός </w:t>
      </w:r>
      <w:proofErr w:type="spellStart"/>
      <w:r w:rsidRPr="00702720">
        <w:rPr>
          <w:rFonts w:cs="Tahoma"/>
        </w:rPr>
        <w:t>εκδοθέντος</w:t>
      </w:r>
      <w:proofErr w:type="spellEnd"/>
      <w:r w:rsidRPr="00702720">
        <w:rPr>
          <w:rFonts w:cs="Tahoma"/>
        </w:rPr>
        <w:t xml:space="preserve"> προστίμου. Επιπρόσθετα θα παρέχεται η δυνατότητα αναζήτησης ενός προστίμου βάσει κριτηρίων όπως π.χ. ο αριθμός κυκλοφορίας, η ημερομηνία έκδοσης κ.α.</w:t>
      </w:r>
    </w:p>
    <w:p w14:paraId="138BC376" w14:textId="77777777" w:rsidR="00863333" w:rsidRPr="00702720" w:rsidRDefault="00863333" w:rsidP="00D87005">
      <w:pPr>
        <w:numPr>
          <w:ilvl w:val="0"/>
          <w:numId w:val="113"/>
        </w:numPr>
        <w:tabs>
          <w:tab w:val="clear" w:pos="0"/>
          <w:tab w:val="clear" w:pos="709"/>
          <w:tab w:val="clear" w:pos="1134"/>
        </w:tabs>
        <w:suppressAutoHyphens w:val="0"/>
        <w:spacing w:before="120" w:line="276" w:lineRule="auto"/>
        <w:ind w:left="714" w:hanging="357"/>
        <w:rPr>
          <w:rFonts w:cs="Tahoma"/>
        </w:rPr>
      </w:pPr>
      <w:r w:rsidRPr="00702720">
        <w:rPr>
          <w:rFonts w:cs="Tahoma"/>
        </w:rPr>
        <w:t xml:space="preserve">Τοπική έκδοση και αποθήκευση προστίμου: σε περίπτωση απώλειας σύνδεσης στο δίκτυο </w:t>
      </w:r>
      <w:proofErr w:type="spellStart"/>
      <w:r w:rsidRPr="00702720">
        <w:rPr>
          <w:rFonts w:cs="Tahoma"/>
        </w:rPr>
        <w:t>ευρυζωνικών</w:t>
      </w:r>
      <w:proofErr w:type="spellEnd"/>
      <w:r w:rsidRPr="00702720">
        <w:rPr>
          <w:rFonts w:cs="Tahoma"/>
        </w:rPr>
        <w:t xml:space="preserve"> δεδομένων η εφαρμογή θα πρέπει να επιτρέπει την έκδοση ενός προστίμου με εισαγωγή των απαραίτητων στοιχείων καθώς και την έκδοση του. Μόλις η συσκευή επανασυνδεθεί σε δίκτυο δεδομένων (</w:t>
      </w:r>
      <w:proofErr w:type="spellStart"/>
      <w:r w:rsidRPr="00702720">
        <w:rPr>
          <w:rFonts w:cs="Tahoma"/>
        </w:rPr>
        <w:t>mobile-data</w:t>
      </w:r>
      <w:proofErr w:type="spellEnd"/>
      <w:r w:rsidRPr="00702720">
        <w:rPr>
          <w:rFonts w:cs="Tahoma"/>
        </w:rPr>
        <w:t xml:space="preserve"> ή </w:t>
      </w:r>
      <w:proofErr w:type="spellStart"/>
      <w:r w:rsidRPr="00702720">
        <w:rPr>
          <w:rFonts w:cs="Tahoma"/>
        </w:rPr>
        <w:t>wifi</w:t>
      </w:r>
      <w:proofErr w:type="spellEnd"/>
      <w:r w:rsidRPr="00702720">
        <w:rPr>
          <w:rFonts w:cs="Tahoma"/>
        </w:rPr>
        <w:t>) τα τοπικά αποθηκευμένα πρόστιμα θα αποστέλλονται στο κεντρικό σύστημα διαχείρισης.</w:t>
      </w:r>
    </w:p>
    <w:p w14:paraId="73D64C26" w14:textId="77777777" w:rsidR="00863333" w:rsidRPr="00702720" w:rsidRDefault="00863333" w:rsidP="00D87005">
      <w:pPr>
        <w:numPr>
          <w:ilvl w:val="0"/>
          <w:numId w:val="113"/>
        </w:numPr>
        <w:tabs>
          <w:tab w:val="clear" w:pos="0"/>
          <w:tab w:val="clear" w:pos="709"/>
          <w:tab w:val="clear" w:pos="1134"/>
        </w:tabs>
        <w:suppressAutoHyphens w:val="0"/>
        <w:spacing w:before="120" w:line="276" w:lineRule="auto"/>
        <w:ind w:left="714" w:hanging="357"/>
        <w:rPr>
          <w:rFonts w:cs="Tahoma"/>
        </w:rPr>
      </w:pPr>
      <w:r w:rsidRPr="00702720">
        <w:rPr>
          <w:rFonts w:cs="Tahoma"/>
        </w:rPr>
        <w:t xml:space="preserve">Ηλεκτρονική πληρωμή προστίμου μέσω ανέπαφης συναλλαγής: Η εφαρμογή θα πρέπει να επιτρέπει την ανέπαφη πληρωμή ενός προστίμου στο πεδίο με τη χρήση πιστωτικής/χρεωστικής κάρτας του παραβάτη αξιοποιώντας την τεχνολογία του NFC (Near </w:t>
      </w:r>
      <w:proofErr w:type="spellStart"/>
      <w:r w:rsidRPr="00702720">
        <w:rPr>
          <w:rFonts w:cs="Tahoma"/>
        </w:rPr>
        <w:t>Field</w:t>
      </w:r>
      <w:proofErr w:type="spellEnd"/>
      <w:r w:rsidRPr="00702720">
        <w:rPr>
          <w:rFonts w:cs="Tahoma"/>
        </w:rPr>
        <w:t xml:space="preserve"> Communication). Με την επιτυχή ολοκλήρωση της πληρωμής θα ενημερώνεται αυτόματα το κεντρικό σύστημα διαχείρισης προστίμων ενώ θα δίνεται η δυνατότητα αποστολής του σχετικού αποδεικτικό πληρωμής στον παραβάτη.</w:t>
      </w:r>
    </w:p>
    <w:p w14:paraId="7F34362D" w14:textId="77777777" w:rsidR="00863333" w:rsidRPr="00702720" w:rsidRDefault="00863333" w:rsidP="00D87005">
      <w:pPr>
        <w:numPr>
          <w:ilvl w:val="0"/>
          <w:numId w:val="113"/>
        </w:numPr>
        <w:tabs>
          <w:tab w:val="clear" w:pos="0"/>
          <w:tab w:val="clear" w:pos="709"/>
          <w:tab w:val="clear" w:pos="1134"/>
        </w:tabs>
        <w:suppressAutoHyphens w:val="0"/>
        <w:spacing w:before="120" w:line="276" w:lineRule="auto"/>
        <w:ind w:left="714" w:hanging="357"/>
        <w:rPr>
          <w:rFonts w:cs="Tahoma"/>
        </w:rPr>
      </w:pPr>
      <w:r w:rsidRPr="00702720">
        <w:rPr>
          <w:rFonts w:cs="Tahoma"/>
        </w:rPr>
        <w:t xml:space="preserve">Ρυθμίσεις εφαρμογής: σε ειδική </w:t>
      </w:r>
      <w:proofErr w:type="spellStart"/>
      <w:r w:rsidRPr="00702720">
        <w:rPr>
          <w:rFonts w:cs="Tahoma"/>
        </w:rPr>
        <w:t>διεπαφή</w:t>
      </w:r>
      <w:proofErr w:type="spellEnd"/>
      <w:r w:rsidRPr="00702720">
        <w:rPr>
          <w:rFonts w:cs="Tahoma"/>
        </w:rPr>
        <w:t xml:space="preserve"> της εφαρμογής ο χειριστής θα μπορεί να επεξεργαστεί τις βασικές ρυθμίσεις της εφαρμογής. </w:t>
      </w:r>
      <w:proofErr w:type="spellStart"/>
      <w:r w:rsidRPr="00702720">
        <w:rPr>
          <w:rFonts w:cs="Tahoma"/>
        </w:rPr>
        <w:t>Κατ’ελάχιστον</w:t>
      </w:r>
      <w:proofErr w:type="spellEnd"/>
      <w:r w:rsidRPr="00702720">
        <w:rPr>
          <w:rFonts w:cs="Tahoma"/>
        </w:rPr>
        <w:t xml:space="preserve"> στις βασικές παραμέτρους θα περιλαμβάνεται η δυνατότητα αλλαγής γλώσσας, η προβολή των στοιχείων/προφίλ του συνδεδεμένου χειριστή καθώς και ο συνδεδεμένος μέσω </w:t>
      </w:r>
      <w:proofErr w:type="spellStart"/>
      <w:r w:rsidRPr="00702720">
        <w:rPr>
          <w:rFonts w:cs="Tahoma"/>
        </w:rPr>
        <w:t>bluetooth</w:t>
      </w:r>
      <w:proofErr w:type="spellEnd"/>
      <w:r w:rsidRPr="00702720">
        <w:rPr>
          <w:rFonts w:cs="Tahoma"/>
        </w:rPr>
        <w:t xml:space="preserve"> ασύρματος εκτυπωτής. </w:t>
      </w:r>
    </w:p>
    <w:p w14:paraId="17014888" w14:textId="77777777" w:rsidR="00970FDE" w:rsidRPr="00702720" w:rsidRDefault="00970FDE" w:rsidP="00970FDE">
      <w:pPr>
        <w:rPr>
          <w:rFonts w:cs="Tahoma"/>
          <w:lang w:eastAsia="en-US" w:bidi="he-IL"/>
        </w:rPr>
      </w:pPr>
    </w:p>
    <w:p w14:paraId="0DD0EEF2" w14:textId="27223757" w:rsidR="004767F0" w:rsidRPr="00702720" w:rsidRDefault="005568C7" w:rsidP="00BF6B20">
      <w:pPr>
        <w:pStyle w:val="Appendix-Heading4"/>
      </w:pPr>
      <w:r w:rsidRPr="00702720">
        <w:lastRenderedPageBreak/>
        <w:t xml:space="preserve">Εξοπλισμός Ελέγχου </w:t>
      </w:r>
    </w:p>
    <w:p w14:paraId="497A33BF" w14:textId="77777777" w:rsidR="007C7264" w:rsidRPr="00702720" w:rsidRDefault="007C7264" w:rsidP="007C7264">
      <w:pPr>
        <w:rPr>
          <w:rFonts w:cs="Tahoma"/>
        </w:rPr>
      </w:pPr>
      <w:r w:rsidRPr="00702720">
        <w:rPr>
          <w:rFonts w:cs="Tahoma"/>
        </w:rPr>
        <w:t>Στο πλαίσιο του Έργου και για τις ανάγκες της πιλοτικής λειτουργίας ο Ανάδοχος θα προσφέρει τον απαιτούμενο εξοπλισμό για την διενέργεια των ελέγχων στο πεδίο.</w:t>
      </w:r>
    </w:p>
    <w:p w14:paraId="16792576" w14:textId="77777777" w:rsidR="007C7264" w:rsidRPr="00702720" w:rsidRDefault="007C7264" w:rsidP="007C7264">
      <w:pPr>
        <w:rPr>
          <w:rFonts w:cs="Tahoma"/>
        </w:rPr>
      </w:pPr>
      <w:r w:rsidRPr="00702720">
        <w:rPr>
          <w:rFonts w:cs="Tahoma"/>
        </w:rPr>
        <w:t>Ο εξοπλισμός θα αποτελείται από:</w:t>
      </w:r>
    </w:p>
    <w:p w14:paraId="2988D859" w14:textId="77777777" w:rsidR="007C7264" w:rsidRPr="00702720" w:rsidRDefault="007C7264" w:rsidP="00D87005">
      <w:pPr>
        <w:numPr>
          <w:ilvl w:val="0"/>
          <w:numId w:val="114"/>
        </w:numPr>
        <w:tabs>
          <w:tab w:val="clear" w:pos="0"/>
          <w:tab w:val="clear" w:pos="709"/>
          <w:tab w:val="clear" w:pos="1134"/>
        </w:tabs>
        <w:suppressAutoHyphens w:val="0"/>
        <w:spacing w:before="120"/>
        <w:ind w:left="714" w:hanging="357"/>
        <w:rPr>
          <w:rFonts w:cs="Tahoma"/>
        </w:rPr>
      </w:pPr>
      <w:r w:rsidRPr="00702720">
        <w:rPr>
          <w:rFonts w:cs="Tahoma"/>
        </w:rPr>
        <w:t>Έξυπνες Κινητές Συσκευές (</w:t>
      </w:r>
      <w:proofErr w:type="spellStart"/>
      <w:r w:rsidRPr="00702720">
        <w:rPr>
          <w:rFonts w:cs="Tahoma"/>
        </w:rPr>
        <w:t>smartphones</w:t>
      </w:r>
      <w:proofErr w:type="spellEnd"/>
      <w:r w:rsidRPr="00702720">
        <w:rPr>
          <w:rFonts w:cs="Tahoma"/>
        </w:rPr>
        <w:t>, 30 τουλάχιστον τεμάχια)</w:t>
      </w:r>
    </w:p>
    <w:p w14:paraId="01E09332" w14:textId="77777777" w:rsidR="007C7264" w:rsidRPr="00702720" w:rsidRDefault="007C7264" w:rsidP="00D87005">
      <w:pPr>
        <w:numPr>
          <w:ilvl w:val="0"/>
          <w:numId w:val="114"/>
        </w:numPr>
        <w:tabs>
          <w:tab w:val="clear" w:pos="0"/>
          <w:tab w:val="clear" w:pos="709"/>
          <w:tab w:val="clear" w:pos="1134"/>
        </w:tabs>
        <w:suppressAutoHyphens w:val="0"/>
        <w:spacing w:before="120"/>
        <w:ind w:left="714" w:hanging="357"/>
        <w:rPr>
          <w:rFonts w:cs="Tahoma"/>
        </w:rPr>
      </w:pPr>
      <w:r w:rsidRPr="00702720">
        <w:rPr>
          <w:rFonts w:cs="Tahoma"/>
        </w:rPr>
        <w:t>Φορητούς ασύρματους θερμικούς εκτυπωτές (</w:t>
      </w:r>
      <w:proofErr w:type="spellStart"/>
      <w:r w:rsidRPr="00702720">
        <w:rPr>
          <w:rFonts w:cs="Tahoma"/>
        </w:rPr>
        <w:t>printers</w:t>
      </w:r>
      <w:proofErr w:type="spellEnd"/>
      <w:r w:rsidRPr="00702720">
        <w:rPr>
          <w:rFonts w:cs="Tahoma"/>
        </w:rPr>
        <w:t>, 30 τουλάχιστον τεμάχια)</w:t>
      </w:r>
    </w:p>
    <w:p w14:paraId="1F7B95DF" w14:textId="77777777" w:rsidR="007C7264" w:rsidRPr="00702720" w:rsidRDefault="007C7264" w:rsidP="00D87005">
      <w:pPr>
        <w:numPr>
          <w:ilvl w:val="0"/>
          <w:numId w:val="114"/>
        </w:numPr>
        <w:tabs>
          <w:tab w:val="clear" w:pos="0"/>
          <w:tab w:val="clear" w:pos="709"/>
          <w:tab w:val="clear" w:pos="1134"/>
        </w:tabs>
        <w:suppressAutoHyphens w:val="0"/>
        <w:spacing w:before="120"/>
        <w:ind w:left="714" w:hanging="357"/>
        <w:rPr>
          <w:rFonts w:cs="Tahoma"/>
        </w:rPr>
      </w:pPr>
      <w:r w:rsidRPr="00702720">
        <w:rPr>
          <w:rFonts w:cs="Tahoma"/>
        </w:rPr>
        <w:t>Προστατευτικός εξοπλισμός για τις παραπάνω συσκευές (θήκες, ιμάντες μεταφοράς)</w:t>
      </w:r>
    </w:p>
    <w:p w14:paraId="63314209" w14:textId="77777777" w:rsidR="007C7264" w:rsidRPr="00702720" w:rsidRDefault="007C7264" w:rsidP="00D87005">
      <w:pPr>
        <w:numPr>
          <w:ilvl w:val="0"/>
          <w:numId w:val="114"/>
        </w:numPr>
        <w:tabs>
          <w:tab w:val="clear" w:pos="0"/>
          <w:tab w:val="clear" w:pos="709"/>
          <w:tab w:val="clear" w:pos="1134"/>
        </w:tabs>
        <w:suppressAutoHyphens w:val="0"/>
        <w:spacing w:before="120"/>
        <w:ind w:left="714" w:hanging="357"/>
        <w:rPr>
          <w:rFonts w:cs="Tahoma"/>
        </w:rPr>
      </w:pPr>
      <w:r w:rsidRPr="00702720">
        <w:rPr>
          <w:rFonts w:cs="Tahoma"/>
        </w:rPr>
        <w:t>Αναλώσιμα εκτυπωτών (ειδικό χαρτί εκτύπωσης)</w:t>
      </w:r>
    </w:p>
    <w:p w14:paraId="0B6E379A" w14:textId="77777777" w:rsidR="007C7264" w:rsidRPr="00702720" w:rsidRDefault="007C7264" w:rsidP="007C7264">
      <w:pPr>
        <w:rPr>
          <w:rFonts w:cs="Tahoma"/>
        </w:rPr>
      </w:pPr>
      <w:r w:rsidRPr="00702720">
        <w:rPr>
          <w:rFonts w:cs="Tahoma"/>
        </w:rPr>
        <w:t>Οι ελάχιστες τεχνικές προδιαγραφές του εξοπλισμού είναι:</w:t>
      </w:r>
    </w:p>
    <w:p w14:paraId="0B474D35" w14:textId="77777777" w:rsidR="00604107" w:rsidRPr="00702720" w:rsidRDefault="00194985" w:rsidP="00580FAD">
      <w:pPr>
        <w:pStyle w:val="AppendixHeading5"/>
      </w:pPr>
      <w:r w:rsidRPr="00702720">
        <w:t>Έξυπνα κινητά τηλέφωνα</w:t>
      </w:r>
      <w:r w:rsidR="00604107" w:rsidRPr="00702720">
        <w:t xml:space="preserve"> (</w:t>
      </w:r>
      <w:proofErr w:type="spellStart"/>
      <w:r w:rsidR="00604107" w:rsidRPr="00702720">
        <w:t>smartphones</w:t>
      </w:r>
      <w:proofErr w:type="spellEnd"/>
      <w:r w:rsidR="00604107" w:rsidRPr="00702720">
        <w:t>)</w:t>
      </w:r>
    </w:p>
    <w:p w14:paraId="7203358E" w14:textId="77777777" w:rsidR="00604107" w:rsidRPr="00702720" w:rsidRDefault="00604107" w:rsidP="00D87005">
      <w:pPr>
        <w:numPr>
          <w:ilvl w:val="0"/>
          <w:numId w:val="114"/>
        </w:numPr>
        <w:tabs>
          <w:tab w:val="clear" w:pos="0"/>
          <w:tab w:val="clear" w:pos="709"/>
          <w:tab w:val="clear" w:pos="1134"/>
        </w:tabs>
        <w:suppressAutoHyphens w:val="0"/>
        <w:spacing w:before="120"/>
        <w:ind w:left="714" w:hanging="357"/>
        <w:rPr>
          <w:rFonts w:cs="Tahoma"/>
        </w:rPr>
      </w:pPr>
      <w:r w:rsidRPr="00702720">
        <w:rPr>
          <w:rFonts w:cs="Tahoma"/>
        </w:rPr>
        <w:t>Οθόνη: τουλάχιστον 6.5”</w:t>
      </w:r>
    </w:p>
    <w:p w14:paraId="002A716A" w14:textId="77777777" w:rsidR="00604107" w:rsidRPr="00702720" w:rsidRDefault="00604107" w:rsidP="00D87005">
      <w:pPr>
        <w:numPr>
          <w:ilvl w:val="0"/>
          <w:numId w:val="114"/>
        </w:numPr>
        <w:tabs>
          <w:tab w:val="clear" w:pos="0"/>
          <w:tab w:val="clear" w:pos="709"/>
          <w:tab w:val="clear" w:pos="1134"/>
        </w:tabs>
        <w:suppressAutoHyphens w:val="0"/>
        <w:spacing w:before="120"/>
        <w:ind w:left="714" w:hanging="357"/>
        <w:rPr>
          <w:rFonts w:cs="Tahoma"/>
        </w:rPr>
      </w:pPr>
      <w:r w:rsidRPr="00702720">
        <w:rPr>
          <w:rFonts w:cs="Tahoma"/>
        </w:rPr>
        <w:t xml:space="preserve">Ανάλυση Οθόνης: τουλάχιστον 2400Χ1080 </w:t>
      </w:r>
      <w:proofErr w:type="spellStart"/>
      <w:r w:rsidRPr="00702720">
        <w:rPr>
          <w:rFonts w:cs="Tahoma"/>
        </w:rPr>
        <w:t>pixels</w:t>
      </w:r>
      <w:proofErr w:type="spellEnd"/>
    </w:p>
    <w:p w14:paraId="774DA77A" w14:textId="77777777" w:rsidR="00604107" w:rsidRPr="00702720" w:rsidRDefault="00604107" w:rsidP="00D87005">
      <w:pPr>
        <w:numPr>
          <w:ilvl w:val="0"/>
          <w:numId w:val="114"/>
        </w:numPr>
        <w:tabs>
          <w:tab w:val="clear" w:pos="0"/>
          <w:tab w:val="clear" w:pos="709"/>
          <w:tab w:val="clear" w:pos="1134"/>
        </w:tabs>
        <w:suppressAutoHyphens w:val="0"/>
        <w:spacing w:before="120"/>
        <w:ind w:left="714" w:hanging="357"/>
        <w:rPr>
          <w:rFonts w:cs="Tahoma"/>
        </w:rPr>
      </w:pPr>
      <w:r w:rsidRPr="00702720">
        <w:rPr>
          <w:rFonts w:cs="Tahoma"/>
        </w:rPr>
        <w:t xml:space="preserve">Λειτουργικό Σύστημα: </w:t>
      </w:r>
      <w:proofErr w:type="spellStart"/>
      <w:r w:rsidRPr="00702720">
        <w:rPr>
          <w:rFonts w:cs="Tahoma"/>
        </w:rPr>
        <w:t>Android</w:t>
      </w:r>
      <w:proofErr w:type="spellEnd"/>
      <w:r w:rsidRPr="00702720">
        <w:rPr>
          <w:rFonts w:cs="Tahoma"/>
        </w:rPr>
        <w:t xml:space="preserve"> έκδοση 13 και άνω</w:t>
      </w:r>
    </w:p>
    <w:p w14:paraId="791EE775" w14:textId="77777777" w:rsidR="00604107" w:rsidRPr="00702720" w:rsidRDefault="00604107" w:rsidP="00D87005">
      <w:pPr>
        <w:numPr>
          <w:ilvl w:val="0"/>
          <w:numId w:val="114"/>
        </w:numPr>
        <w:tabs>
          <w:tab w:val="clear" w:pos="0"/>
          <w:tab w:val="clear" w:pos="709"/>
          <w:tab w:val="clear" w:pos="1134"/>
        </w:tabs>
        <w:suppressAutoHyphens w:val="0"/>
        <w:spacing w:before="120"/>
        <w:ind w:left="714" w:hanging="357"/>
        <w:rPr>
          <w:rFonts w:cs="Tahoma"/>
        </w:rPr>
      </w:pPr>
      <w:r w:rsidRPr="00702720">
        <w:rPr>
          <w:rFonts w:cs="Tahoma"/>
        </w:rPr>
        <w:t xml:space="preserve">Πυρήνες Επεξεργαστή: τουλάχιστον 8 </w:t>
      </w:r>
    </w:p>
    <w:p w14:paraId="31A2708F" w14:textId="77777777" w:rsidR="00604107" w:rsidRPr="00702720" w:rsidRDefault="00604107" w:rsidP="00D87005">
      <w:pPr>
        <w:numPr>
          <w:ilvl w:val="0"/>
          <w:numId w:val="114"/>
        </w:numPr>
        <w:tabs>
          <w:tab w:val="clear" w:pos="0"/>
          <w:tab w:val="clear" w:pos="709"/>
          <w:tab w:val="clear" w:pos="1134"/>
        </w:tabs>
        <w:suppressAutoHyphens w:val="0"/>
        <w:spacing w:before="120"/>
        <w:ind w:left="714" w:hanging="357"/>
        <w:rPr>
          <w:rFonts w:cs="Tahoma"/>
        </w:rPr>
      </w:pPr>
      <w:r w:rsidRPr="00702720">
        <w:rPr>
          <w:rFonts w:cs="Tahoma"/>
        </w:rPr>
        <w:t>Μνήμη RAM: τουλάχιστον 6 GB</w:t>
      </w:r>
    </w:p>
    <w:p w14:paraId="3FC4FDEF" w14:textId="77777777" w:rsidR="00604107" w:rsidRPr="00702720" w:rsidRDefault="00604107" w:rsidP="00D87005">
      <w:pPr>
        <w:numPr>
          <w:ilvl w:val="0"/>
          <w:numId w:val="114"/>
        </w:numPr>
        <w:tabs>
          <w:tab w:val="clear" w:pos="0"/>
          <w:tab w:val="clear" w:pos="709"/>
          <w:tab w:val="clear" w:pos="1134"/>
        </w:tabs>
        <w:suppressAutoHyphens w:val="0"/>
        <w:spacing w:before="120"/>
        <w:ind w:left="714" w:hanging="357"/>
        <w:rPr>
          <w:rFonts w:cs="Tahoma"/>
        </w:rPr>
      </w:pPr>
      <w:r w:rsidRPr="00702720">
        <w:rPr>
          <w:rFonts w:cs="Tahoma"/>
        </w:rPr>
        <w:t>Αποθηκευτικός Χώρος: 60 GB και άνω</w:t>
      </w:r>
    </w:p>
    <w:p w14:paraId="034E8774" w14:textId="77777777" w:rsidR="00604107" w:rsidRPr="00702720" w:rsidRDefault="00604107" w:rsidP="00D87005">
      <w:pPr>
        <w:numPr>
          <w:ilvl w:val="0"/>
          <w:numId w:val="114"/>
        </w:numPr>
        <w:tabs>
          <w:tab w:val="clear" w:pos="0"/>
          <w:tab w:val="clear" w:pos="709"/>
          <w:tab w:val="clear" w:pos="1134"/>
        </w:tabs>
        <w:suppressAutoHyphens w:val="0"/>
        <w:spacing w:before="120"/>
        <w:ind w:left="714" w:hanging="357"/>
        <w:rPr>
          <w:rFonts w:cs="Tahoma"/>
        </w:rPr>
      </w:pPr>
      <w:r w:rsidRPr="00702720">
        <w:rPr>
          <w:rFonts w:cs="Tahoma"/>
        </w:rPr>
        <w:t xml:space="preserve">Συνδεσιμότητα: Δίκτυο 5G / NFC / </w:t>
      </w:r>
      <w:proofErr w:type="spellStart"/>
      <w:r w:rsidRPr="00702720">
        <w:rPr>
          <w:rFonts w:cs="Tahoma"/>
        </w:rPr>
        <w:t>Wi-fi</w:t>
      </w:r>
      <w:proofErr w:type="spellEnd"/>
      <w:r w:rsidRPr="00702720">
        <w:rPr>
          <w:rFonts w:cs="Tahoma"/>
        </w:rPr>
        <w:t xml:space="preserve">/ </w:t>
      </w:r>
      <w:proofErr w:type="spellStart"/>
      <w:r w:rsidRPr="00702720">
        <w:rPr>
          <w:rFonts w:cs="Tahoma"/>
        </w:rPr>
        <w:t>bluetooth</w:t>
      </w:r>
      <w:proofErr w:type="spellEnd"/>
    </w:p>
    <w:p w14:paraId="76AF2782" w14:textId="77777777" w:rsidR="00604107" w:rsidRPr="00702720" w:rsidRDefault="00604107" w:rsidP="00D87005">
      <w:pPr>
        <w:numPr>
          <w:ilvl w:val="0"/>
          <w:numId w:val="114"/>
        </w:numPr>
        <w:tabs>
          <w:tab w:val="clear" w:pos="0"/>
          <w:tab w:val="clear" w:pos="709"/>
          <w:tab w:val="clear" w:pos="1134"/>
        </w:tabs>
        <w:suppressAutoHyphens w:val="0"/>
        <w:spacing w:before="120"/>
        <w:ind w:left="714" w:hanging="357"/>
        <w:rPr>
          <w:rFonts w:cs="Tahoma"/>
        </w:rPr>
      </w:pPr>
      <w:r w:rsidRPr="00702720">
        <w:rPr>
          <w:rFonts w:cs="Tahoma"/>
        </w:rPr>
        <w:t>Διπλή SIM: Ναι</w:t>
      </w:r>
    </w:p>
    <w:p w14:paraId="388B932D" w14:textId="77777777" w:rsidR="00604107" w:rsidRPr="00702720" w:rsidRDefault="00604107" w:rsidP="00D87005">
      <w:pPr>
        <w:numPr>
          <w:ilvl w:val="0"/>
          <w:numId w:val="114"/>
        </w:numPr>
        <w:tabs>
          <w:tab w:val="clear" w:pos="0"/>
          <w:tab w:val="clear" w:pos="709"/>
          <w:tab w:val="clear" w:pos="1134"/>
        </w:tabs>
        <w:suppressAutoHyphens w:val="0"/>
        <w:spacing w:before="120"/>
        <w:ind w:left="714" w:hanging="357"/>
        <w:rPr>
          <w:rFonts w:cs="Tahoma"/>
        </w:rPr>
      </w:pPr>
      <w:r w:rsidRPr="00702720">
        <w:rPr>
          <w:rFonts w:cs="Tahoma"/>
        </w:rPr>
        <w:t xml:space="preserve">Χωρητικότητα Μπαταρίας: τουλάχιστον 5.000 </w:t>
      </w:r>
      <w:proofErr w:type="spellStart"/>
      <w:r w:rsidRPr="00702720">
        <w:rPr>
          <w:rFonts w:cs="Tahoma"/>
        </w:rPr>
        <w:t>mAh</w:t>
      </w:r>
      <w:proofErr w:type="spellEnd"/>
    </w:p>
    <w:p w14:paraId="5D99F3F2" w14:textId="77777777" w:rsidR="00604107" w:rsidRPr="00702720" w:rsidRDefault="00604107" w:rsidP="00D87005">
      <w:pPr>
        <w:numPr>
          <w:ilvl w:val="0"/>
          <w:numId w:val="114"/>
        </w:numPr>
        <w:tabs>
          <w:tab w:val="clear" w:pos="0"/>
          <w:tab w:val="clear" w:pos="709"/>
          <w:tab w:val="clear" w:pos="1134"/>
        </w:tabs>
        <w:suppressAutoHyphens w:val="0"/>
        <w:spacing w:before="120"/>
        <w:ind w:left="714" w:hanging="357"/>
        <w:rPr>
          <w:rFonts w:cs="Tahoma"/>
        </w:rPr>
      </w:pPr>
      <w:r w:rsidRPr="00702720">
        <w:rPr>
          <w:rFonts w:cs="Tahoma"/>
        </w:rPr>
        <w:t xml:space="preserve">Βάρος: έως 400 </w:t>
      </w:r>
      <w:proofErr w:type="spellStart"/>
      <w:r w:rsidRPr="00702720">
        <w:rPr>
          <w:rFonts w:cs="Tahoma"/>
        </w:rPr>
        <w:t>gr</w:t>
      </w:r>
      <w:proofErr w:type="spellEnd"/>
    </w:p>
    <w:p w14:paraId="76307981" w14:textId="4B066519" w:rsidR="00604107" w:rsidRPr="00702720" w:rsidRDefault="008D2894" w:rsidP="00D87005">
      <w:pPr>
        <w:numPr>
          <w:ilvl w:val="0"/>
          <w:numId w:val="114"/>
        </w:numPr>
        <w:tabs>
          <w:tab w:val="clear" w:pos="0"/>
          <w:tab w:val="clear" w:pos="709"/>
          <w:tab w:val="clear" w:pos="1134"/>
        </w:tabs>
        <w:suppressAutoHyphens w:val="0"/>
        <w:spacing w:before="120"/>
        <w:ind w:left="714" w:hanging="357"/>
        <w:rPr>
          <w:rFonts w:cs="Tahoma"/>
        </w:rPr>
      </w:pPr>
      <w:r w:rsidRPr="00702720">
        <w:rPr>
          <w:rFonts w:cs="Tahoma"/>
        </w:rPr>
        <w:t>Πιστοποίηση</w:t>
      </w:r>
      <w:r w:rsidR="00604107" w:rsidRPr="00702720">
        <w:rPr>
          <w:rFonts w:cs="Tahoma"/>
        </w:rPr>
        <w:t>: CE</w:t>
      </w:r>
    </w:p>
    <w:p w14:paraId="3597F4A9" w14:textId="3CB24DF6" w:rsidR="00194985" w:rsidRPr="00702720" w:rsidRDefault="00194985" w:rsidP="00604107">
      <w:pPr>
        <w:rPr>
          <w:rFonts w:cs="Tahoma"/>
        </w:rPr>
      </w:pPr>
    </w:p>
    <w:p w14:paraId="2191C699" w14:textId="77777777" w:rsidR="00194985" w:rsidRPr="00702720" w:rsidRDefault="00194985" w:rsidP="00580FAD">
      <w:pPr>
        <w:pStyle w:val="AppendixHeading5"/>
      </w:pPr>
      <w:r w:rsidRPr="00702720">
        <w:t>Φορητοί ασύρματοι εκτυπωτές</w:t>
      </w:r>
    </w:p>
    <w:p w14:paraId="01DAC698" w14:textId="77777777" w:rsidR="00207CAD" w:rsidRPr="00702720" w:rsidRDefault="00207CAD" w:rsidP="00D87005">
      <w:pPr>
        <w:numPr>
          <w:ilvl w:val="0"/>
          <w:numId w:val="114"/>
        </w:numPr>
        <w:tabs>
          <w:tab w:val="clear" w:pos="0"/>
          <w:tab w:val="clear" w:pos="709"/>
          <w:tab w:val="clear" w:pos="1134"/>
        </w:tabs>
        <w:suppressAutoHyphens w:val="0"/>
        <w:spacing w:before="120"/>
        <w:ind w:left="714" w:hanging="357"/>
        <w:rPr>
          <w:rFonts w:cs="Tahoma"/>
        </w:rPr>
      </w:pPr>
      <w:r w:rsidRPr="00702720">
        <w:rPr>
          <w:rFonts w:cs="Tahoma"/>
        </w:rPr>
        <w:t>Τύπος: θερμικός</w:t>
      </w:r>
    </w:p>
    <w:p w14:paraId="410172A9" w14:textId="77777777" w:rsidR="00207CAD" w:rsidRPr="00702720" w:rsidRDefault="00207CAD" w:rsidP="00D87005">
      <w:pPr>
        <w:numPr>
          <w:ilvl w:val="0"/>
          <w:numId w:val="114"/>
        </w:numPr>
        <w:tabs>
          <w:tab w:val="clear" w:pos="0"/>
          <w:tab w:val="clear" w:pos="709"/>
          <w:tab w:val="clear" w:pos="1134"/>
        </w:tabs>
        <w:suppressAutoHyphens w:val="0"/>
        <w:spacing w:before="120"/>
        <w:ind w:left="714" w:hanging="357"/>
        <w:rPr>
          <w:rFonts w:cs="Tahoma"/>
        </w:rPr>
      </w:pPr>
      <w:r w:rsidRPr="00702720">
        <w:rPr>
          <w:rFonts w:cs="Tahoma"/>
        </w:rPr>
        <w:t>Ταχύτητα εκτύπωσης: τουλάχιστον 80mm/</w:t>
      </w:r>
      <w:proofErr w:type="spellStart"/>
      <w:r w:rsidRPr="00702720">
        <w:rPr>
          <w:rFonts w:cs="Tahoma"/>
        </w:rPr>
        <w:t>sec</w:t>
      </w:r>
      <w:proofErr w:type="spellEnd"/>
    </w:p>
    <w:p w14:paraId="6F989523" w14:textId="77777777" w:rsidR="00207CAD" w:rsidRPr="00702720" w:rsidRDefault="00207CAD" w:rsidP="00D87005">
      <w:pPr>
        <w:numPr>
          <w:ilvl w:val="0"/>
          <w:numId w:val="114"/>
        </w:numPr>
        <w:tabs>
          <w:tab w:val="clear" w:pos="0"/>
          <w:tab w:val="clear" w:pos="709"/>
          <w:tab w:val="clear" w:pos="1134"/>
        </w:tabs>
        <w:suppressAutoHyphens w:val="0"/>
        <w:spacing w:before="120"/>
        <w:ind w:left="714" w:hanging="357"/>
        <w:rPr>
          <w:rFonts w:cs="Tahoma"/>
        </w:rPr>
      </w:pPr>
      <w:r w:rsidRPr="00702720">
        <w:rPr>
          <w:rFonts w:cs="Tahoma"/>
        </w:rPr>
        <w:t xml:space="preserve">Ανάλυση εκτύπωσης: τουλάχιστον 200 </w:t>
      </w:r>
      <w:proofErr w:type="spellStart"/>
      <w:r w:rsidRPr="00702720">
        <w:rPr>
          <w:rFonts w:cs="Tahoma"/>
        </w:rPr>
        <w:t>dpi</w:t>
      </w:r>
      <w:proofErr w:type="spellEnd"/>
    </w:p>
    <w:p w14:paraId="4B9E4518" w14:textId="77777777" w:rsidR="00207CAD" w:rsidRPr="00702720" w:rsidRDefault="00207CAD" w:rsidP="00D87005">
      <w:pPr>
        <w:numPr>
          <w:ilvl w:val="0"/>
          <w:numId w:val="114"/>
        </w:numPr>
        <w:tabs>
          <w:tab w:val="clear" w:pos="0"/>
          <w:tab w:val="clear" w:pos="709"/>
          <w:tab w:val="clear" w:pos="1134"/>
        </w:tabs>
        <w:suppressAutoHyphens w:val="0"/>
        <w:spacing w:before="120"/>
        <w:ind w:left="714" w:hanging="357"/>
        <w:rPr>
          <w:rFonts w:cs="Tahoma"/>
        </w:rPr>
      </w:pPr>
      <w:r w:rsidRPr="00702720">
        <w:rPr>
          <w:rFonts w:cs="Tahoma"/>
        </w:rPr>
        <w:t>Πλάτος εκτύπωσης: τουλάχιστον 100mm</w:t>
      </w:r>
    </w:p>
    <w:p w14:paraId="11CD7A6B" w14:textId="77777777" w:rsidR="00207CAD" w:rsidRPr="00702720" w:rsidRDefault="00207CAD" w:rsidP="00D87005">
      <w:pPr>
        <w:numPr>
          <w:ilvl w:val="0"/>
          <w:numId w:val="114"/>
        </w:numPr>
        <w:tabs>
          <w:tab w:val="clear" w:pos="0"/>
          <w:tab w:val="clear" w:pos="709"/>
          <w:tab w:val="clear" w:pos="1134"/>
        </w:tabs>
        <w:suppressAutoHyphens w:val="0"/>
        <w:spacing w:before="120"/>
        <w:ind w:left="714" w:hanging="357"/>
        <w:rPr>
          <w:rFonts w:cs="Tahoma"/>
        </w:rPr>
      </w:pPr>
      <w:r w:rsidRPr="00702720">
        <w:rPr>
          <w:rFonts w:cs="Tahoma"/>
        </w:rPr>
        <w:t xml:space="preserve">Μνήμη: τουλάχιστον 8ΜΒ SDRAM, 4 ΜΒ </w:t>
      </w:r>
      <w:proofErr w:type="spellStart"/>
      <w:r w:rsidRPr="00702720">
        <w:rPr>
          <w:rFonts w:cs="Tahoma"/>
        </w:rPr>
        <w:t>FlashROM</w:t>
      </w:r>
      <w:proofErr w:type="spellEnd"/>
    </w:p>
    <w:p w14:paraId="12DE2667" w14:textId="77777777" w:rsidR="00207CAD" w:rsidRPr="00702720" w:rsidRDefault="00207CAD" w:rsidP="00D87005">
      <w:pPr>
        <w:numPr>
          <w:ilvl w:val="0"/>
          <w:numId w:val="114"/>
        </w:numPr>
        <w:tabs>
          <w:tab w:val="clear" w:pos="0"/>
          <w:tab w:val="clear" w:pos="709"/>
          <w:tab w:val="clear" w:pos="1134"/>
        </w:tabs>
        <w:suppressAutoHyphens w:val="0"/>
        <w:spacing w:before="120"/>
        <w:ind w:left="714" w:hanging="357"/>
        <w:rPr>
          <w:rFonts w:cs="Tahoma"/>
        </w:rPr>
      </w:pPr>
      <w:r w:rsidRPr="00702720">
        <w:rPr>
          <w:rFonts w:cs="Tahoma"/>
        </w:rPr>
        <w:t xml:space="preserve">Μπαταρία: τουλάχιστον 7.3 V </w:t>
      </w:r>
      <w:proofErr w:type="spellStart"/>
      <w:r w:rsidRPr="00702720">
        <w:rPr>
          <w:rFonts w:cs="Tahoma"/>
        </w:rPr>
        <w:t>Li-ion</w:t>
      </w:r>
      <w:proofErr w:type="spellEnd"/>
      <w:r w:rsidRPr="00702720">
        <w:rPr>
          <w:rFonts w:cs="Tahoma"/>
        </w:rPr>
        <w:t xml:space="preserve">, 2.600 </w:t>
      </w:r>
      <w:proofErr w:type="spellStart"/>
      <w:r w:rsidRPr="00702720">
        <w:rPr>
          <w:rFonts w:cs="Tahoma"/>
        </w:rPr>
        <w:t>mAh</w:t>
      </w:r>
      <w:proofErr w:type="spellEnd"/>
      <w:r w:rsidRPr="00702720">
        <w:rPr>
          <w:rFonts w:cs="Tahoma"/>
        </w:rPr>
        <w:t>, επαναφορτιζόμενη</w:t>
      </w:r>
    </w:p>
    <w:p w14:paraId="6F73F47D" w14:textId="77777777" w:rsidR="00207CAD" w:rsidRPr="00702720" w:rsidRDefault="00207CAD" w:rsidP="00D87005">
      <w:pPr>
        <w:numPr>
          <w:ilvl w:val="0"/>
          <w:numId w:val="114"/>
        </w:numPr>
        <w:tabs>
          <w:tab w:val="clear" w:pos="0"/>
          <w:tab w:val="clear" w:pos="709"/>
          <w:tab w:val="clear" w:pos="1134"/>
        </w:tabs>
        <w:suppressAutoHyphens w:val="0"/>
        <w:spacing w:before="120"/>
        <w:ind w:left="714" w:hanging="357"/>
        <w:rPr>
          <w:rFonts w:cs="Tahoma"/>
        </w:rPr>
      </w:pPr>
      <w:proofErr w:type="spellStart"/>
      <w:r w:rsidRPr="00702720">
        <w:rPr>
          <w:rFonts w:cs="Tahoma"/>
        </w:rPr>
        <w:t>SDKs</w:t>
      </w:r>
      <w:proofErr w:type="spellEnd"/>
      <w:r w:rsidRPr="00702720">
        <w:rPr>
          <w:rFonts w:cs="Tahoma"/>
        </w:rPr>
        <w:t xml:space="preserve">: </w:t>
      </w:r>
      <w:proofErr w:type="spellStart"/>
      <w:r w:rsidRPr="00702720">
        <w:rPr>
          <w:rFonts w:cs="Tahoma"/>
        </w:rPr>
        <w:t>iOS</w:t>
      </w:r>
      <w:proofErr w:type="spellEnd"/>
      <w:r w:rsidRPr="00702720">
        <w:rPr>
          <w:rFonts w:cs="Tahoma"/>
        </w:rPr>
        <w:t xml:space="preserve">, </w:t>
      </w:r>
      <w:proofErr w:type="spellStart"/>
      <w:r w:rsidRPr="00702720">
        <w:rPr>
          <w:rFonts w:cs="Tahoma"/>
        </w:rPr>
        <w:t>Android</w:t>
      </w:r>
      <w:proofErr w:type="spellEnd"/>
      <w:r w:rsidRPr="00702720">
        <w:rPr>
          <w:rFonts w:cs="Tahoma"/>
        </w:rPr>
        <w:t>, Windows</w:t>
      </w:r>
    </w:p>
    <w:p w14:paraId="4E774CA8" w14:textId="77777777" w:rsidR="00207CAD" w:rsidRPr="00702720" w:rsidRDefault="00207CAD" w:rsidP="00D87005">
      <w:pPr>
        <w:numPr>
          <w:ilvl w:val="0"/>
          <w:numId w:val="114"/>
        </w:numPr>
        <w:tabs>
          <w:tab w:val="clear" w:pos="0"/>
          <w:tab w:val="clear" w:pos="709"/>
          <w:tab w:val="clear" w:pos="1134"/>
        </w:tabs>
        <w:suppressAutoHyphens w:val="0"/>
        <w:spacing w:before="120"/>
        <w:ind w:left="714" w:hanging="357"/>
        <w:rPr>
          <w:rFonts w:cs="Tahoma"/>
        </w:rPr>
      </w:pPr>
      <w:proofErr w:type="spellStart"/>
      <w:r w:rsidRPr="00702720">
        <w:rPr>
          <w:rFonts w:cs="Tahoma"/>
        </w:rPr>
        <w:t>Διασυνδεσιμότητα</w:t>
      </w:r>
      <w:proofErr w:type="spellEnd"/>
      <w:r w:rsidRPr="00702720">
        <w:rPr>
          <w:rFonts w:cs="Tahoma"/>
        </w:rPr>
        <w:t xml:space="preserve">: USB 2.0, </w:t>
      </w:r>
      <w:proofErr w:type="spellStart"/>
      <w:r w:rsidRPr="00702720">
        <w:rPr>
          <w:rFonts w:cs="Tahoma"/>
        </w:rPr>
        <w:t>Bluetooth</w:t>
      </w:r>
      <w:proofErr w:type="spellEnd"/>
      <w:r w:rsidRPr="00702720">
        <w:rPr>
          <w:rFonts w:cs="Tahoma"/>
        </w:rPr>
        <w:t xml:space="preserve"> v. 3.0 , WLAN 802.11 b/g/n</w:t>
      </w:r>
    </w:p>
    <w:p w14:paraId="51C49C93" w14:textId="77777777" w:rsidR="00207CAD" w:rsidRPr="00702720" w:rsidRDefault="00207CAD" w:rsidP="00D87005">
      <w:pPr>
        <w:numPr>
          <w:ilvl w:val="0"/>
          <w:numId w:val="114"/>
        </w:numPr>
        <w:tabs>
          <w:tab w:val="clear" w:pos="0"/>
          <w:tab w:val="clear" w:pos="709"/>
          <w:tab w:val="clear" w:pos="1134"/>
        </w:tabs>
        <w:suppressAutoHyphens w:val="0"/>
        <w:spacing w:before="120"/>
        <w:ind w:left="714" w:hanging="357"/>
        <w:rPr>
          <w:rFonts w:cs="Tahoma"/>
        </w:rPr>
      </w:pPr>
      <w:r w:rsidRPr="00702720">
        <w:rPr>
          <w:rFonts w:cs="Tahoma"/>
        </w:rPr>
        <w:t xml:space="preserve">Βάρος μαζί με μπαταρία: έως 550 </w:t>
      </w:r>
      <w:proofErr w:type="spellStart"/>
      <w:r w:rsidRPr="00702720">
        <w:rPr>
          <w:rFonts w:cs="Tahoma"/>
        </w:rPr>
        <w:t>γρ</w:t>
      </w:r>
      <w:proofErr w:type="spellEnd"/>
    </w:p>
    <w:p w14:paraId="7EB7A18B" w14:textId="77777777" w:rsidR="00207CAD" w:rsidRPr="00702720" w:rsidRDefault="00207CAD" w:rsidP="00D87005">
      <w:pPr>
        <w:numPr>
          <w:ilvl w:val="0"/>
          <w:numId w:val="114"/>
        </w:numPr>
        <w:tabs>
          <w:tab w:val="clear" w:pos="0"/>
          <w:tab w:val="clear" w:pos="709"/>
          <w:tab w:val="clear" w:pos="1134"/>
        </w:tabs>
        <w:suppressAutoHyphens w:val="0"/>
        <w:spacing w:before="120"/>
        <w:ind w:left="714" w:hanging="357"/>
        <w:rPr>
          <w:rFonts w:cs="Tahoma"/>
        </w:rPr>
      </w:pPr>
      <w:r w:rsidRPr="00702720">
        <w:rPr>
          <w:rFonts w:cs="Tahoma"/>
        </w:rPr>
        <w:t>Προστασία; τουλάχιστον IP54</w:t>
      </w:r>
    </w:p>
    <w:p w14:paraId="2B055100" w14:textId="56E09D14" w:rsidR="00207CAD" w:rsidRPr="00702720" w:rsidRDefault="00207CAD" w:rsidP="00207CAD">
      <w:pPr>
        <w:rPr>
          <w:rFonts w:cs="Tahoma"/>
        </w:rPr>
      </w:pPr>
      <w:r w:rsidRPr="00702720">
        <w:rPr>
          <w:rFonts w:cs="Tahoma"/>
        </w:rPr>
        <w:t xml:space="preserve">Ο υποψήφιος Ανάδοχος θα πρέπει να περιγράψει στην τεχνική προσφορά του λεπτομερώς τον προσφερόμενο εξοπλισμό και τα αντίστοιχα αναλώσιμα των εκτυπωτών </w:t>
      </w:r>
    </w:p>
    <w:p w14:paraId="1CA7557F" w14:textId="49D372B7" w:rsidR="00970FDE" w:rsidRPr="00702720" w:rsidRDefault="00970FDE" w:rsidP="007F5B86">
      <w:pPr>
        <w:pStyle w:val="Appendix-Heading3"/>
      </w:pPr>
      <w:bookmarkStart w:id="562" w:name="_Toc191630120"/>
      <w:r w:rsidRPr="00702720">
        <w:lastRenderedPageBreak/>
        <w:t>Τμήμα 2</w:t>
      </w:r>
      <w:bookmarkEnd w:id="562"/>
    </w:p>
    <w:p w14:paraId="73D87ABD" w14:textId="0C063B65" w:rsidR="00970FDE" w:rsidRPr="00702720" w:rsidRDefault="00CA1408" w:rsidP="00BF6B20">
      <w:pPr>
        <w:pStyle w:val="Appendix-Heading4"/>
      </w:pPr>
      <w:bookmarkStart w:id="563" w:name="_Ref190729061"/>
      <w:r w:rsidRPr="00702720">
        <w:t xml:space="preserve">Γενικές </w:t>
      </w:r>
      <w:r w:rsidR="00970FDE" w:rsidRPr="00702720">
        <w:t>Απαιτήσεις</w:t>
      </w:r>
      <w:bookmarkEnd w:id="563"/>
    </w:p>
    <w:p w14:paraId="45A3561F" w14:textId="77777777" w:rsidR="00675581" w:rsidRPr="00702720" w:rsidRDefault="00675581" w:rsidP="00675581">
      <w:pPr>
        <w:rPr>
          <w:rFonts w:cs="Tahoma"/>
          <w:lang w:eastAsia="en-US" w:bidi="he-IL"/>
        </w:rPr>
      </w:pPr>
    </w:p>
    <w:p w14:paraId="2EDD15E0" w14:textId="77777777" w:rsidR="00675581" w:rsidRPr="00702720" w:rsidRDefault="00675581" w:rsidP="00675581">
      <w:pPr>
        <w:rPr>
          <w:rFonts w:cs="Tahoma"/>
        </w:rPr>
      </w:pPr>
      <w:r w:rsidRPr="00702720">
        <w:rPr>
          <w:rFonts w:cs="Tahoma"/>
          <w:lang w:val="nl-NL"/>
        </w:rPr>
        <w:t xml:space="preserve">Η </w:t>
      </w:r>
      <w:r w:rsidRPr="00702720">
        <w:rPr>
          <w:rFonts w:cs="Tahoma"/>
        </w:rPr>
        <w:t xml:space="preserve">Πλατφόρμα </w:t>
      </w:r>
      <w:r w:rsidRPr="00702720">
        <w:rPr>
          <w:rFonts w:cs="Tahoma"/>
          <w:lang w:val="nl-NL"/>
        </w:rPr>
        <w:t xml:space="preserve">θα πρέπει </w:t>
      </w:r>
      <w:r w:rsidRPr="00702720">
        <w:rPr>
          <w:rFonts w:cs="Tahoma"/>
        </w:rPr>
        <w:t>να είναι</w:t>
      </w:r>
      <w:r w:rsidRPr="00702720">
        <w:rPr>
          <w:rFonts w:cs="Tahoma"/>
          <w:lang w:val="nl-NL"/>
        </w:rPr>
        <w:t xml:space="preserve"> </w:t>
      </w:r>
      <w:r w:rsidRPr="00702720">
        <w:rPr>
          <w:rFonts w:cs="Tahoma"/>
        </w:rPr>
        <w:t>κατασκευασμένη με μια ανοιχτή, ευέλικτη αρχιτεκτονική και θα πρέπει να είναι πλήρως επεκτάσιμη και να προσαρμόζεται σε όλες τις απαιτήσεις του τελικού χρήστη. Η λύση πρέπει να περιλαμβάνει διάφορες τεχνολογίες, τόσο στο «</w:t>
      </w:r>
      <w:r w:rsidRPr="00702720">
        <w:rPr>
          <w:rFonts w:cs="Tahoma"/>
          <w:lang w:val="en-US"/>
        </w:rPr>
        <w:t>back</w:t>
      </w:r>
      <w:r w:rsidRPr="00702720">
        <w:rPr>
          <w:rFonts w:cs="Tahoma"/>
        </w:rPr>
        <w:t>-</w:t>
      </w:r>
      <w:r w:rsidRPr="00702720">
        <w:rPr>
          <w:rFonts w:cs="Tahoma"/>
          <w:lang w:val="en-US"/>
        </w:rPr>
        <w:t>end</w:t>
      </w:r>
      <w:r w:rsidRPr="00702720">
        <w:rPr>
          <w:rFonts w:cs="Tahoma"/>
        </w:rPr>
        <w:t>» όσο και στο «</w:t>
      </w:r>
      <w:r w:rsidRPr="00702720">
        <w:rPr>
          <w:rFonts w:cs="Tahoma"/>
          <w:lang w:val="en-US"/>
        </w:rPr>
        <w:t>front</w:t>
      </w:r>
      <w:r w:rsidRPr="00702720">
        <w:rPr>
          <w:rFonts w:cs="Tahoma"/>
        </w:rPr>
        <w:t>-</w:t>
      </w:r>
      <w:r w:rsidRPr="00702720">
        <w:rPr>
          <w:rFonts w:cs="Tahoma"/>
          <w:lang w:val="en-US"/>
        </w:rPr>
        <w:t>end</w:t>
      </w:r>
      <w:r w:rsidRPr="00702720">
        <w:rPr>
          <w:rFonts w:cs="Tahoma"/>
        </w:rPr>
        <w:t xml:space="preserve">» που επιτρέπουν τη δημιουργία κλιμακούμενου λογισμικού. Αυτό θα επιτρέψει την ανάπτυξη καινοτόμων, έξυπνων, εξατομικευμένων «εργαλείων λογισμικού» που επιτρέπουν στους τελικούς χρήστες να επεξεργάζονται μεγάλα αρχεία δεδομένων με αξιόπιστο, γρήγορο και ευέλικτο τρόπο, εξ ολοκλήρου προσαρμοσμένο στις δικές τους ανάγκες, κυρίως σε εφαρμογές για κινητές συσκευές στο πεδίο και επίσης μέσω </w:t>
      </w:r>
      <w:r w:rsidRPr="00702720">
        <w:rPr>
          <w:rFonts w:cs="Tahoma"/>
          <w:lang w:val="en-US"/>
        </w:rPr>
        <w:t>web</w:t>
      </w:r>
      <w:r w:rsidRPr="00702720">
        <w:rPr>
          <w:rFonts w:cs="Tahoma"/>
        </w:rPr>
        <w:t xml:space="preserve">. Η πλατφόρμα θα αποτελεί το απαραίτητο </w:t>
      </w:r>
      <w:r w:rsidRPr="00702720">
        <w:rPr>
          <w:rFonts w:cs="Tahoma"/>
          <w:lang w:val="en-US"/>
        </w:rPr>
        <w:t>Middleware</w:t>
      </w:r>
      <w:r w:rsidRPr="00702720">
        <w:rPr>
          <w:rFonts w:cs="Tahoma"/>
        </w:rPr>
        <w:t xml:space="preserve"> για την λήψη όλων των δεδομένων από πάσης φύσεων κάμερα στο πεδίο και θα διαθέτει όλα τα </w:t>
      </w:r>
      <w:r w:rsidRPr="00702720">
        <w:rPr>
          <w:rFonts w:cs="Tahoma"/>
          <w:lang w:val="en-US"/>
        </w:rPr>
        <w:t>Interfaces</w:t>
      </w:r>
      <w:r w:rsidRPr="00702720">
        <w:rPr>
          <w:rFonts w:cs="Tahoma"/>
        </w:rPr>
        <w:t xml:space="preserve"> για την  μετάδοση των </w:t>
      </w:r>
      <w:proofErr w:type="spellStart"/>
      <w:r w:rsidRPr="00702720">
        <w:rPr>
          <w:rFonts w:cs="Tahoma"/>
        </w:rPr>
        <w:t>ομογενοποιημένων</w:t>
      </w:r>
      <w:proofErr w:type="spellEnd"/>
      <w:r w:rsidRPr="00702720">
        <w:rPr>
          <w:rFonts w:cs="Tahoma"/>
        </w:rPr>
        <w:t xml:space="preserve"> δεδομένων σε τρίτα συστήματα.  </w:t>
      </w:r>
    </w:p>
    <w:p w14:paraId="729CF103" w14:textId="77777777" w:rsidR="00675581" w:rsidRPr="00702720" w:rsidRDefault="00675581" w:rsidP="00675581">
      <w:pPr>
        <w:rPr>
          <w:rFonts w:cs="Tahoma"/>
        </w:rPr>
      </w:pPr>
      <w:r w:rsidRPr="00702720">
        <w:rPr>
          <w:rFonts w:cs="Tahoma"/>
        </w:rPr>
        <w:t xml:space="preserve">Το προσφερόμενο λογισμικό θα πρέπει να συλλέγει (καταγράφει) και επεξεργάζεται τις τεράστιες ποσότητες δεδομένων από τις κάμερες ANPR που υπάρχουν ήδη εγκατεστημένες στην Αθήνα και αφορούν τους κατασκευαστές </w:t>
      </w:r>
      <w:proofErr w:type="spellStart"/>
      <w:r w:rsidRPr="00702720">
        <w:rPr>
          <w:rFonts w:cs="Tahoma"/>
        </w:rPr>
        <w:t>Tattile</w:t>
      </w:r>
      <w:proofErr w:type="spellEnd"/>
      <w:r w:rsidRPr="00702720">
        <w:rPr>
          <w:rFonts w:cs="Tahoma"/>
        </w:rPr>
        <w:t xml:space="preserve">, </w:t>
      </w:r>
      <w:proofErr w:type="spellStart"/>
      <w:r w:rsidRPr="00702720">
        <w:rPr>
          <w:rFonts w:cs="Tahoma"/>
        </w:rPr>
        <w:t>Gatso</w:t>
      </w:r>
      <w:proofErr w:type="spellEnd"/>
      <w:r w:rsidRPr="00702720">
        <w:rPr>
          <w:rFonts w:cs="Tahoma"/>
        </w:rPr>
        <w:t xml:space="preserve">, </w:t>
      </w:r>
      <w:proofErr w:type="spellStart"/>
      <w:r w:rsidRPr="00702720">
        <w:rPr>
          <w:rFonts w:cs="Tahoma"/>
        </w:rPr>
        <w:t>Jenoptik</w:t>
      </w:r>
      <w:proofErr w:type="spellEnd"/>
      <w:r w:rsidRPr="00702720">
        <w:rPr>
          <w:rFonts w:cs="Tahoma"/>
        </w:rPr>
        <w:t>, καθώς και τις νέες που θα εγκατασταθούν μελλοντικά. Το προσφερόμενο λογισμικό θα πρέπει να είναι κατασκευασμένο σύμφωνα με μια ανοιχτή, ευέλικτη αρχιτεκτονική και να είναι πλήρως αρθρωτό και προσαρμόσιμο σε όλες τις συγκεκριμένες ανάγκες των πιο απαιτητικών τελικών χρηστών. Τα βασικά χαρακτηριστικά που θα πρέπει να καλύπτει το προσφερόμενο λογισμικό είναι: </w:t>
      </w:r>
    </w:p>
    <w:p w14:paraId="09D6FA9A" w14:textId="786B6A2C" w:rsidR="00675581" w:rsidRPr="00702720" w:rsidRDefault="00675581" w:rsidP="00E7760A">
      <w:pPr>
        <w:pStyle w:val="a"/>
        <w:ind w:left="709" w:hanging="349"/>
        <w:rPr>
          <w:rFonts w:cs="Tahoma"/>
          <w:lang w:eastAsia="en-US" w:bidi="he-IL"/>
        </w:rPr>
      </w:pPr>
      <w:r w:rsidRPr="00702720">
        <w:rPr>
          <w:rFonts w:cs="Tahoma"/>
          <w:lang w:eastAsia="en-US" w:bidi="he-IL"/>
        </w:rPr>
        <w:t>Επεκτάσιμο έως 10 000 κάμερες </w:t>
      </w:r>
    </w:p>
    <w:p w14:paraId="175898D3" w14:textId="22DA9B25" w:rsidR="00675581" w:rsidRPr="00702720" w:rsidRDefault="00675581" w:rsidP="00E7760A">
      <w:pPr>
        <w:pStyle w:val="a"/>
        <w:ind w:left="709" w:hanging="349"/>
        <w:rPr>
          <w:rFonts w:cs="Tahoma"/>
          <w:lang w:eastAsia="en-US" w:bidi="he-IL"/>
        </w:rPr>
      </w:pPr>
      <w:r w:rsidRPr="00702720">
        <w:rPr>
          <w:rFonts w:cs="Tahoma"/>
          <w:lang w:eastAsia="en-US" w:bidi="he-IL"/>
        </w:rPr>
        <w:t>Να συνδέεται με ήδη λειτουργικά, υπάρχοντα συστήματα διαχείρισης για εμφάνιση πληροφοριών ανά χρήστη μόνο για την επικράτειά εφαρμογής κάθε κάμερας </w:t>
      </w:r>
    </w:p>
    <w:p w14:paraId="3CEB96F1" w14:textId="17925310" w:rsidR="00675581" w:rsidRPr="00702720" w:rsidRDefault="00675581" w:rsidP="00E7760A">
      <w:pPr>
        <w:pStyle w:val="a"/>
        <w:ind w:left="709" w:hanging="349"/>
        <w:rPr>
          <w:rFonts w:cs="Tahoma"/>
          <w:lang w:eastAsia="en-US" w:bidi="he-IL"/>
        </w:rPr>
      </w:pPr>
      <w:r w:rsidRPr="00702720">
        <w:rPr>
          <w:rFonts w:cs="Tahoma"/>
          <w:lang w:eastAsia="en-US" w:bidi="he-IL"/>
        </w:rPr>
        <w:t xml:space="preserve">Να λειτουργεί με προληπτικό τρόπο (μοτίβα, υποψήφιοι παραβάτες </w:t>
      </w:r>
      <w:proofErr w:type="spellStart"/>
      <w:r w:rsidRPr="00702720">
        <w:rPr>
          <w:rFonts w:cs="Tahoma"/>
          <w:lang w:eastAsia="en-US" w:bidi="he-IL"/>
        </w:rPr>
        <w:t>κτλ</w:t>
      </w:r>
      <w:proofErr w:type="spellEnd"/>
      <w:r w:rsidRPr="00702720">
        <w:rPr>
          <w:rFonts w:cs="Tahoma"/>
          <w:lang w:eastAsia="en-US" w:bidi="he-IL"/>
        </w:rPr>
        <w:t>) </w:t>
      </w:r>
    </w:p>
    <w:p w14:paraId="74677E1E" w14:textId="26C19498" w:rsidR="00675581" w:rsidRPr="00702720" w:rsidRDefault="00675581" w:rsidP="00675581">
      <w:pPr>
        <w:pStyle w:val="a"/>
        <w:ind w:left="709" w:hanging="349"/>
        <w:rPr>
          <w:rFonts w:cs="Tahoma"/>
          <w:lang w:eastAsia="en-US" w:bidi="he-IL"/>
        </w:rPr>
      </w:pPr>
      <w:r w:rsidRPr="00702720">
        <w:rPr>
          <w:rFonts w:cs="Tahoma"/>
          <w:lang w:eastAsia="en-US" w:bidi="he-IL"/>
        </w:rPr>
        <w:t>Να λειτουργεί από την μεριά του διακομιστή (Server) και να κάνει αυτόματες διορθώσεις πινακίδων κυκλοφορίας με κακή ανάγνωση, βελτιστοποίηση δεδομένων αλλά και να «μαθαίνει- εκπαιδεύεται» από τα δεδομένα που συλλέγει. </w:t>
      </w:r>
    </w:p>
    <w:p w14:paraId="28238CFC" w14:textId="2B86F15A" w:rsidR="00970FDE" w:rsidRPr="00702720" w:rsidRDefault="00970FDE" w:rsidP="001D1816">
      <w:pPr>
        <w:rPr>
          <w:rFonts w:cs="Tahoma"/>
          <w:lang w:eastAsia="en-US" w:bidi="he-IL"/>
        </w:rPr>
      </w:pPr>
    </w:p>
    <w:p w14:paraId="76E46B99" w14:textId="77777777" w:rsidR="00970FDE" w:rsidRPr="00702720" w:rsidRDefault="00970FDE" w:rsidP="00970FDE">
      <w:pPr>
        <w:rPr>
          <w:rFonts w:cs="Tahoma"/>
          <w:b/>
          <w:bCs/>
          <w:lang w:eastAsia="en-US" w:bidi="he-IL"/>
        </w:rPr>
      </w:pPr>
      <w:r w:rsidRPr="00702720">
        <w:rPr>
          <w:rFonts w:cs="Tahoma"/>
          <w:b/>
          <w:bCs/>
          <w:lang w:eastAsia="en-US" w:bidi="he-IL"/>
        </w:rPr>
        <w:t>Οι τεχνολογίες και η αρχιτεκτονική θα πρέπει να αποτελούνται από τα ακόλουθα:</w:t>
      </w:r>
    </w:p>
    <w:p w14:paraId="77AF0B2A" w14:textId="77777777" w:rsidR="001D1816" w:rsidRPr="00702720" w:rsidRDefault="001D1816" w:rsidP="001D1816">
      <w:pPr>
        <w:rPr>
          <w:rFonts w:cs="Tahoma"/>
          <w:lang w:eastAsia="en-US" w:bidi="he-IL"/>
        </w:rPr>
      </w:pPr>
      <w:proofErr w:type="spellStart"/>
      <w:r w:rsidRPr="00702720">
        <w:rPr>
          <w:rFonts w:cs="Tahoma"/>
          <w:lang w:eastAsia="en-US" w:bidi="he-IL"/>
        </w:rPr>
        <w:t>MongoDB</w:t>
      </w:r>
      <w:proofErr w:type="spellEnd"/>
      <w:r w:rsidRPr="00702720">
        <w:rPr>
          <w:rFonts w:cs="Tahoma"/>
          <w:lang w:eastAsia="en-US" w:bidi="he-IL"/>
        </w:rPr>
        <w:t xml:space="preserve"> : Ως βάση δεδομένων, θα πρέπει να χρησιμοποιηθεί η </w:t>
      </w:r>
      <w:proofErr w:type="spellStart"/>
      <w:r w:rsidRPr="00702720">
        <w:rPr>
          <w:rFonts w:cs="Tahoma"/>
          <w:lang w:eastAsia="en-US" w:bidi="he-IL"/>
        </w:rPr>
        <w:t>MongoDB</w:t>
      </w:r>
      <w:proofErr w:type="spellEnd"/>
      <w:r w:rsidRPr="00702720">
        <w:rPr>
          <w:rFonts w:cs="Tahoma"/>
          <w:lang w:eastAsia="en-US" w:bidi="he-IL"/>
        </w:rPr>
        <w:t xml:space="preserve"> που είναι μία βάση δεδομένων </w:t>
      </w:r>
      <w:proofErr w:type="spellStart"/>
      <w:r w:rsidRPr="00702720">
        <w:rPr>
          <w:rFonts w:cs="Tahoma"/>
          <w:lang w:eastAsia="en-US" w:bidi="he-IL"/>
        </w:rPr>
        <w:t>NoSQL</w:t>
      </w:r>
      <w:proofErr w:type="spellEnd"/>
      <w:r w:rsidRPr="00702720">
        <w:rPr>
          <w:rFonts w:cs="Tahoma"/>
          <w:lang w:eastAsia="en-US" w:bidi="he-IL"/>
        </w:rPr>
        <w:t xml:space="preserve">. Η </w:t>
      </w:r>
      <w:proofErr w:type="spellStart"/>
      <w:r w:rsidRPr="00702720">
        <w:rPr>
          <w:rFonts w:cs="Tahoma"/>
          <w:lang w:eastAsia="en-US" w:bidi="he-IL"/>
        </w:rPr>
        <w:t>MongoDB</w:t>
      </w:r>
      <w:proofErr w:type="spellEnd"/>
      <w:r w:rsidRPr="00702720">
        <w:rPr>
          <w:rFonts w:cs="Tahoma"/>
          <w:lang w:eastAsia="en-US" w:bidi="he-IL"/>
        </w:rPr>
        <w:t xml:space="preserve"> είναι αποδοτική και αποθηκεύει δεδομένα με τη μορφή περιεκτικών και επεκτάσιμων «έγγραφων», τα οποία φυσικά απλοποιούν τις δομές δεδομένων και τα ερωτήματα. Η </w:t>
      </w:r>
      <w:proofErr w:type="spellStart"/>
      <w:r w:rsidRPr="00702720">
        <w:rPr>
          <w:rFonts w:cs="Tahoma"/>
          <w:lang w:eastAsia="en-US" w:bidi="he-IL"/>
        </w:rPr>
        <w:t>MongoDB</w:t>
      </w:r>
      <w:proofErr w:type="spellEnd"/>
      <w:r w:rsidRPr="00702720">
        <w:rPr>
          <w:rFonts w:cs="Tahoma"/>
          <w:lang w:eastAsia="en-US" w:bidi="he-IL"/>
        </w:rPr>
        <w:t xml:space="preserve"> σχεδιάστηκε από την αρχή για να είναι επεκτάσιμη, και ανεκτική σε σφάλματα. </w:t>
      </w:r>
    </w:p>
    <w:p w14:paraId="36FC80C0" w14:textId="77777777" w:rsidR="001D1816" w:rsidRPr="00702720" w:rsidRDefault="001D1816" w:rsidP="001D1816">
      <w:pPr>
        <w:rPr>
          <w:rFonts w:cs="Tahoma"/>
          <w:lang w:eastAsia="en-US" w:bidi="he-IL"/>
        </w:rPr>
      </w:pPr>
      <w:proofErr w:type="spellStart"/>
      <w:r w:rsidRPr="00702720">
        <w:rPr>
          <w:rFonts w:cs="Tahoma"/>
          <w:lang w:eastAsia="en-US" w:bidi="he-IL"/>
        </w:rPr>
        <w:t>Kafka</w:t>
      </w:r>
      <w:proofErr w:type="spellEnd"/>
      <w:r w:rsidRPr="00702720">
        <w:rPr>
          <w:rFonts w:cs="Tahoma"/>
          <w:lang w:eastAsia="en-US" w:bidi="he-IL"/>
        </w:rPr>
        <w:t xml:space="preserve"> ως τον δίαυλο επικοινωνίας που θα διευκολύνει τα μηνύματα μεταξύ ανεξάρτητων διεργασιών. Με έμφαση στην επεκτασιμότητα, χρησιμοποιείται ευρέως σε έργα μεγάλων δεδομένων επειδή έχει σχεδιαστεί για περιβάλλοντα στα οποία μπορεί να διαχειρίζεται μεγάλους όγκους δεδομένων. Μέσω του </w:t>
      </w:r>
      <w:proofErr w:type="spellStart"/>
      <w:r w:rsidRPr="00702720">
        <w:rPr>
          <w:rFonts w:cs="Tahoma"/>
          <w:lang w:eastAsia="en-US" w:bidi="he-IL"/>
        </w:rPr>
        <w:t>Kafka</w:t>
      </w:r>
      <w:proofErr w:type="spellEnd"/>
      <w:r w:rsidRPr="00702720">
        <w:rPr>
          <w:rFonts w:cs="Tahoma"/>
          <w:lang w:eastAsia="en-US" w:bidi="he-IL"/>
        </w:rPr>
        <w:t xml:space="preserve"> θα υπάρχει εγγύηση επικοινωνίας, στις ουρές μηνυμάτων ώστε να διεκπεραιωθούν. Αυτό αποφεύγει προβλήματα φόρτου και </w:t>
      </w:r>
      <w:proofErr w:type="spellStart"/>
      <w:r w:rsidRPr="00702720">
        <w:rPr>
          <w:rFonts w:cs="Tahoma"/>
          <w:lang w:eastAsia="en-US" w:bidi="he-IL"/>
        </w:rPr>
        <w:t>επανεκιννήσεων</w:t>
      </w:r>
      <w:proofErr w:type="spellEnd"/>
      <w:r w:rsidRPr="00702720">
        <w:rPr>
          <w:rFonts w:cs="Tahoma"/>
          <w:lang w:eastAsia="en-US" w:bidi="he-IL"/>
        </w:rPr>
        <w:t xml:space="preserve"> από τις διαδικασίες που επικοινωνούν ανεξάρτητα. </w:t>
      </w:r>
    </w:p>
    <w:p w14:paraId="3C1E66BA" w14:textId="77777777" w:rsidR="001D1816" w:rsidRPr="00702720" w:rsidRDefault="001D1816" w:rsidP="001D1816">
      <w:pPr>
        <w:rPr>
          <w:rFonts w:cs="Tahoma"/>
          <w:lang w:eastAsia="en-US" w:bidi="he-IL"/>
        </w:rPr>
      </w:pPr>
      <w:r w:rsidRPr="00702720">
        <w:rPr>
          <w:rFonts w:cs="Tahoma"/>
          <w:lang w:eastAsia="en-US" w:bidi="he-IL"/>
        </w:rPr>
        <w:t xml:space="preserve">Το </w:t>
      </w:r>
      <w:proofErr w:type="spellStart"/>
      <w:r w:rsidRPr="00702720">
        <w:rPr>
          <w:rFonts w:cs="Tahoma"/>
          <w:lang w:eastAsia="en-US" w:bidi="he-IL"/>
        </w:rPr>
        <w:t>Akka</w:t>
      </w:r>
      <w:proofErr w:type="spellEnd"/>
      <w:r w:rsidRPr="00702720">
        <w:rPr>
          <w:rFonts w:cs="Tahoma"/>
          <w:lang w:eastAsia="en-US" w:bidi="he-IL"/>
        </w:rPr>
        <w:t xml:space="preserve"> είναι ένα </w:t>
      </w:r>
      <w:proofErr w:type="spellStart"/>
      <w:r w:rsidRPr="00702720">
        <w:rPr>
          <w:rFonts w:cs="Tahoma"/>
          <w:lang w:eastAsia="en-US" w:bidi="he-IL"/>
        </w:rPr>
        <w:t>framework</w:t>
      </w:r>
      <w:proofErr w:type="spellEnd"/>
      <w:r w:rsidRPr="00702720">
        <w:rPr>
          <w:rFonts w:cs="Tahoma"/>
          <w:lang w:eastAsia="en-US" w:bidi="he-IL"/>
        </w:rPr>
        <w:t xml:space="preserve"> και μια εργαλειοθήκη που χρησιμοποιείται για τη δημιουργία ευέλικτων, ισχυρών, παραλληλισμένων και κατανεμημένων εφαρμογών. Ο συνολικός φόρτος εργασίας κατανέμεται μεταξύ πολλών παραγόντων που κατανέμονται στους κόμβους ενός συμπλέγματος. Θα γίνεται χρήση των </w:t>
      </w:r>
      <w:proofErr w:type="spellStart"/>
      <w:r w:rsidRPr="00702720">
        <w:rPr>
          <w:rFonts w:cs="Tahoma"/>
          <w:lang w:eastAsia="en-US" w:bidi="he-IL"/>
        </w:rPr>
        <w:t>Java</w:t>
      </w:r>
      <w:proofErr w:type="spellEnd"/>
      <w:r w:rsidRPr="00702720">
        <w:rPr>
          <w:rFonts w:cs="Tahoma"/>
          <w:lang w:eastAsia="en-US" w:bidi="he-IL"/>
        </w:rPr>
        <w:t xml:space="preserve"> </w:t>
      </w:r>
      <w:proofErr w:type="spellStart"/>
      <w:r w:rsidRPr="00702720">
        <w:rPr>
          <w:rFonts w:cs="Tahoma"/>
          <w:lang w:eastAsia="en-US" w:bidi="he-IL"/>
        </w:rPr>
        <w:t>Virtual</w:t>
      </w:r>
      <w:proofErr w:type="spellEnd"/>
      <w:r w:rsidRPr="00702720">
        <w:rPr>
          <w:rFonts w:cs="Tahoma"/>
          <w:lang w:eastAsia="en-US" w:bidi="he-IL"/>
        </w:rPr>
        <w:t xml:space="preserve"> </w:t>
      </w:r>
      <w:proofErr w:type="spellStart"/>
      <w:r w:rsidRPr="00702720">
        <w:rPr>
          <w:rFonts w:cs="Tahoma"/>
          <w:lang w:eastAsia="en-US" w:bidi="he-IL"/>
        </w:rPr>
        <w:t>Machines</w:t>
      </w:r>
      <w:proofErr w:type="spellEnd"/>
      <w:r w:rsidRPr="00702720">
        <w:rPr>
          <w:rFonts w:cs="Tahoma"/>
          <w:lang w:eastAsia="en-US" w:bidi="he-IL"/>
        </w:rPr>
        <w:t xml:space="preserve"> (JVM) με συγκεκριμένες λειτουργίες για κατανεμημένους φόρτους εργασίας. </w:t>
      </w:r>
    </w:p>
    <w:p w14:paraId="451F2695" w14:textId="77777777" w:rsidR="001D1816" w:rsidRPr="00702720" w:rsidRDefault="001D1816" w:rsidP="001D1816">
      <w:pPr>
        <w:rPr>
          <w:rFonts w:cs="Tahoma"/>
          <w:lang w:eastAsia="en-US" w:bidi="he-IL"/>
        </w:rPr>
      </w:pPr>
      <w:r w:rsidRPr="00702720">
        <w:rPr>
          <w:rFonts w:cs="Tahoma"/>
          <w:lang w:eastAsia="en-US" w:bidi="he-IL"/>
        </w:rPr>
        <w:t xml:space="preserve">Από την πλευρά του διακομιστή, η εφαρμογή Ιστού θα πρέπει να αναπτύσσεται ως μια συλλογή από REST </w:t>
      </w:r>
      <w:proofErr w:type="spellStart"/>
      <w:r w:rsidRPr="00702720">
        <w:rPr>
          <w:rFonts w:cs="Tahoma"/>
          <w:lang w:eastAsia="en-US" w:bidi="he-IL"/>
        </w:rPr>
        <w:t>APIs</w:t>
      </w:r>
      <w:proofErr w:type="spellEnd"/>
      <w:r w:rsidRPr="00702720">
        <w:rPr>
          <w:rFonts w:cs="Tahoma"/>
          <w:lang w:eastAsia="en-US" w:bidi="he-IL"/>
        </w:rPr>
        <w:t xml:space="preserve">. Αυτά τα </w:t>
      </w:r>
      <w:proofErr w:type="spellStart"/>
      <w:r w:rsidRPr="00702720">
        <w:rPr>
          <w:rFonts w:cs="Tahoma"/>
          <w:lang w:eastAsia="en-US" w:bidi="he-IL"/>
        </w:rPr>
        <w:t>APIs</w:t>
      </w:r>
      <w:proofErr w:type="spellEnd"/>
      <w:r w:rsidRPr="00702720">
        <w:rPr>
          <w:rFonts w:cs="Tahoma"/>
          <w:lang w:eastAsia="en-US" w:bidi="he-IL"/>
        </w:rPr>
        <w:t xml:space="preserve"> αναπτύσσονται πάνω από το </w:t>
      </w:r>
      <w:proofErr w:type="spellStart"/>
      <w:r w:rsidRPr="00702720">
        <w:rPr>
          <w:rFonts w:cs="Tahoma"/>
          <w:lang w:eastAsia="en-US" w:bidi="he-IL"/>
        </w:rPr>
        <w:t>Play</w:t>
      </w:r>
      <w:proofErr w:type="spellEnd"/>
      <w:r w:rsidRPr="00702720">
        <w:rPr>
          <w:rFonts w:cs="Tahoma"/>
          <w:lang w:eastAsia="en-US" w:bidi="he-IL"/>
        </w:rPr>
        <w:t xml:space="preserve"> </w:t>
      </w:r>
      <w:proofErr w:type="spellStart"/>
      <w:r w:rsidRPr="00702720">
        <w:rPr>
          <w:rFonts w:cs="Tahoma"/>
          <w:lang w:eastAsia="en-US" w:bidi="he-IL"/>
        </w:rPr>
        <w:t>Frameowork</w:t>
      </w:r>
      <w:proofErr w:type="spellEnd"/>
      <w:r w:rsidRPr="00702720">
        <w:rPr>
          <w:rFonts w:cs="Tahoma"/>
          <w:lang w:eastAsia="en-US" w:bidi="he-IL"/>
        </w:rPr>
        <w:t xml:space="preserve">. Το </w:t>
      </w:r>
      <w:proofErr w:type="spellStart"/>
      <w:r w:rsidRPr="00702720">
        <w:rPr>
          <w:rFonts w:cs="Tahoma"/>
          <w:lang w:eastAsia="en-US" w:bidi="he-IL"/>
        </w:rPr>
        <w:t>Play</w:t>
      </w:r>
      <w:proofErr w:type="spellEnd"/>
      <w:r w:rsidRPr="00702720">
        <w:rPr>
          <w:rFonts w:cs="Tahoma"/>
          <w:lang w:eastAsia="en-US" w:bidi="he-IL"/>
        </w:rPr>
        <w:t xml:space="preserve"> </w:t>
      </w:r>
      <w:proofErr w:type="spellStart"/>
      <w:r w:rsidRPr="00702720">
        <w:rPr>
          <w:rFonts w:cs="Tahoma"/>
          <w:lang w:eastAsia="en-US" w:bidi="he-IL"/>
        </w:rPr>
        <w:t>Frameowork</w:t>
      </w:r>
      <w:proofErr w:type="spellEnd"/>
      <w:r w:rsidRPr="00702720">
        <w:rPr>
          <w:rFonts w:cs="Tahoma"/>
          <w:lang w:eastAsia="en-US" w:bidi="he-IL"/>
        </w:rPr>
        <w:t xml:space="preserve"> είναι </w:t>
      </w:r>
      <w:r w:rsidRPr="00702720">
        <w:rPr>
          <w:rFonts w:cs="Tahoma"/>
          <w:lang w:eastAsia="en-US" w:bidi="he-IL"/>
        </w:rPr>
        <w:lastRenderedPageBreak/>
        <w:t xml:space="preserve">ένα πλαίσιο </w:t>
      </w:r>
      <w:proofErr w:type="spellStart"/>
      <w:r w:rsidRPr="00702720">
        <w:rPr>
          <w:rFonts w:cs="Tahoma"/>
          <w:lang w:eastAsia="en-US" w:bidi="he-IL"/>
        </w:rPr>
        <w:t>web</w:t>
      </w:r>
      <w:proofErr w:type="spellEnd"/>
      <w:r w:rsidRPr="00702720">
        <w:rPr>
          <w:rFonts w:cs="Tahoma"/>
          <w:lang w:eastAsia="en-US" w:bidi="he-IL"/>
        </w:rPr>
        <w:t xml:space="preserve"> που χρησιμοποιεί </w:t>
      </w:r>
      <w:proofErr w:type="spellStart"/>
      <w:r w:rsidRPr="00702720">
        <w:rPr>
          <w:rFonts w:cs="Tahoma"/>
          <w:lang w:eastAsia="en-US" w:bidi="he-IL"/>
        </w:rPr>
        <w:t>Akka</w:t>
      </w:r>
      <w:proofErr w:type="spellEnd"/>
      <w:r w:rsidRPr="00702720">
        <w:rPr>
          <w:rFonts w:cs="Tahoma"/>
          <w:lang w:eastAsia="en-US" w:bidi="he-IL"/>
        </w:rPr>
        <w:t xml:space="preserve"> και μπορεί να προγραμματιστεί σε </w:t>
      </w:r>
      <w:proofErr w:type="spellStart"/>
      <w:r w:rsidRPr="00702720">
        <w:rPr>
          <w:rFonts w:cs="Tahoma"/>
          <w:lang w:eastAsia="en-US" w:bidi="he-IL"/>
        </w:rPr>
        <w:t>Scala</w:t>
      </w:r>
      <w:proofErr w:type="spellEnd"/>
      <w:r w:rsidRPr="00702720">
        <w:rPr>
          <w:rFonts w:cs="Tahoma"/>
          <w:lang w:eastAsia="en-US" w:bidi="he-IL"/>
        </w:rPr>
        <w:t xml:space="preserve"> και </w:t>
      </w:r>
      <w:proofErr w:type="spellStart"/>
      <w:r w:rsidRPr="00702720">
        <w:rPr>
          <w:rFonts w:cs="Tahoma"/>
          <w:lang w:eastAsia="en-US" w:bidi="he-IL"/>
        </w:rPr>
        <w:t>Java</w:t>
      </w:r>
      <w:proofErr w:type="spellEnd"/>
      <w:r w:rsidRPr="00702720">
        <w:rPr>
          <w:rFonts w:cs="Tahoma"/>
          <w:lang w:eastAsia="en-US" w:bidi="he-IL"/>
        </w:rPr>
        <w:t xml:space="preserve">. Με τη χρήση του </w:t>
      </w:r>
      <w:proofErr w:type="spellStart"/>
      <w:r w:rsidRPr="00702720">
        <w:rPr>
          <w:rFonts w:cs="Tahoma"/>
          <w:lang w:eastAsia="en-US" w:bidi="he-IL"/>
        </w:rPr>
        <w:t>Akka</w:t>
      </w:r>
      <w:proofErr w:type="spellEnd"/>
      <w:r w:rsidRPr="00702720">
        <w:rPr>
          <w:rFonts w:cs="Tahoma"/>
          <w:lang w:eastAsia="en-US" w:bidi="he-IL"/>
        </w:rPr>
        <w:t xml:space="preserve">, τα API θα αποκρίνονται, γρήγορα και θα κλιμακώνονται με την υπόλοιπη εφαρμογή. </w:t>
      </w:r>
    </w:p>
    <w:p w14:paraId="4D44351C" w14:textId="77777777" w:rsidR="001D1816" w:rsidRPr="00702720" w:rsidRDefault="001D1816" w:rsidP="001D1816">
      <w:pPr>
        <w:rPr>
          <w:rFonts w:cs="Tahoma"/>
          <w:lang w:eastAsia="en-US" w:bidi="he-IL"/>
        </w:rPr>
      </w:pPr>
      <w:r w:rsidRPr="00702720">
        <w:rPr>
          <w:rFonts w:cs="Tahoma"/>
          <w:lang w:eastAsia="en-US" w:bidi="he-IL"/>
        </w:rPr>
        <w:t xml:space="preserve">Από την πλευρά του προγράμματος περιήγησης, η εφαρμογή Ιστού θα πρέπει να αναπτύσσεται με </w:t>
      </w:r>
      <w:proofErr w:type="spellStart"/>
      <w:r w:rsidRPr="00702720">
        <w:rPr>
          <w:rFonts w:cs="Tahoma"/>
          <w:lang w:eastAsia="en-US" w:bidi="he-IL"/>
        </w:rPr>
        <w:t>Angular</w:t>
      </w:r>
      <w:proofErr w:type="spellEnd"/>
      <w:r w:rsidRPr="00702720">
        <w:rPr>
          <w:rFonts w:cs="Tahoma"/>
          <w:lang w:eastAsia="en-US" w:bidi="he-IL"/>
        </w:rPr>
        <w:t xml:space="preserve"> 4. Τα δεδομένα που θα εμφανιστούν δεν θα ζητούνται από τον διακομιστή ως σελίδα, αλλά θα λαμβάνονται από τα API της υπηρεσίας με </w:t>
      </w:r>
      <w:proofErr w:type="spellStart"/>
      <w:r w:rsidRPr="00702720">
        <w:rPr>
          <w:rFonts w:cs="Tahoma"/>
          <w:lang w:eastAsia="en-US" w:bidi="he-IL"/>
        </w:rPr>
        <w:t>web</w:t>
      </w:r>
      <w:proofErr w:type="spellEnd"/>
      <w:r w:rsidRPr="00702720">
        <w:rPr>
          <w:rFonts w:cs="Tahoma"/>
          <w:lang w:eastAsia="en-US" w:bidi="he-IL"/>
        </w:rPr>
        <w:t xml:space="preserve"> REST. Η διαμόρφωση δεδομένων θα πρέπει να γίνεται σε επίπεδο προγράμματος περιήγησης, το οποίο θα βελτιώνει την απόκριση και την απόδοση και θα ελαχιστοποιεί τον όγκο των δεδομένων που θα μεταφερθούν. </w:t>
      </w:r>
    </w:p>
    <w:p w14:paraId="0C0DD73A" w14:textId="77777777" w:rsidR="001D1816" w:rsidRPr="00702720" w:rsidRDefault="001D1816" w:rsidP="001D1816">
      <w:pPr>
        <w:rPr>
          <w:rFonts w:cs="Tahoma"/>
          <w:lang w:eastAsia="en-US" w:bidi="he-IL"/>
        </w:rPr>
      </w:pPr>
      <w:r w:rsidRPr="00702720">
        <w:rPr>
          <w:rFonts w:cs="Tahoma"/>
          <w:lang w:eastAsia="en-US" w:bidi="he-IL"/>
        </w:rPr>
        <w:t xml:space="preserve">Η εφαρμογή από την πλευρά του προγράμματος περιήγησης θα πρέπει να αναπτύσσεται με χρήση </w:t>
      </w:r>
      <w:proofErr w:type="spellStart"/>
      <w:r w:rsidRPr="00702720">
        <w:rPr>
          <w:rFonts w:cs="Tahoma"/>
          <w:lang w:eastAsia="en-US" w:bidi="he-IL"/>
        </w:rPr>
        <w:t>Typescript</w:t>
      </w:r>
      <w:proofErr w:type="spellEnd"/>
      <w:r w:rsidRPr="00702720">
        <w:rPr>
          <w:rFonts w:cs="Tahoma"/>
          <w:lang w:eastAsia="en-US" w:bidi="he-IL"/>
        </w:rPr>
        <w:t xml:space="preserve">. Αυτή η δομή, μαζί με την </w:t>
      </w:r>
      <w:proofErr w:type="spellStart"/>
      <w:r w:rsidRPr="00702720">
        <w:rPr>
          <w:rFonts w:cs="Tahoma"/>
          <w:lang w:eastAsia="en-US" w:bidi="he-IL"/>
        </w:rPr>
        <w:t>Angular</w:t>
      </w:r>
      <w:proofErr w:type="spellEnd"/>
      <w:r w:rsidRPr="00702720">
        <w:rPr>
          <w:rFonts w:cs="Tahoma"/>
          <w:lang w:eastAsia="en-US" w:bidi="he-IL"/>
        </w:rPr>
        <w:t xml:space="preserve">, θα συμβάλλει στο να γίνει πιο ισχυρός ο συνήθως μη δομημένος κώδικας </w:t>
      </w:r>
      <w:proofErr w:type="spellStart"/>
      <w:r w:rsidRPr="00702720">
        <w:rPr>
          <w:rFonts w:cs="Tahoma"/>
          <w:lang w:eastAsia="en-US" w:bidi="he-IL"/>
        </w:rPr>
        <w:t>Javascript</w:t>
      </w:r>
      <w:proofErr w:type="spellEnd"/>
      <w:r w:rsidRPr="00702720">
        <w:rPr>
          <w:rFonts w:cs="Tahoma"/>
          <w:lang w:eastAsia="en-US" w:bidi="he-IL"/>
        </w:rPr>
        <w:t xml:space="preserve">. </w:t>
      </w:r>
    </w:p>
    <w:p w14:paraId="36357116" w14:textId="77777777" w:rsidR="001D1816" w:rsidRPr="00702720" w:rsidRDefault="001D1816" w:rsidP="001D1816">
      <w:pPr>
        <w:rPr>
          <w:rFonts w:cs="Tahoma"/>
          <w:lang w:eastAsia="en-US" w:bidi="he-IL"/>
        </w:rPr>
      </w:pPr>
      <w:r w:rsidRPr="00702720">
        <w:rPr>
          <w:rFonts w:cs="Tahoma"/>
          <w:lang w:eastAsia="en-US" w:bidi="he-IL"/>
        </w:rPr>
        <w:t xml:space="preserve">Για λόγους ασφαλείας θα πρέπει να υπάρχει ένα δεύτερο κανάλι επικοινωνίας μεταξύ διακομιστή και προγράμματος περιήγησης το οποίο θα </w:t>
      </w:r>
      <w:proofErr w:type="spellStart"/>
      <w:r w:rsidRPr="00702720">
        <w:rPr>
          <w:rFonts w:cs="Tahoma"/>
          <w:lang w:eastAsia="en-US" w:bidi="he-IL"/>
        </w:rPr>
        <w:t>ειναι</w:t>
      </w:r>
      <w:proofErr w:type="spellEnd"/>
      <w:r w:rsidRPr="00702720">
        <w:rPr>
          <w:rFonts w:cs="Tahoma"/>
          <w:lang w:eastAsia="en-US" w:bidi="he-IL"/>
        </w:rPr>
        <w:t xml:space="preserve"> το Socket.io. Ένα </w:t>
      </w:r>
      <w:proofErr w:type="spellStart"/>
      <w:r w:rsidRPr="00702720">
        <w:rPr>
          <w:rFonts w:cs="Tahoma"/>
          <w:lang w:eastAsia="en-US" w:bidi="he-IL"/>
        </w:rPr>
        <w:t>framework</w:t>
      </w:r>
      <w:proofErr w:type="spellEnd"/>
      <w:r w:rsidRPr="00702720">
        <w:rPr>
          <w:rFonts w:cs="Tahoma"/>
          <w:lang w:eastAsia="en-US" w:bidi="he-IL"/>
        </w:rPr>
        <w:t xml:space="preserve"> που θα χρησιμοποιεί </w:t>
      </w:r>
      <w:proofErr w:type="spellStart"/>
      <w:r w:rsidRPr="00702720">
        <w:rPr>
          <w:rFonts w:cs="Tahoma"/>
          <w:lang w:eastAsia="en-US" w:bidi="he-IL"/>
        </w:rPr>
        <w:t>web</w:t>
      </w:r>
      <w:proofErr w:type="spellEnd"/>
      <w:r w:rsidRPr="00702720">
        <w:rPr>
          <w:rFonts w:cs="Tahoma"/>
          <w:lang w:eastAsia="en-US" w:bidi="he-IL"/>
        </w:rPr>
        <w:t xml:space="preserve"> </w:t>
      </w:r>
      <w:proofErr w:type="spellStart"/>
      <w:r w:rsidRPr="00702720">
        <w:rPr>
          <w:rFonts w:cs="Tahoma"/>
          <w:lang w:eastAsia="en-US" w:bidi="he-IL"/>
        </w:rPr>
        <w:t>sockets</w:t>
      </w:r>
      <w:proofErr w:type="spellEnd"/>
      <w:r w:rsidRPr="00702720">
        <w:rPr>
          <w:rFonts w:cs="Tahoma"/>
          <w:lang w:eastAsia="en-US" w:bidi="he-IL"/>
        </w:rPr>
        <w:t xml:space="preserve">. Τα </w:t>
      </w:r>
      <w:proofErr w:type="spellStart"/>
      <w:r w:rsidRPr="00702720">
        <w:rPr>
          <w:rFonts w:cs="Tahoma"/>
          <w:lang w:eastAsia="en-US" w:bidi="he-IL"/>
        </w:rPr>
        <w:t>web</w:t>
      </w:r>
      <w:proofErr w:type="spellEnd"/>
      <w:r w:rsidRPr="00702720">
        <w:rPr>
          <w:rFonts w:cs="Tahoma"/>
          <w:lang w:eastAsia="en-US" w:bidi="he-IL"/>
        </w:rPr>
        <w:t xml:space="preserve"> </w:t>
      </w:r>
      <w:proofErr w:type="spellStart"/>
      <w:r w:rsidRPr="00702720">
        <w:rPr>
          <w:rFonts w:cs="Tahoma"/>
          <w:lang w:eastAsia="en-US" w:bidi="he-IL"/>
        </w:rPr>
        <w:t>sockets</w:t>
      </w:r>
      <w:proofErr w:type="spellEnd"/>
      <w:r w:rsidRPr="00702720">
        <w:rPr>
          <w:rFonts w:cs="Tahoma"/>
          <w:lang w:eastAsia="en-US" w:bidi="he-IL"/>
        </w:rPr>
        <w:t xml:space="preserve"> είναι αναγκαιότητα για μια σύγχρονη </w:t>
      </w:r>
      <w:proofErr w:type="spellStart"/>
      <w:r w:rsidRPr="00702720">
        <w:rPr>
          <w:rFonts w:cs="Tahoma"/>
          <w:lang w:eastAsia="en-US" w:bidi="he-IL"/>
        </w:rPr>
        <w:t>web</w:t>
      </w:r>
      <w:proofErr w:type="spellEnd"/>
      <w:r w:rsidRPr="00702720">
        <w:rPr>
          <w:rFonts w:cs="Tahoma"/>
          <w:lang w:eastAsia="en-US" w:bidi="he-IL"/>
        </w:rPr>
        <w:t xml:space="preserve"> εφαρμογή, επειδή επιτρέπουν στον διακομιστή να ειδοποιεί το πρόγραμμα περιήγησης για ένα συμβάν ή νέες πληροφορίες χωρίς το πρόγραμμα περιήγησης να χρειάζεται να συμβουλεύεται συχνά το API για να ανιχνεύει αλλαγές. Η επικοινωνία με τα </w:t>
      </w:r>
      <w:proofErr w:type="spellStart"/>
      <w:r w:rsidRPr="00702720">
        <w:rPr>
          <w:rFonts w:cs="Tahoma"/>
          <w:lang w:eastAsia="en-US" w:bidi="he-IL"/>
        </w:rPr>
        <w:t>web</w:t>
      </w:r>
      <w:proofErr w:type="spellEnd"/>
      <w:r w:rsidRPr="00702720">
        <w:rPr>
          <w:rFonts w:cs="Tahoma"/>
          <w:lang w:eastAsia="en-US" w:bidi="he-IL"/>
        </w:rPr>
        <w:t xml:space="preserve"> </w:t>
      </w:r>
      <w:proofErr w:type="spellStart"/>
      <w:r w:rsidRPr="00702720">
        <w:rPr>
          <w:rFonts w:cs="Tahoma"/>
          <w:lang w:eastAsia="en-US" w:bidi="he-IL"/>
        </w:rPr>
        <w:t>sockets</w:t>
      </w:r>
      <w:proofErr w:type="spellEnd"/>
      <w:r w:rsidRPr="00702720">
        <w:rPr>
          <w:rFonts w:cs="Tahoma"/>
          <w:lang w:eastAsia="en-US" w:bidi="he-IL"/>
        </w:rPr>
        <w:t xml:space="preserve">, θα πρέπει να είναι πλήρως αμφίδρομη. Το Socket.io θα πρέπει να χρησιμοποιεί JSON για την αποστολή και λήψη μηνυμάτων. </w:t>
      </w:r>
    </w:p>
    <w:p w14:paraId="3B40171C" w14:textId="77777777" w:rsidR="001D1816" w:rsidRPr="00702720" w:rsidRDefault="001D1816" w:rsidP="001D1816">
      <w:pPr>
        <w:rPr>
          <w:rFonts w:cs="Tahoma"/>
          <w:lang w:eastAsia="en-US" w:bidi="he-IL"/>
        </w:rPr>
      </w:pPr>
    </w:p>
    <w:p w14:paraId="24C356E7" w14:textId="77777777" w:rsidR="001D1816" w:rsidRPr="00702720" w:rsidRDefault="001D1816" w:rsidP="001D1816">
      <w:pPr>
        <w:rPr>
          <w:rFonts w:cs="Tahoma"/>
          <w:lang w:eastAsia="en-US" w:bidi="he-IL"/>
        </w:rPr>
      </w:pPr>
      <w:r w:rsidRPr="00702720">
        <w:rPr>
          <w:rFonts w:cs="Tahoma"/>
          <w:lang w:eastAsia="en-US" w:bidi="he-IL"/>
        </w:rPr>
        <w:t xml:space="preserve">Θα πρέπει να γίνει χρήση του </w:t>
      </w:r>
      <w:proofErr w:type="spellStart"/>
      <w:r w:rsidRPr="00702720">
        <w:rPr>
          <w:rFonts w:cs="Tahoma"/>
          <w:lang w:eastAsia="en-US" w:bidi="he-IL"/>
        </w:rPr>
        <w:t>Flowable</w:t>
      </w:r>
      <w:proofErr w:type="spellEnd"/>
      <w:r w:rsidRPr="00702720">
        <w:rPr>
          <w:rFonts w:cs="Tahoma"/>
          <w:lang w:eastAsia="en-US" w:bidi="he-IL"/>
        </w:rPr>
        <w:t xml:space="preserve"> που είναι μια μηχανή Διαχείρισης Επιχειρηματικών Διαδικασιών (BPM). Θα πρέπει να χρησιμοποιηθεί για να προσδιορίσει ποιες ενέργειες μπορεί να ορίσει ένας χρήστης. Με αυτό τον τρόπο θα είναι εύκολο να εκτελούνται αυτόματα ενέργειες (ειδοποίηση προγράμματος περιήγησης, εξαγωγή GVC, </w:t>
      </w:r>
      <w:proofErr w:type="spellStart"/>
      <w:r w:rsidRPr="00702720">
        <w:rPr>
          <w:rFonts w:cs="Tahoma"/>
          <w:lang w:eastAsia="en-US" w:bidi="he-IL"/>
        </w:rPr>
        <w:t>κτλ</w:t>
      </w:r>
      <w:proofErr w:type="spellEnd"/>
      <w:r w:rsidRPr="00702720">
        <w:rPr>
          <w:rFonts w:cs="Tahoma"/>
          <w:lang w:eastAsia="en-US" w:bidi="he-IL"/>
        </w:rPr>
        <w:t xml:space="preserve">) σε ορισμένες συνθήκες ή ενέργειες χρήστη. Ο υποψήφιος Οικονομικός Φορέας θα πρέπει να περιγράψει ποιες λειτουργίες θα μπορούν να εκτελεστούν από το προσφερόμενο λογισμικό καθώς και ποια δεδομένα θα συλλέγονται από τις διαφορετικές κάμερες σε ένα ενιαίο </w:t>
      </w:r>
      <w:proofErr w:type="spellStart"/>
      <w:r w:rsidRPr="00702720">
        <w:rPr>
          <w:rFonts w:cs="Tahoma"/>
          <w:lang w:eastAsia="en-US" w:bidi="he-IL"/>
        </w:rPr>
        <w:t>format</w:t>
      </w:r>
      <w:proofErr w:type="spellEnd"/>
      <w:r w:rsidRPr="00702720">
        <w:rPr>
          <w:rFonts w:cs="Tahoma"/>
          <w:lang w:eastAsia="en-US" w:bidi="he-IL"/>
        </w:rPr>
        <w:t xml:space="preserve"> (</w:t>
      </w:r>
      <w:proofErr w:type="spellStart"/>
      <w:r w:rsidRPr="00702720">
        <w:rPr>
          <w:rFonts w:cs="Tahoma"/>
          <w:lang w:eastAsia="en-US" w:bidi="he-IL"/>
        </w:rPr>
        <w:t>ομογενοποιημένο</w:t>
      </w:r>
      <w:proofErr w:type="spellEnd"/>
      <w:r w:rsidRPr="00702720">
        <w:rPr>
          <w:rFonts w:cs="Tahoma"/>
          <w:lang w:eastAsia="en-US" w:bidi="he-IL"/>
        </w:rPr>
        <w:t xml:space="preserve"> </w:t>
      </w:r>
      <w:proofErr w:type="spellStart"/>
      <w:r w:rsidRPr="00702720">
        <w:rPr>
          <w:rFonts w:cs="Tahoma"/>
          <w:lang w:eastAsia="en-US" w:bidi="he-IL"/>
        </w:rPr>
        <w:t>data</w:t>
      </w:r>
      <w:proofErr w:type="spellEnd"/>
      <w:r w:rsidRPr="00702720">
        <w:rPr>
          <w:rFonts w:cs="Tahoma"/>
          <w:lang w:eastAsia="en-US" w:bidi="he-IL"/>
        </w:rPr>
        <w:t xml:space="preserve"> </w:t>
      </w:r>
      <w:proofErr w:type="spellStart"/>
      <w:r w:rsidRPr="00702720">
        <w:rPr>
          <w:rFonts w:cs="Tahoma"/>
          <w:lang w:eastAsia="en-US" w:bidi="he-IL"/>
        </w:rPr>
        <w:t>format</w:t>
      </w:r>
      <w:proofErr w:type="spellEnd"/>
      <w:r w:rsidRPr="00702720">
        <w:rPr>
          <w:rFonts w:cs="Tahoma"/>
          <w:lang w:eastAsia="en-US" w:bidi="he-IL"/>
        </w:rPr>
        <w:t xml:space="preserve">). </w:t>
      </w:r>
    </w:p>
    <w:p w14:paraId="4367B6BD" w14:textId="77777777" w:rsidR="001D1816" w:rsidRPr="00702720" w:rsidRDefault="001D1816" w:rsidP="001D1816">
      <w:pPr>
        <w:rPr>
          <w:rFonts w:cs="Tahoma"/>
          <w:lang w:eastAsia="en-US" w:bidi="he-IL"/>
        </w:rPr>
      </w:pPr>
      <w:r w:rsidRPr="00702720">
        <w:rPr>
          <w:rFonts w:cs="Tahoma"/>
          <w:lang w:eastAsia="en-US" w:bidi="he-IL"/>
        </w:rPr>
        <w:t xml:space="preserve">Θα πρέπει επίσης το προσφερόμενο λογισμικό να κάνει χρήση της τεχνολογίας </w:t>
      </w:r>
      <w:proofErr w:type="spellStart"/>
      <w:r w:rsidRPr="00702720">
        <w:rPr>
          <w:rFonts w:cs="Tahoma"/>
          <w:lang w:eastAsia="en-US" w:bidi="he-IL"/>
        </w:rPr>
        <w:t>Elastic</w:t>
      </w:r>
      <w:proofErr w:type="spellEnd"/>
      <w:r w:rsidRPr="00702720">
        <w:rPr>
          <w:rFonts w:cs="Tahoma"/>
          <w:lang w:eastAsia="en-US" w:bidi="he-IL"/>
        </w:rPr>
        <w:t xml:space="preserve"> </w:t>
      </w:r>
      <w:proofErr w:type="spellStart"/>
      <w:r w:rsidRPr="00702720">
        <w:rPr>
          <w:rFonts w:cs="Tahoma"/>
          <w:lang w:eastAsia="en-US" w:bidi="he-IL"/>
        </w:rPr>
        <w:t>Search</w:t>
      </w:r>
      <w:proofErr w:type="spellEnd"/>
      <w:r w:rsidRPr="00702720">
        <w:rPr>
          <w:rFonts w:cs="Tahoma"/>
          <w:lang w:eastAsia="en-US" w:bidi="he-IL"/>
        </w:rPr>
        <w:t xml:space="preserve"> που αποτελεί το πλέον ευρέως χρησιμοποιούμενο μηχανισμός ευρετηρίασης που μπορεί να αναζητήσει δισεκατομμύρια εγγραφές σε μια στιγμή.   </w:t>
      </w:r>
    </w:p>
    <w:p w14:paraId="3B9ABE97" w14:textId="5B1E7C8E" w:rsidR="00970FDE" w:rsidRPr="00702720" w:rsidRDefault="001D1816" w:rsidP="001D1816">
      <w:pPr>
        <w:rPr>
          <w:rFonts w:cs="Tahoma"/>
          <w:lang w:eastAsia="en-US" w:bidi="he-IL"/>
        </w:rPr>
      </w:pPr>
      <w:r w:rsidRPr="00702720">
        <w:rPr>
          <w:rFonts w:cs="Tahoma"/>
          <w:lang w:eastAsia="en-US" w:bidi="he-IL"/>
        </w:rPr>
        <w:t>Ο υποψήφιος Οικονομικός φορέας θα πρέπει να περιγράψει στην Τεχνική του προσφορά το προτεινόμενο λογικό διάγραμμα χρήσης των παραπάνω τεχνολογιών από την κάμερα έως την Web εφαρμογή αλλά και αναλυτικά τις εκδόσεις των προσφερόμενων λογισμικών ανάπτυξης της εφαρμογής.</w:t>
      </w:r>
    </w:p>
    <w:p w14:paraId="3A8E8198" w14:textId="77777777" w:rsidR="00970FDE" w:rsidRPr="00702720" w:rsidRDefault="00970FDE" w:rsidP="00BF6B20">
      <w:pPr>
        <w:pStyle w:val="Appendix-Heading4"/>
      </w:pPr>
      <w:bookmarkStart w:id="564" w:name="_Toc480458757"/>
      <w:bookmarkStart w:id="565" w:name="_Ref190729107"/>
      <w:bookmarkStart w:id="566" w:name="_Ref190729250"/>
      <w:r w:rsidRPr="00702720">
        <w:t>Ασφάλεια</w:t>
      </w:r>
      <w:bookmarkEnd w:id="564"/>
      <w:bookmarkEnd w:id="565"/>
      <w:bookmarkEnd w:id="566"/>
    </w:p>
    <w:p w14:paraId="5038851C" w14:textId="77777777" w:rsidR="002644DA" w:rsidRPr="00702720" w:rsidRDefault="002644DA" w:rsidP="002644DA">
      <w:pPr>
        <w:rPr>
          <w:rFonts w:cs="Tahoma"/>
          <w:lang w:eastAsia="en-US" w:bidi="he-IL"/>
        </w:rPr>
      </w:pPr>
      <w:r w:rsidRPr="00702720">
        <w:rPr>
          <w:rFonts w:cs="Tahoma"/>
          <w:lang w:eastAsia="en-US" w:bidi="he-IL"/>
        </w:rPr>
        <w:t xml:space="preserve">Για να διασφαλιστούν τα δεδομένα καθ' όλη τη διάρκεια του κύκλου ζωής τους, θα πρέπει να λαμβάνονται μέτρα για την ασφάλεια των δεδομένων σε κάθε στάδιο. Ο υποψήφιος Οικονομικός φορέας θα πρέπει να περιγράψει την κρυπτογράφηση που θα χρησιμοποιήσει η προσφερόμενη λύση  </w:t>
      </w:r>
    </w:p>
    <w:p w14:paraId="69E2CA66" w14:textId="77777777" w:rsidR="002644DA" w:rsidRPr="00702720" w:rsidRDefault="002644DA" w:rsidP="002644DA">
      <w:pPr>
        <w:rPr>
          <w:rFonts w:cs="Tahoma"/>
          <w:lang w:eastAsia="en-US" w:bidi="he-IL"/>
        </w:rPr>
      </w:pPr>
      <w:r w:rsidRPr="00702720">
        <w:rPr>
          <w:rFonts w:cs="Tahoma"/>
          <w:lang w:eastAsia="en-US" w:bidi="he-IL"/>
        </w:rPr>
        <w:t xml:space="preserve">Η μετάδοση μεταξύ κάμερας και διακομιστή πρέπει να πραγματοποιείται μέσω κρυπτογραφημένης σύνδεσης μέσω HTTPS. Η εικονική αποθήκευση των διακομιστών θα πρέπει επίσης να είναι πλήρως κρυπτογραφημένη. Ο υποψήφιος Οικονομικός φορέας θα πρέπει να περιγράψει την κρυπτογράφηση που θα χρησιμοποιήσει η προσφερόμενη λύση  και για την εικονική αποθήκευση των διακομιστών. </w:t>
      </w:r>
    </w:p>
    <w:p w14:paraId="6AC589EE" w14:textId="77777777" w:rsidR="002644DA" w:rsidRPr="00702720" w:rsidRDefault="002644DA" w:rsidP="002644DA">
      <w:pPr>
        <w:rPr>
          <w:rFonts w:cs="Tahoma"/>
          <w:lang w:eastAsia="en-US" w:bidi="he-IL"/>
        </w:rPr>
      </w:pPr>
      <w:r w:rsidRPr="00702720">
        <w:rPr>
          <w:rFonts w:cs="Tahoma"/>
          <w:lang w:eastAsia="en-US" w:bidi="he-IL"/>
        </w:rPr>
        <w:t xml:space="preserve">Για αναπαραγωγή και δημιουργία αντιγράφων ασφαλείας θα πρέπει επίσης να χρησιμοποιείται πάντα μια κρυπτογραφημένη σύνδεση. Η επικοινωνία μεταξύ της εφαρμογής και των εξωτερικών συστημάτων (κάμερες τρίτων ή </w:t>
      </w:r>
      <w:proofErr w:type="spellStart"/>
      <w:r w:rsidRPr="00702720">
        <w:rPr>
          <w:rFonts w:cs="Tahoma"/>
          <w:lang w:eastAsia="en-US" w:bidi="he-IL"/>
        </w:rPr>
        <w:t>back</w:t>
      </w:r>
      <w:proofErr w:type="spellEnd"/>
      <w:r w:rsidRPr="00702720">
        <w:rPr>
          <w:rFonts w:cs="Tahoma"/>
          <w:lang w:eastAsia="en-US" w:bidi="he-IL"/>
        </w:rPr>
        <w:t xml:space="preserve"> </w:t>
      </w:r>
      <w:proofErr w:type="spellStart"/>
      <w:r w:rsidRPr="00702720">
        <w:rPr>
          <w:rFonts w:cs="Tahoma"/>
          <w:lang w:eastAsia="en-US" w:bidi="he-IL"/>
        </w:rPr>
        <w:t>office</w:t>
      </w:r>
      <w:proofErr w:type="spellEnd"/>
      <w:r w:rsidRPr="00702720">
        <w:rPr>
          <w:rFonts w:cs="Tahoma"/>
          <w:lang w:eastAsia="en-US" w:bidi="he-IL"/>
        </w:rPr>
        <w:t xml:space="preserve">, κ.λπ.) θα πρέπει να γίνεται πάντα με κρυπτογραφημένο τρόπο. Προτείνεται η χρήση HTTPS με αμοιβαία πιστοποιητικά SSL, αλλά μπορεί επίσης να γίνεται και με σύνδεση VPN. </w:t>
      </w:r>
    </w:p>
    <w:p w14:paraId="12F8106D" w14:textId="77777777" w:rsidR="002644DA" w:rsidRPr="00702720" w:rsidRDefault="002644DA" w:rsidP="002644DA">
      <w:pPr>
        <w:rPr>
          <w:rFonts w:cs="Tahoma"/>
          <w:lang w:eastAsia="en-US" w:bidi="he-IL"/>
        </w:rPr>
      </w:pPr>
      <w:r w:rsidRPr="00702720">
        <w:rPr>
          <w:rFonts w:cs="Tahoma"/>
          <w:lang w:eastAsia="en-US" w:bidi="he-IL"/>
        </w:rPr>
        <w:t xml:space="preserve">Η σύνδεση ενός χρήστη θα πρέπει να γίνεται μέσω του </w:t>
      </w:r>
      <w:proofErr w:type="spellStart"/>
      <w:r w:rsidRPr="00702720">
        <w:rPr>
          <w:rFonts w:cs="Tahoma"/>
          <w:lang w:eastAsia="en-US" w:bidi="he-IL"/>
        </w:rPr>
        <w:t>OAuth</w:t>
      </w:r>
      <w:proofErr w:type="spellEnd"/>
      <w:r w:rsidRPr="00702720">
        <w:rPr>
          <w:rFonts w:cs="Tahoma"/>
          <w:lang w:eastAsia="en-US" w:bidi="he-IL"/>
        </w:rPr>
        <w:t xml:space="preserve"> για να αποφευχθούν ζητήματα ασφαλείας του προγράμματος περιήγησης. Θα πρέπει να εγκατασταθεί ένα τείχος προστασίας σε </w:t>
      </w:r>
      <w:r w:rsidRPr="00702720">
        <w:rPr>
          <w:rFonts w:cs="Tahoma"/>
          <w:lang w:eastAsia="en-US" w:bidi="he-IL"/>
        </w:rPr>
        <w:lastRenderedPageBreak/>
        <w:t xml:space="preserve">κάθε διακομιστή και </w:t>
      </w:r>
      <w:proofErr w:type="spellStart"/>
      <w:r w:rsidRPr="00702720">
        <w:rPr>
          <w:rFonts w:cs="Tahoma"/>
          <w:lang w:eastAsia="en-US" w:bidi="he-IL"/>
        </w:rPr>
        <w:t>cluster</w:t>
      </w:r>
      <w:proofErr w:type="spellEnd"/>
      <w:r w:rsidRPr="00702720">
        <w:rPr>
          <w:rFonts w:cs="Tahoma"/>
          <w:lang w:eastAsia="en-US" w:bidi="he-IL"/>
        </w:rPr>
        <w:t xml:space="preserve"> </w:t>
      </w:r>
      <w:proofErr w:type="spellStart"/>
      <w:r w:rsidRPr="00702720">
        <w:rPr>
          <w:rFonts w:cs="Tahoma"/>
          <w:lang w:eastAsia="en-US" w:bidi="he-IL"/>
        </w:rPr>
        <w:t>node</w:t>
      </w:r>
      <w:proofErr w:type="spellEnd"/>
      <w:r w:rsidRPr="00702720">
        <w:rPr>
          <w:rFonts w:cs="Tahoma"/>
          <w:lang w:eastAsia="en-US" w:bidi="he-IL"/>
        </w:rPr>
        <w:t xml:space="preserve"> και να ρυθμιστεί ώστε να επιτρέπει μόνο τις παραπάνω ασφαλείς μορφές επικοινωνίας. </w:t>
      </w:r>
    </w:p>
    <w:p w14:paraId="402CB58B" w14:textId="77777777" w:rsidR="002644DA" w:rsidRPr="00702720" w:rsidRDefault="002644DA" w:rsidP="002644DA">
      <w:pPr>
        <w:rPr>
          <w:rFonts w:cs="Tahoma"/>
          <w:lang w:eastAsia="en-US" w:bidi="he-IL"/>
        </w:rPr>
      </w:pPr>
      <w:r w:rsidRPr="00702720">
        <w:rPr>
          <w:rFonts w:cs="Tahoma"/>
          <w:lang w:eastAsia="en-US" w:bidi="he-IL"/>
        </w:rPr>
        <w:t xml:space="preserve">Οι κάμερες ANPR από τις οποίες θα συλλέγονται τα δεδομένα θα πρέπει να προσθέτουν μια ψηφιακή υπογραφή σε κάθε αναγνώριση και σε κάθε εικόνα. Η επικύρωση αυτής της υπογραφής, εγγυάται ότι έχει παραμείνει αμετάβλητη από τότε που υπογράφηκε από το λογισμικό της κάμερας. Οποιαδήποτε αλλαγή (π.χ. διόρθωση κωδικού χώρας) καταγράφεται και διατηρείται πάντα η αρχική αναγνώριση. </w:t>
      </w:r>
    </w:p>
    <w:p w14:paraId="665522DE" w14:textId="77777777" w:rsidR="002644DA" w:rsidRPr="00702720" w:rsidRDefault="002644DA" w:rsidP="002644DA">
      <w:pPr>
        <w:rPr>
          <w:rFonts w:cs="Tahoma"/>
          <w:lang w:eastAsia="en-US" w:bidi="he-IL"/>
        </w:rPr>
      </w:pPr>
      <w:r w:rsidRPr="00702720">
        <w:rPr>
          <w:rFonts w:cs="Tahoma"/>
          <w:lang w:eastAsia="en-US" w:bidi="he-IL"/>
        </w:rPr>
        <w:t>Το προσφερόμενο λογισμικό θα πρέπει να είναι ανεξάρτητο από την πλατφόρμα  (</w:t>
      </w:r>
      <w:proofErr w:type="spellStart"/>
      <w:r w:rsidRPr="00702720">
        <w:rPr>
          <w:rFonts w:cs="Tahoma"/>
          <w:lang w:eastAsia="en-US" w:bidi="he-IL"/>
        </w:rPr>
        <w:t>Platform</w:t>
      </w:r>
      <w:proofErr w:type="spellEnd"/>
      <w:r w:rsidRPr="00702720">
        <w:rPr>
          <w:rFonts w:cs="Tahoma"/>
          <w:lang w:eastAsia="en-US" w:bidi="he-IL"/>
        </w:rPr>
        <w:t xml:space="preserve"> </w:t>
      </w:r>
      <w:proofErr w:type="spellStart"/>
      <w:r w:rsidRPr="00702720">
        <w:rPr>
          <w:rFonts w:cs="Tahoma"/>
          <w:lang w:eastAsia="en-US" w:bidi="he-IL"/>
        </w:rPr>
        <w:t>Independent</w:t>
      </w:r>
      <w:proofErr w:type="spellEnd"/>
      <w:r w:rsidRPr="00702720">
        <w:rPr>
          <w:rFonts w:cs="Tahoma"/>
          <w:lang w:eastAsia="en-US" w:bidi="he-IL"/>
        </w:rPr>
        <w:t>) και να αναπτυχθεί με "</w:t>
      </w:r>
      <w:proofErr w:type="spellStart"/>
      <w:r w:rsidRPr="00702720">
        <w:rPr>
          <w:rFonts w:cs="Tahoma"/>
          <w:lang w:eastAsia="en-US" w:bidi="he-IL"/>
        </w:rPr>
        <w:t>responsive</w:t>
      </w:r>
      <w:proofErr w:type="spellEnd"/>
      <w:r w:rsidRPr="00702720">
        <w:rPr>
          <w:rFonts w:cs="Tahoma"/>
          <w:lang w:eastAsia="en-US" w:bidi="he-IL"/>
        </w:rPr>
        <w:t xml:space="preserve"> </w:t>
      </w:r>
      <w:proofErr w:type="spellStart"/>
      <w:r w:rsidRPr="00702720">
        <w:rPr>
          <w:rFonts w:cs="Tahoma"/>
          <w:lang w:eastAsia="en-US" w:bidi="he-IL"/>
        </w:rPr>
        <w:t>design</w:t>
      </w:r>
      <w:proofErr w:type="spellEnd"/>
      <w:r w:rsidRPr="00702720">
        <w:rPr>
          <w:rFonts w:cs="Tahoma"/>
          <w:lang w:eastAsia="en-US" w:bidi="he-IL"/>
        </w:rPr>
        <w:t xml:space="preserve">" με υψηλή απόδοση και φιλικό προς τον χρήστη. Το λογισμικό θα πρέπει να υλοποιηθεί ως Web </w:t>
      </w:r>
      <w:proofErr w:type="spellStart"/>
      <w:r w:rsidRPr="00702720">
        <w:rPr>
          <w:rFonts w:cs="Tahoma"/>
          <w:lang w:eastAsia="en-US" w:bidi="he-IL"/>
        </w:rPr>
        <w:t>application</w:t>
      </w:r>
      <w:proofErr w:type="spellEnd"/>
      <w:r w:rsidRPr="00702720">
        <w:rPr>
          <w:rFonts w:cs="Tahoma"/>
          <w:lang w:eastAsia="en-US" w:bidi="he-IL"/>
        </w:rPr>
        <w:t xml:space="preserve"> και θα πρέπει να λειτουργεί με τρόπο ανεξάρτητο από την πλατφόρμα (</w:t>
      </w:r>
      <w:proofErr w:type="spellStart"/>
      <w:r w:rsidRPr="00702720">
        <w:rPr>
          <w:rFonts w:cs="Tahoma"/>
          <w:lang w:eastAsia="en-US" w:bidi="he-IL"/>
        </w:rPr>
        <w:t>platform</w:t>
      </w:r>
      <w:proofErr w:type="spellEnd"/>
      <w:r w:rsidRPr="00702720">
        <w:rPr>
          <w:rFonts w:cs="Tahoma"/>
          <w:lang w:eastAsia="en-US" w:bidi="he-IL"/>
        </w:rPr>
        <w:t xml:space="preserve"> </w:t>
      </w:r>
      <w:proofErr w:type="spellStart"/>
      <w:r w:rsidRPr="00702720">
        <w:rPr>
          <w:rFonts w:cs="Tahoma"/>
          <w:lang w:eastAsia="en-US" w:bidi="he-IL"/>
        </w:rPr>
        <w:t>independent</w:t>
      </w:r>
      <w:proofErr w:type="spellEnd"/>
      <w:r w:rsidRPr="00702720">
        <w:rPr>
          <w:rFonts w:cs="Tahoma"/>
          <w:lang w:eastAsia="en-US" w:bidi="he-IL"/>
        </w:rPr>
        <w:t xml:space="preserve">) χρησιμοποιώντας τυποποιημένες τεχνολογίες. Σε επίπεδο </w:t>
      </w:r>
      <w:proofErr w:type="spellStart"/>
      <w:r w:rsidRPr="00702720">
        <w:rPr>
          <w:rFonts w:cs="Tahoma"/>
          <w:lang w:eastAsia="en-US" w:bidi="he-IL"/>
        </w:rPr>
        <w:t>διεπαφής</w:t>
      </w:r>
      <w:proofErr w:type="spellEnd"/>
      <w:r w:rsidRPr="00702720">
        <w:rPr>
          <w:rFonts w:cs="Tahoma"/>
          <w:lang w:eastAsia="en-US" w:bidi="he-IL"/>
        </w:rPr>
        <w:t xml:space="preserve">, αυτά θα πρέπει να γίνει χρήση HTML5, </w:t>
      </w:r>
      <w:proofErr w:type="spellStart"/>
      <w:r w:rsidRPr="00702720">
        <w:rPr>
          <w:rFonts w:cs="Tahoma"/>
          <w:lang w:eastAsia="en-US" w:bidi="he-IL"/>
        </w:rPr>
        <w:t>Javascript</w:t>
      </w:r>
      <w:proofErr w:type="spellEnd"/>
      <w:r w:rsidRPr="00702720">
        <w:rPr>
          <w:rFonts w:cs="Tahoma"/>
          <w:lang w:eastAsia="en-US" w:bidi="he-IL"/>
        </w:rPr>
        <w:t xml:space="preserve">, Web </w:t>
      </w:r>
      <w:proofErr w:type="spellStart"/>
      <w:r w:rsidRPr="00702720">
        <w:rPr>
          <w:rFonts w:cs="Tahoma"/>
          <w:lang w:eastAsia="en-US" w:bidi="he-IL"/>
        </w:rPr>
        <w:t>Sockets</w:t>
      </w:r>
      <w:proofErr w:type="spellEnd"/>
      <w:r w:rsidRPr="00702720">
        <w:rPr>
          <w:rFonts w:cs="Tahoma"/>
          <w:lang w:eastAsia="en-US" w:bidi="he-IL"/>
        </w:rPr>
        <w:t xml:space="preserve">, </w:t>
      </w:r>
      <w:proofErr w:type="spellStart"/>
      <w:r w:rsidRPr="00702720">
        <w:rPr>
          <w:rFonts w:cs="Tahoma"/>
          <w:lang w:eastAsia="en-US" w:bidi="he-IL"/>
        </w:rPr>
        <w:t>XMLHTTPRequest</w:t>
      </w:r>
      <w:proofErr w:type="spellEnd"/>
      <w:r w:rsidRPr="00702720">
        <w:rPr>
          <w:rFonts w:cs="Tahoma"/>
          <w:lang w:eastAsia="en-US" w:bidi="he-IL"/>
        </w:rPr>
        <w:t xml:space="preserve">, </w:t>
      </w:r>
      <w:proofErr w:type="spellStart"/>
      <w:r w:rsidRPr="00702720">
        <w:rPr>
          <w:rFonts w:cs="Tahoma"/>
          <w:lang w:eastAsia="en-US" w:bidi="he-IL"/>
        </w:rPr>
        <w:t>Cascading</w:t>
      </w:r>
      <w:proofErr w:type="spellEnd"/>
      <w:r w:rsidRPr="00702720">
        <w:rPr>
          <w:rFonts w:cs="Tahoma"/>
          <w:lang w:eastAsia="en-US" w:bidi="he-IL"/>
        </w:rPr>
        <w:t xml:space="preserve"> </w:t>
      </w:r>
      <w:proofErr w:type="spellStart"/>
      <w:r w:rsidRPr="00702720">
        <w:rPr>
          <w:rFonts w:cs="Tahoma"/>
          <w:lang w:eastAsia="en-US" w:bidi="he-IL"/>
        </w:rPr>
        <w:t>Style</w:t>
      </w:r>
      <w:proofErr w:type="spellEnd"/>
      <w:r w:rsidRPr="00702720">
        <w:rPr>
          <w:rFonts w:cs="Tahoma"/>
          <w:lang w:eastAsia="en-US" w:bidi="he-IL"/>
        </w:rPr>
        <w:t xml:space="preserve"> </w:t>
      </w:r>
      <w:proofErr w:type="spellStart"/>
      <w:r w:rsidRPr="00702720">
        <w:rPr>
          <w:rFonts w:cs="Tahoma"/>
          <w:lang w:eastAsia="en-US" w:bidi="he-IL"/>
        </w:rPr>
        <w:t>Sheets</w:t>
      </w:r>
      <w:proofErr w:type="spellEnd"/>
      <w:r w:rsidRPr="00702720">
        <w:rPr>
          <w:rFonts w:cs="Tahoma"/>
          <w:lang w:eastAsia="en-US" w:bidi="he-IL"/>
        </w:rPr>
        <w:t xml:space="preserve"> (CSS) ή παρόμοια </w:t>
      </w:r>
    </w:p>
    <w:p w14:paraId="6B279721" w14:textId="77777777" w:rsidR="002644DA" w:rsidRPr="00702720" w:rsidRDefault="002644DA" w:rsidP="002644DA">
      <w:pPr>
        <w:rPr>
          <w:rFonts w:cs="Tahoma"/>
          <w:lang w:eastAsia="en-US" w:bidi="he-IL"/>
        </w:rPr>
      </w:pPr>
    </w:p>
    <w:p w14:paraId="68DDD030" w14:textId="77777777" w:rsidR="002644DA" w:rsidRPr="00702720" w:rsidRDefault="002644DA" w:rsidP="002644DA">
      <w:pPr>
        <w:rPr>
          <w:rFonts w:cs="Tahoma"/>
          <w:lang w:eastAsia="en-US" w:bidi="he-IL"/>
        </w:rPr>
      </w:pPr>
      <w:r w:rsidRPr="00702720">
        <w:rPr>
          <w:rFonts w:cs="Tahoma"/>
          <w:lang w:eastAsia="en-US" w:bidi="he-IL"/>
        </w:rPr>
        <w:t>Το προσφερόμενο λογισμικό πρέπει να χρησιμοποιείται μέσω προγράμματος περιήγησης Ιστού (</w:t>
      </w:r>
      <w:proofErr w:type="spellStart"/>
      <w:r w:rsidRPr="00702720">
        <w:rPr>
          <w:rFonts w:cs="Tahoma"/>
          <w:lang w:eastAsia="en-US" w:bidi="he-IL"/>
        </w:rPr>
        <w:t>web</w:t>
      </w:r>
      <w:proofErr w:type="spellEnd"/>
      <w:r w:rsidRPr="00702720">
        <w:rPr>
          <w:rFonts w:cs="Tahoma"/>
          <w:lang w:eastAsia="en-US" w:bidi="he-IL"/>
        </w:rPr>
        <w:t xml:space="preserve"> </w:t>
      </w:r>
      <w:proofErr w:type="spellStart"/>
      <w:r w:rsidRPr="00702720">
        <w:rPr>
          <w:rFonts w:cs="Tahoma"/>
          <w:lang w:eastAsia="en-US" w:bidi="he-IL"/>
        </w:rPr>
        <w:t>browser</w:t>
      </w:r>
      <w:proofErr w:type="spellEnd"/>
      <w:r w:rsidRPr="00702720">
        <w:rPr>
          <w:rFonts w:cs="Tahoma"/>
          <w:lang w:eastAsia="en-US" w:bidi="he-IL"/>
        </w:rPr>
        <w:t xml:space="preserve">). Το πρόγραμμα περιήγησης ιστού θα πρέπει επίσης να είναι ανεξάρτητο από την πλατφόρμα. Τα προγράμματα περιήγησης που πρέπει να υποστηρίζουν την προσφερόμενη λύση είναι </w:t>
      </w:r>
      <w:proofErr w:type="spellStart"/>
      <w:r w:rsidRPr="00702720">
        <w:rPr>
          <w:rFonts w:cs="Tahoma"/>
          <w:lang w:eastAsia="en-US" w:bidi="he-IL"/>
        </w:rPr>
        <w:t>Mozilla</w:t>
      </w:r>
      <w:proofErr w:type="spellEnd"/>
      <w:r w:rsidRPr="00702720">
        <w:rPr>
          <w:rFonts w:cs="Tahoma"/>
          <w:lang w:eastAsia="en-US" w:bidi="he-IL"/>
        </w:rPr>
        <w:t xml:space="preserve"> </w:t>
      </w:r>
      <w:proofErr w:type="spellStart"/>
      <w:r w:rsidRPr="00702720">
        <w:rPr>
          <w:rFonts w:cs="Tahoma"/>
          <w:lang w:eastAsia="en-US" w:bidi="he-IL"/>
        </w:rPr>
        <w:t>Firefox</w:t>
      </w:r>
      <w:proofErr w:type="spellEnd"/>
      <w:r w:rsidRPr="00702720">
        <w:rPr>
          <w:rFonts w:cs="Tahoma"/>
          <w:lang w:eastAsia="en-US" w:bidi="he-IL"/>
        </w:rPr>
        <w:t xml:space="preserve"> (</w:t>
      </w:r>
      <w:proofErr w:type="spellStart"/>
      <w:r w:rsidRPr="00702720">
        <w:rPr>
          <w:rFonts w:cs="Tahoma"/>
          <w:lang w:eastAsia="en-US" w:bidi="he-IL"/>
        </w:rPr>
        <w:t>Linux</w:t>
      </w:r>
      <w:proofErr w:type="spellEnd"/>
      <w:r w:rsidRPr="00702720">
        <w:rPr>
          <w:rFonts w:cs="Tahoma"/>
          <w:lang w:eastAsia="en-US" w:bidi="he-IL"/>
        </w:rPr>
        <w:t xml:space="preserve">, </w:t>
      </w:r>
      <w:proofErr w:type="spellStart"/>
      <w:r w:rsidRPr="00702720">
        <w:rPr>
          <w:rFonts w:cs="Tahoma"/>
          <w:lang w:eastAsia="en-US" w:bidi="he-IL"/>
        </w:rPr>
        <w:t>Mac</w:t>
      </w:r>
      <w:proofErr w:type="spellEnd"/>
      <w:r w:rsidRPr="00702720">
        <w:rPr>
          <w:rFonts w:cs="Tahoma"/>
          <w:lang w:eastAsia="en-US" w:bidi="he-IL"/>
        </w:rPr>
        <w:t xml:space="preserve"> OS, Windows, </w:t>
      </w:r>
      <w:proofErr w:type="spellStart"/>
      <w:r w:rsidRPr="00702720">
        <w:rPr>
          <w:rFonts w:cs="Tahoma"/>
          <w:lang w:eastAsia="en-US" w:bidi="he-IL"/>
        </w:rPr>
        <w:t>Android</w:t>
      </w:r>
      <w:proofErr w:type="spellEnd"/>
      <w:r w:rsidRPr="00702720">
        <w:rPr>
          <w:rFonts w:cs="Tahoma"/>
          <w:lang w:eastAsia="en-US" w:bidi="he-IL"/>
        </w:rPr>
        <w:t xml:space="preserve">, </w:t>
      </w:r>
      <w:proofErr w:type="spellStart"/>
      <w:r w:rsidRPr="00702720">
        <w:rPr>
          <w:rFonts w:cs="Tahoma"/>
          <w:lang w:eastAsia="en-US" w:bidi="he-IL"/>
        </w:rPr>
        <w:t>iOS</w:t>
      </w:r>
      <w:proofErr w:type="spellEnd"/>
      <w:r w:rsidRPr="00702720">
        <w:rPr>
          <w:rFonts w:cs="Tahoma"/>
          <w:lang w:eastAsia="en-US" w:bidi="he-IL"/>
        </w:rPr>
        <w:t xml:space="preserve">), </w:t>
      </w:r>
      <w:proofErr w:type="spellStart"/>
      <w:r w:rsidRPr="00702720">
        <w:rPr>
          <w:rFonts w:cs="Tahoma"/>
          <w:lang w:eastAsia="en-US" w:bidi="he-IL"/>
        </w:rPr>
        <w:t>Google</w:t>
      </w:r>
      <w:proofErr w:type="spellEnd"/>
      <w:r w:rsidRPr="00702720">
        <w:rPr>
          <w:rFonts w:cs="Tahoma"/>
          <w:lang w:eastAsia="en-US" w:bidi="he-IL"/>
        </w:rPr>
        <w:t xml:space="preserve"> </w:t>
      </w:r>
      <w:proofErr w:type="spellStart"/>
      <w:r w:rsidRPr="00702720">
        <w:rPr>
          <w:rFonts w:cs="Tahoma"/>
          <w:lang w:eastAsia="en-US" w:bidi="he-IL"/>
        </w:rPr>
        <w:t>Chrome</w:t>
      </w:r>
      <w:proofErr w:type="spellEnd"/>
      <w:r w:rsidRPr="00702720">
        <w:rPr>
          <w:rFonts w:cs="Tahoma"/>
          <w:lang w:eastAsia="en-US" w:bidi="he-IL"/>
        </w:rPr>
        <w:t xml:space="preserve"> (</w:t>
      </w:r>
      <w:proofErr w:type="spellStart"/>
      <w:r w:rsidRPr="00702720">
        <w:rPr>
          <w:rFonts w:cs="Tahoma"/>
          <w:lang w:eastAsia="en-US" w:bidi="he-IL"/>
        </w:rPr>
        <w:t>Linux</w:t>
      </w:r>
      <w:proofErr w:type="spellEnd"/>
      <w:r w:rsidRPr="00702720">
        <w:rPr>
          <w:rFonts w:cs="Tahoma"/>
          <w:lang w:eastAsia="en-US" w:bidi="he-IL"/>
        </w:rPr>
        <w:t xml:space="preserve">, </w:t>
      </w:r>
      <w:proofErr w:type="spellStart"/>
      <w:r w:rsidRPr="00702720">
        <w:rPr>
          <w:rFonts w:cs="Tahoma"/>
          <w:lang w:eastAsia="en-US" w:bidi="he-IL"/>
        </w:rPr>
        <w:t>Mac</w:t>
      </w:r>
      <w:proofErr w:type="spellEnd"/>
      <w:r w:rsidRPr="00702720">
        <w:rPr>
          <w:rFonts w:cs="Tahoma"/>
          <w:lang w:eastAsia="en-US" w:bidi="he-IL"/>
        </w:rPr>
        <w:t xml:space="preserve"> OS, Windows, </w:t>
      </w:r>
      <w:proofErr w:type="spellStart"/>
      <w:r w:rsidRPr="00702720">
        <w:rPr>
          <w:rFonts w:cs="Tahoma"/>
          <w:lang w:eastAsia="en-US" w:bidi="he-IL"/>
        </w:rPr>
        <w:t>Android</w:t>
      </w:r>
      <w:proofErr w:type="spellEnd"/>
      <w:r w:rsidRPr="00702720">
        <w:rPr>
          <w:rFonts w:cs="Tahoma"/>
          <w:lang w:eastAsia="en-US" w:bidi="he-IL"/>
        </w:rPr>
        <w:t xml:space="preserve">, </w:t>
      </w:r>
      <w:proofErr w:type="spellStart"/>
      <w:r w:rsidRPr="00702720">
        <w:rPr>
          <w:rFonts w:cs="Tahoma"/>
          <w:lang w:eastAsia="en-US" w:bidi="he-IL"/>
        </w:rPr>
        <w:t>iOS</w:t>
      </w:r>
      <w:proofErr w:type="spellEnd"/>
      <w:r w:rsidRPr="00702720">
        <w:rPr>
          <w:rFonts w:cs="Tahoma"/>
          <w:lang w:eastAsia="en-US" w:bidi="he-IL"/>
        </w:rPr>
        <w:t xml:space="preserve">), Microsoft Internet Explorer (Windows), </w:t>
      </w:r>
      <w:proofErr w:type="spellStart"/>
      <w:r w:rsidRPr="00702720">
        <w:rPr>
          <w:rFonts w:cs="Tahoma"/>
          <w:lang w:eastAsia="en-US" w:bidi="he-IL"/>
        </w:rPr>
        <w:t>Apple</w:t>
      </w:r>
      <w:proofErr w:type="spellEnd"/>
      <w:r w:rsidRPr="00702720">
        <w:rPr>
          <w:rFonts w:cs="Tahoma"/>
          <w:lang w:eastAsia="en-US" w:bidi="he-IL"/>
        </w:rPr>
        <w:t xml:space="preserve"> </w:t>
      </w:r>
      <w:proofErr w:type="spellStart"/>
      <w:r w:rsidRPr="00702720">
        <w:rPr>
          <w:rFonts w:cs="Tahoma"/>
          <w:lang w:eastAsia="en-US" w:bidi="he-IL"/>
        </w:rPr>
        <w:t>Safari</w:t>
      </w:r>
      <w:proofErr w:type="spellEnd"/>
      <w:r w:rsidRPr="00702720">
        <w:rPr>
          <w:rFonts w:cs="Tahoma"/>
          <w:lang w:eastAsia="en-US" w:bidi="he-IL"/>
        </w:rPr>
        <w:t xml:space="preserve"> (</w:t>
      </w:r>
      <w:proofErr w:type="spellStart"/>
      <w:r w:rsidRPr="00702720">
        <w:rPr>
          <w:rFonts w:cs="Tahoma"/>
          <w:lang w:eastAsia="en-US" w:bidi="he-IL"/>
        </w:rPr>
        <w:t>Mac</w:t>
      </w:r>
      <w:proofErr w:type="spellEnd"/>
      <w:r w:rsidRPr="00702720">
        <w:rPr>
          <w:rFonts w:cs="Tahoma"/>
          <w:lang w:eastAsia="en-US" w:bidi="he-IL"/>
        </w:rPr>
        <w:t xml:space="preserve"> OS), </w:t>
      </w:r>
      <w:proofErr w:type="spellStart"/>
      <w:r w:rsidRPr="00702720">
        <w:rPr>
          <w:rFonts w:cs="Tahoma"/>
          <w:lang w:eastAsia="en-US" w:bidi="he-IL"/>
        </w:rPr>
        <w:t>Opera</w:t>
      </w:r>
      <w:proofErr w:type="spellEnd"/>
      <w:r w:rsidRPr="00702720">
        <w:rPr>
          <w:rFonts w:cs="Tahoma"/>
          <w:lang w:eastAsia="en-US" w:bidi="he-IL"/>
        </w:rPr>
        <w:t xml:space="preserve"> (Windows, </w:t>
      </w:r>
      <w:proofErr w:type="spellStart"/>
      <w:r w:rsidRPr="00702720">
        <w:rPr>
          <w:rFonts w:cs="Tahoma"/>
          <w:lang w:eastAsia="en-US" w:bidi="he-IL"/>
        </w:rPr>
        <w:t>Mac</w:t>
      </w:r>
      <w:proofErr w:type="spellEnd"/>
      <w:r w:rsidRPr="00702720">
        <w:rPr>
          <w:rFonts w:cs="Tahoma"/>
          <w:lang w:eastAsia="en-US" w:bidi="he-IL"/>
        </w:rPr>
        <w:t xml:space="preserve"> OS, </w:t>
      </w:r>
      <w:proofErr w:type="spellStart"/>
      <w:r w:rsidRPr="00702720">
        <w:rPr>
          <w:rFonts w:cs="Tahoma"/>
          <w:lang w:eastAsia="en-US" w:bidi="he-IL"/>
        </w:rPr>
        <w:t>Linux</w:t>
      </w:r>
      <w:proofErr w:type="spellEnd"/>
      <w:r w:rsidRPr="00702720">
        <w:rPr>
          <w:rFonts w:cs="Tahoma"/>
          <w:lang w:eastAsia="en-US" w:bidi="he-IL"/>
        </w:rPr>
        <w:t xml:space="preserve">), </w:t>
      </w:r>
      <w:proofErr w:type="spellStart"/>
      <w:r w:rsidRPr="00702720">
        <w:rPr>
          <w:rFonts w:cs="Tahoma"/>
          <w:lang w:eastAsia="en-US" w:bidi="he-IL"/>
        </w:rPr>
        <w:t>Iceweasel</w:t>
      </w:r>
      <w:proofErr w:type="spellEnd"/>
      <w:r w:rsidRPr="00702720">
        <w:rPr>
          <w:rFonts w:cs="Tahoma"/>
          <w:lang w:eastAsia="en-US" w:bidi="he-IL"/>
        </w:rPr>
        <w:t xml:space="preserve"> (</w:t>
      </w:r>
      <w:proofErr w:type="spellStart"/>
      <w:r w:rsidRPr="00702720">
        <w:rPr>
          <w:rFonts w:cs="Tahoma"/>
          <w:lang w:eastAsia="en-US" w:bidi="he-IL"/>
        </w:rPr>
        <w:t>Linux</w:t>
      </w:r>
      <w:proofErr w:type="spellEnd"/>
      <w:r w:rsidRPr="00702720">
        <w:rPr>
          <w:rFonts w:cs="Tahoma"/>
          <w:lang w:eastAsia="en-US" w:bidi="he-IL"/>
        </w:rPr>
        <w:t xml:space="preserve">), </w:t>
      </w:r>
      <w:proofErr w:type="spellStart"/>
      <w:r w:rsidRPr="00702720">
        <w:rPr>
          <w:rFonts w:cs="Tahoma"/>
          <w:lang w:eastAsia="en-US" w:bidi="he-IL"/>
        </w:rPr>
        <w:t>SRWare</w:t>
      </w:r>
      <w:proofErr w:type="spellEnd"/>
      <w:r w:rsidRPr="00702720">
        <w:rPr>
          <w:rFonts w:cs="Tahoma"/>
          <w:lang w:eastAsia="en-US" w:bidi="he-IL"/>
        </w:rPr>
        <w:t xml:space="preserve"> </w:t>
      </w:r>
      <w:proofErr w:type="spellStart"/>
      <w:r w:rsidRPr="00702720">
        <w:rPr>
          <w:rFonts w:cs="Tahoma"/>
          <w:lang w:eastAsia="en-US" w:bidi="he-IL"/>
        </w:rPr>
        <w:t>Iron</w:t>
      </w:r>
      <w:proofErr w:type="spellEnd"/>
      <w:r w:rsidRPr="00702720">
        <w:rPr>
          <w:rFonts w:cs="Tahoma"/>
          <w:lang w:eastAsia="en-US" w:bidi="he-IL"/>
        </w:rPr>
        <w:t xml:space="preserve"> (</w:t>
      </w:r>
      <w:proofErr w:type="spellStart"/>
      <w:r w:rsidRPr="00702720">
        <w:rPr>
          <w:rFonts w:cs="Tahoma"/>
          <w:lang w:eastAsia="en-US" w:bidi="he-IL"/>
        </w:rPr>
        <w:t>Linux</w:t>
      </w:r>
      <w:proofErr w:type="spellEnd"/>
      <w:r w:rsidRPr="00702720">
        <w:rPr>
          <w:rFonts w:cs="Tahoma"/>
          <w:lang w:eastAsia="en-US" w:bidi="he-IL"/>
        </w:rPr>
        <w:t xml:space="preserve">) και </w:t>
      </w:r>
      <w:proofErr w:type="spellStart"/>
      <w:r w:rsidRPr="00702720">
        <w:rPr>
          <w:rFonts w:cs="Tahoma"/>
          <w:lang w:eastAsia="en-US" w:bidi="he-IL"/>
        </w:rPr>
        <w:t>Macrom</w:t>
      </w:r>
      <w:proofErr w:type="spellEnd"/>
      <w:r w:rsidRPr="00702720">
        <w:rPr>
          <w:rFonts w:cs="Tahoma"/>
          <w:lang w:eastAsia="en-US" w:bidi="he-IL"/>
        </w:rPr>
        <w:t xml:space="preserve">. </w:t>
      </w:r>
    </w:p>
    <w:p w14:paraId="340A40D8" w14:textId="77777777" w:rsidR="002644DA" w:rsidRPr="00702720" w:rsidRDefault="002644DA" w:rsidP="002644DA">
      <w:pPr>
        <w:rPr>
          <w:rFonts w:cs="Tahoma"/>
          <w:lang w:eastAsia="en-US" w:bidi="he-IL"/>
        </w:rPr>
      </w:pPr>
      <w:r w:rsidRPr="00702720">
        <w:rPr>
          <w:rFonts w:cs="Tahoma"/>
          <w:lang w:eastAsia="en-US" w:bidi="he-IL"/>
        </w:rPr>
        <w:t>Ο σχεδιασμός της διαδικτυακής εφαρμογής θα πρέπει να λαμβάνει υπόψη τις δυνατότητες εμφάνισης της συσκευής του τελικού χρήστη. Η διάταξη θα πρέπει να είναι διαφορετική για μεγάλες οθόνες από ό,τι για μικρές οθόνες (</w:t>
      </w:r>
      <w:proofErr w:type="spellStart"/>
      <w:r w:rsidRPr="00702720">
        <w:rPr>
          <w:rFonts w:cs="Tahoma"/>
          <w:lang w:eastAsia="en-US" w:bidi="he-IL"/>
        </w:rPr>
        <w:t>responsive</w:t>
      </w:r>
      <w:proofErr w:type="spellEnd"/>
      <w:r w:rsidRPr="00702720">
        <w:rPr>
          <w:rFonts w:cs="Tahoma"/>
          <w:lang w:eastAsia="en-US" w:bidi="he-IL"/>
        </w:rPr>
        <w:t xml:space="preserve"> </w:t>
      </w:r>
      <w:proofErr w:type="spellStart"/>
      <w:r w:rsidRPr="00702720">
        <w:rPr>
          <w:rFonts w:cs="Tahoma"/>
          <w:lang w:eastAsia="en-US" w:bidi="he-IL"/>
        </w:rPr>
        <w:t>design</w:t>
      </w:r>
      <w:proofErr w:type="spellEnd"/>
      <w:r w:rsidRPr="00702720">
        <w:rPr>
          <w:rFonts w:cs="Tahoma"/>
          <w:lang w:eastAsia="en-US" w:bidi="he-IL"/>
        </w:rPr>
        <w:t xml:space="preserve">). Με αυτόν τον τρόπο, θα πρέπει να αλλάζει η διάταξη της εφαρμογής όταν ανοίγει σε </w:t>
      </w:r>
      <w:proofErr w:type="spellStart"/>
      <w:r w:rsidRPr="00702720">
        <w:rPr>
          <w:rFonts w:cs="Tahoma"/>
          <w:lang w:eastAsia="en-US" w:bidi="he-IL"/>
        </w:rPr>
        <w:t>tablet</w:t>
      </w:r>
      <w:proofErr w:type="spellEnd"/>
      <w:r w:rsidRPr="00702720">
        <w:rPr>
          <w:rFonts w:cs="Tahoma"/>
          <w:lang w:eastAsia="en-US" w:bidi="he-IL"/>
        </w:rPr>
        <w:t xml:space="preserve">. </w:t>
      </w:r>
    </w:p>
    <w:p w14:paraId="5E0581AA" w14:textId="77777777" w:rsidR="002644DA" w:rsidRPr="00702720" w:rsidRDefault="002644DA" w:rsidP="002644DA">
      <w:pPr>
        <w:rPr>
          <w:rFonts w:cs="Tahoma"/>
          <w:lang w:eastAsia="en-US" w:bidi="he-IL"/>
        </w:rPr>
      </w:pPr>
      <w:r w:rsidRPr="00702720">
        <w:rPr>
          <w:rFonts w:cs="Tahoma"/>
          <w:lang w:eastAsia="en-US" w:bidi="he-IL"/>
        </w:rPr>
        <w:t xml:space="preserve">Η επικοινωνία μεταξύ του προγράμματος περιήγησης και του διακομιστή θα πρέπει να συμπιέζεται (μέσω τυποποιημένης συμπίεσης HTTP </w:t>
      </w:r>
      <w:proofErr w:type="spellStart"/>
      <w:r w:rsidRPr="00702720">
        <w:rPr>
          <w:rFonts w:cs="Tahoma"/>
          <w:lang w:eastAsia="en-US" w:bidi="he-IL"/>
        </w:rPr>
        <w:t>deflate</w:t>
      </w:r>
      <w:proofErr w:type="spellEnd"/>
      <w:r w:rsidRPr="00702720">
        <w:rPr>
          <w:rFonts w:cs="Tahoma"/>
          <w:lang w:eastAsia="en-US" w:bidi="he-IL"/>
        </w:rPr>
        <w:t xml:space="preserve"> </w:t>
      </w:r>
      <w:proofErr w:type="spellStart"/>
      <w:r w:rsidRPr="00702720">
        <w:rPr>
          <w:rFonts w:cs="Tahoma"/>
          <w:lang w:eastAsia="en-US" w:bidi="he-IL"/>
        </w:rPr>
        <w:t>compression</w:t>
      </w:r>
      <w:proofErr w:type="spellEnd"/>
      <w:r w:rsidRPr="00702720">
        <w:rPr>
          <w:rFonts w:cs="Tahoma"/>
          <w:lang w:eastAsia="en-US" w:bidi="he-IL"/>
        </w:rPr>
        <w:t xml:space="preserve">), έτσι ώστε η σύνδεση να μπορεί να χρησιμοποιηθεί όσο το δυνατόν πιο αποτελεσματικά. </w:t>
      </w:r>
    </w:p>
    <w:p w14:paraId="23574176" w14:textId="2A0B2AC9" w:rsidR="00970FDE" w:rsidRPr="00702720" w:rsidRDefault="002644DA" w:rsidP="002644DA">
      <w:pPr>
        <w:rPr>
          <w:rFonts w:cs="Tahoma"/>
          <w:lang w:eastAsia="en-US" w:bidi="he-IL"/>
        </w:rPr>
      </w:pPr>
      <w:r w:rsidRPr="00702720">
        <w:rPr>
          <w:rFonts w:cs="Tahoma"/>
          <w:lang w:eastAsia="en-US" w:bidi="he-IL"/>
        </w:rPr>
        <w:t>Το προσφερόμενο λογισμικό πρέπει να παραδοθεί στην ελληνική και στην αγγλική γλώσσα.</w:t>
      </w:r>
      <w:r w:rsidR="00970FDE" w:rsidRPr="00702720">
        <w:rPr>
          <w:rFonts w:cs="Tahoma"/>
          <w:lang w:eastAsia="en-US" w:bidi="he-IL"/>
        </w:rPr>
        <w:t>.</w:t>
      </w:r>
    </w:p>
    <w:p w14:paraId="25019862" w14:textId="77777777" w:rsidR="00B8000B" w:rsidRPr="00702720" w:rsidRDefault="00B8000B" w:rsidP="00B91332">
      <w:pPr>
        <w:pStyle w:val="Appendix-Heading2"/>
      </w:pPr>
      <w:bookmarkStart w:id="567" w:name="_Toc105593229"/>
      <w:bookmarkStart w:id="568" w:name="_Toc125978345"/>
      <w:bookmarkStart w:id="569" w:name="_Toc191630121"/>
      <w:r w:rsidRPr="00702720">
        <w:t>Οριζόντιες Προδιαγραφές - Μη λειτουργικές απαιτήσεις</w:t>
      </w:r>
      <w:bookmarkEnd w:id="567"/>
      <w:bookmarkEnd w:id="568"/>
      <w:bookmarkEnd w:id="569"/>
    </w:p>
    <w:p w14:paraId="493FAEDC" w14:textId="77777777" w:rsidR="00B8000B" w:rsidRPr="00702720" w:rsidRDefault="00B8000B" w:rsidP="007F5B86">
      <w:pPr>
        <w:pStyle w:val="Appendix-Heading3"/>
      </w:pPr>
      <w:bookmarkStart w:id="570" w:name="_Toc105593230"/>
      <w:bookmarkStart w:id="571" w:name="_Toc125978346"/>
      <w:bookmarkStart w:id="572" w:name="_Toc191630122"/>
      <w:r w:rsidRPr="00702720">
        <w:t xml:space="preserve">Ασφάλεια και προστασία </w:t>
      </w:r>
      <w:proofErr w:type="spellStart"/>
      <w:r w:rsidRPr="00702720">
        <w:t>ιδιωτικότητας</w:t>
      </w:r>
      <w:bookmarkEnd w:id="570"/>
      <w:bookmarkEnd w:id="571"/>
      <w:bookmarkEnd w:id="572"/>
      <w:proofErr w:type="spellEnd"/>
    </w:p>
    <w:p w14:paraId="2B23FDCC" w14:textId="77777777" w:rsidR="00B8000B" w:rsidRPr="00702720" w:rsidRDefault="00B8000B" w:rsidP="00B8000B">
      <w:pPr>
        <w:rPr>
          <w:rFonts w:cs="Tahoma"/>
        </w:rPr>
      </w:pPr>
      <w:r w:rsidRPr="00702720">
        <w:rPr>
          <w:rFonts w:cs="Tahoma"/>
        </w:rPr>
        <w:t xml:space="preserve">Η προστασία των δεδομένων που θα διακινούνται μέσω της Διαδικτυακής Πλατφόρμας και θα φιλοξενούνται στις πληροφοριακές υποδομές, αποτελεί προτεραιότητα για την υπό ανάπτυξη πλατφόρμα. Ειδικότερα, θα εφαρμοστεί η κείμενη νομοθεσία για την τήρηση και επεξεργασία των προσωπικών δεδομένων (Ν. 2472/1997, Κανονισμός ΕΕ 2016/679), καθώς και τεχνικές ασφαλείας μέσων και διαδικασιών. Ενδεικτικά, τα προϊόντα λογισμικού και υλικού που θα αξιοποιηθούν θα ακολουθούν πρωτόκολλα ασφαλείας και μετάδοσης δεδομένων όπως SSL, TLS. Επίσης, οι υποδομές φιλοξενίας των συστημάτων θα εξασφαλίζουν την απρόσκοπτη χρήση και ασφαλή διαφύλαξη των δεδομένων με υπηρεσίες όπως </w:t>
      </w:r>
      <w:r w:rsidRPr="00702720">
        <w:rPr>
          <w:rFonts w:cs="Tahoma"/>
          <w:lang w:val="en-US"/>
        </w:rPr>
        <w:t>load</w:t>
      </w:r>
      <w:r w:rsidRPr="00702720">
        <w:rPr>
          <w:rFonts w:cs="Tahoma"/>
        </w:rPr>
        <w:t xml:space="preserve"> </w:t>
      </w:r>
      <w:r w:rsidRPr="00702720">
        <w:rPr>
          <w:rFonts w:cs="Tahoma"/>
          <w:lang w:val="en-US"/>
        </w:rPr>
        <w:t>balancing</w:t>
      </w:r>
      <w:r w:rsidRPr="00702720">
        <w:rPr>
          <w:rFonts w:cs="Tahoma"/>
        </w:rPr>
        <w:t xml:space="preserve">, </w:t>
      </w:r>
      <w:r w:rsidRPr="00702720">
        <w:rPr>
          <w:rFonts w:cs="Tahoma"/>
          <w:lang w:val="en-US"/>
        </w:rPr>
        <w:t>storage</w:t>
      </w:r>
      <w:r w:rsidRPr="00702720">
        <w:rPr>
          <w:rFonts w:cs="Tahoma"/>
        </w:rPr>
        <w:t xml:space="preserve">, </w:t>
      </w:r>
      <w:r w:rsidRPr="00702720">
        <w:rPr>
          <w:rFonts w:cs="Tahoma"/>
          <w:lang w:val="en-US"/>
        </w:rPr>
        <w:t>firewalling</w:t>
      </w:r>
      <w:r w:rsidRPr="00702720">
        <w:rPr>
          <w:rFonts w:cs="Tahoma"/>
        </w:rPr>
        <w:t xml:space="preserve">, </w:t>
      </w:r>
      <w:r w:rsidRPr="00702720">
        <w:rPr>
          <w:rFonts w:cs="Tahoma"/>
          <w:lang w:val="en-US"/>
        </w:rPr>
        <w:t>backups</w:t>
      </w:r>
      <w:r w:rsidRPr="00702720">
        <w:rPr>
          <w:rFonts w:cs="Tahoma"/>
        </w:rPr>
        <w:t xml:space="preserve"> και </w:t>
      </w:r>
      <w:r w:rsidRPr="00702720">
        <w:rPr>
          <w:rFonts w:cs="Tahoma"/>
          <w:lang w:val="en-US"/>
        </w:rPr>
        <w:t>disaster</w:t>
      </w:r>
      <w:r w:rsidRPr="00702720">
        <w:rPr>
          <w:rFonts w:cs="Tahoma"/>
        </w:rPr>
        <w:t xml:space="preserve"> </w:t>
      </w:r>
      <w:r w:rsidRPr="00702720">
        <w:rPr>
          <w:rFonts w:cs="Tahoma"/>
          <w:lang w:val="en-US"/>
        </w:rPr>
        <w:t>recovery</w:t>
      </w:r>
      <w:r w:rsidRPr="00702720">
        <w:rPr>
          <w:rFonts w:cs="Tahoma"/>
        </w:rPr>
        <w:t>.</w:t>
      </w:r>
    </w:p>
    <w:p w14:paraId="1ECC46B7" w14:textId="77777777" w:rsidR="00B8000B" w:rsidRPr="00702720" w:rsidRDefault="00B8000B" w:rsidP="00B8000B">
      <w:pPr>
        <w:pStyle w:val="af2"/>
        <w:rPr>
          <w:rFonts w:cs="Tahoma"/>
        </w:rPr>
      </w:pPr>
      <w:r w:rsidRPr="00702720">
        <w:rPr>
          <w:rFonts w:cs="Tahoma"/>
        </w:rPr>
        <w:t xml:space="preserve">Η </w:t>
      </w:r>
      <w:r w:rsidRPr="00702720">
        <w:rPr>
          <w:rFonts w:eastAsia="SimSun" w:cs="Tahoma"/>
          <w:lang w:eastAsia="el-GR"/>
        </w:rPr>
        <w:t xml:space="preserve">Πλατφόρμα </w:t>
      </w:r>
      <w:r w:rsidRPr="00702720">
        <w:rPr>
          <w:rFonts w:cs="Tahoma"/>
        </w:rPr>
        <w:t>πρέπει να διαθέτει τα κατάλληλα μέτρα και τεχνικές για την προστασία των δεδομένων από</w:t>
      </w:r>
      <w:r w:rsidRPr="00702720">
        <w:rPr>
          <w:rFonts w:cs="Tahoma"/>
          <w:spacing w:val="1"/>
        </w:rPr>
        <w:t xml:space="preserve"> </w:t>
      </w:r>
      <w:r w:rsidRPr="00702720">
        <w:rPr>
          <w:rFonts w:cs="Tahoma"/>
        </w:rPr>
        <w:t xml:space="preserve">κινδύνους διακύβευσης της εμπιστευτικότητας, της ακεραιότητας και της διαθεσιμότητάς τους σύμφωνα με τις παρακάτω 4 αρχές: </w:t>
      </w:r>
    </w:p>
    <w:p w14:paraId="1DC19886" w14:textId="77777777" w:rsidR="00B8000B" w:rsidRPr="00702720" w:rsidRDefault="00B8000B" w:rsidP="003A7B0C">
      <w:pPr>
        <w:pStyle w:val="af2"/>
        <w:numPr>
          <w:ilvl w:val="0"/>
          <w:numId w:val="58"/>
        </w:numPr>
        <w:spacing w:before="120" w:after="120" w:line="259" w:lineRule="auto"/>
        <w:rPr>
          <w:rFonts w:cs="Tahoma"/>
        </w:rPr>
      </w:pPr>
      <w:r w:rsidRPr="00702720">
        <w:rPr>
          <w:rFonts w:cs="Tahoma"/>
        </w:rPr>
        <w:t>Εμπιστευτικότητα, έτσι ώστε τα αποθηκευμένα δεδομένα να μην αποκαλύπτονται σε μη εξουσιοδοτημένα πρόσωπα σε οποιοδήποτε στάδιο (αποθήκευση, επεξεργασία, μεταφορά).</w:t>
      </w:r>
    </w:p>
    <w:p w14:paraId="27050F71" w14:textId="77777777" w:rsidR="00B8000B" w:rsidRPr="00702720" w:rsidRDefault="00B8000B" w:rsidP="003A7B0C">
      <w:pPr>
        <w:pStyle w:val="af2"/>
        <w:numPr>
          <w:ilvl w:val="0"/>
          <w:numId w:val="58"/>
        </w:numPr>
        <w:spacing w:before="120" w:after="120" w:line="259" w:lineRule="auto"/>
        <w:rPr>
          <w:rFonts w:cs="Tahoma"/>
        </w:rPr>
      </w:pPr>
      <w:r w:rsidRPr="00702720">
        <w:rPr>
          <w:rFonts w:cs="Tahoma"/>
        </w:rPr>
        <w:t xml:space="preserve">Ακεραιότητα του συστήματος και των δεδομένων σε οποιοδήποτε στάδιο. Το σύστημα θα πρέπει να προστατεύεται από μη εξουσιοδοτημένους χειρισμούς και από αλλοιώσεις </w:t>
      </w:r>
      <w:r w:rsidRPr="00702720">
        <w:rPr>
          <w:rFonts w:cs="Tahoma"/>
        </w:rPr>
        <w:lastRenderedPageBreak/>
        <w:t>κακόβουλων δεδομένων.</w:t>
      </w:r>
    </w:p>
    <w:p w14:paraId="082E35D3" w14:textId="77777777" w:rsidR="00B8000B" w:rsidRPr="00702720" w:rsidRDefault="00B8000B" w:rsidP="003A7B0C">
      <w:pPr>
        <w:pStyle w:val="af2"/>
        <w:numPr>
          <w:ilvl w:val="0"/>
          <w:numId w:val="58"/>
        </w:numPr>
        <w:spacing w:before="120" w:after="120" w:line="259" w:lineRule="auto"/>
        <w:rPr>
          <w:rFonts w:cs="Tahoma"/>
        </w:rPr>
      </w:pPr>
      <w:r w:rsidRPr="00702720">
        <w:rPr>
          <w:rFonts w:cs="Tahoma"/>
        </w:rPr>
        <w:t xml:space="preserve">Διαθεσιμότητα, μέσω της εξασφάλισης ότι το σύστημα λειτουργεί άμεσα και δεν επιτρέπεται η παροχή υπηρεσιών σε μη εξουσιοδοτημένους χρήστες. </w:t>
      </w:r>
    </w:p>
    <w:p w14:paraId="6FD395F9" w14:textId="77777777" w:rsidR="00B8000B" w:rsidRPr="00702720" w:rsidRDefault="00B8000B" w:rsidP="003A7B0C">
      <w:pPr>
        <w:pStyle w:val="af2"/>
        <w:numPr>
          <w:ilvl w:val="0"/>
          <w:numId w:val="58"/>
        </w:numPr>
        <w:spacing w:before="120" w:after="120" w:line="259" w:lineRule="auto"/>
        <w:rPr>
          <w:rFonts w:cs="Tahoma"/>
        </w:rPr>
      </w:pPr>
      <w:r w:rsidRPr="00702720">
        <w:rPr>
          <w:rFonts w:cs="Tahoma"/>
        </w:rPr>
        <w:t>Μη αποποίηση, για την απόδειξη της προέλευσης των δεδομένων με στόχο την υποστήριξη της λογοδοσίας του συστήματος.</w:t>
      </w:r>
    </w:p>
    <w:p w14:paraId="232D65BF" w14:textId="77777777" w:rsidR="00B8000B" w:rsidRPr="00702720" w:rsidRDefault="00B8000B" w:rsidP="00B8000B">
      <w:pPr>
        <w:pStyle w:val="af2"/>
        <w:rPr>
          <w:rFonts w:cs="Tahoma"/>
        </w:rPr>
      </w:pPr>
      <w:r w:rsidRPr="00702720">
        <w:rPr>
          <w:rFonts w:cs="Tahoma"/>
        </w:rPr>
        <w:t>Για τον</w:t>
      </w:r>
      <w:r w:rsidRPr="00702720">
        <w:rPr>
          <w:rFonts w:cs="Tahoma"/>
          <w:spacing w:val="1"/>
        </w:rPr>
        <w:t xml:space="preserve"> </w:t>
      </w:r>
      <w:r w:rsidRPr="00702720">
        <w:rPr>
          <w:rFonts w:cs="Tahoma"/>
        </w:rPr>
        <w:t>ακριβή</w:t>
      </w:r>
      <w:r w:rsidRPr="00702720">
        <w:rPr>
          <w:rFonts w:cs="Tahoma"/>
          <w:spacing w:val="1"/>
        </w:rPr>
        <w:t xml:space="preserve"> </w:t>
      </w:r>
      <w:r w:rsidRPr="00702720">
        <w:rPr>
          <w:rFonts w:cs="Tahoma"/>
        </w:rPr>
        <w:t>καθορισμό</w:t>
      </w:r>
      <w:r w:rsidRPr="00702720">
        <w:rPr>
          <w:rFonts w:cs="Tahoma"/>
          <w:spacing w:val="1"/>
        </w:rPr>
        <w:t xml:space="preserve"> </w:t>
      </w:r>
      <w:r w:rsidRPr="00702720">
        <w:rPr>
          <w:rFonts w:cs="Tahoma"/>
        </w:rPr>
        <w:t>των</w:t>
      </w:r>
      <w:r w:rsidRPr="00702720">
        <w:rPr>
          <w:rFonts w:cs="Tahoma"/>
          <w:spacing w:val="1"/>
        </w:rPr>
        <w:t xml:space="preserve"> </w:t>
      </w:r>
      <w:r w:rsidRPr="00702720">
        <w:rPr>
          <w:rFonts w:cs="Tahoma"/>
        </w:rPr>
        <w:t>απαιτήσεων</w:t>
      </w:r>
      <w:r w:rsidRPr="00702720">
        <w:rPr>
          <w:rFonts w:cs="Tahoma"/>
          <w:spacing w:val="1"/>
        </w:rPr>
        <w:t xml:space="preserve"> </w:t>
      </w:r>
      <w:r w:rsidRPr="00702720">
        <w:rPr>
          <w:rFonts w:cs="Tahoma"/>
        </w:rPr>
        <w:t>ασφάλειας</w:t>
      </w:r>
      <w:r w:rsidRPr="00702720">
        <w:rPr>
          <w:rFonts w:cs="Tahoma"/>
          <w:spacing w:val="1"/>
        </w:rPr>
        <w:t xml:space="preserve"> </w:t>
      </w:r>
      <w:r w:rsidRPr="00702720">
        <w:rPr>
          <w:rFonts w:cs="Tahoma"/>
        </w:rPr>
        <w:t>και</w:t>
      </w:r>
      <w:r w:rsidRPr="00702720">
        <w:rPr>
          <w:rFonts w:cs="Tahoma"/>
          <w:spacing w:val="1"/>
        </w:rPr>
        <w:t xml:space="preserve"> </w:t>
      </w:r>
      <w:r w:rsidRPr="00702720">
        <w:rPr>
          <w:rFonts w:cs="Tahoma"/>
        </w:rPr>
        <w:t>προστασίας</w:t>
      </w:r>
      <w:r w:rsidRPr="00702720">
        <w:rPr>
          <w:rFonts w:cs="Tahoma"/>
          <w:spacing w:val="1"/>
        </w:rPr>
        <w:t xml:space="preserve"> </w:t>
      </w:r>
      <w:r w:rsidRPr="00702720">
        <w:rPr>
          <w:rFonts w:cs="Tahoma"/>
        </w:rPr>
        <w:t>της</w:t>
      </w:r>
      <w:r w:rsidRPr="00702720">
        <w:rPr>
          <w:rFonts w:cs="Tahoma"/>
          <w:spacing w:val="1"/>
        </w:rPr>
        <w:t xml:space="preserve"> </w:t>
      </w:r>
      <w:proofErr w:type="spellStart"/>
      <w:r w:rsidRPr="00702720">
        <w:rPr>
          <w:rFonts w:cs="Tahoma"/>
        </w:rPr>
        <w:t>ιδιωτικότητας</w:t>
      </w:r>
      <w:proofErr w:type="spellEnd"/>
      <w:r w:rsidRPr="00702720">
        <w:rPr>
          <w:rFonts w:cs="Tahoma"/>
        </w:rPr>
        <w:t>,</w:t>
      </w:r>
      <w:r w:rsidRPr="00702720">
        <w:rPr>
          <w:rFonts w:cs="Tahoma"/>
          <w:spacing w:val="1"/>
        </w:rPr>
        <w:t xml:space="preserve"> </w:t>
      </w:r>
      <w:r w:rsidRPr="00702720">
        <w:rPr>
          <w:rFonts w:cs="Tahoma"/>
        </w:rPr>
        <w:t>ο</w:t>
      </w:r>
      <w:r w:rsidRPr="00702720">
        <w:rPr>
          <w:rFonts w:cs="Tahoma"/>
          <w:spacing w:val="1"/>
        </w:rPr>
        <w:t xml:space="preserve"> </w:t>
      </w:r>
      <w:r w:rsidRPr="00702720">
        <w:rPr>
          <w:rFonts w:cs="Tahoma"/>
        </w:rPr>
        <w:t>Ανάδοχος</w:t>
      </w:r>
      <w:r w:rsidRPr="00702720">
        <w:rPr>
          <w:rFonts w:cs="Tahoma"/>
          <w:spacing w:val="1"/>
        </w:rPr>
        <w:t xml:space="preserve"> </w:t>
      </w:r>
      <w:r w:rsidRPr="00702720">
        <w:rPr>
          <w:rFonts w:cs="Tahoma"/>
        </w:rPr>
        <w:t>θα</w:t>
      </w:r>
      <w:r w:rsidRPr="00702720">
        <w:rPr>
          <w:rFonts w:cs="Tahoma"/>
          <w:spacing w:val="1"/>
        </w:rPr>
        <w:t xml:space="preserve"> πρέπει να </w:t>
      </w:r>
      <w:r w:rsidRPr="00702720">
        <w:rPr>
          <w:rFonts w:cs="Tahoma"/>
        </w:rPr>
        <w:t>εκπονήσει</w:t>
      </w:r>
      <w:r w:rsidRPr="00702720">
        <w:rPr>
          <w:rFonts w:cs="Tahoma"/>
          <w:spacing w:val="1"/>
        </w:rPr>
        <w:t xml:space="preserve"> </w:t>
      </w:r>
      <w:r w:rsidRPr="00702720">
        <w:rPr>
          <w:rFonts w:cs="Tahoma"/>
        </w:rPr>
        <w:t>μελέτη</w:t>
      </w:r>
      <w:r w:rsidRPr="00702720">
        <w:rPr>
          <w:rFonts w:cs="Tahoma"/>
          <w:spacing w:val="1"/>
        </w:rPr>
        <w:t xml:space="preserve"> </w:t>
      </w:r>
      <w:r w:rsidRPr="00702720">
        <w:rPr>
          <w:rFonts w:cs="Tahoma"/>
        </w:rPr>
        <w:t>ασφάλειας</w:t>
      </w:r>
      <w:r w:rsidRPr="00702720">
        <w:rPr>
          <w:rFonts w:cs="Tahoma"/>
          <w:spacing w:val="1"/>
        </w:rPr>
        <w:t xml:space="preserve"> </w:t>
      </w:r>
      <w:r w:rsidRPr="00702720">
        <w:rPr>
          <w:rFonts w:cs="Tahoma"/>
        </w:rPr>
        <w:t>του</w:t>
      </w:r>
      <w:r w:rsidRPr="00702720">
        <w:rPr>
          <w:rFonts w:cs="Tahoma"/>
          <w:spacing w:val="1"/>
        </w:rPr>
        <w:t xml:space="preserve"> </w:t>
      </w:r>
      <w:r w:rsidRPr="00702720">
        <w:rPr>
          <w:rFonts w:cs="Tahoma"/>
        </w:rPr>
        <w:t>συστήματος</w:t>
      </w:r>
      <w:r w:rsidRPr="00702720">
        <w:rPr>
          <w:rFonts w:cs="Tahoma"/>
          <w:spacing w:val="1"/>
        </w:rPr>
        <w:t xml:space="preserve"> </w:t>
      </w:r>
      <w:r w:rsidRPr="00702720">
        <w:rPr>
          <w:rFonts w:cs="Tahoma"/>
        </w:rPr>
        <w:t>στο</w:t>
      </w:r>
      <w:r w:rsidRPr="00702720">
        <w:rPr>
          <w:rFonts w:cs="Tahoma"/>
          <w:spacing w:val="1"/>
        </w:rPr>
        <w:t xml:space="preserve"> </w:t>
      </w:r>
      <w:r w:rsidRPr="00702720">
        <w:rPr>
          <w:rFonts w:cs="Tahoma"/>
        </w:rPr>
        <w:t>πλαίσιο</w:t>
      </w:r>
      <w:r w:rsidRPr="00702720">
        <w:rPr>
          <w:rFonts w:cs="Tahoma"/>
          <w:spacing w:val="1"/>
        </w:rPr>
        <w:t xml:space="preserve"> </w:t>
      </w:r>
      <w:r w:rsidRPr="00702720">
        <w:rPr>
          <w:rFonts w:cs="Tahoma"/>
        </w:rPr>
        <w:t>της</w:t>
      </w:r>
      <w:r w:rsidRPr="00702720">
        <w:rPr>
          <w:rFonts w:cs="Tahoma"/>
          <w:spacing w:val="1"/>
        </w:rPr>
        <w:t xml:space="preserve"> </w:t>
      </w:r>
      <w:r w:rsidRPr="00702720">
        <w:rPr>
          <w:rFonts w:cs="Tahoma"/>
        </w:rPr>
        <w:t>μελέτης</w:t>
      </w:r>
      <w:r w:rsidRPr="00702720">
        <w:rPr>
          <w:rFonts w:cs="Tahoma"/>
          <w:spacing w:val="1"/>
        </w:rPr>
        <w:t xml:space="preserve"> </w:t>
      </w:r>
      <w:r w:rsidRPr="00702720">
        <w:rPr>
          <w:rFonts w:cs="Tahoma"/>
        </w:rPr>
        <w:t>εφαρμογής</w:t>
      </w:r>
      <w:r w:rsidRPr="00702720">
        <w:rPr>
          <w:rFonts w:cs="Tahoma"/>
          <w:spacing w:val="1"/>
        </w:rPr>
        <w:t xml:space="preserve"> </w:t>
      </w:r>
      <w:r w:rsidRPr="00702720">
        <w:rPr>
          <w:rFonts w:cs="Tahoma"/>
        </w:rPr>
        <w:t>του</w:t>
      </w:r>
      <w:r w:rsidRPr="00702720">
        <w:rPr>
          <w:rFonts w:cs="Tahoma"/>
          <w:spacing w:val="1"/>
        </w:rPr>
        <w:t xml:space="preserve"> </w:t>
      </w:r>
      <w:r w:rsidRPr="00702720">
        <w:rPr>
          <w:rFonts w:cs="Tahoma"/>
        </w:rPr>
        <w:t>έργου όπου πρέπει να αντιμετωπιστούν όσον αφορά τις απαιτήσεις ασφαλείας (κατά ελάχιστο) τα εξής:</w:t>
      </w:r>
    </w:p>
    <w:p w14:paraId="1FA526A2" w14:textId="77777777" w:rsidR="00B8000B" w:rsidRPr="00702720" w:rsidRDefault="00B8000B" w:rsidP="003A7B0C">
      <w:pPr>
        <w:pStyle w:val="af2"/>
        <w:numPr>
          <w:ilvl w:val="0"/>
          <w:numId w:val="60"/>
        </w:numPr>
        <w:spacing w:before="120" w:after="120" w:line="259" w:lineRule="auto"/>
        <w:rPr>
          <w:rFonts w:cs="Tahoma"/>
        </w:rPr>
      </w:pPr>
      <w:r w:rsidRPr="00702720">
        <w:rPr>
          <w:rFonts w:cs="Tahoma"/>
          <w:b/>
          <w:bCs/>
        </w:rPr>
        <w:t>Προστασία προσωπικών δεδομένων σύμφωνα με τον νέο Ευρωπαϊκό Κανονισμό GDPR</w:t>
      </w:r>
      <w:r w:rsidRPr="00702720">
        <w:rPr>
          <w:rFonts w:cs="Tahoma"/>
        </w:rPr>
        <w:t xml:space="preserve">. Σε αυτό το πλαίσιο περιλαμβάνονται μέτρα που σχετίζονται με: </w:t>
      </w:r>
    </w:p>
    <w:p w14:paraId="1DC7CAF4" w14:textId="77777777" w:rsidR="00B8000B" w:rsidRPr="00702720" w:rsidRDefault="00B8000B" w:rsidP="003A7B0C">
      <w:pPr>
        <w:pStyle w:val="af2"/>
        <w:numPr>
          <w:ilvl w:val="1"/>
          <w:numId w:val="60"/>
        </w:numPr>
        <w:spacing w:before="120" w:after="120" w:line="259" w:lineRule="auto"/>
        <w:rPr>
          <w:rFonts w:cs="Tahoma"/>
        </w:rPr>
      </w:pPr>
      <w:r w:rsidRPr="00702720">
        <w:rPr>
          <w:rFonts w:cs="Tahoma"/>
        </w:rPr>
        <w:t>Τους ελέγχους ασφαλείας για την πρόληψη, τον εντοπισμό και την αντιμετώπιση τρωτών σημείων και παραβιάσεων στα δεδομένα.</w:t>
      </w:r>
    </w:p>
    <w:p w14:paraId="14C1ABAA" w14:textId="77777777" w:rsidR="00B8000B" w:rsidRPr="00702720" w:rsidRDefault="00B8000B" w:rsidP="003A7B0C">
      <w:pPr>
        <w:pStyle w:val="af2"/>
        <w:numPr>
          <w:ilvl w:val="1"/>
          <w:numId w:val="60"/>
        </w:numPr>
        <w:spacing w:before="120" w:after="120" w:line="259" w:lineRule="auto"/>
        <w:rPr>
          <w:rFonts w:cs="Tahoma"/>
        </w:rPr>
      </w:pPr>
      <w:r w:rsidRPr="00702720">
        <w:rPr>
          <w:rFonts w:cs="Tahoma"/>
        </w:rPr>
        <w:t>Μηχανισμούς για τον έλεγχο της χρήσης και της πρόσβασης στα προσωπικά δεδομένα.</w:t>
      </w:r>
    </w:p>
    <w:p w14:paraId="64E35500" w14:textId="77777777" w:rsidR="00B8000B" w:rsidRPr="00702720" w:rsidRDefault="00B8000B" w:rsidP="003A7B0C">
      <w:pPr>
        <w:pStyle w:val="af2"/>
        <w:numPr>
          <w:ilvl w:val="1"/>
          <w:numId w:val="60"/>
        </w:numPr>
        <w:spacing w:before="120" w:after="120" w:line="259" w:lineRule="auto"/>
        <w:rPr>
          <w:rFonts w:cs="Tahoma"/>
        </w:rPr>
      </w:pPr>
      <w:r w:rsidRPr="00702720">
        <w:rPr>
          <w:rFonts w:cs="Tahoma"/>
        </w:rPr>
        <w:t xml:space="preserve">Την υποβολή στοιχείων σχετικά με τα δεδομένα των ατόμων που δραστηριοποιούνται και τη διατήρηση της απαιτούμενης τεκμηρίωσης. </w:t>
      </w:r>
    </w:p>
    <w:p w14:paraId="0040BC58" w14:textId="77777777" w:rsidR="00B8000B" w:rsidRPr="00702720" w:rsidRDefault="00B8000B" w:rsidP="00B8000B">
      <w:pPr>
        <w:pStyle w:val="af2"/>
        <w:ind w:left="720"/>
        <w:rPr>
          <w:rFonts w:cs="Tahoma"/>
        </w:rPr>
      </w:pPr>
      <w:r w:rsidRPr="00702720">
        <w:rPr>
          <w:rFonts w:cs="Tahoma"/>
        </w:rPr>
        <w:t>Οι χρήστες θα πρέπει να έχουν πρόσβαση στα δεδομένα τους καθώς και πληροφόρηση αναφορικά με το ποιος απέκτησε πρόσβαση στα δεδομένα τους και πότε. Επομένως, καθίσταται επιτακτική η ύπαρξη ενός συστήματος καταγραφής για την παρακολούθηση των συναλλαγών με δυνατότητα δημιουργίας φίλτρων, αρχείων και αναλύσεων μηνυμάτων καταγραφής.</w:t>
      </w:r>
    </w:p>
    <w:p w14:paraId="4E861931" w14:textId="77777777" w:rsidR="00B8000B" w:rsidRPr="00702720" w:rsidRDefault="00B8000B" w:rsidP="003A7B0C">
      <w:pPr>
        <w:pStyle w:val="af2"/>
        <w:numPr>
          <w:ilvl w:val="0"/>
          <w:numId w:val="59"/>
        </w:numPr>
        <w:spacing w:before="120" w:after="120" w:line="259" w:lineRule="auto"/>
        <w:rPr>
          <w:rFonts w:cs="Tahoma"/>
        </w:rPr>
      </w:pPr>
      <w:r w:rsidRPr="00702720">
        <w:rPr>
          <w:rFonts w:cs="Tahoma"/>
          <w:b/>
          <w:bCs/>
        </w:rPr>
        <w:t>Εξουσιοδοτημένη πρόσβαση χρηστών</w:t>
      </w:r>
      <w:r w:rsidRPr="00702720">
        <w:rPr>
          <w:rFonts w:cs="Tahoma"/>
        </w:rPr>
        <w:t>. Η πρόσβασης των χρηστών θα προσδιοριστεί με ακρίβεια κατά τη μελέτη εφαρμογής. Το σύστημα θα πρέπει να παρέχει επίσης τη χρήση ψηφιακών υπογραφών για τους χρήστες όλων των κατηγοριών.</w:t>
      </w:r>
    </w:p>
    <w:p w14:paraId="09814080" w14:textId="77777777" w:rsidR="00B8000B" w:rsidRPr="00702720" w:rsidRDefault="00B8000B" w:rsidP="003A7B0C">
      <w:pPr>
        <w:pStyle w:val="af2"/>
        <w:numPr>
          <w:ilvl w:val="0"/>
          <w:numId w:val="59"/>
        </w:numPr>
        <w:spacing w:before="120" w:after="120" w:line="259" w:lineRule="auto"/>
        <w:rPr>
          <w:rFonts w:cs="Tahoma"/>
        </w:rPr>
      </w:pPr>
      <w:r w:rsidRPr="00702720">
        <w:rPr>
          <w:rFonts w:cs="Tahoma"/>
          <w:b/>
          <w:bCs/>
        </w:rPr>
        <w:t>Ακεραιότητα δεδομένων</w:t>
      </w:r>
      <w:r w:rsidRPr="00702720">
        <w:rPr>
          <w:rFonts w:cs="Tahoma"/>
        </w:rPr>
        <w:t>. Θα πρέπει να διασφαλίζεται η ακεραιότητα στα δεδομένα που δημιουργούνται μέσα από τη λειτουργία του συστήματος και θα παραμένουν στο σύστημα για πρόσβαση από αρμόδιους εξουσιοδοτημένους υπαλλήλους.</w:t>
      </w:r>
    </w:p>
    <w:p w14:paraId="3E942C3E" w14:textId="77777777" w:rsidR="00B8000B" w:rsidRPr="00702720" w:rsidRDefault="00B8000B" w:rsidP="003A7B0C">
      <w:pPr>
        <w:pStyle w:val="af2"/>
        <w:numPr>
          <w:ilvl w:val="0"/>
          <w:numId w:val="59"/>
        </w:numPr>
        <w:spacing w:before="120" w:after="120" w:line="259" w:lineRule="auto"/>
        <w:ind w:right="-1"/>
        <w:rPr>
          <w:rFonts w:cs="Tahoma"/>
        </w:rPr>
      </w:pPr>
      <w:r w:rsidRPr="00702720">
        <w:rPr>
          <w:rFonts w:cs="Tahoma"/>
          <w:b/>
          <w:bCs/>
        </w:rPr>
        <w:t>Εξωτερικές επιθέσεις</w:t>
      </w:r>
      <w:r w:rsidRPr="00702720">
        <w:rPr>
          <w:rFonts w:cs="Tahoma"/>
        </w:rPr>
        <w:t xml:space="preserve">. Μια κοινά αποδεκτή ομαδοποίηση των κινδύνων παρέχεται από το </w:t>
      </w:r>
      <w:r w:rsidRPr="00702720">
        <w:rPr>
          <w:rFonts w:cs="Tahoma"/>
          <w:lang w:val="en-US"/>
        </w:rPr>
        <w:t>Open</w:t>
      </w:r>
      <w:r w:rsidRPr="00702720">
        <w:rPr>
          <w:rFonts w:cs="Tahoma"/>
        </w:rPr>
        <w:t xml:space="preserve"> </w:t>
      </w:r>
      <w:r w:rsidRPr="00702720">
        <w:rPr>
          <w:rFonts w:cs="Tahoma"/>
          <w:lang w:val="en-US"/>
        </w:rPr>
        <w:t>Web</w:t>
      </w:r>
      <w:r w:rsidRPr="00702720">
        <w:rPr>
          <w:rFonts w:cs="Tahoma"/>
        </w:rPr>
        <w:t xml:space="preserve"> </w:t>
      </w:r>
      <w:r w:rsidRPr="00702720">
        <w:rPr>
          <w:rFonts w:cs="Tahoma"/>
          <w:lang w:val="en-US"/>
        </w:rPr>
        <w:t>Application</w:t>
      </w:r>
      <w:r w:rsidRPr="00702720">
        <w:rPr>
          <w:rFonts w:cs="Tahoma"/>
        </w:rPr>
        <w:t xml:space="preserve"> </w:t>
      </w:r>
      <w:r w:rsidRPr="00702720">
        <w:rPr>
          <w:rFonts w:cs="Tahoma"/>
          <w:lang w:val="en-US"/>
        </w:rPr>
        <w:t>Security</w:t>
      </w:r>
      <w:r w:rsidRPr="00702720">
        <w:rPr>
          <w:rFonts w:cs="Tahoma"/>
        </w:rPr>
        <w:t xml:space="preserve"> Project (https://www.owasp.org) σε μια λίστα με τους 10 πιο κρίσιμους κινδύνους ασφάλειας διαδικτυακών εφαρμογών. Η ομάδα ανάπτυξης του συστήματος πρέπει να υιοθετήσει την αρχή "ασφάλεια από το σχεδιασμό" και να εφαρμόσει τις κατευθυντήριες οδηγίες από το OASP και τις σχετικές πρωτοβουλίες. Κατά την παραλαβή του συστήματος θα διεξαχθούν δοκιμές ευπάθειας. Ο Ανάδοχος κατά τη Φάση 2, ανάπτυξης του έργου, θα πρέπει να συμπεριλάβει τις απαιτήσεις ασφάλειας που προκύπτουν μετά από σχετική ανάλυση, λαμβάνοντας υπόψη τουλάχιστον τα εξής:</w:t>
      </w:r>
    </w:p>
    <w:p w14:paraId="557213C6" w14:textId="77777777" w:rsidR="00B8000B" w:rsidRPr="00702720" w:rsidRDefault="00B8000B" w:rsidP="003A7B0C">
      <w:pPr>
        <w:pStyle w:val="af2"/>
        <w:numPr>
          <w:ilvl w:val="1"/>
          <w:numId w:val="59"/>
        </w:numPr>
        <w:spacing w:before="120" w:after="120" w:line="259" w:lineRule="auto"/>
        <w:ind w:right="-1"/>
        <w:rPr>
          <w:rFonts w:cs="Tahoma"/>
        </w:rPr>
      </w:pPr>
      <w:r w:rsidRPr="00702720">
        <w:rPr>
          <w:rFonts w:cs="Tahoma"/>
        </w:rPr>
        <w:t>Πλήρης συμμόρφωση με το ισχύον Νομικό Πλαίσιο, συμπεριλαμβανομένων τυχόν Διεθνών Συμφωνιών που εφαρμόζονται.</w:t>
      </w:r>
    </w:p>
    <w:p w14:paraId="146D7730" w14:textId="77777777" w:rsidR="00B8000B" w:rsidRPr="00702720" w:rsidRDefault="00B8000B" w:rsidP="003A7B0C">
      <w:pPr>
        <w:pStyle w:val="af2"/>
        <w:numPr>
          <w:ilvl w:val="1"/>
          <w:numId w:val="59"/>
        </w:numPr>
        <w:spacing w:before="120" w:after="120" w:line="259" w:lineRule="auto"/>
        <w:ind w:right="-1"/>
        <w:rPr>
          <w:rFonts w:cs="Tahoma"/>
        </w:rPr>
      </w:pPr>
      <w:r w:rsidRPr="00702720">
        <w:rPr>
          <w:rFonts w:cs="Tahoma"/>
        </w:rPr>
        <w:t xml:space="preserve">Συμμόρφωση με την εφαρμοζόμενη Αρχιτεκτονική Ασφάλειας και τους μηχανισμούς ασφάλειας των Κεντρικών Υπολογιστικών Υποδομών. Πχ Ζώνες Δικτύου, </w:t>
      </w:r>
      <w:proofErr w:type="spellStart"/>
      <w:r w:rsidRPr="00702720">
        <w:rPr>
          <w:rFonts w:cs="Tahoma"/>
        </w:rPr>
        <w:t>αυθεντικοποίηση</w:t>
      </w:r>
      <w:proofErr w:type="spellEnd"/>
      <w:r w:rsidRPr="00702720">
        <w:rPr>
          <w:rFonts w:cs="Tahoma"/>
        </w:rPr>
        <w:t>, κατάλογοι χρηστών, κεντρικά συστήματα καταγραφής, εργαλεία διαχείρισης κλπ.</w:t>
      </w:r>
    </w:p>
    <w:p w14:paraId="46822143" w14:textId="77777777" w:rsidR="00B8000B" w:rsidRPr="00702720" w:rsidRDefault="00B8000B" w:rsidP="003A7B0C">
      <w:pPr>
        <w:pStyle w:val="af2"/>
        <w:numPr>
          <w:ilvl w:val="1"/>
          <w:numId w:val="59"/>
        </w:numPr>
        <w:spacing w:before="120" w:after="120" w:line="259" w:lineRule="auto"/>
        <w:ind w:right="-1"/>
        <w:rPr>
          <w:rFonts w:cs="Tahoma"/>
        </w:rPr>
      </w:pPr>
      <w:r w:rsidRPr="00702720">
        <w:rPr>
          <w:rFonts w:cs="Tahoma"/>
        </w:rPr>
        <w:t>Ανάλυση των Απειλών που εφαρμόζονται βάσει πρότερης εμπειρίας και διεθνούς βιβλιογραφίας σε αντίστοιχες περιπτώσεις.</w:t>
      </w:r>
    </w:p>
    <w:p w14:paraId="0942E35B" w14:textId="77777777" w:rsidR="00B8000B" w:rsidRPr="00702720" w:rsidRDefault="00B8000B" w:rsidP="003A7B0C">
      <w:pPr>
        <w:pStyle w:val="af2"/>
        <w:numPr>
          <w:ilvl w:val="1"/>
          <w:numId w:val="59"/>
        </w:numPr>
        <w:spacing w:before="120" w:after="120" w:line="259" w:lineRule="auto"/>
        <w:ind w:right="-1"/>
        <w:rPr>
          <w:rFonts w:cs="Tahoma"/>
        </w:rPr>
      </w:pPr>
      <w:r w:rsidRPr="00702720">
        <w:rPr>
          <w:rFonts w:cs="Tahoma"/>
        </w:rPr>
        <w:lastRenderedPageBreak/>
        <w:t>Εξισορρόπηση μεταξύ Επιχειρησιακών αναγκών και Ασφάλειας έτσι ώστε να υλοποιηθούν τουλάχιστον τα απολύτως αναγκαία μέτρα ασφαλείας.</w:t>
      </w:r>
    </w:p>
    <w:p w14:paraId="6618CFA1" w14:textId="77777777" w:rsidR="00B8000B" w:rsidRPr="00702720" w:rsidRDefault="00B8000B" w:rsidP="0083520F">
      <w:pPr>
        <w:pStyle w:val="af2"/>
        <w:ind w:right="536"/>
        <w:rPr>
          <w:rFonts w:cs="Tahoma"/>
        </w:rPr>
      </w:pPr>
    </w:p>
    <w:p w14:paraId="46289CFE" w14:textId="77777777" w:rsidR="008F454D" w:rsidRPr="00702720" w:rsidRDefault="008F454D" w:rsidP="008F454D">
      <w:pPr>
        <w:rPr>
          <w:rFonts w:cs="Tahoma"/>
        </w:rPr>
      </w:pPr>
      <w:r w:rsidRPr="00702720">
        <w:rPr>
          <w:rFonts w:cs="Tahoma"/>
        </w:rPr>
        <w:t xml:space="preserve">Τα τεχνικά μέτρα ασφάλειας θα υλοποιηθούν από τον Ανάδοχο στο πλαίσιο των προϊόντων και υπηρεσιών που θα έχει ήδη προσφέρει για το Σύστημα. Ειδικότερα, ο Ανάδοχος θα πρέπει να φροντίσει για την προστασία της διαθεσιμότητας των συστημάτων, της ακεραιότητας και της διαθεσιμότητας των πληροφοριών. Η Πολιτική Ασφάλειας του συστήματος που θα αναπτυχθεί από τον Ανάδοχο, θα προσδιοριστεί αρχικώς με μεθοδικό και συστηματικό τρόπο, στο πλαίσιο της Φάσης Φ1 του Έργου και θα </w:t>
      </w:r>
      <w:proofErr w:type="spellStart"/>
      <w:r w:rsidRPr="00702720">
        <w:rPr>
          <w:rFonts w:cs="Tahoma"/>
        </w:rPr>
        <w:t>επικαιροποιείται</w:t>
      </w:r>
      <w:proofErr w:type="spellEnd"/>
      <w:r w:rsidRPr="00702720">
        <w:rPr>
          <w:rFonts w:cs="Tahoma"/>
        </w:rPr>
        <w:t xml:space="preserve"> σύμφωνα με την παρούσα ή όποτε κρίνεται απαραίτητο από την ΕΠΠΕ του Έργου, καθ’ όλη τη διάρκεια υλοποίησής του. Η πολιτική ασφάλειας θα περιλαμβάνει τα τεχνικά μέτρα και τις </w:t>
      </w:r>
      <w:proofErr w:type="spellStart"/>
      <w:r w:rsidRPr="00702720">
        <w:rPr>
          <w:rFonts w:cs="Tahoma"/>
        </w:rPr>
        <w:t>οργανωτικο</w:t>
      </w:r>
      <w:proofErr w:type="spellEnd"/>
      <w:r w:rsidRPr="00702720">
        <w:rPr>
          <w:rFonts w:cs="Tahoma"/>
        </w:rPr>
        <w:t>-διοικητικές διαδικασίες, οι οποίες είναι αναγκαίες για την επαρκή ασφάλεια των πληροφοριών και εφαρμογών του Συστήματος. Η πολιτική ασφαλείας αποτελεί αναπόσπαστο τμήμα του παραδοτέου “Μελέτη Εφαρμογής”.</w:t>
      </w:r>
    </w:p>
    <w:p w14:paraId="39B49CAD" w14:textId="47BD0712" w:rsidR="0083520F" w:rsidRPr="00702720" w:rsidRDefault="0083520F" w:rsidP="0083520F">
      <w:pPr>
        <w:rPr>
          <w:rFonts w:cs="Tahoma"/>
        </w:rPr>
      </w:pPr>
      <w:r w:rsidRPr="00702720">
        <w:rPr>
          <w:rFonts w:cs="Tahoma"/>
        </w:rPr>
        <w:t xml:space="preserve">Ειδικά για το Τμήμα 2 βλ. και </w:t>
      </w:r>
      <w:r w:rsidRPr="00702720">
        <w:rPr>
          <w:rFonts w:cs="Tahoma"/>
        </w:rPr>
        <w:fldChar w:fldCharType="begin"/>
      </w:r>
      <w:r w:rsidRPr="00702720">
        <w:rPr>
          <w:rFonts w:cs="Tahoma"/>
        </w:rPr>
        <w:instrText xml:space="preserve"> REF _Ref190729250 \r \h </w:instrText>
      </w:r>
      <w:r w:rsidR="00702720" w:rsidRPr="00702720">
        <w:rPr>
          <w:rFonts w:cs="Tahoma"/>
        </w:rPr>
        <w:instrText xml:space="preserve"> \* MERGEFORMAT </w:instrText>
      </w:r>
      <w:r w:rsidRPr="00702720">
        <w:rPr>
          <w:rFonts w:cs="Tahoma"/>
        </w:rPr>
      </w:r>
      <w:r w:rsidRPr="00702720">
        <w:rPr>
          <w:rFonts w:cs="Tahoma"/>
        </w:rPr>
        <w:fldChar w:fldCharType="separate"/>
      </w:r>
      <w:r w:rsidR="00EA12ED">
        <w:rPr>
          <w:rFonts w:cs="Tahoma"/>
        </w:rPr>
        <w:t>I.4.2.2</w:t>
      </w:r>
      <w:r w:rsidRPr="00702720">
        <w:rPr>
          <w:rFonts w:cs="Tahoma"/>
        </w:rPr>
        <w:fldChar w:fldCharType="end"/>
      </w:r>
    </w:p>
    <w:p w14:paraId="60E24ED2" w14:textId="73607CFE" w:rsidR="00B8000B" w:rsidRPr="00702720" w:rsidRDefault="00B8000B" w:rsidP="007F5B86">
      <w:pPr>
        <w:pStyle w:val="Appendix-Heading3"/>
      </w:pPr>
      <w:bookmarkStart w:id="573" w:name="_Toc105593231"/>
      <w:bookmarkStart w:id="574" w:name="_Toc125978347"/>
      <w:bookmarkStart w:id="575" w:name="_Toc191630123"/>
      <w:proofErr w:type="spellStart"/>
      <w:r w:rsidRPr="00702720">
        <w:t>Διαλειτουργικότητα</w:t>
      </w:r>
      <w:bookmarkEnd w:id="573"/>
      <w:bookmarkEnd w:id="574"/>
      <w:proofErr w:type="spellEnd"/>
      <w:r w:rsidR="001F0935" w:rsidRPr="00702720">
        <w:t xml:space="preserve"> – Τμήμα 1</w:t>
      </w:r>
      <w:bookmarkEnd w:id="575"/>
    </w:p>
    <w:p w14:paraId="64F6A760" w14:textId="77777777" w:rsidR="00B8000B" w:rsidRPr="00702720" w:rsidRDefault="00B8000B" w:rsidP="00B8000B">
      <w:pPr>
        <w:rPr>
          <w:rFonts w:cs="Tahoma"/>
        </w:rPr>
      </w:pPr>
      <w:r w:rsidRPr="00702720">
        <w:rPr>
          <w:rFonts w:cs="Tahoma"/>
        </w:rPr>
        <w:t xml:space="preserve">Τεχνολογικά, η </w:t>
      </w:r>
      <w:proofErr w:type="spellStart"/>
      <w:r w:rsidRPr="00702720">
        <w:rPr>
          <w:rFonts w:cs="Tahoma"/>
        </w:rPr>
        <w:t>διαλειτουργικότητα</w:t>
      </w:r>
      <w:proofErr w:type="spellEnd"/>
      <w:r w:rsidRPr="00702720">
        <w:rPr>
          <w:rFonts w:cs="Tahoma"/>
        </w:rPr>
        <w:t xml:space="preserve"> αφορά στην ικανότητα της πλατφόρμας  για μεταφορά και χρήση της πληροφορίας – που αποθηκεύει, επεξεργάζεται και διακινεί - με άλλα πληροφοριακά συστήματα.</w:t>
      </w:r>
    </w:p>
    <w:p w14:paraId="2C93FFD3" w14:textId="77777777" w:rsidR="003F199F" w:rsidRPr="00702720" w:rsidRDefault="003F199F" w:rsidP="003F199F">
      <w:pPr>
        <w:rPr>
          <w:rFonts w:cs="Tahoma"/>
        </w:rPr>
      </w:pPr>
      <w:r w:rsidRPr="00702720">
        <w:rPr>
          <w:rFonts w:cs="Tahoma"/>
        </w:rPr>
        <w:t xml:space="preserve">Ο Ανάδοχος θα πρέπει να εξασφαλίσει τη </w:t>
      </w:r>
      <w:proofErr w:type="spellStart"/>
      <w:r w:rsidRPr="00702720">
        <w:rPr>
          <w:rFonts w:cs="Tahoma"/>
        </w:rPr>
        <w:t>διαλειτουργικότητα</w:t>
      </w:r>
      <w:proofErr w:type="spellEnd"/>
      <w:r w:rsidRPr="00702720">
        <w:rPr>
          <w:rFonts w:cs="Tahoma"/>
        </w:rPr>
        <w:t xml:space="preserve"> αφενός μεταξύ των λειτουργικών ενοτήτων (υποσυστημάτων) που θα αναπτυχθούν στο πλαίσιο του παρόντος έργου και αφετέρου με συστήματα τρίτων φορέων. </w:t>
      </w:r>
    </w:p>
    <w:p w14:paraId="1534E8FD" w14:textId="56F6CEBD" w:rsidR="003F199F" w:rsidRPr="00702720" w:rsidRDefault="003F199F" w:rsidP="003F199F">
      <w:pPr>
        <w:rPr>
          <w:rFonts w:cs="Tahoma"/>
        </w:rPr>
      </w:pPr>
      <w:r w:rsidRPr="00702720">
        <w:rPr>
          <w:rFonts w:cs="Tahoma"/>
        </w:rPr>
        <w:t xml:space="preserve">Στο πλαίσιο αυτό θα πρέπει να προδιαγράψει στην προσφορά του τον τρόπο και τις τεχνολογίες με τις οποίες θα υλοποιήσει την </w:t>
      </w:r>
      <w:proofErr w:type="spellStart"/>
      <w:r w:rsidRPr="00702720">
        <w:rPr>
          <w:rFonts w:cs="Tahoma"/>
        </w:rPr>
        <w:t>διαλειτουργικότητα</w:t>
      </w:r>
      <w:proofErr w:type="spellEnd"/>
      <w:r w:rsidRPr="00702720">
        <w:rPr>
          <w:rFonts w:cs="Tahoma"/>
        </w:rPr>
        <w:t xml:space="preserve"> με τα συστήματα και μητρώα που περιγράφονται στην Ενότητα </w:t>
      </w:r>
      <w:r w:rsidR="00B120F5" w:rsidRPr="00702720">
        <w:rPr>
          <w:rFonts w:cs="Tahoma"/>
        </w:rPr>
        <w:fldChar w:fldCharType="begin"/>
      </w:r>
      <w:r w:rsidR="00B120F5" w:rsidRPr="00702720">
        <w:rPr>
          <w:rFonts w:cs="Tahoma"/>
        </w:rPr>
        <w:instrText xml:space="preserve"> REF _Ref190872030 \r \h </w:instrText>
      </w:r>
      <w:r w:rsidR="00702720" w:rsidRPr="00702720">
        <w:rPr>
          <w:rFonts w:cs="Tahoma"/>
        </w:rPr>
        <w:instrText xml:space="preserve"> \* MERGEFORMAT </w:instrText>
      </w:r>
      <w:r w:rsidR="00B120F5" w:rsidRPr="00702720">
        <w:rPr>
          <w:rFonts w:cs="Tahoma"/>
        </w:rPr>
      </w:r>
      <w:r w:rsidR="00B120F5" w:rsidRPr="00702720">
        <w:rPr>
          <w:rFonts w:cs="Tahoma"/>
        </w:rPr>
        <w:fldChar w:fldCharType="separate"/>
      </w:r>
      <w:r w:rsidR="00EA12ED">
        <w:rPr>
          <w:rFonts w:cs="Tahoma"/>
        </w:rPr>
        <w:t>I.4.1.1.7</w:t>
      </w:r>
      <w:r w:rsidR="00B120F5" w:rsidRPr="00702720">
        <w:rPr>
          <w:rFonts w:cs="Tahoma"/>
        </w:rPr>
        <w:fldChar w:fldCharType="end"/>
      </w:r>
      <w:r w:rsidRPr="00702720">
        <w:rPr>
          <w:rFonts w:cs="Tahoma"/>
        </w:rPr>
        <w:t xml:space="preserve"> του παρόντος.</w:t>
      </w:r>
    </w:p>
    <w:p w14:paraId="4D9ED8A3" w14:textId="77777777" w:rsidR="003F199F" w:rsidRPr="00702720" w:rsidRDefault="003F199F" w:rsidP="003F199F">
      <w:pPr>
        <w:rPr>
          <w:rFonts w:cs="Tahoma"/>
        </w:rPr>
      </w:pPr>
      <w:r w:rsidRPr="00702720">
        <w:rPr>
          <w:rFonts w:cs="Tahoma"/>
        </w:rPr>
        <w:t xml:space="preserve"> Κατά το σχεδιασμό και την υλοποίηση του Έργου θα πρέπει να ακολουθηθούν τα κάτωθι:</w:t>
      </w:r>
    </w:p>
    <w:p w14:paraId="5F420E88" w14:textId="77777777" w:rsidR="003F199F" w:rsidRPr="00702720" w:rsidRDefault="003F199F" w:rsidP="003A7B0C">
      <w:pPr>
        <w:numPr>
          <w:ilvl w:val="0"/>
          <w:numId w:val="108"/>
        </w:numPr>
        <w:tabs>
          <w:tab w:val="clear" w:pos="0"/>
          <w:tab w:val="clear" w:pos="709"/>
          <w:tab w:val="clear" w:pos="1134"/>
        </w:tabs>
        <w:suppressAutoHyphens w:val="0"/>
        <w:spacing w:line="276" w:lineRule="auto"/>
        <w:rPr>
          <w:rFonts w:cs="Tahoma"/>
        </w:rPr>
      </w:pPr>
      <w:r w:rsidRPr="00702720">
        <w:rPr>
          <w:rFonts w:cs="Tahoma"/>
        </w:rPr>
        <w:t xml:space="preserve">Η εναρμόνιση με τις αρχές σχεδίασης και τα τεχνολογικά πρότυπα του Κέντρου </w:t>
      </w:r>
      <w:proofErr w:type="spellStart"/>
      <w:r w:rsidRPr="00702720">
        <w:rPr>
          <w:rFonts w:cs="Tahoma"/>
        </w:rPr>
        <w:t>Διαλειτουργικότητας</w:t>
      </w:r>
      <w:proofErr w:type="spellEnd"/>
      <w:r w:rsidRPr="00702720">
        <w:rPr>
          <w:rFonts w:cs="Tahoma"/>
        </w:rPr>
        <w:t xml:space="preserve"> (ΚΕΔ) του Υπ. Ψηφιακής Διακυβέρνησης. </w:t>
      </w:r>
    </w:p>
    <w:p w14:paraId="04346987" w14:textId="77777777" w:rsidR="003F199F" w:rsidRPr="00702720" w:rsidRDefault="003F199F" w:rsidP="003A7B0C">
      <w:pPr>
        <w:numPr>
          <w:ilvl w:val="0"/>
          <w:numId w:val="108"/>
        </w:numPr>
        <w:tabs>
          <w:tab w:val="clear" w:pos="0"/>
          <w:tab w:val="clear" w:pos="709"/>
          <w:tab w:val="clear" w:pos="1134"/>
        </w:tabs>
        <w:suppressAutoHyphens w:val="0"/>
        <w:spacing w:line="276" w:lineRule="auto"/>
        <w:rPr>
          <w:rFonts w:cs="Tahoma"/>
        </w:rPr>
      </w:pPr>
      <w:r w:rsidRPr="00702720">
        <w:rPr>
          <w:rFonts w:cs="Tahoma"/>
        </w:rPr>
        <w:t xml:space="preserve">Θα πρέπει να υλοποιηθεί σχήμα </w:t>
      </w:r>
      <w:proofErr w:type="spellStart"/>
      <w:r w:rsidRPr="00702720">
        <w:rPr>
          <w:rFonts w:cs="Tahoma"/>
        </w:rPr>
        <w:t>διαλειτουργικότητας</w:t>
      </w:r>
      <w:proofErr w:type="spellEnd"/>
      <w:r w:rsidRPr="00702720">
        <w:rPr>
          <w:rFonts w:cs="Tahoma"/>
        </w:rPr>
        <w:t>, το οποίο θα είναι υπεύθυνο για την επικοινωνία,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πρέπει να προβλεφθεί δηλαδή η δυνατότητα μεταφοράς των δεδομένων σε τρίτες εφαρμογές ή άλλες πλατφόρμες αποθήκευσης (</w:t>
      </w:r>
      <w:proofErr w:type="spellStart"/>
      <w:r w:rsidRPr="00702720">
        <w:rPr>
          <w:rFonts w:cs="Tahoma"/>
        </w:rPr>
        <w:t>migration</w:t>
      </w:r>
      <w:proofErr w:type="spellEnd"/>
      <w:r w:rsidRPr="00702720">
        <w:rPr>
          <w:rFonts w:cs="Tahoma"/>
        </w:rPr>
        <w:t xml:space="preserve">), μέσω ανοικτών και διεθνώς αναγνωρισμένων προτύπων για την ανταλλαγή δεδομένων με άλλα πληροφοριακά συστήματα. </w:t>
      </w:r>
    </w:p>
    <w:p w14:paraId="2D02DEEA" w14:textId="77777777" w:rsidR="003F199F" w:rsidRPr="00702720" w:rsidRDefault="003F199F" w:rsidP="00B120F5">
      <w:pPr>
        <w:rPr>
          <w:rFonts w:cs="Tahoma"/>
        </w:rPr>
      </w:pPr>
      <w:r w:rsidRPr="00702720">
        <w:rPr>
          <w:rFonts w:cs="Tahoma"/>
        </w:rPr>
        <w:t>Θα χρησιμοποιηθούν οι κάτωθι τεχνολογίες ανοικτών προτύπων:</w:t>
      </w:r>
    </w:p>
    <w:p w14:paraId="2EAB8FB0" w14:textId="77777777" w:rsidR="003F199F" w:rsidRPr="00702720" w:rsidRDefault="003F199F" w:rsidP="000A3DD4">
      <w:pPr>
        <w:numPr>
          <w:ilvl w:val="0"/>
          <w:numId w:val="108"/>
        </w:numPr>
        <w:tabs>
          <w:tab w:val="clear" w:pos="0"/>
          <w:tab w:val="clear" w:pos="709"/>
          <w:tab w:val="clear" w:pos="1134"/>
        </w:tabs>
        <w:suppressAutoHyphens w:val="0"/>
        <w:spacing w:line="276" w:lineRule="auto"/>
        <w:rPr>
          <w:rFonts w:cs="Tahoma"/>
        </w:rPr>
      </w:pPr>
      <w:r w:rsidRPr="00702720">
        <w:rPr>
          <w:rFonts w:cs="Tahoma"/>
          <w:u w:val="single"/>
        </w:rPr>
        <w:t>Στην περίπτωση Web Services βασισμένων σε REST</w:t>
      </w:r>
      <w:r w:rsidRPr="00702720">
        <w:rPr>
          <w:rFonts w:cs="Tahoma"/>
        </w:rPr>
        <w:t xml:space="preserve">: JSON </w:t>
      </w:r>
      <w:proofErr w:type="spellStart"/>
      <w:r w:rsidRPr="00702720">
        <w:rPr>
          <w:rFonts w:cs="Tahoma"/>
        </w:rPr>
        <w:t>over</w:t>
      </w:r>
      <w:proofErr w:type="spellEnd"/>
      <w:r w:rsidRPr="00702720">
        <w:rPr>
          <w:rFonts w:cs="Tahoma"/>
        </w:rPr>
        <w:t xml:space="preserve"> HTTP Στο πλαίσιο αυτό θα παρασχεθούν οι κατάλληλες </w:t>
      </w:r>
      <w:proofErr w:type="spellStart"/>
      <w:r w:rsidRPr="00702720">
        <w:rPr>
          <w:rFonts w:cs="Tahoma"/>
        </w:rPr>
        <w:t>διεπαφές</w:t>
      </w:r>
      <w:proofErr w:type="spellEnd"/>
      <w:r w:rsidRPr="00702720">
        <w:rPr>
          <w:rFonts w:cs="Tahoma"/>
        </w:rPr>
        <w:t xml:space="preserve"> (π.χ. επαρκώς τεκμηριωμένα </w:t>
      </w:r>
      <w:proofErr w:type="spellStart"/>
      <w:r w:rsidRPr="00702720">
        <w:rPr>
          <w:rFonts w:cs="Tahoma"/>
        </w:rPr>
        <w:t>APIs</w:t>
      </w:r>
      <w:proofErr w:type="spellEnd"/>
      <w:r w:rsidRPr="00702720">
        <w:rPr>
          <w:rFonts w:cs="Tahoma"/>
        </w:rPr>
        <w:t xml:space="preserve"> - </w:t>
      </w:r>
      <w:proofErr w:type="spellStart"/>
      <w:r w:rsidRPr="00702720">
        <w:rPr>
          <w:rFonts w:cs="Tahoma"/>
        </w:rPr>
        <w:t>Application</w:t>
      </w:r>
      <w:proofErr w:type="spellEnd"/>
      <w:r w:rsidRPr="00702720">
        <w:rPr>
          <w:rFonts w:cs="Tahoma"/>
        </w:rPr>
        <w:t xml:space="preserve"> </w:t>
      </w:r>
      <w:proofErr w:type="spellStart"/>
      <w:r w:rsidRPr="00702720">
        <w:rPr>
          <w:rFonts w:cs="Tahoma"/>
        </w:rPr>
        <w:t>Programming</w:t>
      </w:r>
      <w:proofErr w:type="spellEnd"/>
      <w:r w:rsidRPr="00702720">
        <w:rPr>
          <w:rFonts w:cs="Tahoma"/>
        </w:rPr>
        <w:t xml:space="preserve"> </w:t>
      </w:r>
      <w:proofErr w:type="spellStart"/>
      <w:r w:rsidRPr="00702720">
        <w:rPr>
          <w:rFonts w:cs="Tahoma"/>
        </w:rPr>
        <w:t>Interface</w:t>
      </w:r>
      <w:proofErr w:type="spellEnd"/>
      <w:r w:rsidRPr="00702720">
        <w:rPr>
          <w:rFonts w:cs="Tahoma"/>
        </w:rPr>
        <w:t xml:space="preserve">) τα οποία θα επιτρέπουν την ολοκλήρωση/ διασύνδεση με τρίτες εφαρμογές (δημόσια API) ή/και άλλα Υποσυστήματα (εσωτερικά API) και τα οποία θα υλοποιηθούν με σχετικά </w:t>
      </w:r>
      <w:proofErr w:type="spellStart"/>
      <w:r w:rsidRPr="00702720">
        <w:rPr>
          <w:rFonts w:cs="Tahoma"/>
        </w:rPr>
        <w:t>web</w:t>
      </w:r>
      <w:proofErr w:type="spellEnd"/>
      <w:r w:rsidRPr="00702720">
        <w:rPr>
          <w:rFonts w:cs="Tahoma"/>
        </w:rPr>
        <w:t xml:space="preserve"> </w:t>
      </w:r>
      <w:proofErr w:type="spellStart"/>
      <w:r w:rsidRPr="00702720">
        <w:rPr>
          <w:rFonts w:cs="Tahoma"/>
        </w:rPr>
        <w:t>services</w:t>
      </w:r>
      <w:proofErr w:type="spellEnd"/>
      <w:r w:rsidRPr="00702720">
        <w:rPr>
          <w:rFonts w:cs="Tahoma"/>
        </w:rPr>
        <w:t xml:space="preserve">. </w:t>
      </w:r>
    </w:p>
    <w:p w14:paraId="46F05971" w14:textId="2536FDB6" w:rsidR="003F199F" w:rsidRPr="00702720" w:rsidRDefault="003F199F" w:rsidP="000A3DD4">
      <w:pPr>
        <w:numPr>
          <w:ilvl w:val="0"/>
          <w:numId w:val="108"/>
        </w:numPr>
        <w:tabs>
          <w:tab w:val="clear" w:pos="0"/>
          <w:tab w:val="clear" w:pos="709"/>
          <w:tab w:val="clear" w:pos="1134"/>
        </w:tabs>
        <w:suppressAutoHyphens w:val="0"/>
        <w:spacing w:line="276" w:lineRule="auto"/>
        <w:rPr>
          <w:rFonts w:cs="Tahoma"/>
        </w:rPr>
      </w:pPr>
      <w:r w:rsidRPr="00702720">
        <w:rPr>
          <w:rFonts w:cs="Tahoma"/>
          <w:u w:val="single"/>
        </w:rPr>
        <w:t>Στην περίπτωση Web Services βασισμένων σε SOAP</w:t>
      </w:r>
      <w:r w:rsidRPr="00702720">
        <w:rPr>
          <w:rFonts w:cs="Tahoma"/>
        </w:rPr>
        <w:t xml:space="preserve">: XML, που περιλαμβάνει βασική XML, XML </w:t>
      </w:r>
      <w:proofErr w:type="spellStart"/>
      <w:r w:rsidRPr="00702720">
        <w:rPr>
          <w:rFonts w:cs="Tahoma"/>
        </w:rPr>
        <w:t>schemas</w:t>
      </w:r>
      <w:proofErr w:type="spellEnd"/>
      <w:r w:rsidRPr="00702720">
        <w:rPr>
          <w:rFonts w:cs="Tahoma"/>
        </w:rPr>
        <w:t xml:space="preserve"> και XML </w:t>
      </w:r>
      <w:proofErr w:type="spellStart"/>
      <w:r w:rsidRPr="00702720">
        <w:rPr>
          <w:rFonts w:cs="Tahoma"/>
        </w:rPr>
        <w:t>parsers</w:t>
      </w:r>
      <w:proofErr w:type="spellEnd"/>
      <w:r w:rsidRPr="00702720">
        <w:rPr>
          <w:rFonts w:cs="Tahoma"/>
        </w:rPr>
        <w:t xml:space="preserve">, για τη δόμηση/μορφοποίηση ανταλλασσόμενων δεδομένων. </w:t>
      </w:r>
    </w:p>
    <w:p w14:paraId="3D9660AB" w14:textId="0DA423AA" w:rsidR="00B8000B" w:rsidRPr="00702720" w:rsidRDefault="003F199F" w:rsidP="00B120F5">
      <w:pPr>
        <w:rPr>
          <w:rFonts w:cs="Tahoma"/>
        </w:rPr>
      </w:pPr>
      <w:r w:rsidRPr="00702720">
        <w:rPr>
          <w:rFonts w:cs="Tahoma"/>
        </w:rPr>
        <w:t xml:space="preserve">Στο παραδοτέο “Μελέτη Εφαρμογής”  και στην ενότητα “Μελέτη </w:t>
      </w:r>
      <w:proofErr w:type="spellStart"/>
      <w:r w:rsidRPr="00702720">
        <w:rPr>
          <w:rFonts w:cs="Tahoma"/>
        </w:rPr>
        <w:t>Διαλειτουργικότητας</w:t>
      </w:r>
      <w:proofErr w:type="spellEnd"/>
      <w:r w:rsidRPr="00702720">
        <w:rPr>
          <w:rFonts w:cs="Tahoma"/>
        </w:rPr>
        <w:t xml:space="preserve">” που θα παραδοθεί στο πλαίσιο της Φάσης Φ1 του Έργου, θα καθοριστούν επίσης θέματα όπως το είδος της </w:t>
      </w:r>
      <w:r w:rsidRPr="00702720">
        <w:rPr>
          <w:rFonts w:cs="Tahoma"/>
        </w:rPr>
        <w:lastRenderedPageBreak/>
        <w:t>πληροφορίας ή των υπηρεσιών που θα αντλούνται ή θα παρέχονται σε καθένα από τα παραπάνω συστήματα, καθώς και ο τρόπος ανταλλαγής της πληροφορίας/υπηρεσιών.</w:t>
      </w:r>
    </w:p>
    <w:p w14:paraId="4D076426" w14:textId="77777777" w:rsidR="00B8000B" w:rsidRPr="00702720" w:rsidRDefault="00B8000B" w:rsidP="00B120F5">
      <w:pPr>
        <w:rPr>
          <w:rFonts w:cs="Tahoma"/>
        </w:rPr>
      </w:pPr>
      <w:r w:rsidRPr="00702720">
        <w:rPr>
          <w:rFonts w:cs="Tahoma"/>
        </w:rPr>
        <w:t xml:space="preserve">Στο πλαίσιο αυτό θα παρασχεθούν οι κατάλληλες </w:t>
      </w:r>
      <w:proofErr w:type="spellStart"/>
      <w:r w:rsidRPr="00702720">
        <w:rPr>
          <w:rFonts w:cs="Tahoma"/>
        </w:rPr>
        <w:t>διεπαφές</w:t>
      </w:r>
      <w:proofErr w:type="spellEnd"/>
      <w:r w:rsidRPr="00702720">
        <w:rPr>
          <w:rFonts w:cs="Tahoma"/>
        </w:rPr>
        <w:t xml:space="preserve"> (π.χ. επαρκώς τεκμηριωμένα </w:t>
      </w:r>
      <w:proofErr w:type="spellStart"/>
      <w:r w:rsidRPr="00702720">
        <w:rPr>
          <w:rFonts w:cs="Tahoma"/>
        </w:rPr>
        <w:t>APIs</w:t>
      </w:r>
      <w:proofErr w:type="spellEnd"/>
      <w:r w:rsidRPr="00702720">
        <w:rPr>
          <w:rFonts w:cs="Tahoma"/>
        </w:rPr>
        <w:t xml:space="preserve"> – </w:t>
      </w:r>
      <w:proofErr w:type="spellStart"/>
      <w:r w:rsidRPr="00702720">
        <w:rPr>
          <w:rFonts w:cs="Tahoma"/>
        </w:rPr>
        <w:t>Application</w:t>
      </w:r>
      <w:proofErr w:type="spellEnd"/>
      <w:r w:rsidRPr="00702720">
        <w:rPr>
          <w:rFonts w:cs="Tahoma"/>
        </w:rPr>
        <w:t xml:space="preserve"> </w:t>
      </w:r>
      <w:proofErr w:type="spellStart"/>
      <w:r w:rsidRPr="00702720">
        <w:rPr>
          <w:rFonts w:cs="Tahoma"/>
        </w:rPr>
        <w:t>Programming</w:t>
      </w:r>
      <w:proofErr w:type="spellEnd"/>
      <w:r w:rsidRPr="00702720">
        <w:rPr>
          <w:rFonts w:cs="Tahoma"/>
        </w:rPr>
        <w:t xml:space="preserve"> </w:t>
      </w:r>
      <w:proofErr w:type="spellStart"/>
      <w:r w:rsidRPr="00702720">
        <w:rPr>
          <w:rFonts w:cs="Tahoma"/>
        </w:rPr>
        <w:t>Interface</w:t>
      </w:r>
      <w:proofErr w:type="spellEnd"/>
      <w:r w:rsidRPr="00702720">
        <w:rPr>
          <w:rFonts w:cs="Tahoma"/>
        </w:rPr>
        <w:t>) τα οποία θα επιτρέπουν την ολοκλήρωση/ διασύνδεση με τρίτες εφαρμογές (</w:t>
      </w:r>
      <w:proofErr w:type="spellStart"/>
      <w:r w:rsidRPr="00702720">
        <w:rPr>
          <w:rFonts w:cs="Tahoma"/>
        </w:rPr>
        <w:t>public</w:t>
      </w:r>
      <w:proofErr w:type="spellEnd"/>
      <w:r w:rsidRPr="00702720">
        <w:rPr>
          <w:rFonts w:cs="Tahoma"/>
        </w:rPr>
        <w:t xml:space="preserve"> API) ή/και άλλες Λειτουργικές περιοχές (</w:t>
      </w:r>
      <w:proofErr w:type="spellStart"/>
      <w:r w:rsidRPr="00702720">
        <w:rPr>
          <w:rFonts w:cs="Tahoma"/>
        </w:rPr>
        <w:t>intranet</w:t>
      </w:r>
      <w:proofErr w:type="spellEnd"/>
      <w:r w:rsidRPr="00702720">
        <w:rPr>
          <w:rFonts w:cs="Tahoma"/>
        </w:rPr>
        <w:t xml:space="preserve"> API) και τα οποία θα υλοποιηθούν με </w:t>
      </w:r>
      <w:proofErr w:type="spellStart"/>
      <w:r w:rsidRPr="00702720">
        <w:rPr>
          <w:rFonts w:cs="Tahoma"/>
        </w:rPr>
        <w:t>web</w:t>
      </w:r>
      <w:proofErr w:type="spellEnd"/>
      <w:r w:rsidRPr="00702720">
        <w:rPr>
          <w:rFonts w:cs="Tahoma"/>
        </w:rPr>
        <w:t xml:space="preserve"> </w:t>
      </w:r>
      <w:proofErr w:type="spellStart"/>
      <w:r w:rsidRPr="00702720">
        <w:rPr>
          <w:rFonts w:cs="Tahoma"/>
        </w:rPr>
        <w:t>services</w:t>
      </w:r>
      <w:proofErr w:type="spellEnd"/>
      <w:r w:rsidRPr="00702720">
        <w:rPr>
          <w:rFonts w:cs="Tahoma"/>
        </w:rPr>
        <w:t xml:space="preserve"> (SOAP, REST, χωρίς να αποκλείονται άλλα πρωτόκολλα, εάν χρειαστεί).</w:t>
      </w:r>
    </w:p>
    <w:p w14:paraId="5EE5C303" w14:textId="77777777" w:rsidR="0083520F" w:rsidRPr="00702720" w:rsidRDefault="0083520F" w:rsidP="00B8000B">
      <w:pPr>
        <w:rPr>
          <w:rFonts w:cs="Tahoma"/>
        </w:rPr>
      </w:pPr>
    </w:p>
    <w:p w14:paraId="2F99F274" w14:textId="77777777" w:rsidR="00B8000B" w:rsidRPr="00702720" w:rsidRDefault="00B8000B" w:rsidP="00B8000B">
      <w:pPr>
        <w:rPr>
          <w:rFonts w:cs="Tahoma"/>
        </w:rPr>
      </w:pPr>
    </w:p>
    <w:p w14:paraId="3FF70E27" w14:textId="21494E08" w:rsidR="00B8000B" w:rsidRPr="00702720" w:rsidRDefault="00B8000B" w:rsidP="007F5B86">
      <w:pPr>
        <w:pStyle w:val="Appendix-Heading3"/>
      </w:pPr>
      <w:bookmarkStart w:id="576" w:name="_Toc105593232"/>
      <w:bookmarkStart w:id="577" w:name="_Toc125978348"/>
      <w:bookmarkStart w:id="578" w:name="_Toc191630124"/>
      <w:r w:rsidRPr="00702720">
        <w:t xml:space="preserve">Συμβατότητα με </w:t>
      </w:r>
      <w:bookmarkEnd w:id="576"/>
      <w:bookmarkEnd w:id="577"/>
      <w:proofErr w:type="spellStart"/>
      <w:r w:rsidR="00D55DF7" w:rsidRPr="00311C3D">
        <w:t>νεφοϋπολογιστικές</w:t>
      </w:r>
      <w:proofErr w:type="spellEnd"/>
      <w:r w:rsidR="00D55DF7" w:rsidRPr="00311C3D">
        <w:t xml:space="preserve"> υποδομές</w:t>
      </w:r>
      <w:bookmarkEnd w:id="578"/>
    </w:p>
    <w:p w14:paraId="1BF605A2" w14:textId="785B29AE" w:rsidR="00CF5B8A" w:rsidRPr="00D55DF7" w:rsidRDefault="00CF5B8A" w:rsidP="00CF5B8A">
      <w:pPr>
        <w:rPr>
          <w:rFonts w:cs="Tahoma"/>
        </w:rPr>
      </w:pPr>
      <w:r w:rsidRPr="00702720">
        <w:rPr>
          <w:rFonts w:cs="Tahoma"/>
        </w:rPr>
        <w:t>Το σύνολο των συστημάτων που θα αναπτυχθούν στο πλαίσιο του παρόντος έργου θα εγκατασταθούν και θα φιλοξενηθούν στις υποδομές του Κυβερνητικού Υπολογιστικού Νέφους Δημόσιου Τομέα G-</w:t>
      </w:r>
      <w:proofErr w:type="spellStart"/>
      <w:r w:rsidRPr="00702720">
        <w:rPr>
          <w:rFonts w:cs="Tahoma"/>
        </w:rPr>
        <w:t>Cloud</w:t>
      </w:r>
      <w:proofErr w:type="spellEnd"/>
      <w:r w:rsidR="00D55DF7" w:rsidRPr="00D55DF7">
        <w:rPr>
          <w:rFonts w:cs="Tahoma"/>
        </w:rPr>
        <w:t xml:space="preserve"> </w:t>
      </w:r>
      <w:r w:rsidR="00D55DF7">
        <w:rPr>
          <w:rFonts w:cs="Tahoma"/>
        </w:rPr>
        <w:t xml:space="preserve">ή στις υποδομές του Εθνικού Δικτύου Υποδομών Τεχνολογίας και Έρευνας (ΕΔΥΤΕ Α.Ε. – </w:t>
      </w:r>
      <w:r w:rsidR="00D55DF7">
        <w:rPr>
          <w:rFonts w:cs="Tahoma"/>
          <w:lang w:val="en-US"/>
        </w:rPr>
        <w:t>GRNET</w:t>
      </w:r>
      <w:r w:rsidR="00D55DF7" w:rsidRPr="00D55DF7">
        <w:rPr>
          <w:rFonts w:cs="Tahoma"/>
        </w:rPr>
        <w:t>)</w:t>
      </w:r>
      <w:r w:rsidR="00D55DF7">
        <w:rPr>
          <w:rFonts w:cs="Tahoma"/>
        </w:rPr>
        <w:t>.</w:t>
      </w:r>
    </w:p>
    <w:p w14:paraId="25F02CD6" w14:textId="28D08E11" w:rsidR="00CF5B8A" w:rsidRPr="00702720" w:rsidRDefault="00D55DF7" w:rsidP="00CF5B8A">
      <w:pPr>
        <w:rPr>
          <w:rFonts w:cs="Tahoma"/>
        </w:rPr>
      </w:pPr>
      <w:r>
        <w:rPr>
          <w:rFonts w:cs="Tahoma"/>
        </w:rPr>
        <w:t>Ο</w:t>
      </w:r>
      <w:r w:rsidR="00CF5B8A" w:rsidRPr="00702720">
        <w:rPr>
          <w:rFonts w:cs="Tahoma"/>
        </w:rPr>
        <w:t xml:space="preserve"> υποψήφιος Ανάδοχος καλείται να περιγράψει και να τεκμηριώσει στην Τεχνική του Προσφορά την προτεινόμενη από αυτόν Αρχιτεκτονική του Συστήματος, όσον αφορά: </w:t>
      </w:r>
    </w:p>
    <w:p w14:paraId="0DDBF090" w14:textId="2D7EECB9" w:rsidR="00CF5B8A" w:rsidRPr="00702720" w:rsidRDefault="00CF5B8A" w:rsidP="00CF5B8A">
      <w:pPr>
        <w:rPr>
          <w:rFonts w:cs="Tahoma"/>
        </w:rPr>
      </w:pPr>
      <w:r w:rsidRPr="00702720">
        <w:rPr>
          <w:rFonts w:cs="Tahoma"/>
        </w:rPr>
        <w:t>Τα χαρακτηριστικά του εξοπλισμού υποδομής που θα απαιτηθεί για την μετάπτωση και εγκατάσταση του Συστήματος. Συγκεκριμένα:</w:t>
      </w:r>
    </w:p>
    <w:p w14:paraId="49A875C4" w14:textId="77777777" w:rsidR="00CF5B8A" w:rsidRPr="00702720" w:rsidRDefault="00CF5B8A" w:rsidP="003A7B0C">
      <w:pPr>
        <w:numPr>
          <w:ilvl w:val="0"/>
          <w:numId w:val="106"/>
        </w:numPr>
        <w:tabs>
          <w:tab w:val="clear" w:pos="0"/>
          <w:tab w:val="clear" w:pos="709"/>
          <w:tab w:val="clear" w:pos="1134"/>
        </w:tabs>
        <w:suppressAutoHyphens w:val="0"/>
        <w:spacing w:before="120"/>
        <w:ind w:left="714" w:hanging="357"/>
        <w:rPr>
          <w:rFonts w:cs="Tahoma"/>
        </w:rPr>
      </w:pPr>
      <w:r w:rsidRPr="00702720">
        <w:rPr>
          <w:rFonts w:cs="Tahoma"/>
        </w:rPr>
        <w:t xml:space="preserve">τον απαιτούμενο αριθμό υπολογιστικών πόρων, αναλύοντας κατά περίπτωση τις απαιτήσεις σε </w:t>
      </w:r>
      <w:proofErr w:type="spellStart"/>
      <w:r w:rsidRPr="00702720">
        <w:rPr>
          <w:rFonts w:cs="Tahoma"/>
        </w:rPr>
        <w:t>VMs</w:t>
      </w:r>
      <w:proofErr w:type="spellEnd"/>
      <w:r w:rsidRPr="00702720">
        <w:rPr>
          <w:rFonts w:cs="Tahoma"/>
        </w:rPr>
        <w:t>, εικονικούς πυρήνες (</w:t>
      </w:r>
      <w:proofErr w:type="spellStart"/>
      <w:r w:rsidRPr="00702720">
        <w:rPr>
          <w:rFonts w:cs="Tahoma"/>
        </w:rPr>
        <w:t>vcores</w:t>
      </w:r>
      <w:proofErr w:type="spellEnd"/>
      <w:r w:rsidRPr="00702720">
        <w:rPr>
          <w:rFonts w:cs="Tahoma"/>
        </w:rPr>
        <w:t>), μνήμη (RAM) και αποθηκευτικό χώρο (</w:t>
      </w:r>
      <w:proofErr w:type="spellStart"/>
      <w:r w:rsidRPr="00702720">
        <w:rPr>
          <w:rFonts w:cs="Tahoma"/>
        </w:rPr>
        <w:t>storage</w:t>
      </w:r>
      <w:proofErr w:type="spellEnd"/>
      <w:r w:rsidRPr="00702720">
        <w:rPr>
          <w:rFonts w:cs="Tahoma"/>
        </w:rPr>
        <w:t xml:space="preserve">). </w:t>
      </w:r>
    </w:p>
    <w:p w14:paraId="5EBAB58B" w14:textId="794C4C45" w:rsidR="00CF5B8A" w:rsidRPr="00702720" w:rsidRDefault="00CF5B8A" w:rsidP="003A7B0C">
      <w:pPr>
        <w:numPr>
          <w:ilvl w:val="0"/>
          <w:numId w:val="106"/>
        </w:numPr>
        <w:tabs>
          <w:tab w:val="clear" w:pos="0"/>
          <w:tab w:val="clear" w:pos="709"/>
          <w:tab w:val="clear" w:pos="1134"/>
        </w:tabs>
        <w:suppressAutoHyphens w:val="0"/>
        <w:spacing w:before="120"/>
        <w:ind w:left="714" w:hanging="357"/>
        <w:rPr>
          <w:rFonts w:cs="Tahoma"/>
        </w:rPr>
      </w:pPr>
      <w:r w:rsidRPr="00702720">
        <w:rPr>
          <w:rFonts w:cs="Tahoma"/>
        </w:rPr>
        <w:t>το βέλτιστο, κατά τον υποψήφιο Ανάδοχο, λογικό σχήμα διασύνδεσης αυτών για την επίτευξη της μεγαλύτερης δυνατής ασφάλειας και διαθεσιμότητας, λαμβάνοντας υπόψη τις δυνατότητες των προσφερόμενων υποδομών.</w:t>
      </w:r>
    </w:p>
    <w:p w14:paraId="3BD3916E" w14:textId="77777777" w:rsidR="00CF5B8A" w:rsidRPr="00702720" w:rsidRDefault="00CF5B8A" w:rsidP="003A7B0C">
      <w:pPr>
        <w:numPr>
          <w:ilvl w:val="0"/>
          <w:numId w:val="106"/>
        </w:numPr>
        <w:tabs>
          <w:tab w:val="clear" w:pos="0"/>
          <w:tab w:val="clear" w:pos="709"/>
          <w:tab w:val="clear" w:pos="1134"/>
        </w:tabs>
        <w:suppressAutoHyphens w:val="0"/>
        <w:spacing w:before="120"/>
        <w:ind w:left="714" w:hanging="357"/>
        <w:rPr>
          <w:rFonts w:cs="Tahoma"/>
        </w:rPr>
      </w:pPr>
      <w:r w:rsidRPr="00702720">
        <w:rPr>
          <w:rFonts w:cs="Tahoma"/>
        </w:rPr>
        <w:t>τη δέσμευση ότι καλύπτεται το σύνολο των προδιαγραφών της διακήρυξης με την προτεινόμενη υποδομή.</w:t>
      </w:r>
    </w:p>
    <w:p w14:paraId="2659A9A7" w14:textId="77777777" w:rsidR="00CF5B8A" w:rsidRPr="00702720" w:rsidRDefault="00CF5B8A" w:rsidP="00CF5B8A">
      <w:pPr>
        <w:rPr>
          <w:rFonts w:cs="Tahoma"/>
        </w:rPr>
      </w:pPr>
    </w:p>
    <w:p w14:paraId="58CE248A" w14:textId="77777777" w:rsidR="00CF5B8A" w:rsidRPr="00702720" w:rsidRDefault="00CF5B8A" w:rsidP="00CF5B8A">
      <w:pPr>
        <w:rPr>
          <w:rFonts w:cs="Tahoma"/>
        </w:rPr>
      </w:pPr>
      <w:r w:rsidRPr="00702720">
        <w:rPr>
          <w:rFonts w:cs="Tahoma"/>
        </w:rPr>
        <w:t xml:space="preserve">Περαιτέρω είναι, σημαντικό να ληφθούν υπόψη τα παρακάτω: </w:t>
      </w:r>
    </w:p>
    <w:p w14:paraId="36121A0E" w14:textId="083BC45C" w:rsidR="00CF5B8A" w:rsidRPr="00702720" w:rsidRDefault="00CF5B8A" w:rsidP="003A7B0C">
      <w:pPr>
        <w:numPr>
          <w:ilvl w:val="0"/>
          <w:numId w:val="106"/>
        </w:numPr>
        <w:tabs>
          <w:tab w:val="clear" w:pos="0"/>
          <w:tab w:val="clear" w:pos="709"/>
          <w:tab w:val="clear" w:pos="1134"/>
        </w:tabs>
        <w:suppressAutoHyphens w:val="0"/>
        <w:spacing w:before="120"/>
        <w:ind w:left="714" w:hanging="357"/>
        <w:rPr>
          <w:rFonts w:cs="Tahoma"/>
        </w:rPr>
      </w:pPr>
      <w:r w:rsidRPr="00702720">
        <w:rPr>
          <w:rFonts w:cs="Tahoma"/>
        </w:rPr>
        <w:t>Σε περίπτωση που απαιτούνται πιστοποιητικά SSL για την λειτουργία του Συστήματος ή την επικοινωνία με τρίτα, θα πρέπει να προσφερθούν από τον υποψήφιο Ανάδοχο.</w:t>
      </w:r>
    </w:p>
    <w:p w14:paraId="24C27106" w14:textId="41FB8007" w:rsidR="00D55DF7" w:rsidRPr="00702720" w:rsidRDefault="00B8000B" w:rsidP="00D55DF7">
      <w:pPr>
        <w:rPr>
          <w:rFonts w:cs="Tahoma"/>
        </w:rPr>
      </w:pPr>
      <w:r w:rsidRPr="00702720">
        <w:rPr>
          <w:rFonts w:cs="Tahoma"/>
        </w:rPr>
        <w:t xml:space="preserve">Επιπρόσθετα, θα απαιτηθεί αποθηκευτικός χώρος (SAN </w:t>
      </w:r>
      <w:r w:rsidRPr="00702720">
        <w:rPr>
          <w:rFonts w:cs="Tahoma"/>
          <w:lang w:val="en-US"/>
        </w:rPr>
        <w:t>Storage</w:t>
      </w:r>
      <w:r w:rsidRPr="00702720">
        <w:rPr>
          <w:rFonts w:cs="Tahoma"/>
        </w:rPr>
        <w:t xml:space="preserve">) για εγκατάσταση Βάσεων Δεδομένων και αποθήκευση αρχείων, ανάλογα με τις απαιτήσεις που θα οριστικοποιηθούν στην φάση της Μελέτης Εφαρμογής. </w:t>
      </w:r>
    </w:p>
    <w:p w14:paraId="686B6C39" w14:textId="77777777" w:rsidR="00D55DF7" w:rsidRPr="00D55DF7" w:rsidRDefault="00D55DF7" w:rsidP="00D55DF7">
      <w:pPr>
        <w:rPr>
          <w:ins w:id="579" w:author="Συντάκτης"/>
          <w:rFonts w:cs="Tahoma"/>
        </w:rPr>
      </w:pPr>
      <w:ins w:id="580" w:author="Συντάκτης">
        <w:r w:rsidRPr="00D55DF7">
          <w:rPr>
            <w:rFonts w:cs="Tahoma"/>
          </w:rPr>
          <w:t>Πληροφορίες για το Κυβερνητικό Υπολογιστικό Νέφος (G-</w:t>
        </w:r>
        <w:proofErr w:type="spellStart"/>
        <w:r w:rsidRPr="00D55DF7">
          <w:rPr>
            <w:rFonts w:cs="Tahoma"/>
          </w:rPr>
          <w:t>Cloud</w:t>
        </w:r>
        <w:proofErr w:type="spellEnd"/>
        <w:r w:rsidRPr="00D55DF7">
          <w:rPr>
            <w:rFonts w:cs="Tahoma"/>
          </w:rPr>
          <w:t xml:space="preserve">) μπορούν να αναζητηθούν στην ιστοσελίδα </w:t>
        </w:r>
        <w:r w:rsidRPr="00D55DF7">
          <w:fldChar w:fldCharType="begin"/>
        </w:r>
        <w:r w:rsidRPr="00D55DF7">
          <w:instrText>HYPERLINK "https://www.gsis.gr/dimosia-dioikisi/G-Cloud"</w:instrText>
        </w:r>
        <w:r w:rsidRPr="00D55DF7">
          <w:fldChar w:fldCharType="separate"/>
        </w:r>
        <w:r w:rsidRPr="00D55DF7">
          <w:rPr>
            <w:rStyle w:val="-"/>
            <w:rFonts w:cs="Tahoma"/>
          </w:rPr>
          <w:t>https://www.gsis.gr/dimosia-dioikisi/G-Cloud</w:t>
        </w:r>
        <w:r w:rsidRPr="00D55DF7">
          <w:fldChar w:fldCharType="end"/>
        </w:r>
        <w:r w:rsidRPr="00D55DF7">
          <w:rPr>
            <w:rFonts w:cs="Tahoma"/>
          </w:rPr>
          <w:t>.</w:t>
        </w:r>
      </w:ins>
    </w:p>
    <w:p w14:paraId="5276C646" w14:textId="7C23C52F" w:rsidR="00B8000B" w:rsidRPr="00702720" w:rsidRDefault="00D55DF7" w:rsidP="00D55DF7">
      <w:pPr>
        <w:rPr>
          <w:rFonts w:cs="Tahoma"/>
        </w:rPr>
      </w:pPr>
      <w:ins w:id="581" w:author="Συντάκτης">
        <w:r w:rsidRPr="00D55DF7">
          <w:rPr>
            <w:rFonts w:cs="Tahoma"/>
          </w:rPr>
          <w:t xml:space="preserve">Πληροφορίες για τις υποδομές </w:t>
        </w:r>
        <w:r w:rsidRPr="00D55DF7">
          <w:t>του Εθνικού Δικτύου Υποδομών Τεχνολογίας και Έρευνας (ΕΔΥΤΕ Α.Ε. – GRNET)</w:t>
        </w:r>
        <w:r w:rsidRPr="00D55DF7">
          <w:rPr>
            <w:rFonts w:cs="Tahoma"/>
          </w:rPr>
          <w:t xml:space="preserve"> μπορούν να αναζητηθούν στην ιστοσελίδα </w:t>
        </w:r>
        <w:r w:rsidRPr="00D55DF7">
          <w:fldChar w:fldCharType="begin"/>
        </w:r>
        <w:r w:rsidRPr="00D55DF7">
          <w:instrText>HYPERLINK "https://grnet.gr/services/cloud-services/"</w:instrText>
        </w:r>
        <w:r w:rsidRPr="00D55DF7">
          <w:fldChar w:fldCharType="separate"/>
        </w:r>
        <w:r w:rsidRPr="00D55DF7">
          <w:rPr>
            <w:rStyle w:val="-"/>
            <w:rFonts w:cs="Tahoma"/>
            <w:lang w:val="en-GB"/>
          </w:rPr>
          <w:t>https</w:t>
        </w:r>
        <w:r w:rsidRPr="00D55DF7">
          <w:rPr>
            <w:rStyle w:val="-"/>
            <w:rFonts w:cs="Tahoma"/>
          </w:rPr>
          <w:t>://</w:t>
        </w:r>
        <w:proofErr w:type="spellStart"/>
        <w:r w:rsidRPr="00D55DF7">
          <w:rPr>
            <w:rStyle w:val="-"/>
            <w:rFonts w:cs="Tahoma"/>
            <w:lang w:val="en-GB"/>
          </w:rPr>
          <w:t>grnet</w:t>
        </w:r>
        <w:proofErr w:type="spellEnd"/>
        <w:r w:rsidRPr="00D55DF7">
          <w:rPr>
            <w:rStyle w:val="-"/>
            <w:rFonts w:cs="Tahoma"/>
          </w:rPr>
          <w:t>.</w:t>
        </w:r>
        <w:r w:rsidRPr="00D55DF7">
          <w:rPr>
            <w:rStyle w:val="-"/>
            <w:rFonts w:cs="Tahoma"/>
            <w:lang w:val="en-GB"/>
          </w:rPr>
          <w:t>gr</w:t>
        </w:r>
        <w:r w:rsidRPr="00D55DF7">
          <w:rPr>
            <w:rStyle w:val="-"/>
            <w:rFonts w:cs="Tahoma"/>
          </w:rPr>
          <w:t>/</w:t>
        </w:r>
        <w:r w:rsidRPr="00D55DF7">
          <w:rPr>
            <w:rStyle w:val="-"/>
            <w:rFonts w:cs="Tahoma"/>
            <w:lang w:val="en-GB"/>
          </w:rPr>
          <w:t>services</w:t>
        </w:r>
        <w:r w:rsidRPr="00D55DF7">
          <w:rPr>
            <w:rStyle w:val="-"/>
            <w:rFonts w:cs="Tahoma"/>
          </w:rPr>
          <w:t>/</w:t>
        </w:r>
        <w:r w:rsidRPr="00D55DF7">
          <w:rPr>
            <w:rStyle w:val="-"/>
            <w:rFonts w:cs="Tahoma"/>
            <w:lang w:val="en-GB"/>
          </w:rPr>
          <w:t>cloud</w:t>
        </w:r>
        <w:r w:rsidRPr="00D55DF7">
          <w:rPr>
            <w:rStyle w:val="-"/>
            <w:rFonts w:cs="Tahoma"/>
          </w:rPr>
          <w:t>-</w:t>
        </w:r>
        <w:r w:rsidRPr="00D55DF7">
          <w:rPr>
            <w:rStyle w:val="-"/>
            <w:rFonts w:cs="Tahoma"/>
            <w:lang w:val="en-GB"/>
          </w:rPr>
          <w:t>services</w:t>
        </w:r>
        <w:r w:rsidRPr="00D55DF7">
          <w:rPr>
            <w:rStyle w:val="-"/>
            <w:rFonts w:cs="Tahoma"/>
          </w:rPr>
          <w:t>/</w:t>
        </w:r>
        <w:r w:rsidRPr="00D55DF7">
          <w:fldChar w:fldCharType="end"/>
        </w:r>
        <w:r w:rsidRPr="00D55DF7">
          <w:rPr>
            <w:rFonts w:cs="Tahoma"/>
          </w:rPr>
          <w:t>.</w:t>
        </w:r>
      </w:ins>
    </w:p>
    <w:p w14:paraId="50F5F273" w14:textId="6C1C513D" w:rsidR="00B8000B" w:rsidRPr="00702720" w:rsidRDefault="00B8000B" w:rsidP="007F5B86">
      <w:pPr>
        <w:pStyle w:val="Appendix-Heading3"/>
      </w:pPr>
      <w:bookmarkStart w:id="582" w:name="_Ref68186856"/>
      <w:bookmarkStart w:id="583" w:name="_Toc82781069"/>
      <w:bookmarkStart w:id="584" w:name="_Toc105593233"/>
      <w:bookmarkStart w:id="585" w:name="_Toc125978349"/>
      <w:bookmarkStart w:id="586" w:name="_Toc191630125"/>
      <w:r w:rsidRPr="00702720">
        <w:t>Απόδοση Συστήματος</w:t>
      </w:r>
      <w:bookmarkEnd w:id="582"/>
      <w:bookmarkEnd w:id="583"/>
      <w:bookmarkEnd w:id="584"/>
      <w:bookmarkEnd w:id="585"/>
      <w:r w:rsidR="0083520F" w:rsidRPr="00702720">
        <w:t xml:space="preserve"> – Τμήμα 1</w:t>
      </w:r>
      <w:bookmarkEnd w:id="586"/>
    </w:p>
    <w:p w14:paraId="0662FB93" w14:textId="77777777" w:rsidR="00B8000B" w:rsidRPr="00702720" w:rsidRDefault="00B8000B" w:rsidP="00B8000B">
      <w:pPr>
        <w:rPr>
          <w:rFonts w:cs="Tahoma"/>
        </w:rPr>
      </w:pPr>
      <w:r w:rsidRPr="00702720">
        <w:rPr>
          <w:rFonts w:cs="Tahoma"/>
        </w:rPr>
        <w:t xml:space="preserve">Με στόχο την διασφάλιση της αποδοτικής λειτουργίας της πλατφόρμας βασική απαίτηση αποτελεί η πλήρωση της απόκρισης του </w:t>
      </w:r>
      <w:r w:rsidRPr="00702720">
        <w:rPr>
          <w:rFonts w:eastAsia="SimSun" w:cs="Tahoma"/>
        </w:rPr>
        <w:t>Π.Σ</w:t>
      </w:r>
      <w:r w:rsidRPr="00702720">
        <w:rPr>
          <w:rFonts w:cs="Tahoma"/>
        </w:rPr>
        <w:t>. Οι λειτουργίες της πρέπει να έχουν χρόνο απόκρισης εντός ολίγων δευτερολέπτων, εκτός εξαιρετικών περιπτώσεων για τις οποίες ο χρήστης θα ενημερώνεται κατάλληλα (στο χρόνο απόκρισης δεν συμπεριλαμβάνεται ο χρόνος καθυστέρησης που οφείλεται στο δίκτυο).</w:t>
      </w:r>
    </w:p>
    <w:p w14:paraId="1E59E90E" w14:textId="669420EE" w:rsidR="00B8000B" w:rsidRPr="00702720" w:rsidRDefault="00B8000B" w:rsidP="00B8000B">
      <w:pPr>
        <w:rPr>
          <w:rFonts w:cs="Tahoma"/>
        </w:rPr>
      </w:pPr>
      <w:r w:rsidRPr="00702720">
        <w:rPr>
          <w:rFonts w:cs="Tahoma"/>
        </w:rPr>
        <w:t xml:space="preserve">Αναφορικά με τις απαιτήσεις για την απόδοση της πλατφόρμας θεωρείται ότι οι μέγιστοι αποδεκτοί χρόνοι απόκρισης περιλαμβάνουν τον χρόνο που απαιτείται από τη στιγμή της αποστολής του </w:t>
      </w:r>
      <w:r w:rsidRPr="00702720">
        <w:rPr>
          <w:rFonts w:cs="Tahoma"/>
        </w:rPr>
        <w:lastRenderedPageBreak/>
        <w:t xml:space="preserve">αιτήματος προς εξυπηρέτηση μέχρι την τελική παρουσίαση των αποτελεσμάτων στον υπολογιστή ενός χρήστη. Σε κάθε περίπτωση, η απόκριση του συστήματος σε οποιοδήποτε επίπεδο φόρτου (τουλάχιστον 1000 ταυτόχρονοι χρήστες) θα πρέπει να παραμένει ικανοποιητική, ώστε να μην επηρεάζεται η εμπειρία του χρήστη. </w:t>
      </w:r>
    </w:p>
    <w:p w14:paraId="7A4E8FD4" w14:textId="77777777" w:rsidR="00B8000B" w:rsidRPr="00702720" w:rsidRDefault="00B8000B" w:rsidP="00B8000B">
      <w:pPr>
        <w:rPr>
          <w:rFonts w:cs="Tahoma"/>
        </w:rPr>
      </w:pPr>
    </w:p>
    <w:p w14:paraId="32F0BEBD" w14:textId="45C544BE" w:rsidR="00B8000B" w:rsidRPr="00702720" w:rsidRDefault="00B8000B" w:rsidP="007F5B86">
      <w:pPr>
        <w:pStyle w:val="Appendix-Heading3"/>
      </w:pPr>
      <w:bookmarkStart w:id="587" w:name="_Toc105593234"/>
      <w:bookmarkStart w:id="588" w:name="_Toc125978350"/>
      <w:bookmarkStart w:id="589" w:name="_Toc191630126"/>
      <w:r w:rsidRPr="00702720">
        <w:t>Προσβασιμότητα – Ευχρηστία</w:t>
      </w:r>
      <w:bookmarkEnd w:id="587"/>
      <w:bookmarkEnd w:id="588"/>
      <w:r w:rsidR="0083520F" w:rsidRPr="00702720">
        <w:t xml:space="preserve"> – Τμήμα 1</w:t>
      </w:r>
      <w:bookmarkEnd w:id="589"/>
    </w:p>
    <w:p w14:paraId="78DFD98C" w14:textId="77777777" w:rsidR="00C60ECE" w:rsidRPr="00702720" w:rsidRDefault="00C60ECE" w:rsidP="00C60ECE">
      <w:pPr>
        <w:rPr>
          <w:rFonts w:eastAsia="Calibri" w:cs="Tahoma"/>
          <w:lang w:eastAsia="en-US"/>
        </w:rPr>
      </w:pPr>
      <w:r w:rsidRPr="00702720">
        <w:rPr>
          <w:rFonts w:eastAsia="Calibri" w:cs="Tahoma"/>
          <w:lang w:eastAsia="en-US"/>
        </w:rPr>
        <w:t xml:space="preserve">Προκειμένου να διασφαλίζεται η πρόσβαση των ατόμων με αναπηρία στο σύνολο των </w:t>
      </w:r>
      <w:proofErr w:type="spellStart"/>
      <w:r w:rsidRPr="00702720">
        <w:rPr>
          <w:rFonts w:eastAsia="Calibri" w:cs="Tahoma"/>
          <w:lang w:eastAsia="en-US"/>
        </w:rPr>
        <w:t>προσφερομένων</w:t>
      </w:r>
      <w:proofErr w:type="spellEnd"/>
      <w:r w:rsidRPr="00702720">
        <w:rPr>
          <w:rFonts w:eastAsia="Calibri" w:cs="Tahoma"/>
          <w:lang w:eastAsia="en-US"/>
        </w:rPr>
        <w:t xml:space="preserve"> δημόσια ηλεκτρονικών υπηρεσιών και των εφαρμογών, η κατασκευή τους θα πρέπει να συμμορφώνεται με τις προδιαγραφές προσβασιμότητας που ορίζονται στον Ν.4727/2020 (ΦΕΚ 184/Α/23.09.2020) Κεφάλαιο Η', με τον οποίο ενσωματώνεται στην Ελληνική Νομοθεσία η Οδηγία (ΕΕ) 2016/2102 του Ευρωπαϊκού Κοινοβουλίου και του Συμβουλίου, της 26ης Οκτωβρίου 2016, για την προσβασιμότητα των </w:t>
      </w:r>
      <w:proofErr w:type="spellStart"/>
      <w:r w:rsidRPr="00702720">
        <w:rPr>
          <w:rFonts w:eastAsia="Calibri" w:cs="Tahoma"/>
          <w:lang w:eastAsia="en-US"/>
        </w:rPr>
        <w:t>ιστοτόπων</w:t>
      </w:r>
      <w:proofErr w:type="spellEnd"/>
      <w:r w:rsidRPr="00702720">
        <w:rPr>
          <w:rFonts w:eastAsia="Calibri" w:cs="Tahoma"/>
          <w:lang w:eastAsia="en-US"/>
        </w:rPr>
        <w:t xml:space="preserve"> και των εφαρμογών για φορητές συσκευές των Οργανισμών του Δημόσιου Τομέα, και το λοιπό σχετικό νομικό πλαίσιο. Τεκμήριο συμμόρφωσης των ιστοσελίδων στις απαιτήσεις προσβασιμότητας, αποτελούν τα οριζόμενα στο Άρθρο 41 του Ν. 4727/2020. Οι Υποψήφιοι Ανάδοχοι πρέπει να αναφέρουν σαφώς στην προσφορά τους τις απαιτήσεις προσβασιμότητας που καλύπτει η προτεινόμενη λύση, με αναφορά στις σχετικές απαιτήσεις του ισχύοντος εναρμονισμένου προτύπου και τον τρόπο και το βαθμό ανταπόκρισης σε κάθε μία από αυτές. </w:t>
      </w:r>
    </w:p>
    <w:p w14:paraId="440751FA" w14:textId="13214D41" w:rsidR="00B8000B" w:rsidRPr="00702720" w:rsidRDefault="00C60ECE" w:rsidP="00C60ECE">
      <w:pPr>
        <w:rPr>
          <w:rFonts w:eastAsia="SimSun" w:cs="Tahoma"/>
          <w:lang w:eastAsia="el-GR"/>
        </w:rPr>
      </w:pPr>
      <w:r w:rsidRPr="00702720">
        <w:rPr>
          <w:rFonts w:eastAsia="Calibri" w:cs="Tahoma"/>
          <w:lang w:eastAsia="en-US"/>
        </w:rPr>
        <w:t xml:space="preserve">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 λειτουργική πληρότητα των εφαρμογών δεν αποτελεί από μόνη της ικανή συνθήκη για επιτυχή λειτουργία του συστήματος, αλλά οφείλει να συνυπάρχει με μία </w:t>
      </w:r>
      <w:proofErr w:type="spellStart"/>
      <w:r w:rsidRPr="00702720">
        <w:rPr>
          <w:rFonts w:eastAsia="Calibri" w:cs="Tahoma"/>
          <w:lang w:eastAsia="en-US"/>
        </w:rPr>
        <w:t>διεπαφή</w:t>
      </w:r>
      <w:proofErr w:type="spellEnd"/>
      <w:r w:rsidRPr="00702720">
        <w:rPr>
          <w:rFonts w:eastAsia="Calibri" w:cs="Tahoma"/>
          <w:lang w:eastAsia="en-US"/>
        </w:rPr>
        <w:t xml:space="preserve"> (ή </w:t>
      </w:r>
      <w:proofErr w:type="spellStart"/>
      <w:r w:rsidRPr="00702720">
        <w:rPr>
          <w:rFonts w:eastAsia="Calibri" w:cs="Tahoma"/>
          <w:lang w:eastAsia="en-US"/>
        </w:rPr>
        <w:t>διεπαφές</w:t>
      </w:r>
      <w:proofErr w:type="spellEnd"/>
      <w:r w:rsidRPr="00702720">
        <w:rPr>
          <w:rFonts w:eastAsia="Calibri" w:cs="Tahoma"/>
          <w:lang w:eastAsia="en-US"/>
        </w:rPr>
        <w:t>) που επιτρέπει σε χρήστες ελάχιστα εξοικειωμένους με δικτυακές εφαρμογές να διεκπεραιώσουν τις συναλλαγές τους με ευκολία</w:t>
      </w:r>
    </w:p>
    <w:p w14:paraId="67E0B0D8" w14:textId="6F1AC99D" w:rsidR="00B8000B" w:rsidRPr="00702720" w:rsidRDefault="00B8000B" w:rsidP="007F5B86">
      <w:pPr>
        <w:pStyle w:val="Appendix-Heading3"/>
      </w:pPr>
      <w:bookmarkStart w:id="590" w:name="_Toc105593235"/>
      <w:bookmarkStart w:id="591" w:name="_Toc125978351"/>
      <w:bookmarkStart w:id="592" w:name="_Toc191630127"/>
      <w:r w:rsidRPr="00702720">
        <w:t>Ανοικτά Πρότυπα και Δεδομένα</w:t>
      </w:r>
      <w:bookmarkEnd w:id="590"/>
      <w:bookmarkEnd w:id="591"/>
      <w:r w:rsidR="0083520F" w:rsidRPr="00702720">
        <w:t xml:space="preserve"> – Τμήμα 1</w:t>
      </w:r>
      <w:bookmarkEnd w:id="592"/>
    </w:p>
    <w:p w14:paraId="31ED442F" w14:textId="77777777" w:rsidR="00B8000B" w:rsidRPr="00702720" w:rsidRDefault="00B8000B" w:rsidP="00B8000B">
      <w:pPr>
        <w:pStyle w:val="af2"/>
        <w:ind w:right="-1"/>
        <w:rPr>
          <w:rFonts w:cs="Tahoma"/>
        </w:rPr>
      </w:pPr>
      <w:r w:rsidRPr="00702720">
        <w:rPr>
          <w:rFonts w:cs="Tahoma"/>
        </w:rPr>
        <w:t>Η γενική φιλοσοφία της υλοποίησης των υποσυστημάτων του παρόντος έργου πρέπει να ακολουθεί τις σύγχρονες τάσεις για ανοικτή αρχιτεκτονική (</w:t>
      </w:r>
      <w:r w:rsidRPr="00702720">
        <w:rPr>
          <w:rFonts w:cs="Tahoma"/>
          <w:lang w:val="en-US"/>
        </w:rPr>
        <w:t>open</w:t>
      </w:r>
      <w:r w:rsidRPr="00702720">
        <w:rPr>
          <w:rFonts w:cs="Tahoma"/>
        </w:rPr>
        <w:t xml:space="preserve"> </w:t>
      </w:r>
      <w:r w:rsidRPr="00702720">
        <w:rPr>
          <w:rFonts w:cs="Tahoma"/>
          <w:lang w:val="en-US"/>
        </w:rPr>
        <w:t>architecture</w:t>
      </w:r>
      <w:r w:rsidRPr="00702720">
        <w:rPr>
          <w:rFonts w:cs="Tahoma"/>
        </w:rPr>
        <w:t>) και ανοικτά συστήματα (</w:t>
      </w:r>
      <w:r w:rsidRPr="00702720">
        <w:rPr>
          <w:rFonts w:cs="Tahoma"/>
          <w:lang w:val="en-US"/>
        </w:rPr>
        <w:t>open</w:t>
      </w:r>
      <w:r w:rsidRPr="00702720">
        <w:rPr>
          <w:rFonts w:cs="Tahoma"/>
        </w:rPr>
        <w:t xml:space="preserve"> </w:t>
      </w:r>
      <w:r w:rsidRPr="00702720">
        <w:rPr>
          <w:rFonts w:cs="Tahoma"/>
          <w:lang w:val="en-US"/>
        </w:rPr>
        <w:t>systems</w:t>
      </w:r>
      <w:r w:rsidRPr="00702720">
        <w:rPr>
          <w:rFonts w:cs="Tahoma"/>
        </w:rPr>
        <w:t>). Ο όρος «ανοικτό» υποδηλώνει κατά βάση την ανεξαρτησία από συγκεκριμένο προμηθευτή και την υποχρεωτική χρήση προτύπων (</w:t>
      </w:r>
      <w:r w:rsidRPr="00702720">
        <w:rPr>
          <w:rFonts w:cs="Tahoma"/>
          <w:lang w:val="en-US"/>
        </w:rPr>
        <w:t>standards</w:t>
      </w:r>
      <w:r w:rsidRPr="00702720">
        <w:rPr>
          <w:rFonts w:cs="Tahoma"/>
        </w:rPr>
        <w:t>), τα οποία διασφαλίζουν:</w:t>
      </w:r>
    </w:p>
    <w:p w14:paraId="765D8042" w14:textId="77777777" w:rsidR="00B8000B" w:rsidRPr="00702720" w:rsidRDefault="00B8000B" w:rsidP="003A7B0C">
      <w:pPr>
        <w:pStyle w:val="a"/>
        <w:numPr>
          <w:ilvl w:val="0"/>
          <w:numId w:val="61"/>
        </w:numPr>
        <w:tabs>
          <w:tab w:val="clear" w:pos="720"/>
        </w:tabs>
        <w:spacing w:before="120" w:line="259" w:lineRule="auto"/>
        <w:ind w:left="567" w:right="-1" w:hanging="357"/>
        <w:rPr>
          <w:rFonts w:cs="Tahoma"/>
        </w:rPr>
      </w:pPr>
      <w:r w:rsidRPr="00702720">
        <w:rPr>
          <w:rFonts w:cs="Tahoma"/>
        </w:rPr>
        <w:t>την αρμονική συνεργασία και λειτουργία μεταξύ υποσυστημάτων και λειτουργικών εφαρμογών διαφορετικών προμηθευτών,</w:t>
      </w:r>
    </w:p>
    <w:p w14:paraId="7C0E6539" w14:textId="77777777" w:rsidR="00B8000B" w:rsidRPr="00702720" w:rsidRDefault="00B8000B" w:rsidP="003A7B0C">
      <w:pPr>
        <w:pStyle w:val="a"/>
        <w:numPr>
          <w:ilvl w:val="0"/>
          <w:numId w:val="61"/>
        </w:numPr>
        <w:tabs>
          <w:tab w:val="clear" w:pos="720"/>
        </w:tabs>
        <w:spacing w:before="120" w:line="259" w:lineRule="auto"/>
        <w:ind w:left="567" w:right="-1" w:hanging="357"/>
        <w:rPr>
          <w:rFonts w:cs="Tahoma"/>
        </w:rPr>
      </w:pPr>
      <w:r w:rsidRPr="00702720">
        <w:rPr>
          <w:rFonts w:cs="Tahoma"/>
        </w:rPr>
        <w:t>τη διαδικτυακή ή άλλη συνεργασία εφαρμογών που βρίσκονται σε διαφορετικά υπολογιστικά συστήματα,</w:t>
      </w:r>
    </w:p>
    <w:p w14:paraId="4F4E48A6" w14:textId="77777777" w:rsidR="00B8000B" w:rsidRPr="00702720" w:rsidRDefault="00B8000B" w:rsidP="003A7B0C">
      <w:pPr>
        <w:pStyle w:val="a"/>
        <w:numPr>
          <w:ilvl w:val="0"/>
          <w:numId w:val="61"/>
        </w:numPr>
        <w:tabs>
          <w:tab w:val="clear" w:pos="720"/>
        </w:tabs>
        <w:spacing w:before="120" w:line="259" w:lineRule="auto"/>
        <w:ind w:left="567" w:right="-1" w:hanging="357"/>
        <w:rPr>
          <w:rFonts w:cs="Tahoma"/>
        </w:rPr>
      </w:pPr>
      <w:r w:rsidRPr="00702720">
        <w:rPr>
          <w:rFonts w:cs="Tahoma"/>
        </w:rPr>
        <w:t xml:space="preserve">τη </w:t>
      </w:r>
      <w:proofErr w:type="spellStart"/>
      <w:r w:rsidRPr="00702720">
        <w:rPr>
          <w:rFonts w:cs="Tahoma"/>
        </w:rPr>
        <w:t>φορητότητα</w:t>
      </w:r>
      <w:proofErr w:type="spellEnd"/>
      <w:r w:rsidRPr="00702720">
        <w:rPr>
          <w:rFonts w:cs="Tahoma"/>
        </w:rPr>
        <w:t xml:space="preserve"> (</w:t>
      </w:r>
      <w:r w:rsidRPr="00702720">
        <w:rPr>
          <w:rFonts w:cs="Tahoma"/>
          <w:lang w:val="en-US"/>
        </w:rPr>
        <w:t>portability</w:t>
      </w:r>
      <w:r w:rsidRPr="00702720">
        <w:rPr>
          <w:rFonts w:cs="Tahoma"/>
        </w:rPr>
        <w:t>) των εφαρμογών,</w:t>
      </w:r>
    </w:p>
    <w:p w14:paraId="0945D569" w14:textId="77777777" w:rsidR="00B8000B" w:rsidRPr="00702720" w:rsidRDefault="00B8000B" w:rsidP="003A7B0C">
      <w:pPr>
        <w:pStyle w:val="a"/>
        <w:numPr>
          <w:ilvl w:val="0"/>
          <w:numId w:val="61"/>
        </w:numPr>
        <w:tabs>
          <w:tab w:val="clear" w:pos="720"/>
        </w:tabs>
        <w:spacing w:before="120" w:line="259" w:lineRule="auto"/>
        <w:ind w:left="567" w:right="-1" w:hanging="357"/>
        <w:rPr>
          <w:rFonts w:cs="Tahoma"/>
        </w:rPr>
      </w:pPr>
      <w:r w:rsidRPr="00702720">
        <w:rPr>
          <w:rFonts w:cs="Tahoma"/>
        </w:rPr>
        <w:t>την δυνατότητα αύξησης του μεγέθους των μηχανογραφικών συστημάτων χωρίς αλλαγές στη δομή και τη φιλοσοφία,</w:t>
      </w:r>
    </w:p>
    <w:p w14:paraId="5718CD19" w14:textId="77777777" w:rsidR="00B8000B" w:rsidRPr="00702720" w:rsidRDefault="00B8000B" w:rsidP="003A7B0C">
      <w:pPr>
        <w:pStyle w:val="a"/>
        <w:numPr>
          <w:ilvl w:val="0"/>
          <w:numId w:val="61"/>
        </w:numPr>
        <w:tabs>
          <w:tab w:val="clear" w:pos="720"/>
        </w:tabs>
        <w:spacing w:before="120" w:line="259" w:lineRule="auto"/>
        <w:ind w:left="567" w:right="-1" w:hanging="357"/>
        <w:rPr>
          <w:rFonts w:cs="Tahoma"/>
        </w:rPr>
      </w:pPr>
      <w:r w:rsidRPr="00702720">
        <w:rPr>
          <w:rFonts w:cs="Tahoma"/>
        </w:rPr>
        <w:t>την εύκολη επέμβαση στη λειτουργικότητα των εφαρμογών.</w:t>
      </w:r>
    </w:p>
    <w:p w14:paraId="6D811B82" w14:textId="77777777" w:rsidR="00B8000B" w:rsidRPr="00702720" w:rsidRDefault="00B8000B" w:rsidP="00B8000B">
      <w:pPr>
        <w:pStyle w:val="af2"/>
        <w:ind w:right="-1"/>
        <w:rPr>
          <w:rFonts w:cs="Tahoma"/>
        </w:rPr>
      </w:pPr>
      <w:r w:rsidRPr="00702720">
        <w:rPr>
          <w:rFonts w:cs="Tahoma"/>
        </w:rPr>
        <w:t>Σύμφωνα με τα παραπάνω, και όσον αφορά την ανάπτυξη όλων των λογισμικών (τυποποιημένων και μη) του παρόντος έργου, ο Ανάδοχος θα πρέπει να εφαρμόσει:</w:t>
      </w:r>
    </w:p>
    <w:p w14:paraId="0D094BDB" w14:textId="77777777" w:rsidR="00B8000B" w:rsidRPr="00702720" w:rsidRDefault="00B8000B" w:rsidP="003A7B0C">
      <w:pPr>
        <w:pStyle w:val="a"/>
        <w:numPr>
          <w:ilvl w:val="0"/>
          <w:numId w:val="61"/>
        </w:numPr>
        <w:tabs>
          <w:tab w:val="clear" w:pos="720"/>
        </w:tabs>
        <w:spacing w:before="120" w:line="259" w:lineRule="auto"/>
        <w:ind w:left="567" w:right="-1" w:hanging="357"/>
        <w:rPr>
          <w:rFonts w:cs="Tahoma"/>
        </w:rPr>
      </w:pPr>
      <w:r w:rsidRPr="00702720">
        <w:rPr>
          <w:rFonts w:cs="Tahoma"/>
        </w:rPr>
        <w:t>Αρθρωτή ανάπτυξη και υλοποίηση των υποσυστημάτων λογισμικού.</w:t>
      </w:r>
    </w:p>
    <w:p w14:paraId="38AFCD54" w14:textId="77777777" w:rsidR="00B8000B" w:rsidRPr="00702720" w:rsidRDefault="00B8000B" w:rsidP="003A7B0C">
      <w:pPr>
        <w:pStyle w:val="a"/>
        <w:numPr>
          <w:ilvl w:val="0"/>
          <w:numId w:val="61"/>
        </w:numPr>
        <w:tabs>
          <w:tab w:val="clear" w:pos="720"/>
        </w:tabs>
        <w:spacing w:before="120" w:line="259" w:lineRule="auto"/>
        <w:ind w:left="567" w:right="-1" w:hanging="357"/>
        <w:rPr>
          <w:rFonts w:cs="Tahoma"/>
        </w:rPr>
      </w:pPr>
      <w:r w:rsidRPr="00702720">
        <w:rPr>
          <w:rFonts w:cs="Tahoma"/>
        </w:rPr>
        <w:lastRenderedPageBreak/>
        <w:t xml:space="preserve">Χρήση διεθνών και εμπορικώς αποδεκτών προτύπων </w:t>
      </w:r>
      <w:proofErr w:type="spellStart"/>
      <w:r w:rsidRPr="00702720">
        <w:rPr>
          <w:rFonts w:cs="Tahoma"/>
        </w:rPr>
        <w:t>διαλειτουργικότητας</w:t>
      </w:r>
      <w:proofErr w:type="spellEnd"/>
      <w:r w:rsidRPr="00702720">
        <w:rPr>
          <w:rFonts w:cs="Tahoma"/>
        </w:rPr>
        <w:t>, όπως για παράδειγμα οι διαδικτυακές υπηρεσίες (</w:t>
      </w:r>
      <w:r w:rsidRPr="00702720">
        <w:rPr>
          <w:rFonts w:cs="Tahoma"/>
          <w:lang w:val="en-US"/>
        </w:rPr>
        <w:t>web</w:t>
      </w:r>
      <w:r w:rsidRPr="00702720">
        <w:rPr>
          <w:rFonts w:cs="Tahoma"/>
        </w:rPr>
        <w:t xml:space="preserve"> </w:t>
      </w:r>
      <w:r w:rsidRPr="00702720">
        <w:rPr>
          <w:rFonts w:cs="Tahoma"/>
          <w:lang w:val="en-US"/>
        </w:rPr>
        <w:t>services</w:t>
      </w:r>
      <w:r w:rsidRPr="00702720">
        <w:rPr>
          <w:rFonts w:cs="Tahoma"/>
        </w:rPr>
        <w:t>) για την τυποποιημένη επικοινωνία μεταξύ υπολογιστικών συστημάτων.</w:t>
      </w:r>
    </w:p>
    <w:p w14:paraId="4B64CEE8" w14:textId="77777777" w:rsidR="00B8000B" w:rsidRPr="00702720" w:rsidRDefault="00B8000B" w:rsidP="003A7B0C">
      <w:pPr>
        <w:pStyle w:val="a"/>
        <w:numPr>
          <w:ilvl w:val="0"/>
          <w:numId w:val="61"/>
        </w:numPr>
        <w:tabs>
          <w:tab w:val="clear" w:pos="720"/>
        </w:tabs>
        <w:spacing w:before="120" w:line="259" w:lineRule="auto"/>
        <w:ind w:left="567" w:right="-1" w:hanging="357"/>
        <w:rPr>
          <w:rFonts w:cs="Tahoma"/>
        </w:rPr>
      </w:pPr>
      <w:r w:rsidRPr="00702720">
        <w:rPr>
          <w:rFonts w:cs="Tahoma"/>
        </w:rPr>
        <w:t xml:space="preserve">Για τα υποσυστήματα εξωστρεφών υπηρεσιών, υλοποίηση βασισμένη σε αρχιτεκτονική τουλάχιστον 3 επιπέδων (3-tier </w:t>
      </w:r>
      <w:r w:rsidRPr="00702720">
        <w:rPr>
          <w:rFonts w:cs="Tahoma"/>
          <w:lang w:val="en-US"/>
        </w:rPr>
        <w:t>architecture</w:t>
      </w:r>
      <w:r w:rsidRPr="00702720">
        <w:rPr>
          <w:rFonts w:cs="Tahoma"/>
        </w:rPr>
        <w:t>), η οποία περιλαμβάνει κατ’ ελάχιστο, το επίπεδο των παρουσίασης, το επίπεδο επιχειρησιακής λογικής και το επίπεδο των δεδομένων.</w:t>
      </w:r>
    </w:p>
    <w:p w14:paraId="75626761" w14:textId="77777777" w:rsidR="00B8000B" w:rsidRPr="00702720" w:rsidRDefault="00B8000B" w:rsidP="00B8000B">
      <w:pPr>
        <w:ind w:right="-1"/>
        <w:rPr>
          <w:rFonts w:cs="Tahoma"/>
        </w:rPr>
      </w:pPr>
      <w:r w:rsidRPr="00702720">
        <w:rPr>
          <w:rFonts w:cs="Tahoma"/>
        </w:rPr>
        <w:t>Μέρος των δεδομένων που θα διαχειρίζεται η πλατφόρμα, θα διατίθεται ως ανοικτά δημόσια δεδομένα (</w:t>
      </w:r>
      <w:r w:rsidRPr="00702720">
        <w:rPr>
          <w:rFonts w:cs="Tahoma"/>
          <w:lang w:val="en-US"/>
        </w:rPr>
        <w:t>public</w:t>
      </w:r>
      <w:r w:rsidRPr="00702720">
        <w:rPr>
          <w:rFonts w:cs="Tahoma"/>
        </w:rPr>
        <w:t xml:space="preserve"> </w:t>
      </w:r>
      <w:r w:rsidRPr="00702720">
        <w:rPr>
          <w:rFonts w:cs="Tahoma"/>
          <w:lang w:val="en-US"/>
        </w:rPr>
        <w:t>open</w:t>
      </w:r>
      <w:r w:rsidRPr="00702720">
        <w:rPr>
          <w:rFonts w:cs="Tahoma"/>
        </w:rPr>
        <w:t xml:space="preserve"> </w:t>
      </w:r>
      <w:r w:rsidRPr="00702720">
        <w:rPr>
          <w:rFonts w:cs="Tahoma"/>
          <w:lang w:val="en-US"/>
        </w:rPr>
        <w:t>data</w:t>
      </w:r>
      <w:r w:rsidRPr="00702720">
        <w:rPr>
          <w:rFonts w:cs="Tahoma"/>
        </w:rPr>
        <w:t xml:space="preserve">) για χρήση και </w:t>
      </w:r>
      <w:proofErr w:type="spellStart"/>
      <w:r w:rsidRPr="00702720">
        <w:rPr>
          <w:rFonts w:cs="Tahoma"/>
        </w:rPr>
        <w:t>επανάχρηση</w:t>
      </w:r>
      <w:proofErr w:type="spellEnd"/>
      <w:r w:rsidRPr="00702720">
        <w:rPr>
          <w:rFonts w:cs="Tahoma"/>
        </w:rPr>
        <w:t xml:space="preserve"> από το κοινό (πολίτες, </w:t>
      </w:r>
      <w:r w:rsidRPr="00702720">
        <w:rPr>
          <w:rFonts w:cs="Tahoma"/>
          <w:lang w:val="en-US"/>
        </w:rPr>
        <w:t>application</w:t>
      </w:r>
      <w:r w:rsidRPr="00702720">
        <w:rPr>
          <w:rFonts w:cs="Tahoma"/>
        </w:rPr>
        <w:t xml:space="preserve"> </w:t>
      </w:r>
      <w:r w:rsidRPr="00702720">
        <w:rPr>
          <w:rFonts w:cs="Tahoma"/>
          <w:lang w:val="en-US"/>
        </w:rPr>
        <w:t>developers</w:t>
      </w:r>
      <w:r w:rsidRPr="00702720">
        <w:rPr>
          <w:rFonts w:cs="Tahoma"/>
        </w:rPr>
        <w:t>, ερευνητές, επιχειρήσεις). Η διάθεση τους θα ακολουθεί τη πολιτική που θα ορίζει η Αναθέτουσα Αρχή και τους όρους διάθεσης που προβλέπονται από τη κείμενη νομοθεσία για τη διάθεση δημόσιων ανοικτών δεδομένων (Ν. 4305/2014) και το θεσμικό πλαίσιο για την «Ανοικτή διάθεση και περαιτέρω χρήση εγγράφων, πληροφοριών και δεδομένων του δημόσιου τομέα».</w:t>
      </w:r>
    </w:p>
    <w:p w14:paraId="5B24F0EB" w14:textId="77777777" w:rsidR="00B8000B" w:rsidRPr="00702720" w:rsidRDefault="00B8000B" w:rsidP="00B8000B">
      <w:pPr>
        <w:pStyle w:val="af2"/>
        <w:ind w:right="500"/>
        <w:rPr>
          <w:rFonts w:cs="Tahoma"/>
        </w:rPr>
      </w:pPr>
    </w:p>
    <w:p w14:paraId="0EF1CB9D" w14:textId="664FE1DC" w:rsidR="00B8000B" w:rsidRPr="00702720" w:rsidRDefault="00B8000B" w:rsidP="007F5B86">
      <w:pPr>
        <w:pStyle w:val="Appendix-Heading3"/>
      </w:pPr>
      <w:bookmarkStart w:id="593" w:name="_Toc105593237"/>
      <w:bookmarkStart w:id="594" w:name="_Toc125978353"/>
      <w:bookmarkStart w:id="595" w:name="_Toc191630128"/>
      <w:proofErr w:type="spellStart"/>
      <w:r w:rsidRPr="00702720">
        <w:t>Πολυκαναλική</w:t>
      </w:r>
      <w:proofErr w:type="spellEnd"/>
      <w:r w:rsidRPr="00702720">
        <w:t xml:space="preserve"> Προσέγγιση</w:t>
      </w:r>
      <w:bookmarkEnd w:id="593"/>
      <w:bookmarkEnd w:id="594"/>
      <w:r w:rsidR="0083520F" w:rsidRPr="00702720">
        <w:t xml:space="preserve"> – Τμήμα 1</w:t>
      </w:r>
      <w:bookmarkEnd w:id="595"/>
    </w:p>
    <w:p w14:paraId="6D1CF503" w14:textId="77777777" w:rsidR="00B8000B" w:rsidRPr="00702720" w:rsidRDefault="00B8000B" w:rsidP="00B8000B">
      <w:pPr>
        <w:rPr>
          <w:rFonts w:cs="Tahoma"/>
        </w:rPr>
      </w:pPr>
      <w:r w:rsidRPr="00702720">
        <w:rPr>
          <w:rFonts w:cs="Tahoma"/>
        </w:rPr>
        <w:t xml:space="preserve">Με την υλοποίηση του παρόντος έργου θα παρέχονται ηλεκτρονικές </w:t>
      </w:r>
      <w:proofErr w:type="spellStart"/>
      <w:r w:rsidRPr="00702720">
        <w:rPr>
          <w:rFonts w:cs="Tahoma"/>
        </w:rPr>
        <w:t>πολυκαναλικές</w:t>
      </w:r>
      <w:proofErr w:type="spellEnd"/>
      <w:r w:rsidRPr="00702720">
        <w:rPr>
          <w:rFonts w:cs="Tahoma"/>
        </w:rPr>
        <w:t xml:space="preserve"> υπηρεσίες τόσο προς τους χρήστες της πλατφόρμας, τόσο στους εσωτερικούς, όσο και στις ενδιαφερόμενες επιχειρήσεις. Ως εκ τούτου υπάρχουν απαιτήσεις πρόσβασης για όλα τα κανάλια επικοινωνίας που προβλέπονται στο πλαίσιο του έργου.</w:t>
      </w:r>
    </w:p>
    <w:p w14:paraId="0AF07006" w14:textId="77777777" w:rsidR="00B8000B" w:rsidRPr="00702720" w:rsidRDefault="00B8000B" w:rsidP="00B8000B">
      <w:pPr>
        <w:rPr>
          <w:rFonts w:cs="Tahoma"/>
        </w:rPr>
      </w:pPr>
      <w:r w:rsidRPr="00702720">
        <w:rPr>
          <w:rFonts w:cs="Tahoma"/>
        </w:rPr>
        <w:t>Ειδικότερα η πλατφόρμα θα μπορεί να παρέχει πληροφορίες μέσα από διαφορετικά κανάλια, όπως ενδεικτικά αναφέρονται παρακάτω:</w:t>
      </w:r>
    </w:p>
    <w:p w14:paraId="45065A70" w14:textId="77777777" w:rsidR="00B8000B" w:rsidRPr="00702720" w:rsidRDefault="00B8000B" w:rsidP="003A7B0C">
      <w:pPr>
        <w:pStyle w:val="a"/>
        <w:numPr>
          <w:ilvl w:val="0"/>
          <w:numId w:val="61"/>
        </w:numPr>
        <w:tabs>
          <w:tab w:val="clear" w:pos="720"/>
        </w:tabs>
        <w:spacing w:before="120" w:line="259" w:lineRule="auto"/>
        <w:ind w:left="567" w:right="-1" w:hanging="357"/>
        <w:rPr>
          <w:rFonts w:cs="Tahoma"/>
        </w:rPr>
      </w:pPr>
      <w:r w:rsidRPr="00702720">
        <w:rPr>
          <w:rFonts w:cs="Tahoma"/>
        </w:rPr>
        <w:t>Μηνύματα ηλεκτρονικού ταχυδρομείου: θα μπορεί να αποστέλλει ειδοποιήσεις σε μηνύματα ηλεκτρονικού ταχυδρομείου σε εγγεγραμμένους χρήστες, σε σημαντικά ορόσημα (</w:t>
      </w:r>
      <w:r w:rsidRPr="00702720">
        <w:rPr>
          <w:rFonts w:cs="Tahoma"/>
          <w:lang w:val="en-US"/>
        </w:rPr>
        <w:t>milestones</w:t>
      </w:r>
      <w:r w:rsidRPr="00702720">
        <w:rPr>
          <w:rFonts w:cs="Tahoma"/>
        </w:rPr>
        <w:t>).</w:t>
      </w:r>
    </w:p>
    <w:p w14:paraId="1FC866BD" w14:textId="77777777" w:rsidR="00B8000B" w:rsidRPr="00702720" w:rsidRDefault="00B8000B" w:rsidP="003A7B0C">
      <w:pPr>
        <w:pStyle w:val="a"/>
        <w:numPr>
          <w:ilvl w:val="0"/>
          <w:numId w:val="61"/>
        </w:numPr>
        <w:tabs>
          <w:tab w:val="clear" w:pos="720"/>
        </w:tabs>
        <w:spacing w:before="120" w:line="259" w:lineRule="auto"/>
        <w:ind w:left="567" w:right="-1" w:hanging="357"/>
        <w:rPr>
          <w:rFonts w:cs="Tahoma"/>
        </w:rPr>
      </w:pPr>
      <w:r w:rsidRPr="00702720">
        <w:rPr>
          <w:rFonts w:cs="Tahoma"/>
        </w:rPr>
        <w:t xml:space="preserve">Πρόσβαση από διαφορετικές συσκευές: η </w:t>
      </w:r>
      <w:proofErr w:type="spellStart"/>
      <w:r w:rsidRPr="00702720">
        <w:rPr>
          <w:rFonts w:cs="Tahoma"/>
        </w:rPr>
        <w:t>διεπαφή</w:t>
      </w:r>
      <w:proofErr w:type="spellEnd"/>
      <w:r w:rsidRPr="00702720">
        <w:rPr>
          <w:rFonts w:cs="Tahoma"/>
        </w:rPr>
        <w:t xml:space="preserve"> του λογισμικού θα πρέπει να υποστηρίζει τεχνολογίες </w:t>
      </w:r>
      <w:r w:rsidRPr="00702720">
        <w:rPr>
          <w:rFonts w:cs="Tahoma"/>
          <w:lang w:val="en-US"/>
        </w:rPr>
        <w:t>Responsive</w:t>
      </w:r>
      <w:r w:rsidRPr="00702720">
        <w:rPr>
          <w:rFonts w:cs="Tahoma"/>
        </w:rPr>
        <w:t xml:space="preserve"> και Web </w:t>
      </w:r>
      <w:r w:rsidRPr="00702720">
        <w:rPr>
          <w:rFonts w:cs="Tahoma"/>
          <w:lang w:val="en-US"/>
        </w:rPr>
        <w:t>Progressive</w:t>
      </w:r>
      <w:r w:rsidRPr="00702720">
        <w:rPr>
          <w:rFonts w:cs="Tahoma"/>
        </w:rPr>
        <w:t xml:space="preserve"> </w:t>
      </w:r>
      <w:r w:rsidRPr="00702720">
        <w:rPr>
          <w:rFonts w:cs="Tahoma"/>
          <w:lang w:val="en-US"/>
        </w:rPr>
        <w:t>App</w:t>
      </w:r>
      <w:r w:rsidRPr="00702720">
        <w:rPr>
          <w:rFonts w:cs="Tahoma"/>
        </w:rPr>
        <w:t xml:space="preserve"> (WPA) για την ευκολία πρόσβασης μέσω κινητών συσκευών.</w:t>
      </w:r>
    </w:p>
    <w:p w14:paraId="24EED985" w14:textId="77777777" w:rsidR="007F3E86" w:rsidRPr="00702720" w:rsidRDefault="007F3E86" w:rsidP="007F5B86">
      <w:pPr>
        <w:pStyle w:val="Appendix-Heading3"/>
      </w:pPr>
      <w:bookmarkStart w:id="596" w:name="_Toc191630129"/>
      <w:r w:rsidRPr="00702720">
        <w:t>Απόδοση συστήματος</w:t>
      </w:r>
      <w:bookmarkEnd w:id="596"/>
    </w:p>
    <w:p w14:paraId="7A1B8746" w14:textId="77777777" w:rsidR="007F3E86" w:rsidRPr="00702720" w:rsidRDefault="007F3E86" w:rsidP="007F3E86">
      <w:pPr>
        <w:rPr>
          <w:rFonts w:cs="Tahoma"/>
        </w:rPr>
      </w:pPr>
      <w:r w:rsidRPr="00702720">
        <w:rPr>
          <w:rFonts w:cs="Tahoma"/>
        </w:rPr>
        <w:t>Με στόχο την διασφάλιση της αποδοτικής λειτουργίας του συστήματος (σε επίπεδο υλικού και λογισμικού) βασική απαίτηση αποτελεί η πλήρωση της βασικής απαίτησης “</w:t>
      </w:r>
      <w:r w:rsidRPr="00702720">
        <w:rPr>
          <w:rFonts w:cs="Tahoma"/>
          <w:b/>
        </w:rPr>
        <w:t>Απόκρισης</w:t>
      </w:r>
      <w:r w:rsidRPr="00702720">
        <w:rPr>
          <w:rFonts w:cs="Tahoma"/>
        </w:rPr>
        <w:t>”. Οι λειτουργίες του συστήματος πρέπει να έχουν χρόνο απόκρισης ολίγων δευτερολέπτων, όπως αυτή εξειδικεύεται στη συνέχεια, εκτός εξαιρετικών περιπτώσεων για τις οποίες ο χρήστης θα ενημερώνεται κατάλληλα (στο χρόνο απόκρισης δεν συμπεριλαμβάνεται ο χρόνος καθυστέρησης που οφείλεται στο δίκτυο).</w:t>
      </w:r>
    </w:p>
    <w:p w14:paraId="5910B15B" w14:textId="77777777" w:rsidR="007F3E86" w:rsidRPr="00702720" w:rsidRDefault="007F3E86" w:rsidP="007F3E86">
      <w:pPr>
        <w:rPr>
          <w:rFonts w:cs="Tahoma"/>
        </w:rPr>
      </w:pPr>
      <w:r w:rsidRPr="00702720">
        <w:rPr>
          <w:rFonts w:cs="Tahoma"/>
        </w:rPr>
        <w:t>Στη συνέχεια παρατίθεται μία λίστα από συμπληρωματικές απαιτήσεις σχετικά με την απόδοση του συστήματος και πιο συγκεκριμένα τον μέγιστο χρόνο απόκρισης του συστήματος υπό συνθήκες ορισμένου φόρτου.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proofErr w:type="spellStart"/>
      <w:r w:rsidRPr="00702720">
        <w:rPr>
          <w:rFonts w:cs="Tahoma"/>
        </w:rPr>
        <w:t>acceptance</w:t>
      </w:r>
      <w:proofErr w:type="spellEnd"/>
      <w:r w:rsidRPr="00702720">
        <w:rPr>
          <w:rFonts w:cs="Tahoma"/>
        </w:rPr>
        <w:t xml:space="preserve"> </w:t>
      </w:r>
      <w:proofErr w:type="spellStart"/>
      <w:r w:rsidRPr="00702720">
        <w:rPr>
          <w:rFonts w:cs="Tahoma"/>
        </w:rPr>
        <w:t>tests</w:t>
      </w:r>
      <w:proofErr w:type="spellEnd"/>
      <w:r w:rsidRPr="00702720">
        <w:rPr>
          <w:rFonts w:cs="Tahoma"/>
        </w:rPr>
        <w:t xml:space="preserve">). Ο Ανάδοχος κατά τη Φάση Φ1 με τίτλο «Μελέτη Εφαρμογής» του Έργου οφείλει να εξειδικεύσει και να παρουσιάσει αναλυτικά τη μεθοδολογία διενέργειας ελέγχων απόδοσης του συστήματος. </w:t>
      </w:r>
    </w:p>
    <w:p w14:paraId="3331E064" w14:textId="77777777" w:rsidR="007F3E86" w:rsidRPr="00702720" w:rsidRDefault="007F3E86" w:rsidP="007F3E86">
      <w:pPr>
        <w:rPr>
          <w:rFonts w:cs="Tahoma"/>
        </w:rPr>
      </w:pPr>
      <w:r w:rsidRPr="00702720">
        <w:rPr>
          <w:rFonts w:cs="Tahoma"/>
        </w:rPr>
        <w:t xml:space="preserve">Αναφορικά με τις απαιτήσεις για την απόδοση του συστήματος θεωρείται ότι οι μέγιστοι αποδεκτοί χρόνοι απόκρισης περιλαμβάνουν τον χρόνο που απαιτείται από τη στιγμή της αποστολής του αιτήματος προς εξυπηρέτηση μέχρι την τελική παρουσίαση των αποτελεσμάτων στον υπολογιστή ενός χρήστη και αφορούν συναλλαγές σε επίπεδο εφαρμογής των ακόλουθων τύπων (για επικοινωνία σε περιβάλλον τοπικού δικτύου): </w:t>
      </w:r>
    </w:p>
    <w:p w14:paraId="1B7A22D7" w14:textId="77777777" w:rsidR="007F3E86" w:rsidRPr="00702720" w:rsidRDefault="007F3E86" w:rsidP="00D87005">
      <w:pPr>
        <w:numPr>
          <w:ilvl w:val="0"/>
          <w:numId w:val="109"/>
        </w:numPr>
        <w:tabs>
          <w:tab w:val="clear" w:pos="0"/>
          <w:tab w:val="clear" w:pos="709"/>
          <w:tab w:val="clear" w:pos="1134"/>
        </w:tabs>
        <w:suppressAutoHyphens w:val="0"/>
        <w:spacing w:before="120"/>
        <w:ind w:left="714" w:hanging="357"/>
        <w:rPr>
          <w:rFonts w:cs="Tahoma"/>
        </w:rPr>
      </w:pPr>
      <w:r w:rsidRPr="00702720">
        <w:rPr>
          <w:rFonts w:cs="Tahoma"/>
        </w:rPr>
        <w:t>Απλές ερωτήσεις (που εμπλέκουν το πολύ δύο πίνακες)</w:t>
      </w:r>
    </w:p>
    <w:p w14:paraId="379742A9" w14:textId="77777777" w:rsidR="007F3E86" w:rsidRPr="00702720" w:rsidRDefault="007F3E86" w:rsidP="00D87005">
      <w:pPr>
        <w:numPr>
          <w:ilvl w:val="0"/>
          <w:numId w:val="109"/>
        </w:numPr>
        <w:tabs>
          <w:tab w:val="clear" w:pos="0"/>
          <w:tab w:val="clear" w:pos="709"/>
          <w:tab w:val="clear" w:pos="1134"/>
        </w:tabs>
        <w:suppressAutoHyphens w:val="0"/>
        <w:spacing w:before="120"/>
        <w:ind w:left="714" w:hanging="357"/>
        <w:rPr>
          <w:rFonts w:cs="Tahoma"/>
        </w:rPr>
      </w:pPr>
      <w:r w:rsidRPr="00702720">
        <w:rPr>
          <w:rFonts w:cs="Tahoma"/>
        </w:rPr>
        <w:lastRenderedPageBreak/>
        <w:t>Σύνθετες ερωτήσεις (που εμπλέκουν περισσότερους από δύο πίνακες)</w:t>
      </w:r>
    </w:p>
    <w:p w14:paraId="40E51BD8" w14:textId="77777777" w:rsidR="007F3E86" w:rsidRPr="00702720" w:rsidRDefault="007F3E86" w:rsidP="00D87005">
      <w:pPr>
        <w:numPr>
          <w:ilvl w:val="0"/>
          <w:numId w:val="109"/>
        </w:numPr>
        <w:tabs>
          <w:tab w:val="clear" w:pos="0"/>
          <w:tab w:val="clear" w:pos="709"/>
          <w:tab w:val="clear" w:pos="1134"/>
        </w:tabs>
        <w:suppressAutoHyphens w:val="0"/>
        <w:spacing w:before="120"/>
        <w:ind w:left="714" w:hanging="357"/>
        <w:rPr>
          <w:rFonts w:cs="Tahoma"/>
        </w:rPr>
      </w:pPr>
      <w:r w:rsidRPr="00702720">
        <w:rPr>
          <w:rFonts w:cs="Tahoma"/>
        </w:rPr>
        <w:t xml:space="preserve">Δημιουργία αναφορών έτοιμων προς εκτύπωση </w:t>
      </w:r>
    </w:p>
    <w:p w14:paraId="306A0E21" w14:textId="77777777" w:rsidR="007F3E86" w:rsidRPr="00702720" w:rsidRDefault="007F3E86" w:rsidP="00D87005">
      <w:pPr>
        <w:numPr>
          <w:ilvl w:val="0"/>
          <w:numId w:val="109"/>
        </w:numPr>
        <w:tabs>
          <w:tab w:val="clear" w:pos="0"/>
          <w:tab w:val="clear" w:pos="709"/>
          <w:tab w:val="clear" w:pos="1134"/>
        </w:tabs>
        <w:suppressAutoHyphens w:val="0"/>
        <w:spacing w:before="120"/>
        <w:ind w:left="714" w:hanging="357"/>
        <w:rPr>
          <w:rFonts w:cs="Tahoma"/>
        </w:rPr>
      </w:pPr>
      <w:r w:rsidRPr="00702720">
        <w:rPr>
          <w:rFonts w:cs="Tahoma"/>
        </w:rPr>
        <w:t xml:space="preserve">Κινήσεις ανταλλαγής αρχείων τυπικού μεγέθους (μικρότερου των 10 </w:t>
      </w:r>
      <w:proofErr w:type="spellStart"/>
      <w:r w:rsidRPr="00702720">
        <w:rPr>
          <w:rFonts w:cs="Tahoma"/>
        </w:rPr>
        <w:t>ΜΒytes</w:t>
      </w:r>
      <w:proofErr w:type="spellEnd"/>
      <w:r w:rsidRPr="00702720">
        <w:rPr>
          <w:rFonts w:cs="Tahoma"/>
        </w:rPr>
        <w:t xml:space="preserve"> – η ακριβής τιμή θα προδιαγραφεί κατά την πορεία υλοποίησης του Έργου με τη συνδρομή του Φορέα) και προς τις δύο κατευθύνσεις (από και προς το σύστημα) </w:t>
      </w:r>
    </w:p>
    <w:p w14:paraId="527240F3" w14:textId="77777777" w:rsidR="007F3E86" w:rsidRPr="00702720" w:rsidRDefault="007F3E86" w:rsidP="007F3E86">
      <w:pPr>
        <w:rPr>
          <w:rFonts w:cs="Tahoma"/>
        </w:rPr>
      </w:pPr>
      <w:r w:rsidRPr="00702720">
        <w:rPr>
          <w:rFonts w:cs="Tahoma"/>
        </w:rPr>
        <w:t xml:space="preserve">Η διεξαγωγή μετρήσεων απόδοσης αναφορικά με το χρόνο απόκρισης, αφορά κάθε Υποσύστημα ή/και Ψηφιακή Υπηρεσία ξεχωριστά. Για τη διαδικασία γέννησης αιτημάτων προς εξυπηρέτηση, θα πρέπει να ληφθεί υπόψη το προφίλ των ενεργών χρηστών του εκάστοτε Υποσυστήματος, στοιχείο που διαφοροποιεί τόσο τη συχνότητα γέννησης αιτημάτων όσο και τον όγκο των ανταλλασσόμενων δεδομένων. Οι μετρήσεις για τους αποδεκτούς χρόνους απόκρισης θα πρέπει να εκτελεστούν σε συνθήκες «βασικού» και «αυξημένου» φορτίου του συστήματος που ορίζονται ως εξής: </w:t>
      </w:r>
    </w:p>
    <w:p w14:paraId="24619DC6" w14:textId="77777777" w:rsidR="007F3E86" w:rsidRPr="00702720" w:rsidRDefault="007F3E86" w:rsidP="007F3E86">
      <w:pPr>
        <w:rPr>
          <w:rFonts w:cs="Tahoma"/>
        </w:rPr>
      </w:pPr>
      <w:r w:rsidRPr="00702720">
        <w:rPr>
          <w:rFonts w:cs="Tahoma"/>
          <w:b/>
        </w:rPr>
        <w:t>Βασικό φορτίο:</w:t>
      </w:r>
      <w:r w:rsidRPr="00702720">
        <w:rPr>
          <w:rFonts w:cs="Tahoma"/>
        </w:rPr>
        <w:t xml:space="preserve"> Θεωρείται η κατάσταση όπου πραγματοποιείται η ταυτόχρονη εξυπηρέτηση του υποστηριζόμενου πλήθους ενεργών χρηστών που περιλαμβάνεται στην περιγραφή κάθε Υποσυστήματος. Σε αυτή την κατάσταση η επίδοση του συστήματος δεν θα πρέπει να ξεπερνά τον μέγιστο χρόνο απόκρισης όπως περιγράφεται στη συνέχεια για τα διάφορα είδη συναλλαγών. </w:t>
      </w:r>
    </w:p>
    <w:p w14:paraId="0C893D05" w14:textId="77777777" w:rsidR="007F3E86" w:rsidRPr="00702720" w:rsidRDefault="007F3E86" w:rsidP="007F3E86">
      <w:pPr>
        <w:rPr>
          <w:rFonts w:cs="Tahoma"/>
        </w:rPr>
      </w:pPr>
      <w:r w:rsidRPr="00702720">
        <w:rPr>
          <w:rFonts w:cs="Tahoma"/>
          <w:b/>
        </w:rPr>
        <w:t>Αυξημένο φορτίο:</w:t>
      </w:r>
      <w:r w:rsidRPr="00702720">
        <w:rPr>
          <w:rFonts w:cs="Tahoma"/>
        </w:rPr>
        <w:t xml:space="preserve"> Απαιτείται η ταυτόχρονη εξυπηρέτηση αριθμού ενεργών χρηστών τουλάχιστον ίσου με αυτόν που προδιαγράφεται για την κατάσταση βασικού φορτίου αυξημένου κατά 30%. Σε αυτή την κατάσταση το σύστημα επιτρέπεται να εμφανίζει μείωση της επίδοσής του αναφορικά με το χρόνο απόκρισης του κατά 15% το μέγιστο, σε σχέση με το χρόνο απόκρισης που προδιαγράφεται για την κατάσταση βασικού φορτίου. </w:t>
      </w:r>
    </w:p>
    <w:p w14:paraId="07F69FE4" w14:textId="77777777" w:rsidR="007F3E86" w:rsidRPr="00702720" w:rsidRDefault="007F3E86" w:rsidP="007F3E86">
      <w:pPr>
        <w:rPr>
          <w:rFonts w:cs="Tahoma"/>
        </w:rPr>
      </w:pPr>
    </w:p>
    <w:p w14:paraId="1B60B4B6" w14:textId="77777777" w:rsidR="007F3E86" w:rsidRPr="00702720" w:rsidRDefault="007F3E86" w:rsidP="007F3E86">
      <w:pPr>
        <w:rPr>
          <w:rFonts w:cs="Tahoma"/>
        </w:rPr>
      </w:pPr>
      <w:r w:rsidRPr="00702720">
        <w:rPr>
          <w:rFonts w:cs="Tahoma"/>
        </w:rPr>
        <w:t xml:space="preserve">Το Σύστημα θα πρέπει να έχει δυνατότητα εξυπηρέτησης τουλάχιστον 300 ταυτόχρονων χρηστών (πολίτες και διαχειριστές). Ειδικότερα, στο διαχειριστικό σύστημα υπολογίζεται ότι το πλήθος των πιστοποιημένων χρηστών/διαχειριστών θα ανέρχεται σε περίπου 1500 άτομα, Το Σύστημα θα πρέπει να έχει δυνατότητα ταυτόχρονης εξυπηρέτησης του 10% εξ’ αυτών, δηλαδή 150 ταυτοχρόνων πιστοποιημένων χρηστών. </w:t>
      </w:r>
    </w:p>
    <w:p w14:paraId="1C38EACD" w14:textId="77777777" w:rsidR="007F3E86" w:rsidRPr="00702720" w:rsidRDefault="007F3E86" w:rsidP="007F3E86">
      <w:pPr>
        <w:rPr>
          <w:rFonts w:cs="Tahoma"/>
        </w:rPr>
      </w:pPr>
      <w:r w:rsidRPr="00702720">
        <w:rPr>
          <w:rFonts w:cs="Tahoma"/>
        </w:rPr>
        <w:t xml:space="preserve">Οι απαιτήσεις σχετικά με το μέγιστο χρόνο απόκρισης κατά τη λειτουργία σε κατάσταση βασικού φορτίου προσδιορίζονται ως εξής: </w:t>
      </w:r>
    </w:p>
    <w:p w14:paraId="4E9476A4" w14:textId="77777777" w:rsidR="007F3E86" w:rsidRPr="00702720" w:rsidRDefault="007F3E86" w:rsidP="007F3E86">
      <w:pPr>
        <w:rPr>
          <w:rFonts w:cs="Tahoma"/>
        </w:rPr>
      </w:pPr>
    </w:p>
    <w:p w14:paraId="309845F3" w14:textId="77777777" w:rsidR="007F3E86" w:rsidRPr="00702720" w:rsidRDefault="007F3E86" w:rsidP="00D87005">
      <w:pPr>
        <w:numPr>
          <w:ilvl w:val="0"/>
          <w:numId w:val="110"/>
        </w:numPr>
        <w:tabs>
          <w:tab w:val="clear" w:pos="0"/>
          <w:tab w:val="clear" w:pos="709"/>
          <w:tab w:val="clear" w:pos="1134"/>
        </w:tabs>
        <w:suppressAutoHyphens w:val="0"/>
        <w:spacing w:before="120"/>
        <w:ind w:hanging="357"/>
        <w:rPr>
          <w:rFonts w:cs="Tahoma"/>
        </w:rPr>
      </w:pPr>
      <w:r w:rsidRPr="00702720">
        <w:rPr>
          <w:rFonts w:cs="Tahoma"/>
        </w:rPr>
        <w:t>Εκτέλεση απλών ερωτημάτων</w:t>
      </w:r>
    </w:p>
    <w:p w14:paraId="5CC042FB" w14:textId="77777777" w:rsidR="007F3E86" w:rsidRPr="00702720" w:rsidRDefault="007F3E86" w:rsidP="00D87005">
      <w:pPr>
        <w:numPr>
          <w:ilvl w:val="1"/>
          <w:numId w:val="110"/>
        </w:numPr>
        <w:tabs>
          <w:tab w:val="clear" w:pos="0"/>
          <w:tab w:val="clear" w:pos="709"/>
          <w:tab w:val="clear" w:pos="1134"/>
        </w:tabs>
        <w:suppressAutoHyphens w:val="0"/>
        <w:spacing w:before="120"/>
        <w:ind w:hanging="357"/>
        <w:rPr>
          <w:rFonts w:cs="Tahoma"/>
        </w:rPr>
      </w:pPr>
      <w:r w:rsidRPr="00702720">
        <w:rPr>
          <w:rFonts w:cs="Tahoma"/>
        </w:rPr>
        <w:t xml:space="preserve">Το 90% των συναλλαγών θα πρέπει να ολοκληρώνεται σε χρόνο μικρότερο των 3 </w:t>
      </w:r>
      <w:proofErr w:type="spellStart"/>
      <w:r w:rsidRPr="00702720">
        <w:rPr>
          <w:rFonts w:cs="Tahoma"/>
        </w:rPr>
        <w:t>sec</w:t>
      </w:r>
      <w:proofErr w:type="spellEnd"/>
    </w:p>
    <w:p w14:paraId="56D690DE" w14:textId="77777777" w:rsidR="007F3E86" w:rsidRPr="00702720" w:rsidRDefault="007F3E86" w:rsidP="00D87005">
      <w:pPr>
        <w:numPr>
          <w:ilvl w:val="1"/>
          <w:numId w:val="110"/>
        </w:numPr>
        <w:tabs>
          <w:tab w:val="clear" w:pos="0"/>
          <w:tab w:val="clear" w:pos="709"/>
          <w:tab w:val="clear" w:pos="1134"/>
        </w:tabs>
        <w:suppressAutoHyphens w:val="0"/>
        <w:spacing w:before="120"/>
        <w:ind w:hanging="357"/>
        <w:rPr>
          <w:rFonts w:cs="Tahoma"/>
        </w:rPr>
      </w:pPr>
      <w:r w:rsidRPr="00702720">
        <w:rPr>
          <w:rFonts w:cs="Tahoma"/>
        </w:rPr>
        <w:t xml:space="preserve">Το 90% του υπολοίπου 10% που αφορούν εκτέλεση απλών ερωτημάτων θα πρέπει να ολοκληρώνεται σε χρόνο μικρότερο των 5 </w:t>
      </w:r>
      <w:proofErr w:type="spellStart"/>
      <w:r w:rsidRPr="00702720">
        <w:rPr>
          <w:rFonts w:cs="Tahoma"/>
        </w:rPr>
        <w:t>sec</w:t>
      </w:r>
      <w:proofErr w:type="spellEnd"/>
      <w:r w:rsidRPr="00702720">
        <w:rPr>
          <w:rFonts w:cs="Tahoma"/>
        </w:rPr>
        <w:t xml:space="preserve"> </w:t>
      </w:r>
    </w:p>
    <w:p w14:paraId="00806DE4" w14:textId="77777777" w:rsidR="007F3E86" w:rsidRPr="00702720" w:rsidRDefault="007F3E86" w:rsidP="00D87005">
      <w:pPr>
        <w:numPr>
          <w:ilvl w:val="0"/>
          <w:numId w:val="110"/>
        </w:numPr>
        <w:tabs>
          <w:tab w:val="clear" w:pos="0"/>
          <w:tab w:val="clear" w:pos="709"/>
          <w:tab w:val="clear" w:pos="1134"/>
        </w:tabs>
        <w:suppressAutoHyphens w:val="0"/>
        <w:spacing w:before="120"/>
        <w:ind w:hanging="357"/>
        <w:rPr>
          <w:rFonts w:cs="Tahoma"/>
        </w:rPr>
      </w:pPr>
      <w:r w:rsidRPr="00702720">
        <w:rPr>
          <w:rFonts w:cs="Tahoma"/>
        </w:rPr>
        <w:t>Εκτέλεση σύνθετων ερωτημάτων</w:t>
      </w:r>
    </w:p>
    <w:p w14:paraId="5A04841E" w14:textId="77777777" w:rsidR="007F3E86" w:rsidRPr="00702720" w:rsidRDefault="007F3E86" w:rsidP="00D87005">
      <w:pPr>
        <w:numPr>
          <w:ilvl w:val="1"/>
          <w:numId w:val="110"/>
        </w:numPr>
        <w:tabs>
          <w:tab w:val="clear" w:pos="0"/>
          <w:tab w:val="clear" w:pos="709"/>
          <w:tab w:val="clear" w:pos="1134"/>
        </w:tabs>
        <w:suppressAutoHyphens w:val="0"/>
        <w:spacing w:before="120"/>
        <w:ind w:hanging="357"/>
        <w:rPr>
          <w:rFonts w:cs="Tahoma"/>
        </w:rPr>
      </w:pPr>
      <w:proofErr w:type="spellStart"/>
      <w:r w:rsidRPr="00702720">
        <w:rPr>
          <w:rFonts w:cs="Tahoma"/>
        </w:rPr>
        <w:t>To</w:t>
      </w:r>
      <w:proofErr w:type="spellEnd"/>
      <w:r w:rsidRPr="00702720">
        <w:rPr>
          <w:rFonts w:cs="Tahoma"/>
        </w:rPr>
        <w:t xml:space="preserve"> 90% των συναλλαγών θα πρέπει να ολοκληρώνεται σε χρόνο μικρότερο των 3 </w:t>
      </w:r>
      <w:proofErr w:type="spellStart"/>
      <w:r w:rsidRPr="00702720">
        <w:rPr>
          <w:rFonts w:cs="Tahoma"/>
        </w:rPr>
        <w:t>sec</w:t>
      </w:r>
      <w:proofErr w:type="spellEnd"/>
    </w:p>
    <w:p w14:paraId="7A4D46E4" w14:textId="77777777" w:rsidR="007F3E86" w:rsidRPr="00702720" w:rsidRDefault="007F3E86" w:rsidP="00D87005">
      <w:pPr>
        <w:numPr>
          <w:ilvl w:val="1"/>
          <w:numId w:val="110"/>
        </w:numPr>
        <w:tabs>
          <w:tab w:val="clear" w:pos="0"/>
          <w:tab w:val="clear" w:pos="709"/>
          <w:tab w:val="clear" w:pos="1134"/>
        </w:tabs>
        <w:suppressAutoHyphens w:val="0"/>
        <w:spacing w:before="120"/>
        <w:ind w:hanging="357"/>
        <w:rPr>
          <w:rFonts w:cs="Tahoma"/>
        </w:rPr>
      </w:pPr>
      <w:proofErr w:type="spellStart"/>
      <w:r w:rsidRPr="00702720">
        <w:rPr>
          <w:rFonts w:cs="Tahoma"/>
        </w:rPr>
        <w:t>To</w:t>
      </w:r>
      <w:proofErr w:type="spellEnd"/>
      <w:r w:rsidRPr="00702720">
        <w:rPr>
          <w:rFonts w:cs="Tahoma"/>
        </w:rPr>
        <w:t xml:space="preserve"> 90% του υπολοίπου 10% των συναλλαγών θα πρέπει να ολοκληρώνεται σε χρόνο μικρότερο των 5 </w:t>
      </w:r>
      <w:proofErr w:type="spellStart"/>
      <w:r w:rsidRPr="00702720">
        <w:rPr>
          <w:rFonts w:cs="Tahoma"/>
        </w:rPr>
        <w:t>sec</w:t>
      </w:r>
      <w:proofErr w:type="spellEnd"/>
    </w:p>
    <w:p w14:paraId="01A595E3" w14:textId="77777777" w:rsidR="007F3E86" w:rsidRPr="00702720" w:rsidRDefault="007F3E86" w:rsidP="00D87005">
      <w:pPr>
        <w:numPr>
          <w:ilvl w:val="0"/>
          <w:numId w:val="110"/>
        </w:numPr>
        <w:tabs>
          <w:tab w:val="clear" w:pos="0"/>
          <w:tab w:val="clear" w:pos="709"/>
          <w:tab w:val="clear" w:pos="1134"/>
        </w:tabs>
        <w:suppressAutoHyphens w:val="0"/>
        <w:spacing w:before="120"/>
        <w:ind w:hanging="357"/>
        <w:rPr>
          <w:rFonts w:cs="Tahoma"/>
        </w:rPr>
      </w:pPr>
      <w:r w:rsidRPr="00702720">
        <w:rPr>
          <w:rFonts w:cs="Tahoma"/>
        </w:rPr>
        <w:t>Δημιουργία αναφορών τυπικού μεγέθους, όπως αυτό ορίζεται ανωτέρω</w:t>
      </w:r>
    </w:p>
    <w:p w14:paraId="4873DF16" w14:textId="77777777" w:rsidR="007F3E86" w:rsidRPr="00702720" w:rsidRDefault="007F3E86" w:rsidP="00D87005">
      <w:pPr>
        <w:numPr>
          <w:ilvl w:val="1"/>
          <w:numId w:val="110"/>
        </w:numPr>
        <w:tabs>
          <w:tab w:val="clear" w:pos="0"/>
          <w:tab w:val="clear" w:pos="709"/>
          <w:tab w:val="clear" w:pos="1134"/>
        </w:tabs>
        <w:suppressAutoHyphens w:val="0"/>
        <w:spacing w:before="120"/>
        <w:ind w:hanging="357"/>
        <w:rPr>
          <w:rFonts w:cs="Tahoma"/>
        </w:rPr>
      </w:pPr>
      <w:r w:rsidRPr="00702720">
        <w:rPr>
          <w:rFonts w:cs="Tahoma"/>
        </w:rPr>
        <w:t xml:space="preserve">Το 90% των συναλλαγών θα πρέπει να ολοκληρώνεται σε χρόνο μικρότερο των 3 </w:t>
      </w:r>
      <w:proofErr w:type="spellStart"/>
      <w:r w:rsidRPr="00702720">
        <w:rPr>
          <w:rFonts w:cs="Tahoma"/>
        </w:rPr>
        <w:t>sec</w:t>
      </w:r>
      <w:proofErr w:type="spellEnd"/>
    </w:p>
    <w:p w14:paraId="20421C9F" w14:textId="77777777" w:rsidR="007F3E86" w:rsidRPr="00702720" w:rsidRDefault="007F3E86" w:rsidP="00D87005">
      <w:pPr>
        <w:numPr>
          <w:ilvl w:val="1"/>
          <w:numId w:val="110"/>
        </w:numPr>
        <w:tabs>
          <w:tab w:val="clear" w:pos="0"/>
          <w:tab w:val="clear" w:pos="709"/>
          <w:tab w:val="clear" w:pos="1134"/>
        </w:tabs>
        <w:suppressAutoHyphens w:val="0"/>
        <w:spacing w:before="120"/>
        <w:ind w:hanging="357"/>
        <w:rPr>
          <w:rFonts w:cs="Tahoma"/>
        </w:rPr>
      </w:pPr>
      <w:r w:rsidRPr="00702720">
        <w:rPr>
          <w:rFonts w:cs="Tahoma"/>
        </w:rPr>
        <w:t xml:space="preserve">Το 90% του υπολοίπου 10% των συναλλαγών θα πρέπει να ολοκληρώνεται σε χρόνο μικρότερο των 8 </w:t>
      </w:r>
      <w:proofErr w:type="spellStart"/>
      <w:r w:rsidRPr="00702720">
        <w:rPr>
          <w:rFonts w:cs="Tahoma"/>
        </w:rPr>
        <w:t>sec</w:t>
      </w:r>
      <w:proofErr w:type="spellEnd"/>
      <w:r w:rsidRPr="00702720">
        <w:rPr>
          <w:rFonts w:cs="Tahoma"/>
        </w:rPr>
        <w:t xml:space="preserve"> </w:t>
      </w:r>
    </w:p>
    <w:p w14:paraId="2350C599" w14:textId="77777777" w:rsidR="007F3E86" w:rsidRPr="00702720" w:rsidRDefault="007F3E86" w:rsidP="00D87005">
      <w:pPr>
        <w:numPr>
          <w:ilvl w:val="0"/>
          <w:numId w:val="110"/>
        </w:numPr>
        <w:tabs>
          <w:tab w:val="clear" w:pos="0"/>
          <w:tab w:val="clear" w:pos="709"/>
          <w:tab w:val="clear" w:pos="1134"/>
        </w:tabs>
        <w:suppressAutoHyphens w:val="0"/>
        <w:spacing w:before="120"/>
        <w:ind w:hanging="357"/>
        <w:rPr>
          <w:rFonts w:cs="Tahoma"/>
        </w:rPr>
      </w:pPr>
      <w:r w:rsidRPr="00702720">
        <w:rPr>
          <w:rFonts w:cs="Tahoma"/>
        </w:rPr>
        <w:t>Ανταλλαγές αρχείων τυπικού μεγέθους (μεταξύ χρήστη και συστήματος ή/και μεταξύ συστήματος και τρίτου εξωτερικού συστήματος)</w:t>
      </w:r>
    </w:p>
    <w:p w14:paraId="6CB93D25" w14:textId="77777777" w:rsidR="007F3E86" w:rsidRPr="00702720" w:rsidRDefault="007F3E86" w:rsidP="00D87005">
      <w:pPr>
        <w:numPr>
          <w:ilvl w:val="1"/>
          <w:numId w:val="110"/>
        </w:numPr>
        <w:tabs>
          <w:tab w:val="clear" w:pos="0"/>
          <w:tab w:val="clear" w:pos="709"/>
          <w:tab w:val="clear" w:pos="1134"/>
        </w:tabs>
        <w:suppressAutoHyphens w:val="0"/>
        <w:spacing w:before="120"/>
        <w:ind w:hanging="357"/>
        <w:rPr>
          <w:rFonts w:cs="Tahoma"/>
        </w:rPr>
      </w:pPr>
      <w:r w:rsidRPr="00702720">
        <w:rPr>
          <w:rFonts w:cs="Tahoma"/>
        </w:rPr>
        <w:lastRenderedPageBreak/>
        <w:t xml:space="preserve">Το 90% των συναλλαγών θα πρέπει να ολοκληρώνεται σε χρόνο μικρότερο των 5 </w:t>
      </w:r>
      <w:proofErr w:type="spellStart"/>
      <w:r w:rsidRPr="00702720">
        <w:rPr>
          <w:rFonts w:cs="Tahoma"/>
        </w:rPr>
        <w:t>sec</w:t>
      </w:r>
      <w:proofErr w:type="spellEnd"/>
    </w:p>
    <w:p w14:paraId="5218259E" w14:textId="63B99E36" w:rsidR="007F3E86" w:rsidRPr="00702720" w:rsidRDefault="007F3E86" w:rsidP="00D87005">
      <w:pPr>
        <w:numPr>
          <w:ilvl w:val="1"/>
          <w:numId w:val="110"/>
        </w:numPr>
        <w:tabs>
          <w:tab w:val="clear" w:pos="0"/>
          <w:tab w:val="clear" w:pos="709"/>
          <w:tab w:val="clear" w:pos="1134"/>
        </w:tabs>
        <w:suppressAutoHyphens w:val="0"/>
        <w:spacing w:before="120"/>
        <w:ind w:hanging="357"/>
        <w:rPr>
          <w:rFonts w:cs="Tahoma"/>
        </w:rPr>
      </w:pPr>
      <w:r w:rsidRPr="00702720">
        <w:rPr>
          <w:rFonts w:cs="Tahoma"/>
        </w:rPr>
        <w:t xml:space="preserve">Το 90% του υπολοίπου 10% των συναλλαγών θα πρέπει να ολοκληρώνεται σε χρόνο μικρότερο των 8 </w:t>
      </w:r>
      <w:proofErr w:type="spellStart"/>
      <w:r w:rsidRPr="00702720">
        <w:rPr>
          <w:rFonts w:cs="Tahoma"/>
        </w:rPr>
        <w:t>sec</w:t>
      </w:r>
      <w:proofErr w:type="spellEnd"/>
      <w:r w:rsidRPr="00702720">
        <w:rPr>
          <w:rFonts w:cs="Tahoma"/>
        </w:rPr>
        <w:t xml:space="preserve">. </w:t>
      </w:r>
    </w:p>
    <w:p w14:paraId="03680BA6" w14:textId="77777777" w:rsidR="007F3E86" w:rsidRPr="00702720" w:rsidRDefault="007F3E86" w:rsidP="007F3E86">
      <w:pPr>
        <w:rPr>
          <w:rFonts w:cs="Tahoma"/>
        </w:rPr>
      </w:pPr>
      <w:r w:rsidRPr="00702720">
        <w:rPr>
          <w:rFonts w:cs="Tahoma"/>
        </w:rPr>
        <w:t xml:space="preserve">Σημειώνεται ότι όλες οι μετρήσεις θα πρέπει να γίνουν εφόσον στο σύστημα έχει εισαχθεί επαρκής ποσότητα δεδομένων που θα εξομοιώνει τη λειτουργία του συστήματος σε ρεαλιστικές συνθήκες, και αφού έχουν προσδιοριστεί και συμφωνηθεί στα </w:t>
      </w:r>
      <w:proofErr w:type="spellStart"/>
      <w:r w:rsidRPr="00702720">
        <w:rPr>
          <w:rFonts w:cs="Tahoma"/>
        </w:rPr>
        <w:t>acceptance</w:t>
      </w:r>
      <w:proofErr w:type="spellEnd"/>
      <w:r w:rsidRPr="00702720">
        <w:rPr>
          <w:rFonts w:cs="Tahoma"/>
        </w:rPr>
        <w:t xml:space="preserve"> </w:t>
      </w:r>
      <w:proofErr w:type="spellStart"/>
      <w:r w:rsidRPr="00702720">
        <w:rPr>
          <w:rFonts w:cs="Tahoma"/>
        </w:rPr>
        <w:t>tests</w:t>
      </w:r>
      <w:proofErr w:type="spellEnd"/>
      <w:r w:rsidRPr="00702720">
        <w:rPr>
          <w:rFonts w:cs="Tahoma"/>
        </w:rPr>
        <w:t xml:space="preserve"> και ποια είναι τα ανωτέρω ερωτήματα 1-4. </w:t>
      </w:r>
    </w:p>
    <w:p w14:paraId="3C7B9F73" w14:textId="2BF6DEA0" w:rsidR="007F3E86" w:rsidRPr="00702720" w:rsidRDefault="007F3E86" w:rsidP="007F3E86">
      <w:pPr>
        <w:rPr>
          <w:rFonts w:cs="Tahoma"/>
        </w:rPr>
      </w:pPr>
      <w:r w:rsidRPr="00702720">
        <w:rPr>
          <w:rFonts w:cs="Tahoma"/>
        </w:rPr>
        <w:t xml:space="preserve">Σε περίπτωση απόκλισης, οι μετρήσεις δύναται να επαναληφθούν σε περιβάλλον </w:t>
      </w:r>
      <w:r w:rsidR="00D55DF7">
        <w:rPr>
          <w:rFonts w:cs="Tahoma"/>
        </w:rPr>
        <w:t>νέφους</w:t>
      </w:r>
      <w:r w:rsidRPr="00702720">
        <w:rPr>
          <w:rFonts w:cs="Tahoma"/>
        </w:rPr>
        <w:t xml:space="preserve"> ώστε να αποκλειστούν δικτυακές ή άλλες καθυστερήσεις. Σε κάθε περίπτωση, η απόκριση του συστήματος σε οποιοδήποτε επίπεδο φόρτου θα πρέπει να παραμένει ικανοποιητική, ώστε να μην επηρεάζεται η εμπειρία του χρήστη.</w:t>
      </w:r>
    </w:p>
    <w:p w14:paraId="72C99E81" w14:textId="77777777" w:rsidR="001118C9" w:rsidRPr="00702720" w:rsidRDefault="001118C9" w:rsidP="007F5B86">
      <w:pPr>
        <w:pStyle w:val="Appendix-Heading3"/>
      </w:pPr>
      <w:bookmarkStart w:id="597" w:name="_Ref190874064"/>
      <w:bookmarkStart w:id="598" w:name="_Toc191630130"/>
      <w:r w:rsidRPr="00702720">
        <w:t>Άδειες λογισμικού &amp; συνδρομητικές υπηρεσίες</w:t>
      </w:r>
      <w:bookmarkEnd w:id="597"/>
      <w:bookmarkEnd w:id="598"/>
    </w:p>
    <w:p w14:paraId="1A267D8D" w14:textId="77777777" w:rsidR="001118C9" w:rsidRPr="00702720" w:rsidRDefault="001118C9" w:rsidP="001118C9">
      <w:pPr>
        <w:rPr>
          <w:rFonts w:cs="Tahoma"/>
        </w:rPr>
      </w:pPr>
      <w:r w:rsidRPr="00702720">
        <w:rPr>
          <w:rFonts w:cs="Tahoma"/>
        </w:rPr>
        <w:t xml:space="preserve">Ο υποψήφιος Ανάδοχος θα πρέπει να έχει ενσωματώσει στην προσφορά του το πλήθος και τα χαρακτηριστικά των αδειών που αντιστοιχούν στην αρχιτεκτονική λύση που προτείνει για την παροχή της λειτουργίας του Συστήματος (π.χ. λειτουργικά συστήματα και </w:t>
      </w:r>
      <w:proofErr w:type="spellStart"/>
      <w:r w:rsidRPr="00702720">
        <w:rPr>
          <w:rFonts w:cs="Tahoma"/>
        </w:rPr>
        <w:t>firewalls</w:t>
      </w:r>
      <w:proofErr w:type="spellEnd"/>
      <w:r w:rsidRPr="00702720">
        <w:rPr>
          <w:rFonts w:cs="Tahoma"/>
        </w:rPr>
        <w:t xml:space="preserve"> για όλα τα </w:t>
      </w:r>
      <w:proofErr w:type="spellStart"/>
      <w:r w:rsidRPr="00702720">
        <w:rPr>
          <w:rFonts w:cs="Tahoma"/>
        </w:rPr>
        <w:t>VMs</w:t>
      </w:r>
      <w:proofErr w:type="spellEnd"/>
      <w:r w:rsidRPr="00702720">
        <w:rPr>
          <w:rFonts w:cs="Tahoma"/>
        </w:rPr>
        <w:t xml:space="preserve">, γεωγραφικό σύστημα πληροφοριών, υπηρεσίες επεξεργασίας και ανάλυσης </w:t>
      </w:r>
      <w:proofErr w:type="spellStart"/>
      <w:r w:rsidRPr="00702720">
        <w:rPr>
          <w:rFonts w:cs="Tahoma"/>
        </w:rPr>
        <w:t>πολυμεσικού</w:t>
      </w:r>
      <w:proofErr w:type="spellEnd"/>
      <w:r w:rsidRPr="00702720">
        <w:rPr>
          <w:rFonts w:cs="Tahoma"/>
        </w:rPr>
        <w:t xml:space="preserve"> υλικού, αντίστοιχες άδειες για τα υπόλοιπα συστημικά λογισμικά εκτός του πυρήνα του συστήματος που θα προσφερθούν από τον Ανάδοχο στο πλαίσιο της προσφερόμενης λύσης). </w:t>
      </w:r>
    </w:p>
    <w:p w14:paraId="51AB5334" w14:textId="77777777" w:rsidR="001118C9" w:rsidRPr="00702720" w:rsidRDefault="001118C9" w:rsidP="001118C9">
      <w:pPr>
        <w:rPr>
          <w:rFonts w:cs="Tahoma"/>
        </w:rPr>
      </w:pPr>
    </w:p>
    <w:p w14:paraId="34A3C895" w14:textId="274C869C" w:rsidR="001118C9" w:rsidRPr="00702720" w:rsidRDefault="001118C9" w:rsidP="001118C9">
      <w:pPr>
        <w:rPr>
          <w:rFonts w:cs="Tahoma"/>
        </w:rPr>
      </w:pPr>
      <w:r w:rsidRPr="00702720">
        <w:rPr>
          <w:rFonts w:cs="Tahoma"/>
        </w:rPr>
        <w:t xml:space="preserve">Επίσης o υποψήφιος Ανάδοχος θα πρέπει να αναφέρει στην προσφορά του, το πλήθος και τα χαρακτηριστικά των ανωτέρω αδειών/συνδρομών. Οι άδειες θα πρέπει να είναι απεριόριστης ή μεγάλης διάρκειας (τουλάχιστον 24 μηνών)  και να καλύπτουν πολύ μεγάλο αριθμό χρηστών που καλύπτει τις ανάγκες του Έργου όπως αυτές καταγράφονται στην παρούσα διακήρυξη εκτός και αν ορίζεται διαφορετικά στις επιμέρους απαιτήσεις της παρούσας. Όλες οι άδειες θα πρέπει να αφορούν λογισμικό το οποίο θα μπορεί να λειτουργήσει σε περιβάλλον </w:t>
      </w:r>
      <w:proofErr w:type="spellStart"/>
      <w:r w:rsidRPr="00702720">
        <w:rPr>
          <w:rFonts w:cs="Tahoma"/>
        </w:rPr>
        <w:t>virtualization</w:t>
      </w:r>
      <w:proofErr w:type="spellEnd"/>
      <w:r w:rsidRPr="00702720">
        <w:rPr>
          <w:rFonts w:cs="Tahoma"/>
        </w:rPr>
        <w:t xml:space="preserve"> ή/και σαν τρίτη υπηρεσία (</w:t>
      </w:r>
      <w:proofErr w:type="spellStart"/>
      <w:r w:rsidRPr="00702720">
        <w:rPr>
          <w:rFonts w:cs="Tahoma"/>
        </w:rPr>
        <w:t>managed</w:t>
      </w:r>
      <w:proofErr w:type="spellEnd"/>
      <w:r w:rsidRPr="00702720">
        <w:rPr>
          <w:rFonts w:cs="Tahoma"/>
        </w:rPr>
        <w:t xml:space="preserve"> </w:t>
      </w:r>
      <w:proofErr w:type="spellStart"/>
      <w:r w:rsidRPr="00702720">
        <w:rPr>
          <w:rFonts w:cs="Tahoma"/>
        </w:rPr>
        <w:t>service</w:t>
      </w:r>
      <w:proofErr w:type="spellEnd"/>
      <w:r w:rsidRPr="00702720">
        <w:rPr>
          <w:rFonts w:cs="Tahoma"/>
        </w:rPr>
        <w:t xml:space="preserve">). Επιπλέον θα πρέπει να έχουν ληφθεί υπόψη οποιεσδήποτε άλλες απαιτήσεις που θα καθιστούν το λογισμικό συμβατό με </w:t>
      </w:r>
      <w:r w:rsidR="00D55DF7">
        <w:rPr>
          <w:rFonts w:cs="Tahoma"/>
        </w:rPr>
        <w:t>τις υποδομές νέφους που θα εγκατασταθεί</w:t>
      </w:r>
      <w:r w:rsidRPr="00702720">
        <w:rPr>
          <w:rFonts w:cs="Tahoma"/>
        </w:rPr>
        <w:t xml:space="preserve">. Σημειώνεται ότι η </w:t>
      </w:r>
      <w:proofErr w:type="spellStart"/>
      <w:r w:rsidRPr="00702720">
        <w:rPr>
          <w:rFonts w:cs="Tahoma"/>
        </w:rPr>
        <w:t>αδειοδότηση</w:t>
      </w:r>
      <w:proofErr w:type="spellEnd"/>
      <w:r w:rsidRPr="00702720">
        <w:rPr>
          <w:rFonts w:cs="Tahoma"/>
        </w:rPr>
        <w:t xml:space="preserve"> του λογισμικού που απαιτείται στο πλαίσιο της προσφερόμενης λύσης του υποψηφίου Αναδόχου και θα εγκατασταθεί </w:t>
      </w:r>
      <w:r w:rsidR="00D55DF7">
        <w:rPr>
          <w:rFonts w:cs="Tahoma"/>
        </w:rPr>
        <w:t>στις υποδομές νέφους</w:t>
      </w:r>
      <w:r w:rsidRPr="00702720">
        <w:rPr>
          <w:rFonts w:cs="Tahoma"/>
        </w:rPr>
        <w:t>, θα είναι αντίστοιχη με αυτή μιας φυσικής εγκατάστασης και θα πρέπει να περιλαμβάνει συντήρηση/εγγύηση καλής λειτουργίας για το σύνολο των ετών που αναφέρονται στην παρούσα διακήρυξη.</w:t>
      </w:r>
    </w:p>
    <w:p w14:paraId="661A1149" w14:textId="77777777" w:rsidR="00B8000B" w:rsidRPr="00702720" w:rsidRDefault="00B8000B" w:rsidP="00B8000B">
      <w:pPr>
        <w:pStyle w:val="af2"/>
        <w:ind w:right="500"/>
        <w:rPr>
          <w:rFonts w:cs="Tahoma"/>
        </w:rPr>
      </w:pPr>
    </w:p>
    <w:p w14:paraId="69D8C9AA" w14:textId="18E72722" w:rsidR="00B8000B" w:rsidRPr="00702720" w:rsidRDefault="00B8000B" w:rsidP="007F5B86">
      <w:pPr>
        <w:pStyle w:val="Appendix-Heading3"/>
      </w:pPr>
      <w:bookmarkStart w:id="599" w:name="_Toc105593239"/>
      <w:bookmarkStart w:id="600" w:name="_Toc125978355"/>
      <w:bookmarkStart w:id="601" w:name="_Toc191630131"/>
      <w:r w:rsidRPr="00702720">
        <w:t>Λοιπές Απαιτήσεις</w:t>
      </w:r>
      <w:bookmarkEnd w:id="599"/>
      <w:bookmarkEnd w:id="600"/>
      <w:r w:rsidR="0083520F" w:rsidRPr="00702720">
        <w:t xml:space="preserve"> – Τμήμα 1</w:t>
      </w:r>
      <w:bookmarkEnd w:id="601"/>
    </w:p>
    <w:p w14:paraId="3CBD6017" w14:textId="77777777" w:rsidR="00B8000B" w:rsidRPr="00702720" w:rsidRDefault="00B8000B" w:rsidP="00B8000B">
      <w:pPr>
        <w:pStyle w:val="af2"/>
        <w:rPr>
          <w:rFonts w:cs="Tahoma"/>
        </w:rPr>
      </w:pPr>
      <w:r w:rsidRPr="00702720">
        <w:rPr>
          <w:rFonts w:cs="Tahoma"/>
        </w:rPr>
        <w:t>Ο υποψήφιος Ανάδοχος θα πρέπει να λάβει υπόψη του και τις παρακάτω</w:t>
      </w:r>
      <w:r w:rsidRPr="00702720">
        <w:rPr>
          <w:rFonts w:cs="Tahoma"/>
          <w:spacing w:val="-23"/>
        </w:rPr>
        <w:t xml:space="preserve"> </w:t>
      </w:r>
      <w:r w:rsidRPr="00702720">
        <w:rPr>
          <w:rFonts w:cs="Tahoma"/>
        </w:rPr>
        <w:t>απαιτήσεις:</w:t>
      </w:r>
    </w:p>
    <w:p w14:paraId="481C2A52" w14:textId="77777777" w:rsidR="00B8000B" w:rsidRPr="00702720" w:rsidRDefault="00B8000B" w:rsidP="003A7B0C">
      <w:pPr>
        <w:pStyle w:val="a"/>
        <w:numPr>
          <w:ilvl w:val="0"/>
          <w:numId w:val="61"/>
        </w:numPr>
        <w:tabs>
          <w:tab w:val="clear" w:pos="720"/>
        </w:tabs>
        <w:spacing w:before="120" w:line="259" w:lineRule="auto"/>
        <w:ind w:left="567" w:right="-1" w:hanging="357"/>
        <w:rPr>
          <w:rFonts w:cs="Tahoma"/>
        </w:rPr>
      </w:pPr>
      <w:r w:rsidRPr="00702720">
        <w:rPr>
          <w:rFonts w:cs="Tahoma"/>
        </w:rPr>
        <w:t>Σχεδιασμό “</w:t>
      </w:r>
      <w:r w:rsidRPr="00702720">
        <w:rPr>
          <w:rFonts w:cs="Tahoma"/>
          <w:lang w:val="en-US"/>
        </w:rPr>
        <w:t>digital</w:t>
      </w:r>
      <w:r w:rsidRPr="00702720">
        <w:rPr>
          <w:rFonts w:cs="Tahoma"/>
        </w:rPr>
        <w:t xml:space="preserve"> </w:t>
      </w:r>
      <w:r w:rsidRPr="00702720">
        <w:rPr>
          <w:rFonts w:cs="Tahoma"/>
          <w:lang w:val="en-US"/>
        </w:rPr>
        <w:t>by</w:t>
      </w:r>
      <w:r w:rsidRPr="00702720">
        <w:rPr>
          <w:rFonts w:cs="Tahoma"/>
        </w:rPr>
        <w:t xml:space="preserve"> </w:t>
      </w:r>
      <w:r w:rsidRPr="00702720">
        <w:rPr>
          <w:rFonts w:cs="Tahoma"/>
          <w:lang w:val="en-US"/>
        </w:rPr>
        <w:t>default</w:t>
      </w:r>
      <w:r w:rsidRPr="00702720">
        <w:rPr>
          <w:rFonts w:cs="Tahoma"/>
        </w:rPr>
        <w:t>”, με την εφαρμογή των αρχών «Προστασία των Δεδομένων από το Σχεδιασμό και εξ Ορισμού» («</w:t>
      </w:r>
      <w:r w:rsidRPr="00702720">
        <w:rPr>
          <w:rFonts w:cs="Tahoma"/>
          <w:lang w:val="en-US"/>
        </w:rPr>
        <w:t>Privacy</w:t>
      </w:r>
      <w:r w:rsidRPr="00702720">
        <w:rPr>
          <w:rFonts w:cs="Tahoma"/>
        </w:rPr>
        <w:t xml:space="preserve"> </w:t>
      </w:r>
      <w:r w:rsidRPr="00702720">
        <w:rPr>
          <w:rFonts w:cs="Tahoma"/>
          <w:lang w:val="en-US"/>
        </w:rPr>
        <w:t>by</w:t>
      </w:r>
      <w:r w:rsidRPr="00702720">
        <w:rPr>
          <w:rFonts w:cs="Tahoma"/>
        </w:rPr>
        <w:t xml:space="preserve"> </w:t>
      </w:r>
      <w:r w:rsidRPr="00702720">
        <w:rPr>
          <w:rFonts w:cs="Tahoma"/>
          <w:lang w:val="en-US"/>
        </w:rPr>
        <w:t>Design</w:t>
      </w:r>
      <w:r w:rsidRPr="00702720">
        <w:rPr>
          <w:rFonts w:cs="Tahoma"/>
        </w:rPr>
        <w:t xml:space="preserve"> </w:t>
      </w:r>
      <w:r w:rsidRPr="00702720">
        <w:rPr>
          <w:rFonts w:cs="Tahoma"/>
          <w:lang w:val="en-US"/>
        </w:rPr>
        <w:t>and</w:t>
      </w:r>
      <w:r w:rsidRPr="00702720">
        <w:rPr>
          <w:rFonts w:cs="Tahoma"/>
        </w:rPr>
        <w:t xml:space="preserve"> </w:t>
      </w:r>
      <w:r w:rsidRPr="00702720">
        <w:rPr>
          <w:rFonts w:cs="Tahoma"/>
          <w:lang w:val="en-US"/>
        </w:rPr>
        <w:t>by</w:t>
      </w:r>
      <w:r w:rsidRPr="00702720">
        <w:rPr>
          <w:rFonts w:cs="Tahoma"/>
        </w:rPr>
        <w:t xml:space="preserve"> </w:t>
      </w:r>
      <w:r w:rsidRPr="00702720">
        <w:rPr>
          <w:rFonts w:cs="Tahoma"/>
          <w:lang w:val="en-US"/>
        </w:rPr>
        <w:t>Default</w:t>
      </w:r>
      <w:r w:rsidRPr="00702720">
        <w:rPr>
          <w:rFonts w:cs="Tahoma"/>
        </w:rPr>
        <w:t>») του Κανονισμού 679/2016 (GDPR),</w:t>
      </w:r>
    </w:p>
    <w:p w14:paraId="7B906F11" w14:textId="77777777" w:rsidR="00B8000B" w:rsidRPr="00702720" w:rsidRDefault="00B8000B" w:rsidP="003A7B0C">
      <w:pPr>
        <w:pStyle w:val="a"/>
        <w:numPr>
          <w:ilvl w:val="0"/>
          <w:numId w:val="61"/>
        </w:numPr>
        <w:tabs>
          <w:tab w:val="clear" w:pos="720"/>
        </w:tabs>
        <w:spacing w:before="120" w:line="259" w:lineRule="auto"/>
        <w:ind w:left="567" w:right="-1" w:hanging="357"/>
        <w:rPr>
          <w:rFonts w:cs="Tahoma"/>
        </w:rPr>
      </w:pPr>
      <w:proofErr w:type="spellStart"/>
      <w:r w:rsidRPr="00702720">
        <w:rPr>
          <w:rFonts w:cs="Tahoma"/>
        </w:rPr>
        <w:t>διαλειτουργικότητα</w:t>
      </w:r>
      <w:proofErr w:type="spellEnd"/>
      <w:r w:rsidRPr="00702720">
        <w:rPr>
          <w:rFonts w:cs="Tahoma"/>
        </w:rPr>
        <w:t xml:space="preserve"> μέσω κοινών και διεθνώς αναγνωρισμένων ανοικτών προτύπων, διάθεσης ανοικτών </w:t>
      </w:r>
      <w:proofErr w:type="spellStart"/>
      <w:r w:rsidRPr="00702720">
        <w:rPr>
          <w:rFonts w:cs="Tahoma"/>
        </w:rPr>
        <w:t>APIs</w:t>
      </w:r>
      <w:proofErr w:type="spellEnd"/>
      <w:r w:rsidRPr="00702720">
        <w:rPr>
          <w:rFonts w:cs="Tahoma"/>
        </w:rPr>
        <w:t xml:space="preserve"> και ανάπτυξης δημόσιων </w:t>
      </w:r>
      <w:proofErr w:type="spellStart"/>
      <w:r w:rsidRPr="00702720">
        <w:rPr>
          <w:rFonts w:cs="Tahoma"/>
        </w:rPr>
        <w:t>SDKs</w:t>
      </w:r>
      <w:proofErr w:type="spellEnd"/>
      <w:r w:rsidRPr="00702720">
        <w:rPr>
          <w:rFonts w:cs="Tahoma"/>
        </w:rPr>
        <w:t>,</w:t>
      </w:r>
    </w:p>
    <w:p w14:paraId="6F01D2DD" w14:textId="77777777" w:rsidR="00B8000B" w:rsidRPr="00702720" w:rsidRDefault="00B8000B" w:rsidP="003A7B0C">
      <w:pPr>
        <w:pStyle w:val="a"/>
        <w:numPr>
          <w:ilvl w:val="0"/>
          <w:numId w:val="61"/>
        </w:numPr>
        <w:tabs>
          <w:tab w:val="clear" w:pos="720"/>
        </w:tabs>
        <w:spacing w:before="120" w:line="259" w:lineRule="auto"/>
        <w:ind w:left="567" w:right="-1" w:hanging="357"/>
        <w:rPr>
          <w:rFonts w:cs="Tahoma"/>
        </w:rPr>
      </w:pPr>
      <w:r w:rsidRPr="00702720">
        <w:rPr>
          <w:rFonts w:cs="Tahoma"/>
        </w:rPr>
        <w:t xml:space="preserve">υιοθέτηση </w:t>
      </w:r>
      <w:r w:rsidRPr="00702720">
        <w:rPr>
          <w:rFonts w:cs="Tahoma"/>
          <w:lang w:val="en-US"/>
        </w:rPr>
        <w:t>modular</w:t>
      </w:r>
      <w:r w:rsidRPr="00702720">
        <w:rPr>
          <w:rFonts w:cs="Tahoma"/>
        </w:rPr>
        <w:t xml:space="preserve"> αρχιτεκτονικής ώστε να είναι εφικτή η αξιοποίηση μελλοντικών οριζόντιων δράσεων υπουργείων,</w:t>
      </w:r>
    </w:p>
    <w:p w14:paraId="34035382" w14:textId="77777777" w:rsidR="00B8000B" w:rsidRPr="00702720" w:rsidRDefault="00B8000B" w:rsidP="003A7B0C">
      <w:pPr>
        <w:pStyle w:val="a"/>
        <w:numPr>
          <w:ilvl w:val="0"/>
          <w:numId w:val="61"/>
        </w:numPr>
        <w:tabs>
          <w:tab w:val="clear" w:pos="720"/>
        </w:tabs>
        <w:spacing w:before="120" w:line="259" w:lineRule="auto"/>
        <w:ind w:left="567" w:right="-1" w:hanging="357"/>
        <w:rPr>
          <w:rFonts w:cs="Tahoma"/>
        </w:rPr>
      </w:pPr>
      <w:r w:rsidRPr="00702720">
        <w:rPr>
          <w:rFonts w:cs="Tahoma"/>
        </w:rPr>
        <w:t>σχεδιασμό που θα παρέχει εγγενώς την απαραίτητη ευελιξία και θα επιτρέπει την παραμετροποίηση του συστήματος για την προσθήκη νέων διαδικασιών από τους χρήστες του, χωρίς την παρέμβαση του αναδόχου,</w:t>
      </w:r>
    </w:p>
    <w:p w14:paraId="7EA7795D" w14:textId="77777777" w:rsidR="00B8000B" w:rsidRPr="00702720" w:rsidRDefault="00B8000B" w:rsidP="003A7B0C">
      <w:pPr>
        <w:pStyle w:val="a"/>
        <w:numPr>
          <w:ilvl w:val="0"/>
          <w:numId w:val="61"/>
        </w:numPr>
        <w:tabs>
          <w:tab w:val="clear" w:pos="720"/>
        </w:tabs>
        <w:spacing w:before="120" w:line="259" w:lineRule="auto"/>
        <w:ind w:left="567" w:right="-1" w:hanging="357"/>
        <w:rPr>
          <w:rFonts w:cs="Tahoma"/>
        </w:rPr>
      </w:pPr>
      <w:r w:rsidRPr="00702720">
        <w:rPr>
          <w:rFonts w:cs="Tahoma"/>
        </w:rPr>
        <w:lastRenderedPageBreak/>
        <w:t>θα πρέπει το σύνολο του πηγαίου κώδικα, που θα δημιουργηθεί στα πλαίσια των υπηρεσιών υλοποίησης λογισμικού, και το σχήμα της βάσης να αποτελούν παραδοτέα του έργου και να συνοδεύονται από αναλυτική τεκμηρίωση και να διατίθεται με άδεια που θα επιτρέπει την άνευ εδαφικού, χρονικού ή άλλου περιορισμού χρήση τους από τον φορέα,</w:t>
      </w:r>
    </w:p>
    <w:p w14:paraId="79E7EE80" w14:textId="77777777" w:rsidR="00B8000B" w:rsidRPr="00702720" w:rsidRDefault="00B8000B" w:rsidP="003A7B0C">
      <w:pPr>
        <w:pStyle w:val="a"/>
        <w:numPr>
          <w:ilvl w:val="0"/>
          <w:numId w:val="61"/>
        </w:numPr>
        <w:tabs>
          <w:tab w:val="clear" w:pos="720"/>
        </w:tabs>
        <w:spacing w:before="120" w:line="259" w:lineRule="auto"/>
        <w:ind w:left="567" w:right="-1" w:hanging="357"/>
        <w:rPr>
          <w:rFonts w:cs="Tahoma"/>
        </w:rPr>
      </w:pPr>
      <w:r w:rsidRPr="00702720">
        <w:rPr>
          <w:rFonts w:cs="Tahoma"/>
        </w:rPr>
        <w:t xml:space="preserve">τήρηση του ισχύοντος πλαισίου </w:t>
      </w:r>
      <w:proofErr w:type="spellStart"/>
      <w:r w:rsidRPr="00702720">
        <w:rPr>
          <w:rFonts w:cs="Tahoma"/>
        </w:rPr>
        <w:t>διαλειτουργικότητας</w:t>
      </w:r>
      <w:proofErr w:type="spellEnd"/>
      <w:r w:rsidRPr="00702720">
        <w:rPr>
          <w:rFonts w:cs="Tahoma"/>
        </w:rPr>
        <w:t xml:space="preserve"> (Κανόνες και Πρότυπα για Διαδικτυακούς Τόπους του Δημόσιου Τομέα) καθώς και του Ευρωπαϊκού Πλαισίου </w:t>
      </w:r>
      <w:proofErr w:type="spellStart"/>
      <w:r w:rsidRPr="00702720">
        <w:rPr>
          <w:rFonts w:cs="Tahoma"/>
        </w:rPr>
        <w:t>Διαλειτουργικότητας</w:t>
      </w:r>
      <w:proofErr w:type="spellEnd"/>
      <w:r w:rsidRPr="00702720">
        <w:rPr>
          <w:rFonts w:cs="Tahoma"/>
        </w:rPr>
        <w:t xml:space="preserve"> (Communication CCOM (2017) 134), </w:t>
      </w:r>
    </w:p>
    <w:p w14:paraId="51B59F4F" w14:textId="77777777" w:rsidR="00B8000B" w:rsidRPr="00702720" w:rsidRDefault="00B8000B" w:rsidP="003A7B0C">
      <w:pPr>
        <w:pStyle w:val="a"/>
        <w:numPr>
          <w:ilvl w:val="0"/>
          <w:numId w:val="61"/>
        </w:numPr>
        <w:tabs>
          <w:tab w:val="clear" w:pos="720"/>
        </w:tabs>
        <w:spacing w:before="120" w:line="259" w:lineRule="auto"/>
        <w:ind w:left="567" w:right="-1" w:hanging="357"/>
        <w:rPr>
          <w:rFonts w:cs="Tahoma"/>
        </w:rPr>
      </w:pPr>
      <w:r w:rsidRPr="00702720">
        <w:rPr>
          <w:rFonts w:cs="Tahoma"/>
        </w:rPr>
        <w:t xml:space="preserve">υλοποίηση του έργου, σύμφωνα με τα οριζόμενα στο «Πλαίσιο Παροχής Υπηρεσιών Ηλεκτρονικής Διακυβέρνησης» (ΥΑΠ/Φ.40.4/1/989, ΦΕΚ 1301/Β/12-04-2012), όπου κρίνεται αναγκαίο , καθώς και του Νέου Ευρωπαϊκού Πλαισίου </w:t>
      </w:r>
      <w:proofErr w:type="spellStart"/>
      <w:r w:rsidRPr="00702720">
        <w:rPr>
          <w:rFonts w:cs="Tahoma"/>
        </w:rPr>
        <w:t>Διαλειτουργικότητας</w:t>
      </w:r>
      <w:proofErr w:type="spellEnd"/>
      <w:r w:rsidRPr="00702720">
        <w:rPr>
          <w:rFonts w:cs="Tahoma"/>
        </w:rPr>
        <w:t>,</w:t>
      </w:r>
    </w:p>
    <w:p w14:paraId="3FAD6873" w14:textId="77777777" w:rsidR="00B8000B" w:rsidRPr="00702720" w:rsidRDefault="00B8000B" w:rsidP="003A7B0C">
      <w:pPr>
        <w:pStyle w:val="a"/>
        <w:numPr>
          <w:ilvl w:val="0"/>
          <w:numId w:val="61"/>
        </w:numPr>
        <w:tabs>
          <w:tab w:val="clear" w:pos="720"/>
        </w:tabs>
        <w:spacing w:before="120" w:line="259" w:lineRule="auto"/>
        <w:ind w:left="567" w:right="-1" w:hanging="357"/>
        <w:rPr>
          <w:rFonts w:cs="Tahoma"/>
        </w:rPr>
      </w:pPr>
      <w:r w:rsidRPr="00702720">
        <w:rPr>
          <w:rFonts w:cs="Tahoma"/>
        </w:rPr>
        <w:t xml:space="preserve">να εξασφαλισθεί ότι θα τηρηθούν οι αρχές του καθολικού σχεδιασμού (Ν. 4488/2017, αρ.63) και να διασφαλιστεί η προσβασιμότητα των υπό ανάπτυξη ηλεκτρονικών υπηρεσιών σε άτομα με αναπηρίες, όπως αυτά ορίζονται στο Ν.4591/2019 και στο άρθρο 60 του Ν. 4488/2017, και ιδιαίτερα στο σκέλος της ηχητικής αφήγησης περιεχομένου (ανάλυση αρχείου </w:t>
      </w:r>
      <w:r w:rsidRPr="00702720">
        <w:rPr>
          <w:rFonts w:cs="Tahoma"/>
          <w:lang w:val="en-US"/>
        </w:rPr>
        <w:t>Waveform</w:t>
      </w:r>
      <w:r w:rsidRPr="00702720">
        <w:rPr>
          <w:rFonts w:cs="Tahoma"/>
        </w:rPr>
        <w:t xml:space="preserve"> &gt;48Khz 16bit </w:t>
      </w:r>
      <w:r w:rsidRPr="00702720">
        <w:rPr>
          <w:rFonts w:cs="Tahoma"/>
          <w:lang w:val="en-US"/>
        </w:rPr>
        <w:t>sampling</w:t>
      </w:r>
      <w:r w:rsidRPr="00702720">
        <w:rPr>
          <w:rFonts w:cs="Tahoma"/>
        </w:rPr>
        <w:t xml:space="preserve"> </w:t>
      </w:r>
      <w:r w:rsidRPr="00702720">
        <w:rPr>
          <w:rFonts w:cs="Tahoma"/>
          <w:lang w:val="en-US"/>
        </w:rPr>
        <w:t>rate</w:t>
      </w:r>
      <w:r w:rsidRPr="00702720">
        <w:rPr>
          <w:rFonts w:cs="Tahoma"/>
        </w:rPr>
        <w:t xml:space="preserve">, </w:t>
      </w:r>
      <w:r w:rsidRPr="00702720">
        <w:rPr>
          <w:rFonts w:cs="Tahoma"/>
          <w:lang w:val="en-US"/>
        </w:rPr>
        <w:t>Encoding</w:t>
      </w:r>
      <w:r w:rsidRPr="00702720">
        <w:rPr>
          <w:rFonts w:cs="Tahoma"/>
        </w:rPr>
        <w:t xml:space="preserve"> mp3 &gt;256kbps),</w:t>
      </w:r>
    </w:p>
    <w:p w14:paraId="7A8CD9F1" w14:textId="77777777" w:rsidR="00B8000B" w:rsidRPr="00702720" w:rsidRDefault="00B8000B" w:rsidP="003A7B0C">
      <w:pPr>
        <w:pStyle w:val="a"/>
        <w:numPr>
          <w:ilvl w:val="0"/>
          <w:numId w:val="61"/>
        </w:numPr>
        <w:tabs>
          <w:tab w:val="clear" w:pos="720"/>
        </w:tabs>
        <w:spacing w:before="120" w:line="259" w:lineRule="auto"/>
        <w:ind w:left="567" w:right="-1" w:hanging="357"/>
        <w:rPr>
          <w:rFonts w:cs="Tahoma"/>
        </w:rPr>
      </w:pPr>
      <w:r w:rsidRPr="00702720">
        <w:rPr>
          <w:rFonts w:cs="Tahoma"/>
        </w:rPr>
        <w:t>το ψηφιακό περιεχόμενο που θα παραχθεί στο πλαίσιο του έργου θα πρέπει να είναι συμβατό με τις κατευθύνσεις που σχετίζονται με την παραγωγή ανοικτού ψηφιακού περιεχόμενου (</w:t>
      </w:r>
      <w:r w:rsidRPr="00702720">
        <w:rPr>
          <w:rFonts w:cs="Tahoma"/>
          <w:lang w:val="en-US"/>
        </w:rPr>
        <w:t>Open</w:t>
      </w:r>
      <w:r w:rsidRPr="00702720">
        <w:rPr>
          <w:rFonts w:cs="Tahoma"/>
        </w:rPr>
        <w:t xml:space="preserve"> </w:t>
      </w:r>
      <w:r w:rsidRPr="00702720">
        <w:rPr>
          <w:rFonts w:cs="Tahoma"/>
          <w:lang w:val="en-US"/>
        </w:rPr>
        <w:t>Data</w:t>
      </w:r>
      <w:r w:rsidRPr="00702720">
        <w:rPr>
          <w:rFonts w:cs="Tahoma"/>
        </w:rPr>
        <w:t>)(Οδηγία (ΕΕ) 2019/1024),</w:t>
      </w:r>
    </w:p>
    <w:p w14:paraId="0891EE69" w14:textId="77777777" w:rsidR="00B8000B" w:rsidRPr="00702720" w:rsidRDefault="00B8000B" w:rsidP="003A7B0C">
      <w:pPr>
        <w:pStyle w:val="a"/>
        <w:numPr>
          <w:ilvl w:val="0"/>
          <w:numId w:val="61"/>
        </w:numPr>
        <w:tabs>
          <w:tab w:val="clear" w:pos="720"/>
        </w:tabs>
        <w:spacing w:before="120" w:line="259" w:lineRule="auto"/>
        <w:ind w:left="567" w:right="-1" w:hanging="357"/>
        <w:rPr>
          <w:rFonts w:cs="Tahoma"/>
        </w:rPr>
      </w:pPr>
      <w:r w:rsidRPr="00702720">
        <w:rPr>
          <w:rFonts w:cs="Tahoma"/>
        </w:rPr>
        <w:t>θα πρέπει να υιοθετηθεί/αναπτυχθεί συγκεκριμένη πολιτική για τη λήψη και διαχείριση των αντιγράφων ασφαλείας σύμφωνα με το ισχύον κανονιστικό πλαίσιο, η οποία θα πρέπει κατ’ ελάχιστον να διασφαλίζει τη δυνατότητα ανάκτησης των δεδομένων, ανά πάσα στιγμή, για το πλήρες εύρος χρόνου που καθορίζει η σχετική νομοθεσία,</w:t>
      </w:r>
    </w:p>
    <w:p w14:paraId="6173EF5C" w14:textId="77777777" w:rsidR="00B8000B" w:rsidRPr="00702720" w:rsidRDefault="00B8000B" w:rsidP="003A7B0C">
      <w:pPr>
        <w:pStyle w:val="a"/>
        <w:numPr>
          <w:ilvl w:val="0"/>
          <w:numId w:val="61"/>
        </w:numPr>
        <w:tabs>
          <w:tab w:val="clear" w:pos="720"/>
        </w:tabs>
        <w:spacing w:before="120" w:line="259" w:lineRule="auto"/>
        <w:ind w:left="567" w:right="-1" w:hanging="357"/>
        <w:rPr>
          <w:rFonts w:cs="Tahoma"/>
        </w:rPr>
      </w:pPr>
      <w:r w:rsidRPr="00702720">
        <w:rPr>
          <w:rFonts w:cs="Tahoma"/>
        </w:rPr>
        <w:t xml:space="preserve">Προδιαγραφές διαφάνειας παροχής </w:t>
      </w:r>
      <w:proofErr w:type="spellStart"/>
      <w:r w:rsidRPr="00702720">
        <w:rPr>
          <w:rFonts w:cs="Tahoma"/>
        </w:rPr>
        <w:t>ηλ</w:t>
      </w:r>
      <w:proofErr w:type="spellEnd"/>
      <w:r w:rsidRPr="00702720">
        <w:rPr>
          <w:rFonts w:cs="Tahoma"/>
        </w:rPr>
        <w:t>. Υπηρεσιών:</w:t>
      </w:r>
    </w:p>
    <w:p w14:paraId="37B2859F" w14:textId="77777777" w:rsidR="00B8000B" w:rsidRPr="00702720" w:rsidRDefault="00B8000B" w:rsidP="003A7B0C">
      <w:pPr>
        <w:pStyle w:val="a"/>
        <w:numPr>
          <w:ilvl w:val="1"/>
          <w:numId w:val="61"/>
        </w:numPr>
        <w:tabs>
          <w:tab w:val="clear" w:pos="720"/>
        </w:tabs>
        <w:spacing w:before="120" w:line="259" w:lineRule="auto"/>
        <w:ind w:left="993" w:right="-1"/>
        <w:rPr>
          <w:rFonts w:cs="Tahoma"/>
        </w:rPr>
      </w:pPr>
      <w:r w:rsidRPr="00702720">
        <w:rPr>
          <w:rFonts w:cs="Tahoma"/>
        </w:rPr>
        <w:t>Ειδοποίηση ολοκλήρωσης υπηρεσίας</w:t>
      </w:r>
    </w:p>
    <w:p w14:paraId="56BCFF80" w14:textId="77777777" w:rsidR="00B8000B" w:rsidRPr="00702720" w:rsidRDefault="00B8000B" w:rsidP="003A7B0C">
      <w:pPr>
        <w:pStyle w:val="a"/>
        <w:numPr>
          <w:ilvl w:val="1"/>
          <w:numId w:val="61"/>
        </w:numPr>
        <w:tabs>
          <w:tab w:val="clear" w:pos="720"/>
        </w:tabs>
        <w:spacing w:before="120" w:line="259" w:lineRule="auto"/>
        <w:ind w:left="993" w:right="-1"/>
        <w:rPr>
          <w:rFonts w:cs="Tahoma"/>
        </w:rPr>
      </w:pPr>
      <w:r w:rsidRPr="00702720">
        <w:rPr>
          <w:rFonts w:cs="Tahoma"/>
        </w:rPr>
        <w:t>Πρόοδος ολοκλήρωσης υπηρεσίας</w:t>
      </w:r>
    </w:p>
    <w:p w14:paraId="2BA2AA11" w14:textId="77777777" w:rsidR="00B8000B" w:rsidRPr="00702720" w:rsidRDefault="00B8000B" w:rsidP="003A7B0C">
      <w:pPr>
        <w:pStyle w:val="a"/>
        <w:numPr>
          <w:ilvl w:val="1"/>
          <w:numId w:val="61"/>
        </w:numPr>
        <w:tabs>
          <w:tab w:val="clear" w:pos="720"/>
        </w:tabs>
        <w:spacing w:before="120" w:line="259" w:lineRule="auto"/>
        <w:ind w:left="993" w:right="-1"/>
        <w:rPr>
          <w:rFonts w:cs="Tahoma"/>
        </w:rPr>
      </w:pPr>
      <w:r w:rsidRPr="00702720">
        <w:rPr>
          <w:rFonts w:cs="Tahoma"/>
        </w:rPr>
        <w:t>Δυνατότητα προσωρινής αποθήκευσης</w:t>
      </w:r>
    </w:p>
    <w:p w14:paraId="1A631C7A" w14:textId="77777777" w:rsidR="00B8000B" w:rsidRPr="00702720" w:rsidRDefault="00B8000B" w:rsidP="003A7B0C">
      <w:pPr>
        <w:pStyle w:val="a"/>
        <w:numPr>
          <w:ilvl w:val="0"/>
          <w:numId w:val="61"/>
        </w:numPr>
        <w:tabs>
          <w:tab w:val="clear" w:pos="720"/>
        </w:tabs>
        <w:spacing w:before="120" w:line="259" w:lineRule="auto"/>
        <w:ind w:left="567" w:right="-1" w:hanging="357"/>
        <w:rPr>
          <w:rFonts w:cs="Tahoma"/>
        </w:rPr>
      </w:pPr>
      <w:r w:rsidRPr="00702720">
        <w:rPr>
          <w:rFonts w:cs="Tahoma"/>
        </w:rPr>
        <w:t>Προδιαγραφές διαφάνειας στη χρήση προσωπικών δεδομένων:</w:t>
      </w:r>
    </w:p>
    <w:p w14:paraId="6748470A" w14:textId="77777777" w:rsidR="00B8000B" w:rsidRPr="00702720" w:rsidRDefault="00B8000B" w:rsidP="003A7B0C">
      <w:pPr>
        <w:pStyle w:val="a"/>
        <w:numPr>
          <w:ilvl w:val="0"/>
          <w:numId w:val="61"/>
        </w:numPr>
        <w:tabs>
          <w:tab w:val="clear" w:pos="720"/>
        </w:tabs>
        <w:spacing w:before="120" w:line="259" w:lineRule="auto"/>
        <w:ind w:left="567" w:right="-1" w:hanging="357"/>
        <w:rPr>
          <w:rFonts w:cs="Tahoma"/>
        </w:rPr>
      </w:pPr>
      <w:r w:rsidRPr="00702720">
        <w:rPr>
          <w:rFonts w:cs="Tahoma"/>
        </w:rPr>
        <w:t>Να παρέχεται στο χρήστη η δυνατότητα πρόσβασης στα προσωπικά του δεδομένα και σχετικές με την επεξεργασία των δεδομένων</w:t>
      </w:r>
      <w:r w:rsidRPr="00702720">
        <w:rPr>
          <w:rFonts w:cs="Tahoma"/>
          <w:spacing w:val="-9"/>
        </w:rPr>
        <w:t xml:space="preserve"> </w:t>
      </w:r>
      <w:r w:rsidRPr="00702720">
        <w:rPr>
          <w:rFonts w:cs="Tahoma"/>
        </w:rPr>
        <w:t>πληροφορίες:</w:t>
      </w:r>
    </w:p>
    <w:p w14:paraId="5ADA38DA" w14:textId="77777777" w:rsidR="00B8000B" w:rsidRPr="00702720" w:rsidRDefault="00B8000B" w:rsidP="003A7B0C">
      <w:pPr>
        <w:pStyle w:val="a"/>
        <w:numPr>
          <w:ilvl w:val="1"/>
          <w:numId w:val="61"/>
        </w:numPr>
        <w:tabs>
          <w:tab w:val="clear" w:pos="720"/>
        </w:tabs>
        <w:spacing w:before="120" w:line="259" w:lineRule="auto"/>
        <w:ind w:left="993" w:right="-1"/>
        <w:rPr>
          <w:rFonts w:cs="Tahoma"/>
        </w:rPr>
      </w:pPr>
      <w:r w:rsidRPr="00702720">
        <w:rPr>
          <w:rFonts w:cs="Tahoma"/>
        </w:rPr>
        <w:t>Να παρέχεται στο χρήστη η δυνατότητα διόρθωσης ανακριβών δεδομένων που τον αφορούν.</w:t>
      </w:r>
    </w:p>
    <w:p w14:paraId="00C3E475" w14:textId="77777777" w:rsidR="00B8000B" w:rsidRPr="00702720" w:rsidRDefault="00B8000B" w:rsidP="003A7B0C">
      <w:pPr>
        <w:pStyle w:val="a"/>
        <w:numPr>
          <w:ilvl w:val="1"/>
          <w:numId w:val="61"/>
        </w:numPr>
        <w:tabs>
          <w:tab w:val="clear" w:pos="720"/>
        </w:tabs>
        <w:spacing w:before="120" w:line="259" w:lineRule="auto"/>
        <w:ind w:left="993" w:right="-1"/>
        <w:rPr>
          <w:rFonts w:cs="Tahoma"/>
        </w:rPr>
      </w:pPr>
      <w:r w:rsidRPr="00702720">
        <w:rPr>
          <w:rFonts w:cs="Tahoma"/>
        </w:rPr>
        <w:t>Να παρέχεται στο χρήστη η δυνατότητα συμπλήρωσης ελλιπών δεδομένων του προσωπικού χαρακτήρα, καθώς και η δυνατότητα διαγραφής και περιορισμού της επεξεργασίας.</w:t>
      </w:r>
    </w:p>
    <w:p w14:paraId="76200723" w14:textId="77777777" w:rsidR="00B8000B" w:rsidRPr="00702720" w:rsidRDefault="00B8000B" w:rsidP="003A7B0C">
      <w:pPr>
        <w:pStyle w:val="a"/>
        <w:numPr>
          <w:ilvl w:val="1"/>
          <w:numId w:val="61"/>
        </w:numPr>
        <w:tabs>
          <w:tab w:val="clear" w:pos="720"/>
        </w:tabs>
        <w:spacing w:before="120" w:line="259" w:lineRule="auto"/>
        <w:ind w:left="993" w:right="-1"/>
        <w:rPr>
          <w:rFonts w:cs="Tahoma"/>
        </w:rPr>
      </w:pPr>
      <w:r w:rsidRPr="00702720">
        <w:rPr>
          <w:rFonts w:cs="Tahoma"/>
        </w:rPr>
        <w:t>Να διατίθεται μηχανισμός υποβολής παραπόνων αναφορικά με τα προσωπικά δεδομένα.</w:t>
      </w:r>
    </w:p>
    <w:p w14:paraId="45BEB11E" w14:textId="77777777" w:rsidR="00B8000B" w:rsidRPr="00702720" w:rsidRDefault="00B8000B" w:rsidP="003A7B0C">
      <w:pPr>
        <w:pStyle w:val="a"/>
        <w:numPr>
          <w:ilvl w:val="1"/>
          <w:numId w:val="61"/>
        </w:numPr>
        <w:tabs>
          <w:tab w:val="clear" w:pos="720"/>
        </w:tabs>
        <w:spacing w:before="120" w:line="259" w:lineRule="auto"/>
        <w:ind w:left="993" w:right="-1"/>
        <w:rPr>
          <w:rFonts w:cs="Tahoma"/>
        </w:rPr>
      </w:pPr>
      <w:r w:rsidRPr="00702720">
        <w:rPr>
          <w:rFonts w:cs="Tahoma"/>
        </w:rPr>
        <w:t>Να παρέχεται μηχανισμός καταγραφής/παρακολούθησης των φορέων/μητρώων στους οποίους παρέχεται πρόσβαση στα προσωπικά δεδομένα ενός χρήστη.</w:t>
      </w:r>
    </w:p>
    <w:p w14:paraId="39D50963" w14:textId="77777777" w:rsidR="000F7837" w:rsidRPr="00702720" w:rsidRDefault="000F7837" w:rsidP="000F7837">
      <w:pPr>
        <w:pStyle w:val="Appendix-Heading3"/>
      </w:pPr>
      <w:bookmarkStart w:id="602" w:name="_Toc191630132"/>
      <w:r w:rsidRPr="00702720">
        <w:t>Κατηγορίες Χρηστών</w:t>
      </w:r>
      <w:bookmarkEnd w:id="602"/>
    </w:p>
    <w:p w14:paraId="7479D2E5" w14:textId="6F4976A9" w:rsidR="000F7837" w:rsidRPr="00702720" w:rsidRDefault="000F7837" w:rsidP="00D87005">
      <w:pPr>
        <w:pStyle w:val="a"/>
        <w:numPr>
          <w:ilvl w:val="0"/>
          <w:numId w:val="120"/>
        </w:numPr>
        <w:rPr>
          <w:rFonts w:cs="Tahoma"/>
          <w:lang w:eastAsia="en-US" w:bidi="he-IL"/>
        </w:rPr>
      </w:pPr>
      <w:r w:rsidRPr="00702720">
        <w:rPr>
          <w:rFonts w:cs="Tahoma"/>
          <w:lang w:eastAsia="en-US" w:bidi="he-IL"/>
        </w:rPr>
        <w:t>Στελέχη της ΕΛ.ΑΣ. που είναι αρμόδια για το χειρισμό των φορητών συσκευών με τις οποίες θα γίνεται καταγραφή των βασικών στοιχείων του ατυχήματος, επί τόπου στο σημείο του συμβάντος.</w:t>
      </w:r>
    </w:p>
    <w:p w14:paraId="14585420" w14:textId="15878624" w:rsidR="000F7837" w:rsidRPr="00702720" w:rsidRDefault="000F7837" w:rsidP="00D87005">
      <w:pPr>
        <w:pStyle w:val="a"/>
        <w:numPr>
          <w:ilvl w:val="0"/>
          <w:numId w:val="120"/>
        </w:numPr>
        <w:rPr>
          <w:rFonts w:cs="Tahoma"/>
          <w:lang w:eastAsia="en-US" w:bidi="he-IL"/>
        </w:rPr>
      </w:pPr>
      <w:r w:rsidRPr="00702720">
        <w:rPr>
          <w:rFonts w:cs="Tahoma"/>
          <w:lang w:eastAsia="en-US" w:bidi="he-IL"/>
        </w:rPr>
        <w:lastRenderedPageBreak/>
        <w:t>Στελέχη της ΕΛ.ΑΣ. που είναι υπεύθυνα για την ενημέρωση του κεντρικού συστήματος  με  τα  νέα  δεδομένα  που  έχουν  καταχωρηθεί  στη  φορητή συσκευή, για την ενημέρωση των φορητών συσκευών με πληροφορίες του κεντρικού</w:t>
      </w:r>
      <w:r w:rsidRPr="00702720">
        <w:rPr>
          <w:rFonts w:cs="Tahoma"/>
          <w:lang w:eastAsia="en-US" w:bidi="he-IL"/>
        </w:rPr>
        <w:tab/>
        <w:t xml:space="preserve">συστήματος   και   την   τήρηση   της   διαδικασίας   χρέωσης   / </w:t>
      </w:r>
      <w:proofErr w:type="spellStart"/>
      <w:r w:rsidRPr="00702720">
        <w:rPr>
          <w:rFonts w:cs="Tahoma"/>
          <w:lang w:eastAsia="en-US" w:bidi="he-IL"/>
        </w:rPr>
        <w:t>αποχρέωσης</w:t>
      </w:r>
      <w:proofErr w:type="spellEnd"/>
      <w:r w:rsidRPr="00702720">
        <w:rPr>
          <w:rFonts w:cs="Tahoma"/>
          <w:lang w:eastAsia="en-US" w:bidi="he-IL"/>
        </w:rPr>
        <w:t xml:space="preserve"> των φορητών συσκευών στους χειριστές τους.</w:t>
      </w:r>
    </w:p>
    <w:p w14:paraId="1BA018E9" w14:textId="77777777" w:rsidR="000F7837" w:rsidRPr="00702720" w:rsidRDefault="000F7837" w:rsidP="000F7837">
      <w:pPr>
        <w:rPr>
          <w:rFonts w:cs="Tahoma"/>
          <w:lang w:eastAsia="en-US" w:bidi="he-IL"/>
        </w:rPr>
      </w:pPr>
    </w:p>
    <w:p w14:paraId="5B9F0D37" w14:textId="27C6E31B" w:rsidR="00970FDE" w:rsidRPr="00702720" w:rsidRDefault="000F7837" w:rsidP="00D87005">
      <w:pPr>
        <w:pStyle w:val="a"/>
        <w:numPr>
          <w:ilvl w:val="0"/>
          <w:numId w:val="120"/>
        </w:numPr>
        <w:rPr>
          <w:rFonts w:cs="Tahoma"/>
          <w:lang w:eastAsia="en-US" w:bidi="he-IL"/>
        </w:rPr>
      </w:pPr>
      <w:r w:rsidRPr="00702720">
        <w:rPr>
          <w:rFonts w:cs="Tahoma"/>
          <w:lang w:eastAsia="en-US" w:bidi="he-IL"/>
        </w:rPr>
        <w:t>Στελέχη της ΕΛ.ΑΣ. που είναι υπεύθυνα για τη διαχείριση των στοιχείων τροχαίων ατυχημάτων στο σταθμό εργασίας και για την έκδοση στατιστικών στοιχείων και αναπαραστάσεων των τροχαίων ατυχημάτων</w:t>
      </w:r>
    </w:p>
    <w:p w14:paraId="21C72EB0" w14:textId="6F749FAA" w:rsidR="00442EAF" w:rsidRPr="00702720" w:rsidRDefault="00442EAF" w:rsidP="00B91332">
      <w:pPr>
        <w:pStyle w:val="Appendix-Heading2"/>
      </w:pPr>
      <w:bookmarkStart w:id="603" w:name="_Toc191630133"/>
      <w:r w:rsidRPr="00702720">
        <w:t>Υπηρεσίες Έργου</w:t>
      </w:r>
      <w:bookmarkEnd w:id="557"/>
      <w:bookmarkEnd w:id="603"/>
    </w:p>
    <w:p w14:paraId="25D8F606" w14:textId="76D544C2" w:rsidR="00633BEC" w:rsidRPr="00702720" w:rsidRDefault="00633BEC" w:rsidP="007F5B86">
      <w:pPr>
        <w:pStyle w:val="Appendix-Heading3"/>
      </w:pPr>
      <w:bookmarkStart w:id="604" w:name="_Ref128676145"/>
      <w:bookmarkStart w:id="605" w:name="_Toc191630134"/>
      <w:r w:rsidRPr="00702720">
        <w:t>Μελέτ</w:t>
      </w:r>
      <w:r w:rsidR="00953EDC" w:rsidRPr="00702720">
        <w:t>η</w:t>
      </w:r>
      <w:r w:rsidRPr="00702720">
        <w:t xml:space="preserve"> Εφαρμογής</w:t>
      </w:r>
      <w:bookmarkEnd w:id="604"/>
      <w:bookmarkEnd w:id="605"/>
    </w:p>
    <w:p w14:paraId="58321240" w14:textId="5E4EA5D6" w:rsidR="00336CBF" w:rsidRPr="00702720" w:rsidRDefault="00336CBF" w:rsidP="00336CBF">
      <w:pPr>
        <w:rPr>
          <w:rFonts w:cs="Tahoma"/>
          <w:lang w:val="en-US" w:eastAsia="en-US" w:bidi="he-IL"/>
        </w:rPr>
      </w:pPr>
      <w:r w:rsidRPr="00702720">
        <w:rPr>
          <w:rFonts w:cs="Tahoma"/>
          <w:lang w:eastAsia="en-US" w:bidi="he-IL"/>
        </w:rPr>
        <w:t>Η βασικές εργασίες περιλαμβάνουν</w:t>
      </w:r>
      <w:r w:rsidRPr="00702720">
        <w:rPr>
          <w:rFonts w:cs="Tahoma"/>
          <w:lang w:val="en-US" w:eastAsia="en-US" w:bidi="he-IL"/>
        </w:rPr>
        <w:t>:</w:t>
      </w:r>
    </w:p>
    <w:p w14:paraId="2B64CED6" w14:textId="077148D4" w:rsidR="00336CBF" w:rsidRPr="00702720" w:rsidRDefault="00336CBF" w:rsidP="003A7B0C">
      <w:pPr>
        <w:pStyle w:val="a"/>
        <w:numPr>
          <w:ilvl w:val="0"/>
          <w:numId w:val="31"/>
        </w:numPr>
        <w:rPr>
          <w:rFonts w:cs="Tahoma"/>
          <w:lang w:eastAsia="en-US" w:bidi="he-IL"/>
        </w:rPr>
      </w:pPr>
      <w:r w:rsidRPr="00702720">
        <w:rPr>
          <w:rFonts w:cs="Tahoma"/>
          <w:lang w:eastAsia="en-US" w:bidi="he-IL"/>
        </w:rPr>
        <w:t xml:space="preserve">Οριστικοποίηση προδιαγραφών </w:t>
      </w:r>
    </w:p>
    <w:p w14:paraId="5095FC39" w14:textId="2003ACA2" w:rsidR="00336CBF" w:rsidRPr="00702720" w:rsidRDefault="00336CBF" w:rsidP="003A7B0C">
      <w:pPr>
        <w:pStyle w:val="a"/>
        <w:numPr>
          <w:ilvl w:val="0"/>
          <w:numId w:val="31"/>
        </w:numPr>
        <w:rPr>
          <w:rFonts w:cs="Tahoma"/>
          <w:lang w:eastAsia="en-US" w:bidi="he-IL"/>
        </w:rPr>
      </w:pPr>
      <w:r w:rsidRPr="00702720">
        <w:rPr>
          <w:rFonts w:cs="Tahoma"/>
          <w:lang w:eastAsia="en-US" w:bidi="he-IL"/>
        </w:rPr>
        <w:t xml:space="preserve">Πλάνο εγκατάστασης </w:t>
      </w:r>
    </w:p>
    <w:p w14:paraId="43A34F1B" w14:textId="21BC517C" w:rsidR="00633BEC" w:rsidRPr="00702720" w:rsidRDefault="00336CBF" w:rsidP="003A7B0C">
      <w:pPr>
        <w:pStyle w:val="a"/>
        <w:numPr>
          <w:ilvl w:val="0"/>
          <w:numId w:val="31"/>
        </w:numPr>
        <w:rPr>
          <w:rFonts w:cs="Tahoma"/>
          <w:lang w:eastAsia="en-US" w:bidi="he-IL"/>
        </w:rPr>
      </w:pPr>
      <w:r w:rsidRPr="00702720">
        <w:rPr>
          <w:rFonts w:cs="Tahoma"/>
          <w:lang w:eastAsia="en-US" w:bidi="he-IL"/>
        </w:rPr>
        <w:t>Πλάνο εκπαίδευσης</w:t>
      </w:r>
    </w:p>
    <w:p w14:paraId="3F6733C0" w14:textId="77777777" w:rsidR="00B8000B" w:rsidRPr="00702720" w:rsidRDefault="00B8000B" w:rsidP="00BF6B20">
      <w:pPr>
        <w:pStyle w:val="Appendix-Heading4"/>
      </w:pPr>
      <w:bookmarkStart w:id="606" w:name="_Toc105593241"/>
      <w:bookmarkStart w:id="607" w:name="_Toc125978357"/>
      <w:r w:rsidRPr="00702720">
        <w:t>Σχέδιο Διαχείρισης και Ποιότητας Έργου (ΣΔΠΕ)</w:t>
      </w:r>
      <w:bookmarkEnd w:id="606"/>
      <w:bookmarkEnd w:id="607"/>
    </w:p>
    <w:p w14:paraId="75392277" w14:textId="77777777" w:rsidR="00B8000B" w:rsidRPr="00702720" w:rsidRDefault="00B8000B" w:rsidP="00B8000B">
      <w:pPr>
        <w:rPr>
          <w:rFonts w:cs="Tahoma"/>
        </w:rPr>
      </w:pPr>
      <w:r w:rsidRPr="00702720">
        <w:rPr>
          <w:rFonts w:cs="Tahoma"/>
        </w:rPr>
        <w:t>Το ΣΔΠΕ θα προετοιμασθεί με την έναρξη του έργου και θα παρουσιάζει τον τρόπο υλοποίησής του και διασφάλισης της ποιότητας των εκροών του (παραδοτέα του έργου). 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2BEC27A4" w14:textId="77777777" w:rsidR="00B8000B" w:rsidRPr="00702720" w:rsidRDefault="00B8000B" w:rsidP="003A7B0C">
      <w:pPr>
        <w:widowControl w:val="0"/>
        <w:numPr>
          <w:ilvl w:val="2"/>
          <w:numId w:val="62"/>
        </w:numPr>
        <w:tabs>
          <w:tab w:val="clear" w:pos="0"/>
          <w:tab w:val="clear" w:pos="709"/>
          <w:tab w:val="clear" w:pos="1134"/>
          <w:tab w:val="clear" w:pos="2160"/>
        </w:tabs>
        <w:suppressAutoHyphens w:val="0"/>
        <w:spacing w:before="120" w:line="259" w:lineRule="auto"/>
        <w:ind w:left="709" w:right="590"/>
        <w:rPr>
          <w:rFonts w:cs="Tahoma"/>
        </w:rPr>
      </w:pPr>
      <w:r w:rsidRPr="00702720">
        <w:rPr>
          <w:rFonts w:cs="Tahoma"/>
        </w:rPr>
        <w:t>Οργανωτικό Σχήμα/ Δομή Διοίκησης έργου</w:t>
      </w:r>
    </w:p>
    <w:p w14:paraId="065814DB" w14:textId="4162E40C" w:rsidR="00AE3DB7" w:rsidRPr="00702720" w:rsidRDefault="00AE3DB7" w:rsidP="003A7B0C">
      <w:pPr>
        <w:widowControl w:val="0"/>
        <w:numPr>
          <w:ilvl w:val="2"/>
          <w:numId w:val="62"/>
        </w:numPr>
        <w:tabs>
          <w:tab w:val="clear" w:pos="0"/>
          <w:tab w:val="clear" w:pos="709"/>
          <w:tab w:val="clear" w:pos="1134"/>
          <w:tab w:val="clear" w:pos="2160"/>
        </w:tabs>
        <w:suppressAutoHyphens w:val="0"/>
        <w:spacing w:before="120" w:line="259" w:lineRule="auto"/>
        <w:ind w:left="709" w:right="590"/>
        <w:rPr>
          <w:rFonts w:cs="Tahoma"/>
        </w:rPr>
      </w:pPr>
      <w:r w:rsidRPr="00702720">
        <w:rPr>
          <w:rFonts w:cs="Tahoma"/>
        </w:rPr>
        <w:tab/>
      </w:r>
      <w:proofErr w:type="spellStart"/>
      <w:r w:rsidRPr="00702720">
        <w:rPr>
          <w:rFonts w:cs="Tahoma"/>
        </w:rPr>
        <w:t>Επικαιροποιημένη</w:t>
      </w:r>
      <w:proofErr w:type="spellEnd"/>
      <w:r w:rsidRPr="00702720">
        <w:rPr>
          <w:rFonts w:cs="Tahoma"/>
        </w:rPr>
        <w:t xml:space="preserve"> Ομάδα Έργου </w:t>
      </w:r>
    </w:p>
    <w:p w14:paraId="1DB99486" w14:textId="5B311DFB" w:rsidR="00B8000B" w:rsidRPr="00702720" w:rsidRDefault="00B8000B" w:rsidP="003A7B0C">
      <w:pPr>
        <w:widowControl w:val="0"/>
        <w:numPr>
          <w:ilvl w:val="2"/>
          <w:numId w:val="62"/>
        </w:numPr>
        <w:tabs>
          <w:tab w:val="clear" w:pos="0"/>
          <w:tab w:val="clear" w:pos="709"/>
          <w:tab w:val="clear" w:pos="1134"/>
          <w:tab w:val="clear" w:pos="2160"/>
        </w:tabs>
        <w:suppressAutoHyphens w:val="0"/>
        <w:spacing w:before="120" w:line="259" w:lineRule="auto"/>
        <w:ind w:left="709" w:right="590"/>
        <w:rPr>
          <w:rFonts w:cs="Tahoma"/>
        </w:rPr>
      </w:pPr>
      <w:r w:rsidRPr="00702720">
        <w:rPr>
          <w:rFonts w:cs="Tahoma"/>
        </w:rPr>
        <w:t>Σχέδιο Επικοινωνίας</w:t>
      </w:r>
    </w:p>
    <w:p w14:paraId="73839944" w14:textId="77777777" w:rsidR="00B8000B" w:rsidRPr="00702720" w:rsidRDefault="00B8000B" w:rsidP="003A7B0C">
      <w:pPr>
        <w:widowControl w:val="0"/>
        <w:numPr>
          <w:ilvl w:val="2"/>
          <w:numId w:val="62"/>
        </w:numPr>
        <w:tabs>
          <w:tab w:val="clear" w:pos="0"/>
          <w:tab w:val="clear" w:pos="709"/>
          <w:tab w:val="clear" w:pos="1134"/>
          <w:tab w:val="clear" w:pos="2160"/>
        </w:tabs>
        <w:suppressAutoHyphens w:val="0"/>
        <w:spacing w:before="120" w:line="259" w:lineRule="auto"/>
        <w:ind w:left="709" w:right="590"/>
        <w:rPr>
          <w:rFonts w:cs="Tahoma"/>
        </w:rPr>
      </w:pPr>
      <w:proofErr w:type="spellStart"/>
      <w:r w:rsidRPr="00702720">
        <w:rPr>
          <w:rFonts w:cs="Tahoma"/>
        </w:rPr>
        <w:t>Επικαιροποιημένο</w:t>
      </w:r>
      <w:proofErr w:type="spellEnd"/>
      <w:r w:rsidRPr="00702720">
        <w:rPr>
          <w:rFonts w:cs="Tahoma"/>
        </w:rPr>
        <w:t xml:space="preserve"> – αναλυτικό χρονοδιάγραμμα έργου</w:t>
      </w:r>
    </w:p>
    <w:p w14:paraId="0AF02047" w14:textId="77777777" w:rsidR="00AC460B" w:rsidRPr="00702720" w:rsidRDefault="00AC460B" w:rsidP="003A7B0C">
      <w:pPr>
        <w:widowControl w:val="0"/>
        <w:numPr>
          <w:ilvl w:val="2"/>
          <w:numId w:val="62"/>
        </w:numPr>
        <w:tabs>
          <w:tab w:val="clear" w:pos="0"/>
          <w:tab w:val="clear" w:pos="709"/>
          <w:tab w:val="clear" w:pos="1134"/>
          <w:tab w:val="clear" w:pos="2160"/>
        </w:tabs>
        <w:suppressAutoHyphens w:val="0"/>
        <w:spacing w:before="120" w:line="259" w:lineRule="auto"/>
        <w:ind w:left="709" w:right="590"/>
        <w:rPr>
          <w:rFonts w:cs="Tahoma"/>
        </w:rPr>
      </w:pPr>
      <w:r w:rsidRPr="00702720">
        <w:rPr>
          <w:rFonts w:cs="Tahoma"/>
        </w:rPr>
        <w:t>Σχέδιο Επικοινωνίας</w:t>
      </w:r>
    </w:p>
    <w:p w14:paraId="1A9BB593" w14:textId="77777777" w:rsidR="00B8000B" w:rsidRPr="00702720" w:rsidRDefault="00B8000B" w:rsidP="003A7B0C">
      <w:pPr>
        <w:widowControl w:val="0"/>
        <w:numPr>
          <w:ilvl w:val="2"/>
          <w:numId w:val="62"/>
        </w:numPr>
        <w:tabs>
          <w:tab w:val="clear" w:pos="0"/>
          <w:tab w:val="clear" w:pos="709"/>
          <w:tab w:val="clear" w:pos="1134"/>
          <w:tab w:val="clear" w:pos="2160"/>
        </w:tabs>
        <w:suppressAutoHyphens w:val="0"/>
        <w:spacing w:before="120" w:line="259" w:lineRule="auto"/>
        <w:ind w:left="709" w:right="590"/>
        <w:rPr>
          <w:rFonts w:cs="Tahoma"/>
        </w:rPr>
      </w:pPr>
      <w:r w:rsidRPr="00702720">
        <w:rPr>
          <w:rFonts w:cs="Tahoma"/>
        </w:rPr>
        <w:t xml:space="preserve">Διαχείριση Θεμάτων </w:t>
      </w:r>
    </w:p>
    <w:p w14:paraId="62918338" w14:textId="77777777" w:rsidR="00B8000B" w:rsidRPr="00702720" w:rsidRDefault="00B8000B" w:rsidP="003A7B0C">
      <w:pPr>
        <w:widowControl w:val="0"/>
        <w:numPr>
          <w:ilvl w:val="2"/>
          <w:numId w:val="62"/>
        </w:numPr>
        <w:tabs>
          <w:tab w:val="clear" w:pos="0"/>
          <w:tab w:val="clear" w:pos="709"/>
          <w:tab w:val="clear" w:pos="1134"/>
          <w:tab w:val="clear" w:pos="2160"/>
        </w:tabs>
        <w:suppressAutoHyphens w:val="0"/>
        <w:spacing w:before="120" w:line="259" w:lineRule="auto"/>
        <w:ind w:left="709" w:right="590"/>
        <w:rPr>
          <w:rFonts w:cs="Tahoma"/>
        </w:rPr>
      </w:pPr>
      <w:r w:rsidRPr="00702720">
        <w:rPr>
          <w:rFonts w:cs="Tahoma"/>
        </w:rPr>
        <w:t>Εκτίμηση / Διάγνωση &amp; Διαχείριση Κινδύνων</w:t>
      </w:r>
    </w:p>
    <w:p w14:paraId="0363EBBD" w14:textId="77777777" w:rsidR="00B8000B" w:rsidRPr="00702720" w:rsidRDefault="00B8000B" w:rsidP="003A7B0C">
      <w:pPr>
        <w:widowControl w:val="0"/>
        <w:numPr>
          <w:ilvl w:val="2"/>
          <w:numId w:val="62"/>
        </w:numPr>
        <w:tabs>
          <w:tab w:val="clear" w:pos="0"/>
          <w:tab w:val="clear" w:pos="709"/>
          <w:tab w:val="clear" w:pos="1134"/>
          <w:tab w:val="clear" w:pos="2160"/>
        </w:tabs>
        <w:suppressAutoHyphens w:val="0"/>
        <w:spacing w:before="120" w:line="259" w:lineRule="auto"/>
        <w:ind w:left="709" w:right="590"/>
        <w:rPr>
          <w:rFonts w:cs="Tahoma"/>
        </w:rPr>
      </w:pPr>
      <w:r w:rsidRPr="00702720">
        <w:rPr>
          <w:rFonts w:cs="Tahoma"/>
        </w:rPr>
        <w:t>Διασφάλιση – Έλεγχος Ποιότητας</w:t>
      </w:r>
    </w:p>
    <w:p w14:paraId="3B7121E3" w14:textId="77777777" w:rsidR="00A21AD8" w:rsidRPr="00702720" w:rsidRDefault="00A21AD8" w:rsidP="003A7B0C">
      <w:pPr>
        <w:widowControl w:val="0"/>
        <w:numPr>
          <w:ilvl w:val="2"/>
          <w:numId w:val="62"/>
        </w:numPr>
        <w:tabs>
          <w:tab w:val="clear" w:pos="0"/>
          <w:tab w:val="clear" w:pos="709"/>
          <w:tab w:val="clear" w:pos="1134"/>
          <w:tab w:val="clear" w:pos="2160"/>
        </w:tabs>
        <w:suppressAutoHyphens w:val="0"/>
        <w:spacing w:before="120" w:line="259" w:lineRule="auto"/>
        <w:ind w:left="709" w:right="590"/>
        <w:rPr>
          <w:rFonts w:cs="Tahoma"/>
        </w:rPr>
      </w:pPr>
      <w:r w:rsidRPr="00702720">
        <w:rPr>
          <w:rFonts w:cs="Tahoma"/>
        </w:rPr>
        <w:t>Διαχείριση Αρχείων - Μετάπτωση Λογισμικού/Δεδομένων στο κυβερνητικό νέφος</w:t>
      </w:r>
    </w:p>
    <w:p w14:paraId="557622DD" w14:textId="77777777" w:rsidR="00B8000B" w:rsidRPr="00702720" w:rsidRDefault="00B8000B" w:rsidP="003A7B0C">
      <w:pPr>
        <w:widowControl w:val="0"/>
        <w:numPr>
          <w:ilvl w:val="2"/>
          <w:numId w:val="62"/>
        </w:numPr>
        <w:tabs>
          <w:tab w:val="clear" w:pos="0"/>
          <w:tab w:val="clear" w:pos="709"/>
          <w:tab w:val="clear" w:pos="1134"/>
          <w:tab w:val="clear" w:pos="2160"/>
        </w:tabs>
        <w:suppressAutoHyphens w:val="0"/>
        <w:spacing w:before="120" w:line="259" w:lineRule="auto"/>
        <w:ind w:left="709" w:right="590"/>
        <w:rPr>
          <w:rFonts w:cs="Tahoma"/>
        </w:rPr>
      </w:pPr>
      <w:r w:rsidRPr="00702720">
        <w:rPr>
          <w:rFonts w:cs="Tahoma"/>
        </w:rPr>
        <w:t xml:space="preserve">Διαχείριση Αλλαγών </w:t>
      </w:r>
    </w:p>
    <w:p w14:paraId="2D0F6419" w14:textId="77777777" w:rsidR="00B8000B" w:rsidRPr="00702720" w:rsidRDefault="00B8000B" w:rsidP="00B8000B">
      <w:pPr>
        <w:rPr>
          <w:rFonts w:cs="Tahoma"/>
          <w:lang w:eastAsia="en-US" w:bidi="he-IL"/>
        </w:rPr>
      </w:pPr>
    </w:p>
    <w:p w14:paraId="357D1D0B" w14:textId="77777777" w:rsidR="00B8000B" w:rsidRPr="00702720" w:rsidRDefault="00B8000B" w:rsidP="00BF6B20">
      <w:pPr>
        <w:pStyle w:val="Appendix-Heading4"/>
      </w:pPr>
      <w:bookmarkStart w:id="608" w:name="_Toc105593243"/>
      <w:bookmarkStart w:id="609" w:name="_Toc125978359"/>
      <w:r w:rsidRPr="00702720">
        <w:t>Εκπόνηση Μελέτης Εφαρμογής</w:t>
      </w:r>
      <w:bookmarkEnd w:id="608"/>
      <w:bookmarkEnd w:id="609"/>
    </w:p>
    <w:p w14:paraId="676AC446" w14:textId="7AE8EAE9" w:rsidR="00B8000B" w:rsidRPr="00702720" w:rsidRDefault="00B8000B" w:rsidP="00D735C7">
      <w:pPr>
        <w:pStyle w:val="AppendixHeading5"/>
      </w:pPr>
      <w:r w:rsidRPr="00702720">
        <w:t xml:space="preserve">Ανάλυση Απαιτήσεων </w:t>
      </w:r>
      <w:r w:rsidR="0083520F" w:rsidRPr="00702720">
        <w:t>Π.Σ</w:t>
      </w:r>
      <w:r w:rsidRPr="00702720">
        <w:t xml:space="preserve"> </w:t>
      </w:r>
      <w:r w:rsidR="0083520F" w:rsidRPr="00702720">
        <w:t>– Τμήμα 1</w:t>
      </w:r>
    </w:p>
    <w:p w14:paraId="05F8AD97" w14:textId="77777777" w:rsidR="00B8000B" w:rsidRPr="00702720" w:rsidRDefault="00B8000B" w:rsidP="00B8000B">
      <w:pPr>
        <w:rPr>
          <w:rFonts w:cs="Tahoma"/>
        </w:rPr>
      </w:pPr>
      <w:r w:rsidRPr="00702720">
        <w:rPr>
          <w:rFonts w:cs="Tahoma"/>
        </w:rPr>
        <w:t xml:space="preserve">Κατά τη διάρκεια κατάρτισης της Ανάλυσης Απαιτήσεων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 δυνατότητες των εμπλεκόμενων στο έργο Υπηρεσιών </w:t>
      </w:r>
      <w:r w:rsidRPr="00702720">
        <w:rPr>
          <w:rFonts w:cs="Tahoma"/>
        </w:rPr>
        <w:lastRenderedPageBreak/>
        <w:t>ώστε οι Υπηρεσίες να προσαρμοστούν, απορροφήσουν, υποστηρίξουν και αξιοποιήσουν το νέο περιβάλλον.</w:t>
      </w:r>
    </w:p>
    <w:p w14:paraId="30282C82" w14:textId="77777777" w:rsidR="00B8000B" w:rsidRPr="00702720" w:rsidRDefault="00B8000B" w:rsidP="00B8000B">
      <w:pPr>
        <w:rPr>
          <w:rFonts w:cs="Tahoma"/>
        </w:rPr>
      </w:pPr>
      <w:r w:rsidRPr="00702720">
        <w:rPr>
          <w:rFonts w:cs="Tahoma"/>
        </w:rPr>
        <w:t>Η Μελέτη Εφαρμογής θα περιλαμβάνει αναλυτικές περιγραφές της λειτουργικότητας (</w:t>
      </w:r>
      <w:r w:rsidRPr="00702720">
        <w:rPr>
          <w:rFonts w:cs="Tahoma"/>
          <w:lang w:val="en-US"/>
        </w:rPr>
        <w:t>functional</w:t>
      </w:r>
      <w:r w:rsidRPr="00702720">
        <w:rPr>
          <w:rFonts w:cs="Tahoma"/>
        </w:rPr>
        <w:t xml:space="preserve"> </w:t>
      </w:r>
      <w:r w:rsidRPr="00702720">
        <w:rPr>
          <w:rFonts w:cs="Tahoma"/>
          <w:lang w:val="en-US"/>
        </w:rPr>
        <w:t>requirements</w:t>
      </w:r>
      <w:r w:rsidRPr="00702720">
        <w:rPr>
          <w:rFonts w:cs="Tahoma"/>
        </w:rPr>
        <w:t>) και των τεχνικών χαρακτηριστικών (</w:t>
      </w:r>
      <w:r w:rsidRPr="00702720">
        <w:rPr>
          <w:rFonts w:cs="Tahoma"/>
          <w:lang w:val="en-US"/>
        </w:rPr>
        <w:t>technical</w:t>
      </w:r>
      <w:r w:rsidRPr="00702720">
        <w:rPr>
          <w:rFonts w:cs="Tahoma"/>
        </w:rPr>
        <w:t xml:space="preserve"> </w:t>
      </w:r>
      <w:r w:rsidRPr="00702720">
        <w:rPr>
          <w:rFonts w:cs="Tahoma"/>
          <w:lang w:val="en-US"/>
        </w:rPr>
        <w:t>requirements</w:t>
      </w:r>
      <w:r w:rsidRPr="00702720">
        <w:rPr>
          <w:rFonts w:cs="Tahoma"/>
        </w:rPr>
        <w:t xml:space="preserve">) του Συστήματος, όπως επίσης και </w:t>
      </w:r>
      <w:bookmarkStart w:id="610" w:name="_Toc153279092"/>
      <w:r w:rsidRPr="00702720">
        <w:rPr>
          <w:rFonts w:cs="Tahoma"/>
        </w:rPr>
        <w:t>ανάλυση της υφιστάμενης κατάστασης</w:t>
      </w:r>
      <w:bookmarkEnd w:id="610"/>
      <w:r w:rsidRPr="00702720">
        <w:rPr>
          <w:rFonts w:cs="Tahoma"/>
        </w:rPr>
        <w:t>, εξειδίκευση των αναγκών και τις ροές εργασιών που θα ενσωματωθούν στο λογισμικό. Ενδεικτικά αναφέρονται:</w:t>
      </w:r>
    </w:p>
    <w:p w14:paraId="104048FA" w14:textId="6371A73D" w:rsidR="00B8000B" w:rsidRPr="00702720" w:rsidRDefault="00B8000B" w:rsidP="003A7B0C">
      <w:pPr>
        <w:widowControl w:val="0"/>
        <w:numPr>
          <w:ilvl w:val="0"/>
          <w:numId w:val="63"/>
        </w:numPr>
        <w:tabs>
          <w:tab w:val="clear" w:pos="0"/>
          <w:tab w:val="clear" w:pos="709"/>
          <w:tab w:val="clear" w:pos="1134"/>
        </w:tabs>
        <w:suppressAutoHyphens w:val="0"/>
        <w:spacing w:before="120" w:line="320" w:lineRule="atLeast"/>
        <w:ind w:right="-1" w:hanging="357"/>
        <w:rPr>
          <w:rFonts w:cs="Tahoma"/>
        </w:rPr>
      </w:pPr>
      <w:r w:rsidRPr="00702720">
        <w:rPr>
          <w:rFonts w:cs="Tahoma"/>
        </w:rPr>
        <w:t xml:space="preserve">Καταγραφή, αξιολόγηση και </w:t>
      </w:r>
      <w:proofErr w:type="spellStart"/>
      <w:r w:rsidRPr="00702720">
        <w:rPr>
          <w:rFonts w:cs="Tahoma"/>
        </w:rPr>
        <w:t>επικαιροποίηση</w:t>
      </w:r>
      <w:proofErr w:type="spellEnd"/>
      <w:r w:rsidRPr="00702720">
        <w:rPr>
          <w:rFonts w:cs="Tahoma"/>
        </w:rPr>
        <w:t xml:space="preserve"> της υφιστάμενης κατάστασης του Φορέα Λειτουργίας </w:t>
      </w:r>
    </w:p>
    <w:p w14:paraId="0D3C58D1" w14:textId="77777777" w:rsidR="00B8000B" w:rsidRPr="00702720" w:rsidRDefault="00B8000B" w:rsidP="003A7B0C">
      <w:pPr>
        <w:widowControl w:val="0"/>
        <w:numPr>
          <w:ilvl w:val="0"/>
          <w:numId w:val="63"/>
        </w:numPr>
        <w:tabs>
          <w:tab w:val="clear" w:pos="0"/>
          <w:tab w:val="clear" w:pos="709"/>
          <w:tab w:val="clear" w:pos="1134"/>
        </w:tabs>
        <w:suppressAutoHyphens w:val="0"/>
        <w:spacing w:before="120" w:line="320" w:lineRule="atLeast"/>
        <w:ind w:right="-1" w:hanging="357"/>
        <w:rPr>
          <w:rFonts w:cs="Tahoma"/>
        </w:rPr>
      </w:pPr>
      <w:proofErr w:type="spellStart"/>
      <w:r w:rsidRPr="00702720">
        <w:rPr>
          <w:rFonts w:cs="Tahoma"/>
        </w:rPr>
        <w:t>Μοντελοποίηση</w:t>
      </w:r>
      <w:proofErr w:type="spellEnd"/>
      <w:r w:rsidRPr="00702720">
        <w:rPr>
          <w:rFonts w:cs="Tahoma"/>
        </w:rPr>
        <w:t xml:space="preserve"> διαδικασίας υλοποίησης / Μεθοδολογία ανάπτυξης λογισμικού. Απαιτείται αναφορά στη σχετική μεθοδολογία (π.χ. </w:t>
      </w:r>
      <w:r w:rsidRPr="00702720">
        <w:rPr>
          <w:rFonts w:cs="Tahoma"/>
          <w:lang w:val="en-US"/>
        </w:rPr>
        <w:t>Rational</w:t>
      </w:r>
      <w:r w:rsidRPr="00702720">
        <w:rPr>
          <w:rFonts w:cs="Tahoma"/>
        </w:rPr>
        <w:t xml:space="preserve"> </w:t>
      </w:r>
      <w:r w:rsidRPr="00702720">
        <w:rPr>
          <w:rFonts w:cs="Tahoma"/>
          <w:lang w:val="en-US"/>
        </w:rPr>
        <w:t>Unified</w:t>
      </w:r>
      <w:r w:rsidRPr="00702720">
        <w:rPr>
          <w:rFonts w:cs="Tahoma"/>
        </w:rPr>
        <w:t xml:space="preserve"> </w:t>
      </w:r>
      <w:r w:rsidRPr="00702720">
        <w:rPr>
          <w:rFonts w:cs="Tahoma"/>
          <w:lang w:val="en-US"/>
        </w:rPr>
        <w:t>Process</w:t>
      </w:r>
      <w:r w:rsidRPr="00702720">
        <w:rPr>
          <w:rFonts w:cs="Tahoma"/>
        </w:rPr>
        <w:t xml:space="preserve">, </w:t>
      </w:r>
      <w:r w:rsidRPr="00702720">
        <w:rPr>
          <w:rFonts w:cs="Tahoma"/>
          <w:lang w:val="en-US"/>
        </w:rPr>
        <w:t>Agile</w:t>
      </w:r>
      <w:r w:rsidRPr="00702720">
        <w:rPr>
          <w:rFonts w:cs="Tahoma"/>
        </w:rPr>
        <w:t>, κλπ.) με την οποία θα είναι συμβατή η διαδικασία υλοποίησης των Υποσυστημάτων του έργου.</w:t>
      </w:r>
    </w:p>
    <w:p w14:paraId="5F3E62F5" w14:textId="77777777" w:rsidR="00507947" w:rsidRPr="00702720" w:rsidRDefault="00507947" w:rsidP="003A7B0C">
      <w:pPr>
        <w:numPr>
          <w:ilvl w:val="0"/>
          <w:numId w:val="63"/>
        </w:numPr>
        <w:tabs>
          <w:tab w:val="clear" w:pos="0"/>
          <w:tab w:val="clear" w:pos="709"/>
          <w:tab w:val="clear" w:pos="1134"/>
        </w:tabs>
        <w:suppressAutoHyphens w:val="0"/>
        <w:spacing w:before="120" w:line="320" w:lineRule="atLeast"/>
        <w:ind w:hanging="357"/>
        <w:rPr>
          <w:rFonts w:cs="Tahoma"/>
        </w:rPr>
      </w:pPr>
      <w:r w:rsidRPr="00702720">
        <w:rPr>
          <w:rFonts w:cs="Tahoma"/>
        </w:rPr>
        <w:t xml:space="preserve">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 </w:t>
      </w:r>
    </w:p>
    <w:p w14:paraId="776731F5" w14:textId="77777777" w:rsidR="00507947" w:rsidRPr="00702720" w:rsidRDefault="00507947" w:rsidP="003A7B0C">
      <w:pPr>
        <w:numPr>
          <w:ilvl w:val="0"/>
          <w:numId w:val="63"/>
        </w:numPr>
        <w:tabs>
          <w:tab w:val="clear" w:pos="0"/>
          <w:tab w:val="clear" w:pos="709"/>
          <w:tab w:val="clear" w:pos="1134"/>
        </w:tabs>
        <w:suppressAutoHyphens w:val="0"/>
        <w:spacing w:before="120" w:line="320" w:lineRule="atLeast"/>
        <w:ind w:hanging="357"/>
        <w:rPr>
          <w:rFonts w:cs="Tahoma"/>
        </w:rPr>
      </w:pPr>
      <w:r w:rsidRPr="00702720">
        <w:rPr>
          <w:rFonts w:cs="Tahoma"/>
        </w:rPr>
        <w:t xml:space="preserve">Προσδιορισμός και προσαρμογή των απαραίτητων επιχειρησιακών διαδικασιών που απαιτούνται για την ορθή λειτουργία του συστήματος. Τήρηση ισχύοντος νομικού πλαισίου και πρόβλεψη για μελλοντικές αλλαγές διαδικασιών, στο πλαίσιο της υλοποίησης της ηλεκτρονικής διακυβέρνησης. </w:t>
      </w:r>
    </w:p>
    <w:p w14:paraId="4CF485DB" w14:textId="77777777" w:rsidR="00507947" w:rsidRPr="00702720" w:rsidRDefault="00507947" w:rsidP="003A7B0C">
      <w:pPr>
        <w:numPr>
          <w:ilvl w:val="0"/>
          <w:numId w:val="63"/>
        </w:numPr>
        <w:tabs>
          <w:tab w:val="clear" w:pos="0"/>
          <w:tab w:val="clear" w:pos="709"/>
          <w:tab w:val="clear" w:pos="1134"/>
        </w:tabs>
        <w:suppressAutoHyphens w:val="0"/>
        <w:spacing w:before="120" w:line="320" w:lineRule="atLeast"/>
        <w:ind w:hanging="357"/>
        <w:rPr>
          <w:rFonts w:cs="Tahoma"/>
        </w:rPr>
      </w:pPr>
      <w:r w:rsidRPr="00702720">
        <w:rPr>
          <w:rFonts w:cs="Tahoma"/>
        </w:rPr>
        <w:t>Αντιμετώπιση επιμέρους θεμάτων σχετικά με τις ιδιαιτερότητες του Φορέα Λειτουργίας.</w:t>
      </w:r>
    </w:p>
    <w:p w14:paraId="5BBFF427" w14:textId="77777777" w:rsidR="00507947" w:rsidRPr="00702720" w:rsidRDefault="00507947" w:rsidP="003A7B0C">
      <w:pPr>
        <w:numPr>
          <w:ilvl w:val="0"/>
          <w:numId w:val="63"/>
        </w:numPr>
        <w:tabs>
          <w:tab w:val="clear" w:pos="0"/>
          <w:tab w:val="clear" w:pos="709"/>
          <w:tab w:val="clear" w:pos="1134"/>
        </w:tabs>
        <w:suppressAutoHyphens w:val="0"/>
        <w:spacing w:before="120" w:line="320" w:lineRule="atLeast"/>
        <w:ind w:hanging="357"/>
        <w:rPr>
          <w:rFonts w:cs="Tahoma"/>
        </w:rPr>
      </w:pPr>
      <w:r w:rsidRPr="00702720">
        <w:rPr>
          <w:rFonts w:cs="Tahoma"/>
        </w:rPr>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p w14:paraId="6E0674F3" w14:textId="77777777" w:rsidR="00507947" w:rsidRPr="00702720" w:rsidRDefault="00507947" w:rsidP="003A7B0C">
      <w:pPr>
        <w:numPr>
          <w:ilvl w:val="0"/>
          <w:numId w:val="63"/>
        </w:numPr>
        <w:tabs>
          <w:tab w:val="clear" w:pos="0"/>
          <w:tab w:val="clear" w:pos="709"/>
          <w:tab w:val="clear" w:pos="1134"/>
        </w:tabs>
        <w:suppressAutoHyphens w:val="0"/>
        <w:spacing w:before="120" w:line="320" w:lineRule="atLeast"/>
        <w:ind w:hanging="357"/>
        <w:rPr>
          <w:rFonts w:cs="Tahoma"/>
        </w:rPr>
      </w:pPr>
      <w:r w:rsidRPr="00702720">
        <w:rPr>
          <w:rFonts w:cs="Tahoma"/>
        </w:rPr>
        <w:t>Μεθοδολογία και αρχικά σενάρια ελέγχου αποδοχής</w:t>
      </w:r>
    </w:p>
    <w:p w14:paraId="08C186FE" w14:textId="77777777" w:rsidR="00507947" w:rsidRPr="00702720" w:rsidRDefault="00507947" w:rsidP="003A7B0C">
      <w:pPr>
        <w:numPr>
          <w:ilvl w:val="0"/>
          <w:numId w:val="63"/>
        </w:numPr>
        <w:tabs>
          <w:tab w:val="clear" w:pos="0"/>
          <w:tab w:val="clear" w:pos="709"/>
          <w:tab w:val="clear" w:pos="1134"/>
        </w:tabs>
        <w:suppressAutoHyphens w:val="0"/>
        <w:spacing w:before="120" w:line="320" w:lineRule="atLeast"/>
        <w:ind w:hanging="357"/>
        <w:rPr>
          <w:rFonts w:cs="Tahoma"/>
        </w:rPr>
      </w:pPr>
      <w:r w:rsidRPr="00702720">
        <w:rPr>
          <w:rFonts w:cs="Tahoma"/>
        </w:rPr>
        <w:t xml:space="preserve">Πλάνο Ενεργειών για την Ασφάλεια του Συστήματος </w:t>
      </w:r>
    </w:p>
    <w:p w14:paraId="0364635E" w14:textId="77777777" w:rsidR="00507947" w:rsidRPr="00702720" w:rsidRDefault="00507947" w:rsidP="003A7B0C">
      <w:pPr>
        <w:numPr>
          <w:ilvl w:val="0"/>
          <w:numId w:val="63"/>
        </w:numPr>
        <w:tabs>
          <w:tab w:val="clear" w:pos="0"/>
          <w:tab w:val="clear" w:pos="709"/>
          <w:tab w:val="clear" w:pos="1134"/>
        </w:tabs>
        <w:suppressAutoHyphens w:val="0"/>
        <w:spacing w:before="120" w:line="320" w:lineRule="atLeast"/>
        <w:ind w:hanging="357"/>
        <w:rPr>
          <w:rFonts w:cs="Tahoma"/>
        </w:rPr>
      </w:pPr>
      <w:r w:rsidRPr="00702720">
        <w:rPr>
          <w:rFonts w:cs="Tahoma"/>
        </w:rPr>
        <w:t xml:space="preserve">Μεθοδολογία υλοποίησης </w:t>
      </w:r>
      <w:proofErr w:type="spellStart"/>
      <w:r w:rsidRPr="00702720">
        <w:rPr>
          <w:rFonts w:cs="Tahoma"/>
        </w:rPr>
        <w:t>διαλειτουργικότητας</w:t>
      </w:r>
      <w:proofErr w:type="spellEnd"/>
      <w:r w:rsidRPr="00702720">
        <w:rPr>
          <w:rFonts w:cs="Tahoma"/>
        </w:rPr>
        <w:t xml:space="preserve"> </w:t>
      </w:r>
    </w:p>
    <w:p w14:paraId="3D44BD41" w14:textId="77777777" w:rsidR="00507947" w:rsidRPr="00702720" w:rsidRDefault="00507947" w:rsidP="003A7B0C">
      <w:pPr>
        <w:numPr>
          <w:ilvl w:val="0"/>
          <w:numId w:val="63"/>
        </w:numPr>
        <w:tabs>
          <w:tab w:val="clear" w:pos="0"/>
          <w:tab w:val="clear" w:pos="709"/>
          <w:tab w:val="clear" w:pos="1134"/>
        </w:tabs>
        <w:suppressAutoHyphens w:val="0"/>
        <w:spacing w:before="120" w:line="320" w:lineRule="atLeast"/>
        <w:ind w:hanging="357"/>
        <w:rPr>
          <w:rFonts w:cs="Tahoma"/>
        </w:rPr>
      </w:pPr>
      <w:r w:rsidRPr="00702720">
        <w:rPr>
          <w:rFonts w:cs="Tahoma"/>
        </w:rPr>
        <w:t xml:space="preserve">Οριστικοποίηση και αποσαφήνιση όλων των ζητημάτων σχετικά με το σχεδιασμό του Πληροφοριακού Συστήματος, όπως: </w:t>
      </w:r>
    </w:p>
    <w:p w14:paraId="111D319F" w14:textId="77777777" w:rsidR="00507947" w:rsidRPr="00702720" w:rsidRDefault="00507947" w:rsidP="003A7B0C">
      <w:pPr>
        <w:numPr>
          <w:ilvl w:val="1"/>
          <w:numId w:val="63"/>
        </w:numPr>
        <w:tabs>
          <w:tab w:val="clear" w:pos="0"/>
          <w:tab w:val="clear" w:pos="709"/>
          <w:tab w:val="clear" w:pos="1134"/>
        </w:tabs>
        <w:suppressAutoHyphens w:val="0"/>
        <w:spacing w:before="120" w:line="320" w:lineRule="atLeast"/>
        <w:ind w:hanging="357"/>
        <w:rPr>
          <w:rFonts w:cs="Tahoma"/>
        </w:rPr>
      </w:pPr>
      <w:r w:rsidRPr="00702720">
        <w:rPr>
          <w:rFonts w:cs="Tahoma"/>
        </w:rPr>
        <w:t>Η τελική αρχιτεκτονική του</w:t>
      </w:r>
    </w:p>
    <w:p w14:paraId="28054D6C" w14:textId="77777777" w:rsidR="00507947" w:rsidRPr="00702720" w:rsidRDefault="00507947" w:rsidP="003A7B0C">
      <w:pPr>
        <w:numPr>
          <w:ilvl w:val="1"/>
          <w:numId w:val="63"/>
        </w:numPr>
        <w:tabs>
          <w:tab w:val="clear" w:pos="0"/>
          <w:tab w:val="clear" w:pos="709"/>
          <w:tab w:val="clear" w:pos="1134"/>
        </w:tabs>
        <w:suppressAutoHyphens w:val="0"/>
        <w:spacing w:before="120" w:line="320" w:lineRule="atLeast"/>
        <w:ind w:hanging="357"/>
        <w:rPr>
          <w:rFonts w:cs="Tahoma"/>
        </w:rPr>
      </w:pPr>
      <w:r w:rsidRPr="00702720">
        <w:rPr>
          <w:rFonts w:cs="Tahoma"/>
        </w:rPr>
        <w:t xml:space="preserve">Η ανάλυση απαιτήσεων όλων των Υποσυστημάτων του Πληροφοριακού Συστήματος (π.χ. διαδικασίες, αναγκαία έντυπα, κωδικοποιήσεις, στατιστικές αναφορές, πρωτόκολλα ποιοτικού ελέγχου, διασυνδέσεις κλπ.). </w:t>
      </w:r>
    </w:p>
    <w:p w14:paraId="6E77E599" w14:textId="77777777" w:rsidR="00507947" w:rsidRPr="00702720" w:rsidRDefault="00507947" w:rsidP="003A7B0C">
      <w:pPr>
        <w:numPr>
          <w:ilvl w:val="1"/>
          <w:numId w:val="63"/>
        </w:numPr>
        <w:tabs>
          <w:tab w:val="clear" w:pos="0"/>
          <w:tab w:val="clear" w:pos="709"/>
          <w:tab w:val="clear" w:pos="1134"/>
        </w:tabs>
        <w:suppressAutoHyphens w:val="0"/>
        <w:spacing w:before="120" w:line="320" w:lineRule="atLeast"/>
        <w:ind w:hanging="357"/>
        <w:rPr>
          <w:rFonts w:cs="Tahoma"/>
        </w:rPr>
      </w:pPr>
      <w:r w:rsidRPr="00702720">
        <w:rPr>
          <w:rFonts w:cs="Tahoma"/>
        </w:rPr>
        <w:t>Οι απαιτήσεις χρηστών. Η συλλογή των απαιτήσεων χρηστών θα πραγματοποιηθεί από τα στελέχη του Αναδόχου ακολουθώντας διαδικασία συνεντεύξεων με χρήστες όλων των εμπλεκόμενων υπηρεσιών, οι οποίοι θα προσδιοριστούν από τα αρμόδια στελέχη του Φορέα Λειτουργίας και θα βασιστεί στις προδιαγραφές της παρούσας διακήρυξης.</w:t>
      </w:r>
    </w:p>
    <w:p w14:paraId="08B015B9" w14:textId="77777777" w:rsidR="00507947" w:rsidRPr="00702720" w:rsidRDefault="00507947" w:rsidP="003A7B0C">
      <w:pPr>
        <w:numPr>
          <w:ilvl w:val="1"/>
          <w:numId w:val="63"/>
        </w:numPr>
        <w:tabs>
          <w:tab w:val="clear" w:pos="0"/>
          <w:tab w:val="clear" w:pos="709"/>
          <w:tab w:val="clear" w:pos="1134"/>
        </w:tabs>
        <w:suppressAutoHyphens w:val="0"/>
        <w:spacing w:before="120" w:line="320" w:lineRule="atLeast"/>
        <w:ind w:hanging="357"/>
        <w:rPr>
          <w:rFonts w:cs="Tahoma"/>
        </w:rPr>
      </w:pPr>
      <w:r w:rsidRPr="00702720">
        <w:rPr>
          <w:rFonts w:cs="Tahoma"/>
        </w:rPr>
        <w:t xml:space="preserve">Προσδιορισμός κατηγοριών χρηστών και αναλυτική καταγραφή των ρόλων και αρμοδιοτήτων για κάθε Υποσύστημα ξεχωριστά. </w:t>
      </w:r>
    </w:p>
    <w:p w14:paraId="663E067D" w14:textId="77777777" w:rsidR="00507947" w:rsidRPr="00702720" w:rsidRDefault="00507947" w:rsidP="003A7B0C">
      <w:pPr>
        <w:numPr>
          <w:ilvl w:val="1"/>
          <w:numId w:val="63"/>
        </w:numPr>
        <w:tabs>
          <w:tab w:val="clear" w:pos="0"/>
          <w:tab w:val="clear" w:pos="709"/>
          <w:tab w:val="clear" w:pos="1134"/>
        </w:tabs>
        <w:suppressAutoHyphens w:val="0"/>
        <w:spacing w:before="120" w:line="320" w:lineRule="atLeast"/>
        <w:ind w:hanging="357"/>
        <w:rPr>
          <w:rFonts w:cs="Tahoma"/>
        </w:rPr>
      </w:pPr>
      <w:r w:rsidRPr="00702720">
        <w:rPr>
          <w:rFonts w:cs="Tahoma"/>
        </w:rPr>
        <w:lastRenderedPageBreak/>
        <w:t>Πλήρης εννοιολογικός σχεδιασμός των υποσυστημάτων του έργου, όπως διαγράμματα οντοτήτων – ροών (</w:t>
      </w:r>
      <w:proofErr w:type="spellStart"/>
      <w:r w:rsidRPr="00702720">
        <w:rPr>
          <w:rFonts w:cs="Tahoma"/>
        </w:rPr>
        <w:t>entity</w:t>
      </w:r>
      <w:proofErr w:type="spellEnd"/>
      <w:r w:rsidRPr="00702720">
        <w:rPr>
          <w:rFonts w:cs="Tahoma"/>
        </w:rPr>
        <w:t xml:space="preserve"> </w:t>
      </w:r>
      <w:proofErr w:type="spellStart"/>
      <w:r w:rsidRPr="00702720">
        <w:rPr>
          <w:rFonts w:cs="Tahoma"/>
        </w:rPr>
        <w:t>relationship</w:t>
      </w:r>
      <w:proofErr w:type="spellEnd"/>
      <w:r w:rsidRPr="00702720">
        <w:rPr>
          <w:rFonts w:cs="Tahoma"/>
        </w:rPr>
        <w:t xml:space="preserve"> </w:t>
      </w:r>
      <w:proofErr w:type="spellStart"/>
      <w:r w:rsidRPr="00702720">
        <w:rPr>
          <w:rFonts w:cs="Tahoma"/>
        </w:rPr>
        <w:t>diagrams</w:t>
      </w:r>
      <w:proofErr w:type="spellEnd"/>
      <w:r w:rsidRPr="00702720">
        <w:rPr>
          <w:rFonts w:cs="Tahoma"/>
        </w:rPr>
        <w:t>), ρόλοι χρηστών, προβλήματα διασυνδέσεων εφαρμογών, χρήση πρωτοκόλλων ανταλλαγής δεδομένων, κλπ.</w:t>
      </w:r>
    </w:p>
    <w:p w14:paraId="748BD0A9" w14:textId="77777777" w:rsidR="00507947" w:rsidRPr="00702720" w:rsidRDefault="00507947" w:rsidP="003A7B0C">
      <w:pPr>
        <w:numPr>
          <w:ilvl w:val="0"/>
          <w:numId w:val="63"/>
        </w:numPr>
        <w:tabs>
          <w:tab w:val="clear" w:pos="0"/>
          <w:tab w:val="clear" w:pos="709"/>
          <w:tab w:val="clear" w:pos="1134"/>
        </w:tabs>
        <w:suppressAutoHyphens w:val="0"/>
        <w:spacing w:before="120" w:line="320" w:lineRule="atLeast"/>
        <w:ind w:hanging="357"/>
        <w:rPr>
          <w:rFonts w:cs="Tahoma"/>
        </w:rPr>
      </w:pPr>
      <w:r w:rsidRPr="00702720">
        <w:rPr>
          <w:rFonts w:cs="Tahoma"/>
        </w:rPr>
        <w:t>Οδηγό εκπαίδευσης, ο οποίος θα περιλαμβάνει τη μεθοδολογική προσέγγιση, την οργάνωση και προετοιμασία εκπαίδευσης. Ο Ανάδοχος οφείλει να εξετάσει το επίπεδο των βασικών χρηστών και να προσαρμόσει ανάλογα τη μεθοδολογία, τους όρους, το πρόγραμμα (πλάνο) κατάρτισης και το υλικό της βασικής εκπαίδευσης των βασικών χρηστών, καθώς και θα προτείνει αναλυτική μεθοδολογία μεταφοράς τεχνογνωσίας στα αρμόδια στελέχη του Φορέα Λειτουργίας.</w:t>
      </w:r>
    </w:p>
    <w:p w14:paraId="32D0C8C6" w14:textId="77777777" w:rsidR="00507947" w:rsidRPr="00702720" w:rsidRDefault="00507947" w:rsidP="003A7B0C">
      <w:pPr>
        <w:numPr>
          <w:ilvl w:val="0"/>
          <w:numId w:val="63"/>
        </w:numPr>
        <w:tabs>
          <w:tab w:val="clear" w:pos="0"/>
          <w:tab w:val="clear" w:pos="709"/>
          <w:tab w:val="clear" w:pos="1134"/>
        </w:tabs>
        <w:suppressAutoHyphens w:val="0"/>
        <w:spacing w:before="120" w:line="320" w:lineRule="atLeast"/>
        <w:ind w:hanging="357"/>
        <w:rPr>
          <w:rFonts w:cs="Tahoma"/>
        </w:rPr>
      </w:pPr>
      <w:r w:rsidRPr="00702720">
        <w:rPr>
          <w:rFonts w:cs="Tahoma"/>
        </w:rPr>
        <w:t xml:space="preserve">Αναλυτικό σχέδιο προγραμματισμού εκπαιδευτικών σεμιναρίων. </w:t>
      </w:r>
    </w:p>
    <w:p w14:paraId="0EB324A1" w14:textId="77777777" w:rsidR="00507947" w:rsidRPr="00702720" w:rsidRDefault="00507947" w:rsidP="003A7B0C">
      <w:pPr>
        <w:numPr>
          <w:ilvl w:val="0"/>
          <w:numId w:val="63"/>
        </w:numPr>
        <w:tabs>
          <w:tab w:val="clear" w:pos="0"/>
          <w:tab w:val="clear" w:pos="709"/>
          <w:tab w:val="clear" w:pos="1134"/>
        </w:tabs>
        <w:suppressAutoHyphens w:val="0"/>
        <w:spacing w:before="120" w:line="320" w:lineRule="atLeast"/>
        <w:ind w:hanging="357"/>
        <w:rPr>
          <w:rFonts w:cs="Tahoma"/>
        </w:rPr>
      </w:pPr>
      <w:r w:rsidRPr="00702720">
        <w:rPr>
          <w:rFonts w:cs="Tahoma"/>
        </w:rPr>
        <w:t xml:space="preserve">Περιγραφή της Τεκμηρίωσης και των Εγχειριδίων Χρήσης </w:t>
      </w:r>
    </w:p>
    <w:p w14:paraId="09910005" w14:textId="77777777" w:rsidR="00507947" w:rsidRPr="00702720" w:rsidRDefault="00507947" w:rsidP="003A7B0C">
      <w:pPr>
        <w:numPr>
          <w:ilvl w:val="0"/>
          <w:numId w:val="63"/>
        </w:numPr>
        <w:tabs>
          <w:tab w:val="clear" w:pos="0"/>
          <w:tab w:val="clear" w:pos="709"/>
          <w:tab w:val="clear" w:pos="1134"/>
        </w:tabs>
        <w:suppressAutoHyphens w:val="0"/>
        <w:spacing w:before="120" w:line="320" w:lineRule="atLeast"/>
        <w:ind w:hanging="357"/>
        <w:rPr>
          <w:rFonts w:cs="Tahoma"/>
        </w:rPr>
      </w:pPr>
      <w:r w:rsidRPr="00702720">
        <w:rPr>
          <w:rFonts w:cs="Tahoma"/>
        </w:rPr>
        <w:t>Αναλυτική περιγραφή της μεθοδολογίας υλοποίησης (</w:t>
      </w:r>
      <w:proofErr w:type="spellStart"/>
      <w:r w:rsidRPr="00702720">
        <w:rPr>
          <w:rFonts w:cs="Tahoma"/>
        </w:rPr>
        <w:t>deployment</w:t>
      </w:r>
      <w:proofErr w:type="spellEnd"/>
      <w:r w:rsidRPr="00702720">
        <w:rPr>
          <w:rFonts w:cs="Tahoma"/>
        </w:rPr>
        <w:t xml:space="preserve">) του έργου (π.χ. σταδιακή, </w:t>
      </w:r>
      <w:proofErr w:type="spellStart"/>
      <w:r w:rsidRPr="00702720">
        <w:rPr>
          <w:rFonts w:cs="Tahoma"/>
        </w:rPr>
        <w:t>big</w:t>
      </w:r>
      <w:proofErr w:type="spellEnd"/>
      <w:r w:rsidRPr="00702720">
        <w:rPr>
          <w:rFonts w:cs="Tahoma"/>
        </w:rPr>
        <w:t xml:space="preserve"> </w:t>
      </w:r>
      <w:proofErr w:type="spellStart"/>
      <w:r w:rsidRPr="00702720">
        <w:rPr>
          <w:rFonts w:cs="Tahoma"/>
        </w:rPr>
        <w:t>bang</w:t>
      </w:r>
      <w:proofErr w:type="spellEnd"/>
      <w:r w:rsidRPr="00702720">
        <w:rPr>
          <w:rFonts w:cs="Tahoma"/>
        </w:rPr>
        <w:t xml:space="preserve">), και των διαδικασιών παράλληλης λειτουργίας και μεταβατικού σταδίου </w:t>
      </w:r>
    </w:p>
    <w:p w14:paraId="08D6F2DB" w14:textId="77777777" w:rsidR="00B8000B" w:rsidRPr="00702720" w:rsidRDefault="00B8000B" w:rsidP="00B8000B">
      <w:pPr>
        <w:pStyle w:val="af2"/>
        <w:ind w:right="454"/>
        <w:rPr>
          <w:rFonts w:cs="Tahoma"/>
        </w:rPr>
      </w:pPr>
    </w:p>
    <w:p w14:paraId="392F81FE" w14:textId="77777777" w:rsidR="00B8000B" w:rsidRPr="00702720" w:rsidRDefault="00B8000B" w:rsidP="00D735C7">
      <w:pPr>
        <w:pStyle w:val="AppendixHeading5"/>
      </w:pPr>
      <w:r w:rsidRPr="00702720">
        <w:t>Σχεδιασμός Αρχιτεκτονικής Λύσης (</w:t>
      </w:r>
      <w:r w:rsidRPr="00702720">
        <w:rPr>
          <w:lang w:val="en-US"/>
        </w:rPr>
        <w:t>Technical</w:t>
      </w:r>
      <w:r w:rsidRPr="00702720">
        <w:t xml:space="preserve"> </w:t>
      </w:r>
      <w:r w:rsidRPr="00702720">
        <w:rPr>
          <w:lang w:val="en-US"/>
        </w:rPr>
        <w:t>Architecture</w:t>
      </w:r>
      <w:r w:rsidRPr="00702720">
        <w:t xml:space="preserve"> &amp; </w:t>
      </w:r>
      <w:r w:rsidRPr="00702720">
        <w:rPr>
          <w:lang w:val="en-US"/>
        </w:rPr>
        <w:t>Conceptual</w:t>
      </w:r>
      <w:r w:rsidRPr="00702720">
        <w:t xml:space="preserve"> </w:t>
      </w:r>
      <w:r w:rsidRPr="00702720">
        <w:rPr>
          <w:lang w:val="en-US"/>
        </w:rPr>
        <w:t>Design</w:t>
      </w:r>
      <w:r w:rsidRPr="00702720">
        <w:t>) και Λειτουργικός Σχεδιασμός</w:t>
      </w:r>
    </w:p>
    <w:p w14:paraId="6E9ABD38" w14:textId="77777777" w:rsidR="00B8000B" w:rsidRPr="00702720" w:rsidRDefault="00B8000B" w:rsidP="003A7B0C">
      <w:pPr>
        <w:widowControl w:val="0"/>
        <w:numPr>
          <w:ilvl w:val="0"/>
          <w:numId w:val="63"/>
        </w:numPr>
        <w:tabs>
          <w:tab w:val="clear" w:pos="0"/>
          <w:tab w:val="clear" w:pos="709"/>
          <w:tab w:val="clear" w:pos="1134"/>
        </w:tabs>
        <w:suppressAutoHyphens w:val="0"/>
        <w:spacing w:before="120" w:line="259" w:lineRule="auto"/>
        <w:ind w:left="426" w:right="140" w:hanging="284"/>
        <w:rPr>
          <w:rFonts w:cs="Tahoma"/>
        </w:rPr>
      </w:pPr>
      <w:r w:rsidRPr="00702720">
        <w:rPr>
          <w:rFonts w:cs="Tahoma"/>
        </w:rPr>
        <w:t>Σχηματική αποτύπωση και τεκμηρίωση της προτεινόμενης αρχιτεκτονικής προσέγγισης, σύμφωνα με τις απαιτήσεις του Έργου και τις βέλτιστες διεθνείς πρακτικές και τυποποιήσεις.</w:t>
      </w:r>
    </w:p>
    <w:p w14:paraId="415A0647" w14:textId="77777777" w:rsidR="00B8000B" w:rsidRPr="00702720" w:rsidRDefault="00B8000B" w:rsidP="003A7B0C">
      <w:pPr>
        <w:widowControl w:val="0"/>
        <w:numPr>
          <w:ilvl w:val="0"/>
          <w:numId w:val="63"/>
        </w:numPr>
        <w:tabs>
          <w:tab w:val="clear" w:pos="0"/>
          <w:tab w:val="clear" w:pos="709"/>
          <w:tab w:val="clear" w:pos="1134"/>
        </w:tabs>
        <w:suppressAutoHyphens w:val="0"/>
        <w:spacing w:before="120" w:line="259" w:lineRule="auto"/>
        <w:ind w:left="426" w:right="140" w:hanging="284"/>
        <w:rPr>
          <w:rFonts w:cs="Tahoma"/>
        </w:rPr>
      </w:pPr>
      <w:r w:rsidRPr="00702720">
        <w:rPr>
          <w:rFonts w:cs="Tahoma"/>
        </w:rPr>
        <w:t>Λειτουργικός Σχεδιασμός Συστημάτων Λογισμικού Υποδομής και Εφαρμογών Λογισμικού.</w:t>
      </w:r>
    </w:p>
    <w:p w14:paraId="35AFB23A" w14:textId="77777777" w:rsidR="00B8000B" w:rsidRPr="00702720" w:rsidRDefault="00B8000B" w:rsidP="003A7B0C">
      <w:pPr>
        <w:widowControl w:val="0"/>
        <w:numPr>
          <w:ilvl w:val="0"/>
          <w:numId w:val="63"/>
        </w:numPr>
        <w:tabs>
          <w:tab w:val="clear" w:pos="0"/>
          <w:tab w:val="clear" w:pos="709"/>
          <w:tab w:val="clear" w:pos="1134"/>
        </w:tabs>
        <w:suppressAutoHyphens w:val="0"/>
        <w:spacing w:before="120" w:line="259" w:lineRule="auto"/>
        <w:ind w:left="426" w:right="140" w:hanging="284"/>
        <w:rPr>
          <w:rFonts w:cs="Tahoma"/>
        </w:rPr>
      </w:pPr>
      <w:r w:rsidRPr="00702720">
        <w:rPr>
          <w:rFonts w:cs="Tahoma"/>
        </w:rPr>
        <w:t>Αλγοριθμική αποτύπωση των μοντέλων ρίσκου που θα αναπτυχθούν για να υποστηρίξουν τη διαδικασία Ελέγχων.</w:t>
      </w:r>
    </w:p>
    <w:p w14:paraId="30552C25" w14:textId="77777777" w:rsidR="00B8000B" w:rsidRPr="00702720" w:rsidRDefault="00B8000B" w:rsidP="00B8000B">
      <w:pPr>
        <w:widowControl w:val="0"/>
        <w:tabs>
          <w:tab w:val="clear" w:pos="0"/>
          <w:tab w:val="clear" w:pos="709"/>
          <w:tab w:val="clear" w:pos="1134"/>
        </w:tabs>
        <w:suppressAutoHyphens w:val="0"/>
        <w:ind w:right="590"/>
        <w:rPr>
          <w:rFonts w:cs="Tahoma"/>
        </w:rPr>
      </w:pPr>
    </w:p>
    <w:p w14:paraId="4E8B4F72" w14:textId="77777777" w:rsidR="00B8000B" w:rsidRPr="00702720" w:rsidRDefault="00B8000B" w:rsidP="00D735C7">
      <w:pPr>
        <w:pStyle w:val="AppendixHeading5"/>
      </w:pPr>
      <w:r w:rsidRPr="00702720">
        <w:t>Μελέτη Ασφάλειας</w:t>
      </w:r>
    </w:p>
    <w:p w14:paraId="5173B79B" w14:textId="77777777" w:rsidR="00B8000B" w:rsidRPr="00702720" w:rsidRDefault="00B8000B" w:rsidP="00B8000B">
      <w:pPr>
        <w:rPr>
          <w:rFonts w:cs="Tahoma"/>
        </w:rPr>
      </w:pPr>
      <w:r w:rsidRPr="00702720">
        <w:rPr>
          <w:rFonts w:cs="Tahoma"/>
        </w:rPr>
        <w:t>Εν όψει των μεταβαλλόμενων υπηρεσιακών αναγκών, της συμμόρφωσης με τον Γενικό Κανονισμό Προστασίας Προσωπικών Δεδομένων, αλλά και τον Ν. 4577/2018 σχετικά με την ασφάλεια δικτύου και πληροφοριών (NIS), απαιτείται να γίνει μελέτη σχετικά με την ασφάλεια των εφαρμογών και συστημάτων.</w:t>
      </w:r>
    </w:p>
    <w:p w14:paraId="5F57A46D" w14:textId="4F054BED" w:rsidR="00B8000B" w:rsidRPr="00702720" w:rsidRDefault="00B8000B" w:rsidP="00B8000B">
      <w:pPr>
        <w:rPr>
          <w:rFonts w:cs="Tahoma"/>
        </w:rPr>
      </w:pPr>
      <w:r w:rsidRPr="00702720">
        <w:rPr>
          <w:rFonts w:cs="Tahoma"/>
        </w:rPr>
        <w:t xml:space="preserve">Ο Ανάδοχος, λαμβάνοντας υπόψη τα ανωτέρω και την Πολιτική Ασφάλειας που ακολουθείται στο </w:t>
      </w:r>
      <w:r w:rsidR="00C13858">
        <w:rPr>
          <w:rFonts w:cs="Tahoma"/>
        </w:rPr>
        <w:t>στις υποδομές νέφους</w:t>
      </w:r>
      <w:r w:rsidRPr="00702720">
        <w:rPr>
          <w:rFonts w:cs="Tahoma"/>
        </w:rPr>
        <w:t xml:space="preserve">, στο πλαίσιο της Μελέτης Ασφάλειας, θα πρέπει να προσδιορίσει την Πολιτική Ασφάλειας η οποία θα εφαρμοστεί στο Σύστημα, καθώς και να εκπονήσει Μελέτη αποτίμησης επικινδυνότητας της πλατφόρμας. </w:t>
      </w:r>
    </w:p>
    <w:p w14:paraId="404BD1C0" w14:textId="77777777" w:rsidR="00B8000B" w:rsidRPr="00702720" w:rsidRDefault="00B8000B" w:rsidP="00B8000B">
      <w:pPr>
        <w:rPr>
          <w:rFonts w:cs="Tahoma"/>
        </w:rPr>
      </w:pPr>
      <w:r w:rsidRPr="00702720">
        <w:rPr>
          <w:rFonts w:cs="Tahoma"/>
        </w:rPr>
        <w:t>Η Μελέτη Ασφάλειας, θα περιλαμβάνει συγκεκριμένα μέτρα και προδιαγραφές για την ασφάλεια του πληροφοριακού συστήματος, καθώς και για την προστασία και ακεραιότητα των δεδομένων. Επίσης, στο πλαίσιο της μελέτης θα πρέπει να προδιαγραφούν όλα τα θέματα προστασίας προσωπικών δεδομένων και προσβασιμότητας των υπηρεσιών.</w:t>
      </w:r>
    </w:p>
    <w:p w14:paraId="37BA78A9" w14:textId="77777777" w:rsidR="00B8000B" w:rsidRPr="00702720" w:rsidRDefault="00B8000B" w:rsidP="00B8000B">
      <w:pPr>
        <w:rPr>
          <w:rFonts w:cs="Tahoma"/>
        </w:rPr>
      </w:pPr>
      <w:r w:rsidRPr="00702720">
        <w:rPr>
          <w:rFonts w:cs="Tahoma"/>
        </w:rPr>
        <w:t>Ειδικότερα, θα πρέπει να προδιαγραφεί η κατάλληλη πολιτική και τα μέτρα ασφαλείας, ώστε να εξασφαλιστούν τα παρακάτω:</w:t>
      </w:r>
    </w:p>
    <w:p w14:paraId="07B3B0EF" w14:textId="77777777" w:rsidR="00B8000B" w:rsidRPr="00702720" w:rsidRDefault="00B8000B" w:rsidP="003A7B0C">
      <w:pPr>
        <w:widowControl w:val="0"/>
        <w:numPr>
          <w:ilvl w:val="0"/>
          <w:numId w:val="63"/>
        </w:numPr>
        <w:tabs>
          <w:tab w:val="clear" w:pos="0"/>
          <w:tab w:val="clear" w:pos="709"/>
          <w:tab w:val="clear" w:pos="1134"/>
        </w:tabs>
        <w:suppressAutoHyphens w:val="0"/>
        <w:spacing w:before="120" w:line="259" w:lineRule="auto"/>
        <w:ind w:left="426" w:right="140" w:hanging="284"/>
        <w:rPr>
          <w:rFonts w:cs="Tahoma"/>
        </w:rPr>
      </w:pPr>
      <w:r w:rsidRPr="00702720">
        <w:rPr>
          <w:rFonts w:cs="Tahoma"/>
        </w:rPr>
        <w:t>Ταυτοποίηση (</w:t>
      </w:r>
      <w:r w:rsidRPr="00702720">
        <w:rPr>
          <w:rFonts w:cs="Tahoma"/>
          <w:lang w:val="en-US"/>
        </w:rPr>
        <w:t>authentication</w:t>
      </w:r>
      <w:r w:rsidRPr="00702720">
        <w:rPr>
          <w:rFonts w:cs="Tahoma"/>
        </w:rPr>
        <w:t>): έλεγχος της αυθεντικότητας της ταυτότητας των μερών μιας ανταλλαγής δεδομένων.</w:t>
      </w:r>
    </w:p>
    <w:p w14:paraId="13976385" w14:textId="77777777" w:rsidR="00B8000B" w:rsidRPr="00702720" w:rsidRDefault="00B8000B" w:rsidP="003A7B0C">
      <w:pPr>
        <w:widowControl w:val="0"/>
        <w:numPr>
          <w:ilvl w:val="0"/>
          <w:numId w:val="63"/>
        </w:numPr>
        <w:tabs>
          <w:tab w:val="clear" w:pos="0"/>
          <w:tab w:val="clear" w:pos="709"/>
          <w:tab w:val="clear" w:pos="1134"/>
        </w:tabs>
        <w:suppressAutoHyphens w:val="0"/>
        <w:spacing w:before="120" w:line="259" w:lineRule="auto"/>
        <w:ind w:left="426" w:right="140" w:hanging="284"/>
        <w:rPr>
          <w:rFonts w:cs="Tahoma"/>
        </w:rPr>
      </w:pPr>
      <w:r w:rsidRPr="00702720">
        <w:rPr>
          <w:rFonts w:cs="Tahoma"/>
        </w:rPr>
        <w:lastRenderedPageBreak/>
        <w:t>Εξουσιοδότηση (</w:t>
      </w:r>
      <w:r w:rsidRPr="00702720">
        <w:rPr>
          <w:rFonts w:cs="Tahoma"/>
          <w:lang w:val="en-US"/>
        </w:rPr>
        <w:t>Authorization</w:t>
      </w:r>
      <w:r w:rsidRPr="00702720">
        <w:rPr>
          <w:rFonts w:cs="Tahoma"/>
        </w:rPr>
        <w:t>): η πρόσβαση του χρήστη πρέπει να είναι εξουσιοδοτημένη.</w:t>
      </w:r>
    </w:p>
    <w:p w14:paraId="31D19C9D" w14:textId="77777777" w:rsidR="00B8000B" w:rsidRPr="00702720" w:rsidRDefault="00B8000B" w:rsidP="003A7B0C">
      <w:pPr>
        <w:widowControl w:val="0"/>
        <w:numPr>
          <w:ilvl w:val="0"/>
          <w:numId w:val="63"/>
        </w:numPr>
        <w:tabs>
          <w:tab w:val="clear" w:pos="0"/>
          <w:tab w:val="clear" w:pos="709"/>
          <w:tab w:val="clear" w:pos="1134"/>
        </w:tabs>
        <w:suppressAutoHyphens w:val="0"/>
        <w:spacing w:before="120" w:line="259" w:lineRule="auto"/>
        <w:ind w:left="426" w:right="140" w:hanging="284"/>
        <w:rPr>
          <w:rFonts w:cs="Tahoma"/>
        </w:rPr>
      </w:pPr>
      <w:r w:rsidRPr="00702720">
        <w:rPr>
          <w:rFonts w:cs="Tahoma"/>
        </w:rPr>
        <w:t>Ακεραιότητα (</w:t>
      </w:r>
      <w:r w:rsidRPr="00702720">
        <w:rPr>
          <w:rFonts w:cs="Tahoma"/>
          <w:lang w:val="en-US"/>
        </w:rPr>
        <w:t>integrity</w:t>
      </w:r>
      <w:r w:rsidRPr="00702720">
        <w:rPr>
          <w:rFonts w:cs="Tahoma"/>
        </w:rPr>
        <w:t>): τα δεδομένα θα πρέπει να παραμείνουν ακέραια, δηλαδή να μην υπόκεινται σε αλλοιώσεις. Για τη διαφύλαξη της ακεραιότητας των δεδομένων είναι απαραίτητη η χρήση μηχανισμών εξασφάλισης της ακεραιότητας και συνέπειάς τους (</w:t>
      </w:r>
      <w:r w:rsidRPr="00702720">
        <w:rPr>
          <w:rFonts w:cs="Tahoma"/>
          <w:lang w:val="en-US"/>
        </w:rPr>
        <w:t>consistency</w:t>
      </w:r>
      <w:r w:rsidRPr="00702720">
        <w:rPr>
          <w:rFonts w:cs="Tahoma"/>
        </w:rPr>
        <w:t>) και αποτροπής επιθέσεων δολιοφθοράς δεδομένων (μη εξουσιοδοτημένη αντιγραφή, μη εξουσιοδοτημένη καταστροφή δεδομένων, κλπ.).</w:t>
      </w:r>
    </w:p>
    <w:p w14:paraId="51720ED2" w14:textId="77777777" w:rsidR="00B8000B" w:rsidRPr="00702720" w:rsidRDefault="00B8000B" w:rsidP="003A7B0C">
      <w:pPr>
        <w:widowControl w:val="0"/>
        <w:numPr>
          <w:ilvl w:val="0"/>
          <w:numId w:val="63"/>
        </w:numPr>
        <w:tabs>
          <w:tab w:val="clear" w:pos="0"/>
          <w:tab w:val="clear" w:pos="709"/>
          <w:tab w:val="clear" w:pos="1134"/>
        </w:tabs>
        <w:suppressAutoHyphens w:val="0"/>
        <w:spacing w:before="120" w:line="259" w:lineRule="auto"/>
        <w:ind w:left="426" w:right="140" w:hanging="284"/>
        <w:rPr>
          <w:rFonts w:cs="Tahoma"/>
        </w:rPr>
      </w:pPr>
      <w:r w:rsidRPr="00702720">
        <w:rPr>
          <w:rFonts w:cs="Tahoma"/>
        </w:rPr>
        <w:t>Εμπιστευτικότητα (</w:t>
      </w:r>
      <w:r w:rsidRPr="00702720">
        <w:rPr>
          <w:rFonts w:cs="Tahoma"/>
          <w:lang w:val="en-US"/>
        </w:rPr>
        <w:t>confidentiality</w:t>
      </w:r>
      <w:r w:rsidRPr="00702720">
        <w:rPr>
          <w:rFonts w:cs="Tahoma"/>
        </w:rPr>
        <w:t xml:space="preserve">): η τήρηση του απορρήτου των δεδομένων. Η πληροφορία θα διατίθεται μόνο στους χρήστες εκείνους που είναι εξουσιοδοτημένοι. Η πιστοποίηση της δικαιοδοσίας των χρηστών θα πρέπει να βασιστεί πάνω στο σύστημα των ρόλων, που είναι και το διεθνές de facto </w:t>
      </w:r>
      <w:r w:rsidRPr="00702720">
        <w:rPr>
          <w:rFonts w:cs="Tahoma"/>
          <w:lang w:val="en-US"/>
        </w:rPr>
        <w:t>standard</w:t>
      </w:r>
      <w:r w:rsidRPr="00702720">
        <w:rPr>
          <w:rFonts w:cs="Tahoma"/>
        </w:rPr>
        <w:t xml:space="preserve"> λόγω της ευελιξίας που προσφέρει. Επίσης, θα πρέπει να λαμβάνονται όλα τα κατάλληλα μέτρα ώστε να αποτρέπονται επιθέσεις κλοπής δεδομένων.</w:t>
      </w:r>
    </w:p>
    <w:p w14:paraId="1FAF7BB0" w14:textId="77777777" w:rsidR="00B8000B" w:rsidRPr="00702720" w:rsidRDefault="00B8000B" w:rsidP="003A7B0C">
      <w:pPr>
        <w:widowControl w:val="0"/>
        <w:numPr>
          <w:ilvl w:val="0"/>
          <w:numId w:val="63"/>
        </w:numPr>
        <w:tabs>
          <w:tab w:val="clear" w:pos="0"/>
          <w:tab w:val="clear" w:pos="709"/>
          <w:tab w:val="clear" w:pos="1134"/>
        </w:tabs>
        <w:suppressAutoHyphens w:val="0"/>
        <w:spacing w:before="120" w:line="259" w:lineRule="auto"/>
        <w:ind w:left="426" w:right="140" w:hanging="284"/>
        <w:rPr>
          <w:rFonts w:cs="Tahoma"/>
        </w:rPr>
      </w:pPr>
      <w:r w:rsidRPr="00702720">
        <w:rPr>
          <w:rFonts w:cs="Tahoma"/>
        </w:rPr>
        <w:t>Διαθεσιμότητα (</w:t>
      </w:r>
      <w:r w:rsidRPr="00702720">
        <w:rPr>
          <w:rFonts w:cs="Tahoma"/>
          <w:lang w:val="en-US"/>
        </w:rPr>
        <w:t>availability</w:t>
      </w:r>
      <w:r w:rsidRPr="00702720">
        <w:rPr>
          <w:rFonts w:cs="Tahoma"/>
        </w:rPr>
        <w:t>): το σύστημα και τα δεδομένα πρέπει να είναι διαθέσιμα όταν απαιτείται.</w:t>
      </w:r>
    </w:p>
    <w:p w14:paraId="2A28C9E8" w14:textId="77777777" w:rsidR="00B8000B" w:rsidRPr="00702720" w:rsidRDefault="00B8000B" w:rsidP="003A7B0C">
      <w:pPr>
        <w:widowControl w:val="0"/>
        <w:numPr>
          <w:ilvl w:val="0"/>
          <w:numId w:val="63"/>
        </w:numPr>
        <w:tabs>
          <w:tab w:val="clear" w:pos="0"/>
          <w:tab w:val="clear" w:pos="709"/>
          <w:tab w:val="clear" w:pos="1134"/>
        </w:tabs>
        <w:suppressAutoHyphens w:val="0"/>
        <w:spacing w:before="120" w:line="259" w:lineRule="auto"/>
        <w:ind w:left="426" w:right="140" w:hanging="284"/>
        <w:rPr>
          <w:rFonts w:cs="Tahoma"/>
        </w:rPr>
      </w:pPr>
      <w:r w:rsidRPr="00702720">
        <w:rPr>
          <w:rFonts w:cs="Tahoma"/>
        </w:rPr>
        <w:t>Μη δυνατότητα άρνησης συμμετοχής (non-</w:t>
      </w:r>
      <w:r w:rsidRPr="00702720">
        <w:rPr>
          <w:rFonts w:cs="Tahoma"/>
          <w:lang w:val="en-US"/>
        </w:rPr>
        <w:t>repudiation</w:t>
      </w:r>
      <w:r w:rsidRPr="00702720">
        <w:rPr>
          <w:rFonts w:cs="Tahoma"/>
        </w:rPr>
        <w:t>): ο χρήστης δεν πρέπει να μπορεί να αρνηθεί τη συμμετοχή του στην ανταλλαγή των δεδομένων.</w:t>
      </w:r>
    </w:p>
    <w:p w14:paraId="79D6A13E" w14:textId="77777777" w:rsidR="00B8000B" w:rsidRPr="00702720" w:rsidRDefault="00B8000B" w:rsidP="003A7B0C">
      <w:pPr>
        <w:widowControl w:val="0"/>
        <w:numPr>
          <w:ilvl w:val="0"/>
          <w:numId w:val="63"/>
        </w:numPr>
        <w:tabs>
          <w:tab w:val="clear" w:pos="0"/>
          <w:tab w:val="clear" w:pos="709"/>
          <w:tab w:val="clear" w:pos="1134"/>
        </w:tabs>
        <w:suppressAutoHyphens w:val="0"/>
        <w:spacing w:before="120" w:line="259" w:lineRule="auto"/>
        <w:ind w:left="426" w:right="140" w:hanging="284"/>
        <w:rPr>
          <w:rFonts w:cs="Tahoma"/>
        </w:rPr>
      </w:pPr>
      <w:r w:rsidRPr="00702720">
        <w:rPr>
          <w:rFonts w:cs="Tahoma"/>
        </w:rPr>
        <w:t>Διαφάνεια (</w:t>
      </w:r>
      <w:r w:rsidRPr="00702720">
        <w:rPr>
          <w:rFonts w:cs="Tahoma"/>
          <w:lang w:val="en-US"/>
        </w:rPr>
        <w:t>transparency</w:t>
      </w:r>
      <w:r w:rsidRPr="00702720">
        <w:rPr>
          <w:rFonts w:cs="Tahoma"/>
        </w:rPr>
        <w:t>): πρέπει να γίνεται τεκμηρίωση των διαδικασιών της επεξεργασίας ώστε να μπορούν να ελεγχθούν.</w:t>
      </w:r>
    </w:p>
    <w:p w14:paraId="39F4D12B" w14:textId="77777777" w:rsidR="00B8000B" w:rsidRPr="00702720" w:rsidRDefault="00B8000B" w:rsidP="003A7B0C">
      <w:pPr>
        <w:widowControl w:val="0"/>
        <w:numPr>
          <w:ilvl w:val="0"/>
          <w:numId w:val="63"/>
        </w:numPr>
        <w:tabs>
          <w:tab w:val="clear" w:pos="0"/>
          <w:tab w:val="clear" w:pos="709"/>
          <w:tab w:val="clear" w:pos="1134"/>
        </w:tabs>
        <w:suppressAutoHyphens w:val="0"/>
        <w:spacing w:before="120" w:line="259" w:lineRule="auto"/>
        <w:ind w:left="426" w:right="140" w:hanging="284"/>
        <w:rPr>
          <w:rFonts w:cs="Tahoma"/>
        </w:rPr>
      </w:pPr>
      <w:r w:rsidRPr="00702720">
        <w:rPr>
          <w:rFonts w:cs="Tahoma"/>
        </w:rPr>
        <w:t>Δυνατότητα ελέγχου (</w:t>
      </w:r>
      <w:r w:rsidRPr="00702720">
        <w:rPr>
          <w:rFonts w:cs="Tahoma"/>
          <w:lang w:val="en-US"/>
        </w:rPr>
        <w:t>revision</w:t>
      </w:r>
      <w:r w:rsidRPr="00702720">
        <w:rPr>
          <w:rFonts w:cs="Tahoma"/>
        </w:rPr>
        <w:t xml:space="preserve"> / </w:t>
      </w:r>
      <w:r w:rsidRPr="00702720">
        <w:rPr>
          <w:rFonts w:cs="Tahoma"/>
          <w:lang w:val="en-US"/>
        </w:rPr>
        <w:t>audit</w:t>
      </w:r>
      <w:r w:rsidRPr="00702720">
        <w:rPr>
          <w:rFonts w:cs="Tahoma"/>
        </w:rPr>
        <w:t>): κάθε τροποποίηση ή επεξεργασία των δεδομένων πρέπει να μπορεί να ελεγχθεί, δηλαδή από ποιόν έγινε και πότε.</w:t>
      </w:r>
    </w:p>
    <w:p w14:paraId="00092C07" w14:textId="77777777" w:rsidR="00B8000B" w:rsidRPr="00702720" w:rsidRDefault="00B8000B" w:rsidP="003A7B0C">
      <w:pPr>
        <w:widowControl w:val="0"/>
        <w:numPr>
          <w:ilvl w:val="0"/>
          <w:numId w:val="63"/>
        </w:numPr>
        <w:tabs>
          <w:tab w:val="clear" w:pos="0"/>
          <w:tab w:val="clear" w:pos="709"/>
          <w:tab w:val="clear" w:pos="1134"/>
        </w:tabs>
        <w:suppressAutoHyphens w:val="0"/>
        <w:spacing w:before="120" w:line="259" w:lineRule="auto"/>
        <w:ind w:left="426" w:right="140" w:hanging="284"/>
        <w:rPr>
          <w:rFonts w:cs="Tahoma"/>
        </w:rPr>
      </w:pPr>
      <w:r w:rsidRPr="00702720">
        <w:rPr>
          <w:rFonts w:cs="Tahoma"/>
        </w:rPr>
        <w:t>Ευθύνη (</w:t>
      </w:r>
      <w:r w:rsidRPr="00702720">
        <w:rPr>
          <w:rFonts w:cs="Tahoma"/>
          <w:lang w:val="en-US"/>
        </w:rPr>
        <w:t>accountability</w:t>
      </w:r>
      <w:r w:rsidRPr="00702720">
        <w:rPr>
          <w:rFonts w:cs="Tahoma"/>
        </w:rPr>
        <w:t>): πρέπει να προκύπτει ποιος είναι υπεύθυνος για την εισαγωγή, πρόσβαση ή τροποποίηση κάθε δεδομένου.</w:t>
      </w:r>
    </w:p>
    <w:p w14:paraId="7AEAAE01" w14:textId="77777777" w:rsidR="00B8000B" w:rsidRPr="00702720" w:rsidRDefault="00B8000B" w:rsidP="00B8000B">
      <w:pPr>
        <w:widowControl w:val="0"/>
        <w:tabs>
          <w:tab w:val="clear" w:pos="0"/>
          <w:tab w:val="clear" w:pos="709"/>
          <w:tab w:val="clear" w:pos="1134"/>
        </w:tabs>
        <w:suppressAutoHyphens w:val="0"/>
        <w:ind w:right="590"/>
        <w:rPr>
          <w:rFonts w:cs="Tahoma"/>
        </w:rPr>
      </w:pPr>
    </w:p>
    <w:p w14:paraId="6D92F2B7" w14:textId="274DFBC3" w:rsidR="0083520F" w:rsidRPr="00702720" w:rsidRDefault="0083520F" w:rsidP="0083520F">
      <w:pPr>
        <w:rPr>
          <w:rFonts w:cs="Tahoma"/>
        </w:rPr>
      </w:pPr>
      <w:r w:rsidRPr="00702720">
        <w:rPr>
          <w:rFonts w:cs="Tahoma"/>
        </w:rPr>
        <w:t xml:space="preserve">Ειδικά για το Τμήμα 2 βλ. και </w:t>
      </w:r>
      <w:r w:rsidRPr="00702720">
        <w:rPr>
          <w:rFonts w:cs="Tahoma"/>
        </w:rPr>
        <w:fldChar w:fldCharType="begin"/>
      </w:r>
      <w:r w:rsidRPr="00702720">
        <w:rPr>
          <w:rFonts w:cs="Tahoma"/>
        </w:rPr>
        <w:instrText xml:space="preserve"> REF _Ref190729250 \r \h </w:instrText>
      </w:r>
      <w:r w:rsidR="00702720" w:rsidRPr="00702720">
        <w:rPr>
          <w:rFonts w:cs="Tahoma"/>
        </w:rPr>
        <w:instrText xml:space="preserve"> \* MERGEFORMAT </w:instrText>
      </w:r>
      <w:r w:rsidRPr="00702720">
        <w:rPr>
          <w:rFonts w:cs="Tahoma"/>
        </w:rPr>
      </w:r>
      <w:r w:rsidRPr="00702720">
        <w:rPr>
          <w:rFonts w:cs="Tahoma"/>
        </w:rPr>
        <w:fldChar w:fldCharType="separate"/>
      </w:r>
      <w:r w:rsidR="00EA12ED">
        <w:rPr>
          <w:rFonts w:cs="Tahoma"/>
        </w:rPr>
        <w:t>I.4.2.2</w:t>
      </w:r>
      <w:r w:rsidRPr="00702720">
        <w:rPr>
          <w:rFonts w:cs="Tahoma"/>
        </w:rPr>
        <w:fldChar w:fldCharType="end"/>
      </w:r>
    </w:p>
    <w:p w14:paraId="182255AD" w14:textId="0C8EB255" w:rsidR="00B8000B" w:rsidRPr="00702720" w:rsidRDefault="00B8000B" w:rsidP="00D735C7">
      <w:pPr>
        <w:pStyle w:val="AppendixHeading5"/>
      </w:pPr>
      <w:r w:rsidRPr="00702720">
        <w:t>Σενάρια Ελέγχου</w:t>
      </w:r>
      <w:r w:rsidR="0083520F" w:rsidRPr="00702720">
        <w:t xml:space="preserve"> – Τμήμα 1</w:t>
      </w:r>
    </w:p>
    <w:p w14:paraId="783D91F4" w14:textId="77777777" w:rsidR="00B8000B" w:rsidRPr="00702720" w:rsidRDefault="00B8000B" w:rsidP="00B8000B">
      <w:pPr>
        <w:rPr>
          <w:rFonts w:cs="Tahoma"/>
        </w:rPr>
      </w:pPr>
      <w:r w:rsidRPr="00702720">
        <w:rPr>
          <w:rFonts w:cs="Tahoma"/>
        </w:rPr>
        <w:t>Τα σενάρια ελέγχου που θα προετοιμάσει ο Ανάδοχος θα συνοψίζουν τις επιχειρησιακές διαδικασίες, ανά διαδικασία και Υποσύστημα και θα πρέπει να αντιστοιχίζονται με τις απαιτήσεις (</w:t>
      </w:r>
      <w:r w:rsidRPr="00702720">
        <w:rPr>
          <w:rFonts w:cs="Tahoma"/>
          <w:lang w:val="en-US"/>
        </w:rPr>
        <w:t>requirements</w:t>
      </w:r>
      <w:r w:rsidRPr="00702720">
        <w:rPr>
          <w:rFonts w:cs="Tahoma"/>
        </w:rPr>
        <w:t xml:space="preserve">) της Ανάλυσης Απαιτήσεων. </w:t>
      </w:r>
    </w:p>
    <w:p w14:paraId="6D15421D" w14:textId="77777777" w:rsidR="00B8000B" w:rsidRPr="00702720" w:rsidRDefault="00B8000B" w:rsidP="00B8000B">
      <w:pPr>
        <w:rPr>
          <w:rFonts w:cs="Tahoma"/>
        </w:rPr>
      </w:pPr>
      <w:r w:rsidRPr="00702720">
        <w:rPr>
          <w:rFonts w:cs="Tahoma"/>
        </w:rPr>
        <w:t>Μια πρώτη έκδοση των σεναρίων ελέγχου θα παραχθεί κατά την εκπόνηση της Μελέτης Εφαρμογής, ενώ θα εξειδικευτούν περαιτέρω κατά τη Φάση Β’ του Έργου.</w:t>
      </w:r>
    </w:p>
    <w:p w14:paraId="639631C4" w14:textId="77777777" w:rsidR="00B8000B" w:rsidRPr="00702720" w:rsidRDefault="00B8000B" w:rsidP="00B8000B">
      <w:pPr>
        <w:rPr>
          <w:rFonts w:cs="Tahoma"/>
        </w:rPr>
      </w:pPr>
      <w:r w:rsidRPr="00702720">
        <w:rPr>
          <w:rFonts w:cs="Tahoma"/>
        </w:rPr>
        <w:t>Η εφαρμογή των σεναρίων θα γίνεται με την εκτέλεση των Περιπτώσεων Ελέγχου (</w:t>
      </w:r>
      <w:r w:rsidRPr="00702720">
        <w:rPr>
          <w:rFonts w:cs="Tahoma"/>
          <w:lang w:val="en-US"/>
        </w:rPr>
        <w:t>Test</w:t>
      </w:r>
      <w:r w:rsidRPr="00702720">
        <w:rPr>
          <w:rFonts w:cs="Tahoma"/>
        </w:rPr>
        <w:t xml:space="preserve"> </w:t>
      </w:r>
      <w:r w:rsidRPr="00702720">
        <w:rPr>
          <w:rFonts w:cs="Tahoma"/>
          <w:lang w:val="en-US"/>
        </w:rPr>
        <w:t>Cases</w:t>
      </w:r>
      <w:r w:rsidRPr="00702720">
        <w:rPr>
          <w:rFonts w:cs="Tahoma"/>
        </w:rPr>
        <w:t>), που αποτελούν επιμέρους λειτουργικές οντότητες των σεναρίων και η κάθε μία ελέγχει ένα συγκεκριμένο κομμάτι της λειτουργικότητας του κάθε Υποσυστήματος.</w:t>
      </w:r>
    </w:p>
    <w:p w14:paraId="14002750" w14:textId="77777777" w:rsidR="00B8000B" w:rsidRPr="00702720" w:rsidRDefault="00B8000B" w:rsidP="00B8000B">
      <w:pPr>
        <w:rPr>
          <w:rFonts w:cs="Tahoma"/>
        </w:rPr>
      </w:pPr>
      <w:r w:rsidRPr="00702720">
        <w:rPr>
          <w:rFonts w:cs="Tahoma"/>
        </w:rPr>
        <w:t>Οι Περιπτώσεις Ελέγχου (</w:t>
      </w:r>
      <w:r w:rsidRPr="00702720">
        <w:rPr>
          <w:rFonts w:cs="Tahoma"/>
          <w:lang w:val="en-US"/>
        </w:rPr>
        <w:t>Test</w:t>
      </w:r>
      <w:r w:rsidRPr="00702720">
        <w:rPr>
          <w:rFonts w:cs="Tahoma"/>
        </w:rPr>
        <w:t xml:space="preserve"> </w:t>
      </w:r>
      <w:r w:rsidRPr="00702720">
        <w:rPr>
          <w:rFonts w:cs="Tahoma"/>
          <w:lang w:val="en-US"/>
        </w:rPr>
        <w:t>Cases</w:t>
      </w:r>
      <w:r w:rsidRPr="00702720">
        <w:rPr>
          <w:rFonts w:cs="Tahoma"/>
        </w:rPr>
        <w:t>) θα καλύπτουν τους παρακάτω τύπους ελέγχων:</w:t>
      </w:r>
    </w:p>
    <w:p w14:paraId="64F0EC3F" w14:textId="77777777" w:rsidR="00B8000B" w:rsidRPr="00702720" w:rsidRDefault="00B8000B" w:rsidP="003A7B0C">
      <w:pPr>
        <w:pStyle w:val="a"/>
        <w:widowControl w:val="0"/>
        <w:numPr>
          <w:ilvl w:val="0"/>
          <w:numId w:val="64"/>
        </w:numPr>
        <w:tabs>
          <w:tab w:val="clear" w:pos="720"/>
        </w:tabs>
        <w:suppressAutoHyphens w:val="0"/>
        <w:autoSpaceDE w:val="0"/>
        <w:autoSpaceDN w:val="0"/>
        <w:spacing w:before="120" w:line="259" w:lineRule="auto"/>
        <w:ind w:left="567" w:right="-1"/>
        <w:rPr>
          <w:rFonts w:cs="Tahoma"/>
        </w:rPr>
      </w:pPr>
      <w:r w:rsidRPr="00702720">
        <w:rPr>
          <w:rFonts w:cs="Tahoma"/>
          <w:b/>
        </w:rPr>
        <w:t xml:space="preserve">Συμμόρφωσης με τις λειτουργικές προδιαγραφές </w:t>
      </w:r>
      <w:r w:rsidRPr="00702720">
        <w:rPr>
          <w:rFonts w:cs="Tahoma"/>
        </w:rPr>
        <w:t>της διακήρυξης, όπως αυτές θα εξειδικευτούν στην ανάλυση απαιτήσεων των συστημάτων στο πλαίσιο της Ανάλυσης Απαιτήσεων του</w:t>
      </w:r>
      <w:r w:rsidRPr="00702720">
        <w:rPr>
          <w:rFonts w:cs="Tahoma"/>
          <w:spacing w:val="-3"/>
        </w:rPr>
        <w:t xml:space="preserve"> </w:t>
      </w:r>
      <w:r w:rsidRPr="00702720">
        <w:rPr>
          <w:rFonts w:cs="Tahoma"/>
        </w:rPr>
        <w:t>Έργου.</w:t>
      </w:r>
    </w:p>
    <w:p w14:paraId="09A411F8" w14:textId="77777777" w:rsidR="00B8000B" w:rsidRPr="00702720" w:rsidRDefault="00B8000B" w:rsidP="003A7B0C">
      <w:pPr>
        <w:pStyle w:val="a"/>
        <w:widowControl w:val="0"/>
        <w:numPr>
          <w:ilvl w:val="0"/>
          <w:numId w:val="64"/>
        </w:numPr>
        <w:tabs>
          <w:tab w:val="clear" w:pos="720"/>
        </w:tabs>
        <w:suppressAutoHyphens w:val="0"/>
        <w:autoSpaceDE w:val="0"/>
        <w:autoSpaceDN w:val="0"/>
        <w:spacing w:before="120" w:line="259" w:lineRule="auto"/>
        <w:ind w:left="567" w:right="-1" w:hanging="361"/>
        <w:rPr>
          <w:rFonts w:cs="Tahoma"/>
        </w:rPr>
      </w:pPr>
      <w:r w:rsidRPr="00702720">
        <w:rPr>
          <w:rFonts w:cs="Tahoma"/>
          <w:b/>
        </w:rPr>
        <w:t>Επίδοσης</w:t>
      </w:r>
      <w:r w:rsidRPr="00702720">
        <w:rPr>
          <w:rFonts w:cs="Tahoma"/>
        </w:rPr>
        <w:t>, όπου ελέγχονται οι χρόνοι απόκρισης του</w:t>
      </w:r>
      <w:r w:rsidRPr="00702720">
        <w:rPr>
          <w:rFonts w:cs="Tahoma"/>
          <w:spacing w:val="-11"/>
        </w:rPr>
        <w:t xml:space="preserve"> </w:t>
      </w:r>
      <w:r w:rsidRPr="00702720">
        <w:rPr>
          <w:rFonts w:cs="Tahoma"/>
        </w:rPr>
        <w:t>συστήματος.</w:t>
      </w:r>
    </w:p>
    <w:p w14:paraId="76520BD7" w14:textId="77777777" w:rsidR="00B8000B" w:rsidRPr="00702720" w:rsidRDefault="00B8000B" w:rsidP="003A7B0C">
      <w:pPr>
        <w:pStyle w:val="a"/>
        <w:widowControl w:val="0"/>
        <w:numPr>
          <w:ilvl w:val="0"/>
          <w:numId w:val="64"/>
        </w:numPr>
        <w:tabs>
          <w:tab w:val="clear" w:pos="720"/>
        </w:tabs>
        <w:suppressAutoHyphens w:val="0"/>
        <w:autoSpaceDE w:val="0"/>
        <w:autoSpaceDN w:val="0"/>
        <w:spacing w:before="120" w:line="259" w:lineRule="auto"/>
        <w:ind w:left="567" w:right="-1"/>
        <w:rPr>
          <w:rFonts w:cs="Tahoma"/>
        </w:rPr>
      </w:pPr>
      <w:r w:rsidRPr="00702720">
        <w:rPr>
          <w:rFonts w:cs="Tahoma"/>
          <w:b/>
        </w:rPr>
        <w:t>Ασφάλειας</w:t>
      </w:r>
      <w:r w:rsidRPr="00702720">
        <w:rPr>
          <w:rFonts w:cs="Tahoma"/>
        </w:rPr>
        <w:t>,</w:t>
      </w:r>
      <w:r w:rsidRPr="00702720">
        <w:rPr>
          <w:rFonts w:cs="Tahoma"/>
          <w:spacing w:val="-12"/>
        </w:rPr>
        <w:t xml:space="preserve"> </w:t>
      </w:r>
      <w:r w:rsidRPr="00702720">
        <w:rPr>
          <w:rFonts w:cs="Tahoma"/>
        </w:rPr>
        <w:t>όπου</w:t>
      </w:r>
      <w:r w:rsidRPr="00702720">
        <w:rPr>
          <w:rFonts w:cs="Tahoma"/>
          <w:spacing w:val="-12"/>
        </w:rPr>
        <w:t xml:space="preserve"> </w:t>
      </w:r>
      <w:r w:rsidRPr="00702720">
        <w:rPr>
          <w:rFonts w:cs="Tahoma"/>
        </w:rPr>
        <w:t>ελέγχεται</w:t>
      </w:r>
      <w:r w:rsidRPr="00702720">
        <w:rPr>
          <w:rFonts w:cs="Tahoma"/>
          <w:spacing w:val="-11"/>
        </w:rPr>
        <w:t xml:space="preserve"> </w:t>
      </w:r>
      <w:r w:rsidRPr="00702720">
        <w:rPr>
          <w:rFonts w:cs="Tahoma"/>
        </w:rPr>
        <w:t>κατά</w:t>
      </w:r>
      <w:r w:rsidRPr="00702720">
        <w:rPr>
          <w:rFonts w:cs="Tahoma"/>
          <w:spacing w:val="-12"/>
        </w:rPr>
        <w:t xml:space="preserve"> </w:t>
      </w:r>
      <w:r w:rsidRPr="00702720">
        <w:rPr>
          <w:rFonts w:cs="Tahoma"/>
        </w:rPr>
        <w:t>πόσο</w:t>
      </w:r>
      <w:r w:rsidRPr="00702720">
        <w:rPr>
          <w:rFonts w:cs="Tahoma"/>
          <w:spacing w:val="-11"/>
        </w:rPr>
        <w:t xml:space="preserve"> </w:t>
      </w:r>
      <w:r w:rsidRPr="00702720">
        <w:rPr>
          <w:rFonts w:cs="Tahoma"/>
        </w:rPr>
        <w:t>η</w:t>
      </w:r>
      <w:r w:rsidRPr="00702720">
        <w:rPr>
          <w:rFonts w:cs="Tahoma"/>
          <w:spacing w:val="-11"/>
        </w:rPr>
        <w:t xml:space="preserve"> </w:t>
      </w:r>
      <w:r w:rsidRPr="00702720">
        <w:rPr>
          <w:rFonts w:cs="Tahoma"/>
        </w:rPr>
        <w:t>πρόσβαση</w:t>
      </w:r>
      <w:r w:rsidRPr="00702720">
        <w:rPr>
          <w:rFonts w:cs="Tahoma"/>
          <w:spacing w:val="-10"/>
        </w:rPr>
        <w:t xml:space="preserve"> </w:t>
      </w:r>
      <w:r w:rsidRPr="00702720">
        <w:rPr>
          <w:rFonts w:cs="Tahoma"/>
        </w:rPr>
        <w:t>και</w:t>
      </w:r>
      <w:r w:rsidRPr="00702720">
        <w:rPr>
          <w:rFonts w:cs="Tahoma"/>
          <w:spacing w:val="-10"/>
        </w:rPr>
        <w:t xml:space="preserve"> </w:t>
      </w:r>
      <w:r w:rsidRPr="00702720">
        <w:rPr>
          <w:rFonts w:cs="Tahoma"/>
        </w:rPr>
        <w:t>οι</w:t>
      </w:r>
      <w:r w:rsidRPr="00702720">
        <w:rPr>
          <w:rFonts w:cs="Tahoma"/>
          <w:spacing w:val="-11"/>
        </w:rPr>
        <w:t xml:space="preserve"> </w:t>
      </w:r>
      <w:r w:rsidRPr="00702720">
        <w:rPr>
          <w:rFonts w:cs="Tahoma"/>
        </w:rPr>
        <w:t>διάφορες</w:t>
      </w:r>
      <w:r w:rsidRPr="00702720">
        <w:rPr>
          <w:rFonts w:cs="Tahoma"/>
          <w:spacing w:val="-11"/>
        </w:rPr>
        <w:t xml:space="preserve"> </w:t>
      </w:r>
      <w:r w:rsidRPr="00702720">
        <w:rPr>
          <w:rFonts w:cs="Tahoma"/>
        </w:rPr>
        <w:t>ενέργειες</w:t>
      </w:r>
      <w:r w:rsidRPr="00702720">
        <w:rPr>
          <w:rFonts w:cs="Tahoma"/>
          <w:spacing w:val="-10"/>
        </w:rPr>
        <w:t xml:space="preserve"> </w:t>
      </w:r>
      <w:r w:rsidRPr="00702720">
        <w:rPr>
          <w:rFonts w:cs="Tahoma"/>
        </w:rPr>
        <w:t>στο</w:t>
      </w:r>
      <w:r w:rsidRPr="00702720">
        <w:rPr>
          <w:rFonts w:cs="Tahoma"/>
          <w:spacing w:val="-12"/>
        </w:rPr>
        <w:t xml:space="preserve"> </w:t>
      </w:r>
      <w:r w:rsidRPr="00702720">
        <w:rPr>
          <w:rFonts w:cs="Tahoma"/>
        </w:rPr>
        <w:t>σύστημα γίνονται μόνο από εξουσιοδοτημένους</w:t>
      </w:r>
      <w:r w:rsidRPr="00702720">
        <w:rPr>
          <w:rFonts w:cs="Tahoma"/>
          <w:spacing w:val="-1"/>
        </w:rPr>
        <w:t xml:space="preserve"> </w:t>
      </w:r>
      <w:r w:rsidRPr="00702720">
        <w:rPr>
          <w:rFonts w:cs="Tahoma"/>
        </w:rPr>
        <w:t>χρήστες.</w:t>
      </w:r>
    </w:p>
    <w:p w14:paraId="449D3283" w14:textId="77777777" w:rsidR="00B8000B" w:rsidRPr="00702720" w:rsidRDefault="00B8000B" w:rsidP="003A7B0C">
      <w:pPr>
        <w:pStyle w:val="a"/>
        <w:widowControl w:val="0"/>
        <w:numPr>
          <w:ilvl w:val="0"/>
          <w:numId w:val="64"/>
        </w:numPr>
        <w:tabs>
          <w:tab w:val="clear" w:pos="720"/>
        </w:tabs>
        <w:suppressAutoHyphens w:val="0"/>
        <w:autoSpaceDE w:val="0"/>
        <w:autoSpaceDN w:val="0"/>
        <w:spacing w:before="120" w:line="259" w:lineRule="auto"/>
        <w:ind w:left="567" w:right="-1"/>
        <w:rPr>
          <w:rFonts w:cs="Tahoma"/>
        </w:rPr>
      </w:pPr>
      <w:r w:rsidRPr="00702720">
        <w:rPr>
          <w:rFonts w:cs="Tahoma"/>
          <w:b/>
        </w:rPr>
        <w:t xml:space="preserve">Έλεγχοι διαθεσιμότητας </w:t>
      </w:r>
      <w:r w:rsidRPr="00702720">
        <w:rPr>
          <w:rFonts w:cs="Tahoma"/>
        </w:rPr>
        <w:t xml:space="preserve">των Υποσυστημάτων για τις περιπτώσεις αστοχιών λογισμικού συστήματος. Για την εκτέλεση των συγκεκριμένων ελέγχων θα πρέπει να γίνονται εσκεμμένες </w:t>
      </w:r>
      <w:r w:rsidRPr="00702720">
        <w:rPr>
          <w:rFonts w:cs="Tahoma"/>
        </w:rPr>
        <w:lastRenderedPageBreak/>
        <w:t>παρεμβάσεις με κλείσιμο, για παράδειγμα, επιμέρους στοιχείων λογισμικού. Το ποσοστό διαθεσιμότητας των νέων συστημάτων θα είναι συμβατό με τις απαιτήσεις διαθεσιμότητας της</w:t>
      </w:r>
      <w:r w:rsidRPr="00702720">
        <w:rPr>
          <w:rFonts w:cs="Tahoma"/>
          <w:spacing w:val="2"/>
        </w:rPr>
        <w:t xml:space="preserve"> </w:t>
      </w:r>
      <w:r w:rsidRPr="00702720">
        <w:rPr>
          <w:rFonts w:cs="Tahoma"/>
        </w:rPr>
        <w:t>Παρούσας.</w:t>
      </w:r>
    </w:p>
    <w:p w14:paraId="5DA7ABB9" w14:textId="77777777" w:rsidR="00B8000B" w:rsidRPr="00702720" w:rsidRDefault="00B8000B" w:rsidP="00B8000B">
      <w:pPr>
        <w:pStyle w:val="af2"/>
        <w:rPr>
          <w:rFonts w:cs="Tahoma"/>
        </w:rPr>
      </w:pPr>
      <w:r w:rsidRPr="00702720">
        <w:rPr>
          <w:rFonts w:cs="Tahoma"/>
        </w:rPr>
        <w:t>Κατ’ ελάχιστο, θα πρέπει μέσω των σεναρίων ελέγχου να δίνεται η δυνατότητα για εκτέλεση:</w:t>
      </w:r>
    </w:p>
    <w:p w14:paraId="0473B3C6" w14:textId="77777777" w:rsidR="00B8000B" w:rsidRPr="00702720" w:rsidRDefault="00B8000B" w:rsidP="003A7B0C">
      <w:pPr>
        <w:pStyle w:val="a"/>
        <w:widowControl w:val="0"/>
        <w:numPr>
          <w:ilvl w:val="1"/>
          <w:numId w:val="65"/>
        </w:numPr>
        <w:tabs>
          <w:tab w:val="clear" w:pos="720"/>
        </w:tabs>
        <w:suppressAutoHyphens w:val="0"/>
        <w:autoSpaceDE w:val="0"/>
        <w:autoSpaceDN w:val="0"/>
        <w:spacing w:before="120" w:line="259" w:lineRule="auto"/>
        <w:ind w:left="567" w:hanging="361"/>
        <w:jc w:val="left"/>
        <w:rPr>
          <w:rFonts w:cs="Tahoma"/>
        </w:rPr>
      </w:pPr>
      <w:r w:rsidRPr="00702720">
        <w:rPr>
          <w:rFonts w:cs="Tahoma"/>
        </w:rPr>
        <w:t>αυτοματοποιημένων δοκιμών μονάδων (</w:t>
      </w:r>
      <w:r w:rsidRPr="00702720">
        <w:rPr>
          <w:rFonts w:cs="Tahoma"/>
          <w:lang w:val="en-US"/>
        </w:rPr>
        <w:t>unit</w:t>
      </w:r>
      <w:r w:rsidRPr="00702720">
        <w:rPr>
          <w:rFonts w:cs="Tahoma"/>
          <w:spacing w:val="-3"/>
        </w:rPr>
        <w:t xml:space="preserve"> </w:t>
      </w:r>
      <w:r w:rsidRPr="00702720">
        <w:rPr>
          <w:rFonts w:cs="Tahoma"/>
          <w:lang w:val="en-US"/>
        </w:rPr>
        <w:t>tests</w:t>
      </w:r>
      <w:r w:rsidRPr="00702720">
        <w:rPr>
          <w:rFonts w:cs="Tahoma"/>
        </w:rPr>
        <w:t>)</w:t>
      </w:r>
    </w:p>
    <w:p w14:paraId="65C4650E" w14:textId="77777777" w:rsidR="00B8000B" w:rsidRPr="00702720" w:rsidRDefault="00B8000B" w:rsidP="003A7B0C">
      <w:pPr>
        <w:pStyle w:val="a"/>
        <w:widowControl w:val="0"/>
        <w:numPr>
          <w:ilvl w:val="1"/>
          <w:numId w:val="65"/>
        </w:numPr>
        <w:tabs>
          <w:tab w:val="clear" w:pos="720"/>
        </w:tabs>
        <w:suppressAutoHyphens w:val="0"/>
        <w:autoSpaceDE w:val="0"/>
        <w:autoSpaceDN w:val="0"/>
        <w:spacing w:before="120" w:line="259" w:lineRule="auto"/>
        <w:ind w:left="567" w:hanging="361"/>
        <w:jc w:val="left"/>
        <w:rPr>
          <w:rFonts w:cs="Tahoma"/>
        </w:rPr>
      </w:pPr>
      <w:r w:rsidRPr="00702720">
        <w:rPr>
          <w:rFonts w:cs="Tahoma"/>
        </w:rPr>
        <w:t>δοκιμών σε επίπεδο εφαρμογών (</w:t>
      </w:r>
      <w:r w:rsidRPr="00702720">
        <w:rPr>
          <w:rFonts w:cs="Tahoma"/>
          <w:lang w:val="en-US"/>
        </w:rPr>
        <w:t>system</w:t>
      </w:r>
      <w:r w:rsidRPr="00702720">
        <w:rPr>
          <w:rFonts w:cs="Tahoma"/>
          <w:spacing w:val="-5"/>
        </w:rPr>
        <w:t xml:space="preserve"> </w:t>
      </w:r>
      <w:r w:rsidRPr="00702720">
        <w:rPr>
          <w:rFonts w:cs="Tahoma"/>
          <w:lang w:val="en-US"/>
        </w:rPr>
        <w:t>tests</w:t>
      </w:r>
      <w:r w:rsidRPr="00702720">
        <w:rPr>
          <w:rFonts w:cs="Tahoma"/>
        </w:rPr>
        <w:t>)</w:t>
      </w:r>
    </w:p>
    <w:p w14:paraId="3A65B7C8" w14:textId="77777777" w:rsidR="00B8000B" w:rsidRPr="00702720" w:rsidRDefault="00B8000B" w:rsidP="003A7B0C">
      <w:pPr>
        <w:pStyle w:val="a"/>
        <w:widowControl w:val="0"/>
        <w:numPr>
          <w:ilvl w:val="1"/>
          <w:numId w:val="65"/>
        </w:numPr>
        <w:tabs>
          <w:tab w:val="clear" w:pos="720"/>
        </w:tabs>
        <w:suppressAutoHyphens w:val="0"/>
        <w:autoSpaceDE w:val="0"/>
        <w:autoSpaceDN w:val="0"/>
        <w:spacing w:before="120" w:line="259" w:lineRule="auto"/>
        <w:ind w:left="567" w:hanging="361"/>
        <w:jc w:val="left"/>
        <w:rPr>
          <w:rFonts w:cs="Tahoma"/>
        </w:rPr>
      </w:pPr>
      <w:r w:rsidRPr="00702720">
        <w:rPr>
          <w:rFonts w:cs="Tahoma"/>
        </w:rPr>
        <w:t>δοκιμών αποδοχής χρηστών (</w:t>
      </w:r>
      <w:r w:rsidRPr="00702720">
        <w:rPr>
          <w:rFonts w:cs="Tahoma"/>
          <w:lang w:val="en-US"/>
        </w:rPr>
        <w:t>user</w:t>
      </w:r>
      <w:r w:rsidRPr="00702720">
        <w:rPr>
          <w:rFonts w:cs="Tahoma"/>
        </w:rPr>
        <w:t xml:space="preserve"> </w:t>
      </w:r>
      <w:r w:rsidRPr="00702720">
        <w:rPr>
          <w:rFonts w:cs="Tahoma"/>
          <w:lang w:val="en-US"/>
        </w:rPr>
        <w:t>acceptance</w:t>
      </w:r>
      <w:r w:rsidRPr="00702720">
        <w:rPr>
          <w:rFonts w:cs="Tahoma"/>
          <w:spacing w:val="-2"/>
        </w:rPr>
        <w:t xml:space="preserve"> </w:t>
      </w:r>
      <w:r w:rsidRPr="00702720">
        <w:rPr>
          <w:rFonts w:cs="Tahoma"/>
          <w:lang w:val="en-US"/>
        </w:rPr>
        <w:t>tests</w:t>
      </w:r>
      <w:r w:rsidRPr="00702720">
        <w:rPr>
          <w:rFonts w:cs="Tahoma"/>
        </w:rPr>
        <w:t>)</w:t>
      </w:r>
    </w:p>
    <w:p w14:paraId="6B484A7F" w14:textId="77777777" w:rsidR="00B8000B" w:rsidRPr="00702720" w:rsidRDefault="00B8000B" w:rsidP="003A7B0C">
      <w:pPr>
        <w:pStyle w:val="a"/>
        <w:widowControl w:val="0"/>
        <w:numPr>
          <w:ilvl w:val="1"/>
          <w:numId w:val="65"/>
        </w:numPr>
        <w:tabs>
          <w:tab w:val="clear" w:pos="720"/>
        </w:tabs>
        <w:suppressAutoHyphens w:val="0"/>
        <w:autoSpaceDE w:val="0"/>
        <w:autoSpaceDN w:val="0"/>
        <w:spacing w:before="120" w:line="259" w:lineRule="auto"/>
        <w:ind w:left="567" w:hanging="361"/>
        <w:jc w:val="left"/>
        <w:rPr>
          <w:rFonts w:cs="Tahoma"/>
        </w:rPr>
      </w:pPr>
      <w:r w:rsidRPr="00702720">
        <w:rPr>
          <w:rFonts w:cs="Tahoma"/>
        </w:rPr>
        <w:t>δοκιμών υψηλού φόρτου (</w:t>
      </w:r>
      <w:r w:rsidRPr="00702720">
        <w:rPr>
          <w:rFonts w:cs="Tahoma"/>
          <w:lang w:val="en-US"/>
        </w:rPr>
        <w:t>stress</w:t>
      </w:r>
      <w:r w:rsidRPr="00702720">
        <w:rPr>
          <w:rFonts w:cs="Tahoma"/>
          <w:spacing w:val="-5"/>
        </w:rPr>
        <w:t xml:space="preserve"> </w:t>
      </w:r>
      <w:r w:rsidRPr="00702720">
        <w:rPr>
          <w:rFonts w:cs="Tahoma"/>
          <w:lang w:val="en-US"/>
        </w:rPr>
        <w:t>tests</w:t>
      </w:r>
      <w:r w:rsidRPr="00702720">
        <w:rPr>
          <w:rFonts w:cs="Tahoma"/>
        </w:rPr>
        <w:t>).</w:t>
      </w:r>
    </w:p>
    <w:p w14:paraId="4F5ED7FB" w14:textId="77777777" w:rsidR="00B8000B" w:rsidRPr="00702720" w:rsidRDefault="00B8000B" w:rsidP="00B8000B">
      <w:pPr>
        <w:rPr>
          <w:rFonts w:cs="Tahoma"/>
        </w:rPr>
      </w:pPr>
      <w:r w:rsidRPr="00702720">
        <w:rPr>
          <w:rFonts w:cs="Tahoma"/>
        </w:rPr>
        <w:t>Ο τρόπος παρουσίασης των Περιπτώσεων Ελέγχου (</w:t>
      </w:r>
      <w:r w:rsidRPr="00702720">
        <w:rPr>
          <w:rFonts w:cs="Tahoma"/>
          <w:lang w:val="en-US"/>
        </w:rPr>
        <w:t>Test</w:t>
      </w:r>
      <w:r w:rsidRPr="00702720">
        <w:rPr>
          <w:rFonts w:cs="Tahoma"/>
        </w:rPr>
        <w:t xml:space="preserve"> </w:t>
      </w:r>
      <w:r w:rsidRPr="00702720">
        <w:rPr>
          <w:rFonts w:cs="Tahoma"/>
          <w:lang w:val="en-US"/>
        </w:rPr>
        <w:t>Cases</w:t>
      </w:r>
      <w:r w:rsidRPr="00702720">
        <w:rPr>
          <w:rFonts w:cs="Tahoma"/>
        </w:rPr>
        <w:t>) θα είναι δομημένος και συστηματικός και θα ακολουθεί ένα συγκεκριμένο πρότυπο, το οποίο θα εφαρμόζεται σε όλα τα Υποσυστήματα.</w:t>
      </w:r>
    </w:p>
    <w:p w14:paraId="04909D1E" w14:textId="77777777" w:rsidR="00B8000B" w:rsidRPr="00702720" w:rsidRDefault="00B8000B" w:rsidP="00B8000B">
      <w:pPr>
        <w:rPr>
          <w:rFonts w:cs="Tahoma"/>
        </w:rPr>
      </w:pPr>
      <w:r w:rsidRPr="00702720">
        <w:rPr>
          <w:rFonts w:cs="Tahoma"/>
        </w:rPr>
        <w:t xml:space="preserve">Ο Ανάδοχος υποχρεούται να αποτυπώσει στο τεύχος «Σενάρια Ελέγχου», το σύνολο των </w:t>
      </w:r>
      <w:r w:rsidRPr="00702720">
        <w:rPr>
          <w:rFonts w:cs="Tahoma"/>
          <w:b/>
          <w:bCs/>
        </w:rPr>
        <w:t>σεναρίων ελέγχου</w:t>
      </w:r>
      <w:r w:rsidRPr="00702720">
        <w:rPr>
          <w:rFonts w:cs="Tahoma"/>
        </w:rPr>
        <w:t xml:space="preserve"> και συνοπτική περιγραφή της </w:t>
      </w:r>
      <w:r w:rsidRPr="00702720">
        <w:rPr>
          <w:rFonts w:cs="Tahoma"/>
          <w:b/>
          <w:bCs/>
        </w:rPr>
        <w:t>μεθοδολογίας που θα ακολουθηθεί κατά την εκτέλεσή τους.</w:t>
      </w:r>
      <w:r w:rsidRPr="00702720">
        <w:rPr>
          <w:rFonts w:cs="Tahoma"/>
        </w:rPr>
        <w:t xml:space="preserve"> Το τεύχος αυτό θα πρέπει να υποβληθεί από τον Ανάδοχο πριν από την προβλεπόμενη, στο χρονοδιάγραμμα του Έργου, έναρξη διενέργειας των ελέγχων αποδοχής των Υποσυστημάτων. Ο χρόνος παράδοσης του τεύχους αυτού θα πρέπει να εμφανίζεται στο χρονοδιάγραμμα υλοποίησης του Έργου μαζί με τα υπόλοιπα παραδοτέα.</w:t>
      </w:r>
    </w:p>
    <w:p w14:paraId="3AE82EB6" w14:textId="77777777" w:rsidR="00B8000B" w:rsidRPr="00702720" w:rsidRDefault="00B8000B" w:rsidP="00B8000B">
      <w:pPr>
        <w:rPr>
          <w:rFonts w:cs="Tahoma"/>
        </w:rPr>
      </w:pPr>
      <w:r w:rsidRPr="00702720">
        <w:rPr>
          <w:rFonts w:cs="Tahoma"/>
        </w:rPr>
        <w:t>Οι έλεγχοι, που θα περιγράφονται στο τεύχος «Σενάρια Ελέγχου», δεν θα είναι δεσμευτικοί. Θα μπορούν να επεκταθούν, με την προσθήκη νέων, οι οποίοι όμως θα είναι σύμφωνοι με τις αναλυτικές λειτουργικές απαιτήσεις που θα έχουν καταγραφεί στην Ανάλυση Απαιτήσεων του Έργου.</w:t>
      </w:r>
    </w:p>
    <w:p w14:paraId="7854D966" w14:textId="77777777" w:rsidR="00B8000B" w:rsidRPr="00702720" w:rsidRDefault="00B8000B" w:rsidP="00B8000B">
      <w:pPr>
        <w:rPr>
          <w:rFonts w:cs="Tahoma"/>
        </w:rPr>
      </w:pPr>
    </w:p>
    <w:p w14:paraId="6A2523B9" w14:textId="77777777" w:rsidR="00B8000B" w:rsidRPr="00702720" w:rsidRDefault="00B8000B" w:rsidP="00D735C7">
      <w:pPr>
        <w:pStyle w:val="AppendixHeading5"/>
      </w:pPr>
      <w:r w:rsidRPr="00702720">
        <w:t xml:space="preserve">Μελέτη </w:t>
      </w:r>
      <w:proofErr w:type="spellStart"/>
      <w:r w:rsidRPr="00702720">
        <w:t>Διαλειτουργικότητας</w:t>
      </w:r>
      <w:proofErr w:type="spellEnd"/>
    </w:p>
    <w:p w14:paraId="40C9A2B1" w14:textId="77777777" w:rsidR="007D3618" w:rsidRPr="00702720" w:rsidRDefault="007D3618" w:rsidP="007D3618">
      <w:pPr>
        <w:rPr>
          <w:rFonts w:cs="Tahoma"/>
        </w:rPr>
      </w:pPr>
      <w:r w:rsidRPr="00702720">
        <w:rPr>
          <w:rFonts w:cs="Tahoma"/>
        </w:rPr>
        <w:t xml:space="preserve">Ο Ανάδοχος υποχρεούται να εκπονήσει Μελέτη </w:t>
      </w:r>
      <w:proofErr w:type="spellStart"/>
      <w:r w:rsidRPr="00702720">
        <w:rPr>
          <w:rFonts w:cs="Tahoma"/>
        </w:rPr>
        <w:t>Διαλειτουργικότητας</w:t>
      </w:r>
      <w:proofErr w:type="spellEnd"/>
      <w:r w:rsidRPr="00702720">
        <w:rPr>
          <w:rFonts w:cs="Tahoma"/>
        </w:rPr>
        <w:t xml:space="preserve"> και Διασύνδεσης στην οποία να καταγραφούν οι απαιτήσεις για τις </w:t>
      </w:r>
      <w:proofErr w:type="spellStart"/>
      <w:r w:rsidRPr="00702720">
        <w:rPr>
          <w:rFonts w:cs="Tahoma"/>
        </w:rPr>
        <w:t>διεπαφές</w:t>
      </w:r>
      <w:proofErr w:type="spellEnd"/>
      <w:r w:rsidRPr="00702720">
        <w:rPr>
          <w:rFonts w:cs="Tahoma"/>
        </w:rPr>
        <w:t xml:space="preserve"> και τη </w:t>
      </w:r>
      <w:proofErr w:type="spellStart"/>
      <w:r w:rsidRPr="00702720">
        <w:rPr>
          <w:rFonts w:cs="Tahoma"/>
        </w:rPr>
        <w:t>διαλειτουργικότητα</w:t>
      </w:r>
      <w:proofErr w:type="spellEnd"/>
      <w:r w:rsidRPr="00702720">
        <w:rPr>
          <w:rFonts w:cs="Tahoma"/>
        </w:rPr>
        <w:t xml:space="preserve"> με τα συστήματα τρίτων φορέων. Στο πλαίσιο εκπόνησης της εν λόγω μελέτης, ο Ανάδοχος θα πρέπει να προβεί στα παρακάτω: </w:t>
      </w:r>
    </w:p>
    <w:p w14:paraId="12733E90" w14:textId="77777777" w:rsidR="007D3618" w:rsidRPr="00702720" w:rsidRDefault="007D3618" w:rsidP="00D87005">
      <w:pPr>
        <w:numPr>
          <w:ilvl w:val="0"/>
          <w:numId w:val="111"/>
        </w:numPr>
        <w:tabs>
          <w:tab w:val="clear" w:pos="0"/>
          <w:tab w:val="clear" w:pos="709"/>
          <w:tab w:val="clear" w:pos="1134"/>
        </w:tabs>
        <w:suppressAutoHyphens w:val="0"/>
        <w:spacing w:before="120"/>
        <w:ind w:hanging="357"/>
        <w:rPr>
          <w:rFonts w:cs="Tahoma"/>
        </w:rPr>
      </w:pPr>
      <w:r w:rsidRPr="00702720">
        <w:rPr>
          <w:rFonts w:cs="Tahoma"/>
        </w:rPr>
        <w:t xml:space="preserve">να διερευνήσει (κατά την αρχική φάση της Μελέτης) τις απαιτήσεις </w:t>
      </w:r>
      <w:proofErr w:type="spellStart"/>
      <w:r w:rsidRPr="00702720">
        <w:rPr>
          <w:rFonts w:cs="Tahoma"/>
        </w:rPr>
        <w:t>διεπαφής</w:t>
      </w:r>
      <w:proofErr w:type="spellEnd"/>
      <w:r w:rsidRPr="00702720">
        <w:rPr>
          <w:rFonts w:cs="Tahoma"/>
        </w:rPr>
        <w:t xml:space="preserve"> με το σύνολο των τρίτων συστημάτων των Φορέων της Δημόσιας Διοίκησης. </w:t>
      </w:r>
    </w:p>
    <w:p w14:paraId="6A33E11E" w14:textId="77777777" w:rsidR="007D3618" w:rsidRPr="00702720" w:rsidRDefault="007D3618" w:rsidP="00D87005">
      <w:pPr>
        <w:numPr>
          <w:ilvl w:val="0"/>
          <w:numId w:val="111"/>
        </w:numPr>
        <w:tabs>
          <w:tab w:val="clear" w:pos="0"/>
          <w:tab w:val="clear" w:pos="709"/>
          <w:tab w:val="clear" w:pos="1134"/>
        </w:tabs>
        <w:suppressAutoHyphens w:val="0"/>
        <w:spacing w:before="120"/>
        <w:ind w:hanging="357"/>
        <w:rPr>
          <w:rFonts w:cs="Tahoma"/>
        </w:rPr>
      </w:pPr>
      <w:r w:rsidRPr="00702720">
        <w:rPr>
          <w:rFonts w:cs="Tahoma"/>
        </w:rPr>
        <w:t xml:space="preserve">να προσδιορίσει λεπτομερώς τις προδιαγραφές των </w:t>
      </w:r>
      <w:proofErr w:type="spellStart"/>
      <w:r w:rsidRPr="00702720">
        <w:rPr>
          <w:rFonts w:cs="Tahoma"/>
        </w:rPr>
        <w:t>Διαλειτουργικοτήτων</w:t>
      </w:r>
      <w:proofErr w:type="spellEnd"/>
      <w:r w:rsidRPr="00702720">
        <w:rPr>
          <w:rFonts w:cs="Tahoma"/>
        </w:rPr>
        <w:t xml:space="preserve">, τόσο επιχειρησιακά, όσο και τεχνολογικά. Ο Ανάδοχος θα πρέπει να προσδιορίσει σαφώς, κατ’ ελάχιστο, τα εξής στοιχεία: </w:t>
      </w:r>
    </w:p>
    <w:p w14:paraId="63502EB0" w14:textId="77777777" w:rsidR="007D3618" w:rsidRPr="00702720" w:rsidRDefault="007D3618" w:rsidP="00D87005">
      <w:pPr>
        <w:numPr>
          <w:ilvl w:val="1"/>
          <w:numId w:val="111"/>
        </w:numPr>
        <w:tabs>
          <w:tab w:val="clear" w:pos="0"/>
          <w:tab w:val="clear" w:pos="709"/>
          <w:tab w:val="clear" w:pos="1134"/>
        </w:tabs>
        <w:suppressAutoHyphens w:val="0"/>
        <w:spacing w:before="120"/>
        <w:ind w:hanging="357"/>
        <w:rPr>
          <w:rFonts w:cs="Tahoma"/>
        </w:rPr>
      </w:pPr>
      <w:r w:rsidRPr="00702720">
        <w:rPr>
          <w:rFonts w:cs="Tahoma"/>
        </w:rPr>
        <w:t xml:space="preserve">το επιχειρησιακό σχήμα </w:t>
      </w:r>
      <w:proofErr w:type="spellStart"/>
      <w:r w:rsidRPr="00702720">
        <w:rPr>
          <w:rFonts w:cs="Tahoma"/>
        </w:rPr>
        <w:t>διεπαφής</w:t>
      </w:r>
      <w:proofErr w:type="spellEnd"/>
    </w:p>
    <w:p w14:paraId="161BFA45" w14:textId="77777777" w:rsidR="007D3618" w:rsidRPr="00702720" w:rsidRDefault="007D3618" w:rsidP="00D87005">
      <w:pPr>
        <w:numPr>
          <w:ilvl w:val="1"/>
          <w:numId w:val="111"/>
        </w:numPr>
        <w:tabs>
          <w:tab w:val="clear" w:pos="0"/>
          <w:tab w:val="clear" w:pos="709"/>
          <w:tab w:val="clear" w:pos="1134"/>
        </w:tabs>
        <w:suppressAutoHyphens w:val="0"/>
        <w:spacing w:before="120"/>
        <w:ind w:hanging="357"/>
        <w:rPr>
          <w:rFonts w:cs="Tahoma"/>
        </w:rPr>
      </w:pPr>
      <w:r w:rsidRPr="00702720">
        <w:rPr>
          <w:rFonts w:cs="Tahoma"/>
        </w:rPr>
        <w:t xml:space="preserve">τον τρόπο για την εξουσιοδοτημένη πρόσβαση στις πληροφορίες και στα δεδομένα </w:t>
      </w:r>
    </w:p>
    <w:p w14:paraId="4A5CE4DC" w14:textId="77777777" w:rsidR="007D3618" w:rsidRPr="00702720" w:rsidRDefault="007D3618" w:rsidP="00D87005">
      <w:pPr>
        <w:numPr>
          <w:ilvl w:val="1"/>
          <w:numId w:val="111"/>
        </w:numPr>
        <w:tabs>
          <w:tab w:val="clear" w:pos="0"/>
          <w:tab w:val="clear" w:pos="709"/>
          <w:tab w:val="clear" w:pos="1134"/>
        </w:tabs>
        <w:suppressAutoHyphens w:val="0"/>
        <w:spacing w:before="120"/>
        <w:ind w:hanging="357"/>
        <w:rPr>
          <w:rFonts w:cs="Tahoma"/>
        </w:rPr>
      </w:pPr>
      <w:r w:rsidRPr="00702720">
        <w:rPr>
          <w:rFonts w:cs="Tahoma"/>
        </w:rPr>
        <w:t>τον τρόπο για την αναζήτηση των πληροφοριών και των δεδομένων</w:t>
      </w:r>
    </w:p>
    <w:p w14:paraId="68C4A3D0" w14:textId="77777777" w:rsidR="007D3618" w:rsidRPr="00702720" w:rsidRDefault="007D3618" w:rsidP="00D87005">
      <w:pPr>
        <w:numPr>
          <w:ilvl w:val="1"/>
          <w:numId w:val="111"/>
        </w:numPr>
        <w:tabs>
          <w:tab w:val="clear" w:pos="0"/>
          <w:tab w:val="clear" w:pos="709"/>
          <w:tab w:val="clear" w:pos="1134"/>
        </w:tabs>
        <w:suppressAutoHyphens w:val="0"/>
        <w:spacing w:before="120"/>
        <w:ind w:hanging="357"/>
        <w:rPr>
          <w:rFonts w:cs="Tahoma"/>
        </w:rPr>
      </w:pPr>
      <w:r w:rsidRPr="00702720">
        <w:rPr>
          <w:rFonts w:cs="Tahoma"/>
        </w:rPr>
        <w:t xml:space="preserve">την τεχνολογία αποστολής/ λήψης των πληροφοριών (τεχνολογία </w:t>
      </w:r>
      <w:proofErr w:type="spellStart"/>
      <w:r w:rsidRPr="00702720">
        <w:rPr>
          <w:rFonts w:cs="Tahoma"/>
        </w:rPr>
        <w:t>web</w:t>
      </w:r>
      <w:proofErr w:type="spellEnd"/>
      <w:r w:rsidRPr="00702720">
        <w:rPr>
          <w:rFonts w:cs="Tahoma"/>
        </w:rPr>
        <w:t xml:space="preserve"> </w:t>
      </w:r>
      <w:proofErr w:type="spellStart"/>
      <w:r w:rsidRPr="00702720">
        <w:rPr>
          <w:rFonts w:cs="Tahoma"/>
        </w:rPr>
        <w:t>services</w:t>
      </w:r>
      <w:proofErr w:type="spellEnd"/>
      <w:r w:rsidRPr="00702720">
        <w:rPr>
          <w:rFonts w:cs="Tahoma"/>
        </w:rPr>
        <w:t xml:space="preserve">, πρωτόκολλα επικοινωνιών, μορφή </w:t>
      </w:r>
      <w:proofErr w:type="spellStart"/>
      <w:r w:rsidRPr="00702720">
        <w:rPr>
          <w:rFonts w:cs="Tahoma"/>
        </w:rPr>
        <w:t>μεταδεδομένων</w:t>
      </w:r>
      <w:proofErr w:type="spellEnd"/>
      <w:r w:rsidRPr="00702720">
        <w:rPr>
          <w:rFonts w:cs="Tahoma"/>
        </w:rPr>
        <w:t xml:space="preserve">, κλπ.) </w:t>
      </w:r>
    </w:p>
    <w:p w14:paraId="30FEAE9A" w14:textId="5ACD3EDF" w:rsidR="00B8000B" w:rsidRPr="00702720" w:rsidRDefault="007D3618" w:rsidP="00D87005">
      <w:pPr>
        <w:numPr>
          <w:ilvl w:val="1"/>
          <w:numId w:val="111"/>
        </w:numPr>
        <w:tabs>
          <w:tab w:val="clear" w:pos="0"/>
          <w:tab w:val="clear" w:pos="709"/>
          <w:tab w:val="clear" w:pos="1134"/>
        </w:tabs>
        <w:suppressAutoHyphens w:val="0"/>
        <w:spacing w:before="120"/>
        <w:ind w:hanging="357"/>
        <w:rPr>
          <w:rFonts w:cs="Tahoma"/>
          <w:lang w:eastAsia="en-US" w:bidi="he-IL"/>
        </w:rPr>
      </w:pPr>
      <w:r w:rsidRPr="00702720">
        <w:rPr>
          <w:rFonts w:cs="Tahoma"/>
        </w:rPr>
        <w:t xml:space="preserve">τη μορφή των πληροφοριών (πρότυπα δόμησης της πληροφορίας/ δεδομένων και της </w:t>
      </w:r>
      <w:proofErr w:type="spellStart"/>
      <w:r w:rsidRPr="00702720">
        <w:rPr>
          <w:rFonts w:cs="Tahoma"/>
        </w:rPr>
        <w:t>μετα</w:t>
      </w:r>
      <w:proofErr w:type="spellEnd"/>
      <w:r w:rsidRPr="00702720">
        <w:rPr>
          <w:rFonts w:cs="Tahoma"/>
        </w:rPr>
        <w:t>-πληροφορίας/ δεδομένων).</w:t>
      </w:r>
    </w:p>
    <w:p w14:paraId="0EC5518B" w14:textId="77777777" w:rsidR="00725398" w:rsidRPr="00702720" w:rsidRDefault="00725398" w:rsidP="00725398">
      <w:pPr>
        <w:tabs>
          <w:tab w:val="clear" w:pos="0"/>
          <w:tab w:val="clear" w:pos="709"/>
          <w:tab w:val="clear" w:pos="1134"/>
        </w:tabs>
        <w:suppressAutoHyphens w:val="0"/>
        <w:spacing w:before="120"/>
        <w:rPr>
          <w:rFonts w:cs="Tahoma"/>
        </w:rPr>
      </w:pPr>
    </w:p>
    <w:p w14:paraId="1CCAA50E" w14:textId="77777777" w:rsidR="00725398" w:rsidRPr="00702720" w:rsidRDefault="00725398" w:rsidP="00BF6B20">
      <w:pPr>
        <w:pStyle w:val="Appendix-Heading4"/>
      </w:pPr>
      <w:r w:rsidRPr="00702720">
        <w:lastRenderedPageBreak/>
        <w:t>Μελέτη-Υπηρεσίες Εγκατάστασης/Μετάπτωσης</w:t>
      </w:r>
    </w:p>
    <w:p w14:paraId="310FD639" w14:textId="1984FB0D" w:rsidR="00725398" w:rsidRPr="00702720" w:rsidRDefault="00725398" w:rsidP="00725398">
      <w:pPr>
        <w:tabs>
          <w:tab w:val="clear" w:pos="0"/>
          <w:tab w:val="clear" w:pos="709"/>
          <w:tab w:val="clear" w:pos="1134"/>
        </w:tabs>
        <w:suppressAutoHyphens w:val="0"/>
        <w:spacing w:before="120"/>
        <w:rPr>
          <w:rFonts w:cs="Tahoma"/>
          <w:lang w:eastAsia="en-US" w:bidi="he-IL"/>
        </w:rPr>
      </w:pPr>
      <w:r w:rsidRPr="00702720">
        <w:rPr>
          <w:rFonts w:cs="Tahoma"/>
          <w:lang w:eastAsia="en-US" w:bidi="he-IL"/>
        </w:rPr>
        <w:t xml:space="preserve">Ο Ανάδοχος υποχρεούται να εκπονήσει Μελέτη εγκατάστασης/μετάπτωσης των δεδομένων και των συστημάτων στην οποία να καταγραφεί η φυσική και λογική αρχιτεκτονική, η μεθοδολογία και τα εργαλεία εγκατάστασης </w:t>
      </w:r>
      <w:r w:rsidR="00C13858">
        <w:rPr>
          <w:rFonts w:cs="Tahoma"/>
          <w:lang w:eastAsia="en-US" w:bidi="he-IL"/>
        </w:rPr>
        <w:t>στις υποδομές νέφους</w:t>
      </w:r>
      <w:r w:rsidRPr="00702720">
        <w:rPr>
          <w:rFonts w:cs="Tahoma"/>
          <w:lang w:eastAsia="en-US" w:bidi="he-IL"/>
        </w:rPr>
        <w:t>. Αφού ολοκληρωθεί ο σχεδιασμός της βάσης δεδομένων θα μεταπέσουν σε αυτήν στοιχεία και δεδομένα, τα οποία τυχόν υπάρχουν.</w:t>
      </w:r>
      <w:r w:rsidR="00C13858">
        <w:rPr>
          <w:rFonts w:cs="Tahoma"/>
          <w:lang w:eastAsia="en-US" w:bidi="he-IL"/>
        </w:rPr>
        <w:t xml:space="preserve"> </w:t>
      </w:r>
      <w:r w:rsidRPr="00702720">
        <w:rPr>
          <w:rFonts w:cs="Tahoma"/>
          <w:lang w:eastAsia="en-US" w:bidi="he-IL"/>
        </w:rPr>
        <w:t>Η Αναθέτουσα Αρχή θα εξασφαλίσει τη διαθεσιμότητα των υποδεικνυομένων από τον Ανάδοχο εργαλείων/υπηρεσιών που θα καθορίσει ο Ανάδοχος κατά τη φάση της μελέτης εφαρμογής.</w:t>
      </w:r>
    </w:p>
    <w:p w14:paraId="5559CA25" w14:textId="79961C42" w:rsidR="00FF78CE" w:rsidRPr="00702720" w:rsidRDefault="00B8000B" w:rsidP="007F5B86">
      <w:pPr>
        <w:pStyle w:val="Appendix-Heading3"/>
      </w:pPr>
      <w:bookmarkStart w:id="611" w:name="_Toc191630135"/>
      <w:r w:rsidRPr="00702720">
        <w:t>Υπηρεσίες Προμήθειας και εγκατάστασης έτοιμου Λογισμικού – Ανάπτυξη και θέση σε λειτουργία Εφαρμογών</w:t>
      </w:r>
      <w:bookmarkEnd w:id="611"/>
    </w:p>
    <w:p w14:paraId="7FDEE366" w14:textId="77777777" w:rsidR="00B8000B" w:rsidRPr="00702720" w:rsidRDefault="00B8000B" w:rsidP="005A3FC1">
      <w:pPr>
        <w:rPr>
          <w:rFonts w:cs="Tahoma"/>
        </w:rPr>
      </w:pPr>
      <w:r w:rsidRPr="00702720">
        <w:rPr>
          <w:rFonts w:cs="Tahoma"/>
        </w:rPr>
        <w:t>Θα παραδοθούν όλα τα Υποσυστήματα υλοποιημένα με το σύνολο της λειτουργικότητάς τους. Ειδικότερα, στο πλαίσιο της Φάσης Β, θα πραγματοποιηθούν οι κάτωθι εργασίες:</w:t>
      </w:r>
    </w:p>
    <w:p w14:paraId="24C6BC10" w14:textId="77777777" w:rsidR="00B8000B" w:rsidRPr="00702720" w:rsidRDefault="00B8000B" w:rsidP="00B8000B">
      <w:pPr>
        <w:pStyle w:val="a"/>
        <w:ind w:left="709" w:hanging="283"/>
        <w:rPr>
          <w:rFonts w:cs="Tahoma"/>
        </w:rPr>
      </w:pPr>
      <w:r w:rsidRPr="00702720">
        <w:rPr>
          <w:rFonts w:cs="Tahoma"/>
        </w:rPr>
        <w:t>Εργασίες Υλοποίησης</w:t>
      </w:r>
      <w:r w:rsidRPr="00702720">
        <w:rPr>
          <w:rFonts w:cs="Tahoma"/>
          <w:lang w:val="en-US"/>
        </w:rPr>
        <w:t xml:space="preserve"> </w:t>
      </w:r>
    </w:p>
    <w:p w14:paraId="1C30495B" w14:textId="552B9007" w:rsidR="00B8000B" w:rsidRPr="00702720" w:rsidRDefault="00B8000B" w:rsidP="00B8000B">
      <w:pPr>
        <w:pStyle w:val="a"/>
        <w:ind w:left="709" w:hanging="283"/>
        <w:rPr>
          <w:rFonts w:cs="Tahoma"/>
        </w:rPr>
      </w:pPr>
      <w:r w:rsidRPr="00702720">
        <w:rPr>
          <w:rFonts w:cs="Tahoma"/>
        </w:rPr>
        <w:t xml:space="preserve">Προμήθεια των απαραίτητων αδειών χρήσης για Λειτουργικό Σύστημα, Βάση Δεδομένων (RDBMS) και λογισμικό </w:t>
      </w:r>
      <w:r w:rsidRPr="00702720">
        <w:rPr>
          <w:rFonts w:cs="Tahoma"/>
          <w:lang w:val="en-US"/>
        </w:rPr>
        <w:t>middleware</w:t>
      </w:r>
      <w:r w:rsidRPr="00702720">
        <w:rPr>
          <w:rFonts w:cs="Tahoma"/>
        </w:rPr>
        <w:t xml:space="preserve"> (</w:t>
      </w:r>
      <w:r w:rsidRPr="00702720">
        <w:rPr>
          <w:rFonts w:cs="Tahoma"/>
          <w:lang w:val="en-US"/>
        </w:rPr>
        <w:t>application</w:t>
      </w:r>
      <w:r w:rsidRPr="00702720">
        <w:rPr>
          <w:rFonts w:cs="Tahoma"/>
        </w:rPr>
        <w:t xml:space="preserve"> </w:t>
      </w:r>
      <w:r w:rsidRPr="00702720">
        <w:rPr>
          <w:rFonts w:cs="Tahoma"/>
          <w:lang w:val="en-US"/>
        </w:rPr>
        <w:t>servers</w:t>
      </w:r>
      <w:r w:rsidRPr="00702720">
        <w:rPr>
          <w:rFonts w:cs="Tahoma"/>
        </w:rPr>
        <w:t>) και λοιπό έτοιμο λογισμικό που θα απαιτηθεί.</w:t>
      </w:r>
      <w:r w:rsidR="0083520F" w:rsidRPr="00702720">
        <w:rPr>
          <w:rFonts w:cs="Tahoma"/>
        </w:rPr>
        <w:t xml:space="preserve"> </w:t>
      </w:r>
    </w:p>
    <w:p w14:paraId="6BFA800A" w14:textId="524469DC" w:rsidR="0083520F" w:rsidRPr="00702720" w:rsidRDefault="0083520F" w:rsidP="0083520F">
      <w:pPr>
        <w:pStyle w:val="a"/>
        <w:ind w:left="709" w:hanging="283"/>
        <w:rPr>
          <w:rFonts w:cs="Tahoma"/>
        </w:rPr>
      </w:pPr>
      <w:r w:rsidRPr="00702720">
        <w:rPr>
          <w:rFonts w:cs="Tahoma"/>
        </w:rPr>
        <w:t>Παραμετροποίηση / προσαρμογή / ανάπτυξη ΨΗΦΙΑΚΩΝ ΥΠΗΡΕΣΙΩΝ / ΕΦΑΡΜΟΓΩΝ για τα λειτουργικά υποσυστήματα του έργου</w:t>
      </w:r>
    </w:p>
    <w:p w14:paraId="49971EAC" w14:textId="3B40C3C9" w:rsidR="0083520F" w:rsidRPr="00702720" w:rsidRDefault="0083520F" w:rsidP="0083520F">
      <w:pPr>
        <w:pStyle w:val="a"/>
        <w:ind w:left="709" w:hanging="283"/>
        <w:rPr>
          <w:rFonts w:cs="Tahoma"/>
        </w:rPr>
      </w:pPr>
      <w:r w:rsidRPr="00702720">
        <w:rPr>
          <w:rFonts w:cs="Tahoma"/>
        </w:rPr>
        <w:t>Μεμονωμένος έλεγχος (</w:t>
      </w:r>
      <w:proofErr w:type="spellStart"/>
      <w:r w:rsidRPr="00702720">
        <w:rPr>
          <w:rFonts w:cs="Tahoma"/>
        </w:rPr>
        <w:t>unit</w:t>
      </w:r>
      <w:proofErr w:type="spellEnd"/>
      <w:r w:rsidRPr="00702720">
        <w:rPr>
          <w:rFonts w:cs="Tahoma"/>
        </w:rPr>
        <w:t xml:space="preserve"> </w:t>
      </w:r>
      <w:proofErr w:type="spellStart"/>
      <w:r w:rsidRPr="00702720">
        <w:rPr>
          <w:rFonts w:cs="Tahoma"/>
        </w:rPr>
        <w:t>testing</w:t>
      </w:r>
      <w:proofErr w:type="spellEnd"/>
      <w:r w:rsidRPr="00702720">
        <w:rPr>
          <w:rFonts w:cs="Tahoma"/>
        </w:rPr>
        <w:t>) ΕΦΑΡΜΟΓΩΝ υποσυστημάτων (με βάση σενάρια ελέγχου μεμονωμένης λειτουργικότητας)</w:t>
      </w:r>
    </w:p>
    <w:p w14:paraId="6D0D2293" w14:textId="2A6D5EFF" w:rsidR="0083520F" w:rsidRPr="00702720" w:rsidRDefault="0083520F" w:rsidP="0083520F">
      <w:pPr>
        <w:pStyle w:val="a"/>
        <w:ind w:left="709" w:hanging="283"/>
        <w:rPr>
          <w:rFonts w:cs="Tahoma"/>
        </w:rPr>
      </w:pPr>
      <w:r w:rsidRPr="00702720">
        <w:rPr>
          <w:rFonts w:cs="Tahoma"/>
        </w:rPr>
        <w:t>Ενοποίηση υποσυστημάτων (</w:t>
      </w:r>
      <w:proofErr w:type="spellStart"/>
      <w:r w:rsidRPr="00702720">
        <w:rPr>
          <w:rFonts w:cs="Tahoma"/>
        </w:rPr>
        <w:t>System</w:t>
      </w:r>
      <w:proofErr w:type="spellEnd"/>
      <w:r w:rsidRPr="00702720">
        <w:rPr>
          <w:rFonts w:cs="Tahoma"/>
        </w:rPr>
        <w:t xml:space="preserve"> </w:t>
      </w:r>
      <w:proofErr w:type="spellStart"/>
      <w:r w:rsidRPr="00702720">
        <w:rPr>
          <w:rFonts w:cs="Tahoma"/>
        </w:rPr>
        <w:t>Integration</w:t>
      </w:r>
      <w:proofErr w:type="spellEnd"/>
      <w:r w:rsidRPr="00702720">
        <w:rPr>
          <w:rFonts w:cs="Tahoma"/>
        </w:rPr>
        <w:t>)</w:t>
      </w:r>
    </w:p>
    <w:p w14:paraId="56D045D2" w14:textId="3ECCD4F6" w:rsidR="0083520F" w:rsidRPr="00702720" w:rsidRDefault="0083520F" w:rsidP="0083520F">
      <w:pPr>
        <w:pStyle w:val="a"/>
        <w:ind w:left="709" w:hanging="283"/>
        <w:rPr>
          <w:rFonts w:cs="Tahoma"/>
        </w:rPr>
      </w:pPr>
      <w:r w:rsidRPr="00702720">
        <w:rPr>
          <w:rFonts w:cs="Tahoma"/>
        </w:rPr>
        <w:t>Έλεγχος ορθότητας λειτουργίας ενοποιημένων ΕΦΑΡΜΟΓΩΝ (σενάρια ελέγχων)</w:t>
      </w:r>
    </w:p>
    <w:p w14:paraId="757B5E68" w14:textId="10EF6E91" w:rsidR="0083520F" w:rsidRPr="00702720" w:rsidRDefault="0083520F" w:rsidP="0083520F">
      <w:pPr>
        <w:pStyle w:val="a"/>
        <w:ind w:left="709" w:hanging="283"/>
        <w:rPr>
          <w:rFonts w:cs="Tahoma"/>
        </w:rPr>
      </w:pPr>
      <w:r w:rsidRPr="00702720">
        <w:rPr>
          <w:rFonts w:cs="Tahoma"/>
        </w:rPr>
        <w:t>Μεμονωμένος έλεγχος (</w:t>
      </w:r>
      <w:proofErr w:type="spellStart"/>
      <w:r w:rsidRPr="00702720">
        <w:rPr>
          <w:rFonts w:cs="Tahoma"/>
        </w:rPr>
        <w:t>System</w:t>
      </w:r>
      <w:proofErr w:type="spellEnd"/>
      <w:r w:rsidRPr="00702720">
        <w:rPr>
          <w:rFonts w:cs="Tahoma"/>
        </w:rPr>
        <w:t xml:space="preserve"> </w:t>
      </w:r>
      <w:proofErr w:type="spellStart"/>
      <w:r w:rsidRPr="00702720">
        <w:rPr>
          <w:rFonts w:cs="Tahoma"/>
        </w:rPr>
        <w:t>testing</w:t>
      </w:r>
      <w:proofErr w:type="spellEnd"/>
      <w:r w:rsidRPr="00702720">
        <w:rPr>
          <w:rFonts w:cs="Tahoma"/>
        </w:rPr>
        <w:t>) ΕΦΑΡΜΟΓΗΣ (με βάση σενάρια ελέγχου ενοποιημένης λειτουργίας)</w:t>
      </w:r>
    </w:p>
    <w:p w14:paraId="278DDD5E" w14:textId="363B70E8" w:rsidR="0083520F" w:rsidRPr="00702720" w:rsidRDefault="0083520F" w:rsidP="0083520F">
      <w:pPr>
        <w:pStyle w:val="a"/>
        <w:ind w:left="709" w:hanging="283"/>
        <w:rPr>
          <w:rFonts w:cs="Tahoma"/>
        </w:rPr>
      </w:pPr>
      <w:r w:rsidRPr="00702720">
        <w:rPr>
          <w:rFonts w:cs="Tahoma"/>
        </w:rPr>
        <w:t>Πλήρης τεκμηρίωση των υποσυστημάτων των ΕΦΑΡΜΟΓΩΝ, για τα υπό ανάπτυξη προϊόντα και στα οποία θα παραδοθεί υποχρεωτικά (σε όλα) ο πηγαίος κώδικας</w:t>
      </w:r>
    </w:p>
    <w:p w14:paraId="1CF36245" w14:textId="1496FCA4" w:rsidR="0083520F" w:rsidRPr="00702720" w:rsidRDefault="0083520F" w:rsidP="0083520F">
      <w:pPr>
        <w:pStyle w:val="a"/>
        <w:ind w:left="709" w:hanging="283"/>
        <w:rPr>
          <w:rFonts w:cs="Tahoma"/>
        </w:rPr>
      </w:pPr>
      <w:r w:rsidRPr="00702720">
        <w:rPr>
          <w:rFonts w:cs="Tahoma"/>
        </w:rPr>
        <w:t>Τεκμηρίωση χρήσης ΕΦΑΡΜΟΓΩΝ (</w:t>
      </w:r>
      <w:proofErr w:type="spellStart"/>
      <w:r w:rsidRPr="00702720">
        <w:rPr>
          <w:rFonts w:cs="Tahoma"/>
        </w:rPr>
        <w:t>user</w:t>
      </w:r>
      <w:proofErr w:type="spellEnd"/>
      <w:r w:rsidRPr="00702720">
        <w:rPr>
          <w:rFonts w:cs="Tahoma"/>
        </w:rPr>
        <w:t xml:space="preserve"> </w:t>
      </w:r>
      <w:proofErr w:type="spellStart"/>
      <w:r w:rsidRPr="00702720">
        <w:rPr>
          <w:rFonts w:cs="Tahoma"/>
        </w:rPr>
        <w:t>manuals</w:t>
      </w:r>
      <w:proofErr w:type="spellEnd"/>
      <w:r w:rsidRPr="00702720">
        <w:rPr>
          <w:rFonts w:cs="Tahoma"/>
        </w:rPr>
        <w:t>)</w:t>
      </w:r>
    </w:p>
    <w:p w14:paraId="77D2EC0A" w14:textId="11FBAB84" w:rsidR="0083520F" w:rsidRPr="00702720" w:rsidRDefault="0083520F" w:rsidP="0083520F">
      <w:pPr>
        <w:pStyle w:val="a"/>
        <w:ind w:left="709" w:hanging="283"/>
        <w:rPr>
          <w:rFonts w:cs="Tahoma"/>
        </w:rPr>
      </w:pPr>
      <w:r w:rsidRPr="00702720">
        <w:rPr>
          <w:rFonts w:cs="Tahoma"/>
        </w:rPr>
        <w:t>Οριστικοποιημένος</w:t>
      </w:r>
      <w:r w:rsidRPr="00702720">
        <w:rPr>
          <w:rFonts w:cs="Tahoma"/>
        </w:rPr>
        <w:tab/>
        <w:t>οδηγός</w:t>
      </w:r>
      <w:r w:rsidRPr="00702720">
        <w:rPr>
          <w:rFonts w:cs="Tahoma"/>
        </w:rPr>
        <w:tab/>
        <w:t>εκπαίδευσης.</w:t>
      </w:r>
      <w:r w:rsidRPr="00702720">
        <w:rPr>
          <w:rFonts w:cs="Tahoma"/>
        </w:rPr>
        <w:tab/>
        <w:t>μεθοδολογική</w:t>
      </w:r>
      <w:r w:rsidRPr="00702720">
        <w:rPr>
          <w:rFonts w:cs="Tahoma"/>
        </w:rPr>
        <w:tab/>
        <w:t>προσέγγιση, οργάνωση και προετοιμασία εκπαίδευσης στελεχών του Φορέα.</w:t>
      </w:r>
    </w:p>
    <w:p w14:paraId="778E023F" w14:textId="4996D909" w:rsidR="0083520F" w:rsidRPr="00702720" w:rsidRDefault="0083520F" w:rsidP="0083520F">
      <w:pPr>
        <w:pStyle w:val="a"/>
        <w:ind w:left="709" w:hanging="283"/>
        <w:rPr>
          <w:rFonts w:cs="Tahoma"/>
        </w:rPr>
      </w:pPr>
      <w:r w:rsidRPr="00702720">
        <w:rPr>
          <w:rFonts w:cs="Tahoma"/>
        </w:rPr>
        <w:t>Δημιουργία εκπαιδευτικού και εποπτικού υλικού εκπαίδευσης, με βάση τις ανάγκες και την ετοιμότητα των στελεχών του Φορέα να αξιοποιήσουν το σύστημα, και τον προσδοκώμενο ρόλο στην επιχειρησιακή του αξιοποίηση.</w:t>
      </w:r>
    </w:p>
    <w:p w14:paraId="037AEC06" w14:textId="3FB55542" w:rsidR="00B8000B" w:rsidRPr="00702720" w:rsidRDefault="00B8000B" w:rsidP="00B8000B">
      <w:pPr>
        <w:pStyle w:val="a"/>
        <w:ind w:left="709" w:hanging="283"/>
        <w:rPr>
          <w:rFonts w:cs="Tahoma"/>
        </w:rPr>
      </w:pPr>
      <w:r w:rsidRPr="00702720">
        <w:rPr>
          <w:rFonts w:cs="Tahoma"/>
        </w:rPr>
        <w:t>Ολοκλήρωση της πλατφόρμας, εγκατάσταση, παραμετροποίηση, βελτιστοποίηση της λειτουργίας (</w:t>
      </w:r>
      <w:r w:rsidRPr="00702720">
        <w:rPr>
          <w:rFonts w:cs="Tahoma"/>
          <w:lang w:val="en-US"/>
        </w:rPr>
        <w:t>fine</w:t>
      </w:r>
      <w:r w:rsidRPr="00702720">
        <w:rPr>
          <w:rFonts w:cs="Tahoma"/>
        </w:rPr>
        <w:t xml:space="preserve"> </w:t>
      </w:r>
      <w:r w:rsidRPr="00702720">
        <w:rPr>
          <w:rFonts w:cs="Tahoma"/>
          <w:lang w:val="en-US"/>
        </w:rPr>
        <w:t>tuning</w:t>
      </w:r>
      <w:r w:rsidRPr="00702720">
        <w:rPr>
          <w:rFonts w:cs="Tahoma"/>
        </w:rPr>
        <w:t>) και θέση σε πλήρη λειτουργία του Συστήματος. Ο Ανάδοχος υποχρεούται να υλοποιήσει την εγκατάσταση του συνόλου του λογισμικού που θα αναπτυχθεί από το παρόν έργο,  όπως και του έτοιμου λογισμικού που το συνοδεύει</w:t>
      </w:r>
      <w:r w:rsidR="00C13858">
        <w:rPr>
          <w:rFonts w:cs="Tahoma"/>
        </w:rPr>
        <w:t xml:space="preserve"> στις υποδομές νέφους</w:t>
      </w:r>
      <w:r w:rsidRPr="00702720">
        <w:rPr>
          <w:rFonts w:cs="Tahoma"/>
        </w:rPr>
        <w:t>, σύμφωνα με τις προδιαγραφές που εκπονήθηκαν Μελέτη Εφαρμογής και να καταγράψει την μεθοδολογία και τα εργαλεία εγκατάστασης.</w:t>
      </w:r>
    </w:p>
    <w:p w14:paraId="2E83584A" w14:textId="2E04ED79" w:rsidR="00B8000B" w:rsidRPr="00702720" w:rsidRDefault="00B8000B" w:rsidP="00B8000B">
      <w:pPr>
        <w:pStyle w:val="a"/>
        <w:ind w:left="709" w:hanging="283"/>
        <w:rPr>
          <w:rFonts w:cs="Tahoma"/>
          <w:lang w:eastAsia="en-US" w:bidi="he-IL"/>
        </w:rPr>
      </w:pPr>
      <w:r w:rsidRPr="00702720">
        <w:rPr>
          <w:rFonts w:cs="Tahoma"/>
        </w:rPr>
        <w:t xml:space="preserve">Υλοποίηση διασυνδέσεων (βλ. και παρ. </w:t>
      </w:r>
      <w:r w:rsidR="0083520F" w:rsidRPr="00702720">
        <w:rPr>
          <w:rFonts w:cs="Tahoma"/>
        </w:rPr>
        <w:fldChar w:fldCharType="begin"/>
      </w:r>
      <w:r w:rsidR="0083520F" w:rsidRPr="00702720">
        <w:rPr>
          <w:rFonts w:cs="Tahoma"/>
        </w:rPr>
        <w:instrText xml:space="preserve"> REF _Ref190729049 \r \h </w:instrText>
      </w:r>
      <w:r w:rsidR="00702720" w:rsidRPr="00702720">
        <w:rPr>
          <w:rFonts w:cs="Tahoma"/>
        </w:rPr>
        <w:instrText xml:space="preserve"> \* MERGEFORMAT </w:instrText>
      </w:r>
      <w:r w:rsidR="0083520F" w:rsidRPr="00702720">
        <w:rPr>
          <w:rFonts w:cs="Tahoma"/>
        </w:rPr>
      </w:r>
      <w:r w:rsidR="0083520F" w:rsidRPr="00702720">
        <w:rPr>
          <w:rFonts w:cs="Tahoma"/>
        </w:rPr>
        <w:fldChar w:fldCharType="separate"/>
      </w:r>
      <w:r w:rsidR="00EA12ED">
        <w:rPr>
          <w:rFonts w:cs="Tahoma"/>
        </w:rPr>
        <w:t>I.4.1</w:t>
      </w:r>
      <w:r w:rsidR="0083520F" w:rsidRPr="00702720">
        <w:rPr>
          <w:rFonts w:cs="Tahoma"/>
        </w:rPr>
        <w:fldChar w:fldCharType="end"/>
      </w:r>
      <w:r w:rsidR="0083520F" w:rsidRPr="00702720">
        <w:rPr>
          <w:rFonts w:cs="Tahoma"/>
        </w:rPr>
        <w:t xml:space="preserve"> </w:t>
      </w:r>
      <w:r w:rsidRPr="00702720">
        <w:rPr>
          <w:rFonts w:cs="Tahoma"/>
        </w:rPr>
        <w:t xml:space="preserve">και </w:t>
      </w:r>
      <w:r w:rsidR="0083520F" w:rsidRPr="00702720">
        <w:rPr>
          <w:rFonts w:cs="Tahoma"/>
        </w:rPr>
        <w:fldChar w:fldCharType="begin"/>
      </w:r>
      <w:r w:rsidR="0083520F" w:rsidRPr="00702720">
        <w:rPr>
          <w:rFonts w:cs="Tahoma"/>
        </w:rPr>
        <w:instrText xml:space="preserve"> REF _Ref190729061 \r \h </w:instrText>
      </w:r>
      <w:r w:rsidR="00702720" w:rsidRPr="00702720">
        <w:rPr>
          <w:rFonts w:cs="Tahoma"/>
        </w:rPr>
        <w:instrText xml:space="preserve"> \* MERGEFORMAT </w:instrText>
      </w:r>
      <w:r w:rsidR="0083520F" w:rsidRPr="00702720">
        <w:rPr>
          <w:rFonts w:cs="Tahoma"/>
        </w:rPr>
      </w:r>
      <w:r w:rsidR="0083520F" w:rsidRPr="00702720">
        <w:rPr>
          <w:rFonts w:cs="Tahoma"/>
        </w:rPr>
        <w:fldChar w:fldCharType="separate"/>
      </w:r>
      <w:r w:rsidR="00EA12ED">
        <w:rPr>
          <w:rFonts w:cs="Tahoma"/>
        </w:rPr>
        <w:t>I.4.2.1</w:t>
      </w:r>
      <w:r w:rsidR="0083520F" w:rsidRPr="00702720">
        <w:rPr>
          <w:rFonts w:cs="Tahoma"/>
        </w:rPr>
        <w:fldChar w:fldCharType="end"/>
      </w:r>
    </w:p>
    <w:p w14:paraId="0942317B" w14:textId="77777777" w:rsidR="005A3FC1" w:rsidRPr="00702720" w:rsidRDefault="005A3FC1" w:rsidP="005A3FC1">
      <w:pPr>
        <w:rPr>
          <w:rFonts w:cs="Tahoma"/>
          <w:lang w:eastAsia="en-US" w:bidi="he-IL"/>
        </w:rPr>
      </w:pPr>
    </w:p>
    <w:p w14:paraId="54D045AD" w14:textId="77777777" w:rsidR="005A3FC1" w:rsidRPr="00702720" w:rsidRDefault="005A3FC1" w:rsidP="00BF6B20">
      <w:pPr>
        <w:pStyle w:val="Appendix-Heading4"/>
      </w:pPr>
      <w:r w:rsidRPr="00702720">
        <w:t>Αποτελέσματα των Εργασιών / Υπηρεσιών</w:t>
      </w:r>
    </w:p>
    <w:p w14:paraId="550DE8C5" w14:textId="5D696354" w:rsidR="005A3FC1" w:rsidRPr="00702720" w:rsidRDefault="005A3FC1" w:rsidP="003A7B0C">
      <w:pPr>
        <w:pStyle w:val="a"/>
        <w:numPr>
          <w:ilvl w:val="1"/>
          <w:numId w:val="64"/>
        </w:numPr>
        <w:tabs>
          <w:tab w:val="clear" w:pos="720"/>
        </w:tabs>
        <w:spacing w:before="120" w:line="259" w:lineRule="auto"/>
        <w:ind w:left="426" w:hanging="284"/>
        <w:rPr>
          <w:rFonts w:cs="Tahoma"/>
        </w:rPr>
      </w:pPr>
      <w:r w:rsidRPr="00702720">
        <w:rPr>
          <w:rFonts w:cs="Tahoma"/>
        </w:rPr>
        <w:t>Εγκατεστημένο το έτοιμο λογισμικό, σε λειτουργική ετοιμότητα για τη Πιλοτική Λειτουργία του Πληροφοριακού Συστήματος, με όλες τις απαιτούμενες άδειες λογισμικού.</w:t>
      </w:r>
    </w:p>
    <w:p w14:paraId="11A7AF20" w14:textId="77777777" w:rsidR="005A3FC1" w:rsidRPr="00702720" w:rsidRDefault="005A3FC1" w:rsidP="003A7B0C">
      <w:pPr>
        <w:pStyle w:val="a"/>
        <w:numPr>
          <w:ilvl w:val="1"/>
          <w:numId w:val="64"/>
        </w:numPr>
        <w:tabs>
          <w:tab w:val="clear" w:pos="720"/>
        </w:tabs>
        <w:spacing w:before="120" w:line="259" w:lineRule="auto"/>
        <w:ind w:left="426" w:hanging="284"/>
        <w:rPr>
          <w:rFonts w:cs="Tahoma"/>
        </w:rPr>
      </w:pPr>
      <w:proofErr w:type="spellStart"/>
      <w:r w:rsidRPr="00702720">
        <w:rPr>
          <w:rFonts w:cs="Tahoma"/>
        </w:rPr>
        <w:lastRenderedPageBreak/>
        <w:t>Επικαιροποιημένα</w:t>
      </w:r>
      <w:proofErr w:type="spellEnd"/>
      <w:r w:rsidRPr="00702720">
        <w:rPr>
          <w:rFonts w:cs="Tahoma"/>
        </w:rPr>
        <w:t xml:space="preserve"> Σενάρια ελέγχου (</w:t>
      </w:r>
      <w:r w:rsidRPr="00702720">
        <w:rPr>
          <w:rFonts w:cs="Tahoma"/>
          <w:lang w:val="en-US"/>
        </w:rPr>
        <w:t>User</w:t>
      </w:r>
      <w:r w:rsidRPr="00702720">
        <w:rPr>
          <w:rFonts w:cs="Tahoma"/>
        </w:rPr>
        <w:t xml:space="preserve"> </w:t>
      </w:r>
      <w:r w:rsidRPr="00702720">
        <w:rPr>
          <w:rFonts w:cs="Tahoma"/>
          <w:lang w:val="en-US"/>
        </w:rPr>
        <w:t>acceptance</w:t>
      </w:r>
      <w:r w:rsidRPr="00702720">
        <w:rPr>
          <w:rFonts w:cs="Tahoma"/>
        </w:rPr>
        <w:t xml:space="preserve"> </w:t>
      </w:r>
      <w:r w:rsidRPr="00702720">
        <w:rPr>
          <w:rFonts w:cs="Tahoma"/>
          <w:lang w:val="en-US"/>
        </w:rPr>
        <w:t>tests</w:t>
      </w:r>
      <w:r w:rsidRPr="00702720">
        <w:rPr>
          <w:rFonts w:cs="Tahoma"/>
        </w:rPr>
        <w:t>) των επιμέρους Υποσυστημάτων, βάσει των οποίων πραγματοποιείται ο έλεγχος των Εφαρμογών από επιλεγμένους χρήστες και προγραμματισμός της διενέργειας των δοκιμών ελέγχου.</w:t>
      </w:r>
    </w:p>
    <w:p w14:paraId="68F62521" w14:textId="77777777" w:rsidR="005A3FC1" w:rsidRPr="00702720" w:rsidRDefault="005A3FC1" w:rsidP="003A7B0C">
      <w:pPr>
        <w:pStyle w:val="a"/>
        <w:numPr>
          <w:ilvl w:val="1"/>
          <w:numId w:val="64"/>
        </w:numPr>
        <w:tabs>
          <w:tab w:val="clear" w:pos="720"/>
        </w:tabs>
        <w:spacing w:before="120" w:line="259" w:lineRule="auto"/>
        <w:ind w:left="426" w:hanging="284"/>
        <w:rPr>
          <w:rFonts w:cs="Tahoma"/>
        </w:rPr>
      </w:pPr>
      <w:r w:rsidRPr="00702720">
        <w:rPr>
          <w:rFonts w:cs="Tahoma"/>
        </w:rPr>
        <w:t>Υλοποιημένες και εγκατεστημένες οι εφαρμογές (υποσυστήματα), με ολοκληρωμένη την παραμετροποίησή τους ως ενοποιημένο Σύστημα σε λειτουργική ετοιμότητα.</w:t>
      </w:r>
    </w:p>
    <w:p w14:paraId="45FB6045" w14:textId="77777777" w:rsidR="005A3FC1" w:rsidRPr="00702720" w:rsidRDefault="005A3FC1" w:rsidP="003A7B0C">
      <w:pPr>
        <w:pStyle w:val="a"/>
        <w:numPr>
          <w:ilvl w:val="1"/>
          <w:numId w:val="64"/>
        </w:numPr>
        <w:tabs>
          <w:tab w:val="clear" w:pos="720"/>
        </w:tabs>
        <w:spacing w:before="120" w:line="259" w:lineRule="auto"/>
        <w:ind w:left="426" w:hanging="284"/>
        <w:rPr>
          <w:rFonts w:cs="Tahoma"/>
        </w:rPr>
      </w:pPr>
      <w:r w:rsidRPr="00702720">
        <w:rPr>
          <w:rFonts w:cs="Tahoma"/>
        </w:rPr>
        <w:t>Για κάθε υποσύστημα και εφαρμογή θα παρασχεθούν στην ελληνική γλώσσα τουλάχιστον η κάτωθι σειρά εγχειριδίων:</w:t>
      </w:r>
    </w:p>
    <w:p w14:paraId="57A90584" w14:textId="1C9718AD" w:rsidR="005A3FC1" w:rsidRPr="00702720" w:rsidRDefault="005A3FC1" w:rsidP="003A7B0C">
      <w:pPr>
        <w:pStyle w:val="a"/>
        <w:numPr>
          <w:ilvl w:val="1"/>
          <w:numId w:val="77"/>
        </w:numPr>
        <w:tabs>
          <w:tab w:val="clear" w:pos="720"/>
        </w:tabs>
        <w:spacing w:before="120" w:line="259" w:lineRule="auto"/>
        <w:ind w:left="993"/>
        <w:rPr>
          <w:rFonts w:cs="Tahoma"/>
        </w:rPr>
      </w:pPr>
      <w:r w:rsidRPr="00702720">
        <w:rPr>
          <w:rFonts w:cs="Tahoma"/>
        </w:rPr>
        <w:t>Λεπτομερή εγχειρίδια υποστήριξης χρηστών (</w:t>
      </w:r>
      <w:r w:rsidRPr="00702720">
        <w:rPr>
          <w:rFonts w:cs="Tahoma"/>
          <w:lang w:val="en-US"/>
        </w:rPr>
        <w:t>user</w:t>
      </w:r>
      <w:r w:rsidRPr="00702720">
        <w:rPr>
          <w:rFonts w:cs="Tahoma"/>
        </w:rPr>
        <w:t xml:space="preserve"> </w:t>
      </w:r>
      <w:r w:rsidRPr="00702720">
        <w:rPr>
          <w:rFonts w:cs="Tahoma"/>
          <w:lang w:val="en-US"/>
        </w:rPr>
        <w:t>manuals</w:t>
      </w:r>
      <w:r w:rsidRPr="00702720">
        <w:rPr>
          <w:rFonts w:cs="Tahoma"/>
        </w:rPr>
        <w:t>).</w:t>
      </w:r>
    </w:p>
    <w:p w14:paraId="0A45799D" w14:textId="1FE9E3E6" w:rsidR="005A3FC1" w:rsidRPr="00702720" w:rsidRDefault="005A3FC1" w:rsidP="003A7B0C">
      <w:pPr>
        <w:pStyle w:val="a"/>
        <w:numPr>
          <w:ilvl w:val="1"/>
          <w:numId w:val="77"/>
        </w:numPr>
        <w:tabs>
          <w:tab w:val="clear" w:pos="720"/>
        </w:tabs>
        <w:spacing w:before="120" w:line="259" w:lineRule="auto"/>
        <w:ind w:left="993"/>
        <w:rPr>
          <w:rFonts w:cs="Tahoma"/>
        </w:rPr>
      </w:pPr>
      <w:r w:rsidRPr="00702720">
        <w:rPr>
          <w:rFonts w:cs="Tahoma"/>
        </w:rPr>
        <w:t>Λεπτομερή εγχειρίδια διαχείρισης και</w:t>
      </w:r>
      <w:r w:rsidRPr="00702720">
        <w:rPr>
          <w:rFonts w:cs="Tahoma"/>
        </w:rPr>
        <w:tab/>
        <w:t>λειτουργίας (</w:t>
      </w:r>
      <w:r w:rsidRPr="00702720">
        <w:rPr>
          <w:rFonts w:cs="Tahoma"/>
          <w:lang w:val="en-US"/>
        </w:rPr>
        <w:t>administration</w:t>
      </w:r>
      <w:r w:rsidRPr="00702720">
        <w:rPr>
          <w:rFonts w:cs="Tahoma"/>
        </w:rPr>
        <w:t xml:space="preserve"> &amp; operation </w:t>
      </w:r>
      <w:r w:rsidRPr="00702720">
        <w:rPr>
          <w:rFonts w:cs="Tahoma"/>
          <w:lang w:val="en-US"/>
        </w:rPr>
        <w:t>manuals</w:t>
      </w:r>
      <w:r w:rsidRPr="00702720">
        <w:rPr>
          <w:rFonts w:cs="Tahoma"/>
        </w:rPr>
        <w:t>).</w:t>
      </w:r>
    </w:p>
    <w:p w14:paraId="26573BA7" w14:textId="77777777" w:rsidR="005A3FC1" w:rsidRPr="00702720" w:rsidRDefault="005A3FC1" w:rsidP="003A7B0C">
      <w:pPr>
        <w:pStyle w:val="a"/>
        <w:numPr>
          <w:ilvl w:val="1"/>
          <w:numId w:val="77"/>
        </w:numPr>
        <w:tabs>
          <w:tab w:val="clear" w:pos="720"/>
        </w:tabs>
        <w:spacing w:before="120" w:line="259" w:lineRule="auto"/>
        <w:ind w:left="993"/>
        <w:rPr>
          <w:rFonts w:cs="Tahoma"/>
        </w:rPr>
      </w:pPr>
      <w:r w:rsidRPr="00702720">
        <w:rPr>
          <w:rFonts w:cs="Tahoma"/>
        </w:rPr>
        <w:t>Λεπτομερή τεχνικά εγχειρίδια του συστήματος (</w:t>
      </w:r>
      <w:r w:rsidRPr="00702720">
        <w:rPr>
          <w:rFonts w:cs="Tahoma"/>
          <w:lang w:val="en-US"/>
        </w:rPr>
        <w:t>system</w:t>
      </w:r>
      <w:r w:rsidRPr="00702720">
        <w:rPr>
          <w:rFonts w:cs="Tahoma"/>
        </w:rPr>
        <w:t xml:space="preserve"> </w:t>
      </w:r>
      <w:r w:rsidRPr="00702720">
        <w:rPr>
          <w:rFonts w:cs="Tahoma"/>
          <w:lang w:val="en-US"/>
        </w:rPr>
        <w:t>manuals</w:t>
      </w:r>
      <w:r w:rsidRPr="00702720">
        <w:rPr>
          <w:rFonts w:cs="Tahoma"/>
        </w:rPr>
        <w:t>).</w:t>
      </w:r>
    </w:p>
    <w:p w14:paraId="7B98314F" w14:textId="77777777" w:rsidR="005A3FC1" w:rsidRPr="00702720" w:rsidRDefault="005A3FC1" w:rsidP="003A7B0C">
      <w:pPr>
        <w:pStyle w:val="a"/>
        <w:numPr>
          <w:ilvl w:val="1"/>
          <w:numId w:val="64"/>
        </w:numPr>
        <w:tabs>
          <w:tab w:val="clear" w:pos="720"/>
        </w:tabs>
        <w:spacing w:before="120" w:line="259" w:lineRule="auto"/>
        <w:ind w:left="426" w:hanging="284"/>
        <w:rPr>
          <w:rFonts w:cs="Tahoma"/>
        </w:rPr>
      </w:pPr>
      <w:r w:rsidRPr="00702720">
        <w:rPr>
          <w:rFonts w:cs="Tahoma"/>
        </w:rPr>
        <w:t>Έκθεση με τα αποτελέσματα των δοκιμών ελέγχου λειτουργικότητας των Υποσυστημάτων με στόχο την επιβεβαίωση της ορθής λειτουργίας τους.</w:t>
      </w:r>
    </w:p>
    <w:p w14:paraId="6C7A6917" w14:textId="77777777" w:rsidR="005A3FC1" w:rsidRPr="00702720" w:rsidRDefault="005A3FC1" w:rsidP="005A3FC1">
      <w:pPr>
        <w:rPr>
          <w:rFonts w:cs="Tahoma"/>
          <w:lang w:eastAsia="en-US" w:bidi="he-IL"/>
        </w:rPr>
      </w:pPr>
    </w:p>
    <w:p w14:paraId="46D2A27E" w14:textId="071B852E" w:rsidR="00442EAF" w:rsidRPr="00702720" w:rsidRDefault="00633BEC" w:rsidP="007F5B86">
      <w:pPr>
        <w:pStyle w:val="Appendix-Heading3"/>
      </w:pPr>
      <w:bookmarkStart w:id="612" w:name="_Ref128676187"/>
      <w:bookmarkStart w:id="613" w:name="_Toc191630136"/>
      <w:r w:rsidRPr="00702720">
        <w:t>Υπηρεσίες εκπαίδευσης</w:t>
      </w:r>
      <w:bookmarkEnd w:id="612"/>
      <w:bookmarkEnd w:id="613"/>
      <w:r w:rsidR="002B79E2" w:rsidRPr="00702720">
        <w:t xml:space="preserve"> </w:t>
      </w:r>
    </w:p>
    <w:p w14:paraId="43F18F85" w14:textId="77777777" w:rsidR="007C228F" w:rsidRPr="00702720" w:rsidRDefault="007C228F" w:rsidP="007C228F">
      <w:pPr>
        <w:rPr>
          <w:rFonts w:cs="Tahoma"/>
        </w:rPr>
      </w:pPr>
      <w:r w:rsidRPr="00702720">
        <w:rPr>
          <w:rFonts w:cs="Tahoma"/>
        </w:rPr>
        <w:t>Το περιβάλλον του έργου για τη διασφάλιση της Επιχειρησιακής Συνέχειας σε όλη τη Δημόσια Διοίκηση, ούτως ώστε όλοι οι υπάλληλοι οποιουδήποτε δημόσιου φορέα να είναι σε θέση να εκπληρώνουν τις εργασιακές τους υποχρεώσεις εξ’ αποστάσεως με ασφαλή τρόπο, αναμένεται να λειτουργήσει ως βασικός μοχλός ανάπτυξης και αξιοποίησης του Ανθρώπινου Δυναμικού του Δημοσίου Τομέα και με τον τρόπο αυτό να συντελέσει ουσιαστικά στην αναβάθμιση των Παρεχόμενων Υπηρεσιών από τη Δημόσια Διοίκηση προς τους Πολίτες και τις Επιχειρήσεις.</w:t>
      </w:r>
    </w:p>
    <w:p w14:paraId="251BBF94" w14:textId="77777777" w:rsidR="007C228F" w:rsidRPr="00702720" w:rsidRDefault="007C228F" w:rsidP="007C228F">
      <w:pPr>
        <w:rPr>
          <w:rFonts w:cs="Tahoma"/>
        </w:rPr>
      </w:pPr>
      <w:r w:rsidRPr="00702720">
        <w:rPr>
          <w:rFonts w:cs="Tahoma"/>
        </w:rPr>
        <w:t>Ο βαθμός επιτυχίας, του συγκεκριμένου εγχειρήματος ωστόσο, συναρτάται με αυτόν της αποδοχής της προτεινόμενης λειτουργικότητας,  από τα ωφελούμενα στελέχη της Δημόσιας Διοίκησης  και της ενσωμάτωσής της στις καθημερινές επιχειρησιακές τους διαδικασίες. Για το λόγο αυτό καθοριστικός παράγοντας επιτυχίας θα αποτελέσει και η εκπαίδευση / μεταφορά τεχνογνωσίας στα ωφελούμενα στελέχη και η κατά το δυνατόν συνεχής υποστήριξή τους.</w:t>
      </w:r>
    </w:p>
    <w:p w14:paraId="34915793" w14:textId="77777777" w:rsidR="007C228F" w:rsidRPr="00702720" w:rsidRDefault="007C228F" w:rsidP="007C228F">
      <w:pPr>
        <w:rPr>
          <w:rFonts w:cs="Tahoma"/>
        </w:rPr>
      </w:pPr>
      <w:r w:rsidRPr="00702720">
        <w:rPr>
          <w:rFonts w:cs="Tahoma"/>
        </w:rPr>
        <w:t>Υπό το πρίσμα αυτό, στο πλαίσιο του συγκεκριμένου Έργου προβλέπονται μια σειρά από Ενέργειες Εκπαίδευσης των υπευθύνων στελεχών των Φορέων του Δημοσίου, που θα κληθούν να αξιοποιήσουν  και να υποστηρίξουν την επιχειρησιακή λειτουργικότητας των ωφελούμενων στελεχών των φορέων τους και οι οποίοι σκιαγραφούνται ως ακολούθως:</w:t>
      </w:r>
    </w:p>
    <w:p w14:paraId="593A2342" w14:textId="77777777" w:rsidR="00BA74DC" w:rsidRPr="00702720" w:rsidRDefault="00BA74DC" w:rsidP="00BF6B20">
      <w:pPr>
        <w:pStyle w:val="Appendix-Heading4"/>
      </w:pPr>
      <w:r w:rsidRPr="00702720">
        <w:t>Αντικείμενο της εκπαίδευσης - Διαχειριστές:</w:t>
      </w:r>
    </w:p>
    <w:p w14:paraId="6BA87432" w14:textId="45465C94" w:rsidR="00BA74DC" w:rsidRPr="00702720" w:rsidRDefault="00BA74DC" w:rsidP="00BA74DC">
      <w:pPr>
        <w:pStyle w:val="a"/>
        <w:ind w:left="709" w:hanging="349"/>
        <w:rPr>
          <w:rFonts w:cs="Tahoma"/>
        </w:rPr>
      </w:pPr>
      <w:r w:rsidRPr="00702720">
        <w:rPr>
          <w:rFonts w:cs="Tahoma"/>
        </w:rPr>
        <w:tab/>
        <w:t>Διαχείριση</w:t>
      </w:r>
      <w:r w:rsidRPr="00702720">
        <w:rPr>
          <w:rFonts w:cs="Tahoma"/>
        </w:rPr>
        <w:tab/>
        <w:t>για</w:t>
      </w:r>
      <w:r w:rsidRPr="00702720">
        <w:rPr>
          <w:rFonts w:cs="Tahoma"/>
        </w:rPr>
        <w:tab/>
        <w:t>κάθε</w:t>
      </w:r>
      <w:r w:rsidRPr="00702720">
        <w:rPr>
          <w:rFonts w:cs="Tahoma"/>
        </w:rPr>
        <w:tab/>
        <w:t>προσφερόμενο</w:t>
      </w:r>
      <w:r w:rsidRPr="00702720">
        <w:rPr>
          <w:rFonts w:cs="Tahoma"/>
        </w:rPr>
        <w:tab/>
        <w:t>Λειτουργικό</w:t>
      </w:r>
      <w:r w:rsidRPr="00702720">
        <w:rPr>
          <w:rFonts w:cs="Tahoma"/>
        </w:rPr>
        <w:tab/>
        <w:t>Σύστημα</w:t>
      </w:r>
      <w:r w:rsidRPr="00702720">
        <w:rPr>
          <w:rFonts w:cs="Tahoma"/>
        </w:rPr>
        <w:tab/>
        <w:t>κεντρικών εξυπηρετητών</w:t>
      </w:r>
    </w:p>
    <w:p w14:paraId="6C6FCA2B" w14:textId="79BA3031" w:rsidR="00BA74DC" w:rsidRPr="00702720" w:rsidRDefault="00BA74DC" w:rsidP="00BA74DC">
      <w:pPr>
        <w:pStyle w:val="a"/>
        <w:ind w:left="709" w:hanging="349"/>
        <w:rPr>
          <w:rFonts w:cs="Tahoma"/>
        </w:rPr>
      </w:pPr>
      <w:r w:rsidRPr="00702720">
        <w:rPr>
          <w:rFonts w:cs="Tahoma"/>
        </w:rPr>
        <w:t>Διαχείριση υποσυστήματος λήψης αντιγράφων ασφαλείας</w:t>
      </w:r>
    </w:p>
    <w:p w14:paraId="58E6E7C4" w14:textId="70F334D3" w:rsidR="00BA74DC" w:rsidRPr="00702720" w:rsidRDefault="00BA74DC">
      <w:pPr>
        <w:pStyle w:val="a"/>
        <w:ind w:left="709" w:hanging="349"/>
        <w:rPr>
          <w:rFonts w:cs="Tahoma"/>
        </w:rPr>
      </w:pPr>
      <w:r w:rsidRPr="00702720">
        <w:rPr>
          <w:rFonts w:cs="Tahoma"/>
        </w:rPr>
        <w:t xml:space="preserve">Διαχείριση προσφερόμενου  Λογισμικού  RDBMS  –  Βάσης  Δεδομένων  και </w:t>
      </w:r>
      <w:proofErr w:type="spellStart"/>
      <w:r w:rsidRPr="00702720">
        <w:rPr>
          <w:rFonts w:cs="Tahoma"/>
        </w:rPr>
        <w:t>middleware</w:t>
      </w:r>
      <w:proofErr w:type="spellEnd"/>
    </w:p>
    <w:p w14:paraId="60C21CDA" w14:textId="3D3E652F" w:rsidR="00BA74DC" w:rsidRPr="00702720" w:rsidRDefault="00BA74DC" w:rsidP="00BA74DC">
      <w:pPr>
        <w:pStyle w:val="a"/>
        <w:ind w:left="709" w:hanging="349"/>
        <w:rPr>
          <w:rFonts w:cs="Tahoma"/>
        </w:rPr>
      </w:pPr>
      <w:r w:rsidRPr="00702720">
        <w:rPr>
          <w:rFonts w:cs="Tahoma"/>
        </w:rPr>
        <w:tab/>
        <w:t>Διαχείριση</w:t>
      </w:r>
      <w:r w:rsidRPr="00702720">
        <w:rPr>
          <w:rFonts w:cs="Tahoma"/>
        </w:rPr>
        <w:tab/>
        <w:t>προσφερόμενου</w:t>
      </w:r>
      <w:r w:rsidRPr="00702720">
        <w:rPr>
          <w:rFonts w:cs="Tahoma"/>
        </w:rPr>
        <w:tab/>
        <w:t>Λογισμικού</w:t>
      </w:r>
      <w:r w:rsidRPr="00702720">
        <w:rPr>
          <w:rFonts w:cs="Tahoma"/>
        </w:rPr>
        <w:tab/>
        <w:t>Κεντρικού</w:t>
      </w:r>
      <w:r w:rsidRPr="00702720">
        <w:rPr>
          <w:rFonts w:cs="Tahoma"/>
        </w:rPr>
        <w:tab/>
        <w:t>Συστήματος</w:t>
      </w:r>
    </w:p>
    <w:p w14:paraId="67FEF137" w14:textId="38F4E0FE" w:rsidR="00BA74DC" w:rsidRPr="00702720" w:rsidRDefault="00BA74DC" w:rsidP="00AA0FEC">
      <w:pPr>
        <w:pStyle w:val="a"/>
        <w:ind w:left="709" w:hanging="349"/>
        <w:rPr>
          <w:rFonts w:cs="Tahoma"/>
        </w:rPr>
      </w:pPr>
      <w:r w:rsidRPr="00702720">
        <w:rPr>
          <w:rFonts w:cs="Tahoma"/>
        </w:rPr>
        <w:t>Αποθήκευσης Δεδομένων</w:t>
      </w:r>
    </w:p>
    <w:p w14:paraId="1F94353C" w14:textId="5344AD44" w:rsidR="00BA74DC" w:rsidRPr="00702720" w:rsidRDefault="00BA74DC" w:rsidP="00BA74DC">
      <w:pPr>
        <w:pStyle w:val="a"/>
        <w:ind w:left="709" w:hanging="349"/>
        <w:rPr>
          <w:rFonts w:cs="Tahoma"/>
        </w:rPr>
      </w:pPr>
      <w:r w:rsidRPr="00702720">
        <w:rPr>
          <w:rFonts w:cs="Tahoma"/>
        </w:rPr>
        <w:t>Διαχείριση  συστήματος  –  διαχείριση  και  παραμετροποίηση  δικαιωμάτων χρήσης</w:t>
      </w:r>
    </w:p>
    <w:p w14:paraId="6B526092" w14:textId="77777777" w:rsidR="00BA74DC" w:rsidRPr="00702720" w:rsidRDefault="00BA74DC" w:rsidP="00BF6B20">
      <w:pPr>
        <w:pStyle w:val="Appendix-Heading4"/>
      </w:pPr>
      <w:r w:rsidRPr="00702720">
        <w:t>Αντικείμενο της εκπαίδευσης - Χειριστές:</w:t>
      </w:r>
    </w:p>
    <w:p w14:paraId="6E56E2C7" w14:textId="369B0AD4" w:rsidR="00BA74DC" w:rsidRPr="00702720" w:rsidRDefault="00BA74DC" w:rsidP="00BA74DC">
      <w:pPr>
        <w:pStyle w:val="a"/>
        <w:ind w:left="709" w:hanging="349"/>
        <w:rPr>
          <w:rFonts w:cs="Tahoma"/>
        </w:rPr>
      </w:pPr>
      <w:r w:rsidRPr="00702720">
        <w:rPr>
          <w:rFonts w:cs="Tahoma"/>
        </w:rPr>
        <w:t>Εκπαίδευση  χρηστών  φορητών  συσκευών,  εκτυπωτών καταγραφής παραβάσεων επί οχημάτων</w:t>
      </w:r>
    </w:p>
    <w:p w14:paraId="7C03ACF8" w14:textId="5DA13547" w:rsidR="00CB68FD" w:rsidRPr="00702720" w:rsidRDefault="00354402" w:rsidP="00BF6B20">
      <w:pPr>
        <w:pStyle w:val="Appendix-Heading4"/>
      </w:pPr>
      <w:r w:rsidRPr="00702720">
        <w:lastRenderedPageBreak/>
        <w:t xml:space="preserve">Ώρες </w:t>
      </w:r>
      <w:r w:rsidR="0022686B" w:rsidRPr="00702720">
        <w:t>Κατάρτισης</w:t>
      </w:r>
      <w:r w:rsidR="00AD2346" w:rsidRPr="00702720">
        <w:t xml:space="preserve"> </w:t>
      </w:r>
    </w:p>
    <w:p w14:paraId="3F57F790" w14:textId="42962629" w:rsidR="00CB68FD" w:rsidRPr="00702720" w:rsidRDefault="002C6AF3" w:rsidP="00CB68FD">
      <w:pPr>
        <w:rPr>
          <w:rFonts w:cs="Tahoma"/>
        </w:rPr>
      </w:pPr>
      <w:r w:rsidRPr="00702720">
        <w:rPr>
          <w:rFonts w:cs="Tahoma"/>
        </w:rPr>
        <w:t xml:space="preserve">Συνολικά θα πρέπει να προσφερθούν από τον Ανάδοχο στα πλαίσια του έργου </w:t>
      </w:r>
      <w:r w:rsidRPr="00702720">
        <w:rPr>
          <w:rFonts w:cs="Tahoma"/>
          <w:b/>
          <w:bCs/>
        </w:rPr>
        <w:t>κατ’ ελάχιστον 300 α/ω εκπαίδευσης.</w:t>
      </w:r>
      <w:r w:rsidRPr="00702720">
        <w:rPr>
          <w:rFonts w:cs="Tahoma"/>
        </w:rPr>
        <w:t xml:space="preserve"> Το αναλυτικό πλάνο εκπαίδευσης θα οριστικοποιηθεί κατά τη φάση της Μελέτης Εφαρμογής. Για τους εκπαιδευομένους που βρίσκονται εντός Αθηνών η εκπαίδευση θα γίνει με φυσική παρουσία σε χώρο που θα υποδειχθεί από τον Φορέα Λειτουργίας/Αναθέτουσα Αρχή. Για τους εκπαιδευομένους εκτός Αθηνών η εκπαίδευση θα παρασχεθεί με τη μέθοδο της </w:t>
      </w:r>
      <w:proofErr w:type="spellStart"/>
      <w:r w:rsidRPr="00702720">
        <w:rPr>
          <w:rFonts w:cs="Tahoma"/>
        </w:rPr>
        <w:t>τηλε</w:t>
      </w:r>
      <w:proofErr w:type="spellEnd"/>
      <w:r w:rsidRPr="00702720">
        <w:rPr>
          <w:rFonts w:cs="Tahoma"/>
        </w:rPr>
        <w:t>-εκπαίδευσης με μέσα και εργαλεία που θα προταθούν από τον Ανάδοχο.</w:t>
      </w:r>
    </w:p>
    <w:p w14:paraId="17D08D41" w14:textId="77777777" w:rsidR="00CB68FD" w:rsidRPr="00702720" w:rsidRDefault="00CB68FD" w:rsidP="00D735C7">
      <w:pPr>
        <w:pStyle w:val="AppendixHeading5"/>
      </w:pPr>
      <w:r w:rsidRPr="00702720">
        <w:t>Εκπαιδευτικό Υλικό</w:t>
      </w:r>
    </w:p>
    <w:p w14:paraId="512A8A02" w14:textId="77777777" w:rsidR="008A07D9" w:rsidRPr="00702720" w:rsidRDefault="008A07D9" w:rsidP="00CB68FD">
      <w:pPr>
        <w:rPr>
          <w:rFonts w:cs="Tahoma"/>
        </w:rPr>
      </w:pPr>
      <w:proofErr w:type="spellStart"/>
      <w:r w:rsidRPr="00702720">
        <w:rPr>
          <w:rFonts w:cs="Tahoma"/>
        </w:rPr>
        <w:t>To</w:t>
      </w:r>
      <w:proofErr w:type="spellEnd"/>
      <w:r w:rsidRPr="00702720">
        <w:rPr>
          <w:rFonts w:cs="Tahoma"/>
        </w:rPr>
        <w:t xml:space="preserve"> εκπαιδευτικό υλικό θα περιγράφει πλήρως τη λειτουργικότητα του συστήματος καθώς και τα βήματα που απαιτούνται για τη διεκπεραίωση κάθε διαδικασίας που υποστηρίζεται από αυτό. Το εγχειρίδιο θα αναρτηθεί στο διαχειριστικό περιβάλλον  που θα υλοποιήσει ο Ανάδοχος στο πλαίσιο του Έργου.</w:t>
      </w:r>
    </w:p>
    <w:p w14:paraId="5474275C" w14:textId="109221E2" w:rsidR="00CB68FD" w:rsidRPr="00702720" w:rsidRDefault="00CB68FD" w:rsidP="00CB68FD">
      <w:pPr>
        <w:rPr>
          <w:rFonts w:cs="Tahoma"/>
        </w:rPr>
      </w:pPr>
      <w:r w:rsidRPr="00702720">
        <w:rPr>
          <w:rFonts w:cs="Tahoma"/>
        </w:rPr>
        <w:t xml:space="preserve">Το συγκεκριμένο υλικό θα είναι διαθέσιμο σε ηλεκτρονική μορφή, θα είναι δομημένο σε ενότητες σε αντιστοιχία με το προτεινόμενο πρόγραμμα σπουδών και σε κάθε περίπτωση θα πρέπει να περιέχει τα κατάλληλα </w:t>
      </w:r>
      <w:proofErr w:type="spellStart"/>
      <w:r w:rsidRPr="00702720">
        <w:rPr>
          <w:rFonts w:cs="Tahoma"/>
        </w:rPr>
        <w:t>πολυμεσικά</w:t>
      </w:r>
      <w:proofErr w:type="spellEnd"/>
      <w:r w:rsidRPr="00702720">
        <w:rPr>
          <w:rFonts w:cs="Tahoma"/>
        </w:rPr>
        <w:t xml:space="preserve"> στοιχεία και τις αναπαραστάσεις, που θα μπορέσουν να υποστηρίξουν τους χρήστες της Εφαρμογής τόσο κατά τη διάρκεια των Προγραμμάτων Κατάρτισης αυτών κάθε αυτών, όσο και κατά την αλληλεπίδρασή τους με το Σύστημα αυτό κάθε αυτό.</w:t>
      </w:r>
    </w:p>
    <w:p w14:paraId="0C5029A7" w14:textId="77777777" w:rsidR="005A3FC1" w:rsidRPr="00702720" w:rsidRDefault="005A3FC1" w:rsidP="00CB68FD">
      <w:pPr>
        <w:rPr>
          <w:rFonts w:cs="Tahoma"/>
        </w:rPr>
      </w:pPr>
    </w:p>
    <w:p w14:paraId="136DD38A" w14:textId="77777777" w:rsidR="005A3FC1" w:rsidRPr="00702720" w:rsidRDefault="005A3FC1" w:rsidP="00BF6B20">
      <w:pPr>
        <w:pStyle w:val="Appendix-Heading4"/>
      </w:pPr>
      <w:r w:rsidRPr="00702720">
        <w:t>Αποτελέσματα των Εργασιών / Υπηρεσιών</w:t>
      </w:r>
    </w:p>
    <w:p w14:paraId="77590EF9" w14:textId="1090C7E3" w:rsidR="005A3FC1" w:rsidRPr="00702720" w:rsidRDefault="005A3FC1" w:rsidP="005A3FC1">
      <w:pPr>
        <w:rPr>
          <w:rFonts w:cs="Tahoma"/>
        </w:rPr>
      </w:pPr>
      <w:r w:rsidRPr="00702720">
        <w:rPr>
          <w:rFonts w:cs="Tahoma"/>
        </w:rPr>
        <w:t>Το Οριστικοποιημένο σχέδιο / οδηγός εκπαίδευσης</w:t>
      </w:r>
      <w:r w:rsidR="003E5ED2" w:rsidRPr="00702720">
        <w:rPr>
          <w:rFonts w:cs="Tahoma"/>
        </w:rPr>
        <w:t xml:space="preserve"> (συνδυασμός </w:t>
      </w:r>
      <w:proofErr w:type="spellStart"/>
      <w:r w:rsidR="003E5ED2" w:rsidRPr="00702720">
        <w:rPr>
          <w:rFonts w:cs="Tahoma"/>
        </w:rPr>
        <w:t>σεμιναριακού</w:t>
      </w:r>
      <w:proofErr w:type="spellEnd"/>
      <w:r w:rsidR="003E5ED2" w:rsidRPr="00702720">
        <w:rPr>
          <w:rFonts w:cs="Tahoma"/>
        </w:rPr>
        <w:t xml:space="preserve"> τύπου και εικονικού περιβάλλοντος εργασίας) </w:t>
      </w:r>
      <w:r w:rsidRPr="00702720">
        <w:rPr>
          <w:rFonts w:cs="Tahoma"/>
        </w:rPr>
        <w:t xml:space="preserve"> που θα περιλαμβάνει :</w:t>
      </w:r>
    </w:p>
    <w:p w14:paraId="2EA06F5A" w14:textId="77777777" w:rsidR="005A3FC1" w:rsidRPr="00702720" w:rsidRDefault="005A3FC1" w:rsidP="003A7B0C">
      <w:pPr>
        <w:pStyle w:val="a"/>
        <w:numPr>
          <w:ilvl w:val="1"/>
          <w:numId w:val="64"/>
        </w:numPr>
        <w:tabs>
          <w:tab w:val="clear" w:pos="720"/>
        </w:tabs>
        <w:spacing w:before="120" w:line="259" w:lineRule="auto"/>
        <w:ind w:left="426" w:hanging="284"/>
        <w:rPr>
          <w:rFonts w:cs="Tahoma"/>
        </w:rPr>
      </w:pPr>
      <w:r w:rsidRPr="00702720">
        <w:rPr>
          <w:rFonts w:cs="Tahoma"/>
        </w:rPr>
        <w:t>Το αντικείμενο της εκπαίδευσης ανά κατηγορία εκπαιδευομένων.</w:t>
      </w:r>
    </w:p>
    <w:p w14:paraId="5BDCA423" w14:textId="77777777" w:rsidR="005A3FC1" w:rsidRPr="00702720" w:rsidRDefault="005A3FC1" w:rsidP="003A7B0C">
      <w:pPr>
        <w:pStyle w:val="a"/>
        <w:numPr>
          <w:ilvl w:val="1"/>
          <w:numId w:val="64"/>
        </w:numPr>
        <w:tabs>
          <w:tab w:val="clear" w:pos="720"/>
        </w:tabs>
        <w:spacing w:before="120" w:line="259" w:lineRule="auto"/>
        <w:ind w:left="426" w:hanging="284"/>
        <w:rPr>
          <w:rFonts w:cs="Tahoma"/>
        </w:rPr>
      </w:pPr>
      <w:r w:rsidRPr="00702720">
        <w:rPr>
          <w:rFonts w:cs="Tahoma"/>
        </w:rPr>
        <w:t>Την εκπαιδευτική διαδικασία και τον τρόπο διαχείρισής της.</w:t>
      </w:r>
    </w:p>
    <w:p w14:paraId="3A91C7C1" w14:textId="77777777" w:rsidR="005A3FC1" w:rsidRPr="00702720" w:rsidRDefault="005A3FC1" w:rsidP="003A7B0C">
      <w:pPr>
        <w:pStyle w:val="a"/>
        <w:numPr>
          <w:ilvl w:val="1"/>
          <w:numId w:val="64"/>
        </w:numPr>
        <w:tabs>
          <w:tab w:val="clear" w:pos="720"/>
        </w:tabs>
        <w:spacing w:before="120" w:line="259" w:lineRule="auto"/>
        <w:ind w:left="426" w:hanging="284"/>
        <w:rPr>
          <w:rFonts w:cs="Tahoma"/>
        </w:rPr>
      </w:pPr>
      <w:r w:rsidRPr="00702720">
        <w:rPr>
          <w:rFonts w:cs="Tahoma"/>
        </w:rPr>
        <w:t>Τη μεθοδολογική προσέγγιση, την οργάνωση και προετοιμασία εκπαίδευσης.</w:t>
      </w:r>
    </w:p>
    <w:p w14:paraId="05A90651" w14:textId="77777777" w:rsidR="005A3FC1" w:rsidRPr="00702720" w:rsidRDefault="005A3FC1" w:rsidP="003A7B0C">
      <w:pPr>
        <w:pStyle w:val="a"/>
        <w:numPr>
          <w:ilvl w:val="1"/>
          <w:numId w:val="64"/>
        </w:numPr>
        <w:tabs>
          <w:tab w:val="clear" w:pos="720"/>
        </w:tabs>
        <w:spacing w:before="120" w:line="259" w:lineRule="auto"/>
        <w:ind w:left="426" w:hanging="284"/>
        <w:rPr>
          <w:rFonts w:cs="Tahoma"/>
        </w:rPr>
      </w:pPr>
      <w:r w:rsidRPr="00702720">
        <w:rPr>
          <w:rFonts w:cs="Tahoma"/>
        </w:rPr>
        <w:t>Αναλυτικό προγραμματισμό εκπαιδευτικών σεμιναρίων, που θα συμφωνηθεί με τον Φορέα Λειτουργίας.</w:t>
      </w:r>
    </w:p>
    <w:p w14:paraId="30774465" w14:textId="77777777" w:rsidR="00375E90" w:rsidRPr="00702720" w:rsidRDefault="00375E90" w:rsidP="003A7B0C">
      <w:pPr>
        <w:pStyle w:val="a"/>
        <w:numPr>
          <w:ilvl w:val="1"/>
          <w:numId w:val="64"/>
        </w:numPr>
        <w:tabs>
          <w:tab w:val="clear" w:pos="720"/>
        </w:tabs>
        <w:spacing w:before="120" w:line="259" w:lineRule="auto"/>
        <w:ind w:left="426" w:hanging="284"/>
        <w:rPr>
          <w:rFonts w:cs="Tahoma"/>
        </w:rPr>
      </w:pPr>
    </w:p>
    <w:p w14:paraId="406404AD" w14:textId="77777777" w:rsidR="005A3FC1" w:rsidRPr="00702720" w:rsidRDefault="005A3FC1" w:rsidP="005A3FC1">
      <w:pPr>
        <w:rPr>
          <w:rFonts w:cs="Tahoma"/>
        </w:rPr>
      </w:pPr>
      <w:r w:rsidRPr="00702720">
        <w:rPr>
          <w:rFonts w:cs="Tahoma"/>
        </w:rPr>
        <w:t>Πεπραγμένα και υλικό υπηρεσιών εκπαίδευσης που θα περιλαμβάνουν :</w:t>
      </w:r>
    </w:p>
    <w:p w14:paraId="581443FA" w14:textId="77777777" w:rsidR="005A3FC1" w:rsidRPr="00702720" w:rsidRDefault="005A3FC1" w:rsidP="003A7B0C">
      <w:pPr>
        <w:pStyle w:val="a"/>
        <w:numPr>
          <w:ilvl w:val="0"/>
          <w:numId w:val="76"/>
        </w:numPr>
        <w:tabs>
          <w:tab w:val="clear" w:pos="720"/>
        </w:tabs>
        <w:spacing w:before="120" w:line="259" w:lineRule="auto"/>
        <w:rPr>
          <w:rFonts w:cs="Tahoma"/>
        </w:rPr>
      </w:pPr>
      <w:r w:rsidRPr="00702720">
        <w:rPr>
          <w:rFonts w:cs="Tahoma"/>
        </w:rPr>
        <w:t xml:space="preserve">Αναφορά / μελέτη υπηρεσιών διαφοροποιούμενες ως προς το περιεχόμενο και την έμφαση, ανάλογα με τον ρόλο του κάθε στελέχους στα πλαίσια της υλοποίησης και ακόλουθης επιχειρησιακής λειτουργίας του συστήματος (στελέχη Φορέα, διαχειριστές, στελέχη Φορέων που θα </w:t>
      </w:r>
      <w:proofErr w:type="spellStart"/>
      <w:r w:rsidRPr="00702720">
        <w:rPr>
          <w:rFonts w:cs="Tahoma"/>
        </w:rPr>
        <w:t>διαλειτουργούν</w:t>
      </w:r>
      <w:proofErr w:type="spellEnd"/>
      <w:r w:rsidRPr="00702720">
        <w:rPr>
          <w:rFonts w:cs="Tahoma"/>
        </w:rPr>
        <w:t xml:space="preserve"> με το Σύστημα).</w:t>
      </w:r>
    </w:p>
    <w:p w14:paraId="1C80B393" w14:textId="77777777" w:rsidR="005A3FC1" w:rsidRPr="00702720" w:rsidRDefault="005A3FC1" w:rsidP="003A7B0C">
      <w:pPr>
        <w:pStyle w:val="a"/>
        <w:numPr>
          <w:ilvl w:val="0"/>
          <w:numId w:val="76"/>
        </w:numPr>
        <w:tabs>
          <w:tab w:val="clear" w:pos="720"/>
        </w:tabs>
        <w:spacing w:before="120" w:line="259" w:lineRule="auto"/>
        <w:rPr>
          <w:rFonts w:cs="Tahoma"/>
        </w:rPr>
      </w:pPr>
      <w:r w:rsidRPr="00702720">
        <w:rPr>
          <w:rFonts w:cs="Tahoma"/>
        </w:rPr>
        <w:t>Εκπαιδευτικό και εποπτικό υλικό εκπαίδευσης (σε έντυπη και ηλεκτρονική μορφή) για όλες τις κατηγορίες χρηστών, με βάση τις ανάγκες και τον προσδοκώμενο ρόλο στην επιχειρησιακή αξιοποίηση του Συστήματος. Το σύνολο του εκπαιδευτικού υλικού θα πρέπει να είναι γραμμένο στην ελληνική γλώσσα.</w:t>
      </w:r>
    </w:p>
    <w:p w14:paraId="06DCB93D" w14:textId="5CBAFF26" w:rsidR="00AE3CE8" w:rsidRPr="00702720" w:rsidRDefault="00AE3CE8" w:rsidP="003A7B0C">
      <w:pPr>
        <w:pStyle w:val="a"/>
        <w:numPr>
          <w:ilvl w:val="0"/>
          <w:numId w:val="76"/>
        </w:numPr>
        <w:tabs>
          <w:tab w:val="clear" w:pos="720"/>
        </w:tabs>
        <w:spacing w:before="120" w:line="259" w:lineRule="auto"/>
        <w:rPr>
          <w:rFonts w:cs="Tahoma"/>
        </w:rPr>
      </w:pPr>
      <w:r w:rsidRPr="00702720">
        <w:rPr>
          <w:rFonts w:cs="Tahoma"/>
        </w:rPr>
        <w:t>Αξιολόγηση της διαδικασίας και των αποτελεσμάτων εκπαίδευσης και εισηγητικά μέτρα για μεγιστοποίηση της επιχειρησιακής αξιοποίησης του συστήματος</w:t>
      </w:r>
    </w:p>
    <w:p w14:paraId="04489125" w14:textId="77777777" w:rsidR="005A3FC1" w:rsidRPr="00702720" w:rsidRDefault="005A3FC1" w:rsidP="00CB68FD">
      <w:pPr>
        <w:rPr>
          <w:rFonts w:cs="Tahoma"/>
        </w:rPr>
      </w:pPr>
    </w:p>
    <w:p w14:paraId="2407A3A1" w14:textId="77777777" w:rsidR="00B91332" w:rsidRPr="00702720" w:rsidRDefault="00B91332" w:rsidP="007F5B86">
      <w:pPr>
        <w:pStyle w:val="Appendix-Heading3"/>
      </w:pPr>
      <w:bookmarkStart w:id="614" w:name="_Ref95330085"/>
      <w:bookmarkStart w:id="615" w:name="_Toc105593246"/>
      <w:bookmarkStart w:id="616" w:name="_Toc125978362"/>
      <w:bookmarkStart w:id="617" w:name="_Toc191630137"/>
      <w:r w:rsidRPr="00702720">
        <w:lastRenderedPageBreak/>
        <w:t>Υπηρεσίες Υποστήριξης Δοκιμαστικής Λειτουργίας</w:t>
      </w:r>
      <w:bookmarkEnd w:id="614"/>
      <w:bookmarkEnd w:id="615"/>
      <w:bookmarkEnd w:id="616"/>
      <w:bookmarkEnd w:id="617"/>
    </w:p>
    <w:p w14:paraId="541D1A40" w14:textId="77777777" w:rsidR="00B91332" w:rsidRPr="00702720" w:rsidRDefault="00B91332" w:rsidP="00BF6B20">
      <w:pPr>
        <w:pStyle w:val="Appendix-Heading4"/>
      </w:pPr>
      <w:r w:rsidRPr="00702720">
        <w:t>Γενικά</w:t>
      </w:r>
    </w:p>
    <w:p w14:paraId="7B84DD04" w14:textId="77777777" w:rsidR="00B91332" w:rsidRPr="00702720" w:rsidRDefault="00B91332" w:rsidP="00B91332">
      <w:pPr>
        <w:rPr>
          <w:rFonts w:cs="Tahoma"/>
        </w:rPr>
      </w:pPr>
      <w:r w:rsidRPr="00702720">
        <w:rPr>
          <w:rFonts w:cs="Tahoma"/>
        </w:rPr>
        <w:t>Πριν την έναρξη των υπηρεσιών πιλοτικής λειτουργίας ο Ανάδοχος θα πρέπει να προχωρήσει σε εφαρμογή των Σεναρίων Ελέγχου. Ο Ανάδοχος οφείλει να εκτελέσει τις δοκιμές ελέγχου σύμφωνα με τα Σενάρια Ελέγχου που έχουν εκπονηθεί κατά την Μελέτη Εφαρμογής, όπως επίσης και δοκιμές υψηλού φόρτου (</w:t>
      </w:r>
      <w:r w:rsidRPr="00702720">
        <w:rPr>
          <w:rFonts w:cs="Tahoma"/>
          <w:lang w:val="en-US"/>
        </w:rPr>
        <w:t>stress</w:t>
      </w:r>
      <w:r w:rsidRPr="00702720">
        <w:rPr>
          <w:rFonts w:cs="Tahoma"/>
        </w:rPr>
        <w:t xml:space="preserve"> </w:t>
      </w:r>
      <w:r w:rsidRPr="00702720">
        <w:rPr>
          <w:rFonts w:cs="Tahoma"/>
          <w:lang w:val="en-US"/>
        </w:rPr>
        <w:t>tests</w:t>
      </w:r>
      <w:r w:rsidRPr="00702720">
        <w:rPr>
          <w:rFonts w:cs="Tahoma"/>
        </w:rPr>
        <w:t xml:space="preserve">) με χρήση κατάλληλου εργαλείου. Ο υποψήφιος Ανάδοχος θα πρέπει να περιγράψει στην προσφορά του το εργαλείο </w:t>
      </w:r>
      <w:r w:rsidRPr="00702720">
        <w:rPr>
          <w:rFonts w:cs="Tahoma"/>
          <w:lang w:val="en-US"/>
        </w:rPr>
        <w:t>stress</w:t>
      </w:r>
      <w:r w:rsidRPr="00702720">
        <w:rPr>
          <w:rFonts w:cs="Tahoma"/>
        </w:rPr>
        <w:t xml:space="preserve"> </w:t>
      </w:r>
      <w:r w:rsidRPr="00702720">
        <w:rPr>
          <w:rFonts w:cs="Tahoma"/>
          <w:lang w:val="en-US"/>
        </w:rPr>
        <w:t>tests</w:t>
      </w:r>
      <w:r w:rsidRPr="00702720">
        <w:rPr>
          <w:rFonts w:cs="Tahoma"/>
        </w:rPr>
        <w:t xml:space="preserve"> που θα χρησιμοποιήσει στο πλαίσιο του έργου.</w:t>
      </w:r>
    </w:p>
    <w:p w14:paraId="331FE581" w14:textId="71DF43CB" w:rsidR="00B91332" w:rsidRPr="00702720" w:rsidRDefault="00B91332" w:rsidP="00B91332">
      <w:pPr>
        <w:pStyle w:val="af2"/>
        <w:rPr>
          <w:rFonts w:cs="Tahoma"/>
          <w:lang w:eastAsia="el-GR"/>
        </w:rPr>
      </w:pPr>
      <w:r w:rsidRPr="00702720">
        <w:rPr>
          <w:rFonts w:cs="Tahoma"/>
          <w:lang w:eastAsia="el-GR"/>
        </w:rPr>
        <w:t xml:space="preserve">Στη συνέχεια, </w:t>
      </w:r>
      <w:r w:rsidRPr="00702720">
        <w:rPr>
          <w:rFonts w:cs="Tahoma"/>
          <w:lang w:val="en-US" w:eastAsia="el-GR"/>
        </w:rPr>
        <w:t>o</w:t>
      </w:r>
      <w:r w:rsidRPr="00702720">
        <w:rPr>
          <w:rFonts w:cs="Tahoma"/>
          <w:lang w:eastAsia="el-GR"/>
        </w:rPr>
        <w:t xml:space="preserve"> Ανάδοχος υποχρεούται στο πλαίσιο του </w:t>
      </w:r>
      <w:r w:rsidRPr="00702720">
        <w:rPr>
          <w:rFonts w:cs="Tahoma"/>
        </w:rPr>
        <w:t>έργου</w:t>
      </w:r>
      <w:r w:rsidRPr="00702720">
        <w:rPr>
          <w:rFonts w:cs="Tahoma"/>
          <w:lang w:eastAsia="el-GR"/>
        </w:rPr>
        <w:t xml:space="preserve"> να παράσχει υπηρεσίες </w:t>
      </w:r>
      <w:r w:rsidR="00BC3439" w:rsidRPr="00702720">
        <w:rPr>
          <w:rFonts w:cs="Tahoma"/>
          <w:lang w:eastAsia="el-GR"/>
        </w:rPr>
        <w:t>Δοκιμαστικής</w:t>
      </w:r>
      <w:r w:rsidRPr="00702720">
        <w:rPr>
          <w:rFonts w:cs="Tahoma"/>
          <w:lang w:eastAsia="el-GR"/>
        </w:rPr>
        <w:t xml:space="preserve"> Λειτουργίας της πλατφόρμας </w:t>
      </w:r>
      <w:r w:rsidRPr="00702720">
        <w:rPr>
          <w:rFonts w:cs="Tahoma"/>
        </w:rPr>
        <w:t xml:space="preserve">σε μια ομάδα κρίσιμων χρηστών - στελεχών του Φορέα </w:t>
      </w:r>
      <w:r w:rsidRPr="00702720">
        <w:rPr>
          <w:rFonts w:cs="Tahoma"/>
          <w:lang w:eastAsia="el-GR"/>
        </w:rPr>
        <w:t xml:space="preserve">υπό </w:t>
      </w:r>
      <w:r w:rsidRPr="00702720">
        <w:rPr>
          <w:rFonts w:cs="Tahoma"/>
          <w:u w:val="single"/>
          <w:lang w:eastAsia="el-GR"/>
        </w:rPr>
        <w:t>παραγωγικές συνθήκες λειτουργίας του, με πραγματικά δεδομένα</w:t>
      </w:r>
      <w:r w:rsidRPr="00702720">
        <w:rPr>
          <w:rFonts w:cs="Tahoma"/>
          <w:lang w:eastAsia="el-GR"/>
        </w:rPr>
        <w:t>.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69B453DD" w14:textId="77777777" w:rsidR="00B91332" w:rsidRPr="00702720" w:rsidRDefault="00B91332" w:rsidP="00B91332">
      <w:pPr>
        <w:pStyle w:val="af2"/>
        <w:rPr>
          <w:rFonts w:cs="Tahoma"/>
        </w:rPr>
      </w:pPr>
      <w:r w:rsidRPr="00702720">
        <w:rPr>
          <w:rFonts w:cs="Tahoma"/>
        </w:rPr>
        <w:t xml:space="preserve">Οι υπηρεσίες Πιλοτικής </w:t>
      </w:r>
      <w:r w:rsidRPr="00702720">
        <w:rPr>
          <w:rFonts w:cs="Tahoma"/>
          <w:lang w:eastAsia="el-GR"/>
        </w:rPr>
        <w:t>Λειτουργίας</w:t>
      </w:r>
      <w:r w:rsidRPr="00702720">
        <w:rPr>
          <w:rFonts w:cs="Tahoma"/>
        </w:rPr>
        <w:t xml:space="preserve">, που θα παρασχεθούν από τον Ανάδοχο </w:t>
      </w:r>
      <w:r w:rsidRPr="00702720">
        <w:rPr>
          <w:rFonts w:cs="Tahoma"/>
          <w:b/>
          <w:bCs/>
        </w:rPr>
        <w:t>τουλάχιστον για έναν (1) μήνα</w:t>
      </w:r>
      <w:r w:rsidRPr="00702720">
        <w:rPr>
          <w:rFonts w:cs="Tahoma"/>
        </w:rPr>
        <w:t xml:space="preserve"> κατά την Φάση Γ του έργου, και η συμμετοχή του αναδόχου θα έγκειται στα εξής:</w:t>
      </w:r>
    </w:p>
    <w:p w14:paraId="4602227F" w14:textId="77777777" w:rsidR="00B91332" w:rsidRPr="00702720" w:rsidRDefault="00B91332" w:rsidP="003A7B0C">
      <w:pPr>
        <w:widowControl w:val="0"/>
        <w:numPr>
          <w:ilvl w:val="0"/>
          <w:numId w:val="67"/>
        </w:numPr>
        <w:tabs>
          <w:tab w:val="clear" w:pos="0"/>
          <w:tab w:val="clear" w:pos="709"/>
          <w:tab w:val="clear" w:pos="1134"/>
        </w:tabs>
        <w:suppressAutoHyphens w:val="0"/>
        <w:spacing w:before="120" w:line="259" w:lineRule="auto"/>
        <w:rPr>
          <w:rFonts w:cs="Tahoma"/>
        </w:rPr>
      </w:pPr>
      <w:r w:rsidRPr="00702720">
        <w:rPr>
          <w:rFonts w:cs="Tahoma"/>
        </w:rPr>
        <w:t>Την επιβεβαίωση καλής λειτουργίας της πλατφόρμας, σύμφωνα με τα σενάρια ελέγχου.</w:t>
      </w:r>
    </w:p>
    <w:p w14:paraId="5AF23A7A" w14:textId="77777777" w:rsidR="00B91332" w:rsidRPr="00702720" w:rsidRDefault="00B91332" w:rsidP="003A7B0C">
      <w:pPr>
        <w:widowControl w:val="0"/>
        <w:numPr>
          <w:ilvl w:val="0"/>
          <w:numId w:val="67"/>
        </w:numPr>
        <w:tabs>
          <w:tab w:val="clear" w:pos="0"/>
          <w:tab w:val="clear" w:pos="709"/>
          <w:tab w:val="clear" w:pos="1134"/>
        </w:tabs>
        <w:suppressAutoHyphens w:val="0"/>
        <w:spacing w:before="120" w:line="259" w:lineRule="auto"/>
        <w:rPr>
          <w:rFonts w:cs="Tahoma"/>
        </w:rPr>
      </w:pPr>
      <w:r w:rsidRPr="00702720">
        <w:rPr>
          <w:rFonts w:cs="Tahoma"/>
        </w:rPr>
        <w:t>Τις τελικές δοκιμές ελέγχου λειτουργικότητας,</w:t>
      </w:r>
      <w:r w:rsidRPr="00702720">
        <w:rPr>
          <w:rFonts w:cs="Tahoma"/>
          <w:lang w:eastAsia="el-GR"/>
        </w:rPr>
        <w:t xml:space="preserve"> επίδοσης και διαθεσιμότητας</w:t>
      </w:r>
      <w:r w:rsidRPr="00702720">
        <w:rPr>
          <w:rFonts w:cs="Tahoma"/>
        </w:rPr>
        <w:t xml:space="preserve"> με στόχο να επιβεβαιωθεί η απόλυτα εύρυθμη λειτουργία και καλή συνεργασία των Υποσυστημάτων της πλατφόρμας, τόσο μεταξύ τους, όσο και εξωτερικά, υπό συνθήκες πλήρους παραγωγικής λειτουργίας.</w:t>
      </w:r>
    </w:p>
    <w:p w14:paraId="19BA3A15" w14:textId="77777777" w:rsidR="00B91332" w:rsidRPr="00702720" w:rsidRDefault="00B91332" w:rsidP="00B91332">
      <w:pPr>
        <w:rPr>
          <w:rFonts w:cs="Tahoma"/>
        </w:rPr>
      </w:pPr>
      <w:r w:rsidRPr="00702720">
        <w:rPr>
          <w:rFonts w:cs="Tahoma"/>
        </w:rPr>
        <w:t xml:space="preserve">Οι υπηρεσίες της περιόδου Πιλοτικής Λειτουργίας περιλαμβάνουν: </w:t>
      </w:r>
    </w:p>
    <w:p w14:paraId="1852F05A" w14:textId="77777777" w:rsidR="00B91332" w:rsidRPr="00702720" w:rsidRDefault="00B91332" w:rsidP="003A7B0C">
      <w:pPr>
        <w:pStyle w:val="a"/>
        <w:widowControl w:val="0"/>
        <w:numPr>
          <w:ilvl w:val="1"/>
          <w:numId w:val="71"/>
        </w:numPr>
        <w:tabs>
          <w:tab w:val="clear" w:pos="720"/>
        </w:tabs>
        <w:suppressAutoHyphens w:val="0"/>
        <w:autoSpaceDE w:val="0"/>
        <w:autoSpaceDN w:val="0"/>
        <w:spacing w:before="120" w:line="259" w:lineRule="auto"/>
        <w:ind w:left="426"/>
        <w:rPr>
          <w:rFonts w:cs="Tahoma"/>
        </w:rPr>
      </w:pPr>
      <w:r w:rsidRPr="00702720">
        <w:rPr>
          <w:rFonts w:cs="Tahoma"/>
        </w:rPr>
        <w:t>Την ιεραρχική αποτύπωση &amp; αποκατάσταση των (όποιων) αποκλίσεων θα διαπιστωθούν σε επίπεδο Πιλοτικής λειτουργίας.</w:t>
      </w:r>
    </w:p>
    <w:p w14:paraId="40DB736E" w14:textId="77777777" w:rsidR="00B91332" w:rsidRPr="00702720" w:rsidRDefault="00B91332" w:rsidP="003A7B0C">
      <w:pPr>
        <w:pStyle w:val="a"/>
        <w:widowControl w:val="0"/>
        <w:numPr>
          <w:ilvl w:val="1"/>
          <w:numId w:val="71"/>
        </w:numPr>
        <w:tabs>
          <w:tab w:val="clear" w:pos="720"/>
        </w:tabs>
        <w:suppressAutoHyphens w:val="0"/>
        <w:autoSpaceDE w:val="0"/>
        <w:autoSpaceDN w:val="0"/>
        <w:spacing w:before="120" w:line="259" w:lineRule="auto"/>
        <w:ind w:left="426"/>
        <w:rPr>
          <w:rFonts w:cs="Tahoma"/>
        </w:rPr>
      </w:pPr>
      <w:r w:rsidRPr="00702720">
        <w:rPr>
          <w:rFonts w:cs="Tahoma"/>
        </w:rPr>
        <w:t xml:space="preserve">Υπηρεσίες </w:t>
      </w:r>
      <w:proofErr w:type="spellStart"/>
      <w:r w:rsidRPr="00702720">
        <w:rPr>
          <w:rFonts w:cs="Tahoma"/>
          <w:lang w:val="en-US"/>
        </w:rPr>
        <w:t>HelpDesk</w:t>
      </w:r>
      <w:proofErr w:type="spellEnd"/>
      <w:r w:rsidRPr="00702720">
        <w:rPr>
          <w:rFonts w:cs="Tahoma"/>
        </w:rPr>
        <w:t xml:space="preserve"> όπως αυτές αναλύονται παρακάτω. Το </w:t>
      </w:r>
      <w:proofErr w:type="spellStart"/>
      <w:r w:rsidRPr="00702720">
        <w:rPr>
          <w:rFonts w:cs="Tahoma"/>
          <w:lang w:val="en-US"/>
        </w:rPr>
        <w:t>HelpDesk</w:t>
      </w:r>
      <w:proofErr w:type="spellEnd"/>
      <w:r w:rsidRPr="00702720">
        <w:rPr>
          <w:rFonts w:cs="Tahoma"/>
        </w:rPr>
        <w:t>, επεκτείνεται και στη διάρκεια της Περίοδο Εγγύησης Συντήρησης (ΠΕΣ).</w:t>
      </w:r>
    </w:p>
    <w:p w14:paraId="3DE8086B" w14:textId="77777777" w:rsidR="00B91332" w:rsidRPr="00702720" w:rsidRDefault="00B91332" w:rsidP="003A7B0C">
      <w:pPr>
        <w:widowControl w:val="0"/>
        <w:numPr>
          <w:ilvl w:val="1"/>
          <w:numId w:val="71"/>
        </w:numPr>
        <w:tabs>
          <w:tab w:val="clear" w:pos="0"/>
          <w:tab w:val="clear" w:pos="709"/>
          <w:tab w:val="clear" w:pos="1134"/>
        </w:tabs>
        <w:suppressAutoHyphens w:val="0"/>
        <w:spacing w:before="120" w:line="259" w:lineRule="auto"/>
        <w:ind w:left="426"/>
        <w:rPr>
          <w:rFonts w:cs="Tahoma"/>
        </w:rPr>
      </w:pPr>
      <w:r w:rsidRPr="00702720">
        <w:rPr>
          <w:rFonts w:cs="Tahoma"/>
        </w:rPr>
        <w:t>Την</w:t>
      </w:r>
      <w:r w:rsidRPr="00702720">
        <w:rPr>
          <w:rFonts w:cs="Tahoma"/>
          <w:spacing w:val="37"/>
        </w:rPr>
        <w:t xml:space="preserve"> </w:t>
      </w:r>
      <w:r w:rsidRPr="00702720">
        <w:rPr>
          <w:rFonts w:cs="Tahoma"/>
        </w:rPr>
        <w:t>έγκαιρη</w:t>
      </w:r>
      <w:r w:rsidRPr="00702720">
        <w:rPr>
          <w:rFonts w:cs="Tahoma"/>
          <w:spacing w:val="35"/>
        </w:rPr>
        <w:t xml:space="preserve"> </w:t>
      </w:r>
      <w:r w:rsidRPr="00702720">
        <w:rPr>
          <w:rFonts w:cs="Tahoma"/>
        </w:rPr>
        <w:t>και</w:t>
      </w:r>
      <w:r w:rsidRPr="00702720">
        <w:rPr>
          <w:rFonts w:cs="Tahoma"/>
          <w:spacing w:val="36"/>
        </w:rPr>
        <w:t xml:space="preserve"> </w:t>
      </w:r>
      <w:r w:rsidRPr="00702720">
        <w:rPr>
          <w:rFonts w:cs="Tahoma"/>
        </w:rPr>
        <w:t>έγκυρη</w:t>
      </w:r>
      <w:r w:rsidRPr="00702720">
        <w:rPr>
          <w:rFonts w:cs="Tahoma"/>
          <w:spacing w:val="35"/>
        </w:rPr>
        <w:t xml:space="preserve"> </w:t>
      </w:r>
      <w:r w:rsidRPr="00702720">
        <w:rPr>
          <w:rFonts w:cs="Tahoma"/>
        </w:rPr>
        <w:t>διαπίστωση</w:t>
      </w:r>
      <w:r w:rsidRPr="00702720">
        <w:rPr>
          <w:rFonts w:cs="Tahoma"/>
          <w:spacing w:val="37"/>
        </w:rPr>
        <w:t xml:space="preserve"> </w:t>
      </w:r>
      <w:r w:rsidRPr="00702720">
        <w:rPr>
          <w:rFonts w:cs="Tahoma"/>
        </w:rPr>
        <w:t>(τυχόν)</w:t>
      </w:r>
      <w:r w:rsidRPr="00702720">
        <w:rPr>
          <w:rFonts w:cs="Tahoma"/>
          <w:spacing w:val="38"/>
        </w:rPr>
        <w:t xml:space="preserve"> </w:t>
      </w:r>
      <w:r w:rsidRPr="00702720">
        <w:rPr>
          <w:rFonts w:cs="Tahoma"/>
        </w:rPr>
        <w:t>αποκλίσεων</w:t>
      </w:r>
      <w:r w:rsidRPr="00702720">
        <w:rPr>
          <w:rFonts w:cs="Tahoma"/>
          <w:spacing w:val="34"/>
        </w:rPr>
        <w:t xml:space="preserve"> </w:t>
      </w:r>
      <w:r w:rsidRPr="00702720">
        <w:rPr>
          <w:rFonts w:cs="Tahoma"/>
        </w:rPr>
        <w:t>/</w:t>
      </w:r>
      <w:r w:rsidRPr="00702720">
        <w:rPr>
          <w:rFonts w:cs="Tahoma"/>
          <w:spacing w:val="37"/>
        </w:rPr>
        <w:t xml:space="preserve"> </w:t>
      </w:r>
      <w:r w:rsidRPr="00702720">
        <w:rPr>
          <w:rFonts w:cs="Tahoma"/>
        </w:rPr>
        <w:t>δυσλειτουργιών</w:t>
      </w:r>
      <w:r w:rsidRPr="00702720">
        <w:rPr>
          <w:rFonts w:cs="Tahoma"/>
          <w:spacing w:val="37"/>
        </w:rPr>
        <w:t xml:space="preserve"> </w:t>
      </w:r>
      <w:r w:rsidRPr="00702720">
        <w:rPr>
          <w:rFonts w:cs="Tahoma"/>
        </w:rPr>
        <w:t>τεχνικής</w:t>
      </w:r>
      <w:r w:rsidRPr="00702720">
        <w:rPr>
          <w:rFonts w:cs="Tahoma"/>
          <w:spacing w:val="39"/>
        </w:rPr>
        <w:t xml:space="preserve"> </w:t>
      </w:r>
      <w:r w:rsidRPr="00702720">
        <w:rPr>
          <w:rFonts w:cs="Tahoma"/>
        </w:rPr>
        <w:t>ή</w:t>
      </w:r>
      <w:r w:rsidRPr="00702720">
        <w:rPr>
          <w:rFonts w:cs="Tahoma"/>
          <w:spacing w:val="-47"/>
        </w:rPr>
        <w:t xml:space="preserve"> </w:t>
      </w:r>
      <w:r w:rsidRPr="00702720">
        <w:rPr>
          <w:rFonts w:cs="Tahoma"/>
        </w:rPr>
        <w:t>επιχειρησιακής</w:t>
      </w:r>
      <w:r w:rsidRPr="00702720">
        <w:rPr>
          <w:rFonts w:cs="Tahoma"/>
          <w:spacing w:val="-3"/>
        </w:rPr>
        <w:t xml:space="preserve"> </w:t>
      </w:r>
      <w:r w:rsidRPr="00702720">
        <w:rPr>
          <w:rFonts w:cs="Tahoma"/>
        </w:rPr>
        <w:t>φύσεως</w:t>
      </w:r>
      <w:r w:rsidRPr="00702720">
        <w:rPr>
          <w:rFonts w:cs="Tahoma"/>
          <w:spacing w:val="-2"/>
        </w:rPr>
        <w:t xml:space="preserve"> </w:t>
      </w:r>
      <w:r w:rsidRPr="00702720">
        <w:rPr>
          <w:rFonts w:cs="Tahoma"/>
        </w:rPr>
        <w:t>σε</w:t>
      </w:r>
      <w:r w:rsidRPr="00702720">
        <w:rPr>
          <w:rFonts w:cs="Tahoma"/>
          <w:spacing w:val="-2"/>
        </w:rPr>
        <w:t xml:space="preserve"> </w:t>
      </w:r>
      <w:r w:rsidRPr="00702720">
        <w:rPr>
          <w:rFonts w:cs="Tahoma"/>
        </w:rPr>
        <w:t>συνθήκες πραγματικής</w:t>
      </w:r>
      <w:r w:rsidRPr="00702720">
        <w:rPr>
          <w:rFonts w:cs="Tahoma"/>
          <w:spacing w:val="-3"/>
        </w:rPr>
        <w:t xml:space="preserve"> </w:t>
      </w:r>
      <w:r w:rsidRPr="00702720">
        <w:rPr>
          <w:rFonts w:cs="Tahoma"/>
        </w:rPr>
        <w:t>λειτουργίας.</w:t>
      </w:r>
    </w:p>
    <w:p w14:paraId="0997D953" w14:textId="77777777" w:rsidR="00B91332" w:rsidRPr="00702720" w:rsidRDefault="00B91332" w:rsidP="003A7B0C">
      <w:pPr>
        <w:widowControl w:val="0"/>
        <w:numPr>
          <w:ilvl w:val="1"/>
          <w:numId w:val="71"/>
        </w:numPr>
        <w:tabs>
          <w:tab w:val="clear" w:pos="0"/>
          <w:tab w:val="clear" w:pos="709"/>
          <w:tab w:val="clear" w:pos="1134"/>
        </w:tabs>
        <w:suppressAutoHyphens w:val="0"/>
        <w:spacing w:before="120" w:line="259" w:lineRule="auto"/>
        <w:ind w:left="426"/>
        <w:rPr>
          <w:rFonts w:cs="Tahoma"/>
        </w:rPr>
      </w:pPr>
      <w:r w:rsidRPr="00702720">
        <w:rPr>
          <w:rFonts w:cs="Tahoma"/>
        </w:rPr>
        <w:t>Τη συλλογή παρατηρήσεων των χρηστών και καταγραφή τους.</w:t>
      </w:r>
    </w:p>
    <w:p w14:paraId="21790093" w14:textId="77777777" w:rsidR="00B91332" w:rsidRPr="00702720" w:rsidRDefault="00B91332" w:rsidP="003A7B0C">
      <w:pPr>
        <w:widowControl w:val="0"/>
        <w:numPr>
          <w:ilvl w:val="1"/>
          <w:numId w:val="71"/>
        </w:numPr>
        <w:tabs>
          <w:tab w:val="clear" w:pos="0"/>
          <w:tab w:val="clear" w:pos="709"/>
          <w:tab w:val="clear" w:pos="1134"/>
        </w:tabs>
        <w:suppressAutoHyphens w:val="0"/>
        <w:spacing w:before="120" w:line="259" w:lineRule="auto"/>
        <w:ind w:left="426"/>
        <w:rPr>
          <w:rFonts w:cs="Tahoma"/>
        </w:rPr>
      </w:pPr>
      <w:r w:rsidRPr="00702720">
        <w:rPr>
          <w:rFonts w:cs="Tahoma"/>
        </w:rPr>
        <w:t>Τις βελτιώσεις των ρυθμίσεων των Υποσυστημάτων με στόχο τη βέλτιστη λειτουργία της πλατφόρμας.</w:t>
      </w:r>
    </w:p>
    <w:p w14:paraId="3A17BC74" w14:textId="77777777" w:rsidR="00B91332" w:rsidRPr="00702720" w:rsidRDefault="00B91332" w:rsidP="003A7B0C">
      <w:pPr>
        <w:widowControl w:val="0"/>
        <w:numPr>
          <w:ilvl w:val="1"/>
          <w:numId w:val="71"/>
        </w:numPr>
        <w:tabs>
          <w:tab w:val="clear" w:pos="0"/>
          <w:tab w:val="clear" w:pos="709"/>
          <w:tab w:val="clear" w:pos="1134"/>
        </w:tabs>
        <w:suppressAutoHyphens w:val="0"/>
        <w:spacing w:before="120" w:line="259" w:lineRule="auto"/>
        <w:ind w:left="426"/>
        <w:rPr>
          <w:rFonts w:cs="Tahoma"/>
        </w:rPr>
      </w:pPr>
      <w:r w:rsidRPr="00702720">
        <w:rPr>
          <w:rFonts w:cs="Tahoma"/>
        </w:rPr>
        <w:t>Την υποστήριξη των διαχειριστών από απόσταση αλλά και με φυσική παρουσία στελεχών του Αναδόχου</w:t>
      </w:r>
      <w:r w:rsidRPr="00702720">
        <w:rPr>
          <w:rFonts w:cs="Tahoma"/>
          <w:spacing w:val="1"/>
        </w:rPr>
        <w:t xml:space="preserve"> </w:t>
      </w:r>
      <w:r w:rsidRPr="00702720">
        <w:rPr>
          <w:rFonts w:cs="Tahoma"/>
        </w:rPr>
        <w:t>(συλλογή</w:t>
      </w:r>
      <w:r w:rsidRPr="00702720">
        <w:rPr>
          <w:rFonts w:cs="Tahoma"/>
          <w:spacing w:val="1"/>
        </w:rPr>
        <w:t xml:space="preserve"> </w:t>
      </w:r>
      <w:r w:rsidRPr="00702720">
        <w:rPr>
          <w:rFonts w:cs="Tahoma"/>
        </w:rPr>
        <w:t>παρατηρήσεων από</w:t>
      </w:r>
      <w:r w:rsidRPr="00702720">
        <w:rPr>
          <w:rFonts w:cs="Tahoma"/>
          <w:spacing w:val="1"/>
        </w:rPr>
        <w:t xml:space="preserve"> </w:t>
      </w:r>
      <w:r w:rsidRPr="00702720">
        <w:rPr>
          <w:rFonts w:cs="Tahoma"/>
        </w:rPr>
        <w:t>τους</w:t>
      </w:r>
      <w:r w:rsidRPr="00702720">
        <w:rPr>
          <w:rFonts w:cs="Tahoma"/>
          <w:spacing w:val="1"/>
        </w:rPr>
        <w:t xml:space="preserve"> </w:t>
      </w:r>
      <w:r w:rsidRPr="00702720">
        <w:rPr>
          <w:rFonts w:cs="Tahoma"/>
        </w:rPr>
        <w:t>διαχειριστές,</w:t>
      </w:r>
      <w:r w:rsidRPr="00702720">
        <w:rPr>
          <w:rFonts w:cs="Tahoma"/>
          <w:spacing w:val="1"/>
        </w:rPr>
        <w:t xml:space="preserve"> </w:t>
      </w:r>
      <w:r w:rsidRPr="00702720">
        <w:rPr>
          <w:rFonts w:cs="Tahoma"/>
        </w:rPr>
        <w:t>υποστήριξη στο</w:t>
      </w:r>
      <w:r w:rsidRPr="00702720">
        <w:rPr>
          <w:rFonts w:cs="Tahoma"/>
          <w:spacing w:val="1"/>
        </w:rPr>
        <w:t xml:space="preserve"> </w:t>
      </w:r>
      <w:r w:rsidRPr="00702720">
        <w:rPr>
          <w:rFonts w:cs="Tahoma"/>
        </w:rPr>
        <w:t>χειρισμό</w:t>
      </w:r>
      <w:r w:rsidRPr="00702720">
        <w:rPr>
          <w:rFonts w:cs="Tahoma"/>
          <w:spacing w:val="1"/>
        </w:rPr>
        <w:t xml:space="preserve"> </w:t>
      </w:r>
      <w:r w:rsidRPr="00702720">
        <w:rPr>
          <w:rFonts w:cs="Tahoma"/>
        </w:rPr>
        <w:t>και</w:t>
      </w:r>
      <w:r w:rsidRPr="00702720">
        <w:rPr>
          <w:rFonts w:cs="Tahoma"/>
          <w:spacing w:val="1"/>
        </w:rPr>
        <w:t xml:space="preserve"> </w:t>
      </w:r>
      <w:r w:rsidRPr="00702720">
        <w:rPr>
          <w:rFonts w:cs="Tahoma"/>
        </w:rPr>
        <w:t>λειτουργία</w:t>
      </w:r>
      <w:r w:rsidRPr="00702720">
        <w:rPr>
          <w:rFonts w:cs="Tahoma"/>
          <w:spacing w:val="1"/>
        </w:rPr>
        <w:t xml:space="preserve"> </w:t>
      </w:r>
      <w:r w:rsidRPr="00702720">
        <w:rPr>
          <w:rFonts w:cs="Tahoma"/>
        </w:rPr>
        <w:t>των</w:t>
      </w:r>
      <w:r w:rsidRPr="00702720">
        <w:rPr>
          <w:rFonts w:cs="Tahoma"/>
          <w:spacing w:val="1"/>
        </w:rPr>
        <w:t xml:space="preserve"> </w:t>
      </w:r>
      <w:r w:rsidRPr="00702720">
        <w:rPr>
          <w:rFonts w:cs="Tahoma"/>
        </w:rPr>
        <w:t>υπολογιστών,</w:t>
      </w:r>
      <w:r w:rsidRPr="00702720">
        <w:rPr>
          <w:rFonts w:cs="Tahoma"/>
          <w:spacing w:val="-4"/>
        </w:rPr>
        <w:t xml:space="preserve"> </w:t>
      </w:r>
      <w:r w:rsidRPr="00702720">
        <w:rPr>
          <w:rFonts w:cs="Tahoma"/>
        </w:rPr>
        <w:t>εφαρμογών,</w:t>
      </w:r>
      <w:r w:rsidRPr="00702720">
        <w:rPr>
          <w:rFonts w:cs="Tahoma"/>
          <w:spacing w:val="-3"/>
        </w:rPr>
        <w:t xml:space="preserve"> </w:t>
      </w:r>
      <w:r w:rsidRPr="00702720">
        <w:rPr>
          <w:rFonts w:cs="Tahoma"/>
        </w:rPr>
        <w:t>κλπ.).</w:t>
      </w:r>
    </w:p>
    <w:p w14:paraId="3BA578B2" w14:textId="77777777" w:rsidR="00B91332" w:rsidRPr="00702720" w:rsidRDefault="00B91332" w:rsidP="003A7B0C">
      <w:pPr>
        <w:widowControl w:val="0"/>
        <w:numPr>
          <w:ilvl w:val="1"/>
          <w:numId w:val="71"/>
        </w:numPr>
        <w:tabs>
          <w:tab w:val="clear" w:pos="0"/>
          <w:tab w:val="clear" w:pos="709"/>
          <w:tab w:val="clear" w:pos="1134"/>
        </w:tabs>
        <w:suppressAutoHyphens w:val="0"/>
        <w:spacing w:before="120" w:line="259" w:lineRule="auto"/>
        <w:ind w:left="426"/>
        <w:rPr>
          <w:rFonts w:cs="Tahoma"/>
        </w:rPr>
      </w:pPr>
      <w:r w:rsidRPr="00702720">
        <w:rPr>
          <w:rFonts w:cs="Tahoma"/>
        </w:rPr>
        <w:t>Την αποκατάσταση ανωμαλιών λειτουργίας (</w:t>
      </w:r>
      <w:r w:rsidRPr="00702720">
        <w:rPr>
          <w:rFonts w:cs="Tahoma"/>
          <w:lang w:val="en-US"/>
        </w:rPr>
        <w:t>bugs</w:t>
      </w:r>
      <w:r w:rsidRPr="00702720">
        <w:rPr>
          <w:rFonts w:cs="Tahoma"/>
        </w:rPr>
        <w:t>).</w:t>
      </w:r>
    </w:p>
    <w:p w14:paraId="5614143D" w14:textId="77777777" w:rsidR="00B91332" w:rsidRPr="00702720" w:rsidRDefault="00B91332" w:rsidP="003A7B0C">
      <w:pPr>
        <w:widowControl w:val="0"/>
        <w:numPr>
          <w:ilvl w:val="1"/>
          <w:numId w:val="71"/>
        </w:numPr>
        <w:tabs>
          <w:tab w:val="clear" w:pos="0"/>
          <w:tab w:val="clear" w:pos="709"/>
          <w:tab w:val="clear" w:pos="1134"/>
        </w:tabs>
        <w:suppressAutoHyphens w:val="0"/>
        <w:spacing w:before="120" w:line="259" w:lineRule="auto"/>
        <w:ind w:left="426"/>
        <w:rPr>
          <w:rFonts w:cs="Tahoma"/>
        </w:rPr>
      </w:pPr>
      <w:r w:rsidRPr="00702720">
        <w:rPr>
          <w:rFonts w:cs="Tahoma"/>
        </w:rPr>
        <w:t xml:space="preserve">Την </w:t>
      </w:r>
      <w:proofErr w:type="spellStart"/>
      <w:r w:rsidRPr="00702720">
        <w:rPr>
          <w:rFonts w:cs="Tahoma"/>
        </w:rPr>
        <w:t>επικαιροποίηση</w:t>
      </w:r>
      <w:proofErr w:type="spellEnd"/>
      <w:r w:rsidRPr="00702720">
        <w:rPr>
          <w:rFonts w:cs="Tahoma"/>
        </w:rPr>
        <w:t xml:space="preserve"> της </w:t>
      </w:r>
      <w:r w:rsidRPr="00702720">
        <w:rPr>
          <w:rFonts w:cs="Tahoma"/>
          <w:lang w:eastAsia="el-GR"/>
        </w:rPr>
        <w:t xml:space="preserve">τεχνικής και λειτουργικής </w:t>
      </w:r>
      <w:r w:rsidRPr="00702720">
        <w:rPr>
          <w:rFonts w:cs="Tahoma"/>
        </w:rPr>
        <w:t>τεκμηρίωσης (εφόσον απαιτηθεί).</w:t>
      </w:r>
    </w:p>
    <w:p w14:paraId="4B645389" w14:textId="62E59A71" w:rsidR="00307097" w:rsidRPr="00702720" w:rsidRDefault="00307097" w:rsidP="003A7B0C">
      <w:pPr>
        <w:widowControl w:val="0"/>
        <w:numPr>
          <w:ilvl w:val="1"/>
          <w:numId w:val="71"/>
        </w:numPr>
        <w:tabs>
          <w:tab w:val="clear" w:pos="0"/>
          <w:tab w:val="clear" w:pos="709"/>
          <w:tab w:val="clear" w:pos="1134"/>
        </w:tabs>
        <w:suppressAutoHyphens w:val="0"/>
        <w:spacing w:before="120" w:line="259" w:lineRule="auto"/>
        <w:ind w:left="426"/>
        <w:rPr>
          <w:rFonts w:cs="Tahoma"/>
        </w:rPr>
      </w:pPr>
      <w:r w:rsidRPr="00702720">
        <w:rPr>
          <w:rFonts w:cs="Tahoma"/>
        </w:rPr>
        <w:t xml:space="preserve">Την υποστήριξη κατά την εργασία (on the </w:t>
      </w:r>
      <w:proofErr w:type="spellStart"/>
      <w:r w:rsidRPr="00702720">
        <w:rPr>
          <w:rFonts w:cs="Tahoma"/>
        </w:rPr>
        <w:t>job</w:t>
      </w:r>
      <w:proofErr w:type="spellEnd"/>
      <w:r w:rsidRPr="00702720">
        <w:rPr>
          <w:rFonts w:cs="Tahoma"/>
        </w:rPr>
        <w:t xml:space="preserve"> </w:t>
      </w:r>
      <w:proofErr w:type="spellStart"/>
      <w:r w:rsidRPr="00702720">
        <w:rPr>
          <w:rFonts w:cs="Tahoma"/>
        </w:rPr>
        <w:t>training</w:t>
      </w:r>
      <w:proofErr w:type="spellEnd"/>
      <w:r w:rsidRPr="00702720">
        <w:rPr>
          <w:rFonts w:cs="Tahoma"/>
        </w:rPr>
        <w:t>), για τη λειτουργία / έλεγχο των Υποσυστημάτων του Φορέα Λειτουργίας με την επιτόπια παρουσία του Αναδόχου στις εγκαταστάσεις του Φορέα Λειτουργίας, όποτε αυτό απαιτείται, με τουλάχιστον ένα (1) στέλεχος του, καθ’ όλη τη διάρκεια της μέχρι και την παραλαβή της Φάσης, για την επίλυση τεχνικών προβλημάτων, την υποστήριξη χρηστών στο χειρισμό και λειτουργία των Υποσυστημάτων και τη διασφάλιση της εύρυθμης λειτουργίας του Πληροφοριακού Συστήματος. Ο ημερήσιος χρόνος απασχόλησης των στελεχών του Αναδόχου θα είναι οκτώ (8) ώρες, κατά τις ώρες λειτουργίας του Φορέα Λειτουργίας</w:t>
      </w:r>
    </w:p>
    <w:p w14:paraId="5B593E40" w14:textId="77777777" w:rsidR="00B91332" w:rsidRPr="00702720" w:rsidRDefault="00B91332" w:rsidP="00B91332">
      <w:pPr>
        <w:pStyle w:val="af2"/>
        <w:rPr>
          <w:rFonts w:cs="Tahoma"/>
          <w:lang w:eastAsia="el-GR"/>
        </w:rPr>
      </w:pPr>
    </w:p>
    <w:p w14:paraId="09B61224" w14:textId="77777777" w:rsidR="00B91332" w:rsidRPr="00702720" w:rsidRDefault="00B91332" w:rsidP="00BF6B20">
      <w:pPr>
        <w:pStyle w:val="Appendix-Heading4"/>
      </w:pPr>
      <w:bookmarkStart w:id="618" w:name="_Ref97502197"/>
      <w:r w:rsidRPr="00702720">
        <w:t xml:space="preserve">Υπηρεσίες </w:t>
      </w:r>
      <w:proofErr w:type="spellStart"/>
      <w:r w:rsidRPr="00702720">
        <w:t>HelpDesk</w:t>
      </w:r>
      <w:bookmarkEnd w:id="618"/>
      <w:proofErr w:type="spellEnd"/>
    </w:p>
    <w:p w14:paraId="28E2B058" w14:textId="77777777" w:rsidR="00B91332" w:rsidRPr="00702720" w:rsidRDefault="00B91332" w:rsidP="00B91332">
      <w:pPr>
        <w:pStyle w:val="af2"/>
        <w:rPr>
          <w:rFonts w:cs="Tahoma"/>
          <w:lang w:eastAsia="el-GR"/>
        </w:rPr>
      </w:pPr>
      <w:r w:rsidRPr="00702720">
        <w:rPr>
          <w:rFonts w:cs="Tahoma"/>
          <w:lang w:eastAsia="el-GR"/>
        </w:rPr>
        <w:t>Υποχρέωση του Αναδόχου αποτελεί η οργάνωση και λειτουργία Γραφείου Υποστήριξης (</w:t>
      </w:r>
      <w:r w:rsidRPr="00702720">
        <w:rPr>
          <w:rFonts w:cs="Tahoma"/>
          <w:lang w:val="en-US" w:eastAsia="el-GR"/>
        </w:rPr>
        <w:t>helpdesk</w:t>
      </w:r>
      <w:r w:rsidRPr="00702720">
        <w:rPr>
          <w:rFonts w:cs="Tahoma"/>
          <w:lang w:eastAsia="el-GR"/>
        </w:rPr>
        <w:t>) με σκοπό την έγκαιρη και ουσιαστική υποστήριξη των διαχειριστών και χρηστών των εφαρμογών σε τεχνικά προβλήματα, δυσλειτουργίες και παραλείψεις τόσο τηλεφωνικά, όσο και ηλεκτρονικά (email).</w:t>
      </w:r>
    </w:p>
    <w:p w14:paraId="1B93DB77" w14:textId="77777777" w:rsidR="00B91332" w:rsidRPr="00702720" w:rsidRDefault="00B91332" w:rsidP="00B91332">
      <w:pPr>
        <w:pStyle w:val="af2"/>
        <w:rPr>
          <w:rFonts w:cs="Tahoma"/>
          <w:lang w:eastAsia="el-GR"/>
        </w:rPr>
      </w:pPr>
      <w:r w:rsidRPr="00702720">
        <w:rPr>
          <w:rFonts w:cs="Tahoma"/>
          <w:lang w:eastAsia="el-GR"/>
        </w:rPr>
        <w:t>Η οργάνωση και λειτουργία του Γραφείου Υποστήριξης θα πρέπει να σχεδιαστεί και υλοποιηθεί σύμφωνα με τα παρακάτω:</w:t>
      </w:r>
    </w:p>
    <w:p w14:paraId="12572040" w14:textId="77777777" w:rsidR="00B91332" w:rsidRPr="00702720" w:rsidRDefault="00B91332" w:rsidP="003A7B0C">
      <w:pPr>
        <w:pStyle w:val="a"/>
        <w:widowControl w:val="0"/>
        <w:numPr>
          <w:ilvl w:val="1"/>
          <w:numId w:val="65"/>
        </w:numPr>
        <w:tabs>
          <w:tab w:val="clear" w:pos="720"/>
          <w:tab w:val="left" w:pos="1114"/>
        </w:tabs>
        <w:suppressAutoHyphens w:val="0"/>
        <w:autoSpaceDE w:val="0"/>
        <w:autoSpaceDN w:val="0"/>
        <w:spacing w:before="120" w:line="259" w:lineRule="auto"/>
        <w:ind w:left="1113" w:right="140"/>
        <w:rPr>
          <w:rFonts w:cs="Tahoma"/>
        </w:rPr>
      </w:pPr>
      <w:r w:rsidRPr="00702720">
        <w:rPr>
          <w:rFonts w:cs="Tahoma"/>
        </w:rPr>
        <w:t>Ο Ανάδοχος οφείλει να διαθέτει σε ετοιμότητα τεχνικό προσωπικό, η εμπειρία του οποίου είναι ευθύνη του Αναδόχου, ώστε να</w:t>
      </w:r>
      <w:r w:rsidRPr="00702720">
        <w:rPr>
          <w:rFonts w:cs="Tahoma"/>
          <w:spacing w:val="-6"/>
        </w:rPr>
        <w:t xml:space="preserve"> </w:t>
      </w:r>
      <w:r w:rsidRPr="00702720">
        <w:rPr>
          <w:rFonts w:cs="Tahoma"/>
        </w:rPr>
        <w:t>εξασφαλίζει:</w:t>
      </w:r>
    </w:p>
    <w:p w14:paraId="337CFDAF" w14:textId="77777777" w:rsidR="00B91332" w:rsidRPr="00702720" w:rsidRDefault="00B91332" w:rsidP="003A7B0C">
      <w:pPr>
        <w:pStyle w:val="a"/>
        <w:widowControl w:val="0"/>
        <w:numPr>
          <w:ilvl w:val="2"/>
          <w:numId w:val="65"/>
        </w:numPr>
        <w:tabs>
          <w:tab w:val="clear" w:pos="720"/>
          <w:tab w:val="left" w:pos="1834"/>
        </w:tabs>
        <w:suppressAutoHyphens w:val="0"/>
        <w:autoSpaceDE w:val="0"/>
        <w:autoSpaceDN w:val="0"/>
        <w:spacing w:before="120" w:line="259" w:lineRule="auto"/>
        <w:ind w:right="140"/>
        <w:rPr>
          <w:rFonts w:cs="Tahoma"/>
        </w:rPr>
      </w:pPr>
      <w:r w:rsidRPr="00702720">
        <w:rPr>
          <w:rFonts w:cs="Tahoma"/>
        </w:rPr>
        <w:t>την παροχή πληροφοριών / διευκρινήσεων στους χρήστες ή / και διαχειριστές των συστημάτων καθώς</w:t>
      </w:r>
      <w:r w:rsidRPr="00702720">
        <w:rPr>
          <w:rFonts w:cs="Tahoma"/>
          <w:spacing w:val="1"/>
        </w:rPr>
        <w:t xml:space="preserve"> </w:t>
      </w:r>
      <w:r w:rsidRPr="00702720">
        <w:rPr>
          <w:rFonts w:cs="Tahoma"/>
        </w:rPr>
        <w:t>και</w:t>
      </w:r>
    </w:p>
    <w:p w14:paraId="5D1CF285" w14:textId="77777777" w:rsidR="00B91332" w:rsidRPr="00702720" w:rsidRDefault="00B91332" w:rsidP="003A7B0C">
      <w:pPr>
        <w:pStyle w:val="a"/>
        <w:widowControl w:val="0"/>
        <w:numPr>
          <w:ilvl w:val="2"/>
          <w:numId w:val="65"/>
        </w:numPr>
        <w:tabs>
          <w:tab w:val="clear" w:pos="720"/>
          <w:tab w:val="left" w:pos="1834"/>
        </w:tabs>
        <w:suppressAutoHyphens w:val="0"/>
        <w:autoSpaceDE w:val="0"/>
        <w:autoSpaceDN w:val="0"/>
        <w:spacing w:before="120" w:line="259" w:lineRule="auto"/>
        <w:ind w:right="140" w:hanging="361"/>
        <w:rPr>
          <w:rFonts w:cs="Tahoma"/>
        </w:rPr>
      </w:pPr>
      <w:r w:rsidRPr="00702720">
        <w:rPr>
          <w:rFonts w:cs="Tahoma"/>
        </w:rPr>
        <w:t>την αποκατάσταση</w:t>
      </w:r>
      <w:r w:rsidRPr="00702720">
        <w:rPr>
          <w:rFonts w:cs="Tahoma"/>
          <w:spacing w:val="-1"/>
        </w:rPr>
        <w:t xml:space="preserve"> </w:t>
      </w:r>
      <w:r w:rsidRPr="00702720">
        <w:rPr>
          <w:rFonts w:cs="Tahoma"/>
        </w:rPr>
        <w:t>βλαβών.</w:t>
      </w:r>
    </w:p>
    <w:p w14:paraId="3A90D140" w14:textId="77777777" w:rsidR="00B91332" w:rsidRPr="00702720" w:rsidRDefault="00B91332" w:rsidP="003A7B0C">
      <w:pPr>
        <w:pStyle w:val="a"/>
        <w:widowControl w:val="0"/>
        <w:numPr>
          <w:ilvl w:val="1"/>
          <w:numId w:val="65"/>
        </w:numPr>
        <w:tabs>
          <w:tab w:val="clear" w:pos="720"/>
          <w:tab w:val="left" w:pos="1114"/>
        </w:tabs>
        <w:suppressAutoHyphens w:val="0"/>
        <w:autoSpaceDE w:val="0"/>
        <w:autoSpaceDN w:val="0"/>
        <w:spacing w:before="120" w:line="259" w:lineRule="auto"/>
        <w:ind w:left="1113" w:right="140" w:hanging="361"/>
        <w:rPr>
          <w:rFonts w:cs="Tahoma"/>
        </w:rPr>
      </w:pPr>
      <w:r w:rsidRPr="00702720">
        <w:rPr>
          <w:rFonts w:cs="Tahoma"/>
        </w:rPr>
        <w:t xml:space="preserve">Το </w:t>
      </w:r>
      <w:r w:rsidRPr="00702720">
        <w:rPr>
          <w:rFonts w:cs="Tahoma"/>
          <w:lang w:val="en-US"/>
        </w:rPr>
        <w:t>helpdesk</w:t>
      </w:r>
      <w:r w:rsidRPr="00702720">
        <w:rPr>
          <w:rFonts w:cs="Tahoma"/>
        </w:rPr>
        <w:t xml:space="preserve"> θα πρέπει να είναι διαθέσιμο, σε ώρες</w:t>
      </w:r>
      <w:r w:rsidRPr="00702720">
        <w:rPr>
          <w:rFonts w:cs="Tahoma"/>
          <w:spacing w:val="-11"/>
        </w:rPr>
        <w:t xml:space="preserve"> </w:t>
      </w:r>
      <w:r w:rsidRPr="00702720">
        <w:rPr>
          <w:rFonts w:cs="Tahoma"/>
        </w:rPr>
        <w:t>ΚΩΚ.</w:t>
      </w:r>
    </w:p>
    <w:p w14:paraId="60B86488" w14:textId="77777777" w:rsidR="00B91332" w:rsidRPr="00702720" w:rsidRDefault="00B91332" w:rsidP="003A7B0C">
      <w:pPr>
        <w:pStyle w:val="a"/>
        <w:widowControl w:val="0"/>
        <w:numPr>
          <w:ilvl w:val="1"/>
          <w:numId w:val="65"/>
        </w:numPr>
        <w:tabs>
          <w:tab w:val="clear" w:pos="720"/>
          <w:tab w:val="left" w:pos="1114"/>
        </w:tabs>
        <w:suppressAutoHyphens w:val="0"/>
        <w:autoSpaceDE w:val="0"/>
        <w:autoSpaceDN w:val="0"/>
        <w:spacing w:before="120" w:line="259" w:lineRule="auto"/>
        <w:ind w:left="1113" w:right="-1"/>
        <w:rPr>
          <w:rFonts w:cs="Tahoma"/>
        </w:rPr>
      </w:pPr>
      <w:r w:rsidRPr="00702720">
        <w:rPr>
          <w:rFonts w:cs="Tahoma"/>
        </w:rPr>
        <w:t>Κατά τις εκτός ΚΩΚ περιόδους, ο Ανάδοχος θα πρέπει να προτείνει διαδικασία παροχής υποστήριξης</w:t>
      </w:r>
      <w:r w:rsidRPr="00702720">
        <w:rPr>
          <w:rFonts w:cs="Tahoma"/>
          <w:spacing w:val="-9"/>
        </w:rPr>
        <w:t xml:space="preserve"> </w:t>
      </w:r>
      <w:r w:rsidRPr="00702720">
        <w:rPr>
          <w:rFonts w:cs="Tahoma"/>
        </w:rPr>
        <w:t>σε</w:t>
      </w:r>
      <w:r w:rsidRPr="00702720">
        <w:rPr>
          <w:rFonts w:cs="Tahoma"/>
          <w:spacing w:val="-9"/>
        </w:rPr>
        <w:t xml:space="preserve"> </w:t>
      </w:r>
      <w:r w:rsidRPr="00702720">
        <w:rPr>
          <w:rFonts w:cs="Tahoma"/>
        </w:rPr>
        <w:t>περίπτωση</w:t>
      </w:r>
      <w:r w:rsidRPr="00702720">
        <w:rPr>
          <w:rFonts w:cs="Tahoma"/>
          <w:spacing w:val="-10"/>
        </w:rPr>
        <w:t xml:space="preserve"> </w:t>
      </w:r>
      <w:r w:rsidRPr="00702720">
        <w:rPr>
          <w:rFonts w:cs="Tahoma"/>
        </w:rPr>
        <w:t>ανάγκης.</w:t>
      </w:r>
      <w:r w:rsidRPr="00702720">
        <w:rPr>
          <w:rFonts w:cs="Tahoma"/>
          <w:spacing w:val="-8"/>
        </w:rPr>
        <w:t xml:space="preserve"> </w:t>
      </w:r>
      <w:r w:rsidRPr="00702720">
        <w:rPr>
          <w:rFonts w:cs="Tahoma"/>
        </w:rPr>
        <w:t>Η</w:t>
      </w:r>
      <w:r w:rsidRPr="00702720">
        <w:rPr>
          <w:rFonts w:cs="Tahoma"/>
          <w:spacing w:val="-10"/>
        </w:rPr>
        <w:t xml:space="preserve"> </w:t>
      </w:r>
      <w:r w:rsidRPr="00702720">
        <w:rPr>
          <w:rFonts w:cs="Tahoma"/>
        </w:rPr>
        <w:t>διαδικασία,</w:t>
      </w:r>
      <w:r w:rsidRPr="00702720">
        <w:rPr>
          <w:rFonts w:cs="Tahoma"/>
          <w:spacing w:val="-8"/>
        </w:rPr>
        <w:t xml:space="preserve"> </w:t>
      </w:r>
      <w:r w:rsidRPr="00702720">
        <w:rPr>
          <w:rFonts w:cs="Tahoma"/>
        </w:rPr>
        <w:t>θα</w:t>
      </w:r>
      <w:r w:rsidRPr="00702720">
        <w:rPr>
          <w:rFonts w:cs="Tahoma"/>
          <w:spacing w:val="-9"/>
        </w:rPr>
        <w:t xml:space="preserve"> </w:t>
      </w:r>
      <w:r w:rsidRPr="00702720">
        <w:rPr>
          <w:rFonts w:cs="Tahoma"/>
        </w:rPr>
        <w:t>πρέπει</w:t>
      </w:r>
      <w:r w:rsidRPr="00702720">
        <w:rPr>
          <w:rFonts w:cs="Tahoma"/>
          <w:spacing w:val="-11"/>
        </w:rPr>
        <w:t xml:space="preserve"> </w:t>
      </w:r>
      <w:r w:rsidRPr="00702720">
        <w:rPr>
          <w:rFonts w:cs="Tahoma"/>
        </w:rPr>
        <w:t>να</w:t>
      </w:r>
      <w:r w:rsidRPr="00702720">
        <w:rPr>
          <w:rFonts w:cs="Tahoma"/>
          <w:spacing w:val="-10"/>
        </w:rPr>
        <w:t xml:space="preserve"> </w:t>
      </w:r>
      <w:r w:rsidRPr="00702720">
        <w:rPr>
          <w:rFonts w:cs="Tahoma"/>
        </w:rPr>
        <w:t>ορίζει</w:t>
      </w:r>
      <w:r w:rsidRPr="00702720">
        <w:rPr>
          <w:rFonts w:cs="Tahoma"/>
          <w:spacing w:val="-11"/>
        </w:rPr>
        <w:t xml:space="preserve"> </w:t>
      </w:r>
      <w:r w:rsidRPr="00702720">
        <w:rPr>
          <w:rFonts w:cs="Tahoma"/>
        </w:rPr>
        <w:t>τρόπο</w:t>
      </w:r>
      <w:r w:rsidRPr="00702720">
        <w:rPr>
          <w:rFonts w:cs="Tahoma"/>
          <w:spacing w:val="-9"/>
        </w:rPr>
        <w:t xml:space="preserve"> </w:t>
      </w:r>
      <w:r w:rsidRPr="00702720">
        <w:rPr>
          <w:rFonts w:cs="Tahoma"/>
        </w:rPr>
        <w:t>πρόσβασης</w:t>
      </w:r>
      <w:r w:rsidRPr="00702720">
        <w:rPr>
          <w:rFonts w:cs="Tahoma"/>
          <w:spacing w:val="-8"/>
        </w:rPr>
        <w:t xml:space="preserve"> </w:t>
      </w:r>
      <w:r w:rsidRPr="00702720">
        <w:rPr>
          <w:rFonts w:cs="Tahoma"/>
        </w:rPr>
        <w:t>στο προσωπικό ανάγκης του Αναδόχου (π.χ. μέσω κινητού</w:t>
      </w:r>
      <w:r w:rsidRPr="00702720">
        <w:rPr>
          <w:rFonts w:cs="Tahoma"/>
          <w:spacing w:val="-9"/>
        </w:rPr>
        <w:t xml:space="preserve"> </w:t>
      </w:r>
      <w:r w:rsidRPr="00702720">
        <w:rPr>
          <w:rFonts w:cs="Tahoma"/>
        </w:rPr>
        <w:t>τηλεφώνου).</w:t>
      </w:r>
    </w:p>
    <w:p w14:paraId="1CF59EE8" w14:textId="77777777" w:rsidR="00B91332" w:rsidRPr="00702720" w:rsidRDefault="00B91332" w:rsidP="003A7B0C">
      <w:pPr>
        <w:pStyle w:val="a"/>
        <w:widowControl w:val="0"/>
        <w:numPr>
          <w:ilvl w:val="1"/>
          <w:numId w:val="65"/>
        </w:numPr>
        <w:tabs>
          <w:tab w:val="clear" w:pos="720"/>
          <w:tab w:val="left" w:pos="1114"/>
        </w:tabs>
        <w:suppressAutoHyphens w:val="0"/>
        <w:autoSpaceDE w:val="0"/>
        <w:autoSpaceDN w:val="0"/>
        <w:spacing w:before="120" w:line="259" w:lineRule="auto"/>
        <w:ind w:left="1113" w:right="-1" w:hanging="361"/>
        <w:rPr>
          <w:rFonts w:cs="Tahoma"/>
        </w:rPr>
      </w:pPr>
      <w:r w:rsidRPr="00702720">
        <w:rPr>
          <w:rFonts w:cs="Tahoma"/>
        </w:rPr>
        <w:t>Το Γραφείο Υποστήριξης θα πρέπει να δίνει δυνατότητα</w:t>
      </w:r>
      <w:r w:rsidRPr="00702720">
        <w:rPr>
          <w:rFonts w:cs="Tahoma"/>
          <w:spacing w:val="-10"/>
        </w:rPr>
        <w:t xml:space="preserve"> </w:t>
      </w:r>
      <w:r w:rsidRPr="00702720">
        <w:rPr>
          <w:rFonts w:cs="Tahoma"/>
        </w:rPr>
        <w:t>υποστήριξης:</w:t>
      </w:r>
    </w:p>
    <w:p w14:paraId="15DDFA88" w14:textId="77777777" w:rsidR="00B91332" w:rsidRPr="00702720" w:rsidRDefault="00B91332" w:rsidP="003A7B0C">
      <w:pPr>
        <w:pStyle w:val="a"/>
        <w:widowControl w:val="0"/>
        <w:numPr>
          <w:ilvl w:val="0"/>
          <w:numId w:val="70"/>
        </w:numPr>
        <w:tabs>
          <w:tab w:val="clear" w:pos="720"/>
          <w:tab w:val="left" w:pos="1834"/>
        </w:tabs>
        <w:suppressAutoHyphens w:val="0"/>
        <w:autoSpaceDE w:val="0"/>
        <w:autoSpaceDN w:val="0"/>
        <w:spacing w:before="120" w:line="259" w:lineRule="auto"/>
        <w:ind w:right="-1" w:hanging="361"/>
        <w:rPr>
          <w:rFonts w:cs="Tahoma"/>
        </w:rPr>
      </w:pPr>
      <w:r w:rsidRPr="00702720">
        <w:rPr>
          <w:rFonts w:cs="Tahoma"/>
        </w:rPr>
        <w:t>1</w:t>
      </w:r>
      <w:r w:rsidRPr="00702720">
        <w:rPr>
          <w:rFonts w:cs="Tahoma"/>
          <w:position w:val="8"/>
        </w:rPr>
        <w:t xml:space="preserve">ου </w:t>
      </w:r>
      <w:r w:rsidRPr="00702720">
        <w:rPr>
          <w:rFonts w:cs="Tahoma"/>
        </w:rPr>
        <w:t>επιπέδου, όσον αφορά στα</w:t>
      </w:r>
      <w:r w:rsidRPr="00702720">
        <w:rPr>
          <w:rFonts w:cs="Tahoma"/>
          <w:spacing w:val="-21"/>
        </w:rPr>
        <w:t xml:space="preserve"> </w:t>
      </w:r>
      <w:r w:rsidRPr="00702720">
        <w:rPr>
          <w:rFonts w:cs="Tahoma"/>
        </w:rPr>
        <w:t>εξής:</w:t>
      </w:r>
    </w:p>
    <w:p w14:paraId="7FE0FB7C" w14:textId="77777777" w:rsidR="00B91332" w:rsidRPr="00702720" w:rsidRDefault="00B91332" w:rsidP="003A7B0C">
      <w:pPr>
        <w:pStyle w:val="a"/>
        <w:widowControl w:val="0"/>
        <w:numPr>
          <w:ilvl w:val="1"/>
          <w:numId w:val="70"/>
        </w:numPr>
        <w:tabs>
          <w:tab w:val="clear" w:pos="720"/>
          <w:tab w:val="left" w:pos="2553"/>
          <w:tab w:val="left" w:pos="2554"/>
        </w:tabs>
        <w:suppressAutoHyphens w:val="0"/>
        <w:autoSpaceDE w:val="0"/>
        <w:autoSpaceDN w:val="0"/>
        <w:spacing w:before="120" w:line="259" w:lineRule="auto"/>
        <w:ind w:right="-1" w:hanging="361"/>
        <w:jc w:val="left"/>
        <w:rPr>
          <w:rFonts w:cs="Tahoma"/>
        </w:rPr>
      </w:pPr>
      <w:r w:rsidRPr="00702720">
        <w:rPr>
          <w:rFonts w:cs="Tahoma"/>
        </w:rPr>
        <w:t>στη χρήση των Υποσυστημάτων και στις διαδικασίες που</w:t>
      </w:r>
      <w:r w:rsidRPr="00702720">
        <w:rPr>
          <w:rFonts w:cs="Tahoma"/>
          <w:spacing w:val="-17"/>
        </w:rPr>
        <w:t xml:space="preserve"> </w:t>
      </w:r>
      <w:r w:rsidRPr="00702720">
        <w:rPr>
          <w:rFonts w:cs="Tahoma"/>
        </w:rPr>
        <w:t>διεκπεραιώνουν,</w:t>
      </w:r>
    </w:p>
    <w:p w14:paraId="751CBA35" w14:textId="77777777" w:rsidR="00B91332" w:rsidRPr="00702720" w:rsidRDefault="00B91332" w:rsidP="003A7B0C">
      <w:pPr>
        <w:pStyle w:val="a"/>
        <w:widowControl w:val="0"/>
        <w:numPr>
          <w:ilvl w:val="1"/>
          <w:numId w:val="70"/>
        </w:numPr>
        <w:tabs>
          <w:tab w:val="clear" w:pos="720"/>
          <w:tab w:val="left" w:pos="2553"/>
          <w:tab w:val="left" w:pos="2554"/>
        </w:tabs>
        <w:suppressAutoHyphens w:val="0"/>
        <w:autoSpaceDE w:val="0"/>
        <w:autoSpaceDN w:val="0"/>
        <w:spacing w:before="120" w:line="259" w:lineRule="auto"/>
        <w:ind w:right="-1"/>
        <w:jc w:val="left"/>
        <w:rPr>
          <w:rFonts w:cs="Tahoma"/>
        </w:rPr>
      </w:pPr>
      <w:r w:rsidRPr="00702720">
        <w:rPr>
          <w:rFonts w:cs="Tahoma"/>
        </w:rPr>
        <w:t>σε γενικότερα θέματα που σχετίζονται με τυχόν νέες ή αναβαθμισμένες διαδικασίες,</w:t>
      </w:r>
    </w:p>
    <w:p w14:paraId="6A206E53" w14:textId="77777777" w:rsidR="00B91332" w:rsidRPr="00702720" w:rsidRDefault="00B91332" w:rsidP="003A7B0C">
      <w:pPr>
        <w:pStyle w:val="a"/>
        <w:widowControl w:val="0"/>
        <w:numPr>
          <w:ilvl w:val="1"/>
          <w:numId w:val="70"/>
        </w:numPr>
        <w:tabs>
          <w:tab w:val="clear" w:pos="720"/>
          <w:tab w:val="left" w:pos="2553"/>
          <w:tab w:val="left" w:pos="2554"/>
        </w:tabs>
        <w:suppressAutoHyphens w:val="0"/>
        <w:autoSpaceDE w:val="0"/>
        <w:autoSpaceDN w:val="0"/>
        <w:spacing w:before="120" w:line="259" w:lineRule="auto"/>
        <w:ind w:right="-1" w:hanging="361"/>
        <w:jc w:val="left"/>
        <w:rPr>
          <w:rFonts w:cs="Tahoma"/>
        </w:rPr>
      </w:pPr>
      <w:r w:rsidRPr="00702720">
        <w:rPr>
          <w:rFonts w:cs="Tahoma"/>
        </w:rPr>
        <w:t>σε μηνύματα λαθών που οφείλονται σε κακή χρήση των</w:t>
      </w:r>
      <w:r w:rsidRPr="00702720">
        <w:rPr>
          <w:rFonts w:cs="Tahoma"/>
          <w:spacing w:val="-17"/>
        </w:rPr>
        <w:t xml:space="preserve"> </w:t>
      </w:r>
      <w:r w:rsidRPr="00702720">
        <w:rPr>
          <w:rFonts w:cs="Tahoma"/>
        </w:rPr>
        <w:t>Υποσυστημάτων.</w:t>
      </w:r>
    </w:p>
    <w:p w14:paraId="793555B8" w14:textId="77777777" w:rsidR="00B91332" w:rsidRPr="00702720" w:rsidRDefault="00B91332" w:rsidP="003A7B0C">
      <w:pPr>
        <w:pStyle w:val="a"/>
        <w:widowControl w:val="0"/>
        <w:numPr>
          <w:ilvl w:val="0"/>
          <w:numId w:val="70"/>
        </w:numPr>
        <w:tabs>
          <w:tab w:val="clear" w:pos="720"/>
          <w:tab w:val="left" w:pos="1833"/>
          <w:tab w:val="left" w:pos="1834"/>
        </w:tabs>
        <w:suppressAutoHyphens w:val="0"/>
        <w:autoSpaceDE w:val="0"/>
        <w:autoSpaceDN w:val="0"/>
        <w:spacing w:before="120" w:line="259" w:lineRule="auto"/>
        <w:ind w:right="-1"/>
        <w:jc w:val="left"/>
        <w:rPr>
          <w:rFonts w:cs="Tahoma"/>
        </w:rPr>
      </w:pPr>
      <w:r w:rsidRPr="00702720">
        <w:rPr>
          <w:rFonts w:cs="Tahoma"/>
        </w:rPr>
        <w:t>2</w:t>
      </w:r>
      <w:r w:rsidRPr="00702720">
        <w:rPr>
          <w:rFonts w:cs="Tahoma"/>
          <w:position w:val="8"/>
        </w:rPr>
        <w:t xml:space="preserve">ου </w:t>
      </w:r>
      <w:r w:rsidRPr="00702720">
        <w:rPr>
          <w:rFonts w:cs="Tahoma"/>
        </w:rPr>
        <w:t xml:space="preserve">επιπέδου, σε θέματα που δεν καλύπτονται από το </w:t>
      </w:r>
      <w:r w:rsidRPr="00702720">
        <w:rPr>
          <w:rFonts w:cs="Tahoma"/>
          <w:lang w:val="en-US"/>
        </w:rPr>
        <w:t>helpdesk</w:t>
      </w:r>
      <w:r w:rsidRPr="00702720">
        <w:rPr>
          <w:rFonts w:cs="Tahoma"/>
        </w:rPr>
        <w:t xml:space="preserve"> 1</w:t>
      </w:r>
      <w:r w:rsidRPr="00702720">
        <w:rPr>
          <w:rFonts w:cs="Tahoma"/>
          <w:position w:val="8"/>
        </w:rPr>
        <w:t xml:space="preserve">ου </w:t>
      </w:r>
      <w:r w:rsidRPr="00702720">
        <w:rPr>
          <w:rFonts w:cs="Tahoma"/>
        </w:rPr>
        <w:t>επιπέδου καθώς και</w:t>
      </w:r>
      <w:r w:rsidRPr="00702720">
        <w:rPr>
          <w:rFonts w:cs="Tahoma"/>
          <w:spacing w:val="-12"/>
        </w:rPr>
        <w:t xml:space="preserve"> </w:t>
      </w:r>
      <w:r w:rsidRPr="00702720">
        <w:rPr>
          <w:rFonts w:cs="Tahoma"/>
        </w:rPr>
        <w:t>σε</w:t>
      </w:r>
      <w:r w:rsidRPr="00702720">
        <w:rPr>
          <w:rFonts w:cs="Tahoma"/>
          <w:spacing w:val="-13"/>
        </w:rPr>
        <w:t xml:space="preserve"> </w:t>
      </w:r>
      <w:r w:rsidRPr="00702720">
        <w:rPr>
          <w:rFonts w:cs="Tahoma"/>
        </w:rPr>
        <w:t>σύνθετα</w:t>
      </w:r>
      <w:r w:rsidRPr="00702720">
        <w:rPr>
          <w:rFonts w:cs="Tahoma"/>
          <w:spacing w:val="-11"/>
        </w:rPr>
        <w:t xml:space="preserve"> </w:t>
      </w:r>
      <w:r w:rsidRPr="00702720">
        <w:rPr>
          <w:rFonts w:cs="Tahoma"/>
        </w:rPr>
        <w:t>τεχνικά</w:t>
      </w:r>
      <w:r w:rsidRPr="00702720">
        <w:rPr>
          <w:rFonts w:cs="Tahoma"/>
          <w:spacing w:val="-12"/>
        </w:rPr>
        <w:t xml:space="preserve"> </w:t>
      </w:r>
      <w:r w:rsidRPr="00702720">
        <w:rPr>
          <w:rFonts w:cs="Tahoma"/>
        </w:rPr>
        <w:t>προβλήματα</w:t>
      </w:r>
      <w:r w:rsidRPr="00702720">
        <w:rPr>
          <w:rFonts w:cs="Tahoma"/>
          <w:spacing w:val="-14"/>
        </w:rPr>
        <w:t xml:space="preserve"> </w:t>
      </w:r>
      <w:r w:rsidRPr="00702720">
        <w:rPr>
          <w:rFonts w:cs="Tahoma"/>
        </w:rPr>
        <w:t>που</w:t>
      </w:r>
      <w:r w:rsidRPr="00702720">
        <w:rPr>
          <w:rFonts w:cs="Tahoma"/>
          <w:spacing w:val="-11"/>
        </w:rPr>
        <w:t xml:space="preserve"> </w:t>
      </w:r>
      <w:r w:rsidRPr="00702720">
        <w:rPr>
          <w:rFonts w:cs="Tahoma"/>
        </w:rPr>
        <w:t>ενδεχομένως</w:t>
      </w:r>
      <w:r w:rsidRPr="00702720">
        <w:rPr>
          <w:rFonts w:cs="Tahoma"/>
          <w:spacing w:val="-13"/>
        </w:rPr>
        <w:t xml:space="preserve"> </w:t>
      </w:r>
      <w:r w:rsidRPr="00702720">
        <w:rPr>
          <w:rFonts w:cs="Tahoma"/>
        </w:rPr>
        <w:t>να</w:t>
      </w:r>
      <w:r w:rsidRPr="00702720">
        <w:rPr>
          <w:rFonts w:cs="Tahoma"/>
          <w:spacing w:val="-12"/>
        </w:rPr>
        <w:t xml:space="preserve"> </w:t>
      </w:r>
      <w:r w:rsidRPr="00702720">
        <w:rPr>
          <w:rFonts w:cs="Tahoma"/>
        </w:rPr>
        <w:t>αντιμετωπίσουν</w:t>
      </w:r>
      <w:r w:rsidRPr="00702720">
        <w:rPr>
          <w:rFonts w:cs="Tahoma"/>
          <w:spacing w:val="-11"/>
        </w:rPr>
        <w:t xml:space="preserve"> </w:t>
      </w:r>
      <w:r w:rsidRPr="00702720">
        <w:rPr>
          <w:rFonts w:cs="Tahoma"/>
        </w:rPr>
        <w:t>οι</w:t>
      </w:r>
      <w:r w:rsidRPr="00702720">
        <w:rPr>
          <w:rFonts w:cs="Tahoma"/>
          <w:spacing w:val="-11"/>
        </w:rPr>
        <w:t xml:space="preserve"> </w:t>
      </w:r>
      <w:r w:rsidRPr="00702720">
        <w:rPr>
          <w:rFonts w:cs="Tahoma"/>
        </w:rPr>
        <w:t>χρήστες.</w:t>
      </w:r>
    </w:p>
    <w:p w14:paraId="0E265F72" w14:textId="77777777" w:rsidR="00B91332" w:rsidRPr="00702720" w:rsidRDefault="00B91332" w:rsidP="00B91332">
      <w:pPr>
        <w:pStyle w:val="af2"/>
        <w:ind w:right="-1"/>
        <w:rPr>
          <w:rFonts w:cs="Tahoma"/>
        </w:rPr>
      </w:pPr>
      <w:r w:rsidRPr="00702720">
        <w:rPr>
          <w:rFonts w:cs="Tahoma"/>
        </w:rPr>
        <w:t>Διευκρινίζονται τα εξής:</w:t>
      </w:r>
    </w:p>
    <w:p w14:paraId="71284598" w14:textId="77777777" w:rsidR="00B91332" w:rsidRPr="00702720" w:rsidRDefault="00B91332" w:rsidP="003A7B0C">
      <w:pPr>
        <w:pStyle w:val="a"/>
        <w:widowControl w:val="0"/>
        <w:numPr>
          <w:ilvl w:val="1"/>
          <w:numId w:val="65"/>
        </w:numPr>
        <w:tabs>
          <w:tab w:val="clear" w:pos="720"/>
          <w:tab w:val="left" w:pos="1114"/>
        </w:tabs>
        <w:suppressAutoHyphens w:val="0"/>
        <w:autoSpaceDE w:val="0"/>
        <w:autoSpaceDN w:val="0"/>
        <w:spacing w:before="120" w:line="259" w:lineRule="auto"/>
        <w:ind w:left="1113" w:right="-1" w:hanging="361"/>
        <w:rPr>
          <w:rFonts w:cs="Tahoma"/>
        </w:rPr>
      </w:pPr>
      <w:r w:rsidRPr="00702720">
        <w:rPr>
          <w:rFonts w:cs="Tahoma"/>
        </w:rPr>
        <w:t>Η αναγγελία βλαβών, θα μπορεί να γίνει εναλλακτικά με όλους τους παρακάτω</w:t>
      </w:r>
      <w:r w:rsidRPr="00702720">
        <w:rPr>
          <w:rFonts w:cs="Tahoma"/>
          <w:spacing w:val="-16"/>
        </w:rPr>
        <w:t xml:space="preserve"> </w:t>
      </w:r>
      <w:r w:rsidRPr="00702720">
        <w:rPr>
          <w:rFonts w:cs="Tahoma"/>
        </w:rPr>
        <w:t>τρόπους:</w:t>
      </w:r>
    </w:p>
    <w:p w14:paraId="3102C65D" w14:textId="77777777" w:rsidR="00B91332" w:rsidRPr="00702720" w:rsidRDefault="00B91332" w:rsidP="003A7B0C">
      <w:pPr>
        <w:pStyle w:val="a"/>
        <w:widowControl w:val="0"/>
        <w:numPr>
          <w:ilvl w:val="0"/>
          <w:numId w:val="69"/>
        </w:numPr>
        <w:tabs>
          <w:tab w:val="clear" w:pos="720"/>
          <w:tab w:val="left" w:pos="1834"/>
        </w:tabs>
        <w:suppressAutoHyphens w:val="0"/>
        <w:autoSpaceDE w:val="0"/>
        <w:autoSpaceDN w:val="0"/>
        <w:spacing w:before="120" w:line="259" w:lineRule="auto"/>
        <w:ind w:right="-1" w:hanging="361"/>
        <w:rPr>
          <w:rFonts w:cs="Tahoma"/>
        </w:rPr>
      </w:pPr>
      <w:r w:rsidRPr="00702720">
        <w:rPr>
          <w:rFonts w:cs="Tahoma"/>
        </w:rPr>
        <w:t>Τηλέφωνο</w:t>
      </w:r>
    </w:p>
    <w:p w14:paraId="5280B839" w14:textId="77777777" w:rsidR="00B91332" w:rsidRPr="00702720" w:rsidRDefault="00B91332" w:rsidP="003A7B0C">
      <w:pPr>
        <w:pStyle w:val="a"/>
        <w:widowControl w:val="0"/>
        <w:numPr>
          <w:ilvl w:val="0"/>
          <w:numId w:val="69"/>
        </w:numPr>
        <w:tabs>
          <w:tab w:val="clear" w:pos="720"/>
          <w:tab w:val="left" w:pos="1834"/>
        </w:tabs>
        <w:suppressAutoHyphens w:val="0"/>
        <w:autoSpaceDE w:val="0"/>
        <w:autoSpaceDN w:val="0"/>
        <w:spacing w:before="120" w:line="259" w:lineRule="auto"/>
        <w:ind w:right="-1" w:hanging="361"/>
        <w:rPr>
          <w:rFonts w:cs="Tahoma"/>
        </w:rPr>
      </w:pPr>
      <w:r w:rsidRPr="00702720">
        <w:rPr>
          <w:rFonts w:cs="Tahoma"/>
        </w:rPr>
        <w:t>Email</w:t>
      </w:r>
    </w:p>
    <w:p w14:paraId="2F2845C3" w14:textId="77777777" w:rsidR="00B91332" w:rsidRPr="00702720" w:rsidRDefault="00B91332" w:rsidP="003A7B0C">
      <w:pPr>
        <w:pStyle w:val="a"/>
        <w:widowControl w:val="0"/>
        <w:numPr>
          <w:ilvl w:val="1"/>
          <w:numId w:val="65"/>
        </w:numPr>
        <w:tabs>
          <w:tab w:val="clear" w:pos="720"/>
          <w:tab w:val="left" w:pos="1114"/>
        </w:tabs>
        <w:suppressAutoHyphens w:val="0"/>
        <w:autoSpaceDE w:val="0"/>
        <w:autoSpaceDN w:val="0"/>
        <w:spacing w:before="120" w:line="259" w:lineRule="auto"/>
        <w:ind w:left="1113" w:right="-1"/>
        <w:rPr>
          <w:rFonts w:cs="Tahoma"/>
        </w:rPr>
      </w:pPr>
      <w:r w:rsidRPr="00702720">
        <w:rPr>
          <w:rFonts w:cs="Tahoma"/>
        </w:rPr>
        <w:t xml:space="preserve">Στο τέλος της περιόδου πιλοτικής λειτουργίας και στο τέλος κάθε </w:t>
      </w:r>
      <w:r w:rsidRPr="00702720">
        <w:rPr>
          <w:rFonts w:cs="Tahoma"/>
          <w:u w:val="single"/>
        </w:rPr>
        <w:t>τριμήνου</w:t>
      </w:r>
      <w:r w:rsidRPr="00702720">
        <w:rPr>
          <w:rFonts w:cs="Tahoma"/>
        </w:rPr>
        <w:t>, στη διάρκεια της ΠΕΣ, ο Ανάδοχος υποβάλλει έκθεση για το βαθμό ικανοποίησης των όρων της παρεχόμενης υπηρεσίας. Η έκθεση θα υποβάλλεται από τον Ανάδοχο, εντός</w:t>
      </w:r>
      <w:r w:rsidRPr="00702720">
        <w:rPr>
          <w:rFonts w:cs="Tahoma"/>
          <w:spacing w:val="1"/>
        </w:rPr>
        <w:t xml:space="preserve"> </w:t>
      </w:r>
      <w:r w:rsidRPr="00702720">
        <w:rPr>
          <w:rFonts w:cs="Tahoma"/>
        </w:rPr>
        <w:t>δέκα (10) ημερών από την ημερομηνία λήξης της εκάστοτε περιόδου αναφοράς και θα περιλαμβάνει τα παρακάτω στοιχεία για την περίοδο αναφοράς:</w:t>
      </w:r>
    </w:p>
    <w:p w14:paraId="370928A0" w14:textId="77777777" w:rsidR="00B91332" w:rsidRPr="00702720" w:rsidRDefault="00B91332" w:rsidP="003A7B0C">
      <w:pPr>
        <w:pStyle w:val="a"/>
        <w:widowControl w:val="0"/>
        <w:numPr>
          <w:ilvl w:val="1"/>
          <w:numId w:val="68"/>
        </w:numPr>
        <w:tabs>
          <w:tab w:val="clear" w:pos="720"/>
          <w:tab w:val="left" w:pos="1833"/>
          <w:tab w:val="left" w:pos="1834"/>
        </w:tabs>
        <w:suppressAutoHyphens w:val="0"/>
        <w:autoSpaceDE w:val="0"/>
        <w:autoSpaceDN w:val="0"/>
        <w:spacing w:before="120" w:line="259" w:lineRule="auto"/>
        <w:ind w:right="-1"/>
        <w:jc w:val="left"/>
        <w:rPr>
          <w:rFonts w:cs="Tahoma"/>
        </w:rPr>
      </w:pPr>
      <w:r w:rsidRPr="00702720">
        <w:rPr>
          <w:rFonts w:cs="Tahoma"/>
        </w:rPr>
        <w:t>Αριθμός αναγγελιών, είδος (σφάλμα / συμβάν / ενέργεια υποστήριξης) και τρόπος αντιμετώπισής</w:t>
      </w:r>
      <w:r w:rsidRPr="00702720">
        <w:rPr>
          <w:rFonts w:cs="Tahoma"/>
          <w:spacing w:val="-2"/>
        </w:rPr>
        <w:t xml:space="preserve"> </w:t>
      </w:r>
      <w:r w:rsidRPr="00702720">
        <w:rPr>
          <w:rFonts w:cs="Tahoma"/>
        </w:rPr>
        <w:t>τους.</w:t>
      </w:r>
    </w:p>
    <w:p w14:paraId="75685358" w14:textId="77777777" w:rsidR="00B91332" w:rsidRPr="00702720" w:rsidRDefault="00B91332" w:rsidP="003A7B0C">
      <w:pPr>
        <w:pStyle w:val="a"/>
        <w:widowControl w:val="0"/>
        <w:numPr>
          <w:ilvl w:val="1"/>
          <w:numId w:val="68"/>
        </w:numPr>
        <w:tabs>
          <w:tab w:val="clear" w:pos="720"/>
          <w:tab w:val="left" w:pos="1833"/>
          <w:tab w:val="left" w:pos="1834"/>
        </w:tabs>
        <w:suppressAutoHyphens w:val="0"/>
        <w:autoSpaceDE w:val="0"/>
        <w:autoSpaceDN w:val="0"/>
        <w:spacing w:before="120" w:line="259" w:lineRule="auto"/>
        <w:ind w:right="-1"/>
        <w:jc w:val="left"/>
        <w:rPr>
          <w:rFonts w:cs="Tahoma"/>
        </w:rPr>
      </w:pPr>
      <w:r w:rsidRPr="00702720">
        <w:rPr>
          <w:rFonts w:cs="Tahoma"/>
        </w:rPr>
        <w:t>Αναλυτικά στοιχεία για χρόνους απόκρισης Γραφείου Υποστήριξης ανά κλήση και συνολική</w:t>
      </w:r>
      <w:r w:rsidRPr="00702720">
        <w:rPr>
          <w:rFonts w:cs="Tahoma"/>
          <w:spacing w:val="-4"/>
        </w:rPr>
        <w:t xml:space="preserve"> </w:t>
      </w:r>
      <w:r w:rsidRPr="00702720">
        <w:rPr>
          <w:rFonts w:cs="Tahoma"/>
        </w:rPr>
        <w:t>κατανομή.</w:t>
      </w:r>
    </w:p>
    <w:p w14:paraId="3E525346" w14:textId="77777777" w:rsidR="00B91332" w:rsidRPr="00702720" w:rsidRDefault="00B91332" w:rsidP="003A7B0C">
      <w:pPr>
        <w:pStyle w:val="a"/>
        <w:widowControl w:val="0"/>
        <w:numPr>
          <w:ilvl w:val="1"/>
          <w:numId w:val="68"/>
        </w:numPr>
        <w:tabs>
          <w:tab w:val="clear" w:pos="720"/>
          <w:tab w:val="left" w:pos="1834"/>
        </w:tabs>
        <w:suppressAutoHyphens w:val="0"/>
        <w:autoSpaceDE w:val="0"/>
        <w:autoSpaceDN w:val="0"/>
        <w:spacing w:before="120" w:line="259" w:lineRule="auto"/>
        <w:ind w:right="-1"/>
        <w:rPr>
          <w:rFonts w:cs="Tahoma"/>
        </w:rPr>
      </w:pPr>
      <w:r w:rsidRPr="00702720">
        <w:rPr>
          <w:rFonts w:cs="Tahoma"/>
        </w:rPr>
        <w:lastRenderedPageBreak/>
        <w:t>Αναλυτικά στοιχεία για κάθε κλήση προβλήματος (βλάβη ή δυσλειτουργία) που εξυπηρετήθηκε πέραν των χρονικών υποχρεώσεων που αναφέρονται στη</w:t>
      </w:r>
      <w:r w:rsidRPr="00702720">
        <w:rPr>
          <w:rFonts w:cs="Tahoma"/>
          <w:spacing w:val="-27"/>
        </w:rPr>
        <w:t xml:space="preserve"> </w:t>
      </w:r>
      <w:r w:rsidRPr="00702720">
        <w:rPr>
          <w:rFonts w:cs="Tahoma"/>
        </w:rPr>
        <w:t>παρούσα.</w:t>
      </w:r>
    </w:p>
    <w:p w14:paraId="77518B74" w14:textId="77777777" w:rsidR="00B91332" w:rsidRPr="00702720" w:rsidRDefault="00B91332" w:rsidP="00B91332">
      <w:pPr>
        <w:pStyle w:val="af2"/>
        <w:rPr>
          <w:rFonts w:cs="Tahoma"/>
        </w:rPr>
      </w:pPr>
      <w:r w:rsidRPr="00702720">
        <w:rPr>
          <w:rFonts w:cs="Tahoma"/>
        </w:rPr>
        <w:t>Στο τέλος της Φάσης, στην οποία θα παρασχεθεί η υπηρεσία (Πιλοτική Λειτουργία), ο Ανάδοχος οφείλει να υποβάλλει τελική έκθεση, η οποία περιλαμβάνει σύνοψη των ανωτέρω στοιχείων για όλη τη Φάση. Το σύνολο των</w:t>
      </w:r>
      <w:r w:rsidRPr="00702720">
        <w:rPr>
          <w:rFonts w:cs="Tahoma"/>
          <w:spacing w:val="10"/>
        </w:rPr>
        <w:t xml:space="preserve"> </w:t>
      </w:r>
      <w:r w:rsidRPr="00702720">
        <w:rPr>
          <w:rFonts w:cs="Tahoma"/>
        </w:rPr>
        <w:t xml:space="preserve">περιοδικών Εκθέσεων καθώς και η τελική ετήσια Έκθεση ανήκουν στην κυριότητα της Αναθέτουσας Αρχής. Σε κάθε περίπτωση τα στατιστικά στοιχεία είναι πάντα διαθέσιμα </w:t>
      </w:r>
      <w:r w:rsidRPr="00702720">
        <w:rPr>
          <w:rFonts w:cs="Tahoma"/>
          <w:lang w:val="en-US"/>
        </w:rPr>
        <w:t>online</w:t>
      </w:r>
      <w:r w:rsidRPr="00702720">
        <w:rPr>
          <w:rFonts w:cs="Tahoma"/>
        </w:rPr>
        <w:t>.</w:t>
      </w:r>
    </w:p>
    <w:p w14:paraId="0E5FD7FB" w14:textId="77777777" w:rsidR="00B91332" w:rsidRPr="00702720" w:rsidRDefault="00B91332" w:rsidP="00B91332">
      <w:pPr>
        <w:pStyle w:val="af2"/>
        <w:rPr>
          <w:rFonts w:cs="Tahoma"/>
        </w:rPr>
      </w:pPr>
    </w:p>
    <w:p w14:paraId="0DED6EF6" w14:textId="77777777" w:rsidR="00B91332" w:rsidRPr="00702720" w:rsidRDefault="00B91332" w:rsidP="00BF6B20">
      <w:pPr>
        <w:pStyle w:val="Appendix-Heading4"/>
      </w:pPr>
      <w:r w:rsidRPr="00702720">
        <w:t>Αποτελέσματα των Εργασιών / Υπηρεσιών</w:t>
      </w:r>
    </w:p>
    <w:p w14:paraId="68C67E60" w14:textId="77777777" w:rsidR="00B91332" w:rsidRPr="00702720" w:rsidRDefault="00B91332" w:rsidP="00B91332">
      <w:pPr>
        <w:rPr>
          <w:rFonts w:cs="Tahoma"/>
        </w:rPr>
      </w:pPr>
      <w:r w:rsidRPr="00702720">
        <w:rPr>
          <w:rFonts w:cs="Tahoma"/>
        </w:rPr>
        <w:t xml:space="preserve">Περιλαμβάνονται αναφορές πεπραγμένων που αφορούν: </w:t>
      </w:r>
    </w:p>
    <w:p w14:paraId="21EB0CC2" w14:textId="5D0CF405" w:rsidR="00B91332" w:rsidRPr="00702720" w:rsidRDefault="00B91332" w:rsidP="003A7B0C">
      <w:pPr>
        <w:pStyle w:val="a"/>
        <w:numPr>
          <w:ilvl w:val="6"/>
          <w:numId w:val="66"/>
        </w:numPr>
        <w:tabs>
          <w:tab w:val="clear" w:pos="720"/>
        </w:tabs>
        <w:spacing w:before="120" w:line="259" w:lineRule="auto"/>
        <w:ind w:left="567"/>
        <w:rPr>
          <w:rFonts w:cs="Tahoma"/>
        </w:rPr>
      </w:pPr>
      <w:r w:rsidRPr="00702720">
        <w:rPr>
          <w:rFonts w:cs="Tahoma"/>
        </w:rPr>
        <w:t xml:space="preserve">Την επιβεβαίωση καλής λειτουργίας, σύμφωνα με τα </w:t>
      </w:r>
      <w:proofErr w:type="spellStart"/>
      <w:r w:rsidRPr="00702720">
        <w:rPr>
          <w:rFonts w:cs="Tahoma"/>
        </w:rPr>
        <w:t>επικαιροποιημένα</w:t>
      </w:r>
      <w:proofErr w:type="spellEnd"/>
      <w:r w:rsidRPr="00702720">
        <w:rPr>
          <w:rFonts w:cs="Tahoma"/>
        </w:rPr>
        <w:t xml:space="preserve"> σενάρια ελέγχου</w:t>
      </w:r>
      <w:r w:rsidR="00047C3E" w:rsidRPr="00702720">
        <w:rPr>
          <w:rFonts w:cs="Tahoma"/>
        </w:rPr>
        <w:t xml:space="preserve"> </w:t>
      </w:r>
      <w:r w:rsidR="00485CFE" w:rsidRPr="00702720">
        <w:rPr>
          <w:rFonts w:cs="Tahoma"/>
        </w:rPr>
        <w:t>(</w:t>
      </w:r>
      <w:proofErr w:type="spellStart"/>
      <w:r w:rsidR="00485CFE" w:rsidRPr="00702720">
        <w:rPr>
          <w:rFonts w:cs="Tahoma"/>
        </w:rPr>
        <w:t>user</w:t>
      </w:r>
      <w:proofErr w:type="spellEnd"/>
      <w:r w:rsidR="00485CFE" w:rsidRPr="00702720">
        <w:rPr>
          <w:rFonts w:cs="Tahoma"/>
        </w:rPr>
        <w:t xml:space="preserve"> </w:t>
      </w:r>
      <w:proofErr w:type="spellStart"/>
      <w:r w:rsidR="00485CFE" w:rsidRPr="00702720">
        <w:rPr>
          <w:rFonts w:cs="Tahoma"/>
        </w:rPr>
        <w:t>acceptance</w:t>
      </w:r>
      <w:proofErr w:type="spellEnd"/>
      <w:r w:rsidR="00485CFE" w:rsidRPr="00702720">
        <w:rPr>
          <w:rFonts w:cs="Tahoma"/>
        </w:rPr>
        <w:t xml:space="preserve"> </w:t>
      </w:r>
      <w:proofErr w:type="spellStart"/>
      <w:r w:rsidR="00485CFE" w:rsidRPr="00702720">
        <w:rPr>
          <w:rFonts w:cs="Tahoma"/>
        </w:rPr>
        <w:t>tests</w:t>
      </w:r>
      <w:proofErr w:type="spellEnd"/>
      <w:r w:rsidR="00485CFE" w:rsidRPr="00702720">
        <w:rPr>
          <w:rFonts w:cs="Tahoma"/>
        </w:rPr>
        <w:t>)</w:t>
      </w:r>
      <w:r w:rsidRPr="00702720">
        <w:rPr>
          <w:rFonts w:cs="Tahoma"/>
        </w:rPr>
        <w:t>, του Συστήματος.</w:t>
      </w:r>
    </w:p>
    <w:p w14:paraId="515526D2" w14:textId="77777777" w:rsidR="00B91332" w:rsidRPr="00702720" w:rsidRDefault="00B91332" w:rsidP="003A7B0C">
      <w:pPr>
        <w:pStyle w:val="a"/>
        <w:numPr>
          <w:ilvl w:val="6"/>
          <w:numId w:val="66"/>
        </w:numPr>
        <w:tabs>
          <w:tab w:val="clear" w:pos="720"/>
        </w:tabs>
        <w:spacing w:before="120" w:line="259" w:lineRule="auto"/>
        <w:ind w:left="567"/>
        <w:rPr>
          <w:rFonts w:cs="Tahoma"/>
        </w:rPr>
      </w:pPr>
      <w:r w:rsidRPr="00702720">
        <w:rPr>
          <w:rFonts w:cs="Tahoma"/>
        </w:rPr>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 υπό συνθήκες πλήρους παραγωγικής λειτουργίας.</w:t>
      </w:r>
    </w:p>
    <w:p w14:paraId="2BEF2590" w14:textId="77777777" w:rsidR="0037298F" w:rsidRPr="00702720" w:rsidRDefault="0037298F" w:rsidP="003A7B0C">
      <w:pPr>
        <w:pStyle w:val="a"/>
        <w:numPr>
          <w:ilvl w:val="6"/>
          <w:numId w:val="66"/>
        </w:numPr>
        <w:tabs>
          <w:tab w:val="clear" w:pos="720"/>
        </w:tabs>
        <w:spacing w:before="120" w:line="259" w:lineRule="auto"/>
        <w:ind w:left="567"/>
        <w:rPr>
          <w:rFonts w:cs="Tahoma"/>
        </w:rPr>
      </w:pPr>
      <w:r w:rsidRPr="00702720">
        <w:rPr>
          <w:rFonts w:cs="Tahoma"/>
        </w:rPr>
        <w:t>Παροχή πηγαίου κώδικα με σχετική τεκμηρίωση</w:t>
      </w:r>
    </w:p>
    <w:p w14:paraId="1080D7E3" w14:textId="77777777" w:rsidR="0037298F" w:rsidRPr="00702720" w:rsidRDefault="0037298F" w:rsidP="003A7B0C">
      <w:pPr>
        <w:pStyle w:val="a"/>
        <w:numPr>
          <w:ilvl w:val="6"/>
          <w:numId w:val="66"/>
        </w:numPr>
        <w:tabs>
          <w:tab w:val="clear" w:pos="720"/>
        </w:tabs>
        <w:spacing w:before="120" w:line="259" w:lineRule="auto"/>
        <w:ind w:left="567"/>
        <w:rPr>
          <w:rFonts w:cs="Tahoma"/>
        </w:rPr>
      </w:pPr>
      <w:r w:rsidRPr="00702720">
        <w:rPr>
          <w:rFonts w:cs="Tahoma"/>
        </w:rPr>
        <w:t>Τυχόν άδειες χρήσης/συνδρομές συμπληρωματικών λογισμικών/υπηρεσιών</w:t>
      </w:r>
    </w:p>
    <w:p w14:paraId="4ABF36E8" w14:textId="77777777" w:rsidR="00B91332" w:rsidRPr="00702720" w:rsidRDefault="00B91332" w:rsidP="003A7B0C">
      <w:pPr>
        <w:pStyle w:val="a"/>
        <w:numPr>
          <w:ilvl w:val="6"/>
          <w:numId w:val="66"/>
        </w:numPr>
        <w:tabs>
          <w:tab w:val="clear" w:pos="720"/>
        </w:tabs>
        <w:spacing w:before="120" w:line="259" w:lineRule="auto"/>
        <w:ind w:left="567"/>
        <w:rPr>
          <w:rFonts w:cs="Tahoma"/>
        </w:rPr>
      </w:pPr>
      <w:r w:rsidRPr="00702720">
        <w:rPr>
          <w:rFonts w:cs="Tahoma"/>
        </w:rPr>
        <w:t>Την πραγματοποίηση δοκιμών υψηλού φόρτου (</w:t>
      </w:r>
      <w:r w:rsidRPr="00702720">
        <w:rPr>
          <w:rFonts w:cs="Tahoma"/>
          <w:lang w:val="en-US"/>
        </w:rPr>
        <w:t>stress</w:t>
      </w:r>
      <w:r w:rsidRPr="00702720">
        <w:rPr>
          <w:rFonts w:cs="Tahoma"/>
        </w:rPr>
        <w:t xml:space="preserve"> </w:t>
      </w:r>
      <w:r w:rsidRPr="00702720">
        <w:rPr>
          <w:rFonts w:cs="Tahoma"/>
          <w:lang w:val="en-US"/>
        </w:rPr>
        <w:t>tests</w:t>
      </w:r>
      <w:r w:rsidRPr="00702720">
        <w:rPr>
          <w:rFonts w:cs="Tahoma"/>
        </w:rPr>
        <w:t>) με χρήση κατάλληλου εργαλείου.</w:t>
      </w:r>
    </w:p>
    <w:p w14:paraId="24AA3C59" w14:textId="77777777" w:rsidR="00B91332" w:rsidRPr="00702720" w:rsidRDefault="00B91332" w:rsidP="003A7B0C">
      <w:pPr>
        <w:pStyle w:val="a"/>
        <w:numPr>
          <w:ilvl w:val="6"/>
          <w:numId w:val="66"/>
        </w:numPr>
        <w:tabs>
          <w:tab w:val="clear" w:pos="720"/>
        </w:tabs>
        <w:spacing w:before="120" w:line="259" w:lineRule="auto"/>
        <w:ind w:left="567"/>
        <w:rPr>
          <w:rFonts w:cs="Tahoma"/>
        </w:rPr>
      </w:pPr>
      <w:r w:rsidRPr="00702720">
        <w:rPr>
          <w:rFonts w:cs="Tahoma"/>
        </w:rPr>
        <w:t xml:space="preserve">Στοιχεία από τη χρήση του </w:t>
      </w:r>
      <w:proofErr w:type="spellStart"/>
      <w:r w:rsidRPr="00702720">
        <w:rPr>
          <w:rFonts w:cs="Tahoma"/>
          <w:lang w:val="en-US"/>
        </w:rPr>
        <w:t>HelpDesk</w:t>
      </w:r>
      <w:proofErr w:type="spellEnd"/>
      <w:r w:rsidRPr="00702720">
        <w:rPr>
          <w:rFonts w:cs="Tahoma"/>
        </w:rPr>
        <w:t>.</w:t>
      </w:r>
    </w:p>
    <w:p w14:paraId="1B26368E" w14:textId="77777777" w:rsidR="00B91332" w:rsidRPr="00702720" w:rsidRDefault="00B91332" w:rsidP="00CB68FD">
      <w:pPr>
        <w:rPr>
          <w:rFonts w:cs="Tahoma"/>
        </w:rPr>
      </w:pPr>
    </w:p>
    <w:p w14:paraId="35D7C502" w14:textId="5AC351B5" w:rsidR="00194985" w:rsidRPr="00702720" w:rsidRDefault="00194985" w:rsidP="007F5B86">
      <w:pPr>
        <w:pStyle w:val="Appendix-Heading3"/>
      </w:pPr>
      <w:bookmarkStart w:id="619" w:name="_Toc191630138"/>
      <w:r w:rsidRPr="00702720">
        <w:t xml:space="preserve">Υπηρεσίες Δημοσιότητας – </w:t>
      </w:r>
      <w:r w:rsidR="0092637B" w:rsidRPr="00702720">
        <w:t>Τμήμα</w:t>
      </w:r>
      <w:r w:rsidRPr="00702720">
        <w:t xml:space="preserve"> 1</w:t>
      </w:r>
      <w:bookmarkEnd w:id="619"/>
    </w:p>
    <w:p w14:paraId="63445017" w14:textId="30812EA2" w:rsidR="007E755A" w:rsidRPr="00702720" w:rsidRDefault="00AD5E91" w:rsidP="007E755A">
      <w:pPr>
        <w:rPr>
          <w:rFonts w:cs="Tahoma"/>
          <w:lang w:eastAsia="en-US" w:bidi="he-IL"/>
        </w:rPr>
      </w:pPr>
      <w:r w:rsidRPr="00702720">
        <w:rPr>
          <w:rFonts w:cs="Tahoma"/>
        </w:rPr>
        <w:t>Στο πλαίσιο του Έργου, απαιτείται η παροχή ολοκληρωμένων υπηρεσιών δημοσιότητας, οι οποίες θα στοχεύουν στην ενημέρωση και ευαισθητοποίηση του κοινού σχετικά με το Έργο, τις καινοτομίες του, καθώς και τα οφέλη του για την οδική ασφάλεια και τον ψηφιακό μετασχηματισμό της Τροχαίας/Ελληνικής Αστυνομίας. Ειδικότερα, η δημοσιότητα θα συμβάλει στην ενημέρωση των πολιτών σχετικά με τις νέες ηλεκτρονικές υπηρεσίες προς τους πολίτες, διευκολύνοντας τη χρήση τους και ενισχύοντας τη διαφάνεια και την αποδοτικότητα των νέων διαδικασιών</w:t>
      </w:r>
    </w:p>
    <w:p w14:paraId="292F59DC" w14:textId="77777777" w:rsidR="00194985" w:rsidRPr="00702720" w:rsidRDefault="00194985" w:rsidP="00194985">
      <w:pPr>
        <w:rPr>
          <w:rFonts w:cs="Tahoma"/>
          <w:lang w:eastAsia="el-GR"/>
        </w:rPr>
      </w:pPr>
      <w:r w:rsidRPr="00702720">
        <w:rPr>
          <w:rFonts w:cs="Tahoma"/>
          <w:lang w:eastAsia="el-GR"/>
        </w:rPr>
        <w:t>Οι υπηρεσίες των δράσεων δημοσιότητας του έργου θα πρέπει κατ’ ελάχιστον, να περιλαμβάνουν:</w:t>
      </w:r>
    </w:p>
    <w:p w14:paraId="189723C4" w14:textId="4AF1713A" w:rsidR="00194985" w:rsidRPr="00702720" w:rsidRDefault="00194985" w:rsidP="003A7B0C">
      <w:pPr>
        <w:pStyle w:val="a"/>
        <w:widowControl w:val="0"/>
        <w:numPr>
          <w:ilvl w:val="0"/>
          <w:numId w:val="72"/>
        </w:numPr>
        <w:tabs>
          <w:tab w:val="clear" w:pos="720"/>
        </w:tabs>
        <w:suppressAutoHyphens w:val="0"/>
        <w:autoSpaceDE w:val="0"/>
        <w:autoSpaceDN w:val="0"/>
        <w:spacing w:before="120" w:line="259" w:lineRule="auto"/>
        <w:ind w:right="140"/>
        <w:rPr>
          <w:rFonts w:cs="Tahoma"/>
          <w:lang w:eastAsia="el-GR"/>
        </w:rPr>
      </w:pPr>
      <w:r w:rsidRPr="00702720">
        <w:rPr>
          <w:rFonts w:cs="Tahoma"/>
          <w:lang w:eastAsia="el-GR"/>
        </w:rPr>
        <w:t xml:space="preserve">Τη διοργάνωση μίας (1) εκδήλωσης - ημερίδας ενημερωτικού χαρακτήρα όπου θα εξειδικευτούν και θα </w:t>
      </w:r>
      <w:proofErr w:type="spellStart"/>
      <w:r w:rsidRPr="00702720">
        <w:rPr>
          <w:rFonts w:cs="Tahoma"/>
          <w:lang w:eastAsia="el-GR"/>
        </w:rPr>
        <w:t>επικοινωνηθούν</w:t>
      </w:r>
      <w:proofErr w:type="spellEnd"/>
      <w:r w:rsidRPr="00702720">
        <w:rPr>
          <w:rFonts w:cs="Tahoma"/>
          <w:lang w:eastAsia="el-GR"/>
        </w:rPr>
        <w:t xml:space="preserve"> το αντικείμενο και τα αποτελέσματα του Έργου. Η εκδήλωση θα περιλαμβάνει τη συμμετοχή 200-250 ατόμων, ενώ ο ακριβής τρόπος διοργάνωσης της ημερίδας (φυσική παρουσία ή εξ’ αποστάσεως συμμετοχή) θα οριστικοποιηθεί σε συνεννόηση με την Αναθέτουσα Αρχή. Στα πλαίσια διοργάνωσης της εκδήλωσης ο Ανάδοχος θα αναλάβει να διαμορφώσει πρόγραμμα και προσκλήσεις για τους συμμετέχοντες καθώς επίσης το σχεδιασμό ενημερωτικών φυλλαδίων.</w:t>
      </w:r>
    </w:p>
    <w:p w14:paraId="3B9C675A" w14:textId="6DC6171C" w:rsidR="00194985" w:rsidRPr="00702720" w:rsidRDefault="00194985" w:rsidP="003A7B0C">
      <w:pPr>
        <w:pStyle w:val="a"/>
        <w:widowControl w:val="0"/>
        <w:numPr>
          <w:ilvl w:val="0"/>
          <w:numId w:val="72"/>
        </w:numPr>
        <w:tabs>
          <w:tab w:val="clear" w:pos="720"/>
        </w:tabs>
        <w:suppressAutoHyphens w:val="0"/>
        <w:autoSpaceDE w:val="0"/>
        <w:autoSpaceDN w:val="0"/>
        <w:spacing w:before="120" w:line="259" w:lineRule="auto"/>
        <w:ind w:right="140"/>
        <w:rPr>
          <w:rFonts w:cs="Tahoma"/>
          <w:lang w:eastAsia="el-GR"/>
        </w:rPr>
      </w:pPr>
      <w:r w:rsidRPr="00702720">
        <w:rPr>
          <w:rFonts w:cs="Tahoma"/>
          <w:lang w:eastAsia="el-GR"/>
        </w:rPr>
        <w:t>Την έκδοση περιοδικών δελτίων τύπου, τα οποία θα προωθηθούν μέσω ενημερωτικού δελτίου (</w:t>
      </w:r>
      <w:r w:rsidRPr="00702720">
        <w:rPr>
          <w:rFonts w:cs="Tahoma"/>
          <w:lang w:val="en-US" w:eastAsia="el-GR"/>
        </w:rPr>
        <w:t>Newsletter</w:t>
      </w:r>
      <w:r w:rsidRPr="00702720">
        <w:rPr>
          <w:rFonts w:cs="Tahoma"/>
          <w:lang w:eastAsia="el-GR"/>
        </w:rPr>
        <w:t xml:space="preserve">) σε έντυπη ή/και ηλεκτρονική μορφή, σε ενδιαφερόμενους φορείς και το κοινό. Κατ’ ελάχιστον, θα δημιουργηθούν 5 δελτία τύπου, τα οποία θα σταλούν μέσω ενημερωτικού δελτίου. Ο Ανάδοχος θα αναλάβει την </w:t>
      </w:r>
      <w:proofErr w:type="spellStart"/>
      <w:r w:rsidRPr="00702720">
        <w:rPr>
          <w:rFonts w:cs="Tahoma"/>
          <w:lang w:eastAsia="el-GR"/>
        </w:rPr>
        <w:t>κειμενογραφία</w:t>
      </w:r>
      <w:proofErr w:type="spellEnd"/>
      <w:r w:rsidRPr="00702720">
        <w:rPr>
          <w:rFonts w:cs="Tahoma"/>
          <w:lang w:eastAsia="el-GR"/>
        </w:rPr>
        <w:t xml:space="preserve"> και τη γραφιστική επιμέλεια των ενημερωτικών δελτίων.</w:t>
      </w:r>
    </w:p>
    <w:p w14:paraId="7A35CD5F" w14:textId="0FD51C8D" w:rsidR="00194985" w:rsidRPr="00702720" w:rsidRDefault="00194985" w:rsidP="003A7B0C">
      <w:pPr>
        <w:pStyle w:val="a"/>
        <w:widowControl w:val="0"/>
        <w:numPr>
          <w:ilvl w:val="0"/>
          <w:numId w:val="72"/>
        </w:numPr>
        <w:tabs>
          <w:tab w:val="clear" w:pos="720"/>
        </w:tabs>
        <w:suppressAutoHyphens w:val="0"/>
        <w:autoSpaceDE w:val="0"/>
        <w:autoSpaceDN w:val="0"/>
        <w:spacing w:before="120" w:line="259" w:lineRule="auto"/>
        <w:ind w:right="140"/>
        <w:rPr>
          <w:rFonts w:cs="Tahoma"/>
          <w:lang w:eastAsia="el-GR"/>
        </w:rPr>
      </w:pPr>
      <w:r w:rsidRPr="00702720">
        <w:rPr>
          <w:rFonts w:cs="Tahoma"/>
          <w:lang w:eastAsia="el-GR"/>
        </w:rPr>
        <w:lastRenderedPageBreak/>
        <w:t>Την οργάνωση ενημέρωσης μέσω του διαδικτύου, ιδιαίτερα με αξιοποίηση των μέσων κοινωνικής δικτύωσης (</w:t>
      </w:r>
      <w:r w:rsidRPr="00702720">
        <w:rPr>
          <w:rFonts w:cs="Tahoma"/>
          <w:lang w:val="en-US" w:eastAsia="el-GR"/>
        </w:rPr>
        <w:t>social</w:t>
      </w:r>
      <w:r w:rsidRPr="00702720">
        <w:rPr>
          <w:rFonts w:cs="Tahoma"/>
          <w:lang w:eastAsia="el-GR"/>
        </w:rPr>
        <w:t xml:space="preserve"> </w:t>
      </w:r>
      <w:r w:rsidRPr="00702720">
        <w:rPr>
          <w:rFonts w:cs="Tahoma"/>
          <w:lang w:val="en-US" w:eastAsia="el-GR"/>
        </w:rPr>
        <w:t>media</w:t>
      </w:r>
      <w:r w:rsidRPr="00702720">
        <w:rPr>
          <w:rFonts w:cs="Tahoma"/>
          <w:lang w:eastAsia="el-GR"/>
        </w:rPr>
        <w:t xml:space="preserve"> </w:t>
      </w:r>
      <w:r w:rsidRPr="00702720">
        <w:rPr>
          <w:rFonts w:cs="Tahoma"/>
          <w:lang w:val="en-US" w:eastAsia="el-GR"/>
        </w:rPr>
        <w:t>campaign</w:t>
      </w:r>
      <w:r w:rsidRPr="00702720">
        <w:rPr>
          <w:rFonts w:cs="Tahoma"/>
          <w:lang w:eastAsia="el-GR"/>
        </w:rPr>
        <w:t xml:space="preserve">). Πιο συγκεκριμένα προβλέπεται η υποστήριξη της παρουσίας του </w:t>
      </w:r>
      <w:r w:rsidR="00AD5E91" w:rsidRPr="00702720">
        <w:rPr>
          <w:rFonts w:cs="Tahoma"/>
          <w:lang w:eastAsia="el-GR"/>
        </w:rPr>
        <w:t>ΕΛ.ΑΣ / Δ. Τροχαίας</w:t>
      </w:r>
      <w:r w:rsidRPr="00702720">
        <w:rPr>
          <w:rFonts w:cs="Tahoma"/>
          <w:lang w:eastAsia="el-GR"/>
        </w:rPr>
        <w:t xml:space="preserve">. στα </w:t>
      </w:r>
      <w:r w:rsidRPr="00702720">
        <w:rPr>
          <w:rFonts w:cs="Tahoma"/>
          <w:lang w:val="en-US" w:eastAsia="el-GR"/>
        </w:rPr>
        <w:t>Social</w:t>
      </w:r>
      <w:r w:rsidRPr="00702720">
        <w:rPr>
          <w:rFonts w:cs="Tahoma"/>
          <w:lang w:eastAsia="el-GR"/>
        </w:rPr>
        <w:t xml:space="preserve"> </w:t>
      </w:r>
      <w:r w:rsidRPr="00702720">
        <w:rPr>
          <w:rFonts w:cs="Tahoma"/>
          <w:lang w:val="en-US" w:eastAsia="el-GR"/>
        </w:rPr>
        <w:t>Media</w:t>
      </w:r>
      <w:r w:rsidRPr="00702720">
        <w:rPr>
          <w:rFonts w:cs="Tahoma"/>
          <w:lang w:eastAsia="el-GR"/>
        </w:rPr>
        <w:t xml:space="preserve"> ως παρακάτω:</w:t>
      </w:r>
    </w:p>
    <w:p w14:paraId="7D14A201" w14:textId="2F475D79" w:rsidR="00194985" w:rsidRPr="00702720" w:rsidRDefault="00194985" w:rsidP="003A7B0C">
      <w:pPr>
        <w:pStyle w:val="a"/>
        <w:widowControl w:val="0"/>
        <w:numPr>
          <w:ilvl w:val="1"/>
          <w:numId w:val="72"/>
        </w:numPr>
        <w:tabs>
          <w:tab w:val="clear" w:pos="720"/>
          <w:tab w:val="clear" w:pos="1440"/>
        </w:tabs>
        <w:suppressAutoHyphens w:val="0"/>
        <w:autoSpaceDE w:val="0"/>
        <w:autoSpaceDN w:val="0"/>
        <w:spacing w:before="120" w:line="259" w:lineRule="auto"/>
        <w:ind w:left="993" w:right="140"/>
        <w:rPr>
          <w:rFonts w:cs="Tahoma"/>
          <w:lang w:eastAsia="el-GR"/>
        </w:rPr>
      </w:pPr>
      <w:r w:rsidRPr="00702720">
        <w:rPr>
          <w:rFonts w:cs="Tahoma"/>
          <w:lang w:eastAsia="el-GR"/>
        </w:rPr>
        <w:t xml:space="preserve">Εκπόνηση στρατηγικής μελέτης στην οποία θα αποτυπώνεται η συνολική πρόταση, το σχέδιο επικοινωνίας, η υλοποίησή του, οι προωθητικές ενέργειες με αναφορά σε ομάδες στόχους κ.λπ., με σκοπό την αποτελεσματική προώθηση της παρουσίας του </w:t>
      </w:r>
      <w:r w:rsidR="006E1A96" w:rsidRPr="00702720">
        <w:rPr>
          <w:rFonts w:cs="Tahoma"/>
          <w:lang w:eastAsia="el-GR"/>
        </w:rPr>
        <w:t xml:space="preserve">ΕΛ.ΑΣ / Δ. Τροχαίας </w:t>
      </w:r>
      <w:r w:rsidRPr="00702720">
        <w:rPr>
          <w:rFonts w:cs="Tahoma"/>
          <w:lang w:eastAsia="el-GR"/>
        </w:rPr>
        <w:t>στα κοινωνικά δίκτυα με επιθυμητό αποτέλεσμα την ποιοτική και ποσοτική βελτίωσή της (</w:t>
      </w:r>
      <w:r w:rsidRPr="00702720">
        <w:rPr>
          <w:rFonts w:cs="Tahoma"/>
          <w:lang w:val="en-US" w:eastAsia="el-GR"/>
        </w:rPr>
        <w:t>followers</w:t>
      </w:r>
      <w:r w:rsidRPr="00702720">
        <w:rPr>
          <w:rFonts w:cs="Tahoma"/>
          <w:lang w:eastAsia="el-GR"/>
        </w:rPr>
        <w:t xml:space="preserve">, </w:t>
      </w:r>
      <w:r w:rsidRPr="00702720">
        <w:rPr>
          <w:rFonts w:cs="Tahoma"/>
          <w:lang w:val="en-US" w:eastAsia="el-GR"/>
        </w:rPr>
        <w:t>subscribers</w:t>
      </w:r>
      <w:r w:rsidRPr="00702720">
        <w:rPr>
          <w:rFonts w:cs="Tahoma"/>
          <w:lang w:eastAsia="el-GR"/>
        </w:rPr>
        <w:t xml:space="preserve">, </w:t>
      </w:r>
      <w:r w:rsidRPr="00702720">
        <w:rPr>
          <w:rFonts w:cs="Tahoma"/>
          <w:lang w:val="en-US" w:eastAsia="el-GR"/>
        </w:rPr>
        <w:t>engagement</w:t>
      </w:r>
      <w:r w:rsidRPr="00702720">
        <w:rPr>
          <w:rFonts w:cs="Tahoma"/>
          <w:lang w:eastAsia="el-GR"/>
        </w:rPr>
        <w:t xml:space="preserve"> </w:t>
      </w:r>
      <w:r w:rsidRPr="00702720">
        <w:rPr>
          <w:rFonts w:cs="Tahoma"/>
          <w:lang w:val="en-US" w:eastAsia="el-GR"/>
        </w:rPr>
        <w:t>rate</w:t>
      </w:r>
      <w:r w:rsidRPr="00702720">
        <w:rPr>
          <w:rFonts w:cs="Tahoma"/>
          <w:lang w:eastAsia="el-GR"/>
        </w:rPr>
        <w:t xml:space="preserve"> κλπ.).</w:t>
      </w:r>
    </w:p>
    <w:p w14:paraId="1B98012B" w14:textId="15122958" w:rsidR="00194985" w:rsidRDefault="00194985" w:rsidP="003A7B0C">
      <w:pPr>
        <w:pStyle w:val="a"/>
        <w:widowControl w:val="0"/>
        <w:numPr>
          <w:ilvl w:val="1"/>
          <w:numId w:val="72"/>
        </w:numPr>
        <w:tabs>
          <w:tab w:val="clear" w:pos="720"/>
          <w:tab w:val="clear" w:pos="1440"/>
        </w:tabs>
        <w:suppressAutoHyphens w:val="0"/>
        <w:autoSpaceDE w:val="0"/>
        <w:autoSpaceDN w:val="0"/>
        <w:spacing w:before="120" w:line="259" w:lineRule="auto"/>
        <w:ind w:left="993" w:right="140"/>
        <w:rPr>
          <w:rFonts w:cs="Tahoma"/>
          <w:lang w:eastAsia="el-GR"/>
        </w:rPr>
      </w:pPr>
      <w:r w:rsidRPr="00702720">
        <w:rPr>
          <w:rFonts w:cs="Tahoma"/>
          <w:lang w:eastAsia="el-GR"/>
        </w:rPr>
        <w:t xml:space="preserve">Δημιουργία </w:t>
      </w:r>
      <w:r w:rsidR="00C13858">
        <w:rPr>
          <w:rFonts w:cs="Tahoma"/>
          <w:lang w:eastAsia="el-GR"/>
        </w:rPr>
        <w:t>περιεχομένου για αξιοποίηση από τους υφιστάμενους λογαριασμούς</w:t>
      </w:r>
      <w:r w:rsidRPr="00702720">
        <w:rPr>
          <w:rFonts w:cs="Tahoma"/>
          <w:lang w:eastAsia="el-GR"/>
        </w:rPr>
        <w:t xml:space="preserve"> κοινωνικής δικτύωσης (</w:t>
      </w:r>
      <w:r w:rsidRPr="00702720">
        <w:rPr>
          <w:rFonts w:cs="Tahoma"/>
          <w:lang w:val="en-US" w:eastAsia="el-GR"/>
        </w:rPr>
        <w:t>social</w:t>
      </w:r>
      <w:r w:rsidRPr="00702720">
        <w:rPr>
          <w:rFonts w:cs="Tahoma"/>
          <w:lang w:eastAsia="el-GR"/>
        </w:rPr>
        <w:t xml:space="preserve"> </w:t>
      </w:r>
      <w:r w:rsidRPr="00702720">
        <w:rPr>
          <w:rFonts w:cs="Tahoma"/>
          <w:lang w:val="en-US" w:eastAsia="el-GR"/>
        </w:rPr>
        <w:t>media</w:t>
      </w:r>
      <w:r w:rsidRPr="00702720">
        <w:rPr>
          <w:rFonts w:cs="Tahoma"/>
          <w:lang w:eastAsia="el-GR"/>
        </w:rPr>
        <w:t xml:space="preserve">) </w:t>
      </w:r>
      <w:r w:rsidR="00C13858">
        <w:rPr>
          <w:rFonts w:cs="Tahoma"/>
          <w:lang w:eastAsia="el-GR"/>
        </w:rPr>
        <w:t>της ΕΛ.ΑΣ</w:t>
      </w:r>
      <w:r w:rsidRPr="00702720">
        <w:rPr>
          <w:rFonts w:cs="Tahoma"/>
          <w:lang w:eastAsia="el-GR"/>
        </w:rPr>
        <w:t xml:space="preserve">. Σε αυτό το πλαίσιο απαιτείται ο ανάλογος εικαστικός σχεδιασμός </w:t>
      </w:r>
      <w:r w:rsidR="00C13858">
        <w:rPr>
          <w:rFonts w:cs="Tahoma"/>
          <w:lang w:eastAsia="el-GR"/>
        </w:rPr>
        <w:t>των προτεινόμενων υλικών/περιεχομένου για χρήση στα κοινωνικά δίκτυα.</w:t>
      </w:r>
    </w:p>
    <w:p w14:paraId="599B6299" w14:textId="4EEDE7E3" w:rsidR="00C13858" w:rsidRPr="00C13858" w:rsidRDefault="00C13858" w:rsidP="00C13858">
      <w:pPr>
        <w:widowControl w:val="0"/>
        <w:tabs>
          <w:tab w:val="clear" w:pos="709"/>
        </w:tabs>
        <w:suppressAutoHyphens w:val="0"/>
        <w:autoSpaceDE w:val="0"/>
        <w:autoSpaceDN w:val="0"/>
        <w:spacing w:before="120" w:line="259" w:lineRule="auto"/>
        <w:ind w:right="140"/>
        <w:rPr>
          <w:rFonts w:cs="Tahoma"/>
          <w:lang w:eastAsia="el-GR"/>
        </w:rPr>
      </w:pPr>
      <w:r>
        <w:rPr>
          <w:rFonts w:cs="Tahoma"/>
          <w:lang w:eastAsia="el-GR"/>
        </w:rPr>
        <w:t>Οποιαδήποτε άλλη ενέργεια δύναται να προτείνει ο υποψήφιος Ανάδοχος προς τον σκοπό της καλύτερης δυνατής διάχυσης των αποτελεσμάτων του Έργου.</w:t>
      </w:r>
    </w:p>
    <w:p w14:paraId="6BFD3AB7" w14:textId="77777777" w:rsidR="00194985" w:rsidRPr="00702720" w:rsidRDefault="00194985" w:rsidP="00BF6B20">
      <w:pPr>
        <w:pStyle w:val="Appendix-Heading4"/>
      </w:pPr>
      <w:r w:rsidRPr="00702720">
        <w:t>Αποτελέσματα των Εργασιών / Υπηρεσιών</w:t>
      </w:r>
    </w:p>
    <w:p w14:paraId="6CC271F1" w14:textId="77777777" w:rsidR="00194985" w:rsidRPr="00702720" w:rsidRDefault="00194985" w:rsidP="00194985">
      <w:pPr>
        <w:rPr>
          <w:rFonts w:cs="Tahoma"/>
        </w:rPr>
      </w:pPr>
      <w:r w:rsidRPr="00702720">
        <w:rPr>
          <w:rFonts w:cs="Tahoma"/>
        </w:rPr>
        <w:t>Περιλαμβάνονται αναφορές για τα πεπραγμένα:</w:t>
      </w:r>
    </w:p>
    <w:p w14:paraId="7A9A274E" w14:textId="77777777" w:rsidR="00194985" w:rsidRPr="00702720" w:rsidRDefault="00194985" w:rsidP="003A7B0C">
      <w:pPr>
        <w:pStyle w:val="a"/>
        <w:widowControl w:val="0"/>
        <w:numPr>
          <w:ilvl w:val="0"/>
          <w:numId w:val="79"/>
        </w:numPr>
        <w:tabs>
          <w:tab w:val="clear" w:pos="720"/>
        </w:tabs>
        <w:suppressAutoHyphens w:val="0"/>
        <w:autoSpaceDE w:val="0"/>
        <w:autoSpaceDN w:val="0"/>
        <w:spacing w:before="120" w:line="259" w:lineRule="auto"/>
        <w:ind w:right="140"/>
        <w:rPr>
          <w:rFonts w:cs="Tahoma"/>
        </w:rPr>
      </w:pPr>
      <w:r w:rsidRPr="00702720">
        <w:rPr>
          <w:rFonts w:cs="Tahoma"/>
        </w:rPr>
        <w:t xml:space="preserve">Διοργάνωση 1 εκδήλωσης – ημερίδας, </w:t>
      </w:r>
    </w:p>
    <w:p w14:paraId="44CB7462" w14:textId="2A4BF570" w:rsidR="00194985" w:rsidRPr="00702720" w:rsidRDefault="00194985" w:rsidP="003A7B0C">
      <w:pPr>
        <w:pStyle w:val="a"/>
        <w:widowControl w:val="0"/>
        <w:numPr>
          <w:ilvl w:val="0"/>
          <w:numId w:val="79"/>
        </w:numPr>
        <w:tabs>
          <w:tab w:val="clear" w:pos="720"/>
        </w:tabs>
        <w:suppressAutoHyphens w:val="0"/>
        <w:autoSpaceDE w:val="0"/>
        <w:autoSpaceDN w:val="0"/>
        <w:spacing w:before="120" w:line="259" w:lineRule="auto"/>
        <w:ind w:right="140"/>
        <w:rPr>
          <w:rFonts w:cs="Tahoma"/>
          <w:lang w:eastAsia="el-GR"/>
        </w:rPr>
      </w:pPr>
      <w:r w:rsidRPr="00702720">
        <w:rPr>
          <w:rFonts w:cs="Tahoma"/>
        </w:rPr>
        <w:t>Έκδοση περιοδικών δελτίων τύπου (5 δελτία τύπου),</w:t>
      </w:r>
    </w:p>
    <w:p w14:paraId="4C3CB9CE" w14:textId="77777777" w:rsidR="00194985" w:rsidRPr="00702720" w:rsidRDefault="00194985" w:rsidP="003A7B0C">
      <w:pPr>
        <w:pStyle w:val="a"/>
        <w:widowControl w:val="0"/>
        <w:numPr>
          <w:ilvl w:val="0"/>
          <w:numId w:val="79"/>
        </w:numPr>
        <w:tabs>
          <w:tab w:val="clear" w:pos="720"/>
        </w:tabs>
        <w:suppressAutoHyphens w:val="0"/>
        <w:autoSpaceDE w:val="0"/>
        <w:autoSpaceDN w:val="0"/>
        <w:spacing w:before="120" w:line="259" w:lineRule="auto"/>
        <w:ind w:right="140"/>
        <w:rPr>
          <w:rFonts w:cs="Tahoma"/>
          <w:lang w:eastAsia="el-GR"/>
        </w:rPr>
      </w:pPr>
      <w:r w:rsidRPr="00702720">
        <w:rPr>
          <w:rFonts w:cs="Tahoma"/>
          <w:lang w:eastAsia="el-GR"/>
        </w:rPr>
        <w:t xml:space="preserve">Οργάνωση της ενημέρωσης μέσω των Social </w:t>
      </w:r>
      <w:r w:rsidRPr="00702720">
        <w:rPr>
          <w:rFonts w:cs="Tahoma"/>
          <w:lang w:val="en-US" w:eastAsia="el-GR"/>
        </w:rPr>
        <w:t>Media</w:t>
      </w:r>
      <w:r w:rsidRPr="00702720">
        <w:rPr>
          <w:rFonts w:cs="Tahoma"/>
          <w:lang w:eastAsia="el-GR"/>
        </w:rPr>
        <w:t>.</w:t>
      </w:r>
    </w:p>
    <w:p w14:paraId="055C027A" w14:textId="77777777" w:rsidR="00194985" w:rsidRPr="00702720" w:rsidRDefault="00194985" w:rsidP="00CB68FD">
      <w:pPr>
        <w:rPr>
          <w:rFonts w:cs="Tahoma"/>
        </w:rPr>
      </w:pPr>
    </w:p>
    <w:p w14:paraId="435EB273" w14:textId="77777777" w:rsidR="00293897" w:rsidRPr="00702720" w:rsidRDefault="00293897" w:rsidP="007F5B86">
      <w:pPr>
        <w:pStyle w:val="Appendix-Heading3"/>
      </w:pPr>
      <w:bookmarkStart w:id="620" w:name="_Toc97900838"/>
      <w:bookmarkStart w:id="621" w:name="_Ref128676200"/>
      <w:bookmarkStart w:id="622" w:name="_Toc191630139"/>
      <w:r w:rsidRPr="00702720">
        <w:t>Υπηρεσίες Περιόδου Συντήρησης – Εγγύησης</w:t>
      </w:r>
      <w:bookmarkEnd w:id="620"/>
      <w:bookmarkEnd w:id="621"/>
      <w:bookmarkEnd w:id="622"/>
    </w:p>
    <w:p w14:paraId="1EE63AC9" w14:textId="66272BF4" w:rsidR="00226426" w:rsidRPr="00702720" w:rsidRDefault="00226426" w:rsidP="00226426">
      <w:pPr>
        <w:rPr>
          <w:rFonts w:cs="Tahoma"/>
          <w:lang w:eastAsia="en-US" w:bidi="he-IL"/>
        </w:rPr>
      </w:pPr>
      <w:r w:rsidRPr="00702720">
        <w:rPr>
          <w:rFonts w:cs="Tahoma"/>
          <w:lang w:eastAsia="en-US" w:bidi="he-IL"/>
        </w:rPr>
        <w:t xml:space="preserve">Ως Περίοδος Εγγύησης και Συντήρησης (Π.Ε.Σ.) ορίζεται η περίοδος, με έναρξη την οριστική παραλαβή του Έργου και με χρονική διάρκεια </w:t>
      </w:r>
      <w:r w:rsidR="00E86D6C" w:rsidRPr="00702720">
        <w:rPr>
          <w:rFonts w:cs="Tahoma"/>
          <w:b/>
          <w:bCs/>
          <w:lang w:eastAsia="en-US" w:bidi="he-IL"/>
        </w:rPr>
        <w:t>τέσσερα</w:t>
      </w:r>
      <w:r w:rsidRPr="00702720">
        <w:rPr>
          <w:rFonts w:cs="Tahoma"/>
          <w:b/>
          <w:bCs/>
          <w:lang w:eastAsia="en-US" w:bidi="he-IL"/>
        </w:rPr>
        <w:t xml:space="preserve"> (</w:t>
      </w:r>
      <w:r w:rsidR="00E86D6C" w:rsidRPr="00702720">
        <w:rPr>
          <w:rFonts w:cs="Tahoma"/>
          <w:b/>
          <w:bCs/>
          <w:lang w:eastAsia="en-US" w:bidi="he-IL"/>
        </w:rPr>
        <w:t>4</w:t>
      </w:r>
      <w:r w:rsidRPr="00702720">
        <w:rPr>
          <w:rFonts w:cs="Tahoma"/>
          <w:b/>
          <w:bCs/>
          <w:lang w:eastAsia="en-US" w:bidi="he-IL"/>
        </w:rPr>
        <w:t>) έτη</w:t>
      </w:r>
      <w:r w:rsidRPr="00702720">
        <w:rPr>
          <w:rFonts w:cs="Tahoma"/>
          <w:lang w:eastAsia="en-US" w:bidi="he-IL"/>
        </w:rPr>
        <w:t>.</w:t>
      </w:r>
    </w:p>
    <w:p w14:paraId="0169E792" w14:textId="5C8B51AA" w:rsidR="00226426" w:rsidRPr="00702720" w:rsidRDefault="00226426" w:rsidP="00226426">
      <w:pPr>
        <w:rPr>
          <w:rFonts w:cs="Tahoma"/>
          <w:lang w:eastAsia="en-US" w:bidi="he-IL"/>
        </w:rPr>
      </w:pPr>
      <w:r w:rsidRPr="00702720">
        <w:rPr>
          <w:rFonts w:cs="Tahoma"/>
          <w:lang w:eastAsia="en-US" w:bidi="he-IL"/>
        </w:rPr>
        <w:t xml:space="preserve">Η ελάχιστη ζητούμενη Περίοδος Εγγύησης για το σύνολο του Έργου είναι </w:t>
      </w:r>
      <w:r w:rsidR="00C13858">
        <w:rPr>
          <w:rFonts w:cs="Tahoma"/>
          <w:b/>
          <w:bCs/>
          <w:lang w:eastAsia="en-US" w:bidi="he-IL"/>
        </w:rPr>
        <w:t>ένα</w:t>
      </w:r>
      <w:r w:rsidRPr="00702720">
        <w:rPr>
          <w:rFonts w:cs="Tahoma"/>
          <w:b/>
          <w:bCs/>
          <w:lang w:eastAsia="en-US" w:bidi="he-IL"/>
        </w:rPr>
        <w:t xml:space="preserve"> (</w:t>
      </w:r>
      <w:r w:rsidR="00C13858">
        <w:rPr>
          <w:rFonts w:cs="Tahoma"/>
          <w:b/>
          <w:bCs/>
          <w:lang w:eastAsia="en-US" w:bidi="he-IL"/>
        </w:rPr>
        <w:t>1</w:t>
      </w:r>
      <w:r w:rsidRPr="00702720">
        <w:rPr>
          <w:rFonts w:cs="Tahoma"/>
          <w:b/>
          <w:bCs/>
          <w:lang w:eastAsia="en-US" w:bidi="he-IL"/>
        </w:rPr>
        <w:t>) έτ</w:t>
      </w:r>
      <w:r w:rsidR="00C13858">
        <w:rPr>
          <w:rFonts w:cs="Tahoma"/>
          <w:b/>
          <w:bCs/>
          <w:lang w:eastAsia="en-US" w:bidi="he-IL"/>
        </w:rPr>
        <w:t>ος</w:t>
      </w:r>
      <w:r w:rsidRPr="00702720">
        <w:rPr>
          <w:rFonts w:cs="Tahoma"/>
          <w:lang w:eastAsia="en-US" w:bidi="he-IL"/>
        </w:rPr>
        <w:t xml:space="preserve"> από την Οριστική Παραλαβή του Έργου.</w:t>
      </w:r>
    </w:p>
    <w:p w14:paraId="56E58881" w14:textId="77777777" w:rsidR="00226426" w:rsidRPr="00702720" w:rsidRDefault="00226426" w:rsidP="00226426">
      <w:pPr>
        <w:rPr>
          <w:rFonts w:cs="Tahoma"/>
          <w:lang w:eastAsia="en-US" w:bidi="he-IL"/>
        </w:rPr>
      </w:pPr>
      <w:r w:rsidRPr="00702720">
        <w:rPr>
          <w:rFonts w:cs="Tahoma"/>
          <w:lang w:eastAsia="en-US" w:bidi="he-IL"/>
        </w:rPr>
        <w:t>Ο Ανάδοχος είναι υποχρεωμένος να παραδώσει όλες τις απαιτούμενες άδειες χρήσης, υποστήριξης και ενημέρωσης όλου του προσφερόμενου υλικού και λογισμικού για το προσφερόμενο χρονικό διάστημα εγγύησης.</w:t>
      </w:r>
    </w:p>
    <w:p w14:paraId="3EB2AD1C" w14:textId="77777777" w:rsidR="00226426" w:rsidRPr="00702720" w:rsidRDefault="00226426" w:rsidP="00226426">
      <w:pPr>
        <w:rPr>
          <w:rFonts w:cs="Tahoma"/>
          <w:lang w:eastAsia="en-US" w:bidi="he-IL"/>
        </w:rPr>
      </w:pPr>
      <w:r w:rsidRPr="00702720">
        <w:rPr>
          <w:rFonts w:cs="Tahoma"/>
          <w:lang w:eastAsia="en-US" w:bidi="he-IL"/>
        </w:rPr>
        <w:t>Η Περίοδος Συντήρησης ξεκινά με τη λήξη της προσφερόμενης Περιόδου Εγγύησης και λήγει με τη λήξη της ΠΕΣ.</w:t>
      </w:r>
    </w:p>
    <w:p w14:paraId="67A7CDDB" w14:textId="77777777" w:rsidR="00226426" w:rsidRPr="00702720" w:rsidRDefault="00226426" w:rsidP="00226426">
      <w:pPr>
        <w:rPr>
          <w:rFonts w:cs="Tahoma"/>
          <w:lang w:eastAsia="en-US" w:bidi="he-IL"/>
        </w:rPr>
      </w:pPr>
      <w:r w:rsidRPr="00702720">
        <w:rPr>
          <w:rFonts w:cs="Tahoma"/>
          <w:lang w:eastAsia="en-US" w:bidi="he-IL"/>
        </w:rPr>
        <w:t>Ο Ανάδοχος είναι υποχρεωμένος, εφόσον το επιθυμεί ο φορέας, να υπογράψει Σύμβαση Συντήρησης, μετά το τέλος της προσφερόμενης από αυτόν Περιόδου Εγγύησης και με τίμημα το κόστος συντήρησης που αναφέρεται στην Προσφορά του.</w:t>
      </w:r>
    </w:p>
    <w:p w14:paraId="2B913DBA" w14:textId="1B28436C" w:rsidR="00226426" w:rsidRPr="00702720" w:rsidRDefault="00226426" w:rsidP="00226426">
      <w:pPr>
        <w:rPr>
          <w:rFonts w:cs="Tahoma"/>
          <w:lang w:eastAsia="en-US" w:bidi="he-IL"/>
        </w:rPr>
      </w:pPr>
      <w:r w:rsidRPr="00702720">
        <w:rPr>
          <w:rFonts w:cs="Tahoma"/>
          <w:lang w:eastAsia="en-US" w:bidi="he-IL"/>
        </w:rPr>
        <w:t xml:space="preserve">Ο Ανάδοχος δύναται, εφόσον το επιθυμεί ο φορέας, να υπογράψει ανανέωση Σύμβασης Συντήρησης, μετά το τέλος της ΠΕΣ και για χρονικό διάστημα έως </w:t>
      </w:r>
      <w:r w:rsidR="00C13858">
        <w:rPr>
          <w:rFonts w:cs="Tahoma"/>
          <w:b/>
          <w:bCs/>
          <w:lang w:eastAsia="en-US" w:bidi="he-IL"/>
        </w:rPr>
        <w:t>τρία</w:t>
      </w:r>
      <w:r w:rsidRPr="00702720">
        <w:rPr>
          <w:rFonts w:cs="Tahoma"/>
          <w:b/>
          <w:bCs/>
          <w:lang w:eastAsia="en-US" w:bidi="he-IL"/>
        </w:rPr>
        <w:t xml:space="preserve"> (</w:t>
      </w:r>
      <w:r w:rsidR="00C13858">
        <w:rPr>
          <w:rFonts w:cs="Tahoma"/>
          <w:b/>
          <w:bCs/>
          <w:lang w:eastAsia="en-US" w:bidi="he-IL"/>
        </w:rPr>
        <w:t>3</w:t>
      </w:r>
      <w:r w:rsidRPr="00702720">
        <w:rPr>
          <w:rFonts w:cs="Tahoma"/>
          <w:b/>
          <w:bCs/>
          <w:lang w:eastAsia="en-US" w:bidi="he-IL"/>
        </w:rPr>
        <w:t>) έτη</w:t>
      </w:r>
      <w:r w:rsidRPr="00702720">
        <w:rPr>
          <w:rFonts w:cs="Tahoma"/>
          <w:lang w:eastAsia="en-US" w:bidi="he-IL"/>
        </w:rPr>
        <w:t>.</w:t>
      </w:r>
    </w:p>
    <w:p w14:paraId="7DF9C303" w14:textId="7F86F110" w:rsidR="00226426" w:rsidRPr="00702720" w:rsidRDefault="00226426" w:rsidP="00226426">
      <w:pPr>
        <w:rPr>
          <w:rFonts w:cs="Tahoma"/>
          <w:lang w:eastAsia="en-US" w:bidi="he-IL"/>
        </w:rPr>
      </w:pPr>
      <w:r w:rsidRPr="00702720">
        <w:rPr>
          <w:rFonts w:cs="Tahoma"/>
          <w:lang w:eastAsia="en-US" w:bidi="he-IL"/>
        </w:rPr>
        <w:t xml:space="preserve">Σε περίπτωση που ο Ανάδοχος προσεφέρει περισσότερα από </w:t>
      </w:r>
      <w:r w:rsidR="00E86D6C" w:rsidRPr="00702720">
        <w:rPr>
          <w:rFonts w:cs="Tahoma"/>
          <w:lang w:eastAsia="en-US" w:bidi="he-IL"/>
        </w:rPr>
        <w:t>ένα</w:t>
      </w:r>
      <w:r w:rsidRPr="00702720">
        <w:rPr>
          <w:rFonts w:cs="Tahoma"/>
          <w:lang w:eastAsia="en-US" w:bidi="he-IL"/>
        </w:rPr>
        <w:t xml:space="preserve"> (</w:t>
      </w:r>
      <w:r w:rsidR="00C13858">
        <w:rPr>
          <w:rFonts w:cs="Tahoma"/>
          <w:lang w:eastAsia="en-US" w:bidi="he-IL"/>
        </w:rPr>
        <w:t>1</w:t>
      </w:r>
      <w:r w:rsidRPr="00702720">
        <w:rPr>
          <w:rFonts w:cs="Tahoma"/>
          <w:lang w:eastAsia="en-US" w:bidi="he-IL"/>
        </w:rPr>
        <w:t>) έτ</w:t>
      </w:r>
      <w:r w:rsidR="0034682A" w:rsidRPr="00702720">
        <w:rPr>
          <w:rFonts w:cs="Tahoma"/>
          <w:lang w:eastAsia="en-US" w:bidi="he-IL"/>
        </w:rPr>
        <w:t>η</w:t>
      </w:r>
      <w:r w:rsidRPr="00702720">
        <w:rPr>
          <w:rFonts w:cs="Tahoma"/>
          <w:lang w:eastAsia="en-US" w:bidi="he-IL"/>
        </w:rPr>
        <w:t xml:space="preserve"> εγγύησης, η Περίοδος Εγγύηση – Συντήρησης (ΠΕΣ) παραμένει </w:t>
      </w:r>
      <w:r w:rsidR="00C13858">
        <w:rPr>
          <w:rFonts w:cs="Tahoma"/>
          <w:lang w:eastAsia="en-US" w:bidi="he-IL"/>
        </w:rPr>
        <w:t>τέσσερα</w:t>
      </w:r>
      <w:r w:rsidRPr="00702720">
        <w:rPr>
          <w:rFonts w:cs="Tahoma"/>
          <w:lang w:eastAsia="en-US" w:bidi="he-IL"/>
        </w:rPr>
        <w:t xml:space="preserve"> (</w:t>
      </w:r>
      <w:r w:rsidR="0034682A" w:rsidRPr="00702720">
        <w:rPr>
          <w:rFonts w:cs="Tahoma"/>
          <w:lang w:eastAsia="en-US" w:bidi="he-IL"/>
        </w:rPr>
        <w:t>4</w:t>
      </w:r>
      <w:r w:rsidRPr="00702720">
        <w:rPr>
          <w:rFonts w:cs="Tahoma"/>
          <w:lang w:eastAsia="en-US" w:bidi="he-IL"/>
        </w:rPr>
        <w:t>) έτη.</w:t>
      </w:r>
    </w:p>
    <w:p w14:paraId="71BB3E00" w14:textId="77777777" w:rsidR="00226426" w:rsidRPr="00702720" w:rsidRDefault="00226426" w:rsidP="00BF6B20">
      <w:pPr>
        <w:pStyle w:val="Appendix-Heading4"/>
      </w:pPr>
      <w:r w:rsidRPr="00702720">
        <w:t>Υπηρεσίες Π.Ε.Σ.</w:t>
      </w:r>
    </w:p>
    <w:p w14:paraId="37468634" w14:textId="77777777" w:rsidR="00226426" w:rsidRPr="00702720" w:rsidRDefault="00226426" w:rsidP="00226426">
      <w:pPr>
        <w:rPr>
          <w:rFonts w:cs="Tahoma"/>
          <w:lang w:eastAsia="en-US" w:bidi="he-IL"/>
        </w:rPr>
      </w:pPr>
      <w:r w:rsidRPr="00702720">
        <w:rPr>
          <w:rFonts w:cs="Tahoma"/>
          <w:lang w:eastAsia="en-US" w:bidi="he-IL"/>
        </w:rPr>
        <w:t>Ο Ανάδοχος υποχρεούται κατά την ΠΕΣ να παρέχει τις εξής υπηρεσίες, οι οποίες για την περίοδο εγγύησης προσφέρονται δωρεάν:</w:t>
      </w:r>
    </w:p>
    <w:p w14:paraId="27974AA4" w14:textId="77777777" w:rsidR="00226426" w:rsidRPr="00702720" w:rsidRDefault="00226426" w:rsidP="003F68CD">
      <w:pPr>
        <w:pStyle w:val="a"/>
        <w:numPr>
          <w:ilvl w:val="0"/>
          <w:numId w:val="20"/>
        </w:numPr>
        <w:tabs>
          <w:tab w:val="clear" w:pos="720"/>
        </w:tabs>
        <w:spacing w:before="120" w:line="259" w:lineRule="auto"/>
        <w:ind w:left="426" w:hanging="284"/>
        <w:rPr>
          <w:rFonts w:cs="Tahoma"/>
        </w:rPr>
      </w:pPr>
      <w:r w:rsidRPr="00702720">
        <w:rPr>
          <w:rFonts w:cs="Tahoma"/>
        </w:rPr>
        <w:t>Τεχνικής Υποστήριξης</w:t>
      </w:r>
    </w:p>
    <w:p w14:paraId="72172F92" w14:textId="77777777" w:rsidR="00226426" w:rsidRPr="00702720" w:rsidRDefault="00226426" w:rsidP="003F68CD">
      <w:pPr>
        <w:pStyle w:val="a"/>
        <w:numPr>
          <w:ilvl w:val="0"/>
          <w:numId w:val="20"/>
        </w:numPr>
        <w:tabs>
          <w:tab w:val="clear" w:pos="720"/>
        </w:tabs>
        <w:spacing w:before="120" w:line="259" w:lineRule="auto"/>
        <w:ind w:left="426" w:hanging="284"/>
        <w:rPr>
          <w:rFonts w:cs="Tahoma"/>
        </w:rPr>
      </w:pPr>
      <w:r w:rsidRPr="00702720">
        <w:rPr>
          <w:rFonts w:cs="Tahoma"/>
        </w:rPr>
        <w:lastRenderedPageBreak/>
        <w:t>Αποκατάσταση βλαβών εξοπλισμού. Οι ενέργειες (εργασίες και ανταλλακτικά) που απαιτείται να εκτελεστούν στον εξοπλισμό (</w:t>
      </w:r>
      <w:r w:rsidRPr="00702720">
        <w:rPr>
          <w:rFonts w:cs="Tahoma"/>
          <w:lang w:val="en-US"/>
        </w:rPr>
        <w:t>hardware</w:t>
      </w:r>
      <w:r w:rsidRPr="00702720">
        <w:rPr>
          <w:rFonts w:cs="Tahoma"/>
        </w:rPr>
        <w:t>) προκειμένου να αποκατασταθούν οι προϋποθέσεις για την ομαλή λειτουργία τους μετά την εμφάνιση σχετικού προβλήματος. Αν η πλήρης και οριστική επίλυση του προβλήματος δεν είναι εφικτή εντός του συγκεκριμένου χρονικού ορίου, θα επιβάλλονται οι προβλεπόμενες ρήτρες.</w:t>
      </w:r>
    </w:p>
    <w:p w14:paraId="7E88E481" w14:textId="77777777" w:rsidR="00226426" w:rsidRPr="00702720" w:rsidRDefault="00226426" w:rsidP="003F68CD">
      <w:pPr>
        <w:pStyle w:val="a"/>
        <w:numPr>
          <w:ilvl w:val="0"/>
          <w:numId w:val="20"/>
        </w:numPr>
        <w:tabs>
          <w:tab w:val="clear" w:pos="720"/>
        </w:tabs>
        <w:spacing w:before="120" w:line="259" w:lineRule="auto"/>
        <w:ind w:left="426" w:hanging="284"/>
        <w:rPr>
          <w:rFonts w:cs="Tahoma"/>
        </w:rPr>
      </w:pPr>
      <w:r w:rsidRPr="00702720">
        <w:rPr>
          <w:rFonts w:cs="Tahoma"/>
        </w:rPr>
        <w:t>Εξασφάλιση ανταλλακτικών. Υποχρέωση του Αναδόχου να έχει όλα τα απαραίτητα καινούργια ανταλλακτικά για την επισκευή και συντήρηση του εξοπλισμού.</w:t>
      </w:r>
    </w:p>
    <w:p w14:paraId="64B31B6D" w14:textId="77777777" w:rsidR="00226426" w:rsidRPr="00702720" w:rsidRDefault="00226426" w:rsidP="00226426">
      <w:pPr>
        <w:rPr>
          <w:rFonts w:cs="Tahoma"/>
          <w:lang w:eastAsia="en-US" w:bidi="he-IL"/>
        </w:rPr>
      </w:pPr>
      <w:r w:rsidRPr="00702720">
        <w:rPr>
          <w:rFonts w:cs="Tahoma"/>
          <w:lang w:eastAsia="en-US" w:bidi="he-IL"/>
        </w:rPr>
        <w:t>Οι υπηρεσίες θα προσφέρονται από κατάλληλα εκπαιδευμένους για κάθε προϊόν τεχνικούς. Για κάθε εργασία, που θα πραγματοποιείται από τον Ανάδοχο, στο πλαίσιο της συντήρησης, θα συντάσσεται αναφορά, στην οποία θα γίνεται περιγραφή του προβλήματος και περιγραφή των εργασιών που έγιναν για την αποκατάσταση της βλάβης, καθώς και ο χρόνος απόκρισης και οι ώρες που απαιτήθηκαν. Αντίγραφο αυτού θα παραδίδεται στον Φορέα Λειτουργίας προς ενημέρωσή του για τις ενέργειες αποκατάστασης βλαβών και παρακολούθησης του χρόνου αποκατάστασης.</w:t>
      </w:r>
    </w:p>
    <w:p w14:paraId="46301A76" w14:textId="77777777" w:rsidR="00226426" w:rsidRPr="00702720" w:rsidRDefault="00226426" w:rsidP="00BF6B20">
      <w:pPr>
        <w:pStyle w:val="Appendix-Heading4"/>
      </w:pPr>
      <w:r w:rsidRPr="00702720">
        <w:t>Εγγυήσεις – Τεχνική Υποστήριξη</w:t>
      </w:r>
    </w:p>
    <w:p w14:paraId="3E73EFFE" w14:textId="422046BF" w:rsidR="00226426" w:rsidRPr="00702720" w:rsidRDefault="00226426" w:rsidP="00BF6B20">
      <w:pPr>
        <w:pStyle w:val="Appendix-Heading4"/>
      </w:pPr>
      <w:r w:rsidRPr="00702720">
        <w:t>Εγγυημένη Λειτουργία</w:t>
      </w:r>
      <w:r w:rsidR="00BA74DC" w:rsidRPr="00702720">
        <w:t xml:space="preserve"> </w:t>
      </w:r>
      <w:r w:rsidRPr="00702720">
        <w:t>– Υποχρεώσεις του Αναδόχου</w:t>
      </w:r>
    </w:p>
    <w:p w14:paraId="00CAB5EC" w14:textId="70408903" w:rsidR="00226426" w:rsidRPr="00702720" w:rsidRDefault="00226426" w:rsidP="00226426">
      <w:pPr>
        <w:rPr>
          <w:rFonts w:cs="Tahoma"/>
          <w:lang w:eastAsia="en-US" w:bidi="he-IL"/>
        </w:rPr>
      </w:pPr>
      <w:r w:rsidRPr="00702720">
        <w:rPr>
          <w:rFonts w:cs="Tahoma"/>
          <w:lang w:eastAsia="en-US" w:bidi="he-IL"/>
        </w:rPr>
        <w:t xml:space="preserve">Ο Ανάδοχος αναλαμβάνει την υποχρέωση διασφάλισης της εγγυημένης λειτουργίας, σύμφωνα με τις διατάξεις του άρθρου 215 του ν.4412/2016 όπως ισχύει του συνόλου του προσφερόμενου </w:t>
      </w:r>
      <w:r w:rsidR="00BA74DC" w:rsidRPr="00702720">
        <w:rPr>
          <w:rFonts w:cs="Tahoma"/>
          <w:lang w:eastAsia="en-US" w:bidi="he-IL"/>
        </w:rPr>
        <w:t>λογισμικού</w:t>
      </w:r>
      <w:r w:rsidRPr="00702720">
        <w:rPr>
          <w:rFonts w:cs="Tahoma"/>
          <w:lang w:eastAsia="en-US" w:bidi="he-IL"/>
        </w:rPr>
        <w:t xml:space="preserve"> για χρονική περίοδο, που θα αναφέρεται ρητά στην τεχνική προσφορά του. Κατά τη χρονική αυτή περίοδο, η οποία δεν μπορεί να είναι μικρότερη </w:t>
      </w:r>
      <w:r w:rsidR="00C13858">
        <w:rPr>
          <w:rFonts w:cs="Tahoma"/>
          <w:lang w:eastAsia="en-US" w:bidi="he-IL"/>
        </w:rPr>
        <w:t>του</w:t>
      </w:r>
      <w:r w:rsidRPr="00702720">
        <w:rPr>
          <w:rFonts w:cs="Tahoma"/>
          <w:lang w:eastAsia="en-US" w:bidi="he-IL"/>
        </w:rPr>
        <w:t xml:space="preserve"> </w:t>
      </w:r>
      <w:r w:rsidR="00C13858" w:rsidRPr="00C13858">
        <w:rPr>
          <w:rFonts w:cs="Tahoma"/>
          <w:b/>
          <w:bCs/>
          <w:lang w:eastAsia="en-US" w:bidi="he-IL"/>
        </w:rPr>
        <w:t>ενός</w:t>
      </w:r>
      <w:r w:rsidRPr="00702720">
        <w:rPr>
          <w:rFonts w:cs="Tahoma"/>
          <w:b/>
          <w:bCs/>
          <w:lang w:eastAsia="en-US" w:bidi="he-IL"/>
        </w:rPr>
        <w:t xml:space="preserve"> (</w:t>
      </w:r>
      <w:r w:rsidR="00C13858">
        <w:rPr>
          <w:rFonts w:cs="Tahoma"/>
          <w:b/>
          <w:bCs/>
          <w:lang w:eastAsia="en-US" w:bidi="he-IL"/>
        </w:rPr>
        <w:t>1</w:t>
      </w:r>
      <w:r w:rsidRPr="00702720">
        <w:rPr>
          <w:rFonts w:cs="Tahoma"/>
          <w:b/>
          <w:bCs/>
          <w:lang w:eastAsia="en-US" w:bidi="he-IL"/>
        </w:rPr>
        <w:t xml:space="preserve">) </w:t>
      </w:r>
      <w:r w:rsidR="00C13858">
        <w:rPr>
          <w:rFonts w:cs="Tahoma"/>
          <w:b/>
          <w:bCs/>
          <w:lang w:eastAsia="en-US" w:bidi="he-IL"/>
        </w:rPr>
        <w:t>έτους</w:t>
      </w:r>
      <w:r w:rsidRPr="00702720">
        <w:rPr>
          <w:rFonts w:cs="Tahoma"/>
          <w:b/>
          <w:bCs/>
          <w:lang w:eastAsia="en-US" w:bidi="he-IL"/>
        </w:rPr>
        <w:t>,</w:t>
      </w:r>
      <w:r w:rsidRPr="00702720">
        <w:rPr>
          <w:rFonts w:cs="Tahoma"/>
          <w:lang w:eastAsia="en-US" w:bidi="he-IL"/>
        </w:rPr>
        <w:t xml:space="preserve"> η διασφάλιση της εγγυημένης λειτουργίας του </w:t>
      </w:r>
      <w:r w:rsidR="00BA74DC" w:rsidRPr="00702720">
        <w:rPr>
          <w:rFonts w:cs="Tahoma"/>
          <w:lang w:eastAsia="en-US" w:bidi="he-IL"/>
        </w:rPr>
        <w:t>λογισμικού</w:t>
      </w:r>
      <w:r w:rsidRPr="00702720">
        <w:rPr>
          <w:rFonts w:cs="Tahoma"/>
          <w:lang w:eastAsia="en-US" w:bidi="he-IL"/>
        </w:rPr>
        <w:t xml:space="preserve"> θα προσφερθεί χωρίς κανένα κόστος για τον Φορέα με τη μορφή εγγύησης και δωρεάν συντήρησης - τεχνικής υποστήριξης, τόσο για το </w:t>
      </w:r>
      <w:r w:rsidR="00BA74DC" w:rsidRPr="00702720">
        <w:rPr>
          <w:rFonts w:cs="Tahoma"/>
          <w:lang w:val="en-US" w:eastAsia="en-US" w:bidi="he-IL"/>
        </w:rPr>
        <w:t>software</w:t>
      </w:r>
      <w:r w:rsidR="00BA74DC" w:rsidRPr="00702720">
        <w:rPr>
          <w:rFonts w:cs="Tahoma"/>
          <w:lang w:eastAsia="en-US" w:bidi="he-IL"/>
        </w:rPr>
        <w:t xml:space="preserve"> υποδομής</w:t>
      </w:r>
      <w:r w:rsidRPr="00702720">
        <w:rPr>
          <w:rFonts w:cs="Tahoma"/>
          <w:lang w:eastAsia="en-US" w:bidi="he-IL"/>
        </w:rPr>
        <w:t xml:space="preserve">, όσο και για </w:t>
      </w:r>
      <w:r w:rsidR="00BA74DC" w:rsidRPr="00702720">
        <w:rPr>
          <w:rFonts w:cs="Tahoma"/>
          <w:lang w:eastAsia="en-US" w:bidi="he-IL"/>
        </w:rPr>
        <w:t>τα παραγόμενα λογισμικά</w:t>
      </w:r>
      <w:r w:rsidRPr="00702720">
        <w:rPr>
          <w:rFonts w:cs="Tahoma"/>
          <w:lang w:eastAsia="en-US" w:bidi="he-IL"/>
        </w:rPr>
        <w:t>. Η ανωτέρω χρονική περίοδος αρχίζει από την επόμενη της ημερομηνίας οριστικής ποιοτικής και ποσοτικής παραλαβής του εξοπλισμού από την ΕΠΠΕ.</w:t>
      </w:r>
    </w:p>
    <w:p w14:paraId="7ACEA5FF" w14:textId="26F2E2DE" w:rsidR="00BA74DC" w:rsidRPr="00702720" w:rsidRDefault="00BA74DC" w:rsidP="00BA74DC">
      <w:pPr>
        <w:pStyle w:val="af2"/>
        <w:rPr>
          <w:rFonts w:cs="Tahoma"/>
        </w:rPr>
      </w:pPr>
      <w:r w:rsidRPr="00702720">
        <w:rPr>
          <w:rFonts w:cs="Tahoma"/>
        </w:rPr>
        <w:t>Κατά τις περιόδους Εγγύησης και Συντήρησης, ο Ανάδοχος θα πρέπει να προσφέρει τις υπηρεσίες που</w:t>
      </w:r>
      <w:r w:rsidRPr="00702720">
        <w:rPr>
          <w:rFonts w:cs="Tahoma"/>
          <w:spacing w:val="1"/>
        </w:rPr>
        <w:t xml:space="preserve"> </w:t>
      </w:r>
      <w:r w:rsidRPr="00702720">
        <w:rPr>
          <w:rFonts w:cs="Tahoma"/>
        </w:rPr>
        <w:t xml:space="preserve">περιγράφονται στη συνέχεια αλλά και τις υπηρεσίες </w:t>
      </w:r>
      <w:r w:rsidRPr="00702720">
        <w:rPr>
          <w:rFonts w:cs="Tahoma"/>
          <w:lang w:val="en-US"/>
        </w:rPr>
        <w:t>Help</w:t>
      </w:r>
      <w:r w:rsidRPr="00702720">
        <w:rPr>
          <w:rFonts w:cs="Tahoma"/>
        </w:rPr>
        <w:t xml:space="preserve"> </w:t>
      </w:r>
      <w:r w:rsidRPr="00702720">
        <w:rPr>
          <w:rFonts w:cs="Tahoma"/>
          <w:lang w:val="en-US"/>
        </w:rPr>
        <w:t>Desk</w:t>
      </w:r>
      <w:r w:rsidRPr="00702720">
        <w:rPr>
          <w:rFonts w:cs="Tahoma"/>
        </w:rPr>
        <w:t xml:space="preserve"> που περιγράφονται στην παρ. </w:t>
      </w:r>
      <w:r w:rsidRPr="00702720">
        <w:rPr>
          <w:rFonts w:cs="Tahoma"/>
        </w:rPr>
        <w:fldChar w:fldCharType="begin"/>
      </w:r>
      <w:r w:rsidRPr="00702720">
        <w:rPr>
          <w:rFonts w:cs="Tahoma"/>
        </w:rPr>
        <w:instrText xml:space="preserve"> REF _Ref97502197 \r \h  \* MERGEFORMAT </w:instrText>
      </w:r>
      <w:r w:rsidRPr="00702720">
        <w:rPr>
          <w:rFonts w:cs="Tahoma"/>
        </w:rPr>
      </w:r>
      <w:r w:rsidRPr="00702720">
        <w:rPr>
          <w:rFonts w:cs="Tahoma"/>
        </w:rPr>
        <w:fldChar w:fldCharType="separate"/>
      </w:r>
      <w:r w:rsidR="00EA12ED">
        <w:rPr>
          <w:rFonts w:cs="Tahoma"/>
        </w:rPr>
        <w:t>I.6.4.2</w:t>
      </w:r>
      <w:r w:rsidRPr="00702720">
        <w:rPr>
          <w:rFonts w:cs="Tahoma"/>
        </w:rPr>
        <w:fldChar w:fldCharType="end"/>
      </w:r>
      <w:r w:rsidRPr="00702720">
        <w:rPr>
          <w:rFonts w:cs="Tahoma"/>
        </w:rPr>
        <w:t xml:space="preserve"> ανωτέρω. Οι υπηρεσίες αυτές παρέχονται δωρεάν κατά την περίοδο Εγγύησης Καλής</w:t>
      </w:r>
      <w:r w:rsidRPr="00702720">
        <w:rPr>
          <w:rFonts w:cs="Tahoma"/>
          <w:spacing w:val="1"/>
        </w:rPr>
        <w:t xml:space="preserve"> </w:t>
      </w:r>
      <w:r w:rsidRPr="00702720">
        <w:rPr>
          <w:rFonts w:cs="Tahoma"/>
        </w:rPr>
        <w:t>Λειτουργίας</w:t>
      </w:r>
      <w:r w:rsidRPr="00702720">
        <w:rPr>
          <w:rFonts w:cs="Tahoma"/>
          <w:spacing w:val="-1"/>
        </w:rPr>
        <w:t xml:space="preserve"> </w:t>
      </w:r>
      <w:r w:rsidRPr="00702720">
        <w:rPr>
          <w:rFonts w:cs="Tahoma"/>
        </w:rPr>
        <w:t>(παροχή</w:t>
      </w:r>
      <w:r w:rsidRPr="00702720">
        <w:rPr>
          <w:rFonts w:cs="Tahoma"/>
          <w:spacing w:val="-2"/>
        </w:rPr>
        <w:t xml:space="preserve"> </w:t>
      </w:r>
      <w:r w:rsidRPr="00702720">
        <w:rPr>
          <w:rFonts w:cs="Tahoma"/>
        </w:rPr>
        <w:t>δωρεάν</w:t>
      </w:r>
      <w:r w:rsidRPr="00702720">
        <w:rPr>
          <w:rFonts w:cs="Tahoma"/>
          <w:spacing w:val="-2"/>
        </w:rPr>
        <w:t xml:space="preserve"> </w:t>
      </w:r>
      <w:r w:rsidRPr="00702720">
        <w:rPr>
          <w:rFonts w:cs="Tahoma"/>
        </w:rPr>
        <w:t>συντήρησης).</w:t>
      </w:r>
    </w:p>
    <w:p w14:paraId="64C333D3" w14:textId="77777777" w:rsidR="00BA74DC" w:rsidRPr="00702720" w:rsidRDefault="00BA74DC" w:rsidP="00BA74DC">
      <w:pPr>
        <w:pStyle w:val="af2"/>
        <w:rPr>
          <w:rFonts w:cs="Tahoma"/>
        </w:rPr>
      </w:pPr>
      <w:r w:rsidRPr="00702720">
        <w:rPr>
          <w:rFonts w:cs="Tahoma"/>
        </w:rPr>
        <w:t>Οι υπηρεσίες συντήρησης του Λογισμικού διακρίνονται σε Υπηρεσίες Προληπτικής και Επανορθωτικής</w:t>
      </w:r>
      <w:r w:rsidRPr="00702720">
        <w:rPr>
          <w:rFonts w:cs="Tahoma"/>
          <w:spacing w:val="1"/>
        </w:rPr>
        <w:t xml:space="preserve"> </w:t>
      </w:r>
      <w:r w:rsidRPr="00702720">
        <w:rPr>
          <w:rFonts w:cs="Tahoma"/>
        </w:rPr>
        <w:t>Συντήρησης. Η προληπτική συντήρηση των εφαρμογών περιλαμβάνει την υπηρεσία για τον έλεγχο της</w:t>
      </w:r>
      <w:r w:rsidRPr="00702720">
        <w:rPr>
          <w:rFonts w:cs="Tahoma"/>
          <w:spacing w:val="1"/>
        </w:rPr>
        <w:t xml:space="preserve"> </w:t>
      </w:r>
      <w:r w:rsidRPr="00702720">
        <w:rPr>
          <w:rFonts w:cs="Tahoma"/>
        </w:rPr>
        <w:t>κατάστασης των εφαρμογών, τη διαδικασία τεκμηρίωσης της ορθότητας της λειτουργίας, τον εποπτικό</w:t>
      </w:r>
      <w:r w:rsidRPr="00702720">
        <w:rPr>
          <w:rFonts w:cs="Tahoma"/>
          <w:spacing w:val="1"/>
        </w:rPr>
        <w:t xml:space="preserve"> </w:t>
      </w:r>
      <w:r w:rsidRPr="00702720">
        <w:rPr>
          <w:rFonts w:cs="Tahoma"/>
        </w:rPr>
        <w:t>έλεγχο αξιόπιστης λειτουργίας των εφαρμογών.</w:t>
      </w:r>
      <w:r w:rsidRPr="00702720">
        <w:rPr>
          <w:rFonts w:cs="Tahoma"/>
          <w:spacing w:val="1"/>
        </w:rPr>
        <w:t xml:space="preserve"> </w:t>
      </w:r>
      <w:r w:rsidRPr="00702720">
        <w:rPr>
          <w:rFonts w:cs="Tahoma"/>
        </w:rPr>
        <w:t>Η προληπτική συντήρηση, αναπτύσσεται τέσσερις φορές</w:t>
      </w:r>
      <w:r w:rsidRPr="00702720">
        <w:rPr>
          <w:rFonts w:cs="Tahoma"/>
          <w:spacing w:val="1"/>
        </w:rPr>
        <w:t xml:space="preserve"> </w:t>
      </w:r>
      <w:r w:rsidRPr="00702720">
        <w:rPr>
          <w:rFonts w:cs="Tahoma"/>
        </w:rPr>
        <w:t>σε</w:t>
      </w:r>
      <w:r w:rsidRPr="00702720">
        <w:rPr>
          <w:rFonts w:cs="Tahoma"/>
          <w:spacing w:val="-1"/>
        </w:rPr>
        <w:t xml:space="preserve"> </w:t>
      </w:r>
      <w:r w:rsidRPr="00702720">
        <w:rPr>
          <w:rFonts w:cs="Tahoma"/>
        </w:rPr>
        <w:t>όλη</w:t>
      </w:r>
      <w:r w:rsidRPr="00702720">
        <w:rPr>
          <w:rFonts w:cs="Tahoma"/>
          <w:spacing w:val="-4"/>
        </w:rPr>
        <w:t xml:space="preserve"> </w:t>
      </w:r>
      <w:r w:rsidRPr="00702720">
        <w:rPr>
          <w:rFonts w:cs="Tahoma"/>
        </w:rPr>
        <w:t>τη</w:t>
      </w:r>
      <w:r w:rsidRPr="00702720">
        <w:rPr>
          <w:rFonts w:cs="Tahoma"/>
          <w:spacing w:val="-1"/>
        </w:rPr>
        <w:t xml:space="preserve"> </w:t>
      </w:r>
      <w:r w:rsidRPr="00702720">
        <w:rPr>
          <w:rFonts w:cs="Tahoma"/>
        </w:rPr>
        <w:t>διάρκεια</w:t>
      </w:r>
      <w:r w:rsidRPr="00702720">
        <w:rPr>
          <w:rFonts w:cs="Tahoma"/>
          <w:spacing w:val="-2"/>
        </w:rPr>
        <w:t xml:space="preserve"> </w:t>
      </w:r>
      <w:r w:rsidRPr="00702720">
        <w:rPr>
          <w:rFonts w:cs="Tahoma"/>
        </w:rPr>
        <w:t>ισχύος</w:t>
      </w:r>
      <w:r w:rsidRPr="00702720">
        <w:rPr>
          <w:rFonts w:cs="Tahoma"/>
          <w:spacing w:val="-2"/>
        </w:rPr>
        <w:t xml:space="preserve"> </w:t>
      </w:r>
      <w:r w:rsidRPr="00702720">
        <w:rPr>
          <w:rFonts w:cs="Tahoma"/>
        </w:rPr>
        <w:t>της</w:t>
      </w:r>
      <w:r w:rsidRPr="00702720">
        <w:rPr>
          <w:rFonts w:cs="Tahoma"/>
          <w:spacing w:val="-1"/>
        </w:rPr>
        <w:t xml:space="preserve"> </w:t>
      </w:r>
      <w:r w:rsidRPr="00702720">
        <w:rPr>
          <w:rFonts w:cs="Tahoma"/>
        </w:rPr>
        <w:t>εγγύησης, ανά</w:t>
      </w:r>
      <w:r w:rsidRPr="00702720">
        <w:rPr>
          <w:rFonts w:cs="Tahoma"/>
          <w:spacing w:val="-4"/>
        </w:rPr>
        <w:t xml:space="preserve"> </w:t>
      </w:r>
      <w:r w:rsidRPr="00702720">
        <w:rPr>
          <w:rFonts w:cs="Tahoma"/>
        </w:rPr>
        <w:t>έτος,</w:t>
      </w:r>
      <w:r w:rsidRPr="00702720">
        <w:rPr>
          <w:rFonts w:cs="Tahoma"/>
          <w:spacing w:val="-2"/>
        </w:rPr>
        <w:t xml:space="preserve"> </w:t>
      </w:r>
      <w:r w:rsidRPr="00702720">
        <w:rPr>
          <w:rFonts w:cs="Tahoma"/>
        </w:rPr>
        <w:t>και</w:t>
      </w:r>
      <w:r w:rsidRPr="00702720">
        <w:rPr>
          <w:rFonts w:cs="Tahoma"/>
          <w:spacing w:val="-2"/>
        </w:rPr>
        <w:t xml:space="preserve"> </w:t>
      </w:r>
      <w:r w:rsidRPr="00702720">
        <w:rPr>
          <w:rFonts w:cs="Tahoma"/>
        </w:rPr>
        <w:t>παράγονται</w:t>
      </w:r>
      <w:r w:rsidRPr="00702720">
        <w:rPr>
          <w:rFonts w:cs="Tahoma"/>
          <w:spacing w:val="-1"/>
        </w:rPr>
        <w:t xml:space="preserve"> </w:t>
      </w:r>
      <w:r w:rsidRPr="00702720">
        <w:rPr>
          <w:rFonts w:cs="Tahoma"/>
        </w:rPr>
        <w:t>αντίστοιχες αναφορές</w:t>
      </w:r>
      <w:r w:rsidRPr="00702720">
        <w:rPr>
          <w:rFonts w:cs="Tahoma"/>
          <w:spacing w:val="-1"/>
        </w:rPr>
        <w:t xml:space="preserve"> </w:t>
      </w:r>
      <w:r w:rsidRPr="00702720">
        <w:rPr>
          <w:rFonts w:cs="Tahoma"/>
        </w:rPr>
        <w:t>ελέγχου.</w:t>
      </w:r>
    </w:p>
    <w:p w14:paraId="2FA82029" w14:textId="77777777" w:rsidR="00BA74DC" w:rsidRPr="00702720" w:rsidRDefault="00BA74DC" w:rsidP="00BA74DC">
      <w:pPr>
        <w:pStyle w:val="af2"/>
        <w:rPr>
          <w:rFonts w:cs="Tahoma"/>
        </w:rPr>
      </w:pPr>
      <w:r w:rsidRPr="00702720">
        <w:rPr>
          <w:rFonts w:cs="Tahoma"/>
        </w:rPr>
        <w:t xml:space="preserve">Η </w:t>
      </w:r>
      <w:r w:rsidRPr="00702720">
        <w:rPr>
          <w:rFonts w:cs="Tahoma"/>
          <w:b/>
          <w:bCs/>
        </w:rPr>
        <w:t>προληπτική συντήρηση</w:t>
      </w:r>
      <w:r w:rsidRPr="00702720">
        <w:rPr>
          <w:rFonts w:cs="Tahoma"/>
        </w:rPr>
        <w:t xml:space="preserve"> ορίζεται ως το σύνολο των ενεργειών που αποσκοπούν επίσης στην πρόληψη</w:t>
      </w:r>
      <w:r w:rsidRPr="00702720">
        <w:rPr>
          <w:rFonts w:cs="Tahoma"/>
          <w:spacing w:val="1"/>
        </w:rPr>
        <w:t xml:space="preserve"> </w:t>
      </w:r>
      <w:r w:rsidRPr="00702720">
        <w:rPr>
          <w:rFonts w:cs="Tahoma"/>
        </w:rPr>
        <w:t>προβλημάτων και στην εξασφάλιση της λειτουργίας των εφαρμογών, εκπληρώνοντας τον λόγο για τον</w:t>
      </w:r>
      <w:r w:rsidRPr="00702720">
        <w:rPr>
          <w:rFonts w:cs="Tahoma"/>
          <w:spacing w:val="1"/>
        </w:rPr>
        <w:t xml:space="preserve"> </w:t>
      </w:r>
      <w:r w:rsidRPr="00702720">
        <w:rPr>
          <w:rFonts w:cs="Tahoma"/>
        </w:rPr>
        <w:t>οποίο</w:t>
      </w:r>
      <w:r w:rsidRPr="00702720">
        <w:rPr>
          <w:rFonts w:cs="Tahoma"/>
          <w:spacing w:val="-1"/>
        </w:rPr>
        <w:t xml:space="preserve"> </w:t>
      </w:r>
      <w:r w:rsidRPr="00702720">
        <w:rPr>
          <w:rFonts w:cs="Tahoma"/>
        </w:rPr>
        <w:t>αναπτύχθηκαν.</w:t>
      </w:r>
    </w:p>
    <w:p w14:paraId="5FE69E0F" w14:textId="77777777" w:rsidR="00BA74DC" w:rsidRPr="00702720" w:rsidRDefault="00BA74DC" w:rsidP="00BA74DC">
      <w:pPr>
        <w:pStyle w:val="af2"/>
        <w:rPr>
          <w:rFonts w:cs="Tahoma"/>
          <w:lang w:val="en-US"/>
        </w:rPr>
      </w:pPr>
      <w:r w:rsidRPr="00702720">
        <w:rPr>
          <w:rFonts w:cs="Tahoma"/>
        </w:rPr>
        <w:t>Η</w:t>
      </w:r>
      <w:r w:rsidRPr="00702720">
        <w:rPr>
          <w:rFonts w:cs="Tahoma"/>
          <w:spacing w:val="1"/>
        </w:rPr>
        <w:t xml:space="preserve"> </w:t>
      </w:r>
      <w:r w:rsidRPr="00702720">
        <w:rPr>
          <w:rFonts w:cs="Tahoma"/>
          <w:b/>
          <w:bCs/>
        </w:rPr>
        <w:t>επανορθωτική</w:t>
      </w:r>
      <w:r w:rsidRPr="00702720">
        <w:rPr>
          <w:rFonts w:cs="Tahoma"/>
          <w:b/>
          <w:bCs/>
          <w:spacing w:val="1"/>
        </w:rPr>
        <w:t xml:space="preserve"> </w:t>
      </w:r>
      <w:r w:rsidRPr="00702720">
        <w:rPr>
          <w:rFonts w:cs="Tahoma"/>
          <w:b/>
          <w:bCs/>
        </w:rPr>
        <w:t>συντήρηση</w:t>
      </w:r>
      <w:r w:rsidRPr="00702720">
        <w:rPr>
          <w:rFonts w:cs="Tahoma"/>
          <w:spacing w:val="1"/>
        </w:rPr>
        <w:t xml:space="preserve"> </w:t>
      </w:r>
      <w:r w:rsidRPr="00702720">
        <w:rPr>
          <w:rFonts w:cs="Tahoma"/>
        </w:rPr>
        <w:t>των</w:t>
      </w:r>
      <w:r w:rsidRPr="00702720">
        <w:rPr>
          <w:rFonts w:cs="Tahoma"/>
          <w:spacing w:val="1"/>
        </w:rPr>
        <w:t xml:space="preserve"> </w:t>
      </w:r>
      <w:r w:rsidRPr="00702720">
        <w:rPr>
          <w:rFonts w:cs="Tahoma"/>
        </w:rPr>
        <w:t>εφαρμογών</w:t>
      </w:r>
      <w:r w:rsidRPr="00702720">
        <w:rPr>
          <w:rFonts w:cs="Tahoma"/>
          <w:spacing w:val="1"/>
        </w:rPr>
        <w:t xml:space="preserve"> </w:t>
      </w:r>
      <w:r w:rsidRPr="00702720">
        <w:rPr>
          <w:rFonts w:cs="Tahoma"/>
        </w:rPr>
        <w:t>περιλαμβάνει</w:t>
      </w:r>
      <w:r w:rsidRPr="00702720">
        <w:rPr>
          <w:rFonts w:cs="Tahoma"/>
          <w:spacing w:val="1"/>
        </w:rPr>
        <w:t xml:space="preserve"> </w:t>
      </w:r>
      <w:r w:rsidRPr="00702720">
        <w:rPr>
          <w:rFonts w:cs="Tahoma"/>
        </w:rPr>
        <w:t>τις</w:t>
      </w:r>
      <w:r w:rsidRPr="00702720">
        <w:rPr>
          <w:rFonts w:cs="Tahoma"/>
          <w:spacing w:val="1"/>
        </w:rPr>
        <w:t xml:space="preserve"> </w:t>
      </w:r>
      <w:r w:rsidRPr="00702720">
        <w:rPr>
          <w:rFonts w:cs="Tahoma"/>
        </w:rPr>
        <w:t>αναγκαίες</w:t>
      </w:r>
      <w:r w:rsidRPr="00702720">
        <w:rPr>
          <w:rFonts w:cs="Tahoma"/>
          <w:spacing w:val="1"/>
        </w:rPr>
        <w:t xml:space="preserve"> </w:t>
      </w:r>
      <w:r w:rsidRPr="00702720">
        <w:rPr>
          <w:rFonts w:cs="Tahoma"/>
        </w:rPr>
        <w:t>υπηρεσίες</w:t>
      </w:r>
      <w:r w:rsidRPr="00702720">
        <w:rPr>
          <w:rFonts w:cs="Tahoma"/>
          <w:spacing w:val="1"/>
        </w:rPr>
        <w:t xml:space="preserve"> </w:t>
      </w:r>
      <w:r w:rsidRPr="00702720">
        <w:rPr>
          <w:rFonts w:cs="Tahoma"/>
        </w:rPr>
        <w:t>για</w:t>
      </w:r>
      <w:r w:rsidRPr="00702720">
        <w:rPr>
          <w:rFonts w:cs="Tahoma"/>
          <w:spacing w:val="50"/>
        </w:rPr>
        <w:t xml:space="preserve"> </w:t>
      </w:r>
      <w:r w:rsidRPr="00702720">
        <w:rPr>
          <w:rFonts w:cs="Tahoma"/>
        </w:rPr>
        <w:t>την</w:t>
      </w:r>
      <w:r w:rsidRPr="00702720">
        <w:rPr>
          <w:rFonts w:cs="Tahoma"/>
          <w:spacing w:val="1"/>
        </w:rPr>
        <w:t xml:space="preserve"> </w:t>
      </w:r>
      <w:r w:rsidRPr="00702720">
        <w:rPr>
          <w:rFonts w:cs="Tahoma"/>
        </w:rPr>
        <w:t>αποκατάσταση δυσλειτουργίας ή απρόβλεπτης τεχνικής συμπεριφοράς της εφαρμογής. Η επανορθωτική</w:t>
      </w:r>
      <w:r w:rsidRPr="00702720">
        <w:rPr>
          <w:rFonts w:cs="Tahoma"/>
          <w:spacing w:val="1"/>
        </w:rPr>
        <w:t xml:space="preserve"> </w:t>
      </w:r>
      <w:r w:rsidRPr="00702720">
        <w:rPr>
          <w:rFonts w:cs="Tahoma"/>
        </w:rPr>
        <w:t>συντήρηση</w:t>
      </w:r>
      <w:r w:rsidRPr="00702720">
        <w:rPr>
          <w:rFonts w:cs="Tahoma"/>
          <w:spacing w:val="1"/>
        </w:rPr>
        <w:t xml:space="preserve"> </w:t>
      </w:r>
      <w:r w:rsidRPr="00702720">
        <w:rPr>
          <w:rFonts w:cs="Tahoma"/>
        </w:rPr>
        <w:t>μπορεί</w:t>
      </w:r>
      <w:r w:rsidRPr="00702720">
        <w:rPr>
          <w:rFonts w:cs="Tahoma"/>
          <w:spacing w:val="1"/>
        </w:rPr>
        <w:t xml:space="preserve"> </w:t>
      </w:r>
      <w:r w:rsidRPr="00702720">
        <w:rPr>
          <w:rFonts w:cs="Tahoma"/>
        </w:rPr>
        <w:t>να</w:t>
      </w:r>
      <w:r w:rsidRPr="00702720">
        <w:rPr>
          <w:rFonts w:cs="Tahoma"/>
          <w:spacing w:val="1"/>
        </w:rPr>
        <w:t xml:space="preserve"> </w:t>
      </w:r>
      <w:r w:rsidRPr="00702720">
        <w:rPr>
          <w:rFonts w:cs="Tahoma"/>
        </w:rPr>
        <w:t>εκκινήσει</w:t>
      </w:r>
      <w:r w:rsidRPr="00702720">
        <w:rPr>
          <w:rFonts w:cs="Tahoma"/>
          <w:spacing w:val="1"/>
        </w:rPr>
        <w:t xml:space="preserve"> </w:t>
      </w:r>
      <w:r w:rsidRPr="00702720">
        <w:rPr>
          <w:rFonts w:cs="Tahoma"/>
        </w:rPr>
        <w:t>με</w:t>
      </w:r>
      <w:r w:rsidRPr="00702720">
        <w:rPr>
          <w:rFonts w:cs="Tahoma"/>
          <w:spacing w:val="1"/>
        </w:rPr>
        <w:t xml:space="preserve"> </w:t>
      </w:r>
      <w:r w:rsidRPr="00702720">
        <w:rPr>
          <w:rFonts w:cs="Tahoma"/>
        </w:rPr>
        <w:t>έγγραφη</w:t>
      </w:r>
      <w:r w:rsidRPr="00702720">
        <w:rPr>
          <w:rFonts w:cs="Tahoma"/>
          <w:spacing w:val="1"/>
        </w:rPr>
        <w:t xml:space="preserve"> </w:t>
      </w:r>
      <w:r w:rsidRPr="00702720">
        <w:rPr>
          <w:rFonts w:cs="Tahoma"/>
        </w:rPr>
        <w:t>ειδοποίηση</w:t>
      </w:r>
      <w:r w:rsidRPr="00702720">
        <w:rPr>
          <w:rFonts w:cs="Tahoma"/>
          <w:spacing w:val="1"/>
        </w:rPr>
        <w:t xml:space="preserve"> </w:t>
      </w:r>
      <w:r w:rsidRPr="00702720">
        <w:rPr>
          <w:rFonts w:cs="Tahoma"/>
        </w:rPr>
        <w:t>προς</w:t>
      </w:r>
      <w:r w:rsidRPr="00702720">
        <w:rPr>
          <w:rFonts w:cs="Tahoma"/>
          <w:spacing w:val="1"/>
        </w:rPr>
        <w:t xml:space="preserve"> </w:t>
      </w:r>
      <w:r w:rsidRPr="00702720">
        <w:rPr>
          <w:rFonts w:cs="Tahoma"/>
        </w:rPr>
        <w:t>τον</w:t>
      </w:r>
      <w:r w:rsidRPr="00702720">
        <w:rPr>
          <w:rFonts w:cs="Tahoma"/>
          <w:spacing w:val="1"/>
        </w:rPr>
        <w:t xml:space="preserve"> </w:t>
      </w:r>
      <w:r w:rsidRPr="00702720">
        <w:rPr>
          <w:rFonts w:cs="Tahoma"/>
        </w:rPr>
        <w:t>ανάδοχο,</w:t>
      </w:r>
      <w:r w:rsidRPr="00702720">
        <w:rPr>
          <w:rFonts w:cs="Tahoma"/>
          <w:spacing w:val="1"/>
        </w:rPr>
        <w:t xml:space="preserve"> </w:t>
      </w:r>
      <w:r w:rsidRPr="00702720">
        <w:rPr>
          <w:rFonts w:cs="Tahoma"/>
        </w:rPr>
        <w:t>μέσω</w:t>
      </w:r>
      <w:r w:rsidRPr="00702720">
        <w:rPr>
          <w:rFonts w:cs="Tahoma"/>
          <w:spacing w:val="1"/>
        </w:rPr>
        <w:t xml:space="preserve"> </w:t>
      </w:r>
      <w:r w:rsidRPr="00702720">
        <w:rPr>
          <w:rFonts w:cs="Tahoma"/>
        </w:rPr>
        <w:t>ηλεκτρονικού</w:t>
      </w:r>
      <w:r w:rsidRPr="00702720">
        <w:rPr>
          <w:rFonts w:cs="Tahoma"/>
          <w:spacing w:val="1"/>
        </w:rPr>
        <w:t xml:space="preserve"> </w:t>
      </w:r>
      <w:r w:rsidRPr="00702720">
        <w:rPr>
          <w:rFonts w:cs="Tahoma"/>
        </w:rPr>
        <w:t>ταχυδρομείου. Η επανορθωτική συντήρηση περιλαμβάνει</w:t>
      </w:r>
      <w:r w:rsidRPr="00702720">
        <w:rPr>
          <w:rFonts w:cs="Tahoma"/>
          <w:lang w:val="en-US"/>
        </w:rPr>
        <w:t>:</w:t>
      </w:r>
    </w:p>
    <w:p w14:paraId="2D4A8522" w14:textId="77777777" w:rsidR="00BA74DC" w:rsidRPr="00702720" w:rsidRDefault="00BA74DC" w:rsidP="003A7B0C">
      <w:pPr>
        <w:pStyle w:val="a"/>
        <w:widowControl w:val="0"/>
        <w:numPr>
          <w:ilvl w:val="2"/>
          <w:numId w:val="72"/>
        </w:numPr>
        <w:tabs>
          <w:tab w:val="clear" w:pos="720"/>
          <w:tab w:val="clear" w:pos="2160"/>
        </w:tabs>
        <w:suppressAutoHyphens w:val="0"/>
        <w:autoSpaceDE w:val="0"/>
        <w:autoSpaceDN w:val="0"/>
        <w:spacing w:before="120" w:line="259" w:lineRule="auto"/>
        <w:ind w:left="426" w:right="-1" w:hanging="283"/>
        <w:rPr>
          <w:rFonts w:cs="Tahoma"/>
          <w:lang w:eastAsia="el-GR"/>
        </w:rPr>
      </w:pPr>
      <w:r w:rsidRPr="00702720">
        <w:rPr>
          <w:rFonts w:cs="Tahoma"/>
          <w:lang w:eastAsia="el-GR"/>
        </w:rPr>
        <w:t>Διασφάλιση καλής λειτουργίας και αντιμετώπιση λαθών και σφαλμάτων στη λειτουργία του Πληροφοριακού Συστήματος.</w:t>
      </w:r>
    </w:p>
    <w:p w14:paraId="1EE24178" w14:textId="77777777" w:rsidR="00BA74DC" w:rsidRPr="00702720" w:rsidRDefault="00BA74DC" w:rsidP="003A7B0C">
      <w:pPr>
        <w:pStyle w:val="a"/>
        <w:widowControl w:val="0"/>
        <w:numPr>
          <w:ilvl w:val="2"/>
          <w:numId w:val="72"/>
        </w:numPr>
        <w:tabs>
          <w:tab w:val="clear" w:pos="720"/>
          <w:tab w:val="clear" w:pos="2160"/>
        </w:tabs>
        <w:suppressAutoHyphens w:val="0"/>
        <w:autoSpaceDE w:val="0"/>
        <w:autoSpaceDN w:val="0"/>
        <w:spacing w:before="120" w:line="259" w:lineRule="auto"/>
        <w:ind w:left="426" w:right="-1" w:hanging="283"/>
        <w:rPr>
          <w:rFonts w:cs="Tahoma"/>
          <w:lang w:eastAsia="el-GR"/>
        </w:rPr>
      </w:pPr>
      <w:r w:rsidRPr="00702720">
        <w:rPr>
          <w:rFonts w:cs="Tahoma"/>
          <w:lang w:eastAsia="el-GR"/>
        </w:rPr>
        <w:t>Εντοπισμός αιτιών βλαβών/δυσλειτουργιών και αποκατάσταση. Κατόπιν τεκμηριωμένης ειδοποίησης από τον Φορέα Λειτουργίας, ο Ανάδοχος είναι υποχρεωμένος να επιλύει τα προβλήματα εφόσον αυτά δεν έχουν προκύψει από κακόβουλες ή άστοχες παρεμβάσεις τρίτων.</w:t>
      </w:r>
    </w:p>
    <w:p w14:paraId="68F66372" w14:textId="77777777" w:rsidR="00BA74DC" w:rsidRPr="00702720" w:rsidRDefault="00BA74DC" w:rsidP="003A7B0C">
      <w:pPr>
        <w:pStyle w:val="a"/>
        <w:widowControl w:val="0"/>
        <w:numPr>
          <w:ilvl w:val="2"/>
          <w:numId w:val="72"/>
        </w:numPr>
        <w:tabs>
          <w:tab w:val="clear" w:pos="720"/>
          <w:tab w:val="clear" w:pos="2160"/>
        </w:tabs>
        <w:suppressAutoHyphens w:val="0"/>
        <w:autoSpaceDE w:val="0"/>
        <w:autoSpaceDN w:val="0"/>
        <w:spacing w:before="120" w:line="259" w:lineRule="auto"/>
        <w:ind w:left="426" w:right="-1" w:hanging="283"/>
        <w:rPr>
          <w:rFonts w:cs="Tahoma"/>
          <w:lang w:eastAsia="el-GR"/>
        </w:rPr>
      </w:pPr>
      <w:r w:rsidRPr="00702720">
        <w:rPr>
          <w:rFonts w:cs="Tahoma"/>
          <w:lang w:eastAsia="el-GR"/>
        </w:rPr>
        <w:t>Αποκατάσταση ανωμαλιών λειτουργίας (</w:t>
      </w:r>
      <w:r w:rsidRPr="00702720">
        <w:rPr>
          <w:rFonts w:cs="Tahoma"/>
          <w:lang w:val="en-US" w:eastAsia="el-GR"/>
        </w:rPr>
        <w:t>bugs</w:t>
      </w:r>
      <w:r w:rsidRPr="00702720">
        <w:rPr>
          <w:rFonts w:cs="Tahoma"/>
          <w:lang w:eastAsia="el-GR"/>
        </w:rPr>
        <w:t xml:space="preserve">). Κατόπιν έγγραφης ειδοποίησης από τον Φορέα </w:t>
      </w:r>
      <w:r w:rsidRPr="00702720">
        <w:rPr>
          <w:rFonts w:cs="Tahoma"/>
          <w:lang w:eastAsia="el-GR"/>
        </w:rPr>
        <w:lastRenderedPageBreak/>
        <w:t>Λειτουργίας, ο Ανάδοχος είναι υποχρεωμένος να επιλύει τα προβλήματα εφόσον αυτά δεν έχουν προκύψει από κακόβουλες ή άστοχες παρεμβάσεις τρίτων.</w:t>
      </w:r>
    </w:p>
    <w:p w14:paraId="4F51F7DC" w14:textId="77777777" w:rsidR="00BA74DC" w:rsidRPr="00702720" w:rsidRDefault="00BA74DC" w:rsidP="003A7B0C">
      <w:pPr>
        <w:pStyle w:val="a"/>
        <w:widowControl w:val="0"/>
        <w:numPr>
          <w:ilvl w:val="2"/>
          <w:numId w:val="72"/>
        </w:numPr>
        <w:tabs>
          <w:tab w:val="clear" w:pos="720"/>
          <w:tab w:val="clear" w:pos="2160"/>
        </w:tabs>
        <w:suppressAutoHyphens w:val="0"/>
        <w:autoSpaceDE w:val="0"/>
        <w:autoSpaceDN w:val="0"/>
        <w:spacing w:before="120" w:line="259" w:lineRule="auto"/>
        <w:ind w:left="426" w:right="-1" w:hanging="283"/>
        <w:rPr>
          <w:rFonts w:cs="Tahoma"/>
          <w:lang w:eastAsia="el-GR"/>
        </w:rPr>
      </w:pPr>
      <w:r w:rsidRPr="00702720">
        <w:rPr>
          <w:rFonts w:cs="Tahoma"/>
          <w:lang w:eastAsia="el-GR"/>
        </w:rPr>
        <w:t xml:space="preserve">Υπηρεσίες απομακρυσμένης Τεχνικής Υποστήριξης. </w:t>
      </w:r>
      <w:r w:rsidRPr="00702720">
        <w:rPr>
          <w:rFonts w:cs="Tahoma"/>
          <w:lang w:val="en-US" w:eastAsia="el-GR"/>
        </w:rPr>
        <w:t>On</w:t>
      </w:r>
      <w:r w:rsidRPr="00702720">
        <w:rPr>
          <w:rFonts w:cs="Tahoma"/>
          <w:lang w:eastAsia="el-GR"/>
        </w:rPr>
        <w:t xml:space="preserve"> </w:t>
      </w:r>
      <w:r w:rsidRPr="00702720">
        <w:rPr>
          <w:rFonts w:cs="Tahoma"/>
          <w:lang w:val="en-US" w:eastAsia="el-GR"/>
        </w:rPr>
        <w:t>site</w:t>
      </w:r>
      <w:r w:rsidRPr="00702720">
        <w:rPr>
          <w:rFonts w:cs="Tahoma"/>
          <w:lang w:eastAsia="el-GR"/>
        </w:rPr>
        <w:t xml:space="preserve"> υποστήριξη πραγματοποιείται όταν τα αναφερόμενα προβλήματα δεν μπορούν να επιλυθούν απευθείας και οριστικά από το πρώτο επίπεδο παρέμβασης.</w:t>
      </w:r>
    </w:p>
    <w:p w14:paraId="169E9EE5" w14:textId="77777777" w:rsidR="00BA74DC" w:rsidRPr="00702720" w:rsidRDefault="00BA74DC" w:rsidP="003A7B0C">
      <w:pPr>
        <w:pStyle w:val="a"/>
        <w:widowControl w:val="0"/>
        <w:numPr>
          <w:ilvl w:val="2"/>
          <w:numId w:val="72"/>
        </w:numPr>
        <w:tabs>
          <w:tab w:val="clear" w:pos="720"/>
          <w:tab w:val="clear" w:pos="2160"/>
        </w:tabs>
        <w:suppressAutoHyphens w:val="0"/>
        <w:autoSpaceDE w:val="0"/>
        <w:autoSpaceDN w:val="0"/>
        <w:spacing w:before="120" w:line="259" w:lineRule="auto"/>
        <w:ind w:left="426" w:right="-1" w:hanging="283"/>
        <w:rPr>
          <w:rFonts w:cs="Tahoma"/>
          <w:lang w:eastAsia="el-GR"/>
        </w:rPr>
      </w:pPr>
      <w:r w:rsidRPr="00702720">
        <w:rPr>
          <w:rFonts w:cs="Tahoma"/>
          <w:lang w:eastAsia="el-GR"/>
        </w:rPr>
        <w:t>Ενημέρωση των χρηστών για τυχόν αλλαγές στη λειτουργικότητα του Πληροφοριακού Συστήματος.</w:t>
      </w:r>
    </w:p>
    <w:p w14:paraId="5E428737" w14:textId="77777777" w:rsidR="00BA74DC" w:rsidRPr="00702720" w:rsidRDefault="00BA74DC" w:rsidP="00BA74DC">
      <w:pPr>
        <w:rPr>
          <w:rFonts w:cs="Tahoma"/>
          <w:lang w:eastAsia="el-GR"/>
        </w:rPr>
      </w:pPr>
      <w:r w:rsidRPr="00702720">
        <w:rPr>
          <w:rFonts w:cs="Tahoma"/>
          <w:lang w:eastAsia="el-GR"/>
        </w:rPr>
        <w:t>Η επίλυση βλαβών/δυσλειτουργιών ή ανωμαλιών λειτουργίας (</w:t>
      </w:r>
      <w:r w:rsidRPr="00702720">
        <w:rPr>
          <w:rFonts w:cs="Tahoma"/>
          <w:lang w:val="en-US" w:eastAsia="el-GR"/>
        </w:rPr>
        <w:t>bugs</w:t>
      </w:r>
      <w:r w:rsidRPr="00702720">
        <w:rPr>
          <w:rFonts w:cs="Tahoma"/>
          <w:lang w:eastAsia="el-GR"/>
        </w:rPr>
        <w:t xml:space="preserve">) θα πρέπει να πραγματοποιείται εντός δύο (2) εργάσιμων ημερών από την τεκμηριωμένη </w:t>
      </w:r>
      <w:r w:rsidRPr="00702720">
        <w:rPr>
          <w:rFonts w:cs="Tahoma"/>
        </w:rPr>
        <w:t>ειδοποίηση</w:t>
      </w:r>
      <w:r w:rsidRPr="00702720">
        <w:rPr>
          <w:rFonts w:cs="Tahoma"/>
          <w:lang w:eastAsia="el-GR"/>
        </w:rPr>
        <w:t xml:space="preserve"> του Φορέα Λειτουργίας. Αν η πλήρης και οριστική επίλυση του προβλήματος δεν δύναται να είναι εφικτή εντός του συγκεκριμένου χρονικού ορίου, θα πρέπει να δοθεί συγκεκριμένο </w:t>
      </w:r>
      <w:r w:rsidRPr="00702720">
        <w:rPr>
          <w:rFonts w:cs="Tahoma"/>
        </w:rPr>
        <w:t>χρονοδιάγραμμα</w:t>
      </w:r>
      <w:r w:rsidRPr="00702720">
        <w:rPr>
          <w:rFonts w:cs="Tahoma"/>
          <w:lang w:eastAsia="el-GR"/>
        </w:rPr>
        <w:t xml:space="preserve"> επίλυσης και πλάνο αποκατάστασης από τον Ανάδοχο σε συνεργασία με τον Φορέα Λειτουργίας.</w:t>
      </w:r>
    </w:p>
    <w:p w14:paraId="394A2285" w14:textId="77777777" w:rsidR="00BA74DC" w:rsidRPr="00702720" w:rsidRDefault="00BA74DC" w:rsidP="00BA74DC">
      <w:pPr>
        <w:pStyle w:val="af2"/>
        <w:rPr>
          <w:rFonts w:cs="Tahoma"/>
        </w:rPr>
      </w:pPr>
      <w:r w:rsidRPr="00702720">
        <w:rPr>
          <w:rFonts w:cs="Tahoma"/>
        </w:rPr>
        <w:t xml:space="preserve">Ο Ανάδοχος δεν έχει την ευθύνη παροχής νέων εκδόσεων λειτουργικών συστημάτων ή βάσεων δεδομένων </w:t>
      </w:r>
      <w:r w:rsidRPr="00702720">
        <w:rPr>
          <w:rFonts w:cs="Tahoma"/>
          <w:spacing w:val="-47"/>
        </w:rPr>
        <w:t xml:space="preserve"> </w:t>
      </w:r>
      <w:r w:rsidRPr="00702720">
        <w:rPr>
          <w:rFonts w:cs="Tahoma"/>
        </w:rPr>
        <w:t>που</w:t>
      </w:r>
      <w:r w:rsidRPr="00702720">
        <w:rPr>
          <w:rFonts w:cs="Tahoma"/>
          <w:spacing w:val="1"/>
        </w:rPr>
        <w:t xml:space="preserve"> </w:t>
      </w:r>
      <w:r w:rsidRPr="00702720">
        <w:rPr>
          <w:rFonts w:cs="Tahoma"/>
        </w:rPr>
        <w:t>ήδη</w:t>
      </w:r>
      <w:r w:rsidRPr="00702720">
        <w:rPr>
          <w:rFonts w:cs="Tahoma"/>
          <w:spacing w:val="1"/>
        </w:rPr>
        <w:t xml:space="preserve"> </w:t>
      </w:r>
      <w:r w:rsidRPr="00702720">
        <w:rPr>
          <w:rFonts w:cs="Tahoma"/>
        </w:rPr>
        <w:t>είναι</w:t>
      </w:r>
      <w:r w:rsidRPr="00702720">
        <w:rPr>
          <w:rFonts w:cs="Tahoma"/>
          <w:spacing w:val="1"/>
        </w:rPr>
        <w:t xml:space="preserve"> </w:t>
      </w:r>
      <w:r w:rsidRPr="00702720">
        <w:rPr>
          <w:rFonts w:cs="Tahoma"/>
        </w:rPr>
        <w:t>εγκατεστημένες</w:t>
      </w:r>
      <w:r w:rsidRPr="00702720">
        <w:rPr>
          <w:rFonts w:cs="Tahoma"/>
          <w:spacing w:val="1"/>
        </w:rPr>
        <w:t xml:space="preserve"> </w:t>
      </w:r>
      <w:r w:rsidRPr="00702720">
        <w:rPr>
          <w:rFonts w:cs="Tahoma"/>
        </w:rPr>
        <w:t>και</w:t>
      </w:r>
      <w:r w:rsidRPr="00702720">
        <w:rPr>
          <w:rFonts w:cs="Tahoma"/>
          <w:spacing w:val="1"/>
        </w:rPr>
        <w:t xml:space="preserve"> </w:t>
      </w:r>
      <w:r w:rsidRPr="00702720">
        <w:rPr>
          <w:rFonts w:cs="Tahoma"/>
        </w:rPr>
        <w:t>λειτουργούν.</w:t>
      </w:r>
      <w:r w:rsidRPr="00702720">
        <w:rPr>
          <w:rFonts w:cs="Tahoma"/>
          <w:spacing w:val="1"/>
        </w:rPr>
        <w:t xml:space="preserve"> </w:t>
      </w:r>
      <w:r w:rsidRPr="00702720">
        <w:rPr>
          <w:rFonts w:cs="Tahoma"/>
        </w:rPr>
        <w:t>Η</w:t>
      </w:r>
      <w:r w:rsidRPr="00702720">
        <w:rPr>
          <w:rFonts w:cs="Tahoma"/>
          <w:spacing w:val="1"/>
        </w:rPr>
        <w:t xml:space="preserve"> </w:t>
      </w:r>
      <w:proofErr w:type="spellStart"/>
      <w:r w:rsidRPr="00702720">
        <w:rPr>
          <w:rFonts w:cs="Tahoma"/>
        </w:rPr>
        <w:t>αδειοδότηση</w:t>
      </w:r>
      <w:proofErr w:type="spellEnd"/>
      <w:r w:rsidRPr="00702720">
        <w:rPr>
          <w:rFonts w:cs="Tahoma"/>
          <w:spacing w:val="1"/>
        </w:rPr>
        <w:t xml:space="preserve"> </w:t>
      </w:r>
      <w:r w:rsidRPr="00702720">
        <w:rPr>
          <w:rFonts w:cs="Tahoma"/>
        </w:rPr>
        <w:t>των</w:t>
      </w:r>
      <w:r w:rsidRPr="00702720">
        <w:rPr>
          <w:rFonts w:cs="Tahoma"/>
          <w:spacing w:val="1"/>
        </w:rPr>
        <w:t xml:space="preserve"> </w:t>
      </w:r>
      <w:r w:rsidRPr="00702720">
        <w:rPr>
          <w:rFonts w:cs="Tahoma"/>
        </w:rPr>
        <w:t>εγκατεστημένων</w:t>
      </w:r>
      <w:r w:rsidRPr="00702720">
        <w:rPr>
          <w:rFonts w:cs="Tahoma"/>
          <w:spacing w:val="1"/>
        </w:rPr>
        <w:t xml:space="preserve"> </w:t>
      </w:r>
      <w:r w:rsidRPr="00702720">
        <w:rPr>
          <w:rFonts w:cs="Tahoma"/>
        </w:rPr>
        <w:t xml:space="preserve">προϊόντων και τυχόν νέες εκδόσεις τους, είναι στην ευθύνη του Ο.Δ.Α.Π. και του ΥΠ.ΠΟ.Α. </w:t>
      </w:r>
      <w:r w:rsidRPr="00702720" w:rsidDel="00A05A9E">
        <w:rPr>
          <w:rFonts w:cs="Tahoma"/>
        </w:rPr>
        <w:t xml:space="preserve"> </w:t>
      </w:r>
    </w:p>
    <w:p w14:paraId="6C1B247A" w14:textId="77777777" w:rsidR="00BA74DC" w:rsidRPr="00702720" w:rsidRDefault="00BA74DC" w:rsidP="00BA74DC">
      <w:pPr>
        <w:pStyle w:val="af2"/>
        <w:rPr>
          <w:rFonts w:cs="Tahoma"/>
        </w:rPr>
      </w:pPr>
      <w:r w:rsidRPr="00702720">
        <w:rPr>
          <w:rFonts w:cs="Tahoma"/>
        </w:rPr>
        <w:t>Τονίζεται ότι οι όροι που αναφέρονται στην παρούσα παράγραφο ισχύουν για τις</w:t>
      </w:r>
      <w:r w:rsidRPr="00702720">
        <w:rPr>
          <w:rFonts w:cs="Tahoma"/>
          <w:spacing w:val="-3"/>
        </w:rPr>
        <w:t xml:space="preserve"> </w:t>
      </w:r>
      <w:r w:rsidRPr="00702720">
        <w:rPr>
          <w:rFonts w:cs="Tahoma"/>
        </w:rPr>
        <w:t>περιόδους Εγγύησης και</w:t>
      </w:r>
      <w:r w:rsidRPr="00702720">
        <w:rPr>
          <w:rFonts w:cs="Tahoma"/>
          <w:spacing w:val="-3"/>
        </w:rPr>
        <w:t xml:space="preserve"> </w:t>
      </w:r>
      <w:r w:rsidRPr="00702720">
        <w:rPr>
          <w:rFonts w:cs="Tahoma"/>
        </w:rPr>
        <w:t>Συντήρησης.</w:t>
      </w:r>
    </w:p>
    <w:p w14:paraId="68534631" w14:textId="77777777" w:rsidR="00BA74DC" w:rsidRPr="00702720" w:rsidRDefault="00BA74DC" w:rsidP="00BA74DC">
      <w:pPr>
        <w:keepNext/>
        <w:rPr>
          <w:rFonts w:cs="Tahoma"/>
          <w:b/>
        </w:rPr>
      </w:pPr>
      <w:r w:rsidRPr="00702720">
        <w:rPr>
          <w:rFonts w:cs="Tahoma"/>
          <w:b/>
          <w:u w:val="single"/>
        </w:rPr>
        <w:t>Ορισμοί:</w:t>
      </w:r>
    </w:p>
    <w:p w14:paraId="5DB8B8F7" w14:textId="77777777" w:rsidR="00BA74DC" w:rsidRPr="00702720" w:rsidRDefault="00BA74DC" w:rsidP="003A7B0C">
      <w:pPr>
        <w:pStyle w:val="a"/>
        <w:widowControl w:val="0"/>
        <w:numPr>
          <w:ilvl w:val="3"/>
          <w:numId w:val="75"/>
        </w:numPr>
        <w:tabs>
          <w:tab w:val="clear" w:pos="720"/>
        </w:tabs>
        <w:suppressAutoHyphens w:val="0"/>
        <w:autoSpaceDE w:val="0"/>
        <w:autoSpaceDN w:val="0"/>
        <w:spacing w:before="120" w:line="259" w:lineRule="auto"/>
        <w:ind w:left="426" w:right="-1" w:hanging="284"/>
        <w:rPr>
          <w:rFonts w:cs="Tahoma"/>
        </w:rPr>
      </w:pPr>
      <w:r w:rsidRPr="00702720">
        <w:rPr>
          <w:rFonts w:cs="Tahoma"/>
        </w:rPr>
        <w:t>Μέγιστος Χρόνος Μη Λειτουργίας, ανά Επίπεδο Σοβαρότητας Προβλήματος και ανά μήνα ορίζεται</w:t>
      </w:r>
      <w:r w:rsidRPr="00702720">
        <w:rPr>
          <w:rFonts w:cs="Tahoma"/>
          <w:spacing w:val="1"/>
        </w:rPr>
        <w:t xml:space="preserve"> </w:t>
      </w:r>
      <w:r w:rsidRPr="00702720">
        <w:rPr>
          <w:rFonts w:cs="Tahoma"/>
        </w:rPr>
        <w:t>ο συνολικός χρόνος (αθροιστικά) κατά τον οποίον εφαρμογές του συστήματος βρίσκονται εκτός</w:t>
      </w:r>
      <w:r w:rsidRPr="00702720">
        <w:rPr>
          <w:rFonts w:cs="Tahoma"/>
          <w:spacing w:val="1"/>
        </w:rPr>
        <w:t xml:space="preserve"> </w:t>
      </w:r>
      <w:r w:rsidRPr="00702720">
        <w:rPr>
          <w:rFonts w:cs="Tahoma"/>
        </w:rPr>
        <w:t>λειτουργίας.</w:t>
      </w:r>
    </w:p>
    <w:p w14:paraId="129CBC8A" w14:textId="5AD4160C" w:rsidR="00BA74DC" w:rsidRPr="00702720" w:rsidRDefault="00BA74DC" w:rsidP="003A7B0C">
      <w:pPr>
        <w:pStyle w:val="a"/>
        <w:widowControl w:val="0"/>
        <w:numPr>
          <w:ilvl w:val="3"/>
          <w:numId w:val="75"/>
        </w:numPr>
        <w:tabs>
          <w:tab w:val="clear" w:pos="720"/>
        </w:tabs>
        <w:suppressAutoHyphens w:val="0"/>
        <w:autoSpaceDE w:val="0"/>
        <w:autoSpaceDN w:val="0"/>
        <w:spacing w:before="120" w:line="259" w:lineRule="auto"/>
        <w:ind w:left="426" w:right="-1" w:hanging="284"/>
        <w:rPr>
          <w:rFonts w:cs="Tahoma"/>
          <w:b/>
          <w:bCs/>
        </w:rPr>
      </w:pPr>
      <w:r w:rsidRPr="00702720">
        <w:rPr>
          <w:rFonts w:cs="Tahoma"/>
        </w:rPr>
        <w:t xml:space="preserve">Ως Κανονικές Ώρες Κάλυψης (ΚΩΚ) ορίζεται το διάστημα μεταξύ </w:t>
      </w:r>
      <w:r w:rsidRPr="00702720">
        <w:rPr>
          <w:rFonts w:cs="Tahoma"/>
          <w:b/>
          <w:bCs/>
        </w:rPr>
        <w:t>08:00 – 20:00 για όλες τις ημέρες.</w:t>
      </w:r>
    </w:p>
    <w:p w14:paraId="066E5E58" w14:textId="77777777" w:rsidR="00BA74DC" w:rsidRPr="00702720" w:rsidRDefault="00BA74DC" w:rsidP="003A7B0C">
      <w:pPr>
        <w:pStyle w:val="a"/>
        <w:widowControl w:val="0"/>
        <w:numPr>
          <w:ilvl w:val="3"/>
          <w:numId w:val="75"/>
        </w:numPr>
        <w:tabs>
          <w:tab w:val="clear" w:pos="720"/>
        </w:tabs>
        <w:suppressAutoHyphens w:val="0"/>
        <w:autoSpaceDE w:val="0"/>
        <w:autoSpaceDN w:val="0"/>
        <w:spacing w:before="120" w:line="259" w:lineRule="auto"/>
        <w:ind w:left="426" w:right="-1" w:hanging="284"/>
        <w:rPr>
          <w:rFonts w:cs="Tahoma"/>
        </w:rPr>
      </w:pPr>
      <w:r w:rsidRPr="00702720">
        <w:rPr>
          <w:rFonts w:cs="Tahoma"/>
        </w:rPr>
        <w:t>Ως</w:t>
      </w:r>
      <w:r w:rsidRPr="00702720">
        <w:rPr>
          <w:rFonts w:cs="Tahoma"/>
          <w:spacing w:val="1"/>
        </w:rPr>
        <w:t xml:space="preserve"> </w:t>
      </w:r>
      <w:r w:rsidRPr="00702720">
        <w:rPr>
          <w:rFonts w:cs="Tahoma"/>
        </w:rPr>
        <w:t>Τεχνική</w:t>
      </w:r>
      <w:r w:rsidRPr="00702720">
        <w:rPr>
          <w:rFonts w:cs="Tahoma"/>
          <w:spacing w:val="1"/>
        </w:rPr>
        <w:t xml:space="preserve"> </w:t>
      </w:r>
      <w:r w:rsidRPr="00702720">
        <w:rPr>
          <w:rFonts w:cs="Tahoma"/>
        </w:rPr>
        <w:t>Ομάδα</w:t>
      </w:r>
      <w:r w:rsidRPr="00702720">
        <w:rPr>
          <w:rFonts w:cs="Tahoma"/>
          <w:spacing w:val="1"/>
        </w:rPr>
        <w:t xml:space="preserve"> </w:t>
      </w:r>
      <w:r w:rsidRPr="00702720">
        <w:rPr>
          <w:rFonts w:cs="Tahoma"/>
        </w:rPr>
        <w:t>Υποστήριξης</w:t>
      </w:r>
      <w:r w:rsidRPr="00702720">
        <w:rPr>
          <w:rFonts w:cs="Tahoma"/>
          <w:spacing w:val="1"/>
        </w:rPr>
        <w:t xml:space="preserve"> </w:t>
      </w:r>
      <w:r w:rsidRPr="00702720">
        <w:rPr>
          <w:rFonts w:cs="Tahoma"/>
        </w:rPr>
        <w:t>(ΤΟΥ)</w:t>
      </w:r>
      <w:r w:rsidRPr="00702720">
        <w:rPr>
          <w:rFonts w:cs="Tahoma"/>
          <w:spacing w:val="1"/>
        </w:rPr>
        <w:t xml:space="preserve"> </w:t>
      </w:r>
      <w:r w:rsidRPr="00702720">
        <w:rPr>
          <w:rFonts w:cs="Tahoma"/>
        </w:rPr>
        <w:t>ορίζεται</w:t>
      </w:r>
      <w:r w:rsidRPr="00702720">
        <w:rPr>
          <w:rFonts w:cs="Tahoma"/>
          <w:spacing w:val="1"/>
        </w:rPr>
        <w:t xml:space="preserve"> </w:t>
      </w:r>
      <w:r w:rsidRPr="00702720">
        <w:rPr>
          <w:rFonts w:cs="Tahoma"/>
        </w:rPr>
        <w:t>η</w:t>
      </w:r>
      <w:r w:rsidRPr="00702720">
        <w:rPr>
          <w:rFonts w:cs="Tahoma"/>
          <w:spacing w:val="1"/>
        </w:rPr>
        <w:t xml:space="preserve"> </w:t>
      </w:r>
      <w:r w:rsidRPr="00702720">
        <w:rPr>
          <w:rFonts w:cs="Tahoma"/>
        </w:rPr>
        <w:t>ομάδα</w:t>
      </w:r>
      <w:r w:rsidRPr="00702720">
        <w:rPr>
          <w:rFonts w:cs="Tahoma"/>
          <w:spacing w:val="1"/>
        </w:rPr>
        <w:t xml:space="preserve"> </w:t>
      </w:r>
      <w:r w:rsidRPr="00702720">
        <w:rPr>
          <w:rFonts w:cs="Tahoma"/>
        </w:rPr>
        <w:t>του</w:t>
      </w:r>
      <w:r w:rsidRPr="00702720">
        <w:rPr>
          <w:rFonts w:cs="Tahoma"/>
          <w:spacing w:val="1"/>
        </w:rPr>
        <w:t xml:space="preserve"> </w:t>
      </w:r>
      <w:r w:rsidRPr="00702720">
        <w:rPr>
          <w:rFonts w:cs="Tahoma"/>
        </w:rPr>
        <w:t>Αναδόχου</w:t>
      </w:r>
      <w:r w:rsidRPr="00702720">
        <w:rPr>
          <w:rFonts w:cs="Tahoma"/>
          <w:spacing w:val="1"/>
        </w:rPr>
        <w:t xml:space="preserve"> </w:t>
      </w:r>
      <w:r w:rsidRPr="00702720">
        <w:rPr>
          <w:rFonts w:cs="Tahoma"/>
        </w:rPr>
        <w:t>που</w:t>
      </w:r>
      <w:r w:rsidRPr="00702720">
        <w:rPr>
          <w:rFonts w:cs="Tahoma"/>
          <w:spacing w:val="1"/>
        </w:rPr>
        <w:t xml:space="preserve"> </w:t>
      </w:r>
      <w:r w:rsidRPr="00702720">
        <w:rPr>
          <w:rFonts w:cs="Tahoma"/>
        </w:rPr>
        <w:t>θα</w:t>
      </w:r>
      <w:r w:rsidRPr="00702720">
        <w:rPr>
          <w:rFonts w:cs="Tahoma"/>
          <w:spacing w:val="1"/>
        </w:rPr>
        <w:t xml:space="preserve"> </w:t>
      </w:r>
      <w:r w:rsidRPr="00702720">
        <w:rPr>
          <w:rFonts w:cs="Tahoma"/>
        </w:rPr>
        <w:t>αναλάβει</w:t>
      </w:r>
      <w:r w:rsidRPr="00702720">
        <w:rPr>
          <w:rFonts w:cs="Tahoma"/>
          <w:spacing w:val="1"/>
        </w:rPr>
        <w:t xml:space="preserve"> </w:t>
      </w:r>
      <w:r w:rsidRPr="00702720">
        <w:rPr>
          <w:rFonts w:cs="Tahoma"/>
        </w:rPr>
        <w:t>τη</w:t>
      </w:r>
      <w:r w:rsidRPr="00702720">
        <w:rPr>
          <w:rFonts w:cs="Tahoma"/>
          <w:spacing w:val="1"/>
        </w:rPr>
        <w:t xml:space="preserve"> </w:t>
      </w:r>
      <w:r w:rsidRPr="00702720">
        <w:rPr>
          <w:rFonts w:cs="Tahoma"/>
        </w:rPr>
        <w:t>λειτουργία,</w:t>
      </w:r>
      <w:r w:rsidRPr="00702720">
        <w:rPr>
          <w:rFonts w:cs="Tahoma"/>
          <w:spacing w:val="1"/>
        </w:rPr>
        <w:t xml:space="preserve"> </w:t>
      </w:r>
      <w:r w:rsidRPr="00702720">
        <w:rPr>
          <w:rFonts w:cs="Tahoma"/>
        </w:rPr>
        <w:t>συντήρηση</w:t>
      </w:r>
      <w:r w:rsidRPr="00702720">
        <w:rPr>
          <w:rFonts w:cs="Tahoma"/>
          <w:spacing w:val="1"/>
        </w:rPr>
        <w:t xml:space="preserve"> </w:t>
      </w:r>
      <w:r w:rsidRPr="00702720">
        <w:rPr>
          <w:rFonts w:cs="Tahoma"/>
        </w:rPr>
        <w:t>και</w:t>
      </w:r>
      <w:r w:rsidRPr="00702720">
        <w:rPr>
          <w:rFonts w:cs="Tahoma"/>
          <w:spacing w:val="1"/>
        </w:rPr>
        <w:t xml:space="preserve"> </w:t>
      </w:r>
      <w:r w:rsidRPr="00702720">
        <w:rPr>
          <w:rFonts w:cs="Tahoma"/>
        </w:rPr>
        <w:t>επίλυση</w:t>
      </w:r>
      <w:r w:rsidRPr="00702720">
        <w:rPr>
          <w:rFonts w:cs="Tahoma"/>
          <w:spacing w:val="1"/>
        </w:rPr>
        <w:t xml:space="preserve"> </w:t>
      </w:r>
      <w:r w:rsidRPr="00702720">
        <w:rPr>
          <w:rFonts w:cs="Tahoma"/>
        </w:rPr>
        <w:t>των</w:t>
      </w:r>
      <w:r w:rsidRPr="00702720">
        <w:rPr>
          <w:rFonts w:cs="Tahoma"/>
          <w:spacing w:val="1"/>
        </w:rPr>
        <w:t xml:space="preserve"> </w:t>
      </w:r>
      <w:r w:rsidRPr="00702720">
        <w:rPr>
          <w:rFonts w:cs="Tahoma"/>
        </w:rPr>
        <w:t>προβλημάτων</w:t>
      </w:r>
      <w:r w:rsidRPr="00702720">
        <w:rPr>
          <w:rFonts w:cs="Tahoma"/>
          <w:spacing w:val="1"/>
        </w:rPr>
        <w:t xml:space="preserve"> </w:t>
      </w:r>
      <w:r w:rsidRPr="00702720">
        <w:rPr>
          <w:rFonts w:cs="Tahoma"/>
        </w:rPr>
        <w:t>του</w:t>
      </w:r>
      <w:r w:rsidRPr="00702720">
        <w:rPr>
          <w:rFonts w:cs="Tahoma"/>
          <w:spacing w:val="1"/>
        </w:rPr>
        <w:t xml:space="preserve"> </w:t>
      </w:r>
      <w:r w:rsidRPr="00702720">
        <w:rPr>
          <w:rFonts w:cs="Tahoma"/>
        </w:rPr>
        <w:t>συστήματος,</w:t>
      </w:r>
      <w:r w:rsidRPr="00702720">
        <w:rPr>
          <w:rFonts w:cs="Tahoma"/>
          <w:spacing w:val="1"/>
        </w:rPr>
        <w:t xml:space="preserve"> </w:t>
      </w:r>
      <w:r w:rsidRPr="00702720">
        <w:rPr>
          <w:rFonts w:cs="Tahoma"/>
        </w:rPr>
        <w:t>όταν</w:t>
      </w:r>
      <w:r w:rsidRPr="00702720">
        <w:rPr>
          <w:rFonts w:cs="Tahoma"/>
          <w:spacing w:val="1"/>
        </w:rPr>
        <w:t xml:space="preserve"> </w:t>
      </w:r>
      <w:r w:rsidRPr="00702720">
        <w:rPr>
          <w:rFonts w:cs="Tahoma"/>
        </w:rPr>
        <w:t>αυτό</w:t>
      </w:r>
      <w:r w:rsidRPr="00702720">
        <w:rPr>
          <w:rFonts w:cs="Tahoma"/>
          <w:spacing w:val="1"/>
        </w:rPr>
        <w:t xml:space="preserve"> </w:t>
      </w:r>
      <w:r w:rsidRPr="00702720">
        <w:rPr>
          <w:rFonts w:cs="Tahoma"/>
        </w:rPr>
        <w:t>τεθεί</w:t>
      </w:r>
      <w:r w:rsidRPr="00702720">
        <w:rPr>
          <w:rFonts w:cs="Tahoma"/>
          <w:spacing w:val="1"/>
        </w:rPr>
        <w:t xml:space="preserve"> </w:t>
      </w:r>
      <w:r w:rsidRPr="00702720">
        <w:rPr>
          <w:rFonts w:cs="Tahoma"/>
        </w:rPr>
        <w:t>σε</w:t>
      </w:r>
      <w:r w:rsidRPr="00702720">
        <w:rPr>
          <w:rFonts w:cs="Tahoma"/>
          <w:spacing w:val="1"/>
        </w:rPr>
        <w:t xml:space="preserve"> </w:t>
      </w:r>
      <w:r w:rsidRPr="00702720">
        <w:rPr>
          <w:rFonts w:cs="Tahoma"/>
        </w:rPr>
        <w:t>παραγωγική</w:t>
      </w:r>
      <w:r w:rsidRPr="00702720">
        <w:rPr>
          <w:rFonts w:cs="Tahoma"/>
          <w:spacing w:val="-3"/>
        </w:rPr>
        <w:t xml:space="preserve"> </w:t>
      </w:r>
      <w:r w:rsidRPr="00702720">
        <w:rPr>
          <w:rFonts w:cs="Tahoma"/>
        </w:rPr>
        <w:t>λειτουργία.</w:t>
      </w:r>
    </w:p>
    <w:p w14:paraId="5325FA4F" w14:textId="77777777" w:rsidR="00BA74DC" w:rsidRPr="00702720" w:rsidRDefault="00BA74DC" w:rsidP="003A7B0C">
      <w:pPr>
        <w:pStyle w:val="a"/>
        <w:widowControl w:val="0"/>
        <w:numPr>
          <w:ilvl w:val="3"/>
          <w:numId w:val="75"/>
        </w:numPr>
        <w:tabs>
          <w:tab w:val="clear" w:pos="720"/>
        </w:tabs>
        <w:suppressAutoHyphens w:val="0"/>
        <w:autoSpaceDE w:val="0"/>
        <w:autoSpaceDN w:val="0"/>
        <w:spacing w:before="120" w:line="259" w:lineRule="auto"/>
        <w:ind w:left="426" w:right="-1" w:hanging="284"/>
        <w:rPr>
          <w:rFonts w:cs="Tahoma"/>
        </w:rPr>
      </w:pPr>
      <w:r w:rsidRPr="00702720">
        <w:rPr>
          <w:rFonts w:cs="Tahoma"/>
        </w:rPr>
        <w:t>Ως</w:t>
      </w:r>
      <w:r w:rsidRPr="00702720">
        <w:rPr>
          <w:rFonts w:cs="Tahoma"/>
          <w:spacing w:val="1"/>
        </w:rPr>
        <w:t xml:space="preserve"> </w:t>
      </w:r>
      <w:r w:rsidRPr="00702720">
        <w:rPr>
          <w:rFonts w:cs="Tahoma"/>
        </w:rPr>
        <w:t>Χρόνος</w:t>
      </w:r>
      <w:r w:rsidRPr="00702720">
        <w:rPr>
          <w:rFonts w:cs="Tahoma"/>
          <w:spacing w:val="1"/>
        </w:rPr>
        <w:t xml:space="preserve"> </w:t>
      </w:r>
      <w:r w:rsidRPr="00702720">
        <w:rPr>
          <w:rFonts w:cs="Tahoma"/>
        </w:rPr>
        <w:t>Απάντησης</w:t>
      </w:r>
      <w:r w:rsidRPr="00702720">
        <w:rPr>
          <w:rFonts w:cs="Tahoma"/>
          <w:spacing w:val="1"/>
        </w:rPr>
        <w:t xml:space="preserve"> </w:t>
      </w:r>
      <w:r w:rsidRPr="00702720">
        <w:rPr>
          <w:rFonts w:cs="Tahoma"/>
        </w:rPr>
        <w:t>ορίζεται</w:t>
      </w:r>
      <w:r w:rsidRPr="00702720">
        <w:rPr>
          <w:rFonts w:cs="Tahoma"/>
          <w:spacing w:val="1"/>
        </w:rPr>
        <w:t xml:space="preserve"> </w:t>
      </w:r>
      <w:r w:rsidRPr="00702720">
        <w:rPr>
          <w:rFonts w:cs="Tahoma"/>
        </w:rPr>
        <w:t>το</w:t>
      </w:r>
      <w:r w:rsidRPr="00702720">
        <w:rPr>
          <w:rFonts w:cs="Tahoma"/>
          <w:spacing w:val="1"/>
        </w:rPr>
        <w:t xml:space="preserve"> </w:t>
      </w:r>
      <w:r w:rsidRPr="00702720">
        <w:rPr>
          <w:rFonts w:cs="Tahoma"/>
        </w:rPr>
        <w:t>διάστημα</w:t>
      </w:r>
      <w:r w:rsidRPr="00702720">
        <w:rPr>
          <w:rFonts w:cs="Tahoma"/>
          <w:spacing w:val="1"/>
        </w:rPr>
        <w:t xml:space="preserve"> </w:t>
      </w:r>
      <w:r w:rsidRPr="00702720">
        <w:rPr>
          <w:rFonts w:cs="Tahoma"/>
        </w:rPr>
        <w:t>από</w:t>
      </w:r>
      <w:r w:rsidRPr="00702720">
        <w:rPr>
          <w:rFonts w:cs="Tahoma"/>
          <w:spacing w:val="1"/>
        </w:rPr>
        <w:t xml:space="preserve"> </w:t>
      </w:r>
      <w:r w:rsidRPr="00702720">
        <w:rPr>
          <w:rFonts w:cs="Tahoma"/>
        </w:rPr>
        <w:t>την</w:t>
      </w:r>
      <w:r w:rsidRPr="00702720">
        <w:rPr>
          <w:rFonts w:cs="Tahoma"/>
          <w:spacing w:val="1"/>
        </w:rPr>
        <w:t xml:space="preserve"> </w:t>
      </w:r>
      <w:r w:rsidRPr="00702720">
        <w:rPr>
          <w:rFonts w:cs="Tahoma"/>
        </w:rPr>
        <w:t>αναγγελία</w:t>
      </w:r>
      <w:r w:rsidRPr="00702720">
        <w:rPr>
          <w:rFonts w:cs="Tahoma"/>
          <w:spacing w:val="1"/>
        </w:rPr>
        <w:t xml:space="preserve"> </w:t>
      </w:r>
      <w:r w:rsidRPr="00702720">
        <w:rPr>
          <w:rFonts w:cs="Tahoma"/>
        </w:rPr>
        <w:t>του</w:t>
      </w:r>
      <w:r w:rsidRPr="00702720">
        <w:rPr>
          <w:rFonts w:cs="Tahoma"/>
          <w:spacing w:val="1"/>
        </w:rPr>
        <w:t xml:space="preserve"> </w:t>
      </w:r>
      <w:r w:rsidRPr="00702720">
        <w:rPr>
          <w:rFonts w:cs="Tahoma"/>
        </w:rPr>
        <w:t>προβλήματος</w:t>
      </w:r>
      <w:r w:rsidRPr="00702720">
        <w:rPr>
          <w:rFonts w:cs="Tahoma"/>
          <w:spacing w:val="1"/>
        </w:rPr>
        <w:t xml:space="preserve"> </w:t>
      </w:r>
      <w:r w:rsidRPr="00702720">
        <w:rPr>
          <w:rFonts w:cs="Tahoma"/>
        </w:rPr>
        <w:t>μέχρι</w:t>
      </w:r>
      <w:r w:rsidRPr="00702720">
        <w:rPr>
          <w:rFonts w:cs="Tahoma"/>
          <w:spacing w:val="1"/>
        </w:rPr>
        <w:t xml:space="preserve"> </w:t>
      </w:r>
      <w:r w:rsidRPr="00702720">
        <w:rPr>
          <w:rFonts w:cs="Tahoma"/>
        </w:rPr>
        <w:t>την</w:t>
      </w:r>
      <w:r w:rsidRPr="00702720">
        <w:rPr>
          <w:rFonts w:cs="Tahoma"/>
          <w:spacing w:val="1"/>
        </w:rPr>
        <w:t xml:space="preserve"> </w:t>
      </w:r>
      <w:r w:rsidRPr="00702720">
        <w:rPr>
          <w:rFonts w:cs="Tahoma"/>
        </w:rPr>
        <w:t>απόκριση</w:t>
      </w:r>
      <w:r w:rsidRPr="00702720">
        <w:rPr>
          <w:rFonts w:cs="Tahoma"/>
          <w:spacing w:val="-2"/>
        </w:rPr>
        <w:t xml:space="preserve"> </w:t>
      </w:r>
      <w:r w:rsidRPr="00702720">
        <w:rPr>
          <w:rFonts w:cs="Tahoma"/>
        </w:rPr>
        <w:t>από</w:t>
      </w:r>
      <w:r w:rsidRPr="00702720">
        <w:rPr>
          <w:rFonts w:cs="Tahoma"/>
          <w:spacing w:val="1"/>
        </w:rPr>
        <w:t xml:space="preserve"> </w:t>
      </w:r>
      <w:r w:rsidRPr="00702720">
        <w:rPr>
          <w:rFonts w:cs="Tahoma"/>
        </w:rPr>
        <w:t>την</w:t>
      </w:r>
      <w:r w:rsidRPr="00702720">
        <w:rPr>
          <w:rFonts w:cs="Tahoma"/>
          <w:spacing w:val="-3"/>
        </w:rPr>
        <w:t xml:space="preserve"> </w:t>
      </w:r>
      <w:r w:rsidRPr="00702720">
        <w:rPr>
          <w:rFonts w:cs="Tahoma"/>
        </w:rPr>
        <w:t>ΤΟΥ.</w:t>
      </w:r>
    </w:p>
    <w:p w14:paraId="73008635" w14:textId="77777777" w:rsidR="00BA74DC" w:rsidRPr="00702720" w:rsidRDefault="00BA74DC" w:rsidP="003A7B0C">
      <w:pPr>
        <w:pStyle w:val="a"/>
        <w:widowControl w:val="0"/>
        <w:numPr>
          <w:ilvl w:val="3"/>
          <w:numId w:val="75"/>
        </w:numPr>
        <w:tabs>
          <w:tab w:val="clear" w:pos="720"/>
        </w:tabs>
        <w:suppressAutoHyphens w:val="0"/>
        <w:autoSpaceDE w:val="0"/>
        <w:autoSpaceDN w:val="0"/>
        <w:spacing w:before="120" w:line="259" w:lineRule="auto"/>
        <w:ind w:left="426" w:right="-1" w:hanging="284"/>
        <w:rPr>
          <w:rFonts w:cs="Tahoma"/>
        </w:rPr>
      </w:pPr>
      <w:r w:rsidRPr="00702720">
        <w:rPr>
          <w:rFonts w:cs="Tahoma"/>
        </w:rPr>
        <w:t>Ως</w:t>
      </w:r>
      <w:r w:rsidRPr="00702720">
        <w:rPr>
          <w:rFonts w:cs="Tahoma"/>
          <w:spacing w:val="1"/>
        </w:rPr>
        <w:t xml:space="preserve"> </w:t>
      </w:r>
      <w:r w:rsidRPr="00702720">
        <w:rPr>
          <w:rFonts w:cs="Tahoma"/>
        </w:rPr>
        <w:t>Χρόνος</w:t>
      </w:r>
      <w:r w:rsidRPr="00702720">
        <w:rPr>
          <w:rFonts w:cs="Tahoma"/>
          <w:spacing w:val="1"/>
        </w:rPr>
        <w:t xml:space="preserve"> </w:t>
      </w:r>
      <w:r w:rsidRPr="00702720">
        <w:rPr>
          <w:rFonts w:cs="Tahoma"/>
        </w:rPr>
        <w:t>Αποκατάστασης</w:t>
      </w:r>
      <w:r w:rsidRPr="00702720">
        <w:rPr>
          <w:rFonts w:cs="Tahoma"/>
          <w:spacing w:val="1"/>
        </w:rPr>
        <w:t xml:space="preserve"> </w:t>
      </w:r>
      <w:r w:rsidRPr="00702720">
        <w:rPr>
          <w:rFonts w:cs="Tahoma"/>
        </w:rPr>
        <w:t>ορίζεται</w:t>
      </w:r>
      <w:r w:rsidRPr="00702720">
        <w:rPr>
          <w:rFonts w:cs="Tahoma"/>
          <w:spacing w:val="1"/>
        </w:rPr>
        <w:t xml:space="preserve"> </w:t>
      </w:r>
      <w:r w:rsidRPr="00702720">
        <w:rPr>
          <w:rFonts w:cs="Tahoma"/>
        </w:rPr>
        <w:t>το</w:t>
      </w:r>
      <w:r w:rsidRPr="00702720">
        <w:rPr>
          <w:rFonts w:cs="Tahoma"/>
          <w:spacing w:val="1"/>
        </w:rPr>
        <w:t xml:space="preserve"> </w:t>
      </w:r>
      <w:r w:rsidRPr="00702720">
        <w:rPr>
          <w:rFonts w:cs="Tahoma"/>
        </w:rPr>
        <w:t>διάστημα</w:t>
      </w:r>
      <w:r w:rsidRPr="00702720">
        <w:rPr>
          <w:rFonts w:cs="Tahoma"/>
          <w:spacing w:val="1"/>
        </w:rPr>
        <w:t xml:space="preserve"> </w:t>
      </w:r>
      <w:r w:rsidRPr="00702720">
        <w:rPr>
          <w:rFonts w:cs="Tahoma"/>
        </w:rPr>
        <w:t>από</w:t>
      </w:r>
      <w:r w:rsidRPr="00702720">
        <w:rPr>
          <w:rFonts w:cs="Tahoma"/>
          <w:spacing w:val="1"/>
        </w:rPr>
        <w:t xml:space="preserve"> </w:t>
      </w:r>
      <w:r w:rsidRPr="00702720">
        <w:rPr>
          <w:rFonts w:cs="Tahoma"/>
        </w:rPr>
        <w:t>την</w:t>
      </w:r>
      <w:r w:rsidRPr="00702720">
        <w:rPr>
          <w:rFonts w:cs="Tahoma"/>
          <w:spacing w:val="1"/>
        </w:rPr>
        <w:t xml:space="preserve"> </w:t>
      </w:r>
      <w:r w:rsidRPr="00702720">
        <w:rPr>
          <w:rFonts w:cs="Tahoma"/>
        </w:rPr>
        <w:t>απόκριση</w:t>
      </w:r>
      <w:r w:rsidRPr="00702720">
        <w:rPr>
          <w:rFonts w:cs="Tahoma"/>
          <w:spacing w:val="1"/>
        </w:rPr>
        <w:t xml:space="preserve"> </w:t>
      </w:r>
      <w:r w:rsidRPr="00702720">
        <w:rPr>
          <w:rFonts w:cs="Tahoma"/>
        </w:rPr>
        <w:t>στην</w:t>
      </w:r>
      <w:r w:rsidRPr="00702720">
        <w:rPr>
          <w:rFonts w:cs="Tahoma"/>
          <w:spacing w:val="1"/>
        </w:rPr>
        <w:t xml:space="preserve"> </w:t>
      </w:r>
      <w:r w:rsidRPr="00702720">
        <w:rPr>
          <w:rFonts w:cs="Tahoma"/>
        </w:rPr>
        <w:t>αναγγελία</w:t>
      </w:r>
      <w:r w:rsidRPr="00702720">
        <w:rPr>
          <w:rFonts w:cs="Tahoma"/>
          <w:spacing w:val="1"/>
        </w:rPr>
        <w:t xml:space="preserve"> </w:t>
      </w:r>
      <w:r w:rsidRPr="00702720">
        <w:rPr>
          <w:rFonts w:cs="Tahoma"/>
        </w:rPr>
        <w:t>του</w:t>
      </w:r>
      <w:r w:rsidRPr="00702720">
        <w:rPr>
          <w:rFonts w:cs="Tahoma"/>
          <w:spacing w:val="1"/>
        </w:rPr>
        <w:t xml:space="preserve"> </w:t>
      </w:r>
      <w:r w:rsidRPr="00702720">
        <w:rPr>
          <w:rFonts w:cs="Tahoma"/>
        </w:rPr>
        <w:t>προβλήματος</w:t>
      </w:r>
      <w:r w:rsidRPr="00702720">
        <w:rPr>
          <w:rFonts w:cs="Tahoma"/>
          <w:spacing w:val="-3"/>
        </w:rPr>
        <w:t xml:space="preserve"> </w:t>
      </w:r>
      <w:r w:rsidRPr="00702720">
        <w:rPr>
          <w:rFonts w:cs="Tahoma"/>
        </w:rPr>
        <w:t>μέχρι</w:t>
      </w:r>
      <w:r w:rsidRPr="00702720">
        <w:rPr>
          <w:rFonts w:cs="Tahoma"/>
          <w:spacing w:val="-3"/>
        </w:rPr>
        <w:t xml:space="preserve"> </w:t>
      </w:r>
      <w:r w:rsidRPr="00702720">
        <w:rPr>
          <w:rFonts w:cs="Tahoma"/>
        </w:rPr>
        <w:t>την</w:t>
      </w:r>
      <w:r w:rsidRPr="00702720">
        <w:rPr>
          <w:rFonts w:cs="Tahoma"/>
          <w:spacing w:val="-1"/>
        </w:rPr>
        <w:t xml:space="preserve"> </w:t>
      </w:r>
      <w:r w:rsidRPr="00702720">
        <w:rPr>
          <w:rFonts w:cs="Tahoma"/>
        </w:rPr>
        <w:t>επαναφορά</w:t>
      </w:r>
      <w:r w:rsidRPr="00702720">
        <w:rPr>
          <w:rFonts w:cs="Tahoma"/>
          <w:spacing w:val="-2"/>
        </w:rPr>
        <w:t xml:space="preserve"> </w:t>
      </w:r>
      <w:r w:rsidRPr="00702720">
        <w:rPr>
          <w:rFonts w:cs="Tahoma"/>
        </w:rPr>
        <w:t>σε κανονική</w:t>
      </w:r>
      <w:r w:rsidRPr="00702720">
        <w:rPr>
          <w:rFonts w:cs="Tahoma"/>
          <w:spacing w:val="-4"/>
        </w:rPr>
        <w:t xml:space="preserve"> </w:t>
      </w:r>
      <w:r w:rsidRPr="00702720">
        <w:rPr>
          <w:rFonts w:cs="Tahoma"/>
        </w:rPr>
        <w:t>λειτουργία.</w:t>
      </w:r>
    </w:p>
    <w:p w14:paraId="76299377" w14:textId="77777777" w:rsidR="00BA74DC" w:rsidRPr="00702720" w:rsidRDefault="00BA74DC" w:rsidP="00BA74DC">
      <w:pPr>
        <w:widowControl w:val="0"/>
        <w:suppressAutoHyphens w:val="0"/>
        <w:autoSpaceDE w:val="0"/>
        <w:autoSpaceDN w:val="0"/>
        <w:ind w:left="142" w:right="537"/>
        <w:rPr>
          <w:rFonts w:cs="Tahoma"/>
        </w:rPr>
      </w:pPr>
    </w:p>
    <w:p w14:paraId="340B31F2" w14:textId="77777777" w:rsidR="00BA74DC" w:rsidRPr="00702720" w:rsidRDefault="00BA74DC" w:rsidP="00BA74DC">
      <w:pPr>
        <w:rPr>
          <w:rFonts w:cs="Tahoma"/>
          <w:b/>
        </w:rPr>
      </w:pPr>
      <w:r w:rsidRPr="00702720">
        <w:rPr>
          <w:rFonts w:cs="Tahoma"/>
          <w:b/>
          <w:u w:val="single"/>
        </w:rPr>
        <w:t>Τα</w:t>
      </w:r>
      <w:r w:rsidRPr="00702720">
        <w:rPr>
          <w:rFonts w:cs="Tahoma"/>
          <w:b/>
          <w:spacing w:val="-4"/>
          <w:u w:val="single"/>
        </w:rPr>
        <w:t xml:space="preserve"> </w:t>
      </w:r>
      <w:r w:rsidRPr="00702720">
        <w:rPr>
          <w:rFonts w:cs="Tahoma"/>
          <w:b/>
          <w:u w:val="single"/>
        </w:rPr>
        <w:t>Επίπεδα</w:t>
      </w:r>
      <w:r w:rsidRPr="00702720">
        <w:rPr>
          <w:rFonts w:cs="Tahoma"/>
          <w:b/>
          <w:spacing w:val="-3"/>
          <w:u w:val="single"/>
        </w:rPr>
        <w:t xml:space="preserve"> </w:t>
      </w:r>
      <w:r w:rsidRPr="00702720">
        <w:rPr>
          <w:rFonts w:cs="Tahoma"/>
          <w:b/>
          <w:u w:val="single"/>
        </w:rPr>
        <w:t>Σοβαρότητας</w:t>
      </w:r>
      <w:r w:rsidRPr="00702720">
        <w:rPr>
          <w:rFonts w:cs="Tahoma"/>
          <w:b/>
          <w:spacing w:val="-5"/>
          <w:u w:val="single"/>
        </w:rPr>
        <w:t xml:space="preserve"> </w:t>
      </w:r>
      <w:r w:rsidRPr="00702720">
        <w:rPr>
          <w:rFonts w:cs="Tahoma"/>
          <w:b/>
          <w:u w:val="single"/>
        </w:rPr>
        <w:t>Προβλήματος</w:t>
      </w:r>
      <w:r w:rsidRPr="00702720">
        <w:rPr>
          <w:rFonts w:cs="Tahoma"/>
          <w:b/>
          <w:spacing w:val="-3"/>
          <w:u w:val="single"/>
        </w:rPr>
        <w:t xml:space="preserve"> </w:t>
      </w:r>
      <w:r w:rsidRPr="00702720">
        <w:rPr>
          <w:rFonts w:cs="Tahoma"/>
          <w:b/>
          <w:u w:val="single"/>
        </w:rPr>
        <w:t>ορίζονται</w:t>
      </w:r>
      <w:r w:rsidRPr="00702720">
        <w:rPr>
          <w:rFonts w:cs="Tahoma"/>
          <w:b/>
          <w:spacing w:val="-3"/>
          <w:u w:val="single"/>
        </w:rPr>
        <w:t xml:space="preserve"> </w:t>
      </w:r>
      <w:r w:rsidRPr="00702720">
        <w:rPr>
          <w:rFonts w:cs="Tahoma"/>
          <w:b/>
          <w:u w:val="single"/>
        </w:rPr>
        <w:t>ως</w:t>
      </w:r>
      <w:r w:rsidRPr="00702720">
        <w:rPr>
          <w:rFonts w:cs="Tahoma"/>
          <w:b/>
          <w:spacing w:val="-3"/>
          <w:u w:val="single"/>
        </w:rPr>
        <w:t xml:space="preserve"> </w:t>
      </w:r>
      <w:r w:rsidRPr="00702720">
        <w:rPr>
          <w:rFonts w:cs="Tahoma"/>
          <w:b/>
          <w:u w:val="single"/>
        </w:rPr>
        <w:t>κάτωθι:</w:t>
      </w:r>
    </w:p>
    <w:p w14:paraId="2C87D22E" w14:textId="77777777" w:rsidR="00BA74DC" w:rsidRPr="00702720" w:rsidRDefault="00BA74DC" w:rsidP="003A7B0C">
      <w:pPr>
        <w:pStyle w:val="a"/>
        <w:widowControl w:val="0"/>
        <w:numPr>
          <w:ilvl w:val="3"/>
          <w:numId w:val="75"/>
        </w:numPr>
        <w:tabs>
          <w:tab w:val="clear" w:pos="720"/>
        </w:tabs>
        <w:suppressAutoHyphens w:val="0"/>
        <w:autoSpaceDE w:val="0"/>
        <w:autoSpaceDN w:val="0"/>
        <w:spacing w:before="120" w:line="259" w:lineRule="auto"/>
        <w:ind w:left="426" w:right="-1" w:hanging="284"/>
        <w:rPr>
          <w:rFonts w:cs="Tahoma"/>
        </w:rPr>
      </w:pPr>
      <w:r w:rsidRPr="00702720">
        <w:rPr>
          <w:rFonts w:cs="Tahoma"/>
          <w:u w:val="single"/>
        </w:rPr>
        <w:t>Επείγουσα:</w:t>
      </w:r>
      <w:r w:rsidRPr="00702720">
        <w:rPr>
          <w:rFonts w:cs="Tahoma"/>
          <w:spacing w:val="1"/>
        </w:rPr>
        <w:t xml:space="preserve"> </w:t>
      </w:r>
      <w:r w:rsidRPr="00702720">
        <w:rPr>
          <w:rFonts w:cs="Tahoma"/>
        </w:rPr>
        <w:t>Απαιτείται</w:t>
      </w:r>
      <w:r w:rsidRPr="00702720">
        <w:rPr>
          <w:rFonts w:cs="Tahoma"/>
          <w:spacing w:val="1"/>
        </w:rPr>
        <w:t xml:space="preserve"> </w:t>
      </w:r>
      <w:r w:rsidRPr="00702720">
        <w:rPr>
          <w:rFonts w:cs="Tahoma"/>
        </w:rPr>
        <w:t>άμεση</w:t>
      </w:r>
      <w:r w:rsidRPr="00702720">
        <w:rPr>
          <w:rFonts w:cs="Tahoma"/>
          <w:spacing w:val="1"/>
        </w:rPr>
        <w:t xml:space="preserve"> </w:t>
      </w:r>
      <w:r w:rsidRPr="00702720">
        <w:rPr>
          <w:rFonts w:cs="Tahoma"/>
        </w:rPr>
        <w:t>επέμβαση.</w:t>
      </w:r>
      <w:r w:rsidRPr="00702720">
        <w:rPr>
          <w:rFonts w:cs="Tahoma"/>
          <w:spacing w:val="1"/>
        </w:rPr>
        <w:t xml:space="preserve"> </w:t>
      </w:r>
      <w:r w:rsidRPr="00702720">
        <w:rPr>
          <w:rFonts w:cs="Tahoma"/>
        </w:rPr>
        <w:t>Αφορά</w:t>
      </w:r>
      <w:r w:rsidRPr="00702720">
        <w:rPr>
          <w:rFonts w:cs="Tahoma"/>
          <w:spacing w:val="1"/>
        </w:rPr>
        <w:t xml:space="preserve"> </w:t>
      </w:r>
      <w:r w:rsidRPr="00702720">
        <w:rPr>
          <w:rFonts w:cs="Tahoma"/>
        </w:rPr>
        <w:t>προβλήματα</w:t>
      </w:r>
      <w:r w:rsidRPr="00702720">
        <w:rPr>
          <w:rFonts w:cs="Tahoma"/>
          <w:spacing w:val="1"/>
        </w:rPr>
        <w:t xml:space="preserve"> </w:t>
      </w:r>
      <w:r w:rsidRPr="00702720">
        <w:rPr>
          <w:rFonts w:cs="Tahoma"/>
        </w:rPr>
        <w:t>που</w:t>
      </w:r>
      <w:r w:rsidRPr="00702720">
        <w:rPr>
          <w:rFonts w:cs="Tahoma"/>
          <w:spacing w:val="1"/>
        </w:rPr>
        <w:t xml:space="preserve"> </w:t>
      </w:r>
      <w:r w:rsidRPr="00702720">
        <w:rPr>
          <w:rFonts w:cs="Tahoma"/>
        </w:rPr>
        <w:t>παρουσιάζονται</w:t>
      </w:r>
      <w:r w:rsidRPr="00702720">
        <w:rPr>
          <w:rFonts w:cs="Tahoma"/>
          <w:spacing w:val="1"/>
        </w:rPr>
        <w:t xml:space="preserve"> </w:t>
      </w:r>
      <w:r w:rsidRPr="00702720">
        <w:rPr>
          <w:rFonts w:cs="Tahoma"/>
        </w:rPr>
        <w:t>και</w:t>
      </w:r>
      <w:r w:rsidRPr="00702720">
        <w:rPr>
          <w:rFonts w:cs="Tahoma"/>
          <w:spacing w:val="1"/>
        </w:rPr>
        <w:t xml:space="preserve"> </w:t>
      </w:r>
      <w:r w:rsidRPr="00702720">
        <w:rPr>
          <w:rFonts w:cs="Tahoma"/>
        </w:rPr>
        <w:t>δεν</w:t>
      </w:r>
      <w:r w:rsidRPr="00702720">
        <w:rPr>
          <w:rFonts w:cs="Tahoma"/>
          <w:spacing w:val="1"/>
        </w:rPr>
        <w:t xml:space="preserve"> </w:t>
      </w:r>
      <w:r w:rsidRPr="00702720">
        <w:rPr>
          <w:rFonts w:cs="Tahoma"/>
        </w:rPr>
        <w:t xml:space="preserve">επιτρέπουν την λειτουργία μέρους ή/και του </w:t>
      </w:r>
      <w:r w:rsidRPr="00702720">
        <w:rPr>
          <w:rFonts w:cs="Tahoma"/>
          <w:spacing w:val="1"/>
        </w:rPr>
        <w:t>συνόλου</w:t>
      </w:r>
      <w:r w:rsidRPr="00702720">
        <w:rPr>
          <w:rFonts w:cs="Tahoma"/>
        </w:rPr>
        <w:t xml:space="preserve"> του συστήματος και θα καθοριστούν από</w:t>
      </w:r>
      <w:r w:rsidRPr="00702720">
        <w:rPr>
          <w:rFonts w:cs="Tahoma"/>
          <w:spacing w:val="1"/>
        </w:rPr>
        <w:t xml:space="preserve"> </w:t>
      </w:r>
      <w:r w:rsidRPr="00702720">
        <w:rPr>
          <w:rFonts w:cs="Tahoma"/>
        </w:rPr>
        <w:t>την</w:t>
      </w:r>
      <w:r w:rsidRPr="00702720">
        <w:rPr>
          <w:rFonts w:cs="Tahoma"/>
          <w:spacing w:val="-1"/>
        </w:rPr>
        <w:t xml:space="preserve"> </w:t>
      </w:r>
      <w:r w:rsidRPr="00702720">
        <w:rPr>
          <w:rFonts w:cs="Tahoma"/>
        </w:rPr>
        <w:t>Αναθέτουσα</w:t>
      </w:r>
      <w:r w:rsidRPr="00702720">
        <w:rPr>
          <w:rFonts w:cs="Tahoma"/>
          <w:spacing w:val="-4"/>
        </w:rPr>
        <w:t xml:space="preserve"> </w:t>
      </w:r>
      <w:r w:rsidRPr="00702720">
        <w:rPr>
          <w:rFonts w:cs="Tahoma"/>
        </w:rPr>
        <w:t>Αρχή</w:t>
      </w:r>
      <w:r w:rsidRPr="00702720">
        <w:rPr>
          <w:rFonts w:cs="Tahoma"/>
          <w:spacing w:val="-1"/>
        </w:rPr>
        <w:t xml:space="preserve"> </w:t>
      </w:r>
      <w:r w:rsidRPr="00702720">
        <w:rPr>
          <w:rFonts w:cs="Tahoma"/>
        </w:rPr>
        <w:t>σε</w:t>
      </w:r>
      <w:r w:rsidRPr="00702720">
        <w:rPr>
          <w:rFonts w:cs="Tahoma"/>
          <w:spacing w:val="-2"/>
        </w:rPr>
        <w:t xml:space="preserve"> </w:t>
      </w:r>
      <w:r w:rsidRPr="00702720">
        <w:rPr>
          <w:rFonts w:cs="Tahoma"/>
        </w:rPr>
        <w:t>συνεργασία</w:t>
      </w:r>
      <w:r w:rsidRPr="00702720">
        <w:rPr>
          <w:rFonts w:cs="Tahoma"/>
          <w:spacing w:val="-3"/>
        </w:rPr>
        <w:t xml:space="preserve"> </w:t>
      </w:r>
      <w:r w:rsidRPr="00702720">
        <w:rPr>
          <w:rFonts w:cs="Tahoma"/>
        </w:rPr>
        <w:t>με</w:t>
      </w:r>
      <w:r w:rsidRPr="00702720">
        <w:rPr>
          <w:rFonts w:cs="Tahoma"/>
          <w:spacing w:val="-2"/>
        </w:rPr>
        <w:t xml:space="preserve"> </w:t>
      </w:r>
      <w:r w:rsidRPr="00702720">
        <w:rPr>
          <w:rFonts w:cs="Tahoma"/>
        </w:rPr>
        <w:t>τον</w:t>
      </w:r>
      <w:r w:rsidRPr="00702720">
        <w:rPr>
          <w:rFonts w:cs="Tahoma"/>
          <w:spacing w:val="-1"/>
        </w:rPr>
        <w:t xml:space="preserve"> </w:t>
      </w:r>
      <w:r w:rsidRPr="00702720">
        <w:rPr>
          <w:rFonts w:cs="Tahoma"/>
        </w:rPr>
        <w:t>Ανάδοχο.</w:t>
      </w:r>
    </w:p>
    <w:p w14:paraId="7196EA34" w14:textId="77777777" w:rsidR="00BA74DC" w:rsidRPr="00702720" w:rsidRDefault="00BA74DC" w:rsidP="003A7B0C">
      <w:pPr>
        <w:pStyle w:val="a"/>
        <w:widowControl w:val="0"/>
        <w:numPr>
          <w:ilvl w:val="3"/>
          <w:numId w:val="75"/>
        </w:numPr>
        <w:tabs>
          <w:tab w:val="clear" w:pos="720"/>
        </w:tabs>
        <w:suppressAutoHyphens w:val="0"/>
        <w:autoSpaceDE w:val="0"/>
        <w:autoSpaceDN w:val="0"/>
        <w:spacing w:before="120" w:line="259" w:lineRule="auto"/>
        <w:ind w:left="426" w:right="-1" w:hanging="284"/>
        <w:rPr>
          <w:rFonts w:cs="Tahoma"/>
        </w:rPr>
      </w:pPr>
      <w:r w:rsidRPr="00702720">
        <w:rPr>
          <w:rFonts w:cs="Tahoma"/>
          <w:u w:val="single"/>
        </w:rPr>
        <w:t>Υψηλή:</w:t>
      </w:r>
      <w:r w:rsidRPr="00702720">
        <w:rPr>
          <w:rFonts w:cs="Tahoma"/>
          <w:spacing w:val="1"/>
        </w:rPr>
        <w:t xml:space="preserve"> </w:t>
      </w:r>
      <w:r w:rsidRPr="00702720">
        <w:rPr>
          <w:rFonts w:cs="Tahoma"/>
        </w:rPr>
        <w:t>Απαιτείται</w:t>
      </w:r>
      <w:r w:rsidRPr="00702720">
        <w:rPr>
          <w:rFonts w:cs="Tahoma"/>
          <w:spacing w:val="1"/>
        </w:rPr>
        <w:t xml:space="preserve"> </w:t>
      </w:r>
      <w:r w:rsidRPr="00702720">
        <w:rPr>
          <w:rFonts w:cs="Tahoma"/>
        </w:rPr>
        <w:t>ταχεία</w:t>
      </w:r>
      <w:r w:rsidRPr="00702720">
        <w:rPr>
          <w:rFonts w:cs="Tahoma"/>
          <w:spacing w:val="1"/>
        </w:rPr>
        <w:t xml:space="preserve"> </w:t>
      </w:r>
      <w:r w:rsidRPr="00702720">
        <w:rPr>
          <w:rFonts w:cs="Tahoma"/>
        </w:rPr>
        <w:t>επέμβαση.</w:t>
      </w:r>
      <w:r w:rsidRPr="00702720">
        <w:rPr>
          <w:rFonts w:cs="Tahoma"/>
          <w:spacing w:val="1"/>
        </w:rPr>
        <w:t xml:space="preserve"> </w:t>
      </w:r>
      <w:r w:rsidRPr="00702720">
        <w:rPr>
          <w:rFonts w:cs="Tahoma"/>
        </w:rPr>
        <w:t>Αφορά</w:t>
      </w:r>
      <w:r w:rsidRPr="00702720">
        <w:rPr>
          <w:rFonts w:cs="Tahoma"/>
          <w:spacing w:val="1"/>
        </w:rPr>
        <w:t xml:space="preserve"> προβλήματα </w:t>
      </w:r>
      <w:r w:rsidRPr="00702720">
        <w:rPr>
          <w:rFonts w:cs="Tahoma"/>
        </w:rPr>
        <w:t>που</w:t>
      </w:r>
      <w:r w:rsidRPr="00702720">
        <w:rPr>
          <w:rFonts w:cs="Tahoma"/>
          <w:spacing w:val="1"/>
        </w:rPr>
        <w:t xml:space="preserve"> </w:t>
      </w:r>
      <w:r w:rsidRPr="00702720">
        <w:rPr>
          <w:rFonts w:cs="Tahoma"/>
        </w:rPr>
        <w:t>παρουσιάζονται</w:t>
      </w:r>
      <w:r w:rsidRPr="00702720">
        <w:rPr>
          <w:rFonts w:cs="Tahoma"/>
          <w:spacing w:val="1"/>
        </w:rPr>
        <w:t xml:space="preserve"> </w:t>
      </w:r>
      <w:r w:rsidRPr="00702720">
        <w:rPr>
          <w:rFonts w:cs="Tahoma"/>
        </w:rPr>
        <w:t>σε</w:t>
      </w:r>
      <w:r w:rsidRPr="00702720">
        <w:rPr>
          <w:rFonts w:cs="Tahoma"/>
          <w:spacing w:val="1"/>
        </w:rPr>
        <w:t xml:space="preserve"> </w:t>
      </w:r>
      <w:r w:rsidRPr="00702720">
        <w:rPr>
          <w:rFonts w:cs="Tahoma"/>
        </w:rPr>
        <w:t>κρίσιμες</w:t>
      </w:r>
      <w:r w:rsidRPr="00702720">
        <w:rPr>
          <w:rFonts w:cs="Tahoma"/>
          <w:spacing w:val="1"/>
        </w:rPr>
        <w:t xml:space="preserve"> </w:t>
      </w:r>
      <w:r w:rsidRPr="00702720">
        <w:rPr>
          <w:rFonts w:cs="Tahoma"/>
        </w:rPr>
        <w:t>υπηρεσίες</w:t>
      </w:r>
      <w:r w:rsidRPr="00702720">
        <w:rPr>
          <w:rFonts w:cs="Tahoma"/>
          <w:spacing w:val="1"/>
        </w:rPr>
        <w:t xml:space="preserve"> </w:t>
      </w:r>
      <w:r w:rsidRPr="00702720">
        <w:rPr>
          <w:rFonts w:cs="Tahoma"/>
        </w:rPr>
        <w:t>λειτουργίας</w:t>
      </w:r>
      <w:r w:rsidRPr="00702720">
        <w:rPr>
          <w:rFonts w:cs="Tahoma"/>
          <w:spacing w:val="1"/>
        </w:rPr>
        <w:t xml:space="preserve"> </w:t>
      </w:r>
      <w:r w:rsidRPr="00702720">
        <w:rPr>
          <w:rFonts w:cs="Tahoma"/>
        </w:rPr>
        <w:t>του</w:t>
      </w:r>
      <w:r w:rsidRPr="00702720">
        <w:rPr>
          <w:rFonts w:cs="Tahoma"/>
          <w:spacing w:val="1"/>
        </w:rPr>
        <w:t xml:space="preserve"> </w:t>
      </w:r>
      <w:r w:rsidRPr="00702720">
        <w:rPr>
          <w:rFonts w:cs="Tahoma"/>
        </w:rPr>
        <w:t>συστήματος,</w:t>
      </w:r>
      <w:r w:rsidRPr="00702720">
        <w:rPr>
          <w:rFonts w:cs="Tahoma"/>
          <w:spacing w:val="1"/>
        </w:rPr>
        <w:t xml:space="preserve"> </w:t>
      </w:r>
      <w:r w:rsidRPr="00702720">
        <w:rPr>
          <w:rFonts w:cs="Tahoma"/>
        </w:rPr>
        <w:t>χρονικά</w:t>
      </w:r>
      <w:r w:rsidRPr="00702720">
        <w:rPr>
          <w:rFonts w:cs="Tahoma"/>
          <w:spacing w:val="1"/>
        </w:rPr>
        <w:t xml:space="preserve"> </w:t>
      </w:r>
      <w:r w:rsidRPr="00702720">
        <w:rPr>
          <w:rFonts w:cs="Tahoma"/>
        </w:rPr>
        <w:t>ευαίσθητες,</w:t>
      </w:r>
      <w:r w:rsidRPr="00702720">
        <w:rPr>
          <w:rFonts w:cs="Tahoma"/>
          <w:spacing w:val="1"/>
        </w:rPr>
        <w:t xml:space="preserve"> </w:t>
      </w:r>
      <w:r w:rsidRPr="00702720">
        <w:rPr>
          <w:rFonts w:cs="Tahoma"/>
        </w:rPr>
        <w:t>που</w:t>
      </w:r>
      <w:r w:rsidRPr="00702720">
        <w:rPr>
          <w:rFonts w:cs="Tahoma"/>
          <w:spacing w:val="1"/>
        </w:rPr>
        <w:t xml:space="preserve"> </w:t>
      </w:r>
      <w:r w:rsidRPr="00702720">
        <w:rPr>
          <w:rFonts w:cs="Tahoma"/>
        </w:rPr>
        <w:t>θα</w:t>
      </w:r>
      <w:r w:rsidRPr="00702720">
        <w:rPr>
          <w:rFonts w:cs="Tahoma"/>
          <w:spacing w:val="1"/>
        </w:rPr>
        <w:t xml:space="preserve"> </w:t>
      </w:r>
      <w:r w:rsidRPr="00702720">
        <w:rPr>
          <w:rFonts w:cs="Tahoma"/>
        </w:rPr>
        <w:t>καθοριστούν</w:t>
      </w:r>
      <w:r w:rsidRPr="00702720">
        <w:rPr>
          <w:rFonts w:cs="Tahoma"/>
          <w:spacing w:val="1"/>
        </w:rPr>
        <w:t xml:space="preserve"> </w:t>
      </w:r>
      <w:r w:rsidRPr="00702720">
        <w:rPr>
          <w:rFonts w:cs="Tahoma"/>
        </w:rPr>
        <w:t>από</w:t>
      </w:r>
      <w:r w:rsidRPr="00702720">
        <w:rPr>
          <w:rFonts w:cs="Tahoma"/>
          <w:spacing w:val="1"/>
        </w:rPr>
        <w:t xml:space="preserve"> </w:t>
      </w:r>
      <w:r w:rsidRPr="00702720">
        <w:rPr>
          <w:rFonts w:cs="Tahoma"/>
        </w:rPr>
        <w:t>την</w:t>
      </w:r>
      <w:r w:rsidRPr="00702720">
        <w:rPr>
          <w:rFonts w:cs="Tahoma"/>
          <w:spacing w:val="1"/>
        </w:rPr>
        <w:t xml:space="preserve"> </w:t>
      </w:r>
      <w:r w:rsidRPr="00702720">
        <w:rPr>
          <w:rFonts w:cs="Tahoma"/>
        </w:rPr>
        <w:t>Αναθέτουσα</w:t>
      </w:r>
      <w:r w:rsidRPr="00702720">
        <w:rPr>
          <w:rFonts w:cs="Tahoma"/>
          <w:spacing w:val="-1"/>
        </w:rPr>
        <w:t xml:space="preserve"> </w:t>
      </w:r>
      <w:r w:rsidRPr="00702720">
        <w:rPr>
          <w:rFonts w:cs="Tahoma"/>
        </w:rPr>
        <w:t>Αρχή</w:t>
      </w:r>
      <w:r w:rsidRPr="00702720">
        <w:rPr>
          <w:rFonts w:cs="Tahoma"/>
          <w:spacing w:val="-1"/>
        </w:rPr>
        <w:t xml:space="preserve"> </w:t>
      </w:r>
      <w:r w:rsidRPr="00702720">
        <w:rPr>
          <w:rFonts w:cs="Tahoma"/>
        </w:rPr>
        <w:t>σε</w:t>
      </w:r>
      <w:r w:rsidRPr="00702720">
        <w:rPr>
          <w:rFonts w:cs="Tahoma"/>
          <w:spacing w:val="-2"/>
        </w:rPr>
        <w:t xml:space="preserve"> </w:t>
      </w:r>
      <w:r w:rsidRPr="00702720">
        <w:rPr>
          <w:rFonts w:cs="Tahoma"/>
        </w:rPr>
        <w:t>συνεργασία</w:t>
      </w:r>
      <w:r w:rsidRPr="00702720">
        <w:rPr>
          <w:rFonts w:cs="Tahoma"/>
          <w:spacing w:val="-1"/>
        </w:rPr>
        <w:t xml:space="preserve"> </w:t>
      </w:r>
      <w:r w:rsidRPr="00702720">
        <w:rPr>
          <w:rFonts w:cs="Tahoma"/>
        </w:rPr>
        <w:t>με τον</w:t>
      </w:r>
      <w:r w:rsidRPr="00702720">
        <w:rPr>
          <w:rFonts w:cs="Tahoma"/>
          <w:spacing w:val="-1"/>
        </w:rPr>
        <w:t xml:space="preserve"> </w:t>
      </w:r>
      <w:r w:rsidRPr="00702720">
        <w:rPr>
          <w:rFonts w:cs="Tahoma"/>
        </w:rPr>
        <w:t>Ανάδοχο.</w:t>
      </w:r>
    </w:p>
    <w:p w14:paraId="45A3AF45" w14:textId="77777777" w:rsidR="00BA74DC" w:rsidRPr="00702720" w:rsidRDefault="00BA74DC" w:rsidP="003A7B0C">
      <w:pPr>
        <w:pStyle w:val="a"/>
        <w:widowControl w:val="0"/>
        <w:numPr>
          <w:ilvl w:val="3"/>
          <w:numId w:val="75"/>
        </w:numPr>
        <w:tabs>
          <w:tab w:val="clear" w:pos="720"/>
        </w:tabs>
        <w:suppressAutoHyphens w:val="0"/>
        <w:autoSpaceDE w:val="0"/>
        <w:autoSpaceDN w:val="0"/>
        <w:spacing w:before="120" w:line="259" w:lineRule="auto"/>
        <w:ind w:left="426" w:right="-1" w:hanging="284"/>
        <w:rPr>
          <w:rFonts w:cs="Tahoma"/>
        </w:rPr>
      </w:pPr>
      <w:r w:rsidRPr="00702720">
        <w:rPr>
          <w:rFonts w:cs="Tahoma"/>
          <w:u w:val="single"/>
        </w:rPr>
        <w:t>Μέτρια:</w:t>
      </w:r>
      <w:r w:rsidRPr="00702720">
        <w:rPr>
          <w:rFonts w:cs="Tahoma"/>
        </w:rPr>
        <w:t xml:space="preserve"> Απαιτείται επέμβαση. Αφορά προβλήματα που παρουσιάζονται σε μη κρίσιμες υπηρεσίες</w:t>
      </w:r>
      <w:r w:rsidRPr="00702720">
        <w:rPr>
          <w:rFonts w:cs="Tahoma"/>
          <w:spacing w:val="-47"/>
        </w:rPr>
        <w:t xml:space="preserve"> </w:t>
      </w:r>
      <w:r w:rsidRPr="00702720">
        <w:rPr>
          <w:rFonts w:cs="Tahoma"/>
        </w:rPr>
        <w:t>λειτουργίας του συστήματος, όχι χρονικά ευαίσθητες, που θα καθοριστούν από την Αναθέτουσα</w:t>
      </w:r>
      <w:r w:rsidRPr="00702720">
        <w:rPr>
          <w:rFonts w:cs="Tahoma"/>
          <w:spacing w:val="1"/>
        </w:rPr>
        <w:t xml:space="preserve"> </w:t>
      </w:r>
      <w:r w:rsidRPr="00702720">
        <w:rPr>
          <w:rFonts w:cs="Tahoma"/>
        </w:rPr>
        <w:t>Αρχή</w:t>
      </w:r>
      <w:r w:rsidRPr="00702720">
        <w:rPr>
          <w:rFonts w:cs="Tahoma"/>
          <w:spacing w:val="-1"/>
        </w:rPr>
        <w:t xml:space="preserve"> </w:t>
      </w:r>
      <w:r w:rsidRPr="00702720">
        <w:rPr>
          <w:rFonts w:cs="Tahoma"/>
        </w:rPr>
        <w:t>σε συνεργασία</w:t>
      </w:r>
      <w:r w:rsidRPr="00702720">
        <w:rPr>
          <w:rFonts w:cs="Tahoma"/>
          <w:spacing w:val="-3"/>
        </w:rPr>
        <w:t xml:space="preserve"> </w:t>
      </w:r>
      <w:r w:rsidRPr="00702720">
        <w:rPr>
          <w:rFonts w:cs="Tahoma"/>
        </w:rPr>
        <w:t>με</w:t>
      </w:r>
      <w:r w:rsidRPr="00702720">
        <w:rPr>
          <w:rFonts w:cs="Tahoma"/>
          <w:spacing w:val="-2"/>
        </w:rPr>
        <w:t xml:space="preserve"> </w:t>
      </w:r>
      <w:r w:rsidRPr="00702720">
        <w:rPr>
          <w:rFonts w:cs="Tahoma"/>
        </w:rPr>
        <w:t>τον</w:t>
      </w:r>
      <w:r w:rsidRPr="00702720">
        <w:rPr>
          <w:rFonts w:cs="Tahoma"/>
          <w:spacing w:val="-1"/>
        </w:rPr>
        <w:t xml:space="preserve"> </w:t>
      </w:r>
      <w:r w:rsidRPr="00702720">
        <w:rPr>
          <w:rFonts w:cs="Tahoma"/>
        </w:rPr>
        <w:t>Ανάδοχο.</w:t>
      </w:r>
    </w:p>
    <w:p w14:paraId="3387D6F0" w14:textId="77777777" w:rsidR="00BA74DC" w:rsidRPr="00702720" w:rsidRDefault="00BA74DC" w:rsidP="003A7B0C">
      <w:pPr>
        <w:pStyle w:val="a"/>
        <w:widowControl w:val="0"/>
        <w:numPr>
          <w:ilvl w:val="3"/>
          <w:numId w:val="75"/>
        </w:numPr>
        <w:tabs>
          <w:tab w:val="clear" w:pos="720"/>
        </w:tabs>
        <w:suppressAutoHyphens w:val="0"/>
        <w:autoSpaceDE w:val="0"/>
        <w:autoSpaceDN w:val="0"/>
        <w:spacing w:before="120" w:line="259" w:lineRule="auto"/>
        <w:ind w:left="426" w:right="-1" w:hanging="284"/>
        <w:rPr>
          <w:rFonts w:cs="Tahoma"/>
        </w:rPr>
      </w:pPr>
      <w:r w:rsidRPr="00702720">
        <w:rPr>
          <w:rFonts w:cs="Tahoma"/>
          <w:u w:val="single"/>
        </w:rPr>
        <w:t>Χαμηλή:</w:t>
      </w:r>
      <w:r w:rsidRPr="00702720">
        <w:rPr>
          <w:rFonts w:cs="Tahoma"/>
        </w:rPr>
        <w:t xml:space="preserve"> Δίχως σημαντικό αντίκτυπο. Αφορά προβλήματα που παρουσιάζονται σε μεμονωμένες</w:t>
      </w:r>
      <w:r w:rsidRPr="00702720">
        <w:rPr>
          <w:rFonts w:cs="Tahoma"/>
          <w:spacing w:val="1"/>
        </w:rPr>
        <w:t xml:space="preserve"> </w:t>
      </w:r>
      <w:r w:rsidRPr="00702720">
        <w:rPr>
          <w:rFonts w:cs="Tahoma"/>
        </w:rPr>
        <w:lastRenderedPageBreak/>
        <w:t xml:space="preserve">υπηρεσίες λειτουργίας του </w:t>
      </w:r>
      <w:r w:rsidRPr="00702720">
        <w:rPr>
          <w:rFonts w:cs="Tahoma"/>
          <w:spacing w:val="1"/>
        </w:rPr>
        <w:t>συστήματος</w:t>
      </w:r>
      <w:r w:rsidRPr="00702720">
        <w:rPr>
          <w:rFonts w:cs="Tahoma"/>
        </w:rPr>
        <w:t>, δίχως αντίκτυπο στην ομαλή και αδιάλειπτη λειτουργία</w:t>
      </w:r>
      <w:r w:rsidRPr="00702720">
        <w:rPr>
          <w:rFonts w:cs="Tahoma"/>
          <w:spacing w:val="1"/>
        </w:rPr>
        <w:t xml:space="preserve"> </w:t>
      </w:r>
      <w:r w:rsidRPr="00702720">
        <w:rPr>
          <w:rFonts w:cs="Tahoma"/>
        </w:rPr>
        <w:t>του.</w:t>
      </w:r>
    </w:p>
    <w:p w14:paraId="7D4D8C1A" w14:textId="77777777" w:rsidR="00BA74DC" w:rsidRPr="00702720" w:rsidRDefault="00BA74DC" w:rsidP="00BA74DC">
      <w:pPr>
        <w:pStyle w:val="af2"/>
        <w:rPr>
          <w:rFonts w:cs="Tahoma"/>
        </w:rPr>
      </w:pPr>
      <w:r w:rsidRPr="00702720">
        <w:rPr>
          <w:rFonts w:cs="Tahoma"/>
        </w:rPr>
        <w:t>Ο καθορισμός τους θα γίνει σε γενικό επίπεδο στην προσφορά του Αναδόχου, θα οριστικοποιηθούν από</w:t>
      </w:r>
      <w:r w:rsidRPr="00702720">
        <w:rPr>
          <w:rFonts w:cs="Tahoma"/>
          <w:spacing w:val="1"/>
        </w:rPr>
        <w:t xml:space="preserve"> </w:t>
      </w:r>
      <w:r w:rsidRPr="00702720">
        <w:rPr>
          <w:rFonts w:cs="Tahoma"/>
        </w:rPr>
        <w:t>τον</w:t>
      </w:r>
      <w:r w:rsidRPr="00702720">
        <w:rPr>
          <w:rFonts w:cs="Tahoma"/>
          <w:spacing w:val="-2"/>
        </w:rPr>
        <w:t xml:space="preserve"> </w:t>
      </w:r>
      <w:r w:rsidRPr="00702720">
        <w:rPr>
          <w:rFonts w:cs="Tahoma"/>
        </w:rPr>
        <w:t>Ανάδοχο</w:t>
      </w:r>
      <w:r w:rsidRPr="00702720">
        <w:rPr>
          <w:rFonts w:cs="Tahoma"/>
          <w:spacing w:val="-2"/>
        </w:rPr>
        <w:t xml:space="preserve"> </w:t>
      </w:r>
      <w:r w:rsidRPr="00702720">
        <w:rPr>
          <w:rFonts w:cs="Tahoma"/>
        </w:rPr>
        <w:t>και</w:t>
      </w:r>
      <w:r w:rsidRPr="00702720">
        <w:rPr>
          <w:rFonts w:cs="Tahoma"/>
          <w:spacing w:val="-2"/>
        </w:rPr>
        <w:t xml:space="preserve"> </w:t>
      </w:r>
      <w:r w:rsidRPr="00702720">
        <w:rPr>
          <w:rFonts w:cs="Tahoma"/>
        </w:rPr>
        <w:t>θα</w:t>
      </w:r>
      <w:r w:rsidRPr="00702720">
        <w:rPr>
          <w:rFonts w:cs="Tahoma"/>
          <w:spacing w:val="-2"/>
        </w:rPr>
        <w:t xml:space="preserve"> </w:t>
      </w:r>
      <w:r w:rsidRPr="00702720">
        <w:rPr>
          <w:rFonts w:cs="Tahoma"/>
        </w:rPr>
        <w:t>εγκριθούν από</w:t>
      </w:r>
      <w:r w:rsidRPr="00702720">
        <w:rPr>
          <w:rFonts w:cs="Tahoma"/>
          <w:spacing w:val="-2"/>
        </w:rPr>
        <w:t xml:space="preserve"> </w:t>
      </w:r>
      <w:r w:rsidRPr="00702720">
        <w:rPr>
          <w:rFonts w:cs="Tahoma"/>
        </w:rPr>
        <w:t>την</w:t>
      </w:r>
      <w:r w:rsidRPr="00702720">
        <w:rPr>
          <w:rFonts w:cs="Tahoma"/>
          <w:spacing w:val="-1"/>
        </w:rPr>
        <w:t xml:space="preserve"> </w:t>
      </w:r>
      <w:r w:rsidRPr="00702720">
        <w:rPr>
          <w:rFonts w:cs="Tahoma"/>
        </w:rPr>
        <w:t>Αναθέτουσα Αρχή</w:t>
      </w:r>
      <w:r w:rsidRPr="00702720">
        <w:rPr>
          <w:rFonts w:cs="Tahoma"/>
          <w:spacing w:val="-2"/>
        </w:rPr>
        <w:t xml:space="preserve"> </w:t>
      </w:r>
      <w:r w:rsidRPr="00702720">
        <w:rPr>
          <w:rFonts w:cs="Tahoma"/>
        </w:rPr>
        <w:t>πριν</w:t>
      </w:r>
      <w:r w:rsidRPr="00702720">
        <w:rPr>
          <w:rFonts w:cs="Tahoma"/>
          <w:spacing w:val="-1"/>
        </w:rPr>
        <w:t xml:space="preserve"> </w:t>
      </w:r>
      <w:r w:rsidRPr="00702720">
        <w:rPr>
          <w:rFonts w:cs="Tahoma"/>
        </w:rPr>
        <w:t>την</w:t>
      </w:r>
      <w:r w:rsidRPr="00702720">
        <w:rPr>
          <w:rFonts w:cs="Tahoma"/>
          <w:spacing w:val="-4"/>
        </w:rPr>
        <w:t xml:space="preserve"> </w:t>
      </w:r>
      <w:r w:rsidRPr="00702720">
        <w:rPr>
          <w:rFonts w:cs="Tahoma"/>
        </w:rPr>
        <w:t>έναρξη</w:t>
      </w:r>
      <w:r w:rsidRPr="00702720">
        <w:rPr>
          <w:rFonts w:cs="Tahoma"/>
          <w:spacing w:val="-3"/>
        </w:rPr>
        <w:t xml:space="preserve"> </w:t>
      </w:r>
      <w:r w:rsidRPr="00702720">
        <w:rPr>
          <w:rFonts w:cs="Tahoma"/>
        </w:rPr>
        <w:t>της</w:t>
      </w:r>
      <w:r w:rsidRPr="00702720">
        <w:rPr>
          <w:rFonts w:cs="Tahoma"/>
          <w:spacing w:val="3"/>
        </w:rPr>
        <w:t xml:space="preserve"> </w:t>
      </w:r>
      <w:r w:rsidRPr="00702720">
        <w:rPr>
          <w:rFonts w:cs="Tahoma"/>
        </w:rPr>
        <w:t>Πιλοτικής</w:t>
      </w:r>
      <w:r w:rsidRPr="00702720">
        <w:rPr>
          <w:rFonts w:cs="Tahoma"/>
          <w:spacing w:val="-1"/>
        </w:rPr>
        <w:t xml:space="preserve"> </w:t>
      </w:r>
      <w:r w:rsidRPr="00702720">
        <w:rPr>
          <w:rFonts w:cs="Tahoma"/>
        </w:rPr>
        <w:t>Λειτουργίας.</w:t>
      </w:r>
    </w:p>
    <w:p w14:paraId="2304B643" w14:textId="77777777" w:rsidR="00BA74DC" w:rsidRPr="00702720" w:rsidRDefault="00BA74DC" w:rsidP="00BA74DC">
      <w:pPr>
        <w:pStyle w:val="af2"/>
        <w:rPr>
          <w:rFonts w:cs="Tahoma"/>
        </w:rPr>
      </w:pPr>
      <w:r w:rsidRPr="00702720">
        <w:rPr>
          <w:rFonts w:cs="Tahoma"/>
        </w:rPr>
        <w:t>Σχετικά με το Χρόνο Απάντησης εντός Κανονικών Ωρών Κάλυψης, το 80% των αιτημάτων, θα πρέπει να</w:t>
      </w:r>
      <w:r w:rsidRPr="00702720">
        <w:rPr>
          <w:rFonts w:cs="Tahoma"/>
          <w:spacing w:val="1"/>
        </w:rPr>
        <w:t xml:space="preserve"> </w:t>
      </w:r>
      <w:r w:rsidRPr="00702720">
        <w:rPr>
          <w:rFonts w:cs="Tahoma"/>
        </w:rPr>
        <w:t>απαντώνται</w:t>
      </w:r>
      <w:r w:rsidRPr="00702720">
        <w:rPr>
          <w:rFonts w:cs="Tahoma"/>
          <w:spacing w:val="1"/>
        </w:rPr>
        <w:t xml:space="preserve"> </w:t>
      </w:r>
      <w:r w:rsidRPr="00702720">
        <w:rPr>
          <w:rFonts w:cs="Tahoma"/>
        </w:rPr>
        <w:t>το</w:t>
      </w:r>
      <w:r w:rsidRPr="00702720">
        <w:rPr>
          <w:rFonts w:cs="Tahoma"/>
          <w:spacing w:val="1"/>
        </w:rPr>
        <w:t xml:space="preserve"> </w:t>
      </w:r>
      <w:r w:rsidRPr="00702720">
        <w:rPr>
          <w:rFonts w:cs="Tahoma"/>
        </w:rPr>
        <w:t>αργότερο</w:t>
      </w:r>
      <w:r w:rsidRPr="00702720">
        <w:rPr>
          <w:rFonts w:cs="Tahoma"/>
          <w:spacing w:val="1"/>
        </w:rPr>
        <w:t xml:space="preserve"> </w:t>
      </w:r>
      <w:r w:rsidRPr="00702720">
        <w:rPr>
          <w:rFonts w:cs="Tahoma"/>
        </w:rPr>
        <w:t>σε</w:t>
      </w:r>
      <w:r w:rsidRPr="00702720">
        <w:rPr>
          <w:rFonts w:cs="Tahoma"/>
          <w:spacing w:val="1"/>
        </w:rPr>
        <w:t xml:space="preserve"> </w:t>
      </w:r>
      <w:r w:rsidRPr="00702720">
        <w:rPr>
          <w:rFonts w:cs="Tahoma"/>
        </w:rPr>
        <w:t>δύο</w:t>
      </w:r>
      <w:r w:rsidRPr="00702720">
        <w:rPr>
          <w:rFonts w:cs="Tahoma"/>
          <w:spacing w:val="1"/>
        </w:rPr>
        <w:t xml:space="preserve"> </w:t>
      </w:r>
      <w:r w:rsidRPr="00702720">
        <w:rPr>
          <w:rFonts w:cs="Tahoma"/>
        </w:rPr>
        <w:t>(2)</w:t>
      </w:r>
      <w:r w:rsidRPr="00702720">
        <w:rPr>
          <w:rFonts w:cs="Tahoma"/>
          <w:spacing w:val="1"/>
        </w:rPr>
        <w:t xml:space="preserve"> </w:t>
      </w:r>
      <w:r w:rsidRPr="00702720">
        <w:rPr>
          <w:rFonts w:cs="Tahoma"/>
        </w:rPr>
        <w:t>ώρες,</w:t>
      </w:r>
      <w:r w:rsidRPr="00702720">
        <w:rPr>
          <w:rFonts w:cs="Tahoma"/>
          <w:spacing w:val="1"/>
        </w:rPr>
        <w:t xml:space="preserve"> </w:t>
      </w:r>
      <w:r w:rsidRPr="00702720">
        <w:rPr>
          <w:rFonts w:cs="Tahoma"/>
        </w:rPr>
        <w:t>ενώ</w:t>
      </w:r>
      <w:r w:rsidRPr="00702720">
        <w:rPr>
          <w:rFonts w:cs="Tahoma"/>
          <w:spacing w:val="1"/>
        </w:rPr>
        <w:t xml:space="preserve"> </w:t>
      </w:r>
      <w:r w:rsidRPr="00702720">
        <w:rPr>
          <w:rFonts w:cs="Tahoma"/>
        </w:rPr>
        <w:t>το</w:t>
      </w:r>
      <w:r w:rsidRPr="00702720">
        <w:rPr>
          <w:rFonts w:cs="Tahoma"/>
          <w:spacing w:val="1"/>
        </w:rPr>
        <w:t xml:space="preserve"> </w:t>
      </w:r>
      <w:r w:rsidRPr="00702720">
        <w:rPr>
          <w:rFonts w:cs="Tahoma"/>
        </w:rPr>
        <w:t>100%</w:t>
      </w:r>
      <w:r w:rsidRPr="00702720">
        <w:rPr>
          <w:rFonts w:cs="Tahoma"/>
          <w:spacing w:val="1"/>
        </w:rPr>
        <w:t xml:space="preserve"> </w:t>
      </w:r>
      <w:r w:rsidRPr="00702720">
        <w:rPr>
          <w:rFonts w:cs="Tahoma"/>
        </w:rPr>
        <w:t>των</w:t>
      </w:r>
      <w:r w:rsidRPr="00702720">
        <w:rPr>
          <w:rFonts w:cs="Tahoma"/>
          <w:spacing w:val="1"/>
        </w:rPr>
        <w:t xml:space="preserve"> </w:t>
      </w:r>
      <w:r w:rsidRPr="00702720">
        <w:rPr>
          <w:rFonts w:cs="Tahoma"/>
        </w:rPr>
        <w:t>κλήσεων</w:t>
      </w:r>
      <w:r w:rsidRPr="00702720">
        <w:rPr>
          <w:rFonts w:cs="Tahoma"/>
          <w:spacing w:val="1"/>
        </w:rPr>
        <w:t xml:space="preserve"> </w:t>
      </w:r>
      <w:r w:rsidRPr="00702720">
        <w:rPr>
          <w:rFonts w:cs="Tahoma"/>
        </w:rPr>
        <w:t>θα</w:t>
      </w:r>
      <w:r w:rsidRPr="00702720">
        <w:rPr>
          <w:rFonts w:cs="Tahoma"/>
          <w:spacing w:val="1"/>
        </w:rPr>
        <w:t xml:space="preserve"> </w:t>
      </w:r>
      <w:r w:rsidRPr="00702720">
        <w:rPr>
          <w:rFonts w:cs="Tahoma"/>
        </w:rPr>
        <w:t>πρέπει</w:t>
      </w:r>
      <w:r w:rsidRPr="00702720">
        <w:rPr>
          <w:rFonts w:cs="Tahoma"/>
          <w:spacing w:val="1"/>
        </w:rPr>
        <w:t xml:space="preserve"> </w:t>
      </w:r>
      <w:r w:rsidRPr="00702720">
        <w:rPr>
          <w:rFonts w:cs="Tahoma"/>
        </w:rPr>
        <w:t>να</w:t>
      </w:r>
      <w:r w:rsidRPr="00702720">
        <w:rPr>
          <w:rFonts w:cs="Tahoma"/>
          <w:spacing w:val="1"/>
        </w:rPr>
        <w:t xml:space="preserve"> </w:t>
      </w:r>
      <w:r w:rsidRPr="00702720">
        <w:rPr>
          <w:rFonts w:cs="Tahoma"/>
        </w:rPr>
        <w:t>απαντώνται</w:t>
      </w:r>
      <w:r w:rsidRPr="00702720">
        <w:rPr>
          <w:rFonts w:cs="Tahoma"/>
          <w:spacing w:val="1"/>
        </w:rPr>
        <w:t xml:space="preserve"> </w:t>
      </w:r>
      <w:r w:rsidRPr="00702720">
        <w:rPr>
          <w:rFonts w:cs="Tahoma"/>
        </w:rPr>
        <w:t>το</w:t>
      </w:r>
      <w:r w:rsidRPr="00702720">
        <w:rPr>
          <w:rFonts w:cs="Tahoma"/>
          <w:spacing w:val="1"/>
        </w:rPr>
        <w:t xml:space="preserve"> </w:t>
      </w:r>
      <w:r w:rsidRPr="00702720">
        <w:rPr>
          <w:rFonts w:cs="Tahoma"/>
        </w:rPr>
        <w:t>αργότερο σε τέσσερις (4) ώρες από τη χρονική στιγμή της πρώτης γνωστοποίησης. Μετά την πάροδο των</w:t>
      </w:r>
      <w:r w:rsidRPr="00702720">
        <w:rPr>
          <w:rFonts w:cs="Tahoma"/>
          <w:spacing w:val="1"/>
        </w:rPr>
        <w:t xml:space="preserve"> </w:t>
      </w:r>
      <w:r w:rsidRPr="00702720">
        <w:rPr>
          <w:rFonts w:cs="Tahoma"/>
        </w:rPr>
        <w:t>παραπάνω</w:t>
      </w:r>
      <w:r w:rsidRPr="00702720">
        <w:rPr>
          <w:rFonts w:cs="Tahoma"/>
          <w:spacing w:val="-1"/>
        </w:rPr>
        <w:t xml:space="preserve"> </w:t>
      </w:r>
      <w:r w:rsidRPr="00702720">
        <w:rPr>
          <w:rFonts w:cs="Tahoma"/>
        </w:rPr>
        <w:t>χρόνων</w:t>
      </w:r>
      <w:r w:rsidRPr="00702720">
        <w:rPr>
          <w:rFonts w:cs="Tahoma"/>
          <w:spacing w:val="-2"/>
        </w:rPr>
        <w:t xml:space="preserve"> </w:t>
      </w:r>
      <w:r w:rsidRPr="00702720">
        <w:rPr>
          <w:rFonts w:cs="Tahoma"/>
        </w:rPr>
        <w:t>απάντησης</w:t>
      </w:r>
      <w:r w:rsidRPr="00702720">
        <w:rPr>
          <w:rFonts w:cs="Tahoma"/>
          <w:spacing w:val="-1"/>
        </w:rPr>
        <w:t xml:space="preserve"> </w:t>
      </w:r>
      <w:r w:rsidRPr="00702720">
        <w:rPr>
          <w:rFonts w:cs="Tahoma"/>
        </w:rPr>
        <w:t>οι</w:t>
      </w:r>
      <w:r w:rsidRPr="00702720">
        <w:rPr>
          <w:rFonts w:cs="Tahoma"/>
          <w:spacing w:val="-3"/>
        </w:rPr>
        <w:t xml:space="preserve"> </w:t>
      </w:r>
      <w:r w:rsidRPr="00702720">
        <w:rPr>
          <w:rFonts w:cs="Tahoma"/>
        </w:rPr>
        <w:t>επιπλέον</w:t>
      </w:r>
      <w:r w:rsidRPr="00702720">
        <w:rPr>
          <w:rFonts w:cs="Tahoma"/>
          <w:spacing w:val="-2"/>
        </w:rPr>
        <w:t xml:space="preserve"> </w:t>
      </w:r>
      <w:r w:rsidRPr="00702720">
        <w:rPr>
          <w:rFonts w:cs="Tahoma"/>
        </w:rPr>
        <w:t>χρόνοι</w:t>
      </w:r>
      <w:r w:rsidRPr="00702720">
        <w:rPr>
          <w:rFonts w:cs="Tahoma"/>
          <w:spacing w:val="-4"/>
        </w:rPr>
        <w:t xml:space="preserve"> </w:t>
      </w:r>
      <w:proofErr w:type="spellStart"/>
      <w:r w:rsidRPr="00702720">
        <w:rPr>
          <w:rFonts w:cs="Tahoma"/>
        </w:rPr>
        <w:t>προσμετρούνται</w:t>
      </w:r>
      <w:proofErr w:type="spellEnd"/>
      <w:r w:rsidRPr="00702720">
        <w:rPr>
          <w:rFonts w:cs="Tahoma"/>
          <w:spacing w:val="-1"/>
        </w:rPr>
        <w:t xml:space="preserve"> </w:t>
      </w:r>
      <w:r w:rsidRPr="00702720">
        <w:rPr>
          <w:rFonts w:cs="Tahoma"/>
        </w:rPr>
        <w:t>στους</w:t>
      </w:r>
      <w:r w:rsidRPr="00702720">
        <w:rPr>
          <w:rFonts w:cs="Tahoma"/>
          <w:spacing w:val="-1"/>
        </w:rPr>
        <w:t xml:space="preserve"> </w:t>
      </w:r>
      <w:r w:rsidRPr="00702720">
        <w:rPr>
          <w:rFonts w:cs="Tahoma"/>
        </w:rPr>
        <w:t>χρόνους</w:t>
      </w:r>
      <w:r w:rsidRPr="00702720">
        <w:rPr>
          <w:rFonts w:cs="Tahoma"/>
          <w:spacing w:val="-1"/>
        </w:rPr>
        <w:t xml:space="preserve"> </w:t>
      </w:r>
      <w:r w:rsidRPr="00702720">
        <w:rPr>
          <w:rFonts w:cs="Tahoma"/>
        </w:rPr>
        <w:t>αποκατάστασης.</w:t>
      </w:r>
    </w:p>
    <w:p w14:paraId="06D0E2B6" w14:textId="77777777" w:rsidR="00BA74DC" w:rsidRPr="00702720" w:rsidRDefault="00BA74DC" w:rsidP="00BA74DC">
      <w:pPr>
        <w:pStyle w:val="af2"/>
        <w:rPr>
          <w:rFonts w:cs="Tahoma"/>
        </w:rPr>
      </w:pPr>
      <w:r w:rsidRPr="00702720">
        <w:rPr>
          <w:rFonts w:cs="Tahoma"/>
        </w:rPr>
        <w:t>Ανεξαρτήτως</w:t>
      </w:r>
      <w:r w:rsidRPr="00702720">
        <w:rPr>
          <w:rFonts w:cs="Tahoma"/>
          <w:spacing w:val="1"/>
        </w:rPr>
        <w:t xml:space="preserve"> </w:t>
      </w:r>
      <w:r w:rsidRPr="00702720">
        <w:rPr>
          <w:rFonts w:cs="Tahoma"/>
        </w:rPr>
        <w:t>των</w:t>
      </w:r>
      <w:r w:rsidRPr="00702720">
        <w:rPr>
          <w:rFonts w:cs="Tahoma"/>
          <w:spacing w:val="1"/>
        </w:rPr>
        <w:t xml:space="preserve"> </w:t>
      </w:r>
      <w:r w:rsidRPr="00702720">
        <w:rPr>
          <w:rFonts w:cs="Tahoma"/>
        </w:rPr>
        <w:t>χρόνων επίλυσης</w:t>
      </w:r>
      <w:r w:rsidRPr="00702720">
        <w:rPr>
          <w:rFonts w:cs="Tahoma"/>
          <w:spacing w:val="1"/>
        </w:rPr>
        <w:t xml:space="preserve"> </w:t>
      </w:r>
      <w:r w:rsidRPr="00702720">
        <w:rPr>
          <w:rFonts w:cs="Tahoma"/>
        </w:rPr>
        <w:t>των</w:t>
      </w:r>
      <w:r w:rsidRPr="00702720">
        <w:rPr>
          <w:rFonts w:cs="Tahoma"/>
          <w:spacing w:val="1"/>
        </w:rPr>
        <w:t xml:space="preserve"> </w:t>
      </w:r>
      <w:r w:rsidRPr="00702720">
        <w:rPr>
          <w:rFonts w:cs="Tahoma"/>
        </w:rPr>
        <w:t>προβλημάτων,</w:t>
      </w:r>
      <w:r w:rsidRPr="00702720">
        <w:rPr>
          <w:rFonts w:cs="Tahoma"/>
          <w:spacing w:val="1"/>
        </w:rPr>
        <w:t xml:space="preserve"> </w:t>
      </w:r>
      <w:r w:rsidRPr="00702720">
        <w:rPr>
          <w:rFonts w:cs="Tahoma"/>
        </w:rPr>
        <w:t>ο</w:t>
      </w:r>
      <w:r w:rsidRPr="00702720">
        <w:rPr>
          <w:rFonts w:cs="Tahoma"/>
          <w:spacing w:val="1"/>
        </w:rPr>
        <w:t xml:space="preserve"> </w:t>
      </w:r>
      <w:r w:rsidRPr="00702720">
        <w:rPr>
          <w:rFonts w:cs="Tahoma"/>
        </w:rPr>
        <w:t>Μέγιστος</w:t>
      </w:r>
      <w:r w:rsidRPr="00702720">
        <w:rPr>
          <w:rFonts w:cs="Tahoma"/>
          <w:spacing w:val="1"/>
        </w:rPr>
        <w:t xml:space="preserve"> </w:t>
      </w:r>
      <w:r w:rsidRPr="00702720">
        <w:rPr>
          <w:rFonts w:cs="Tahoma"/>
        </w:rPr>
        <w:t>Χρόνος</w:t>
      </w:r>
      <w:r w:rsidRPr="00702720">
        <w:rPr>
          <w:rFonts w:cs="Tahoma"/>
          <w:spacing w:val="1"/>
        </w:rPr>
        <w:t xml:space="preserve"> </w:t>
      </w:r>
      <w:r w:rsidRPr="00702720">
        <w:rPr>
          <w:rFonts w:cs="Tahoma"/>
        </w:rPr>
        <w:t>Μη</w:t>
      </w:r>
      <w:r w:rsidRPr="00702720">
        <w:rPr>
          <w:rFonts w:cs="Tahoma"/>
          <w:spacing w:val="1"/>
        </w:rPr>
        <w:t xml:space="preserve"> </w:t>
      </w:r>
      <w:r w:rsidRPr="00702720">
        <w:rPr>
          <w:rFonts w:cs="Tahoma"/>
        </w:rPr>
        <w:t>Λειτουργίας,</w:t>
      </w:r>
      <w:r w:rsidRPr="00702720">
        <w:rPr>
          <w:rFonts w:cs="Tahoma"/>
          <w:spacing w:val="1"/>
        </w:rPr>
        <w:t xml:space="preserve"> </w:t>
      </w:r>
      <w:r w:rsidRPr="00702720">
        <w:rPr>
          <w:rFonts w:cs="Tahoma"/>
        </w:rPr>
        <w:t>σε</w:t>
      </w:r>
      <w:r w:rsidRPr="00702720">
        <w:rPr>
          <w:rFonts w:cs="Tahoma"/>
          <w:spacing w:val="1"/>
        </w:rPr>
        <w:t xml:space="preserve"> </w:t>
      </w:r>
      <w:r w:rsidRPr="00702720">
        <w:rPr>
          <w:rFonts w:cs="Tahoma"/>
        </w:rPr>
        <w:t>ώρες</w:t>
      </w:r>
      <w:r w:rsidRPr="00702720">
        <w:rPr>
          <w:rFonts w:cs="Tahoma"/>
          <w:spacing w:val="1"/>
        </w:rPr>
        <w:t xml:space="preserve"> </w:t>
      </w:r>
      <w:r w:rsidRPr="00702720">
        <w:rPr>
          <w:rFonts w:cs="Tahoma"/>
        </w:rPr>
        <w:t>αθροιστικά για όλα τα προβλήματα που παρουσιάστηκαν ανά μήνα, ορίζεται ανάλογα με το Επίπεδο</w:t>
      </w:r>
      <w:r w:rsidRPr="00702720">
        <w:rPr>
          <w:rFonts w:cs="Tahoma"/>
          <w:spacing w:val="1"/>
        </w:rPr>
        <w:t xml:space="preserve"> </w:t>
      </w:r>
      <w:r w:rsidRPr="00702720">
        <w:rPr>
          <w:rFonts w:cs="Tahoma"/>
        </w:rPr>
        <w:t>Σοβαρότητας Προβλήματος ως</w:t>
      </w:r>
      <w:r w:rsidRPr="00702720">
        <w:rPr>
          <w:rFonts w:cs="Tahoma"/>
          <w:spacing w:val="-2"/>
        </w:rPr>
        <w:t xml:space="preserve"> </w:t>
      </w:r>
      <w:r w:rsidRPr="00702720">
        <w:rPr>
          <w:rFonts w:cs="Tahoma"/>
        </w:rPr>
        <w:t>εξής:</w:t>
      </w:r>
    </w:p>
    <w:p w14:paraId="169626B4" w14:textId="4C8FFC6B" w:rsidR="00BA74DC" w:rsidRPr="00702720" w:rsidRDefault="00BA74DC" w:rsidP="003A7B0C">
      <w:pPr>
        <w:pStyle w:val="a"/>
        <w:widowControl w:val="0"/>
        <w:numPr>
          <w:ilvl w:val="3"/>
          <w:numId w:val="75"/>
        </w:numPr>
        <w:tabs>
          <w:tab w:val="clear" w:pos="720"/>
        </w:tabs>
        <w:suppressAutoHyphens w:val="0"/>
        <w:autoSpaceDE w:val="0"/>
        <w:autoSpaceDN w:val="0"/>
        <w:spacing w:before="120" w:line="259" w:lineRule="auto"/>
        <w:ind w:left="426" w:right="534" w:hanging="284"/>
        <w:rPr>
          <w:rFonts w:cs="Tahoma"/>
        </w:rPr>
      </w:pPr>
      <w:r w:rsidRPr="00702720">
        <w:rPr>
          <w:rFonts w:cs="Tahoma"/>
          <w:b/>
          <w:u w:val="single"/>
        </w:rPr>
        <w:t>Επείγουσα:</w:t>
      </w:r>
      <w:r w:rsidRPr="00702720">
        <w:rPr>
          <w:rFonts w:cs="Tahoma"/>
          <w:b/>
          <w:spacing w:val="-3"/>
        </w:rPr>
        <w:t xml:space="preserve"> </w:t>
      </w:r>
      <w:r w:rsidR="005A3FC1" w:rsidRPr="00702720">
        <w:rPr>
          <w:rFonts w:cs="Tahoma"/>
        </w:rPr>
        <w:t>τέσσερεις (4) ώρες</w:t>
      </w:r>
    </w:p>
    <w:p w14:paraId="19577EEA" w14:textId="51D234CE" w:rsidR="00BA74DC" w:rsidRPr="00702720" w:rsidRDefault="00BA74DC" w:rsidP="003A7B0C">
      <w:pPr>
        <w:pStyle w:val="a"/>
        <w:widowControl w:val="0"/>
        <w:numPr>
          <w:ilvl w:val="3"/>
          <w:numId w:val="75"/>
        </w:numPr>
        <w:tabs>
          <w:tab w:val="clear" w:pos="720"/>
        </w:tabs>
        <w:suppressAutoHyphens w:val="0"/>
        <w:autoSpaceDE w:val="0"/>
        <w:autoSpaceDN w:val="0"/>
        <w:spacing w:before="120" w:line="259" w:lineRule="auto"/>
        <w:ind w:left="426" w:right="534" w:hanging="284"/>
        <w:rPr>
          <w:rFonts w:cs="Tahoma"/>
        </w:rPr>
      </w:pPr>
      <w:r w:rsidRPr="00702720">
        <w:rPr>
          <w:rFonts w:cs="Tahoma"/>
          <w:b/>
          <w:u w:val="single"/>
        </w:rPr>
        <w:t>Υψηλή:</w:t>
      </w:r>
      <w:r w:rsidRPr="00702720">
        <w:rPr>
          <w:rFonts w:cs="Tahoma"/>
          <w:b/>
          <w:spacing w:val="-2"/>
        </w:rPr>
        <w:t xml:space="preserve"> </w:t>
      </w:r>
      <w:r w:rsidR="005A3FC1" w:rsidRPr="00702720">
        <w:rPr>
          <w:rFonts w:cs="Tahoma"/>
        </w:rPr>
        <w:t>δώδεκα (12) ώρες</w:t>
      </w:r>
    </w:p>
    <w:p w14:paraId="4CACA156" w14:textId="11972747" w:rsidR="00BA74DC" w:rsidRPr="00702720" w:rsidRDefault="00BA74DC" w:rsidP="003A7B0C">
      <w:pPr>
        <w:pStyle w:val="a"/>
        <w:widowControl w:val="0"/>
        <w:numPr>
          <w:ilvl w:val="3"/>
          <w:numId w:val="75"/>
        </w:numPr>
        <w:tabs>
          <w:tab w:val="clear" w:pos="720"/>
        </w:tabs>
        <w:suppressAutoHyphens w:val="0"/>
        <w:autoSpaceDE w:val="0"/>
        <w:autoSpaceDN w:val="0"/>
        <w:spacing w:before="120" w:line="259" w:lineRule="auto"/>
        <w:ind w:left="426" w:right="534" w:hanging="284"/>
        <w:rPr>
          <w:rFonts w:cs="Tahoma"/>
        </w:rPr>
      </w:pPr>
      <w:r w:rsidRPr="00702720">
        <w:rPr>
          <w:rFonts w:cs="Tahoma"/>
          <w:b/>
          <w:u w:val="single"/>
        </w:rPr>
        <w:t>Μέτρια:</w:t>
      </w:r>
      <w:r w:rsidRPr="00702720">
        <w:rPr>
          <w:rFonts w:cs="Tahoma"/>
          <w:b/>
          <w:spacing w:val="-4"/>
        </w:rPr>
        <w:t xml:space="preserve"> </w:t>
      </w:r>
      <w:r w:rsidR="005A3FC1" w:rsidRPr="00702720">
        <w:rPr>
          <w:rFonts w:cs="Tahoma"/>
        </w:rPr>
        <w:t>δεκαπέντε (15) ώρες</w:t>
      </w:r>
    </w:p>
    <w:p w14:paraId="15B64147" w14:textId="6A56DAA2" w:rsidR="00BA74DC" w:rsidRPr="00702720" w:rsidRDefault="00BA74DC" w:rsidP="003A7B0C">
      <w:pPr>
        <w:pStyle w:val="a"/>
        <w:widowControl w:val="0"/>
        <w:numPr>
          <w:ilvl w:val="3"/>
          <w:numId w:val="75"/>
        </w:numPr>
        <w:tabs>
          <w:tab w:val="clear" w:pos="720"/>
        </w:tabs>
        <w:suppressAutoHyphens w:val="0"/>
        <w:autoSpaceDE w:val="0"/>
        <w:autoSpaceDN w:val="0"/>
        <w:spacing w:before="120" w:line="259" w:lineRule="auto"/>
        <w:ind w:left="426" w:right="534" w:hanging="284"/>
        <w:rPr>
          <w:rFonts w:cs="Tahoma"/>
        </w:rPr>
      </w:pPr>
      <w:r w:rsidRPr="00702720">
        <w:rPr>
          <w:rFonts w:cs="Tahoma"/>
          <w:b/>
          <w:u w:val="single"/>
        </w:rPr>
        <w:t>Χαμηλή:</w:t>
      </w:r>
      <w:r w:rsidRPr="00702720">
        <w:rPr>
          <w:rFonts w:cs="Tahoma"/>
          <w:b/>
          <w:spacing w:val="-5"/>
        </w:rPr>
        <w:t xml:space="preserve"> </w:t>
      </w:r>
      <w:r w:rsidR="005A3FC1" w:rsidRPr="00702720">
        <w:rPr>
          <w:rFonts w:cs="Tahoma"/>
        </w:rPr>
        <w:t>είκοσι τέσσερεις (24) ώρες</w:t>
      </w:r>
    </w:p>
    <w:p w14:paraId="0BF2FCE4" w14:textId="77777777" w:rsidR="00BA74DC" w:rsidRPr="00702720" w:rsidRDefault="00BA74DC" w:rsidP="00BA74DC">
      <w:pPr>
        <w:pStyle w:val="af2"/>
        <w:rPr>
          <w:rFonts w:cs="Tahoma"/>
        </w:rPr>
      </w:pPr>
      <w:r w:rsidRPr="00702720">
        <w:rPr>
          <w:rFonts w:cs="Tahoma"/>
        </w:rPr>
        <w:t>Διευκρινίζεται ότι ο</w:t>
      </w:r>
      <w:r w:rsidRPr="00702720">
        <w:rPr>
          <w:rFonts w:cs="Tahoma"/>
          <w:spacing w:val="1"/>
        </w:rPr>
        <w:t xml:space="preserve"> </w:t>
      </w:r>
      <w:r w:rsidRPr="00702720">
        <w:rPr>
          <w:rFonts w:cs="Tahoma"/>
        </w:rPr>
        <w:t>Μέγιστος Χρόνος Μη Λειτουργίας</w:t>
      </w:r>
      <w:r w:rsidRPr="00702720">
        <w:rPr>
          <w:rFonts w:cs="Tahoma"/>
          <w:spacing w:val="1"/>
        </w:rPr>
        <w:t xml:space="preserve"> </w:t>
      </w:r>
      <w:r w:rsidRPr="00702720">
        <w:rPr>
          <w:rFonts w:cs="Tahoma"/>
        </w:rPr>
        <w:t>ορίζεται με βάση τη συνολική</w:t>
      </w:r>
      <w:r w:rsidRPr="00702720">
        <w:rPr>
          <w:rFonts w:cs="Tahoma"/>
          <w:spacing w:val="1"/>
        </w:rPr>
        <w:t xml:space="preserve"> </w:t>
      </w:r>
      <w:r w:rsidRPr="00702720">
        <w:rPr>
          <w:rFonts w:cs="Tahoma"/>
        </w:rPr>
        <w:t>χρονική</w:t>
      </w:r>
      <w:r w:rsidRPr="00702720">
        <w:rPr>
          <w:rFonts w:cs="Tahoma"/>
          <w:spacing w:val="1"/>
        </w:rPr>
        <w:t xml:space="preserve"> </w:t>
      </w:r>
      <w:r w:rsidRPr="00702720">
        <w:rPr>
          <w:rFonts w:cs="Tahoma"/>
        </w:rPr>
        <w:t>διάρκεια</w:t>
      </w:r>
      <w:r w:rsidRPr="00702720">
        <w:rPr>
          <w:rFonts w:cs="Tahoma"/>
          <w:spacing w:val="1"/>
        </w:rPr>
        <w:t xml:space="preserve"> </w:t>
      </w:r>
      <w:r w:rsidRPr="00702720">
        <w:rPr>
          <w:rFonts w:cs="Tahoma"/>
        </w:rPr>
        <w:t>όλων</w:t>
      </w:r>
      <w:r w:rsidRPr="00702720">
        <w:rPr>
          <w:rFonts w:cs="Tahoma"/>
          <w:spacing w:val="1"/>
        </w:rPr>
        <w:t xml:space="preserve"> </w:t>
      </w:r>
      <w:r w:rsidRPr="00702720">
        <w:rPr>
          <w:rFonts w:cs="Tahoma"/>
        </w:rPr>
        <w:t>των</w:t>
      </w:r>
      <w:r w:rsidRPr="00702720">
        <w:rPr>
          <w:rFonts w:cs="Tahoma"/>
          <w:spacing w:val="1"/>
        </w:rPr>
        <w:t xml:space="preserve"> </w:t>
      </w:r>
      <w:r w:rsidRPr="00702720">
        <w:rPr>
          <w:rFonts w:cs="Tahoma"/>
        </w:rPr>
        <w:t>προβλημάτων</w:t>
      </w:r>
      <w:r w:rsidRPr="00702720">
        <w:rPr>
          <w:rFonts w:cs="Tahoma"/>
          <w:spacing w:val="1"/>
        </w:rPr>
        <w:t xml:space="preserve"> </w:t>
      </w:r>
      <w:r w:rsidRPr="00702720">
        <w:rPr>
          <w:rFonts w:cs="Tahoma"/>
        </w:rPr>
        <w:t>που</w:t>
      </w:r>
      <w:r w:rsidRPr="00702720">
        <w:rPr>
          <w:rFonts w:cs="Tahoma"/>
          <w:spacing w:val="1"/>
        </w:rPr>
        <w:t xml:space="preserve"> </w:t>
      </w:r>
      <w:r w:rsidRPr="00702720">
        <w:rPr>
          <w:rFonts w:cs="Tahoma"/>
        </w:rPr>
        <w:t>εμφανίστηκαν</w:t>
      </w:r>
      <w:r w:rsidRPr="00702720">
        <w:rPr>
          <w:rFonts w:cs="Tahoma"/>
          <w:spacing w:val="1"/>
        </w:rPr>
        <w:t xml:space="preserve"> </w:t>
      </w:r>
      <w:r w:rsidRPr="00702720">
        <w:rPr>
          <w:rFonts w:cs="Tahoma"/>
        </w:rPr>
        <w:t>μηνιαίως</w:t>
      </w:r>
      <w:r w:rsidRPr="00702720">
        <w:rPr>
          <w:rFonts w:cs="Tahoma"/>
          <w:spacing w:val="1"/>
        </w:rPr>
        <w:t xml:space="preserve"> </w:t>
      </w:r>
      <w:r w:rsidRPr="00702720">
        <w:rPr>
          <w:rFonts w:cs="Tahoma"/>
        </w:rPr>
        <w:t>και</w:t>
      </w:r>
      <w:r w:rsidRPr="00702720">
        <w:rPr>
          <w:rFonts w:cs="Tahoma"/>
          <w:spacing w:val="1"/>
        </w:rPr>
        <w:t xml:space="preserve"> </w:t>
      </w:r>
      <w:r w:rsidRPr="00702720">
        <w:rPr>
          <w:rFonts w:cs="Tahoma"/>
        </w:rPr>
        <w:t>επομένως</w:t>
      </w:r>
      <w:r w:rsidRPr="00702720">
        <w:rPr>
          <w:rFonts w:cs="Tahoma"/>
          <w:spacing w:val="1"/>
        </w:rPr>
        <w:t xml:space="preserve"> </w:t>
      </w:r>
      <w:r w:rsidRPr="00702720">
        <w:rPr>
          <w:rFonts w:cs="Tahoma"/>
        </w:rPr>
        <w:t>συμπεριλαμβάνει</w:t>
      </w:r>
      <w:r w:rsidRPr="00702720">
        <w:rPr>
          <w:rFonts w:cs="Tahoma"/>
          <w:spacing w:val="1"/>
        </w:rPr>
        <w:t xml:space="preserve"> </w:t>
      </w:r>
      <w:r w:rsidRPr="00702720">
        <w:rPr>
          <w:rFonts w:cs="Tahoma"/>
        </w:rPr>
        <w:t>τους</w:t>
      </w:r>
      <w:r w:rsidRPr="00702720">
        <w:rPr>
          <w:rFonts w:cs="Tahoma"/>
          <w:spacing w:val="1"/>
        </w:rPr>
        <w:t xml:space="preserve"> </w:t>
      </w:r>
      <w:r w:rsidRPr="00702720">
        <w:rPr>
          <w:rFonts w:cs="Tahoma"/>
        </w:rPr>
        <w:t>χρόνους</w:t>
      </w:r>
      <w:r w:rsidRPr="00702720">
        <w:rPr>
          <w:rFonts w:cs="Tahoma"/>
          <w:spacing w:val="1"/>
        </w:rPr>
        <w:t xml:space="preserve"> </w:t>
      </w:r>
      <w:r w:rsidRPr="00702720">
        <w:rPr>
          <w:rFonts w:cs="Tahoma"/>
        </w:rPr>
        <w:t>αποκατάστασης</w:t>
      </w:r>
      <w:r w:rsidRPr="00702720">
        <w:rPr>
          <w:rFonts w:cs="Tahoma"/>
          <w:spacing w:val="1"/>
        </w:rPr>
        <w:t xml:space="preserve"> </w:t>
      </w:r>
      <w:r w:rsidRPr="00702720">
        <w:rPr>
          <w:rFonts w:cs="Tahoma"/>
        </w:rPr>
        <w:t>των</w:t>
      </w:r>
      <w:r w:rsidRPr="00702720">
        <w:rPr>
          <w:rFonts w:cs="Tahoma"/>
          <w:spacing w:val="1"/>
        </w:rPr>
        <w:t xml:space="preserve"> </w:t>
      </w:r>
      <w:r w:rsidRPr="00702720">
        <w:rPr>
          <w:rFonts w:cs="Tahoma"/>
        </w:rPr>
        <w:t>προβλημάτων</w:t>
      </w:r>
      <w:r w:rsidRPr="00702720">
        <w:rPr>
          <w:rFonts w:cs="Tahoma"/>
          <w:spacing w:val="1"/>
        </w:rPr>
        <w:t xml:space="preserve"> </w:t>
      </w:r>
      <w:r w:rsidRPr="00702720">
        <w:rPr>
          <w:rFonts w:cs="Tahoma"/>
        </w:rPr>
        <w:t>και</w:t>
      </w:r>
      <w:r w:rsidRPr="00702720">
        <w:rPr>
          <w:rFonts w:cs="Tahoma"/>
          <w:spacing w:val="1"/>
        </w:rPr>
        <w:t xml:space="preserve"> </w:t>
      </w:r>
      <w:r w:rsidRPr="00702720">
        <w:rPr>
          <w:rFonts w:cs="Tahoma"/>
        </w:rPr>
        <w:t>αρχίζει</w:t>
      </w:r>
      <w:r w:rsidRPr="00702720">
        <w:rPr>
          <w:rFonts w:cs="Tahoma"/>
          <w:spacing w:val="1"/>
        </w:rPr>
        <w:t xml:space="preserve"> </w:t>
      </w:r>
      <w:r w:rsidRPr="00702720">
        <w:rPr>
          <w:rFonts w:cs="Tahoma"/>
        </w:rPr>
        <w:t>να</w:t>
      </w:r>
      <w:r w:rsidRPr="00702720">
        <w:rPr>
          <w:rFonts w:cs="Tahoma"/>
          <w:spacing w:val="1"/>
        </w:rPr>
        <w:t xml:space="preserve"> </w:t>
      </w:r>
      <w:r w:rsidRPr="00702720">
        <w:rPr>
          <w:rFonts w:cs="Tahoma"/>
        </w:rPr>
        <w:t>μετρά</w:t>
      </w:r>
      <w:r w:rsidRPr="00702720">
        <w:rPr>
          <w:rFonts w:cs="Tahoma"/>
          <w:spacing w:val="1"/>
        </w:rPr>
        <w:t xml:space="preserve"> </w:t>
      </w:r>
      <w:r w:rsidRPr="00702720">
        <w:rPr>
          <w:rFonts w:cs="Tahoma"/>
        </w:rPr>
        <w:t>από</w:t>
      </w:r>
      <w:r w:rsidRPr="00702720">
        <w:rPr>
          <w:rFonts w:cs="Tahoma"/>
          <w:spacing w:val="1"/>
        </w:rPr>
        <w:t xml:space="preserve"> </w:t>
      </w:r>
      <w:r w:rsidRPr="00702720">
        <w:rPr>
          <w:rFonts w:cs="Tahoma"/>
        </w:rPr>
        <w:t>τη</w:t>
      </w:r>
      <w:r w:rsidRPr="00702720">
        <w:rPr>
          <w:rFonts w:cs="Tahoma"/>
          <w:spacing w:val="1"/>
        </w:rPr>
        <w:t xml:space="preserve"> </w:t>
      </w:r>
      <w:r w:rsidRPr="00702720">
        <w:rPr>
          <w:rFonts w:cs="Tahoma"/>
        </w:rPr>
        <w:t>στιγμή</w:t>
      </w:r>
      <w:r w:rsidRPr="00702720">
        <w:rPr>
          <w:rFonts w:cs="Tahoma"/>
          <w:spacing w:val="1"/>
        </w:rPr>
        <w:t xml:space="preserve"> </w:t>
      </w:r>
      <w:r w:rsidRPr="00702720">
        <w:rPr>
          <w:rFonts w:cs="Tahoma"/>
        </w:rPr>
        <w:t>που</w:t>
      </w:r>
      <w:r w:rsidRPr="00702720">
        <w:rPr>
          <w:rFonts w:cs="Tahoma"/>
          <w:spacing w:val="1"/>
        </w:rPr>
        <w:t xml:space="preserve"> </w:t>
      </w:r>
      <w:r w:rsidRPr="00702720">
        <w:rPr>
          <w:rFonts w:cs="Tahoma"/>
        </w:rPr>
        <w:t>δηλώνεται</w:t>
      </w:r>
      <w:r w:rsidRPr="00702720">
        <w:rPr>
          <w:rFonts w:cs="Tahoma"/>
          <w:spacing w:val="1"/>
        </w:rPr>
        <w:t xml:space="preserve"> </w:t>
      </w:r>
      <w:r w:rsidRPr="00702720">
        <w:rPr>
          <w:rFonts w:cs="Tahoma"/>
        </w:rPr>
        <w:t>το</w:t>
      </w:r>
      <w:r w:rsidRPr="00702720">
        <w:rPr>
          <w:rFonts w:cs="Tahoma"/>
          <w:spacing w:val="1"/>
        </w:rPr>
        <w:t xml:space="preserve"> </w:t>
      </w:r>
      <w:r w:rsidRPr="00702720">
        <w:rPr>
          <w:rFonts w:cs="Tahoma"/>
        </w:rPr>
        <w:t>σχετικό</w:t>
      </w:r>
      <w:r w:rsidRPr="00702720">
        <w:rPr>
          <w:rFonts w:cs="Tahoma"/>
          <w:spacing w:val="1"/>
        </w:rPr>
        <w:t xml:space="preserve"> </w:t>
      </w:r>
      <w:r w:rsidRPr="00702720">
        <w:rPr>
          <w:rFonts w:cs="Tahoma"/>
        </w:rPr>
        <w:t>πρόβλημα.</w:t>
      </w:r>
    </w:p>
    <w:p w14:paraId="03DC5DDF" w14:textId="77777777" w:rsidR="00BA74DC" w:rsidRPr="00702720" w:rsidRDefault="00BA74DC" w:rsidP="00D735C7">
      <w:pPr>
        <w:pStyle w:val="AppendixHeading5"/>
      </w:pPr>
      <w:r w:rsidRPr="00702720">
        <w:t>Μη</w:t>
      </w:r>
      <w:r w:rsidRPr="00702720">
        <w:rPr>
          <w:spacing w:val="-2"/>
        </w:rPr>
        <w:t xml:space="preserve"> </w:t>
      </w:r>
      <w:r w:rsidRPr="00702720">
        <w:t>διαθεσιμότητα</w:t>
      </w:r>
      <w:r w:rsidRPr="00702720">
        <w:rPr>
          <w:spacing w:val="-2"/>
        </w:rPr>
        <w:t xml:space="preserve"> </w:t>
      </w:r>
      <w:r w:rsidRPr="00702720">
        <w:t>–</w:t>
      </w:r>
      <w:r w:rsidRPr="00702720">
        <w:rPr>
          <w:spacing w:val="-1"/>
        </w:rPr>
        <w:t xml:space="preserve"> </w:t>
      </w:r>
      <w:r w:rsidRPr="00702720">
        <w:t>Ρήτρες:</w:t>
      </w:r>
    </w:p>
    <w:p w14:paraId="3809D97A" w14:textId="77777777" w:rsidR="00BA74DC" w:rsidRPr="00702720" w:rsidRDefault="00BA74DC" w:rsidP="00BA74DC">
      <w:pPr>
        <w:pStyle w:val="af2"/>
        <w:rPr>
          <w:rFonts w:cs="Tahoma"/>
        </w:rPr>
      </w:pPr>
      <w:r w:rsidRPr="00702720">
        <w:rPr>
          <w:rFonts w:cs="Tahoma"/>
        </w:rPr>
        <w:t>Ο</w:t>
      </w:r>
      <w:r w:rsidRPr="00702720">
        <w:rPr>
          <w:rFonts w:cs="Tahoma"/>
          <w:spacing w:val="2"/>
        </w:rPr>
        <w:t xml:space="preserve"> </w:t>
      </w:r>
      <w:r w:rsidRPr="00702720">
        <w:rPr>
          <w:rFonts w:cs="Tahoma"/>
        </w:rPr>
        <w:t>Ανάδοχος</w:t>
      </w:r>
      <w:r w:rsidRPr="00702720">
        <w:rPr>
          <w:rFonts w:cs="Tahoma"/>
          <w:spacing w:val="2"/>
        </w:rPr>
        <w:t xml:space="preserve"> </w:t>
      </w:r>
      <w:r w:rsidRPr="00702720">
        <w:rPr>
          <w:rFonts w:cs="Tahoma"/>
        </w:rPr>
        <w:t>είναι</w:t>
      </w:r>
      <w:r w:rsidRPr="00702720">
        <w:rPr>
          <w:rFonts w:cs="Tahoma"/>
          <w:spacing w:val="49"/>
        </w:rPr>
        <w:t xml:space="preserve"> </w:t>
      </w:r>
      <w:r w:rsidRPr="00702720">
        <w:rPr>
          <w:rFonts w:cs="Tahoma"/>
        </w:rPr>
        <w:t>υποχρεωμένος</w:t>
      </w:r>
      <w:r w:rsidRPr="00702720">
        <w:rPr>
          <w:rFonts w:cs="Tahoma"/>
          <w:spacing w:val="2"/>
        </w:rPr>
        <w:t xml:space="preserve"> </w:t>
      </w:r>
      <w:r w:rsidRPr="00702720">
        <w:rPr>
          <w:rFonts w:cs="Tahoma"/>
        </w:rPr>
        <w:t>να</w:t>
      </w:r>
      <w:r w:rsidRPr="00702720">
        <w:rPr>
          <w:rFonts w:cs="Tahoma"/>
          <w:spacing w:val="1"/>
        </w:rPr>
        <w:t xml:space="preserve"> </w:t>
      </w:r>
      <w:r w:rsidRPr="00702720">
        <w:rPr>
          <w:rFonts w:cs="Tahoma"/>
        </w:rPr>
        <w:t>καταβάλλει</w:t>
      </w:r>
      <w:r w:rsidRPr="00702720">
        <w:rPr>
          <w:rFonts w:cs="Tahoma"/>
          <w:spacing w:val="1"/>
        </w:rPr>
        <w:t xml:space="preserve"> </w:t>
      </w:r>
      <w:r w:rsidRPr="00702720">
        <w:rPr>
          <w:rFonts w:cs="Tahoma"/>
        </w:rPr>
        <w:t>ρήτρες</w:t>
      </w:r>
      <w:r w:rsidRPr="00702720">
        <w:rPr>
          <w:rFonts w:cs="Tahoma"/>
          <w:spacing w:val="2"/>
        </w:rPr>
        <w:t xml:space="preserve"> </w:t>
      </w:r>
      <w:r w:rsidRPr="00702720">
        <w:rPr>
          <w:rFonts w:cs="Tahoma"/>
        </w:rPr>
        <w:t>στις</w:t>
      </w:r>
      <w:r w:rsidRPr="00702720">
        <w:rPr>
          <w:rFonts w:cs="Tahoma"/>
          <w:spacing w:val="2"/>
        </w:rPr>
        <w:t xml:space="preserve"> </w:t>
      </w:r>
      <w:r w:rsidRPr="00702720">
        <w:rPr>
          <w:rFonts w:cs="Tahoma"/>
        </w:rPr>
        <w:t>περιπτώσεις</w:t>
      </w:r>
      <w:r w:rsidRPr="00702720">
        <w:rPr>
          <w:rFonts w:cs="Tahoma"/>
          <w:spacing w:val="2"/>
        </w:rPr>
        <w:t xml:space="preserve"> </w:t>
      </w:r>
      <w:r w:rsidRPr="00702720">
        <w:rPr>
          <w:rFonts w:cs="Tahoma"/>
        </w:rPr>
        <w:t>που</w:t>
      </w:r>
      <w:r w:rsidRPr="00702720">
        <w:rPr>
          <w:rFonts w:cs="Tahoma"/>
          <w:spacing w:val="2"/>
        </w:rPr>
        <w:t xml:space="preserve"> </w:t>
      </w:r>
      <w:r w:rsidRPr="00702720">
        <w:rPr>
          <w:rFonts w:cs="Tahoma"/>
        </w:rPr>
        <w:t>η</w:t>
      </w:r>
      <w:r w:rsidRPr="00702720">
        <w:rPr>
          <w:rFonts w:cs="Tahoma"/>
          <w:spacing w:val="49"/>
        </w:rPr>
        <w:t xml:space="preserve"> </w:t>
      </w:r>
      <w:r w:rsidRPr="00702720">
        <w:rPr>
          <w:rFonts w:cs="Tahoma"/>
        </w:rPr>
        <w:t>απόδοση</w:t>
      </w:r>
      <w:r w:rsidRPr="00702720">
        <w:rPr>
          <w:rFonts w:cs="Tahoma"/>
          <w:spacing w:val="1"/>
        </w:rPr>
        <w:t xml:space="preserve"> </w:t>
      </w:r>
      <w:r w:rsidRPr="00702720">
        <w:rPr>
          <w:rFonts w:cs="Tahoma"/>
        </w:rPr>
        <w:t>των</w:t>
      </w:r>
      <w:r w:rsidRPr="00702720">
        <w:rPr>
          <w:rFonts w:cs="Tahoma"/>
          <w:spacing w:val="-47"/>
        </w:rPr>
        <w:t xml:space="preserve">  </w:t>
      </w:r>
      <w:r w:rsidRPr="00702720">
        <w:rPr>
          <w:rFonts w:cs="Tahoma"/>
        </w:rPr>
        <w:t>παρεχόμενων</w:t>
      </w:r>
      <w:r w:rsidRPr="00702720">
        <w:rPr>
          <w:rFonts w:cs="Tahoma"/>
          <w:spacing w:val="-4"/>
        </w:rPr>
        <w:t xml:space="preserve"> </w:t>
      </w:r>
      <w:r w:rsidRPr="00702720">
        <w:rPr>
          <w:rFonts w:cs="Tahoma"/>
        </w:rPr>
        <w:t>υπηρεσιών</w:t>
      </w:r>
      <w:r w:rsidRPr="00702720">
        <w:rPr>
          <w:rFonts w:cs="Tahoma"/>
          <w:spacing w:val="-3"/>
        </w:rPr>
        <w:t xml:space="preserve"> </w:t>
      </w:r>
      <w:r w:rsidRPr="00702720">
        <w:rPr>
          <w:rFonts w:cs="Tahoma"/>
        </w:rPr>
        <w:t>υστερεί</w:t>
      </w:r>
      <w:r w:rsidRPr="00702720">
        <w:rPr>
          <w:rFonts w:cs="Tahoma"/>
          <w:spacing w:val="-2"/>
        </w:rPr>
        <w:t xml:space="preserve"> </w:t>
      </w:r>
      <w:r w:rsidRPr="00702720">
        <w:rPr>
          <w:rFonts w:cs="Tahoma"/>
        </w:rPr>
        <w:t>του</w:t>
      </w:r>
      <w:r w:rsidRPr="00702720">
        <w:rPr>
          <w:rFonts w:cs="Tahoma"/>
          <w:spacing w:val="1"/>
        </w:rPr>
        <w:t xml:space="preserve"> </w:t>
      </w:r>
      <w:r w:rsidRPr="00702720">
        <w:rPr>
          <w:rFonts w:cs="Tahoma"/>
        </w:rPr>
        <w:t>επιπέδου</w:t>
      </w:r>
      <w:r w:rsidRPr="00702720">
        <w:rPr>
          <w:rFonts w:cs="Tahoma"/>
          <w:spacing w:val="1"/>
        </w:rPr>
        <w:t xml:space="preserve"> </w:t>
      </w:r>
      <w:r w:rsidRPr="00702720">
        <w:rPr>
          <w:rFonts w:cs="Tahoma"/>
        </w:rPr>
        <w:t>εξυπηρέτησης</w:t>
      </w:r>
      <w:r w:rsidRPr="00702720">
        <w:rPr>
          <w:rFonts w:cs="Tahoma"/>
          <w:spacing w:val="-2"/>
        </w:rPr>
        <w:t xml:space="preserve"> </w:t>
      </w:r>
      <w:r w:rsidRPr="00702720">
        <w:rPr>
          <w:rFonts w:cs="Tahoma"/>
        </w:rPr>
        <w:t>που</w:t>
      </w:r>
      <w:r w:rsidRPr="00702720">
        <w:rPr>
          <w:rFonts w:cs="Tahoma"/>
          <w:spacing w:val="1"/>
        </w:rPr>
        <w:t xml:space="preserve"> </w:t>
      </w:r>
      <w:r w:rsidRPr="00702720">
        <w:rPr>
          <w:rFonts w:cs="Tahoma"/>
        </w:rPr>
        <w:t>έχει</w:t>
      </w:r>
      <w:r w:rsidRPr="00702720">
        <w:rPr>
          <w:rFonts w:cs="Tahoma"/>
          <w:spacing w:val="-3"/>
        </w:rPr>
        <w:t xml:space="preserve"> </w:t>
      </w:r>
      <w:r w:rsidRPr="00702720">
        <w:rPr>
          <w:rFonts w:cs="Tahoma"/>
        </w:rPr>
        <w:t>προκαθοριστεί.</w:t>
      </w:r>
    </w:p>
    <w:p w14:paraId="6CE8F043" w14:textId="77777777" w:rsidR="00BA74DC" w:rsidRPr="00702720" w:rsidRDefault="00BA74DC" w:rsidP="00BA74DC">
      <w:pPr>
        <w:rPr>
          <w:rFonts w:cs="Tahoma"/>
        </w:rPr>
      </w:pPr>
      <w:r w:rsidRPr="00702720">
        <w:rPr>
          <w:rFonts w:cs="Tahoma"/>
        </w:rPr>
        <w:t>Σε</w:t>
      </w:r>
      <w:r w:rsidRPr="00702720">
        <w:rPr>
          <w:rFonts w:cs="Tahoma"/>
          <w:spacing w:val="26"/>
        </w:rPr>
        <w:t xml:space="preserve"> </w:t>
      </w:r>
      <w:r w:rsidRPr="00702720">
        <w:rPr>
          <w:rFonts w:cs="Tahoma"/>
        </w:rPr>
        <w:t>περίπτωση</w:t>
      </w:r>
      <w:r w:rsidRPr="00702720">
        <w:rPr>
          <w:rFonts w:cs="Tahoma"/>
          <w:spacing w:val="24"/>
        </w:rPr>
        <w:t xml:space="preserve"> </w:t>
      </w:r>
      <w:r w:rsidRPr="00702720">
        <w:rPr>
          <w:rFonts w:cs="Tahoma"/>
        </w:rPr>
        <w:t>υπέρβασης</w:t>
      </w:r>
      <w:r w:rsidRPr="00702720">
        <w:rPr>
          <w:rFonts w:cs="Tahoma"/>
          <w:spacing w:val="25"/>
        </w:rPr>
        <w:t xml:space="preserve"> </w:t>
      </w:r>
      <w:r w:rsidRPr="00702720">
        <w:rPr>
          <w:rFonts w:cs="Tahoma"/>
        </w:rPr>
        <w:t>του</w:t>
      </w:r>
      <w:r w:rsidRPr="00702720">
        <w:rPr>
          <w:rFonts w:cs="Tahoma"/>
          <w:spacing w:val="30"/>
        </w:rPr>
        <w:t xml:space="preserve"> </w:t>
      </w:r>
      <w:r w:rsidRPr="00702720">
        <w:rPr>
          <w:rFonts w:cs="Tahoma"/>
          <w:b/>
        </w:rPr>
        <w:t>μηνιαίου</w:t>
      </w:r>
      <w:r w:rsidRPr="00702720">
        <w:rPr>
          <w:rFonts w:cs="Tahoma"/>
          <w:b/>
          <w:spacing w:val="26"/>
        </w:rPr>
        <w:t xml:space="preserve"> </w:t>
      </w:r>
      <w:r w:rsidRPr="00702720">
        <w:rPr>
          <w:rFonts w:cs="Tahoma"/>
          <w:b/>
        </w:rPr>
        <w:t>Μέγιστου</w:t>
      </w:r>
      <w:r w:rsidRPr="00702720">
        <w:rPr>
          <w:rFonts w:cs="Tahoma"/>
          <w:b/>
          <w:spacing w:val="25"/>
        </w:rPr>
        <w:t xml:space="preserve"> </w:t>
      </w:r>
      <w:r w:rsidRPr="00702720">
        <w:rPr>
          <w:rFonts w:cs="Tahoma"/>
          <w:b/>
        </w:rPr>
        <w:t>Χρόνου</w:t>
      </w:r>
      <w:r w:rsidRPr="00702720">
        <w:rPr>
          <w:rFonts w:cs="Tahoma"/>
          <w:b/>
          <w:spacing w:val="26"/>
        </w:rPr>
        <w:t xml:space="preserve"> </w:t>
      </w:r>
      <w:r w:rsidRPr="00702720">
        <w:rPr>
          <w:rFonts w:cs="Tahoma"/>
          <w:b/>
        </w:rPr>
        <w:t>Μη</w:t>
      </w:r>
      <w:r w:rsidRPr="00702720">
        <w:rPr>
          <w:rFonts w:cs="Tahoma"/>
          <w:b/>
          <w:spacing w:val="27"/>
        </w:rPr>
        <w:t xml:space="preserve"> </w:t>
      </w:r>
      <w:r w:rsidRPr="00702720">
        <w:rPr>
          <w:rFonts w:cs="Tahoma"/>
          <w:b/>
        </w:rPr>
        <w:t>Λειτουργίας</w:t>
      </w:r>
      <w:r w:rsidRPr="00702720">
        <w:rPr>
          <w:rFonts w:cs="Tahoma"/>
        </w:rPr>
        <w:t>,</w:t>
      </w:r>
      <w:r w:rsidRPr="00702720">
        <w:rPr>
          <w:rFonts w:cs="Tahoma"/>
          <w:spacing w:val="27"/>
        </w:rPr>
        <w:t xml:space="preserve"> </w:t>
      </w:r>
      <w:r w:rsidRPr="00702720">
        <w:rPr>
          <w:rFonts w:cs="Tahoma"/>
        </w:rPr>
        <w:t>επιβάλλεται</w:t>
      </w:r>
      <w:r w:rsidRPr="00702720">
        <w:rPr>
          <w:rFonts w:cs="Tahoma"/>
          <w:spacing w:val="24"/>
        </w:rPr>
        <w:t xml:space="preserve"> </w:t>
      </w:r>
      <w:r w:rsidRPr="00702720">
        <w:rPr>
          <w:rFonts w:cs="Tahoma"/>
        </w:rPr>
        <w:t>στον</w:t>
      </w:r>
      <w:r w:rsidRPr="00702720">
        <w:rPr>
          <w:rFonts w:cs="Tahoma"/>
          <w:spacing w:val="26"/>
        </w:rPr>
        <w:t xml:space="preserve"> </w:t>
      </w:r>
      <w:r w:rsidRPr="00702720">
        <w:rPr>
          <w:rFonts w:cs="Tahoma"/>
        </w:rPr>
        <w:t>Ανάδοχο</w:t>
      </w:r>
      <w:r w:rsidRPr="00702720">
        <w:rPr>
          <w:rFonts w:cs="Tahoma"/>
          <w:spacing w:val="-47"/>
        </w:rPr>
        <w:t xml:space="preserve"> </w:t>
      </w:r>
      <w:r w:rsidRPr="00702720">
        <w:rPr>
          <w:rFonts w:cs="Tahoma"/>
        </w:rPr>
        <w:t>ρήτρα</w:t>
      </w:r>
      <w:r w:rsidRPr="00702720">
        <w:rPr>
          <w:rFonts w:cs="Tahoma"/>
          <w:spacing w:val="-1"/>
        </w:rPr>
        <w:t xml:space="preserve"> </w:t>
      </w:r>
      <w:r w:rsidRPr="00702720">
        <w:rPr>
          <w:rFonts w:cs="Tahoma"/>
        </w:rPr>
        <w:t>ίση</w:t>
      </w:r>
      <w:r w:rsidRPr="00702720">
        <w:rPr>
          <w:rFonts w:cs="Tahoma"/>
          <w:spacing w:val="-4"/>
        </w:rPr>
        <w:t xml:space="preserve"> </w:t>
      </w:r>
      <w:r w:rsidRPr="00702720">
        <w:rPr>
          <w:rFonts w:cs="Tahoma"/>
        </w:rPr>
        <w:t>με</w:t>
      </w:r>
      <w:r w:rsidRPr="00702720">
        <w:rPr>
          <w:rFonts w:cs="Tahoma"/>
          <w:spacing w:val="-2"/>
        </w:rPr>
        <w:t xml:space="preserve"> </w:t>
      </w:r>
      <w:r w:rsidRPr="00702720">
        <w:rPr>
          <w:rFonts w:cs="Tahoma"/>
        </w:rPr>
        <w:t>το</w:t>
      </w:r>
      <w:r w:rsidRPr="00702720">
        <w:rPr>
          <w:rFonts w:cs="Tahoma"/>
          <w:spacing w:val="-1"/>
        </w:rPr>
        <w:t xml:space="preserve"> </w:t>
      </w:r>
      <w:r w:rsidRPr="00702720">
        <w:rPr>
          <w:rFonts w:cs="Tahoma"/>
        </w:rPr>
        <w:t>μεγαλύτερο</w:t>
      </w:r>
      <w:r w:rsidRPr="00702720">
        <w:rPr>
          <w:rFonts w:cs="Tahoma"/>
          <w:spacing w:val="1"/>
        </w:rPr>
        <w:t xml:space="preserve"> </w:t>
      </w:r>
      <w:r w:rsidRPr="00702720">
        <w:rPr>
          <w:rFonts w:cs="Tahoma"/>
        </w:rPr>
        <w:t>εκ</w:t>
      </w:r>
      <w:r w:rsidRPr="00702720">
        <w:rPr>
          <w:rFonts w:cs="Tahoma"/>
          <w:spacing w:val="-2"/>
        </w:rPr>
        <w:t xml:space="preserve"> </w:t>
      </w:r>
      <w:r w:rsidRPr="00702720">
        <w:rPr>
          <w:rFonts w:cs="Tahoma"/>
        </w:rPr>
        <w:t>των</w:t>
      </w:r>
      <w:r w:rsidRPr="00702720">
        <w:rPr>
          <w:rFonts w:cs="Tahoma"/>
          <w:spacing w:val="-4"/>
        </w:rPr>
        <w:t xml:space="preserve"> </w:t>
      </w:r>
      <w:r w:rsidRPr="00702720">
        <w:rPr>
          <w:rFonts w:cs="Tahoma"/>
        </w:rPr>
        <w:t>δύο</w:t>
      </w:r>
      <w:r w:rsidRPr="00702720">
        <w:rPr>
          <w:rFonts w:cs="Tahoma"/>
          <w:spacing w:val="4"/>
        </w:rPr>
        <w:t xml:space="preserve"> </w:t>
      </w:r>
      <w:r w:rsidRPr="00702720">
        <w:rPr>
          <w:rFonts w:cs="Tahoma"/>
        </w:rPr>
        <w:t>ακόλουθων</w:t>
      </w:r>
      <w:r w:rsidRPr="00702720">
        <w:rPr>
          <w:rFonts w:cs="Tahoma"/>
          <w:spacing w:val="-1"/>
        </w:rPr>
        <w:t xml:space="preserve"> </w:t>
      </w:r>
      <w:r w:rsidRPr="00702720">
        <w:rPr>
          <w:rFonts w:cs="Tahoma"/>
        </w:rPr>
        <w:t>τιμών:</w:t>
      </w:r>
    </w:p>
    <w:p w14:paraId="3F563D77" w14:textId="77777777" w:rsidR="00BA74DC" w:rsidRPr="00702720" w:rsidRDefault="00BA74DC" w:rsidP="003A7B0C">
      <w:pPr>
        <w:pStyle w:val="a"/>
        <w:widowControl w:val="0"/>
        <w:numPr>
          <w:ilvl w:val="0"/>
          <w:numId w:val="74"/>
        </w:numPr>
        <w:tabs>
          <w:tab w:val="clear" w:pos="720"/>
          <w:tab w:val="left" w:pos="1033"/>
          <w:tab w:val="left" w:pos="1034"/>
        </w:tabs>
        <w:suppressAutoHyphens w:val="0"/>
        <w:autoSpaceDE w:val="0"/>
        <w:autoSpaceDN w:val="0"/>
        <w:spacing w:before="120" w:line="259" w:lineRule="auto"/>
        <w:ind w:hanging="361"/>
        <w:jc w:val="left"/>
        <w:rPr>
          <w:rFonts w:cs="Tahoma"/>
        </w:rPr>
      </w:pPr>
      <w:r w:rsidRPr="00702720">
        <w:rPr>
          <w:rFonts w:cs="Tahoma"/>
          <w:b/>
        </w:rPr>
        <w:t>0,05%</w:t>
      </w:r>
      <w:r w:rsidRPr="00702720">
        <w:rPr>
          <w:rFonts w:cs="Tahoma"/>
          <w:b/>
          <w:spacing w:val="-4"/>
        </w:rPr>
        <w:t xml:space="preserve"> </w:t>
      </w:r>
      <w:r w:rsidRPr="00702720">
        <w:rPr>
          <w:rFonts w:cs="Tahoma"/>
        </w:rPr>
        <w:t>επί</w:t>
      </w:r>
      <w:r w:rsidRPr="00702720">
        <w:rPr>
          <w:rFonts w:cs="Tahoma"/>
          <w:spacing w:val="-4"/>
        </w:rPr>
        <w:t xml:space="preserve"> </w:t>
      </w:r>
      <w:r w:rsidRPr="00702720">
        <w:rPr>
          <w:rFonts w:cs="Tahoma"/>
        </w:rPr>
        <w:t>του</w:t>
      </w:r>
      <w:r w:rsidRPr="00702720">
        <w:rPr>
          <w:rFonts w:cs="Tahoma"/>
          <w:spacing w:val="-1"/>
        </w:rPr>
        <w:t xml:space="preserve"> </w:t>
      </w:r>
      <w:r w:rsidRPr="00702720">
        <w:rPr>
          <w:rFonts w:cs="Tahoma"/>
        </w:rPr>
        <w:t>συμβατικού</w:t>
      </w:r>
      <w:r w:rsidRPr="00702720">
        <w:rPr>
          <w:rFonts w:cs="Tahoma"/>
          <w:spacing w:val="-4"/>
        </w:rPr>
        <w:t xml:space="preserve"> </w:t>
      </w:r>
      <w:r w:rsidRPr="00702720">
        <w:rPr>
          <w:rFonts w:cs="Tahoma"/>
        </w:rPr>
        <w:t>τιμήματος</w:t>
      </w:r>
      <w:r w:rsidRPr="00702720">
        <w:rPr>
          <w:rFonts w:cs="Tahoma"/>
          <w:spacing w:val="-4"/>
        </w:rPr>
        <w:t xml:space="preserve"> </w:t>
      </w:r>
      <w:r w:rsidRPr="00702720">
        <w:rPr>
          <w:rFonts w:cs="Tahoma"/>
        </w:rPr>
        <w:t>της</w:t>
      </w:r>
      <w:r w:rsidRPr="00702720">
        <w:rPr>
          <w:rFonts w:cs="Tahoma"/>
          <w:spacing w:val="-4"/>
        </w:rPr>
        <w:t xml:space="preserve"> </w:t>
      </w:r>
      <w:r w:rsidRPr="00702720">
        <w:rPr>
          <w:rFonts w:cs="Tahoma"/>
        </w:rPr>
        <w:t>μονάδας/τμήματος</w:t>
      </w:r>
      <w:r w:rsidRPr="00702720">
        <w:rPr>
          <w:rFonts w:cs="Tahoma"/>
          <w:spacing w:val="-2"/>
        </w:rPr>
        <w:t xml:space="preserve"> </w:t>
      </w:r>
      <w:r w:rsidRPr="00702720">
        <w:rPr>
          <w:rFonts w:cs="Tahoma"/>
        </w:rPr>
        <w:t>που</w:t>
      </w:r>
      <w:r w:rsidRPr="00702720">
        <w:rPr>
          <w:rFonts w:cs="Tahoma"/>
          <w:spacing w:val="-3"/>
        </w:rPr>
        <w:t xml:space="preserve"> </w:t>
      </w:r>
      <w:r w:rsidRPr="00702720">
        <w:rPr>
          <w:rFonts w:cs="Tahoma"/>
        </w:rPr>
        <w:t>είναι</w:t>
      </w:r>
      <w:r w:rsidRPr="00702720">
        <w:rPr>
          <w:rFonts w:cs="Tahoma"/>
          <w:spacing w:val="-3"/>
        </w:rPr>
        <w:t xml:space="preserve"> </w:t>
      </w:r>
      <w:r w:rsidRPr="00702720">
        <w:rPr>
          <w:rFonts w:cs="Tahoma"/>
        </w:rPr>
        <w:t>εκτός</w:t>
      </w:r>
      <w:r w:rsidRPr="00702720">
        <w:rPr>
          <w:rFonts w:cs="Tahoma"/>
          <w:spacing w:val="-4"/>
        </w:rPr>
        <w:t xml:space="preserve"> </w:t>
      </w:r>
      <w:r w:rsidRPr="00702720">
        <w:rPr>
          <w:rFonts w:cs="Tahoma"/>
        </w:rPr>
        <w:t>λειτουργίας</w:t>
      </w:r>
    </w:p>
    <w:p w14:paraId="6A80D346" w14:textId="77777777" w:rsidR="00BA74DC" w:rsidRPr="00702720" w:rsidRDefault="00BA74DC" w:rsidP="003A7B0C">
      <w:pPr>
        <w:pStyle w:val="a"/>
        <w:widowControl w:val="0"/>
        <w:numPr>
          <w:ilvl w:val="0"/>
          <w:numId w:val="74"/>
        </w:numPr>
        <w:tabs>
          <w:tab w:val="clear" w:pos="720"/>
          <w:tab w:val="left" w:pos="1033"/>
          <w:tab w:val="left" w:pos="1034"/>
        </w:tabs>
        <w:suppressAutoHyphens w:val="0"/>
        <w:autoSpaceDE w:val="0"/>
        <w:autoSpaceDN w:val="0"/>
        <w:spacing w:before="120" w:line="259" w:lineRule="auto"/>
        <w:ind w:hanging="361"/>
        <w:jc w:val="left"/>
        <w:rPr>
          <w:rFonts w:cs="Tahoma"/>
          <w:sz w:val="24"/>
        </w:rPr>
      </w:pPr>
      <w:r w:rsidRPr="00702720">
        <w:rPr>
          <w:rFonts w:cs="Tahoma"/>
          <w:b/>
        </w:rPr>
        <w:t>0,1%</w:t>
      </w:r>
      <w:r w:rsidRPr="00702720">
        <w:rPr>
          <w:rFonts w:cs="Tahoma"/>
          <w:b/>
          <w:spacing w:val="-1"/>
        </w:rPr>
        <w:t xml:space="preserve"> </w:t>
      </w:r>
      <w:r w:rsidRPr="00702720">
        <w:rPr>
          <w:rFonts w:cs="Tahoma"/>
        </w:rPr>
        <w:t>επί</w:t>
      </w:r>
      <w:r w:rsidRPr="00702720">
        <w:rPr>
          <w:rFonts w:cs="Tahoma"/>
          <w:spacing w:val="-4"/>
        </w:rPr>
        <w:t xml:space="preserve"> </w:t>
      </w:r>
      <w:r w:rsidRPr="00702720">
        <w:rPr>
          <w:rFonts w:cs="Tahoma"/>
        </w:rPr>
        <w:t>του</w:t>
      </w:r>
      <w:r w:rsidRPr="00702720">
        <w:rPr>
          <w:rFonts w:cs="Tahoma"/>
          <w:spacing w:val="-3"/>
        </w:rPr>
        <w:t xml:space="preserve"> </w:t>
      </w:r>
      <w:r w:rsidRPr="00702720">
        <w:rPr>
          <w:rFonts w:cs="Tahoma"/>
        </w:rPr>
        <w:t>τρέχοντος</w:t>
      </w:r>
      <w:r w:rsidRPr="00702720">
        <w:rPr>
          <w:rFonts w:cs="Tahoma"/>
          <w:spacing w:val="-3"/>
        </w:rPr>
        <w:t xml:space="preserve"> </w:t>
      </w:r>
      <w:r w:rsidRPr="00702720">
        <w:rPr>
          <w:rFonts w:cs="Tahoma"/>
        </w:rPr>
        <w:t>ετήσιου</w:t>
      </w:r>
      <w:r w:rsidRPr="00702720">
        <w:rPr>
          <w:rFonts w:cs="Tahoma"/>
          <w:spacing w:val="-2"/>
        </w:rPr>
        <w:t xml:space="preserve"> </w:t>
      </w:r>
      <w:r w:rsidRPr="00702720">
        <w:rPr>
          <w:rFonts w:cs="Tahoma"/>
        </w:rPr>
        <w:t>κόστους</w:t>
      </w:r>
      <w:r w:rsidRPr="00702720">
        <w:rPr>
          <w:rFonts w:cs="Tahoma"/>
          <w:spacing w:val="-3"/>
        </w:rPr>
        <w:t xml:space="preserve"> </w:t>
      </w:r>
      <w:r w:rsidRPr="00702720">
        <w:rPr>
          <w:rFonts w:cs="Tahoma"/>
        </w:rPr>
        <w:t>συντήρησης</w:t>
      </w:r>
      <w:r w:rsidRPr="00702720">
        <w:rPr>
          <w:rFonts w:cs="Tahoma"/>
          <w:spacing w:val="-3"/>
        </w:rPr>
        <w:t xml:space="preserve"> </w:t>
      </w:r>
      <w:r w:rsidRPr="00702720">
        <w:rPr>
          <w:rFonts w:cs="Tahoma"/>
        </w:rPr>
        <w:t>του συνόλου του</w:t>
      </w:r>
      <w:r w:rsidRPr="00702720">
        <w:rPr>
          <w:rFonts w:cs="Tahoma"/>
          <w:spacing w:val="-3"/>
        </w:rPr>
        <w:t xml:space="preserve"> </w:t>
      </w:r>
      <w:r w:rsidRPr="00702720">
        <w:rPr>
          <w:rFonts w:cs="Tahoma"/>
        </w:rPr>
        <w:t>συστήματος.</w:t>
      </w:r>
    </w:p>
    <w:p w14:paraId="6B36047C" w14:textId="77777777" w:rsidR="00BA74DC" w:rsidRPr="00702720" w:rsidRDefault="00BA74DC" w:rsidP="00BA74DC">
      <w:pPr>
        <w:rPr>
          <w:rFonts w:cs="Tahoma"/>
        </w:rPr>
      </w:pPr>
      <w:r w:rsidRPr="00702720">
        <w:rPr>
          <w:rFonts w:cs="Tahoma"/>
          <w:b/>
        </w:rPr>
        <w:t>για κάθε επιπλέον ώρα βλάβης (μη διαθεσιμότητας)/δυσλειτουργίας</w:t>
      </w:r>
      <w:r w:rsidRPr="00702720">
        <w:rPr>
          <w:rFonts w:cs="Tahoma"/>
        </w:rPr>
        <w:t>, εφόσον αυτή είναι εντός ΚΩΚ, ή το</w:t>
      </w:r>
      <w:r w:rsidRPr="00702720">
        <w:rPr>
          <w:rFonts w:cs="Tahoma"/>
          <w:spacing w:val="-47"/>
        </w:rPr>
        <w:t xml:space="preserve"> </w:t>
      </w:r>
      <w:r w:rsidRPr="00702720">
        <w:rPr>
          <w:rFonts w:cs="Tahoma"/>
        </w:rPr>
        <w:t>ήμισυ</w:t>
      </w:r>
      <w:r w:rsidRPr="00702720">
        <w:rPr>
          <w:rFonts w:cs="Tahoma"/>
          <w:spacing w:val="-3"/>
        </w:rPr>
        <w:t xml:space="preserve"> </w:t>
      </w:r>
      <w:r w:rsidRPr="00702720">
        <w:rPr>
          <w:rFonts w:cs="Tahoma"/>
        </w:rPr>
        <w:t>του</w:t>
      </w:r>
      <w:r w:rsidRPr="00702720">
        <w:rPr>
          <w:rFonts w:cs="Tahoma"/>
          <w:spacing w:val="1"/>
        </w:rPr>
        <w:t xml:space="preserve"> </w:t>
      </w:r>
      <w:r w:rsidRPr="00702720">
        <w:rPr>
          <w:rFonts w:cs="Tahoma"/>
        </w:rPr>
        <w:t>ως</w:t>
      </w:r>
      <w:r w:rsidRPr="00702720">
        <w:rPr>
          <w:rFonts w:cs="Tahoma"/>
          <w:spacing w:val="-2"/>
        </w:rPr>
        <w:t xml:space="preserve"> </w:t>
      </w:r>
      <w:r w:rsidRPr="00702720">
        <w:rPr>
          <w:rFonts w:cs="Tahoma"/>
        </w:rPr>
        <w:t>άνω</w:t>
      </w:r>
      <w:r w:rsidRPr="00702720">
        <w:rPr>
          <w:rFonts w:cs="Tahoma"/>
          <w:spacing w:val="-1"/>
        </w:rPr>
        <w:t xml:space="preserve"> </w:t>
      </w:r>
      <w:r w:rsidRPr="00702720">
        <w:rPr>
          <w:rFonts w:cs="Tahoma"/>
        </w:rPr>
        <w:t>υπολογιζόμενου</w:t>
      </w:r>
      <w:r w:rsidRPr="00702720">
        <w:rPr>
          <w:rFonts w:cs="Tahoma"/>
          <w:spacing w:val="-2"/>
        </w:rPr>
        <w:t xml:space="preserve"> </w:t>
      </w:r>
      <w:r w:rsidRPr="00702720">
        <w:rPr>
          <w:rFonts w:cs="Tahoma"/>
        </w:rPr>
        <w:t>ποσού,</w:t>
      </w:r>
      <w:r w:rsidRPr="00702720">
        <w:rPr>
          <w:rFonts w:cs="Tahoma"/>
          <w:spacing w:val="-2"/>
        </w:rPr>
        <w:t xml:space="preserve"> </w:t>
      </w:r>
      <w:r w:rsidRPr="00702720">
        <w:rPr>
          <w:rFonts w:cs="Tahoma"/>
        </w:rPr>
        <w:t>εφόσον</w:t>
      </w:r>
      <w:r w:rsidRPr="00702720">
        <w:rPr>
          <w:rFonts w:cs="Tahoma"/>
          <w:spacing w:val="-1"/>
        </w:rPr>
        <w:t xml:space="preserve"> </w:t>
      </w:r>
      <w:r w:rsidRPr="00702720">
        <w:rPr>
          <w:rFonts w:cs="Tahoma"/>
        </w:rPr>
        <w:t>η</w:t>
      </w:r>
      <w:r w:rsidRPr="00702720">
        <w:rPr>
          <w:rFonts w:cs="Tahoma"/>
          <w:spacing w:val="-3"/>
        </w:rPr>
        <w:t xml:space="preserve"> </w:t>
      </w:r>
      <w:r w:rsidRPr="00702720">
        <w:rPr>
          <w:rFonts w:cs="Tahoma"/>
        </w:rPr>
        <w:t>ώρα είναι</w:t>
      </w:r>
      <w:r w:rsidRPr="00702720">
        <w:rPr>
          <w:rFonts w:cs="Tahoma"/>
          <w:spacing w:val="-2"/>
        </w:rPr>
        <w:t xml:space="preserve"> </w:t>
      </w:r>
      <w:r w:rsidRPr="00702720">
        <w:rPr>
          <w:rFonts w:cs="Tahoma"/>
        </w:rPr>
        <w:t>εκτός</w:t>
      </w:r>
      <w:r w:rsidRPr="00702720">
        <w:rPr>
          <w:rFonts w:cs="Tahoma"/>
          <w:spacing w:val="-2"/>
        </w:rPr>
        <w:t xml:space="preserve"> </w:t>
      </w:r>
      <w:r w:rsidRPr="00702720">
        <w:rPr>
          <w:rFonts w:cs="Tahoma"/>
        </w:rPr>
        <w:t>ΚΩΚ.</w:t>
      </w:r>
    </w:p>
    <w:p w14:paraId="12570402" w14:textId="77777777" w:rsidR="00BA74DC" w:rsidRPr="00702720" w:rsidRDefault="00BA74DC" w:rsidP="00BA74DC">
      <w:pPr>
        <w:ind w:left="312"/>
        <w:rPr>
          <w:rFonts w:cs="Tahoma"/>
          <w:i/>
        </w:rPr>
      </w:pPr>
      <w:r w:rsidRPr="00702720">
        <w:rPr>
          <w:rFonts w:cs="Tahoma"/>
          <w:i/>
          <w:u w:val="single"/>
        </w:rPr>
        <w:t>Διευκρινίζεται</w:t>
      </w:r>
      <w:r w:rsidRPr="00702720">
        <w:rPr>
          <w:rFonts w:cs="Tahoma"/>
          <w:i/>
          <w:spacing w:val="-5"/>
          <w:u w:val="single"/>
        </w:rPr>
        <w:t xml:space="preserve"> </w:t>
      </w:r>
      <w:r w:rsidRPr="00702720">
        <w:rPr>
          <w:rFonts w:cs="Tahoma"/>
          <w:i/>
          <w:u w:val="single"/>
        </w:rPr>
        <w:t>ότι:</w:t>
      </w:r>
    </w:p>
    <w:p w14:paraId="2F41770D" w14:textId="77777777" w:rsidR="00BA74DC" w:rsidRPr="00702720" w:rsidRDefault="00BA74DC" w:rsidP="003A7B0C">
      <w:pPr>
        <w:pStyle w:val="a"/>
        <w:widowControl w:val="0"/>
        <w:numPr>
          <w:ilvl w:val="0"/>
          <w:numId w:val="73"/>
        </w:numPr>
        <w:tabs>
          <w:tab w:val="clear" w:pos="720"/>
          <w:tab w:val="left" w:pos="880"/>
        </w:tabs>
        <w:suppressAutoHyphens w:val="0"/>
        <w:autoSpaceDE w:val="0"/>
        <w:autoSpaceDN w:val="0"/>
        <w:spacing w:before="120" w:line="259" w:lineRule="auto"/>
        <w:ind w:right="-1" w:hanging="340"/>
        <w:jc w:val="left"/>
        <w:rPr>
          <w:rFonts w:cs="Tahoma"/>
          <w:i/>
        </w:rPr>
      </w:pPr>
      <w:r w:rsidRPr="00702720">
        <w:rPr>
          <w:rFonts w:cs="Tahoma"/>
          <w:i/>
        </w:rPr>
        <w:t>Ένα</w:t>
      </w:r>
      <w:r w:rsidRPr="00702720">
        <w:rPr>
          <w:rFonts w:cs="Tahoma"/>
          <w:i/>
          <w:spacing w:val="28"/>
        </w:rPr>
        <w:t xml:space="preserve"> </w:t>
      </w:r>
      <w:r w:rsidRPr="00702720">
        <w:rPr>
          <w:rFonts w:cs="Tahoma"/>
          <w:i/>
        </w:rPr>
        <w:t>σύστημα</w:t>
      </w:r>
      <w:r w:rsidRPr="00702720">
        <w:rPr>
          <w:rFonts w:cs="Tahoma"/>
          <w:i/>
          <w:spacing w:val="28"/>
        </w:rPr>
        <w:t xml:space="preserve"> </w:t>
      </w:r>
      <w:r w:rsidRPr="00702720">
        <w:rPr>
          <w:rFonts w:cs="Tahoma"/>
          <w:i/>
        </w:rPr>
        <w:t>/</w:t>
      </w:r>
      <w:r w:rsidRPr="00702720">
        <w:rPr>
          <w:rFonts w:cs="Tahoma"/>
          <w:i/>
          <w:spacing w:val="27"/>
        </w:rPr>
        <w:t xml:space="preserve"> </w:t>
      </w:r>
      <w:r w:rsidRPr="00702720">
        <w:rPr>
          <w:rFonts w:cs="Tahoma"/>
          <w:i/>
        </w:rPr>
        <w:t>υποσύστημα</w:t>
      </w:r>
      <w:r w:rsidRPr="00702720">
        <w:rPr>
          <w:rFonts w:cs="Tahoma"/>
          <w:i/>
          <w:spacing w:val="28"/>
        </w:rPr>
        <w:t xml:space="preserve"> </w:t>
      </w:r>
      <w:r w:rsidRPr="00702720">
        <w:rPr>
          <w:rFonts w:cs="Tahoma"/>
          <w:i/>
        </w:rPr>
        <w:t>/</w:t>
      </w:r>
      <w:r w:rsidRPr="00702720">
        <w:rPr>
          <w:rFonts w:cs="Tahoma"/>
          <w:i/>
          <w:spacing w:val="29"/>
        </w:rPr>
        <w:t xml:space="preserve"> </w:t>
      </w:r>
      <w:r w:rsidRPr="00702720">
        <w:rPr>
          <w:rFonts w:cs="Tahoma"/>
          <w:i/>
        </w:rPr>
        <w:t>υπηρεσία</w:t>
      </w:r>
      <w:r w:rsidRPr="00702720">
        <w:rPr>
          <w:rFonts w:cs="Tahoma"/>
          <w:i/>
          <w:spacing w:val="29"/>
        </w:rPr>
        <w:t xml:space="preserve"> </w:t>
      </w:r>
      <w:r w:rsidRPr="00702720">
        <w:rPr>
          <w:rFonts w:cs="Tahoma"/>
          <w:i/>
        </w:rPr>
        <w:t>θεωρείται</w:t>
      </w:r>
      <w:r w:rsidRPr="00702720">
        <w:rPr>
          <w:rFonts w:cs="Tahoma"/>
          <w:i/>
          <w:spacing w:val="25"/>
        </w:rPr>
        <w:t xml:space="preserve"> </w:t>
      </w:r>
      <w:r w:rsidRPr="00702720">
        <w:rPr>
          <w:rFonts w:cs="Tahoma"/>
          <w:i/>
        </w:rPr>
        <w:t>ολικά</w:t>
      </w:r>
      <w:r w:rsidRPr="00702720">
        <w:rPr>
          <w:rFonts w:cs="Tahoma"/>
          <w:i/>
          <w:spacing w:val="29"/>
        </w:rPr>
        <w:t xml:space="preserve"> </w:t>
      </w:r>
      <w:r w:rsidRPr="00702720">
        <w:rPr>
          <w:rFonts w:cs="Tahoma"/>
          <w:i/>
        </w:rPr>
        <w:t>μη</w:t>
      </w:r>
      <w:r w:rsidRPr="00702720">
        <w:rPr>
          <w:rFonts w:cs="Tahoma"/>
          <w:i/>
          <w:spacing w:val="27"/>
        </w:rPr>
        <w:t xml:space="preserve"> </w:t>
      </w:r>
      <w:r w:rsidRPr="00702720">
        <w:rPr>
          <w:rFonts w:cs="Tahoma"/>
          <w:i/>
        </w:rPr>
        <w:t>διαθέσιμο/η</w:t>
      </w:r>
      <w:r w:rsidRPr="00702720">
        <w:rPr>
          <w:rFonts w:cs="Tahoma"/>
          <w:i/>
          <w:spacing w:val="28"/>
        </w:rPr>
        <w:t xml:space="preserve"> </w:t>
      </w:r>
      <w:r w:rsidRPr="00702720">
        <w:rPr>
          <w:rFonts w:cs="Tahoma"/>
          <w:i/>
        </w:rPr>
        <w:t>εάν</w:t>
      </w:r>
      <w:r w:rsidRPr="00702720">
        <w:rPr>
          <w:rFonts w:cs="Tahoma"/>
          <w:i/>
          <w:spacing w:val="26"/>
        </w:rPr>
        <w:t xml:space="preserve"> </w:t>
      </w:r>
      <w:r w:rsidRPr="00702720">
        <w:rPr>
          <w:rFonts w:cs="Tahoma"/>
          <w:i/>
        </w:rPr>
        <w:t>είναι</w:t>
      </w:r>
      <w:r w:rsidRPr="00702720">
        <w:rPr>
          <w:rFonts w:cs="Tahoma"/>
          <w:i/>
          <w:spacing w:val="28"/>
        </w:rPr>
        <w:t xml:space="preserve"> </w:t>
      </w:r>
      <w:r w:rsidRPr="00702720">
        <w:rPr>
          <w:rFonts w:cs="Tahoma"/>
          <w:i/>
        </w:rPr>
        <w:t>μη</w:t>
      </w:r>
      <w:r w:rsidRPr="00702720">
        <w:rPr>
          <w:rFonts w:cs="Tahoma"/>
          <w:i/>
          <w:spacing w:val="27"/>
        </w:rPr>
        <w:t xml:space="preserve"> </w:t>
      </w:r>
      <w:r w:rsidRPr="00702720">
        <w:rPr>
          <w:rFonts w:cs="Tahoma"/>
          <w:i/>
        </w:rPr>
        <w:t>διαθέσιμο</w:t>
      </w:r>
      <w:r w:rsidRPr="00702720">
        <w:rPr>
          <w:rFonts w:cs="Tahoma"/>
          <w:i/>
          <w:spacing w:val="-46"/>
        </w:rPr>
        <w:t xml:space="preserve"> </w:t>
      </w:r>
      <w:r w:rsidRPr="00702720">
        <w:rPr>
          <w:rFonts w:cs="Tahoma"/>
          <w:i/>
        </w:rPr>
        <w:t>έστω</w:t>
      </w:r>
      <w:r w:rsidRPr="00702720">
        <w:rPr>
          <w:rFonts w:cs="Tahoma"/>
          <w:i/>
          <w:spacing w:val="-3"/>
        </w:rPr>
        <w:t xml:space="preserve"> </w:t>
      </w:r>
      <w:r w:rsidRPr="00702720">
        <w:rPr>
          <w:rFonts w:cs="Tahoma"/>
          <w:i/>
        </w:rPr>
        <w:t>και ένα</w:t>
      </w:r>
      <w:r w:rsidRPr="00702720">
        <w:rPr>
          <w:rFonts w:cs="Tahoma"/>
          <w:i/>
          <w:spacing w:val="-3"/>
        </w:rPr>
        <w:t xml:space="preserve"> </w:t>
      </w:r>
      <w:r w:rsidRPr="00702720">
        <w:rPr>
          <w:rFonts w:cs="Tahoma"/>
          <w:i/>
        </w:rPr>
        <w:t>μικρό</w:t>
      </w:r>
      <w:r w:rsidRPr="00702720">
        <w:rPr>
          <w:rFonts w:cs="Tahoma"/>
          <w:i/>
          <w:spacing w:val="-3"/>
        </w:rPr>
        <w:t xml:space="preserve"> </w:t>
      </w:r>
      <w:r w:rsidRPr="00702720">
        <w:rPr>
          <w:rFonts w:cs="Tahoma"/>
          <w:i/>
        </w:rPr>
        <w:t>μέρος της λειτουργικότητας</w:t>
      </w:r>
      <w:r w:rsidRPr="00702720">
        <w:rPr>
          <w:rFonts w:cs="Tahoma"/>
          <w:i/>
          <w:spacing w:val="-2"/>
        </w:rPr>
        <w:t xml:space="preserve"> </w:t>
      </w:r>
      <w:r w:rsidRPr="00702720">
        <w:rPr>
          <w:rFonts w:cs="Tahoma"/>
          <w:i/>
        </w:rPr>
        <w:t>που παρέχει.</w:t>
      </w:r>
    </w:p>
    <w:p w14:paraId="7D80FBA5" w14:textId="77777777" w:rsidR="00BA74DC" w:rsidRPr="00702720" w:rsidRDefault="00BA74DC" w:rsidP="003A7B0C">
      <w:pPr>
        <w:pStyle w:val="a"/>
        <w:widowControl w:val="0"/>
        <w:numPr>
          <w:ilvl w:val="0"/>
          <w:numId w:val="73"/>
        </w:numPr>
        <w:tabs>
          <w:tab w:val="clear" w:pos="720"/>
          <w:tab w:val="left" w:pos="880"/>
        </w:tabs>
        <w:suppressAutoHyphens w:val="0"/>
        <w:autoSpaceDE w:val="0"/>
        <w:autoSpaceDN w:val="0"/>
        <w:spacing w:before="120" w:line="259" w:lineRule="auto"/>
        <w:ind w:right="-1"/>
        <w:rPr>
          <w:rFonts w:cs="Tahoma"/>
          <w:i/>
        </w:rPr>
      </w:pPr>
      <w:r w:rsidRPr="00702720">
        <w:rPr>
          <w:rFonts w:cs="Tahoma"/>
          <w:i/>
        </w:rPr>
        <w:t>Η</w:t>
      </w:r>
      <w:r w:rsidRPr="00702720">
        <w:rPr>
          <w:rFonts w:cs="Tahoma"/>
          <w:i/>
          <w:spacing w:val="1"/>
        </w:rPr>
        <w:t xml:space="preserve"> </w:t>
      </w:r>
      <w:r w:rsidRPr="00702720">
        <w:rPr>
          <w:rFonts w:cs="Tahoma"/>
          <w:i/>
        </w:rPr>
        <w:t>μη</w:t>
      </w:r>
      <w:r w:rsidRPr="00702720">
        <w:rPr>
          <w:rFonts w:cs="Tahoma"/>
          <w:i/>
          <w:spacing w:val="1"/>
        </w:rPr>
        <w:t xml:space="preserve"> </w:t>
      </w:r>
      <w:r w:rsidRPr="00702720">
        <w:rPr>
          <w:rFonts w:cs="Tahoma"/>
          <w:i/>
        </w:rPr>
        <w:t>διαθεσιμότητα</w:t>
      </w:r>
      <w:r w:rsidRPr="00702720">
        <w:rPr>
          <w:rFonts w:cs="Tahoma"/>
          <w:i/>
          <w:spacing w:val="1"/>
        </w:rPr>
        <w:t xml:space="preserve"> </w:t>
      </w:r>
      <w:r w:rsidRPr="00702720">
        <w:rPr>
          <w:rFonts w:cs="Tahoma"/>
          <w:i/>
        </w:rPr>
        <w:t>μιας</w:t>
      </w:r>
      <w:r w:rsidRPr="00702720">
        <w:rPr>
          <w:rFonts w:cs="Tahoma"/>
          <w:i/>
          <w:spacing w:val="1"/>
        </w:rPr>
        <w:t xml:space="preserve"> </w:t>
      </w:r>
      <w:r w:rsidRPr="00702720">
        <w:rPr>
          <w:rFonts w:cs="Tahoma"/>
          <w:i/>
        </w:rPr>
        <w:t>μονάδας</w:t>
      </w:r>
      <w:r w:rsidRPr="00702720">
        <w:rPr>
          <w:rFonts w:cs="Tahoma"/>
          <w:i/>
          <w:spacing w:val="1"/>
        </w:rPr>
        <w:t xml:space="preserve"> </w:t>
      </w:r>
      <w:r w:rsidRPr="00702720">
        <w:rPr>
          <w:rFonts w:cs="Tahoma"/>
          <w:i/>
        </w:rPr>
        <w:t>επιφέρει</w:t>
      </w:r>
      <w:r w:rsidRPr="00702720">
        <w:rPr>
          <w:rFonts w:cs="Tahoma"/>
          <w:i/>
          <w:spacing w:val="1"/>
        </w:rPr>
        <w:t xml:space="preserve"> </w:t>
      </w:r>
      <w:r w:rsidRPr="00702720">
        <w:rPr>
          <w:rFonts w:cs="Tahoma"/>
          <w:i/>
        </w:rPr>
        <w:t>τη</w:t>
      </w:r>
      <w:r w:rsidRPr="00702720">
        <w:rPr>
          <w:rFonts w:cs="Tahoma"/>
          <w:i/>
          <w:spacing w:val="1"/>
        </w:rPr>
        <w:t xml:space="preserve"> </w:t>
      </w:r>
      <w:r w:rsidRPr="00702720">
        <w:rPr>
          <w:rFonts w:cs="Tahoma"/>
          <w:i/>
        </w:rPr>
        <w:t>μη</w:t>
      </w:r>
      <w:r w:rsidRPr="00702720">
        <w:rPr>
          <w:rFonts w:cs="Tahoma"/>
          <w:i/>
          <w:spacing w:val="1"/>
        </w:rPr>
        <w:t xml:space="preserve"> </w:t>
      </w:r>
      <w:r w:rsidRPr="00702720">
        <w:rPr>
          <w:rFonts w:cs="Tahoma"/>
          <w:i/>
        </w:rPr>
        <w:t>διαθεσιμότητα</w:t>
      </w:r>
      <w:r w:rsidRPr="00702720">
        <w:rPr>
          <w:rFonts w:cs="Tahoma"/>
          <w:i/>
          <w:spacing w:val="1"/>
        </w:rPr>
        <w:t xml:space="preserve"> </w:t>
      </w:r>
      <w:r w:rsidRPr="00702720">
        <w:rPr>
          <w:rFonts w:cs="Tahoma"/>
          <w:i/>
        </w:rPr>
        <w:t>όλων</w:t>
      </w:r>
      <w:r w:rsidRPr="00702720">
        <w:rPr>
          <w:rFonts w:cs="Tahoma"/>
          <w:i/>
          <w:spacing w:val="1"/>
        </w:rPr>
        <w:t xml:space="preserve"> </w:t>
      </w:r>
      <w:r w:rsidRPr="00702720">
        <w:rPr>
          <w:rFonts w:cs="Tahoma"/>
          <w:i/>
        </w:rPr>
        <w:t>των</w:t>
      </w:r>
      <w:r w:rsidRPr="00702720">
        <w:rPr>
          <w:rFonts w:cs="Tahoma"/>
          <w:i/>
          <w:spacing w:val="1"/>
        </w:rPr>
        <w:t xml:space="preserve"> </w:t>
      </w:r>
      <w:r w:rsidRPr="00702720">
        <w:rPr>
          <w:rFonts w:cs="Tahoma"/>
          <w:i/>
        </w:rPr>
        <w:t>μονάδων</w:t>
      </w:r>
      <w:r w:rsidRPr="00702720">
        <w:rPr>
          <w:rFonts w:cs="Tahoma"/>
          <w:i/>
          <w:spacing w:val="49"/>
        </w:rPr>
        <w:t xml:space="preserve"> </w:t>
      </w:r>
      <w:r w:rsidRPr="00702720">
        <w:rPr>
          <w:rFonts w:cs="Tahoma"/>
          <w:i/>
        </w:rPr>
        <w:t>του</w:t>
      </w:r>
      <w:r w:rsidRPr="00702720">
        <w:rPr>
          <w:rFonts w:cs="Tahoma"/>
          <w:i/>
          <w:spacing w:val="1"/>
        </w:rPr>
        <w:t xml:space="preserve"> </w:t>
      </w:r>
      <w:r w:rsidRPr="00702720">
        <w:rPr>
          <w:rFonts w:cs="Tahoma"/>
          <w:i/>
        </w:rPr>
        <w:t>Συστήματος (λογισμικό συστημάτων και εφαρμογών) που εξαρτώνται λειτουργικά από αυτήν, και</w:t>
      </w:r>
      <w:r w:rsidRPr="00702720">
        <w:rPr>
          <w:rFonts w:cs="Tahoma"/>
          <w:i/>
          <w:spacing w:val="1"/>
        </w:rPr>
        <w:t xml:space="preserve"> </w:t>
      </w:r>
      <w:r w:rsidRPr="00702720">
        <w:rPr>
          <w:rFonts w:cs="Tahoma"/>
          <w:i/>
        </w:rPr>
        <w:t>συνυπολογίζεται</w:t>
      </w:r>
      <w:r w:rsidRPr="00702720">
        <w:rPr>
          <w:rFonts w:cs="Tahoma"/>
          <w:i/>
          <w:spacing w:val="-1"/>
        </w:rPr>
        <w:t xml:space="preserve"> </w:t>
      </w:r>
      <w:r w:rsidRPr="00702720">
        <w:rPr>
          <w:rFonts w:cs="Tahoma"/>
          <w:i/>
        </w:rPr>
        <w:t>στον</w:t>
      </w:r>
      <w:r w:rsidRPr="00702720">
        <w:rPr>
          <w:rFonts w:cs="Tahoma"/>
          <w:i/>
          <w:spacing w:val="-1"/>
        </w:rPr>
        <w:t xml:space="preserve"> </w:t>
      </w:r>
      <w:r w:rsidRPr="00702720">
        <w:rPr>
          <w:rFonts w:cs="Tahoma"/>
          <w:i/>
        </w:rPr>
        <w:t>προσδιορισμό</w:t>
      </w:r>
      <w:r w:rsidRPr="00702720">
        <w:rPr>
          <w:rFonts w:cs="Tahoma"/>
          <w:i/>
          <w:spacing w:val="-3"/>
        </w:rPr>
        <w:t xml:space="preserve"> </w:t>
      </w:r>
      <w:r w:rsidRPr="00702720">
        <w:rPr>
          <w:rFonts w:cs="Tahoma"/>
          <w:i/>
        </w:rPr>
        <w:t>της</w:t>
      </w:r>
      <w:r w:rsidRPr="00702720">
        <w:rPr>
          <w:rFonts w:cs="Tahoma"/>
          <w:i/>
          <w:spacing w:val="-2"/>
        </w:rPr>
        <w:t xml:space="preserve"> </w:t>
      </w:r>
      <w:r w:rsidRPr="00702720">
        <w:rPr>
          <w:rFonts w:cs="Tahoma"/>
          <w:i/>
        </w:rPr>
        <w:t>ρήτρας.</w:t>
      </w:r>
    </w:p>
    <w:p w14:paraId="5842E58C" w14:textId="28F593F3" w:rsidR="00BA74DC" w:rsidRPr="00702720" w:rsidRDefault="00BA74DC" w:rsidP="00BA74DC">
      <w:pPr>
        <w:pStyle w:val="af2"/>
        <w:rPr>
          <w:rFonts w:cs="Tahoma"/>
        </w:rPr>
      </w:pPr>
      <w:r w:rsidRPr="00702720">
        <w:rPr>
          <w:rFonts w:cs="Tahoma"/>
        </w:rPr>
        <w:t xml:space="preserve">Οι ρήτρες της παρούσας παραγράφου </w:t>
      </w:r>
      <w:r w:rsidRPr="00702720">
        <w:rPr>
          <w:rFonts w:cs="Tahoma"/>
          <w:u w:val="single"/>
        </w:rPr>
        <w:t>δεν ισχύουν</w:t>
      </w:r>
      <w:r w:rsidRPr="00702720">
        <w:rPr>
          <w:rFonts w:cs="Tahoma"/>
        </w:rPr>
        <w:t xml:space="preserve"> στην περίπτωση που εξοπλισμός ή λογισμικό του</w:t>
      </w:r>
      <w:r w:rsidRPr="00702720">
        <w:rPr>
          <w:rFonts w:cs="Tahoma"/>
          <w:spacing w:val="1"/>
        </w:rPr>
        <w:t xml:space="preserve"> </w:t>
      </w:r>
      <w:r w:rsidRPr="00702720">
        <w:rPr>
          <w:rFonts w:cs="Tahoma"/>
        </w:rPr>
        <w:t>Υπολογιστικού</w:t>
      </w:r>
      <w:r w:rsidRPr="00702720">
        <w:rPr>
          <w:rFonts w:cs="Tahoma"/>
          <w:spacing w:val="1"/>
        </w:rPr>
        <w:t xml:space="preserve"> </w:t>
      </w:r>
      <w:r w:rsidRPr="00702720">
        <w:rPr>
          <w:rFonts w:cs="Tahoma"/>
        </w:rPr>
        <w:t>Νέφους</w:t>
      </w:r>
      <w:r w:rsidRPr="00702720">
        <w:rPr>
          <w:rFonts w:cs="Tahoma"/>
          <w:spacing w:val="1"/>
        </w:rPr>
        <w:t xml:space="preserve"> </w:t>
      </w:r>
      <w:r w:rsidRPr="00702720">
        <w:rPr>
          <w:rFonts w:cs="Tahoma"/>
        </w:rPr>
        <w:t>ή/και</w:t>
      </w:r>
      <w:r w:rsidRPr="00702720">
        <w:rPr>
          <w:rFonts w:cs="Tahoma"/>
          <w:spacing w:val="1"/>
        </w:rPr>
        <w:t xml:space="preserve"> </w:t>
      </w:r>
      <w:r w:rsidRPr="00702720">
        <w:rPr>
          <w:rFonts w:cs="Tahoma"/>
        </w:rPr>
        <w:t>του</w:t>
      </w:r>
      <w:r w:rsidRPr="00702720">
        <w:rPr>
          <w:rFonts w:cs="Tahoma"/>
          <w:spacing w:val="1"/>
        </w:rPr>
        <w:t xml:space="preserve"> </w:t>
      </w:r>
      <w:r w:rsidRPr="00702720">
        <w:rPr>
          <w:rFonts w:cs="Tahoma"/>
        </w:rPr>
        <w:t>ΣΥΖΕΥΞΙΣ</w:t>
      </w:r>
      <w:r w:rsidRPr="00702720">
        <w:rPr>
          <w:rFonts w:cs="Tahoma"/>
          <w:spacing w:val="1"/>
        </w:rPr>
        <w:t xml:space="preserve"> </w:t>
      </w:r>
      <w:r w:rsidRPr="00702720">
        <w:rPr>
          <w:rFonts w:cs="Tahoma"/>
        </w:rPr>
        <w:t>προκαλέσει</w:t>
      </w:r>
      <w:r w:rsidRPr="00702720">
        <w:rPr>
          <w:rFonts w:cs="Tahoma"/>
          <w:spacing w:val="1"/>
        </w:rPr>
        <w:t xml:space="preserve"> </w:t>
      </w:r>
      <w:r w:rsidRPr="00702720">
        <w:rPr>
          <w:rFonts w:cs="Tahoma"/>
          <w:u w:val="single"/>
        </w:rPr>
        <w:t>αποδεδειγμένα</w:t>
      </w:r>
      <w:r w:rsidRPr="00702720">
        <w:rPr>
          <w:rFonts w:cs="Tahoma"/>
        </w:rPr>
        <w:t xml:space="preserve"> δυσλειτουργία (</w:t>
      </w:r>
      <w:proofErr w:type="spellStart"/>
      <w:r w:rsidRPr="00702720">
        <w:rPr>
          <w:rFonts w:cs="Tahoma"/>
        </w:rPr>
        <w:t>τεκμαιρόμενη</w:t>
      </w:r>
      <w:proofErr w:type="spellEnd"/>
      <w:r w:rsidRPr="00702720">
        <w:rPr>
          <w:rFonts w:cs="Tahoma"/>
        </w:rPr>
        <w:t xml:space="preserve"> από τα εργαλεία και τις αναφορές διαθεσιμότητας των</w:t>
      </w:r>
      <w:r w:rsidRPr="00702720">
        <w:rPr>
          <w:rFonts w:cs="Tahoma"/>
          <w:spacing w:val="1"/>
        </w:rPr>
        <w:t xml:space="preserve"> </w:t>
      </w:r>
      <w:r w:rsidRPr="00702720">
        <w:rPr>
          <w:rFonts w:cs="Tahoma"/>
        </w:rPr>
        <w:t>σχετικών</w:t>
      </w:r>
      <w:r w:rsidRPr="00702720">
        <w:rPr>
          <w:rFonts w:cs="Tahoma"/>
          <w:spacing w:val="-4"/>
        </w:rPr>
        <w:t xml:space="preserve"> </w:t>
      </w:r>
      <w:r w:rsidRPr="00702720">
        <w:rPr>
          <w:rFonts w:cs="Tahoma"/>
        </w:rPr>
        <w:t>πόρων</w:t>
      </w:r>
      <w:r w:rsidRPr="00702720">
        <w:rPr>
          <w:rFonts w:cs="Tahoma"/>
          <w:spacing w:val="-2"/>
        </w:rPr>
        <w:t xml:space="preserve"> </w:t>
      </w:r>
      <w:r w:rsidRPr="00702720">
        <w:rPr>
          <w:rFonts w:cs="Tahoma"/>
        </w:rPr>
        <w:t>/</w:t>
      </w:r>
      <w:r w:rsidRPr="00702720">
        <w:rPr>
          <w:rFonts w:cs="Tahoma"/>
          <w:spacing w:val="1"/>
        </w:rPr>
        <w:t xml:space="preserve"> </w:t>
      </w:r>
      <w:r w:rsidRPr="00702720">
        <w:rPr>
          <w:rFonts w:cs="Tahoma"/>
        </w:rPr>
        <w:t>υπηρεσιών</w:t>
      </w:r>
      <w:r w:rsidRPr="00702720">
        <w:rPr>
          <w:rFonts w:cs="Tahoma"/>
          <w:spacing w:val="-1"/>
        </w:rPr>
        <w:t xml:space="preserve"> </w:t>
      </w:r>
      <w:r w:rsidRPr="00702720">
        <w:rPr>
          <w:rFonts w:cs="Tahoma"/>
        </w:rPr>
        <w:t>του</w:t>
      </w:r>
      <w:r w:rsidRPr="00702720">
        <w:rPr>
          <w:rFonts w:cs="Tahoma"/>
          <w:spacing w:val="2"/>
        </w:rPr>
        <w:t xml:space="preserve"> </w:t>
      </w:r>
      <w:r w:rsidR="00C13858">
        <w:rPr>
          <w:rFonts w:cs="Tahoma"/>
        </w:rPr>
        <w:t>νέφους</w:t>
      </w:r>
      <w:r w:rsidRPr="00702720">
        <w:rPr>
          <w:rFonts w:cs="Tahoma"/>
        </w:rPr>
        <w:t>)</w:t>
      </w:r>
      <w:r w:rsidRPr="00702720">
        <w:rPr>
          <w:rFonts w:cs="Tahoma"/>
          <w:spacing w:val="-1"/>
        </w:rPr>
        <w:t xml:space="preserve"> </w:t>
      </w:r>
      <w:r w:rsidRPr="00702720">
        <w:rPr>
          <w:rFonts w:cs="Tahoma"/>
        </w:rPr>
        <w:t>σε παραδοτέο</w:t>
      </w:r>
      <w:r w:rsidRPr="00702720">
        <w:rPr>
          <w:rFonts w:cs="Tahoma"/>
          <w:spacing w:val="-1"/>
        </w:rPr>
        <w:t xml:space="preserve"> </w:t>
      </w:r>
      <w:r w:rsidRPr="00702720">
        <w:rPr>
          <w:rFonts w:cs="Tahoma"/>
        </w:rPr>
        <w:t>του</w:t>
      </w:r>
      <w:r w:rsidRPr="00702720">
        <w:rPr>
          <w:rFonts w:cs="Tahoma"/>
          <w:spacing w:val="1"/>
        </w:rPr>
        <w:t xml:space="preserve"> </w:t>
      </w:r>
      <w:r w:rsidRPr="00702720">
        <w:rPr>
          <w:rFonts w:cs="Tahoma"/>
        </w:rPr>
        <w:t>έργου.</w:t>
      </w:r>
    </w:p>
    <w:p w14:paraId="196D0866" w14:textId="77777777" w:rsidR="00BA74DC" w:rsidRPr="00702720" w:rsidRDefault="00BA74DC" w:rsidP="00BA74DC">
      <w:pPr>
        <w:pStyle w:val="af2"/>
        <w:rPr>
          <w:rFonts w:cs="Tahoma"/>
        </w:rPr>
      </w:pPr>
      <w:r w:rsidRPr="00702720">
        <w:rPr>
          <w:rFonts w:cs="Tahoma"/>
        </w:rPr>
        <w:t>Σε ό,τι αφορά στην παρακολούθηση της τήρησης των όρων του Συμβολαίου, ο Ανάδοχος θα πρέπει να</w:t>
      </w:r>
      <w:r w:rsidRPr="00702720">
        <w:rPr>
          <w:rFonts w:cs="Tahoma"/>
          <w:spacing w:val="1"/>
        </w:rPr>
        <w:t xml:space="preserve"> </w:t>
      </w:r>
      <w:r w:rsidRPr="00702720">
        <w:rPr>
          <w:rFonts w:cs="Tahoma"/>
        </w:rPr>
        <w:t xml:space="preserve">χρησιμοποιήσει ένα κατάλληλο πληροφοριακό σύστημα. Το σύστημα αυτό θα πρέπει κατ’ </w:t>
      </w:r>
      <w:r w:rsidRPr="00702720">
        <w:rPr>
          <w:rFonts w:cs="Tahoma"/>
        </w:rPr>
        <w:lastRenderedPageBreak/>
        <w:t>ελάχιστο να</w:t>
      </w:r>
      <w:r w:rsidRPr="00702720">
        <w:rPr>
          <w:rFonts w:cs="Tahoma"/>
          <w:spacing w:val="1"/>
        </w:rPr>
        <w:t xml:space="preserve"> </w:t>
      </w:r>
      <w:r w:rsidRPr="00702720">
        <w:rPr>
          <w:rFonts w:cs="Tahoma"/>
        </w:rPr>
        <w:t xml:space="preserve">καταγράφει την καθημερινή λειτουργία της Τεχνικής Ομάδας Υποστήριξης, δηλαδή τις </w:t>
      </w:r>
      <w:proofErr w:type="spellStart"/>
      <w:r w:rsidRPr="00702720">
        <w:rPr>
          <w:rFonts w:cs="Tahoma"/>
        </w:rPr>
        <w:t>ληφθείσες</w:t>
      </w:r>
      <w:proofErr w:type="spellEnd"/>
      <w:r w:rsidRPr="00702720">
        <w:rPr>
          <w:rFonts w:cs="Tahoma"/>
        </w:rPr>
        <w:t xml:space="preserve"> κλήσεις,</w:t>
      </w:r>
      <w:r w:rsidRPr="00702720">
        <w:rPr>
          <w:rFonts w:cs="Tahoma"/>
          <w:spacing w:val="1"/>
        </w:rPr>
        <w:t xml:space="preserve"> </w:t>
      </w:r>
      <w:r w:rsidRPr="00702720">
        <w:rPr>
          <w:rFonts w:cs="Tahoma"/>
        </w:rPr>
        <w:t>τους αντίστοιχους χρόνους απόκρισης, τους χρόνους αποκατάστασης των βλαβών, το προσωπικό που</w:t>
      </w:r>
      <w:r w:rsidRPr="00702720">
        <w:rPr>
          <w:rFonts w:cs="Tahoma"/>
          <w:spacing w:val="1"/>
        </w:rPr>
        <w:t xml:space="preserve"> </w:t>
      </w:r>
      <w:r w:rsidRPr="00702720">
        <w:rPr>
          <w:rFonts w:cs="Tahoma"/>
        </w:rPr>
        <w:t>απασχολήθηκε σε κάθε κλήση, τον τρόπο επίλυσης. Επίσης θα πρέπει να είναι ικανό να εξάγει ημερήσια</w:t>
      </w:r>
      <w:r w:rsidRPr="00702720">
        <w:rPr>
          <w:rFonts w:cs="Tahoma"/>
          <w:spacing w:val="1"/>
        </w:rPr>
        <w:t xml:space="preserve"> </w:t>
      </w:r>
      <w:r w:rsidRPr="00702720">
        <w:rPr>
          <w:rFonts w:cs="Tahoma"/>
        </w:rPr>
        <w:t>και μηνιαία στατιστικά στοιχεία και ο Ανάδοχος θα πρέπει να εκδίδει μηνιαία αναφορά του συστήματος,</w:t>
      </w:r>
      <w:r w:rsidRPr="00702720">
        <w:rPr>
          <w:rFonts w:cs="Tahoma"/>
          <w:spacing w:val="1"/>
        </w:rPr>
        <w:t xml:space="preserve"> </w:t>
      </w:r>
      <w:r w:rsidRPr="00702720">
        <w:rPr>
          <w:rFonts w:cs="Tahoma"/>
        </w:rPr>
        <w:t>στο οποίο θα αποτυπώνεται η μηνιαία κατάσταση με τα στοιχεία χρήσης, καθώς και με τις εργασίες</w:t>
      </w:r>
      <w:r w:rsidRPr="00702720">
        <w:rPr>
          <w:rFonts w:cs="Tahoma"/>
          <w:spacing w:val="1"/>
        </w:rPr>
        <w:t xml:space="preserve"> </w:t>
      </w:r>
      <w:r w:rsidRPr="00702720">
        <w:rPr>
          <w:rFonts w:cs="Tahoma"/>
        </w:rPr>
        <w:t>συντήρησης</w:t>
      </w:r>
      <w:r w:rsidRPr="00702720">
        <w:rPr>
          <w:rFonts w:cs="Tahoma"/>
          <w:spacing w:val="-3"/>
        </w:rPr>
        <w:t xml:space="preserve"> </w:t>
      </w:r>
      <w:r w:rsidRPr="00702720">
        <w:rPr>
          <w:rFonts w:cs="Tahoma"/>
        </w:rPr>
        <w:t>που</w:t>
      </w:r>
      <w:r w:rsidRPr="00702720">
        <w:rPr>
          <w:rFonts w:cs="Tahoma"/>
          <w:spacing w:val="1"/>
        </w:rPr>
        <w:t xml:space="preserve"> </w:t>
      </w:r>
      <w:r w:rsidRPr="00702720">
        <w:rPr>
          <w:rFonts w:cs="Tahoma"/>
        </w:rPr>
        <w:t>πραγματοποιήθηκαν.</w:t>
      </w:r>
    </w:p>
    <w:p w14:paraId="06E7F10C" w14:textId="77777777" w:rsidR="00BA74DC" w:rsidRPr="00702720" w:rsidRDefault="00BA74DC" w:rsidP="00D735C7">
      <w:pPr>
        <w:pStyle w:val="AppendixHeading5"/>
      </w:pPr>
      <w:r w:rsidRPr="00702720">
        <w:t>Προγραμματισμένες</w:t>
      </w:r>
      <w:r w:rsidRPr="00702720">
        <w:rPr>
          <w:spacing w:val="-7"/>
        </w:rPr>
        <w:t xml:space="preserve"> </w:t>
      </w:r>
      <w:r w:rsidRPr="00702720">
        <w:t>Διακοπές</w:t>
      </w:r>
      <w:r w:rsidRPr="00702720">
        <w:rPr>
          <w:spacing w:val="-5"/>
        </w:rPr>
        <w:t xml:space="preserve"> </w:t>
      </w:r>
      <w:r w:rsidRPr="00702720">
        <w:t>Υπηρεσίας</w:t>
      </w:r>
    </w:p>
    <w:p w14:paraId="0B17117C" w14:textId="77777777" w:rsidR="00BA74DC" w:rsidRPr="00702720" w:rsidRDefault="00BA74DC" w:rsidP="00BA74DC">
      <w:pPr>
        <w:pStyle w:val="af2"/>
        <w:rPr>
          <w:rFonts w:cs="Tahoma"/>
        </w:rPr>
      </w:pPr>
      <w:r w:rsidRPr="00702720">
        <w:rPr>
          <w:rFonts w:cs="Tahoma"/>
        </w:rPr>
        <w:t>Επιτρέπεται</w:t>
      </w:r>
      <w:r w:rsidRPr="00702720">
        <w:rPr>
          <w:rFonts w:cs="Tahoma"/>
          <w:spacing w:val="4"/>
        </w:rPr>
        <w:t xml:space="preserve"> </w:t>
      </w:r>
      <w:r w:rsidRPr="00702720">
        <w:rPr>
          <w:rFonts w:cs="Tahoma"/>
        </w:rPr>
        <w:t>η</w:t>
      </w:r>
      <w:r w:rsidRPr="00702720">
        <w:rPr>
          <w:rFonts w:cs="Tahoma"/>
          <w:spacing w:val="4"/>
        </w:rPr>
        <w:t xml:space="preserve"> </w:t>
      </w:r>
      <w:r w:rsidRPr="00702720">
        <w:rPr>
          <w:rFonts w:cs="Tahoma"/>
        </w:rPr>
        <w:t>διενέργεια</w:t>
      </w:r>
      <w:r w:rsidRPr="00702720">
        <w:rPr>
          <w:rFonts w:cs="Tahoma"/>
          <w:spacing w:val="2"/>
        </w:rPr>
        <w:t xml:space="preserve"> </w:t>
      </w:r>
      <w:r w:rsidRPr="00702720">
        <w:rPr>
          <w:rFonts w:cs="Tahoma"/>
        </w:rPr>
        <w:t>προγραμματισμένων</w:t>
      </w:r>
      <w:r w:rsidRPr="00702720">
        <w:rPr>
          <w:rFonts w:cs="Tahoma"/>
          <w:spacing w:val="3"/>
        </w:rPr>
        <w:t xml:space="preserve"> </w:t>
      </w:r>
      <w:r w:rsidRPr="00702720">
        <w:rPr>
          <w:rFonts w:cs="Tahoma"/>
        </w:rPr>
        <w:t>διακοπών</w:t>
      </w:r>
      <w:r w:rsidRPr="00702720">
        <w:rPr>
          <w:rFonts w:cs="Tahoma"/>
          <w:spacing w:val="2"/>
        </w:rPr>
        <w:t xml:space="preserve"> </w:t>
      </w:r>
      <w:r w:rsidRPr="00702720">
        <w:rPr>
          <w:rFonts w:cs="Tahoma"/>
        </w:rPr>
        <w:t>της</w:t>
      </w:r>
      <w:r w:rsidRPr="00702720">
        <w:rPr>
          <w:rFonts w:cs="Tahoma"/>
          <w:spacing w:val="3"/>
        </w:rPr>
        <w:t xml:space="preserve"> </w:t>
      </w:r>
      <w:r w:rsidRPr="00702720">
        <w:rPr>
          <w:rFonts w:cs="Tahoma"/>
        </w:rPr>
        <w:t>Υπηρεσίας</w:t>
      </w:r>
      <w:r w:rsidRPr="00702720">
        <w:rPr>
          <w:rFonts w:cs="Tahoma"/>
          <w:spacing w:val="7"/>
        </w:rPr>
        <w:t xml:space="preserve"> </w:t>
      </w:r>
      <w:r w:rsidRPr="00702720">
        <w:rPr>
          <w:rFonts w:cs="Tahoma"/>
        </w:rPr>
        <w:t>(</w:t>
      </w:r>
      <w:r w:rsidRPr="00702720">
        <w:rPr>
          <w:rFonts w:cs="Tahoma"/>
          <w:lang w:val="en-US"/>
        </w:rPr>
        <w:t>Planned</w:t>
      </w:r>
      <w:r w:rsidRPr="00702720">
        <w:rPr>
          <w:rFonts w:cs="Tahoma"/>
          <w:spacing w:val="5"/>
        </w:rPr>
        <w:t xml:space="preserve"> </w:t>
      </w:r>
      <w:r w:rsidRPr="00702720">
        <w:rPr>
          <w:rFonts w:cs="Tahoma"/>
          <w:lang w:val="en-US"/>
        </w:rPr>
        <w:t>Outages</w:t>
      </w:r>
      <w:r w:rsidRPr="00702720">
        <w:rPr>
          <w:rFonts w:cs="Tahoma"/>
        </w:rPr>
        <w:t>),</w:t>
      </w:r>
      <w:r w:rsidRPr="00702720">
        <w:rPr>
          <w:rFonts w:cs="Tahoma"/>
          <w:spacing w:val="5"/>
        </w:rPr>
        <w:t xml:space="preserve"> </w:t>
      </w:r>
      <w:r w:rsidRPr="00702720">
        <w:rPr>
          <w:rFonts w:cs="Tahoma"/>
        </w:rPr>
        <w:t>τόσο</w:t>
      </w:r>
      <w:r w:rsidRPr="00702720">
        <w:rPr>
          <w:rFonts w:cs="Tahoma"/>
          <w:spacing w:val="4"/>
        </w:rPr>
        <w:t xml:space="preserve"> </w:t>
      </w:r>
      <w:r w:rsidRPr="00702720">
        <w:rPr>
          <w:rFonts w:cs="Tahoma"/>
        </w:rPr>
        <w:t>κατά</w:t>
      </w:r>
      <w:r w:rsidRPr="00702720">
        <w:rPr>
          <w:rFonts w:cs="Tahoma"/>
          <w:spacing w:val="3"/>
        </w:rPr>
        <w:t xml:space="preserve"> </w:t>
      </w:r>
      <w:r w:rsidRPr="00702720">
        <w:rPr>
          <w:rFonts w:cs="Tahoma"/>
        </w:rPr>
        <w:t>την</w:t>
      </w:r>
      <w:r w:rsidRPr="00702720">
        <w:rPr>
          <w:rFonts w:cs="Tahoma"/>
          <w:spacing w:val="-47"/>
        </w:rPr>
        <w:t xml:space="preserve"> </w:t>
      </w:r>
      <w:r w:rsidRPr="00702720">
        <w:rPr>
          <w:rFonts w:cs="Tahoma"/>
        </w:rPr>
        <w:t>υλοποίηση</w:t>
      </w:r>
      <w:r w:rsidRPr="00702720">
        <w:rPr>
          <w:rFonts w:cs="Tahoma"/>
          <w:spacing w:val="-2"/>
        </w:rPr>
        <w:t xml:space="preserve"> </w:t>
      </w:r>
      <w:r w:rsidRPr="00702720">
        <w:rPr>
          <w:rFonts w:cs="Tahoma"/>
        </w:rPr>
        <w:t>του</w:t>
      </w:r>
      <w:r w:rsidRPr="00702720">
        <w:rPr>
          <w:rFonts w:cs="Tahoma"/>
          <w:spacing w:val="1"/>
        </w:rPr>
        <w:t xml:space="preserve"> </w:t>
      </w:r>
      <w:r w:rsidRPr="00702720">
        <w:rPr>
          <w:rFonts w:cs="Tahoma"/>
        </w:rPr>
        <w:t>έργου,</w:t>
      </w:r>
      <w:r w:rsidRPr="00702720">
        <w:rPr>
          <w:rFonts w:cs="Tahoma"/>
          <w:spacing w:val="-3"/>
        </w:rPr>
        <w:t xml:space="preserve"> </w:t>
      </w:r>
      <w:r w:rsidRPr="00702720">
        <w:rPr>
          <w:rFonts w:cs="Tahoma"/>
        </w:rPr>
        <w:t>όσο</w:t>
      </w:r>
      <w:r w:rsidRPr="00702720">
        <w:rPr>
          <w:rFonts w:cs="Tahoma"/>
          <w:spacing w:val="-2"/>
        </w:rPr>
        <w:t xml:space="preserve"> </w:t>
      </w:r>
      <w:r w:rsidRPr="00702720">
        <w:rPr>
          <w:rFonts w:cs="Tahoma"/>
        </w:rPr>
        <w:t>και</w:t>
      </w:r>
      <w:r w:rsidRPr="00702720">
        <w:rPr>
          <w:rFonts w:cs="Tahoma"/>
          <w:spacing w:val="-1"/>
        </w:rPr>
        <w:t xml:space="preserve"> </w:t>
      </w:r>
      <w:r w:rsidRPr="00702720">
        <w:rPr>
          <w:rFonts w:cs="Tahoma"/>
        </w:rPr>
        <w:t>κατά</w:t>
      </w:r>
      <w:r w:rsidRPr="00702720">
        <w:rPr>
          <w:rFonts w:cs="Tahoma"/>
          <w:spacing w:val="-1"/>
        </w:rPr>
        <w:t xml:space="preserve"> </w:t>
      </w:r>
      <w:r w:rsidRPr="00702720">
        <w:rPr>
          <w:rFonts w:cs="Tahoma"/>
        </w:rPr>
        <w:t>τη</w:t>
      </w:r>
      <w:r w:rsidRPr="00702720">
        <w:rPr>
          <w:rFonts w:cs="Tahoma"/>
          <w:spacing w:val="-1"/>
        </w:rPr>
        <w:t xml:space="preserve"> </w:t>
      </w:r>
      <w:r w:rsidRPr="00702720">
        <w:rPr>
          <w:rFonts w:cs="Tahoma"/>
        </w:rPr>
        <w:t>διάρκεια</w:t>
      </w:r>
      <w:r w:rsidRPr="00702720">
        <w:rPr>
          <w:rFonts w:cs="Tahoma"/>
          <w:spacing w:val="-4"/>
        </w:rPr>
        <w:t xml:space="preserve"> </w:t>
      </w:r>
      <w:r w:rsidRPr="00702720">
        <w:rPr>
          <w:rFonts w:cs="Tahoma"/>
        </w:rPr>
        <w:t>της ΠΕΣ, σύμφωνα</w:t>
      </w:r>
      <w:r w:rsidRPr="00702720">
        <w:rPr>
          <w:rFonts w:cs="Tahoma"/>
          <w:spacing w:val="-4"/>
        </w:rPr>
        <w:t xml:space="preserve"> </w:t>
      </w:r>
      <w:r w:rsidRPr="00702720">
        <w:rPr>
          <w:rFonts w:cs="Tahoma"/>
        </w:rPr>
        <w:t>με</w:t>
      </w:r>
      <w:r w:rsidRPr="00702720">
        <w:rPr>
          <w:rFonts w:cs="Tahoma"/>
          <w:spacing w:val="-2"/>
        </w:rPr>
        <w:t xml:space="preserve"> </w:t>
      </w:r>
      <w:r w:rsidRPr="00702720">
        <w:rPr>
          <w:rFonts w:cs="Tahoma"/>
        </w:rPr>
        <w:t>τις</w:t>
      </w:r>
      <w:r w:rsidRPr="00702720">
        <w:rPr>
          <w:rFonts w:cs="Tahoma"/>
          <w:spacing w:val="-3"/>
        </w:rPr>
        <w:t xml:space="preserve"> </w:t>
      </w:r>
      <w:r w:rsidRPr="00702720">
        <w:rPr>
          <w:rFonts w:cs="Tahoma"/>
        </w:rPr>
        <w:t>παρακάτω συνθήκες:</w:t>
      </w:r>
    </w:p>
    <w:p w14:paraId="0F067766" w14:textId="77777777" w:rsidR="00BA74DC" w:rsidRPr="00702720" w:rsidRDefault="00BA74DC" w:rsidP="003A7B0C">
      <w:pPr>
        <w:pStyle w:val="a"/>
        <w:widowControl w:val="0"/>
        <w:numPr>
          <w:ilvl w:val="3"/>
          <w:numId w:val="75"/>
        </w:numPr>
        <w:tabs>
          <w:tab w:val="clear" w:pos="720"/>
        </w:tabs>
        <w:suppressAutoHyphens w:val="0"/>
        <w:autoSpaceDE w:val="0"/>
        <w:autoSpaceDN w:val="0"/>
        <w:spacing w:before="120" w:line="259" w:lineRule="auto"/>
        <w:ind w:left="426" w:right="-1" w:hanging="284"/>
        <w:rPr>
          <w:rFonts w:cs="Tahoma"/>
        </w:rPr>
      </w:pPr>
      <w:r w:rsidRPr="00702720">
        <w:rPr>
          <w:rFonts w:cs="Tahoma"/>
        </w:rPr>
        <w:t>Κάθε</w:t>
      </w:r>
      <w:r w:rsidRPr="00702720">
        <w:rPr>
          <w:rFonts w:cs="Tahoma"/>
          <w:spacing w:val="7"/>
        </w:rPr>
        <w:t xml:space="preserve"> </w:t>
      </w:r>
      <w:r w:rsidRPr="00702720">
        <w:rPr>
          <w:rFonts w:cs="Tahoma"/>
        </w:rPr>
        <w:t>προγραμματισμένη</w:t>
      </w:r>
      <w:r w:rsidRPr="00702720">
        <w:rPr>
          <w:rFonts w:cs="Tahoma"/>
          <w:spacing w:val="9"/>
        </w:rPr>
        <w:t xml:space="preserve"> </w:t>
      </w:r>
      <w:r w:rsidRPr="00702720">
        <w:rPr>
          <w:rFonts w:cs="Tahoma"/>
        </w:rPr>
        <w:t>διακοπή</w:t>
      </w:r>
      <w:r w:rsidRPr="00702720">
        <w:rPr>
          <w:rFonts w:cs="Tahoma"/>
          <w:spacing w:val="7"/>
        </w:rPr>
        <w:t xml:space="preserve"> </w:t>
      </w:r>
      <w:r w:rsidRPr="00702720">
        <w:rPr>
          <w:rFonts w:cs="Tahoma"/>
        </w:rPr>
        <w:t>της</w:t>
      </w:r>
      <w:r w:rsidRPr="00702720">
        <w:rPr>
          <w:rFonts w:cs="Tahoma"/>
          <w:spacing w:val="8"/>
        </w:rPr>
        <w:t xml:space="preserve"> </w:t>
      </w:r>
      <w:r w:rsidRPr="00702720">
        <w:rPr>
          <w:rFonts w:cs="Tahoma"/>
        </w:rPr>
        <w:t>υπηρεσίας</w:t>
      </w:r>
      <w:r w:rsidRPr="00702720">
        <w:rPr>
          <w:rFonts w:cs="Tahoma"/>
          <w:spacing w:val="10"/>
        </w:rPr>
        <w:t xml:space="preserve"> </w:t>
      </w:r>
      <w:r w:rsidRPr="00702720">
        <w:rPr>
          <w:rFonts w:cs="Tahoma"/>
        </w:rPr>
        <w:t>από</w:t>
      </w:r>
      <w:r w:rsidRPr="00702720">
        <w:rPr>
          <w:rFonts w:cs="Tahoma"/>
          <w:spacing w:val="8"/>
        </w:rPr>
        <w:t xml:space="preserve"> </w:t>
      </w:r>
      <w:r w:rsidRPr="00702720">
        <w:rPr>
          <w:rFonts w:cs="Tahoma"/>
        </w:rPr>
        <w:t>τον</w:t>
      </w:r>
      <w:r w:rsidRPr="00702720">
        <w:rPr>
          <w:rFonts w:cs="Tahoma"/>
          <w:spacing w:val="9"/>
        </w:rPr>
        <w:t xml:space="preserve"> </w:t>
      </w:r>
      <w:r w:rsidRPr="00702720">
        <w:rPr>
          <w:rFonts w:cs="Tahoma"/>
        </w:rPr>
        <w:t>Ανάδοχο</w:t>
      </w:r>
      <w:r w:rsidRPr="00702720">
        <w:rPr>
          <w:rFonts w:cs="Tahoma"/>
          <w:spacing w:val="9"/>
        </w:rPr>
        <w:t xml:space="preserve"> </w:t>
      </w:r>
      <w:r w:rsidRPr="00702720">
        <w:rPr>
          <w:rFonts w:cs="Tahoma"/>
        </w:rPr>
        <w:t>θα</w:t>
      </w:r>
      <w:r w:rsidRPr="00702720">
        <w:rPr>
          <w:rFonts w:cs="Tahoma"/>
          <w:spacing w:val="10"/>
        </w:rPr>
        <w:t xml:space="preserve"> </w:t>
      </w:r>
      <w:r w:rsidRPr="00702720">
        <w:rPr>
          <w:rFonts w:cs="Tahoma"/>
        </w:rPr>
        <w:t>ανακοινώνεται</w:t>
      </w:r>
      <w:r w:rsidRPr="00702720">
        <w:rPr>
          <w:rFonts w:cs="Tahoma"/>
          <w:spacing w:val="9"/>
        </w:rPr>
        <w:t xml:space="preserve"> </w:t>
      </w:r>
      <w:r w:rsidRPr="00702720">
        <w:rPr>
          <w:rFonts w:cs="Tahoma"/>
        </w:rPr>
        <w:t>τουλάχιστον</w:t>
      </w:r>
      <w:r w:rsidRPr="00702720">
        <w:rPr>
          <w:rFonts w:cs="Tahoma"/>
          <w:spacing w:val="10"/>
        </w:rPr>
        <w:t xml:space="preserve"> </w:t>
      </w:r>
      <w:r w:rsidRPr="00702720">
        <w:rPr>
          <w:rFonts w:cs="Tahoma"/>
          <w:b/>
        </w:rPr>
        <w:t xml:space="preserve">15 </w:t>
      </w:r>
      <w:r w:rsidRPr="00702720">
        <w:rPr>
          <w:rFonts w:cs="Tahoma"/>
          <w:b/>
          <w:spacing w:val="-46"/>
        </w:rPr>
        <w:t xml:space="preserve"> </w:t>
      </w:r>
      <w:r w:rsidRPr="00702720">
        <w:rPr>
          <w:rFonts w:cs="Tahoma"/>
          <w:b/>
        </w:rPr>
        <w:t>ημερολογιακές</w:t>
      </w:r>
      <w:r w:rsidRPr="00702720">
        <w:rPr>
          <w:rFonts w:cs="Tahoma"/>
          <w:b/>
          <w:spacing w:val="-2"/>
        </w:rPr>
        <w:t xml:space="preserve"> </w:t>
      </w:r>
      <w:r w:rsidRPr="00702720">
        <w:rPr>
          <w:rFonts w:cs="Tahoma"/>
          <w:b/>
        </w:rPr>
        <w:t xml:space="preserve">ημέρες </w:t>
      </w:r>
      <w:r w:rsidRPr="00702720">
        <w:rPr>
          <w:rFonts w:cs="Tahoma"/>
        </w:rPr>
        <w:t>νωρίτερα</w:t>
      </w:r>
      <w:r w:rsidRPr="00702720">
        <w:rPr>
          <w:rFonts w:cs="Tahoma"/>
          <w:spacing w:val="-2"/>
        </w:rPr>
        <w:t xml:space="preserve"> </w:t>
      </w:r>
      <w:r w:rsidRPr="00702720">
        <w:rPr>
          <w:rFonts w:cs="Tahoma"/>
        </w:rPr>
        <w:t>στο</w:t>
      </w:r>
      <w:r w:rsidRPr="00702720">
        <w:rPr>
          <w:rFonts w:cs="Tahoma"/>
          <w:spacing w:val="-1"/>
        </w:rPr>
        <w:t xml:space="preserve"> </w:t>
      </w:r>
      <w:r w:rsidRPr="00702720">
        <w:rPr>
          <w:rFonts w:cs="Tahoma"/>
        </w:rPr>
        <w:t>Φορέα,</w:t>
      </w:r>
      <w:r w:rsidRPr="00702720">
        <w:rPr>
          <w:rFonts w:cs="Tahoma"/>
          <w:spacing w:val="-3"/>
        </w:rPr>
        <w:t xml:space="preserve"> </w:t>
      </w:r>
      <w:r w:rsidRPr="00702720">
        <w:rPr>
          <w:rFonts w:cs="Tahoma"/>
        </w:rPr>
        <w:t>και θα</w:t>
      </w:r>
      <w:r w:rsidRPr="00702720">
        <w:rPr>
          <w:rFonts w:cs="Tahoma"/>
          <w:spacing w:val="-2"/>
        </w:rPr>
        <w:t xml:space="preserve"> </w:t>
      </w:r>
      <w:r w:rsidRPr="00702720">
        <w:rPr>
          <w:rFonts w:cs="Tahoma"/>
        </w:rPr>
        <w:t>πρέπει</w:t>
      </w:r>
      <w:r w:rsidRPr="00702720">
        <w:rPr>
          <w:rFonts w:cs="Tahoma"/>
          <w:spacing w:val="-3"/>
        </w:rPr>
        <w:t xml:space="preserve"> </w:t>
      </w:r>
      <w:r w:rsidRPr="00702720">
        <w:rPr>
          <w:rFonts w:cs="Tahoma"/>
        </w:rPr>
        <w:t>να</w:t>
      </w:r>
      <w:r w:rsidRPr="00702720">
        <w:rPr>
          <w:rFonts w:cs="Tahoma"/>
          <w:spacing w:val="-1"/>
        </w:rPr>
        <w:t xml:space="preserve"> </w:t>
      </w:r>
      <w:r w:rsidRPr="00702720">
        <w:rPr>
          <w:rFonts w:cs="Tahoma"/>
        </w:rPr>
        <w:t>τεκμηριώνεται</w:t>
      </w:r>
      <w:r w:rsidRPr="00702720">
        <w:rPr>
          <w:rFonts w:cs="Tahoma"/>
          <w:spacing w:val="-3"/>
        </w:rPr>
        <w:t xml:space="preserve"> </w:t>
      </w:r>
      <w:r w:rsidRPr="00702720">
        <w:rPr>
          <w:rFonts w:cs="Tahoma"/>
        </w:rPr>
        <w:t>κατάλληλα.</w:t>
      </w:r>
    </w:p>
    <w:p w14:paraId="061F441F" w14:textId="77777777" w:rsidR="00BA74DC" w:rsidRPr="00702720" w:rsidRDefault="00BA74DC" w:rsidP="003A7B0C">
      <w:pPr>
        <w:pStyle w:val="a"/>
        <w:widowControl w:val="0"/>
        <w:numPr>
          <w:ilvl w:val="3"/>
          <w:numId w:val="75"/>
        </w:numPr>
        <w:tabs>
          <w:tab w:val="clear" w:pos="720"/>
        </w:tabs>
        <w:suppressAutoHyphens w:val="0"/>
        <w:autoSpaceDE w:val="0"/>
        <w:autoSpaceDN w:val="0"/>
        <w:spacing w:before="120" w:line="259" w:lineRule="auto"/>
        <w:ind w:left="426" w:right="-1" w:hanging="284"/>
        <w:rPr>
          <w:rFonts w:cs="Tahoma"/>
        </w:rPr>
      </w:pPr>
      <w:r w:rsidRPr="00702720">
        <w:rPr>
          <w:rFonts w:cs="Tahoma"/>
        </w:rPr>
        <w:t>Κάθε</w:t>
      </w:r>
      <w:r w:rsidRPr="00702720">
        <w:rPr>
          <w:rFonts w:cs="Tahoma"/>
          <w:spacing w:val="1"/>
        </w:rPr>
        <w:t xml:space="preserve"> </w:t>
      </w:r>
      <w:r w:rsidRPr="00702720">
        <w:rPr>
          <w:rFonts w:cs="Tahoma"/>
        </w:rPr>
        <w:t>προγραμματισμένη</w:t>
      </w:r>
      <w:r w:rsidRPr="00702720">
        <w:rPr>
          <w:rFonts w:cs="Tahoma"/>
          <w:spacing w:val="1"/>
        </w:rPr>
        <w:t xml:space="preserve"> </w:t>
      </w:r>
      <w:r w:rsidRPr="00702720">
        <w:rPr>
          <w:rFonts w:cs="Tahoma"/>
        </w:rPr>
        <w:t>διακοπή</w:t>
      </w:r>
      <w:r w:rsidRPr="00702720">
        <w:rPr>
          <w:rFonts w:cs="Tahoma"/>
          <w:spacing w:val="1"/>
        </w:rPr>
        <w:t xml:space="preserve"> </w:t>
      </w:r>
      <w:r w:rsidRPr="00702720">
        <w:rPr>
          <w:rFonts w:cs="Tahoma"/>
        </w:rPr>
        <w:t>της</w:t>
      </w:r>
      <w:r w:rsidRPr="00702720">
        <w:rPr>
          <w:rFonts w:cs="Tahoma"/>
          <w:spacing w:val="1"/>
        </w:rPr>
        <w:t xml:space="preserve"> </w:t>
      </w:r>
      <w:r w:rsidRPr="00702720">
        <w:rPr>
          <w:rFonts w:cs="Tahoma"/>
        </w:rPr>
        <w:t>υπηρεσίας</w:t>
      </w:r>
      <w:r w:rsidRPr="00702720">
        <w:rPr>
          <w:rFonts w:cs="Tahoma"/>
          <w:spacing w:val="1"/>
        </w:rPr>
        <w:t xml:space="preserve"> </w:t>
      </w:r>
      <w:r w:rsidRPr="00702720">
        <w:rPr>
          <w:rFonts w:cs="Tahoma"/>
        </w:rPr>
        <w:t>θα</w:t>
      </w:r>
      <w:r w:rsidRPr="00702720">
        <w:rPr>
          <w:rFonts w:cs="Tahoma"/>
          <w:spacing w:val="1"/>
        </w:rPr>
        <w:t xml:space="preserve"> </w:t>
      </w:r>
      <w:r w:rsidRPr="00702720">
        <w:rPr>
          <w:rFonts w:cs="Tahoma"/>
        </w:rPr>
        <w:t>πραγματοποιείται</w:t>
      </w:r>
      <w:r w:rsidRPr="00702720">
        <w:rPr>
          <w:rFonts w:cs="Tahoma"/>
          <w:spacing w:val="1"/>
        </w:rPr>
        <w:t xml:space="preserve"> </w:t>
      </w:r>
      <w:r w:rsidRPr="00702720">
        <w:rPr>
          <w:rFonts w:cs="Tahoma"/>
        </w:rPr>
        <w:t>μόνο</w:t>
      </w:r>
      <w:r w:rsidRPr="00702720">
        <w:rPr>
          <w:rFonts w:cs="Tahoma"/>
          <w:spacing w:val="1"/>
        </w:rPr>
        <w:t xml:space="preserve"> </w:t>
      </w:r>
      <w:r w:rsidRPr="00702720">
        <w:rPr>
          <w:rFonts w:cs="Tahoma"/>
        </w:rPr>
        <w:t>εφόσον</w:t>
      </w:r>
      <w:r w:rsidRPr="00702720">
        <w:rPr>
          <w:rFonts w:cs="Tahoma"/>
          <w:spacing w:val="50"/>
        </w:rPr>
        <w:t xml:space="preserve"> </w:t>
      </w:r>
      <w:r w:rsidRPr="00702720">
        <w:rPr>
          <w:rFonts w:cs="Tahoma"/>
        </w:rPr>
        <w:t>ρητά</w:t>
      </w:r>
      <w:r w:rsidRPr="00702720">
        <w:rPr>
          <w:rFonts w:cs="Tahoma"/>
          <w:spacing w:val="-47"/>
        </w:rPr>
        <w:t xml:space="preserve"> </w:t>
      </w:r>
      <w:r w:rsidRPr="00702720">
        <w:rPr>
          <w:rFonts w:cs="Tahoma"/>
        </w:rPr>
        <w:t>συμφωνηθεί</w:t>
      </w:r>
      <w:r w:rsidRPr="00702720">
        <w:rPr>
          <w:rFonts w:cs="Tahoma"/>
          <w:spacing w:val="-1"/>
        </w:rPr>
        <w:t xml:space="preserve"> </w:t>
      </w:r>
      <w:r w:rsidRPr="00702720">
        <w:rPr>
          <w:rFonts w:cs="Tahoma"/>
        </w:rPr>
        <w:t>μεταξύ</w:t>
      </w:r>
      <w:r w:rsidRPr="00702720">
        <w:rPr>
          <w:rFonts w:cs="Tahoma"/>
          <w:spacing w:val="-2"/>
        </w:rPr>
        <w:t xml:space="preserve"> </w:t>
      </w:r>
      <w:r w:rsidRPr="00702720">
        <w:rPr>
          <w:rFonts w:cs="Tahoma"/>
        </w:rPr>
        <w:t>των</w:t>
      </w:r>
      <w:r w:rsidRPr="00702720">
        <w:rPr>
          <w:rFonts w:cs="Tahoma"/>
          <w:spacing w:val="-1"/>
        </w:rPr>
        <w:t xml:space="preserve"> </w:t>
      </w:r>
      <w:r w:rsidRPr="00702720">
        <w:rPr>
          <w:rFonts w:cs="Tahoma"/>
        </w:rPr>
        <w:t>δύο</w:t>
      </w:r>
      <w:r w:rsidRPr="00702720">
        <w:rPr>
          <w:rFonts w:cs="Tahoma"/>
          <w:spacing w:val="-1"/>
        </w:rPr>
        <w:t xml:space="preserve"> </w:t>
      </w:r>
      <w:r w:rsidRPr="00702720">
        <w:rPr>
          <w:rFonts w:cs="Tahoma"/>
        </w:rPr>
        <w:t>μερών.</w:t>
      </w:r>
    </w:p>
    <w:p w14:paraId="78851859" w14:textId="77777777" w:rsidR="00BA74DC" w:rsidRPr="00702720" w:rsidRDefault="00BA74DC" w:rsidP="003A7B0C">
      <w:pPr>
        <w:pStyle w:val="a"/>
        <w:widowControl w:val="0"/>
        <w:numPr>
          <w:ilvl w:val="3"/>
          <w:numId w:val="75"/>
        </w:numPr>
        <w:tabs>
          <w:tab w:val="clear" w:pos="720"/>
        </w:tabs>
        <w:suppressAutoHyphens w:val="0"/>
        <w:autoSpaceDE w:val="0"/>
        <w:autoSpaceDN w:val="0"/>
        <w:spacing w:before="120" w:line="259" w:lineRule="auto"/>
        <w:ind w:left="426" w:right="-1" w:hanging="284"/>
        <w:rPr>
          <w:rFonts w:cs="Tahoma"/>
        </w:rPr>
      </w:pPr>
      <w:r w:rsidRPr="00702720">
        <w:rPr>
          <w:rFonts w:cs="Tahoma"/>
        </w:rPr>
        <w:t>Η</w:t>
      </w:r>
      <w:r w:rsidRPr="00702720">
        <w:rPr>
          <w:rFonts w:cs="Tahoma"/>
          <w:spacing w:val="12"/>
        </w:rPr>
        <w:t xml:space="preserve"> </w:t>
      </w:r>
      <w:r w:rsidRPr="00702720">
        <w:rPr>
          <w:rFonts w:cs="Tahoma"/>
        </w:rPr>
        <w:t>μέγιστη</w:t>
      </w:r>
      <w:r w:rsidRPr="00702720">
        <w:rPr>
          <w:rFonts w:cs="Tahoma"/>
          <w:spacing w:val="12"/>
        </w:rPr>
        <w:t xml:space="preserve"> </w:t>
      </w:r>
      <w:r w:rsidRPr="00702720">
        <w:rPr>
          <w:rFonts w:cs="Tahoma"/>
        </w:rPr>
        <w:t>διάρκεια</w:t>
      </w:r>
      <w:r w:rsidRPr="00702720">
        <w:rPr>
          <w:rFonts w:cs="Tahoma"/>
          <w:spacing w:val="12"/>
        </w:rPr>
        <w:t xml:space="preserve"> </w:t>
      </w:r>
      <w:r w:rsidRPr="00702720">
        <w:rPr>
          <w:rFonts w:cs="Tahoma"/>
        </w:rPr>
        <w:t>μίας</w:t>
      </w:r>
      <w:r w:rsidRPr="00702720">
        <w:rPr>
          <w:rFonts w:cs="Tahoma"/>
          <w:spacing w:val="14"/>
        </w:rPr>
        <w:t xml:space="preserve"> </w:t>
      </w:r>
      <w:r w:rsidRPr="00702720">
        <w:rPr>
          <w:rFonts w:cs="Tahoma"/>
        </w:rPr>
        <w:t>προγραμματισμένης</w:t>
      </w:r>
      <w:r w:rsidRPr="00702720">
        <w:rPr>
          <w:rFonts w:cs="Tahoma"/>
          <w:spacing w:val="13"/>
        </w:rPr>
        <w:t xml:space="preserve"> </w:t>
      </w:r>
      <w:r w:rsidRPr="00702720">
        <w:rPr>
          <w:rFonts w:cs="Tahoma"/>
        </w:rPr>
        <w:t>διακοπής</w:t>
      </w:r>
      <w:r w:rsidRPr="00702720">
        <w:rPr>
          <w:rFonts w:cs="Tahoma"/>
          <w:spacing w:val="13"/>
        </w:rPr>
        <w:t xml:space="preserve"> </w:t>
      </w:r>
      <w:r w:rsidRPr="00702720">
        <w:rPr>
          <w:rFonts w:cs="Tahoma"/>
        </w:rPr>
        <w:t>υπηρεσιών</w:t>
      </w:r>
      <w:r w:rsidRPr="00702720">
        <w:rPr>
          <w:rFonts w:cs="Tahoma"/>
          <w:spacing w:val="12"/>
        </w:rPr>
        <w:t xml:space="preserve"> </w:t>
      </w:r>
      <w:r w:rsidRPr="00702720">
        <w:rPr>
          <w:rFonts w:cs="Tahoma"/>
        </w:rPr>
        <w:t>θα</w:t>
      </w:r>
      <w:r w:rsidRPr="00702720">
        <w:rPr>
          <w:rFonts w:cs="Tahoma"/>
          <w:spacing w:val="12"/>
        </w:rPr>
        <w:t xml:space="preserve"> </w:t>
      </w:r>
      <w:r w:rsidRPr="00702720">
        <w:rPr>
          <w:rFonts w:cs="Tahoma"/>
        </w:rPr>
        <w:t>συμφωνείται</w:t>
      </w:r>
      <w:r w:rsidRPr="00702720">
        <w:rPr>
          <w:rFonts w:cs="Tahoma"/>
          <w:spacing w:val="12"/>
        </w:rPr>
        <w:t xml:space="preserve"> </w:t>
      </w:r>
      <w:r w:rsidRPr="00702720">
        <w:rPr>
          <w:rFonts w:cs="Tahoma"/>
        </w:rPr>
        <w:t>ρητά</w:t>
      </w:r>
      <w:r w:rsidRPr="00702720">
        <w:rPr>
          <w:rFonts w:cs="Tahoma"/>
          <w:spacing w:val="13"/>
        </w:rPr>
        <w:t xml:space="preserve"> </w:t>
      </w:r>
      <w:r w:rsidRPr="00702720">
        <w:rPr>
          <w:rFonts w:cs="Tahoma"/>
        </w:rPr>
        <w:t>μεταξύ</w:t>
      </w:r>
      <w:r w:rsidRPr="00702720">
        <w:rPr>
          <w:rFonts w:cs="Tahoma"/>
          <w:spacing w:val="13"/>
        </w:rPr>
        <w:t xml:space="preserve"> </w:t>
      </w:r>
      <w:r w:rsidRPr="00702720">
        <w:rPr>
          <w:rFonts w:cs="Tahoma"/>
        </w:rPr>
        <w:t>των</w:t>
      </w:r>
      <w:r w:rsidRPr="00702720">
        <w:rPr>
          <w:rFonts w:cs="Tahoma"/>
          <w:spacing w:val="-47"/>
        </w:rPr>
        <w:t xml:space="preserve"> </w:t>
      </w:r>
      <w:r w:rsidRPr="00702720">
        <w:rPr>
          <w:rFonts w:cs="Tahoma"/>
        </w:rPr>
        <w:t>δύο</w:t>
      </w:r>
      <w:r w:rsidRPr="00702720">
        <w:rPr>
          <w:rFonts w:cs="Tahoma"/>
          <w:spacing w:val="-2"/>
        </w:rPr>
        <w:t xml:space="preserve"> </w:t>
      </w:r>
      <w:r w:rsidRPr="00702720">
        <w:rPr>
          <w:rFonts w:cs="Tahoma"/>
        </w:rPr>
        <w:t>μερών.</w:t>
      </w:r>
    </w:p>
    <w:p w14:paraId="25040C4A" w14:textId="3A640977" w:rsidR="00BA74DC" w:rsidRPr="00702720" w:rsidRDefault="00BA74DC" w:rsidP="003A7B0C">
      <w:pPr>
        <w:pStyle w:val="a"/>
        <w:widowControl w:val="0"/>
        <w:numPr>
          <w:ilvl w:val="3"/>
          <w:numId w:val="75"/>
        </w:numPr>
        <w:tabs>
          <w:tab w:val="clear" w:pos="720"/>
        </w:tabs>
        <w:suppressAutoHyphens w:val="0"/>
        <w:autoSpaceDE w:val="0"/>
        <w:autoSpaceDN w:val="0"/>
        <w:spacing w:before="120" w:line="259" w:lineRule="auto"/>
        <w:ind w:left="426" w:right="-1" w:hanging="284"/>
        <w:rPr>
          <w:rFonts w:cs="Tahoma"/>
        </w:rPr>
      </w:pPr>
      <w:r w:rsidRPr="00702720">
        <w:rPr>
          <w:rFonts w:cs="Tahoma"/>
        </w:rPr>
        <w:t>Θα</w:t>
      </w:r>
      <w:r w:rsidRPr="00702720">
        <w:rPr>
          <w:rFonts w:cs="Tahoma"/>
          <w:spacing w:val="-2"/>
        </w:rPr>
        <w:t xml:space="preserve"> </w:t>
      </w:r>
      <w:r w:rsidRPr="00702720">
        <w:rPr>
          <w:rFonts w:cs="Tahoma"/>
        </w:rPr>
        <w:t>πραγματοποιείται</w:t>
      </w:r>
      <w:r w:rsidRPr="00702720">
        <w:rPr>
          <w:rFonts w:cs="Tahoma"/>
          <w:spacing w:val="-5"/>
        </w:rPr>
        <w:t xml:space="preserve"> </w:t>
      </w:r>
      <w:r w:rsidRPr="00702720">
        <w:rPr>
          <w:rFonts w:cs="Tahoma"/>
        </w:rPr>
        <w:t xml:space="preserve">μόνο </w:t>
      </w:r>
      <w:r w:rsidRPr="00702720">
        <w:rPr>
          <w:rFonts w:cs="Tahoma"/>
          <w:b/>
        </w:rPr>
        <w:t>σε</w:t>
      </w:r>
      <w:r w:rsidRPr="00702720">
        <w:rPr>
          <w:rFonts w:cs="Tahoma"/>
          <w:b/>
          <w:spacing w:val="-2"/>
        </w:rPr>
        <w:t xml:space="preserve"> </w:t>
      </w:r>
      <w:r w:rsidRPr="00702720">
        <w:rPr>
          <w:rFonts w:cs="Tahoma"/>
          <w:b/>
        </w:rPr>
        <w:t>ώρες</w:t>
      </w:r>
      <w:r w:rsidRPr="00702720">
        <w:rPr>
          <w:rFonts w:cs="Tahoma"/>
          <w:b/>
          <w:spacing w:val="-5"/>
        </w:rPr>
        <w:t xml:space="preserve"> </w:t>
      </w:r>
      <w:r w:rsidR="005A3FC1" w:rsidRPr="00702720">
        <w:rPr>
          <w:rFonts w:cs="Tahoma"/>
          <w:b/>
        </w:rPr>
        <w:t>μετά τις 20:00 το βράδυ</w:t>
      </w:r>
      <w:r w:rsidRPr="00702720">
        <w:rPr>
          <w:rFonts w:cs="Tahoma"/>
          <w:b/>
          <w:spacing w:val="-3"/>
        </w:rPr>
        <w:t xml:space="preserve"> </w:t>
      </w:r>
      <w:r w:rsidRPr="00702720">
        <w:rPr>
          <w:rFonts w:cs="Tahoma"/>
        </w:rPr>
        <w:t>(όπως</w:t>
      </w:r>
      <w:r w:rsidRPr="00702720">
        <w:rPr>
          <w:rFonts w:cs="Tahoma"/>
          <w:spacing w:val="-1"/>
        </w:rPr>
        <w:t xml:space="preserve"> </w:t>
      </w:r>
      <w:r w:rsidRPr="00702720">
        <w:rPr>
          <w:rFonts w:cs="Tahoma"/>
        </w:rPr>
        <w:t>αυτές</w:t>
      </w:r>
      <w:r w:rsidRPr="00702720">
        <w:rPr>
          <w:rFonts w:cs="Tahoma"/>
          <w:spacing w:val="-3"/>
        </w:rPr>
        <w:t xml:space="preserve"> </w:t>
      </w:r>
      <w:r w:rsidRPr="00702720">
        <w:rPr>
          <w:rFonts w:cs="Tahoma"/>
        </w:rPr>
        <w:t>ορίζονται</w:t>
      </w:r>
      <w:r w:rsidRPr="00702720">
        <w:rPr>
          <w:rFonts w:cs="Tahoma"/>
          <w:spacing w:val="-3"/>
        </w:rPr>
        <w:t xml:space="preserve"> </w:t>
      </w:r>
      <w:r w:rsidRPr="00702720">
        <w:rPr>
          <w:rFonts w:cs="Tahoma"/>
        </w:rPr>
        <w:t>στην</w:t>
      </w:r>
      <w:r w:rsidRPr="00702720">
        <w:rPr>
          <w:rFonts w:cs="Tahoma"/>
          <w:spacing w:val="-2"/>
        </w:rPr>
        <w:t xml:space="preserve"> </w:t>
      </w:r>
      <w:r w:rsidRPr="00702720">
        <w:rPr>
          <w:rFonts w:cs="Tahoma"/>
        </w:rPr>
        <w:t>προηγούμενη</w:t>
      </w:r>
      <w:r w:rsidRPr="00702720">
        <w:rPr>
          <w:rFonts w:cs="Tahoma"/>
          <w:spacing w:val="-2"/>
        </w:rPr>
        <w:t xml:space="preserve"> </w:t>
      </w:r>
      <w:r w:rsidRPr="00702720">
        <w:rPr>
          <w:rFonts w:cs="Tahoma"/>
        </w:rPr>
        <w:t>ενότητα).</w:t>
      </w:r>
    </w:p>
    <w:p w14:paraId="27583366" w14:textId="77777777" w:rsidR="00BA74DC" w:rsidRPr="00702720" w:rsidRDefault="00BA74DC" w:rsidP="003A7B0C">
      <w:pPr>
        <w:pStyle w:val="a"/>
        <w:widowControl w:val="0"/>
        <w:numPr>
          <w:ilvl w:val="3"/>
          <w:numId w:val="75"/>
        </w:numPr>
        <w:tabs>
          <w:tab w:val="clear" w:pos="720"/>
        </w:tabs>
        <w:suppressAutoHyphens w:val="0"/>
        <w:autoSpaceDE w:val="0"/>
        <w:autoSpaceDN w:val="0"/>
        <w:spacing w:before="120" w:line="259" w:lineRule="auto"/>
        <w:ind w:left="426" w:right="-1" w:hanging="284"/>
        <w:rPr>
          <w:rFonts w:cs="Tahoma"/>
        </w:rPr>
      </w:pPr>
      <w:r w:rsidRPr="00702720">
        <w:rPr>
          <w:rFonts w:cs="Tahoma"/>
        </w:rPr>
        <w:t>Η</w:t>
      </w:r>
      <w:r w:rsidRPr="00702720">
        <w:rPr>
          <w:rFonts w:cs="Tahoma"/>
          <w:spacing w:val="33"/>
        </w:rPr>
        <w:t xml:space="preserve"> </w:t>
      </w:r>
      <w:r w:rsidRPr="00702720">
        <w:rPr>
          <w:rFonts w:cs="Tahoma"/>
        </w:rPr>
        <w:t>χρονική</w:t>
      </w:r>
      <w:r w:rsidRPr="00702720">
        <w:rPr>
          <w:rFonts w:cs="Tahoma"/>
          <w:spacing w:val="33"/>
        </w:rPr>
        <w:t xml:space="preserve"> </w:t>
      </w:r>
      <w:r w:rsidRPr="00702720">
        <w:rPr>
          <w:rFonts w:cs="Tahoma"/>
        </w:rPr>
        <w:t>περίοδος</w:t>
      </w:r>
      <w:r w:rsidRPr="00702720">
        <w:rPr>
          <w:rFonts w:cs="Tahoma"/>
          <w:spacing w:val="34"/>
        </w:rPr>
        <w:t xml:space="preserve"> </w:t>
      </w:r>
      <w:r w:rsidRPr="00702720">
        <w:rPr>
          <w:rFonts w:cs="Tahoma"/>
        </w:rPr>
        <w:t>απώλειας</w:t>
      </w:r>
      <w:r w:rsidRPr="00702720">
        <w:rPr>
          <w:rFonts w:cs="Tahoma"/>
          <w:spacing w:val="35"/>
        </w:rPr>
        <w:t xml:space="preserve"> </w:t>
      </w:r>
      <w:r w:rsidRPr="00702720">
        <w:rPr>
          <w:rFonts w:cs="Tahoma"/>
        </w:rPr>
        <w:t>της</w:t>
      </w:r>
      <w:r w:rsidRPr="00702720">
        <w:rPr>
          <w:rFonts w:cs="Tahoma"/>
          <w:spacing w:val="35"/>
        </w:rPr>
        <w:t xml:space="preserve"> </w:t>
      </w:r>
      <w:r w:rsidRPr="00702720">
        <w:rPr>
          <w:rFonts w:cs="Tahoma"/>
        </w:rPr>
        <w:t>υπηρεσίας</w:t>
      </w:r>
      <w:r w:rsidRPr="00702720">
        <w:rPr>
          <w:rFonts w:cs="Tahoma"/>
          <w:spacing w:val="34"/>
        </w:rPr>
        <w:t xml:space="preserve"> </w:t>
      </w:r>
      <w:r w:rsidRPr="00702720">
        <w:rPr>
          <w:rFonts w:cs="Tahoma"/>
        </w:rPr>
        <w:t>που</w:t>
      </w:r>
      <w:r w:rsidRPr="00702720">
        <w:rPr>
          <w:rFonts w:cs="Tahoma"/>
          <w:spacing w:val="32"/>
        </w:rPr>
        <w:t xml:space="preserve"> </w:t>
      </w:r>
      <w:r w:rsidRPr="00702720">
        <w:rPr>
          <w:rFonts w:cs="Tahoma"/>
        </w:rPr>
        <w:t>οφείλεται</w:t>
      </w:r>
      <w:r w:rsidRPr="00702720">
        <w:rPr>
          <w:rFonts w:cs="Tahoma"/>
          <w:spacing w:val="33"/>
        </w:rPr>
        <w:t xml:space="preserve"> </w:t>
      </w:r>
      <w:r w:rsidRPr="00702720">
        <w:rPr>
          <w:rFonts w:cs="Tahoma"/>
        </w:rPr>
        <w:t>σε</w:t>
      </w:r>
      <w:r w:rsidRPr="00702720">
        <w:rPr>
          <w:rFonts w:cs="Tahoma"/>
          <w:spacing w:val="34"/>
        </w:rPr>
        <w:t xml:space="preserve"> </w:t>
      </w:r>
      <w:r w:rsidRPr="00702720">
        <w:rPr>
          <w:rFonts w:cs="Tahoma"/>
        </w:rPr>
        <w:t>προγραμματισμένη</w:t>
      </w:r>
      <w:r w:rsidRPr="00702720">
        <w:rPr>
          <w:rFonts w:cs="Tahoma"/>
          <w:spacing w:val="33"/>
        </w:rPr>
        <w:t xml:space="preserve"> </w:t>
      </w:r>
      <w:r w:rsidRPr="00702720">
        <w:rPr>
          <w:rFonts w:cs="Tahoma"/>
        </w:rPr>
        <w:t>διακοπή</w:t>
      </w:r>
      <w:r w:rsidRPr="00702720">
        <w:rPr>
          <w:rFonts w:cs="Tahoma"/>
          <w:spacing w:val="38"/>
        </w:rPr>
        <w:t xml:space="preserve"> </w:t>
      </w:r>
      <w:r w:rsidRPr="00702720">
        <w:rPr>
          <w:rFonts w:cs="Tahoma"/>
          <w:b/>
        </w:rPr>
        <w:t>δε</w:t>
      </w:r>
      <w:r w:rsidRPr="00702720">
        <w:rPr>
          <w:rFonts w:cs="Tahoma"/>
          <w:b/>
          <w:spacing w:val="34"/>
        </w:rPr>
        <w:t xml:space="preserve"> </w:t>
      </w:r>
      <w:r w:rsidRPr="00702720">
        <w:rPr>
          <w:rFonts w:cs="Tahoma"/>
        </w:rPr>
        <w:t>θα</w:t>
      </w:r>
      <w:r w:rsidRPr="00702720">
        <w:rPr>
          <w:rFonts w:cs="Tahoma"/>
          <w:spacing w:val="-46"/>
        </w:rPr>
        <w:t xml:space="preserve"> </w:t>
      </w:r>
      <w:r w:rsidRPr="00702720">
        <w:rPr>
          <w:rFonts w:cs="Tahoma"/>
        </w:rPr>
        <w:t>υπολογίζεται</w:t>
      </w:r>
      <w:r w:rsidRPr="00702720">
        <w:rPr>
          <w:rFonts w:cs="Tahoma"/>
          <w:spacing w:val="-4"/>
        </w:rPr>
        <w:t xml:space="preserve"> </w:t>
      </w:r>
      <w:r w:rsidRPr="00702720">
        <w:rPr>
          <w:rFonts w:cs="Tahoma"/>
        </w:rPr>
        <w:t>στη</w:t>
      </w:r>
      <w:r w:rsidRPr="00702720">
        <w:rPr>
          <w:rFonts w:cs="Tahoma"/>
          <w:spacing w:val="-3"/>
        </w:rPr>
        <w:t xml:space="preserve"> </w:t>
      </w:r>
      <w:r w:rsidRPr="00702720">
        <w:rPr>
          <w:rFonts w:cs="Tahoma"/>
        </w:rPr>
        <w:t>μέτρηση</w:t>
      </w:r>
      <w:r w:rsidRPr="00702720">
        <w:rPr>
          <w:rFonts w:cs="Tahoma"/>
          <w:spacing w:val="-4"/>
        </w:rPr>
        <w:t xml:space="preserve"> </w:t>
      </w:r>
      <w:r w:rsidRPr="00702720">
        <w:rPr>
          <w:rFonts w:cs="Tahoma"/>
        </w:rPr>
        <w:t>των</w:t>
      </w:r>
      <w:r w:rsidRPr="00702720">
        <w:rPr>
          <w:rFonts w:cs="Tahoma"/>
          <w:spacing w:val="-1"/>
        </w:rPr>
        <w:t xml:space="preserve"> </w:t>
      </w:r>
      <w:r w:rsidRPr="00702720">
        <w:rPr>
          <w:rFonts w:cs="Tahoma"/>
        </w:rPr>
        <w:t>Ποιοτικών Κριτηρίων.</w:t>
      </w:r>
    </w:p>
    <w:p w14:paraId="7DB89296" w14:textId="77777777" w:rsidR="00BA74DC" w:rsidRPr="00702720" w:rsidRDefault="00BA74DC" w:rsidP="00BA74DC">
      <w:pPr>
        <w:rPr>
          <w:rFonts w:cs="Tahoma"/>
        </w:rPr>
      </w:pPr>
      <w:r w:rsidRPr="00702720">
        <w:rPr>
          <w:rFonts w:cs="Tahoma"/>
        </w:rPr>
        <w:t>Σε</w:t>
      </w:r>
      <w:r w:rsidRPr="00702720">
        <w:rPr>
          <w:rFonts w:cs="Tahoma"/>
          <w:spacing w:val="1"/>
        </w:rPr>
        <w:t xml:space="preserve"> </w:t>
      </w:r>
      <w:r w:rsidRPr="00702720">
        <w:rPr>
          <w:rFonts w:cs="Tahoma"/>
        </w:rPr>
        <w:t>περιπτώσεις</w:t>
      </w:r>
      <w:r w:rsidRPr="00702720">
        <w:rPr>
          <w:rFonts w:cs="Tahoma"/>
          <w:spacing w:val="1"/>
        </w:rPr>
        <w:t xml:space="preserve"> </w:t>
      </w:r>
      <w:r w:rsidRPr="00702720">
        <w:rPr>
          <w:rFonts w:cs="Tahoma"/>
        </w:rPr>
        <w:t>όπου,</w:t>
      </w:r>
      <w:r w:rsidRPr="00702720">
        <w:rPr>
          <w:rFonts w:cs="Tahoma"/>
          <w:spacing w:val="1"/>
        </w:rPr>
        <w:t xml:space="preserve"> </w:t>
      </w:r>
      <w:r w:rsidRPr="00702720">
        <w:rPr>
          <w:rFonts w:cs="Tahoma"/>
        </w:rPr>
        <w:t>η</w:t>
      </w:r>
      <w:r w:rsidRPr="00702720">
        <w:rPr>
          <w:rFonts w:cs="Tahoma"/>
          <w:spacing w:val="1"/>
        </w:rPr>
        <w:t xml:space="preserve"> </w:t>
      </w:r>
      <w:r w:rsidRPr="00702720">
        <w:rPr>
          <w:rFonts w:cs="Tahoma"/>
        </w:rPr>
        <w:t>διάρκεια</w:t>
      </w:r>
      <w:r w:rsidRPr="00702720">
        <w:rPr>
          <w:rFonts w:cs="Tahoma"/>
          <w:spacing w:val="1"/>
        </w:rPr>
        <w:t xml:space="preserve"> </w:t>
      </w:r>
      <w:r w:rsidRPr="00702720">
        <w:rPr>
          <w:rFonts w:cs="Tahoma"/>
        </w:rPr>
        <w:t>της</w:t>
      </w:r>
      <w:r w:rsidRPr="00702720">
        <w:rPr>
          <w:rFonts w:cs="Tahoma"/>
          <w:spacing w:val="1"/>
        </w:rPr>
        <w:t xml:space="preserve"> </w:t>
      </w:r>
      <w:r w:rsidRPr="00702720">
        <w:rPr>
          <w:rFonts w:cs="Tahoma"/>
        </w:rPr>
        <w:t>προγραμματισμένης</w:t>
      </w:r>
      <w:r w:rsidRPr="00702720">
        <w:rPr>
          <w:rFonts w:cs="Tahoma"/>
          <w:spacing w:val="1"/>
        </w:rPr>
        <w:t xml:space="preserve"> </w:t>
      </w:r>
      <w:r w:rsidRPr="00702720">
        <w:rPr>
          <w:rFonts w:cs="Tahoma"/>
        </w:rPr>
        <w:t>διακοπής</w:t>
      </w:r>
      <w:r w:rsidRPr="00702720">
        <w:rPr>
          <w:rFonts w:cs="Tahoma"/>
          <w:spacing w:val="1"/>
        </w:rPr>
        <w:t xml:space="preserve"> </w:t>
      </w:r>
      <w:r w:rsidRPr="00702720">
        <w:rPr>
          <w:rFonts w:cs="Tahoma"/>
        </w:rPr>
        <w:t>υπηρεσίας</w:t>
      </w:r>
      <w:r w:rsidRPr="00702720">
        <w:rPr>
          <w:rFonts w:cs="Tahoma"/>
          <w:spacing w:val="1"/>
        </w:rPr>
        <w:t xml:space="preserve"> </w:t>
      </w:r>
      <w:r w:rsidRPr="00702720">
        <w:rPr>
          <w:rFonts w:cs="Tahoma"/>
        </w:rPr>
        <w:t>υπερβεί</w:t>
      </w:r>
      <w:r w:rsidRPr="00702720">
        <w:rPr>
          <w:rFonts w:cs="Tahoma"/>
          <w:spacing w:val="1"/>
        </w:rPr>
        <w:t xml:space="preserve"> </w:t>
      </w:r>
      <w:r w:rsidRPr="00702720">
        <w:rPr>
          <w:rFonts w:cs="Tahoma"/>
        </w:rPr>
        <w:t>την</w:t>
      </w:r>
      <w:r w:rsidRPr="00702720">
        <w:rPr>
          <w:rFonts w:cs="Tahoma"/>
          <w:spacing w:val="1"/>
        </w:rPr>
        <w:t xml:space="preserve"> </w:t>
      </w:r>
      <w:r w:rsidRPr="00702720">
        <w:rPr>
          <w:rFonts w:cs="Tahoma"/>
        </w:rPr>
        <w:t>προσυμφωνημένη χρονική διάρκεια, και γι’ αυτό ευθύνεται αποκλειστικά ο Ανάδοχος, τότε η επιπλέον</w:t>
      </w:r>
      <w:r w:rsidRPr="00702720">
        <w:rPr>
          <w:rFonts w:cs="Tahoma"/>
          <w:spacing w:val="1"/>
        </w:rPr>
        <w:t xml:space="preserve"> </w:t>
      </w:r>
      <w:r w:rsidRPr="00702720">
        <w:rPr>
          <w:rFonts w:cs="Tahoma"/>
        </w:rPr>
        <w:t>χρονική</w:t>
      </w:r>
      <w:r w:rsidRPr="00702720">
        <w:rPr>
          <w:rFonts w:cs="Tahoma"/>
          <w:spacing w:val="-3"/>
        </w:rPr>
        <w:t xml:space="preserve"> </w:t>
      </w:r>
      <w:r w:rsidRPr="00702720">
        <w:rPr>
          <w:rFonts w:cs="Tahoma"/>
        </w:rPr>
        <w:t>διάρκεια απώλειας της</w:t>
      </w:r>
      <w:r w:rsidRPr="00702720">
        <w:rPr>
          <w:rFonts w:cs="Tahoma"/>
          <w:spacing w:val="-2"/>
        </w:rPr>
        <w:t xml:space="preserve"> </w:t>
      </w:r>
      <w:r w:rsidRPr="00702720">
        <w:rPr>
          <w:rFonts w:cs="Tahoma"/>
        </w:rPr>
        <w:t>υπηρεσίας</w:t>
      </w:r>
      <w:r w:rsidRPr="00702720">
        <w:rPr>
          <w:rFonts w:cs="Tahoma"/>
          <w:spacing w:val="-2"/>
        </w:rPr>
        <w:t xml:space="preserve"> </w:t>
      </w:r>
      <w:r w:rsidRPr="00702720">
        <w:rPr>
          <w:rFonts w:cs="Tahoma"/>
        </w:rPr>
        <w:t>θεωρείται</w:t>
      </w:r>
      <w:r w:rsidRPr="00702720">
        <w:rPr>
          <w:rFonts w:cs="Tahoma"/>
          <w:spacing w:val="-3"/>
        </w:rPr>
        <w:t xml:space="preserve"> </w:t>
      </w:r>
      <w:r w:rsidRPr="00702720">
        <w:rPr>
          <w:rFonts w:cs="Tahoma"/>
        </w:rPr>
        <w:t>ως βλάβη.</w:t>
      </w:r>
    </w:p>
    <w:p w14:paraId="160E7301" w14:textId="77777777" w:rsidR="00293897" w:rsidRPr="00702720" w:rsidRDefault="00293897" w:rsidP="00CB68FD">
      <w:pPr>
        <w:rPr>
          <w:rFonts w:cs="Tahoma"/>
          <w:lang w:eastAsia="en-US" w:bidi="he-IL"/>
        </w:rPr>
      </w:pPr>
    </w:p>
    <w:p w14:paraId="7793F492" w14:textId="29A0F351" w:rsidR="0032700F" w:rsidRPr="00702720" w:rsidRDefault="00655E75" w:rsidP="00B91332">
      <w:pPr>
        <w:pStyle w:val="Appendix-Heading2"/>
      </w:pPr>
      <w:bookmarkStart w:id="623" w:name="_Toc87899094"/>
      <w:bookmarkStart w:id="624" w:name="_Ref89027164"/>
      <w:bookmarkStart w:id="625" w:name="_Toc105346475"/>
      <w:bookmarkStart w:id="626" w:name="_Toc191630140"/>
      <w:bookmarkStart w:id="627" w:name="_Ref508021829"/>
      <w:bookmarkStart w:id="628" w:name="_Ref508021822"/>
      <w:bookmarkStart w:id="629" w:name="_Ref507516462"/>
      <w:bookmarkStart w:id="630" w:name="_Ref507516453"/>
      <w:bookmarkStart w:id="631" w:name="_Toc53351932"/>
      <w:bookmarkStart w:id="632" w:name="_Ref53152687"/>
      <w:bookmarkStart w:id="633" w:name="_Ref53152684"/>
      <w:bookmarkStart w:id="634" w:name="_Toc52128858"/>
      <w:bookmarkStart w:id="635" w:name="_Toc515972703"/>
      <w:bookmarkStart w:id="636" w:name="_Ref509999829"/>
      <w:bookmarkStart w:id="637" w:name="_Ref54265734"/>
      <w:bookmarkStart w:id="638" w:name="_Toc54262984"/>
      <w:bookmarkStart w:id="639" w:name="_Toc56553116"/>
      <w:bookmarkEnd w:id="623"/>
      <w:r w:rsidRPr="00702720">
        <w:t>Χρονοδιάγραμμα και φάσεις έργου</w:t>
      </w:r>
      <w:r w:rsidR="0032700F" w:rsidRPr="00702720">
        <w:t>,</w:t>
      </w:r>
      <w:bookmarkEnd w:id="624"/>
      <w:bookmarkEnd w:id="625"/>
      <w:bookmarkEnd w:id="626"/>
      <w:r w:rsidR="0032700F" w:rsidRPr="00702720">
        <w:t xml:space="preserve"> </w:t>
      </w:r>
    </w:p>
    <w:p w14:paraId="658C23E7" w14:textId="56016DD8" w:rsidR="00077DC4" w:rsidRPr="00702720" w:rsidRDefault="004F54EE" w:rsidP="007F5B86">
      <w:pPr>
        <w:pStyle w:val="Appendix-Heading3"/>
      </w:pPr>
      <w:bookmarkStart w:id="640" w:name="_Toc97900840"/>
      <w:bookmarkStart w:id="641" w:name="_Toc191630141"/>
      <w:r w:rsidRPr="00702720">
        <w:t>Χρονοδιάγραμμα</w:t>
      </w:r>
      <w:bookmarkEnd w:id="640"/>
      <w:bookmarkEnd w:id="641"/>
    </w:p>
    <w:p w14:paraId="30365531" w14:textId="0A97E6A6" w:rsidR="000F061E" w:rsidRPr="00702720" w:rsidRDefault="000F061E" w:rsidP="001A4500">
      <w:pPr>
        <w:rPr>
          <w:rFonts w:cs="Tahoma"/>
        </w:rPr>
      </w:pPr>
      <w:r w:rsidRPr="00702720">
        <w:rPr>
          <w:rFonts w:cs="Tahoma"/>
        </w:rPr>
        <w:t>Η συνολική διάρκεια της σύμβασης ορίζεται σε</w:t>
      </w:r>
      <w:r w:rsidR="00A6007E" w:rsidRPr="00702720">
        <w:rPr>
          <w:rFonts w:cs="Tahoma"/>
        </w:rPr>
        <w:t xml:space="preserve"> </w:t>
      </w:r>
      <w:r w:rsidR="005A3FC1" w:rsidRPr="00702720">
        <w:rPr>
          <w:rFonts w:cs="Tahoma"/>
          <w:b/>
          <w:bCs/>
        </w:rPr>
        <w:t>δώδεκα</w:t>
      </w:r>
      <w:r w:rsidR="00A6007E" w:rsidRPr="00702720">
        <w:rPr>
          <w:rFonts w:cs="Tahoma"/>
          <w:b/>
          <w:bCs/>
        </w:rPr>
        <w:t xml:space="preserve"> (</w:t>
      </w:r>
      <w:r w:rsidRPr="00702720">
        <w:rPr>
          <w:rFonts w:cs="Tahoma"/>
          <w:b/>
          <w:bCs/>
        </w:rPr>
        <w:t>1</w:t>
      </w:r>
      <w:r w:rsidR="005A3FC1" w:rsidRPr="00702720">
        <w:rPr>
          <w:rFonts w:cs="Tahoma"/>
          <w:b/>
          <w:bCs/>
        </w:rPr>
        <w:t>2</w:t>
      </w:r>
      <w:r w:rsidR="00A6007E" w:rsidRPr="00702720">
        <w:rPr>
          <w:rFonts w:cs="Tahoma"/>
          <w:b/>
          <w:bCs/>
        </w:rPr>
        <w:t>)</w:t>
      </w:r>
      <w:r w:rsidRPr="00702720">
        <w:rPr>
          <w:rFonts w:cs="Tahoma"/>
        </w:rPr>
        <w:t xml:space="preserve"> μήνες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4FA737BA" w14:textId="77777777" w:rsidR="000F061E" w:rsidRPr="00702720" w:rsidRDefault="000F061E" w:rsidP="001A4500">
      <w:pPr>
        <w:rPr>
          <w:rFonts w:cs="Tahoma"/>
        </w:rPr>
      </w:pPr>
      <w:r w:rsidRPr="00702720">
        <w:rPr>
          <w:rFonts w:cs="Tahoma"/>
        </w:rPr>
        <w:t>Ακολουθεί συνοπτικό χρονοδιάγραμμα με περιγραφή των διακριτών φάσεων παρακολούθησης της εξέλιξης υλοποίησης με τις οποίες η Αναθέτουσα Αρχή θα αναμένει να παραλαμβάνει τη περιγραφόμενη λειτουργικότητα (και «ελάχιστα» παραδοτέα). Επισημαίνεται ότι οι παρακάτω φάσεις και περιεχόμενα δεν πρέπει να οδηγούν σε προσφορά που απλά αναπαράγει ότι περιγράφεται καθώς οι παρακάτω φάσεις δεν παρέχουν μια κανονιστικού τύπου συνταγή (</w:t>
      </w:r>
      <w:proofErr w:type="spellStart"/>
      <w:r w:rsidRPr="00702720">
        <w:rPr>
          <w:rFonts w:cs="Tahoma"/>
        </w:rPr>
        <w:t>prescriptive</w:t>
      </w:r>
      <w:proofErr w:type="spellEnd"/>
      <w:r w:rsidRPr="00702720">
        <w:rPr>
          <w:rFonts w:cs="Tahoma"/>
        </w:rPr>
        <w:t>) αλλά προσδιορίζουν μια αναμενόμενη σταδιακή εξέλιξη (σε διακριτές φάσεις) με ορισμένα ορόσημα (και ελάχιστα παραδοτέα).</w:t>
      </w:r>
    </w:p>
    <w:p w14:paraId="3B975CC4" w14:textId="3FDAB56A" w:rsidR="002E181E" w:rsidRPr="00702720" w:rsidRDefault="00170E9A" w:rsidP="001A4500">
      <w:pPr>
        <w:rPr>
          <w:rFonts w:cs="Tahoma"/>
        </w:rPr>
      </w:pPr>
      <w:r w:rsidRPr="00702720">
        <w:rPr>
          <w:rFonts w:cs="Tahoma"/>
        </w:rPr>
        <w:t xml:space="preserve">Οι υποψήφιοι δύνανται να προτείνουν εναλλακτικό χρονοδιάγραμμα με μείωση των επιμέρους Φάσεων 2 και 3 ενώ χρονική διάρκεια της υποστήριξης και </w:t>
      </w:r>
      <w:r w:rsidR="00A53B5C" w:rsidRPr="00702720">
        <w:rPr>
          <w:rFonts w:cs="Tahoma"/>
        </w:rPr>
        <w:t xml:space="preserve">η διάρκεια της Φάσης 1 </w:t>
      </w:r>
      <w:r w:rsidR="00F149E8" w:rsidRPr="00702720">
        <w:rPr>
          <w:rFonts w:cs="Tahoma"/>
        </w:rPr>
        <w:t>θα πρέπει υποχρεωτικά να παραμείνει ως ορίζεται.</w:t>
      </w:r>
    </w:p>
    <w:p w14:paraId="616CBF63" w14:textId="77777777" w:rsidR="00DB3873" w:rsidRPr="00702720" w:rsidRDefault="00DB3873" w:rsidP="00DB3873">
      <w:pPr>
        <w:rPr>
          <w:rFonts w:cs="Tahoma"/>
          <w:b/>
          <w:bCs/>
        </w:rPr>
      </w:pPr>
      <w:r w:rsidRPr="00702720">
        <w:rPr>
          <w:rFonts w:cs="Tahoma"/>
        </w:rPr>
        <w:t xml:space="preserve">Στη συνέχεια παρατίθεται το συνοπτικό χρονοδιάγραμμα υλοποίησης της Σύμβασης </w:t>
      </w:r>
      <w:r w:rsidRPr="00702720">
        <w:rPr>
          <w:rFonts w:cs="Tahoma"/>
          <w:b/>
          <w:bCs/>
        </w:rPr>
        <w:t>το οποίο θα πρέπει να αναλυθεί περαιτέρω από τον κάθε υποψήφιο Ανάδοχο κατά την προσφορά του.</w:t>
      </w:r>
    </w:p>
    <w:tbl>
      <w:tblPr>
        <w:tblW w:w="9947" w:type="dxa"/>
        <w:jc w:val="center"/>
        <w:tblLayout w:type="fixed"/>
        <w:tblLook w:val="0000" w:firstRow="0" w:lastRow="0" w:firstColumn="0" w:lastColumn="0" w:noHBand="0" w:noVBand="0"/>
      </w:tblPr>
      <w:tblGrid>
        <w:gridCol w:w="1129"/>
        <w:gridCol w:w="2080"/>
        <w:gridCol w:w="1647"/>
        <w:gridCol w:w="1823"/>
        <w:gridCol w:w="1448"/>
        <w:gridCol w:w="1820"/>
      </w:tblGrid>
      <w:tr w:rsidR="005A3FC1" w:rsidRPr="00702720" w14:paraId="439E90A4" w14:textId="77777777" w:rsidTr="00D04AB0">
        <w:trPr>
          <w:trHeight w:val="765"/>
          <w:jc w:val="center"/>
        </w:trPr>
        <w:tc>
          <w:tcPr>
            <w:tcW w:w="1129" w:type="dxa"/>
            <w:tcBorders>
              <w:top w:val="single" w:sz="4" w:space="0" w:color="auto"/>
              <w:left w:val="single" w:sz="4" w:space="0" w:color="000000"/>
              <w:bottom w:val="single" w:sz="4" w:space="0" w:color="000000"/>
              <w:right w:val="single" w:sz="4" w:space="0" w:color="000000"/>
            </w:tcBorders>
            <w:shd w:val="clear" w:color="auto" w:fill="F2F2F2"/>
            <w:vAlign w:val="center"/>
          </w:tcPr>
          <w:p w14:paraId="5FD3EC72" w14:textId="77777777" w:rsidR="005A3FC1" w:rsidRPr="00702720" w:rsidRDefault="005A3FC1">
            <w:pPr>
              <w:spacing w:after="60"/>
              <w:ind w:hanging="2"/>
              <w:jc w:val="center"/>
              <w:rPr>
                <w:rFonts w:eastAsia="Arial" w:cs="Tahoma"/>
              </w:rPr>
            </w:pPr>
            <w:r w:rsidRPr="00702720">
              <w:rPr>
                <w:rFonts w:eastAsia="Arial" w:cs="Tahoma"/>
                <w:b/>
              </w:rPr>
              <w:lastRenderedPageBreak/>
              <w:t>Φάση</w:t>
            </w:r>
          </w:p>
        </w:tc>
        <w:tc>
          <w:tcPr>
            <w:tcW w:w="2080" w:type="dxa"/>
            <w:tcBorders>
              <w:top w:val="single" w:sz="4" w:space="0" w:color="auto"/>
              <w:left w:val="nil"/>
              <w:bottom w:val="single" w:sz="4" w:space="0" w:color="000000"/>
              <w:right w:val="single" w:sz="4" w:space="0" w:color="000000"/>
            </w:tcBorders>
            <w:shd w:val="clear" w:color="auto" w:fill="F2F2F2"/>
            <w:vAlign w:val="center"/>
          </w:tcPr>
          <w:p w14:paraId="6022A87B" w14:textId="77777777" w:rsidR="005A3FC1" w:rsidRPr="00702720" w:rsidRDefault="005A3FC1">
            <w:pPr>
              <w:spacing w:after="60"/>
              <w:ind w:hanging="2"/>
              <w:jc w:val="center"/>
              <w:rPr>
                <w:rFonts w:eastAsia="Arial" w:cs="Tahoma"/>
              </w:rPr>
            </w:pPr>
            <w:r w:rsidRPr="00702720">
              <w:rPr>
                <w:rFonts w:eastAsia="Arial" w:cs="Tahoma"/>
                <w:b/>
              </w:rPr>
              <w:t>Τίτλος Φάσης</w:t>
            </w:r>
          </w:p>
        </w:tc>
        <w:tc>
          <w:tcPr>
            <w:tcW w:w="1647" w:type="dxa"/>
            <w:tcBorders>
              <w:top w:val="single" w:sz="4" w:space="0" w:color="auto"/>
              <w:left w:val="nil"/>
              <w:bottom w:val="single" w:sz="4" w:space="0" w:color="000000"/>
              <w:right w:val="single" w:sz="4" w:space="0" w:color="000000"/>
            </w:tcBorders>
            <w:shd w:val="clear" w:color="auto" w:fill="F2F2F2"/>
            <w:vAlign w:val="center"/>
          </w:tcPr>
          <w:p w14:paraId="2CA65312" w14:textId="77777777" w:rsidR="005A3FC1" w:rsidRPr="00702720" w:rsidRDefault="005A3FC1">
            <w:pPr>
              <w:spacing w:after="60"/>
              <w:ind w:hanging="2"/>
              <w:jc w:val="center"/>
              <w:rPr>
                <w:rFonts w:eastAsia="Arial" w:cs="Tahoma"/>
              </w:rPr>
            </w:pPr>
            <w:r w:rsidRPr="00702720">
              <w:rPr>
                <w:rFonts w:eastAsia="Arial" w:cs="Tahoma"/>
                <w:b/>
              </w:rPr>
              <w:t>Διάρκεια υλοποίησης (ΜΗΝΕΣ)</w:t>
            </w:r>
          </w:p>
        </w:tc>
        <w:tc>
          <w:tcPr>
            <w:tcW w:w="1823" w:type="dxa"/>
            <w:tcBorders>
              <w:top w:val="single" w:sz="4" w:space="0" w:color="auto"/>
              <w:left w:val="nil"/>
              <w:bottom w:val="single" w:sz="4" w:space="0" w:color="000000"/>
              <w:right w:val="single" w:sz="4" w:space="0" w:color="000000"/>
            </w:tcBorders>
            <w:shd w:val="clear" w:color="auto" w:fill="F2F2F2"/>
            <w:vAlign w:val="center"/>
          </w:tcPr>
          <w:p w14:paraId="03CDB1F5" w14:textId="77777777" w:rsidR="005A3FC1" w:rsidRPr="00702720" w:rsidRDefault="005A3FC1">
            <w:pPr>
              <w:spacing w:after="60"/>
              <w:ind w:hanging="2"/>
              <w:jc w:val="center"/>
              <w:rPr>
                <w:rFonts w:eastAsia="Arial" w:cs="Tahoma"/>
              </w:rPr>
            </w:pPr>
            <w:r w:rsidRPr="00702720">
              <w:rPr>
                <w:rFonts w:eastAsia="Arial" w:cs="Tahoma"/>
                <w:b/>
              </w:rPr>
              <w:t>Διάρκεια Ελέγχου Παραδοτέων (ΜΗΝΕΣ)</w:t>
            </w:r>
          </w:p>
        </w:tc>
        <w:tc>
          <w:tcPr>
            <w:tcW w:w="1448" w:type="dxa"/>
            <w:tcBorders>
              <w:top w:val="single" w:sz="4" w:space="0" w:color="auto"/>
              <w:left w:val="nil"/>
              <w:bottom w:val="single" w:sz="4" w:space="0" w:color="000000"/>
              <w:right w:val="single" w:sz="4" w:space="0" w:color="000000"/>
            </w:tcBorders>
            <w:shd w:val="clear" w:color="auto" w:fill="F2F2F2"/>
            <w:vAlign w:val="center"/>
          </w:tcPr>
          <w:p w14:paraId="0530C45F" w14:textId="77777777" w:rsidR="005A3FC1" w:rsidRPr="00702720" w:rsidRDefault="005A3FC1">
            <w:pPr>
              <w:spacing w:after="60"/>
              <w:ind w:hanging="2"/>
              <w:jc w:val="center"/>
              <w:rPr>
                <w:rFonts w:eastAsia="Arial" w:cs="Tahoma"/>
              </w:rPr>
            </w:pPr>
            <w:r w:rsidRPr="00702720">
              <w:rPr>
                <w:rFonts w:eastAsia="Arial" w:cs="Tahoma"/>
                <w:b/>
              </w:rPr>
              <w:t>Διάρκεια Σύμβασης (ΜΗΝΕΣ)</w:t>
            </w:r>
          </w:p>
        </w:tc>
        <w:tc>
          <w:tcPr>
            <w:tcW w:w="1820" w:type="dxa"/>
            <w:tcBorders>
              <w:top w:val="single" w:sz="4" w:space="0" w:color="auto"/>
              <w:left w:val="nil"/>
              <w:bottom w:val="single" w:sz="4" w:space="0" w:color="000000"/>
              <w:right w:val="single" w:sz="4" w:space="0" w:color="000000"/>
            </w:tcBorders>
            <w:shd w:val="clear" w:color="auto" w:fill="F2F2F2"/>
            <w:vAlign w:val="center"/>
          </w:tcPr>
          <w:p w14:paraId="3AEA251D" w14:textId="77777777" w:rsidR="005A3FC1" w:rsidRPr="00702720" w:rsidRDefault="005A3FC1">
            <w:pPr>
              <w:spacing w:after="60"/>
              <w:ind w:hanging="2"/>
              <w:jc w:val="center"/>
              <w:rPr>
                <w:rFonts w:eastAsia="Arial" w:cs="Tahoma"/>
              </w:rPr>
            </w:pPr>
            <w:r w:rsidRPr="00702720">
              <w:rPr>
                <w:rFonts w:eastAsia="Arial" w:cs="Tahoma"/>
                <w:b/>
              </w:rPr>
              <w:t>Προϋπόθεση έναρξης</w:t>
            </w:r>
          </w:p>
        </w:tc>
      </w:tr>
      <w:tr w:rsidR="005A3FC1" w:rsidRPr="00702720" w14:paraId="1D0F5582" w14:textId="77777777" w:rsidTr="005A3FC1">
        <w:trPr>
          <w:trHeight w:val="199"/>
          <w:jc w:val="center"/>
        </w:trPr>
        <w:tc>
          <w:tcPr>
            <w:tcW w:w="1129" w:type="dxa"/>
            <w:tcBorders>
              <w:top w:val="nil"/>
              <w:left w:val="single" w:sz="4" w:space="0" w:color="000000"/>
              <w:bottom w:val="single" w:sz="4" w:space="0" w:color="000000"/>
              <w:right w:val="single" w:sz="4" w:space="0" w:color="000000"/>
            </w:tcBorders>
            <w:shd w:val="clear" w:color="auto" w:fill="FFFFFF"/>
            <w:vAlign w:val="center"/>
          </w:tcPr>
          <w:p w14:paraId="351FCBE1" w14:textId="77777777" w:rsidR="005A3FC1" w:rsidRPr="00702720" w:rsidRDefault="005A3FC1">
            <w:pPr>
              <w:spacing w:after="60"/>
              <w:ind w:hanging="2"/>
              <w:rPr>
                <w:rFonts w:eastAsia="Arial" w:cs="Tahoma"/>
              </w:rPr>
            </w:pPr>
            <w:r w:rsidRPr="00702720">
              <w:rPr>
                <w:rFonts w:eastAsia="Arial" w:cs="Tahoma"/>
                <w:b/>
              </w:rPr>
              <w:t>ΦΑΣΗ 1</w:t>
            </w:r>
          </w:p>
        </w:tc>
        <w:tc>
          <w:tcPr>
            <w:tcW w:w="2080" w:type="dxa"/>
            <w:tcBorders>
              <w:top w:val="nil"/>
              <w:left w:val="nil"/>
              <w:bottom w:val="single" w:sz="4" w:space="0" w:color="000000"/>
              <w:right w:val="single" w:sz="4" w:space="0" w:color="000000"/>
            </w:tcBorders>
            <w:shd w:val="clear" w:color="auto" w:fill="FFFFFF"/>
            <w:vAlign w:val="center"/>
          </w:tcPr>
          <w:p w14:paraId="1FDD4A96" w14:textId="77777777" w:rsidR="005A3FC1" w:rsidRPr="00702720" w:rsidRDefault="005A3FC1">
            <w:pPr>
              <w:spacing w:after="60"/>
              <w:ind w:hanging="2"/>
              <w:rPr>
                <w:rFonts w:eastAsia="Arial" w:cs="Tahoma"/>
              </w:rPr>
            </w:pPr>
            <w:r w:rsidRPr="00702720">
              <w:rPr>
                <w:rFonts w:eastAsia="Arial" w:cs="Tahoma"/>
              </w:rPr>
              <w:t>Μελέτη Εφαρμογής</w:t>
            </w:r>
          </w:p>
        </w:tc>
        <w:tc>
          <w:tcPr>
            <w:tcW w:w="1647" w:type="dxa"/>
            <w:tcBorders>
              <w:top w:val="nil"/>
              <w:left w:val="nil"/>
              <w:bottom w:val="single" w:sz="4" w:space="0" w:color="000000"/>
              <w:right w:val="single" w:sz="4" w:space="0" w:color="000000"/>
            </w:tcBorders>
            <w:shd w:val="clear" w:color="auto" w:fill="FFFFFF"/>
            <w:vAlign w:val="center"/>
          </w:tcPr>
          <w:p w14:paraId="078319CA" w14:textId="77777777" w:rsidR="005A3FC1" w:rsidRPr="00702720" w:rsidRDefault="005A3FC1">
            <w:pPr>
              <w:spacing w:after="60" w:line="259" w:lineRule="auto"/>
              <w:ind w:hanging="2"/>
              <w:jc w:val="center"/>
              <w:rPr>
                <w:rFonts w:eastAsia="Arial" w:cs="Tahoma"/>
              </w:rPr>
            </w:pPr>
            <w:r w:rsidRPr="00702720">
              <w:rPr>
                <w:rFonts w:eastAsia="Arial" w:cs="Tahoma"/>
                <w:b/>
              </w:rPr>
              <w:t>2</w:t>
            </w:r>
          </w:p>
        </w:tc>
        <w:tc>
          <w:tcPr>
            <w:tcW w:w="1823" w:type="dxa"/>
            <w:tcBorders>
              <w:top w:val="nil"/>
              <w:left w:val="nil"/>
              <w:bottom w:val="single" w:sz="4" w:space="0" w:color="000000"/>
              <w:right w:val="single" w:sz="4" w:space="0" w:color="000000"/>
            </w:tcBorders>
            <w:shd w:val="clear" w:color="auto" w:fill="FFFFFF"/>
            <w:vAlign w:val="center"/>
          </w:tcPr>
          <w:p w14:paraId="4B80FDD3" w14:textId="77777777" w:rsidR="005A3FC1" w:rsidRPr="00702720" w:rsidRDefault="005A3FC1">
            <w:pPr>
              <w:spacing w:after="60" w:line="259" w:lineRule="auto"/>
              <w:ind w:hanging="2"/>
              <w:jc w:val="center"/>
              <w:rPr>
                <w:rFonts w:eastAsia="Arial" w:cs="Tahoma"/>
              </w:rPr>
            </w:pPr>
            <w:r w:rsidRPr="00702720">
              <w:rPr>
                <w:rFonts w:eastAsia="Arial" w:cs="Tahoma"/>
                <w:b/>
              </w:rPr>
              <w:t>1</w:t>
            </w:r>
          </w:p>
        </w:tc>
        <w:tc>
          <w:tcPr>
            <w:tcW w:w="1448" w:type="dxa"/>
            <w:tcBorders>
              <w:top w:val="nil"/>
              <w:left w:val="nil"/>
              <w:bottom w:val="single" w:sz="4" w:space="0" w:color="000000"/>
              <w:right w:val="single" w:sz="4" w:space="0" w:color="000000"/>
            </w:tcBorders>
            <w:shd w:val="clear" w:color="auto" w:fill="FFFFFF"/>
            <w:vAlign w:val="center"/>
          </w:tcPr>
          <w:p w14:paraId="2E965E45" w14:textId="77777777" w:rsidR="005A3FC1" w:rsidRPr="00702720" w:rsidRDefault="005A3FC1">
            <w:pPr>
              <w:spacing w:after="60" w:line="259" w:lineRule="auto"/>
              <w:ind w:hanging="2"/>
              <w:jc w:val="center"/>
              <w:rPr>
                <w:rFonts w:eastAsia="Arial" w:cs="Tahoma"/>
              </w:rPr>
            </w:pPr>
            <w:r w:rsidRPr="00702720">
              <w:rPr>
                <w:rFonts w:eastAsia="Arial" w:cs="Tahoma"/>
                <w:b/>
              </w:rPr>
              <w:t>3</w:t>
            </w:r>
          </w:p>
        </w:tc>
        <w:tc>
          <w:tcPr>
            <w:tcW w:w="1820" w:type="dxa"/>
            <w:tcBorders>
              <w:top w:val="nil"/>
              <w:left w:val="nil"/>
              <w:bottom w:val="single" w:sz="4" w:space="0" w:color="000000"/>
              <w:right w:val="single" w:sz="4" w:space="0" w:color="000000"/>
            </w:tcBorders>
            <w:shd w:val="clear" w:color="auto" w:fill="FFFFFF"/>
            <w:vAlign w:val="center"/>
          </w:tcPr>
          <w:p w14:paraId="59AB5601" w14:textId="77777777" w:rsidR="005A3FC1" w:rsidRPr="00702720" w:rsidRDefault="005A3FC1">
            <w:pPr>
              <w:spacing w:after="60"/>
              <w:ind w:hanging="2"/>
              <w:rPr>
                <w:rFonts w:eastAsia="Arial" w:cs="Tahoma"/>
              </w:rPr>
            </w:pPr>
            <w:r w:rsidRPr="00702720">
              <w:rPr>
                <w:rFonts w:eastAsia="Arial" w:cs="Tahoma"/>
              </w:rPr>
              <w:t>Έναρξη με την υπογραφή της Σύμβασης</w:t>
            </w:r>
          </w:p>
        </w:tc>
      </w:tr>
      <w:tr w:rsidR="005A3FC1" w:rsidRPr="00702720" w14:paraId="0E6D66C3" w14:textId="77777777" w:rsidTr="005A3FC1">
        <w:trPr>
          <w:trHeight w:val="291"/>
          <w:jc w:val="center"/>
        </w:trPr>
        <w:tc>
          <w:tcPr>
            <w:tcW w:w="1129" w:type="dxa"/>
            <w:tcBorders>
              <w:top w:val="nil"/>
              <w:left w:val="single" w:sz="4" w:space="0" w:color="000000"/>
              <w:bottom w:val="single" w:sz="4" w:space="0" w:color="000000"/>
              <w:right w:val="single" w:sz="4" w:space="0" w:color="000000"/>
            </w:tcBorders>
            <w:shd w:val="clear" w:color="auto" w:fill="FFFFFF"/>
            <w:vAlign w:val="center"/>
          </w:tcPr>
          <w:p w14:paraId="70501A57" w14:textId="77777777" w:rsidR="005A3FC1" w:rsidRPr="00702720" w:rsidRDefault="005A3FC1">
            <w:pPr>
              <w:spacing w:after="60"/>
              <w:ind w:hanging="2"/>
              <w:rPr>
                <w:rFonts w:eastAsia="Arial" w:cs="Tahoma"/>
              </w:rPr>
            </w:pPr>
            <w:r w:rsidRPr="00702720">
              <w:rPr>
                <w:rFonts w:eastAsia="Arial" w:cs="Tahoma"/>
                <w:b/>
              </w:rPr>
              <w:t>ΦΑΣΗ 2</w:t>
            </w:r>
          </w:p>
        </w:tc>
        <w:tc>
          <w:tcPr>
            <w:tcW w:w="2080" w:type="dxa"/>
            <w:tcBorders>
              <w:top w:val="nil"/>
              <w:left w:val="nil"/>
              <w:bottom w:val="single" w:sz="4" w:space="0" w:color="000000"/>
              <w:right w:val="single" w:sz="4" w:space="0" w:color="000000"/>
            </w:tcBorders>
            <w:shd w:val="clear" w:color="auto" w:fill="FFFFFF"/>
            <w:vAlign w:val="center"/>
          </w:tcPr>
          <w:p w14:paraId="4C0F6BB3" w14:textId="77777777" w:rsidR="005A3FC1" w:rsidRPr="00702720" w:rsidRDefault="005A3FC1">
            <w:pPr>
              <w:spacing w:after="60"/>
              <w:ind w:hanging="2"/>
              <w:rPr>
                <w:rFonts w:eastAsia="Arial" w:cs="Tahoma"/>
              </w:rPr>
            </w:pPr>
            <w:r w:rsidRPr="00702720">
              <w:rPr>
                <w:rFonts w:eastAsia="Arial" w:cs="Tahoma"/>
              </w:rPr>
              <w:t>Ανάπτυξη/Κατασκευή Συστήματος</w:t>
            </w:r>
          </w:p>
        </w:tc>
        <w:tc>
          <w:tcPr>
            <w:tcW w:w="1647" w:type="dxa"/>
            <w:tcBorders>
              <w:top w:val="nil"/>
              <w:left w:val="nil"/>
              <w:bottom w:val="single" w:sz="4" w:space="0" w:color="000000"/>
              <w:right w:val="single" w:sz="4" w:space="0" w:color="000000"/>
            </w:tcBorders>
            <w:shd w:val="clear" w:color="auto" w:fill="FFFFFF"/>
            <w:vAlign w:val="center"/>
          </w:tcPr>
          <w:p w14:paraId="06A381AE" w14:textId="77777777" w:rsidR="005A3FC1" w:rsidRPr="00702720" w:rsidRDefault="005A3FC1">
            <w:pPr>
              <w:spacing w:after="60"/>
              <w:ind w:hanging="2"/>
              <w:jc w:val="center"/>
              <w:rPr>
                <w:rFonts w:eastAsia="Arial" w:cs="Tahoma"/>
              </w:rPr>
            </w:pPr>
            <w:r w:rsidRPr="00702720">
              <w:rPr>
                <w:rFonts w:eastAsia="Arial" w:cs="Tahoma"/>
                <w:b/>
              </w:rPr>
              <w:t>6</w:t>
            </w:r>
          </w:p>
        </w:tc>
        <w:tc>
          <w:tcPr>
            <w:tcW w:w="1823" w:type="dxa"/>
            <w:tcBorders>
              <w:top w:val="nil"/>
              <w:left w:val="nil"/>
              <w:bottom w:val="single" w:sz="4" w:space="0" w:color="000000"/>
              <w:right w:val="single" w:sz="4" w:space="0" w:color="000000"/>
            </w:tcBorders>
            <w:shd w:val="clear" w:color="auto" w:fill="FFFFFF"/>
            <w:vAlign w:val="center"/>
          </w:tcPr>
          <w:p w14:paraId="49B2A6E9" w14:textId="77777777" w:rsidR="005A3FC1" w:rsidRPr="00702720" w:rsidRDefault="005A3FC1">
            <w:pPr>
              <w:spacing w:after="60"/>
              <w:ind w:hanging="2"/>
              <w:jc w:val="center"/>
              <w:rPr>
                <w:rFonts w:eastAsia="Arial" w:cs="Tahoma"/>
              </w:rPr>
            </w:pPr>
            <w:r w:rsidRPr="00702720">
              <w:rPr>
                <w:rFonts w:eastAsia="Arial" w:cs="Tahoma"/>
                <w:b/>
              </w:rPr>
              <w:t>1</w:t>
            </w:r>
          </w:p>
        </w:tc>
        <w:tc>
          <w:tcPr>
            <w:tcW w:w="1448" w:type="dxa"/>
            <w:tcBorders>
              <w:top w:val="nil"/>
              <w:left w:val="nil"/>
              <w:bottom w:val="single" w:sz="4" w:space="0" w:color="000000"/>
              <w:right w:val="single" w:sz="4" w:space="0" w:color="000000"/>
            </w:tcBorders>
            <w:shd w:val="clear" w:color="auto" w:fill="FFFFFF"/>
            <w:vAlign w:val="center"/>
          </w:tcPr>
          <w:p w14:paraId="65BA030C" w14:textId="77777777" w:rsidR="005A3FC1" w:rsidRPr="00702720" w:rsidRDefault="005A3FC1">
            <w:pPr>
              <w:spacing w:after="60"/>
              <w:ind w:hanging="2"/>
              <w:jc w:val="center"/>
              <w:rPr>
                <w:rFonts w:eastAsia="Arial" w:cs="Tahoma"/>
              </w:rPr>
            </w:pPr>
            <w:r w:rsidRPr="00702720">
              <w:rPr>
                <w:rFonts w:eastAsia="Arial" w:cs="Tahoma"/>
                <w:b/>
              </w:rPr>
              <w:t>7</w:t>
            </w:r>
          </w:p>
        </w:tc>
        <w:tc>
          <w:tcPr>
            <w:tcW w:w="1820" w:type="dxa"/>
            <w:tcBorders>
              <w:top w:val="nil"/>
              <w:left w:val="nil"/>
              <w:bottom w:val="single" w:sz="4" w:space="0" w:color="000000"/>
              <w:right w:val="single" w:sz="4" w:space="0" w:color="000000"/>
            </w:tcBorders>
            <w:shd w:val="clear" w:color="auto" w:fill="FFFFFF"/>
            <w:vAlign w:val="center"/>
          </w:tcPr>
          <w:p w14:paraId="2C13CB5D" w14:textId="77777777" w:rsidR="005A3FC1" w:rsidRPr="00702720" w:rsidRDefault="005A3FC1">
            <w:pPr>
              <w:spacing w:after="60"/>
              <w:ind w:hanging="2"/>
              <w:rPr>
                <w:rFonts w:eastAsia="Arial" w:cs="Tahoma"/>
              </w:rPr>
            </w:pPr>
            <w:r w:rsidRPr="00702720">
              <w:rPr>
                <w:rFonts w:eastAsia="Arial" w:cs="Tahoma"/>
              </w:rPr>
              <w:t>Έναρξη με την ολοκλήρωση της Φάσης 1 </w:t>
            </w:r>
          </w:p>
        </w:tc>
      </w:tr>
      <w:tr w:rsidR="005A3FC1" w:rsidRPr="00702720" w14:paraId="2CAEDB2E" w14:textId="77777777" w:rsidTr="005A3FC1">
        <w:trPr>
          <w:trHeight w:val="450"/>
          <w:jc w:val="center"/>
        </w:trPr>
        <w:tc>
          <w:tcPr>
            <w:tcW w:w="1129" w:type="dxa"/>
            <w:tcBorders>
              <w:top w:val="nil"/>
              <w:left w:val="single" w:sz="4" w:space="0" w:color="000000"/>
              <w:bottom w:val="single" w:sz="4" w:space="0" w:color="000000"/>
              <w:right w:val="single" w:sz="4" w:space="0" w:color="000000"/>
            </w:tcBorders>
            <w:shd w:val="clear" w:color="auto" w:fill="FFFFFF"/>
            <w:vAlign w:val="center"/>
          </w:tcPr>
          <w:p w14:paraId="160BEE41" w14:textId="77777777" w:rsidR="005A3FC1" w:rsidRPr="00702720" w:rsidRDefault="005A3FC1">
            <w:pPr>
              <w:spacing w:after="60"/>
              <w:ind w:hanging="2"/>
              <w:rPr>
                <w:rFonts w:eastAsia="Arial" w:cs="Tahoma"/>
              </w:rPr>
            </w:pPr>
            <w:r w:rsidRPr="00702720">
              <w:rPr>
                <w:rFonts w:eastAsia="Arial" w:cs="Tahoma"/>
                <w:b/>
              </w:rPr>
              <w:t>ΦΑΣΗ 3</w:t>
            </w:r>
          </w:p>
        </w:tc>
        <w:tc>
          <w:tcPr>
            <w:tcW w:w="2080" w:type="dxa"/>
            <w:tcBorders>
              <w:top w:val="nil"/>
              <w:left w:val="nil"/>
              <w:bottom w:val="single" w:sz="4" w:space="0" w:color="000000"/>
              <w:right w:val="single" w:sz="4" w:space="0" w:color="000000"/>
            </w:tcBorders>
            <w:shd w:val="clear" w:color="auto" w:fill="FFFFFF"/>
            <w:vAlign w:val="center"/>
          </w:tcPr>
          <w:p w14:paraId="62BFFBEB" w14:textId="77777777" w:rsidR="005A3FC1" w:rsidRPr="00702720" w:rsidRDefault="005A3FC1">
            <w:pPr>
              <w:spacing w:after="60"/>
              <w:ind w:hanging="2"/>
              <w:rPr>
                <w:rFonts w:eastAsia="Arial" w:cs="Tahoma"/>
              </w:rPr>
            </w:pPr>
            <w:r w:rsidRPr="00702720">
              <w:rPr>
                <w:rFonts w:eastAsia="Arial" w:cs="Tahoma"/>
              </w:rPr>
              <w:t>Εκπαίδευση – δοκιμαστική λειτουργία</w:t>
            </w:r>
          </w:p>
        </w:tc>
        <w:tc>
          <w:tcPr>
            <w:tcW w:w="1647" w:type="dxa"/>
            <w:tcBorders>
              <w:top w:val="nil"/>
              <w:left w:val="nil"/>
              <w:bottom w:val="single" w:sz="4" w:space="0" w:color="000000"/>
              <w:right w:val="single" w:sz="4" w:space="0" w:color="000000"/>
            </w:tcBorders>
            <w:shd w:val="clear" w:color="auto" w:fill="FFFFFF"/>
            <w:vAlign w:val="center"/>
          </w:tcPr>
          <w:p w14:paraId="7A304B12" w14:textId="77777777" w:rsidR="005A3FC1" w:rsidRPr="00702720" w:rsidRDefault="005A3FC1">
            <w:pPr>
              <w:spacing w:after="60" w:line="259" w:lineRule="auto"/>
              <w:ind w:hanging="2"/>
              <w:jc w:val="center"/>
              <w:rPr>
                <w:rFonts w:eastAsia="Arial" w:cs="Tahoma"/>
              </w:rPr>
            </w:pPr>
            <w:r w:rsidRPr="00702720">
              <w:rPr>
                <w:rFonts w:eastAsia="Arial" w:cs="Tahoma"/>
                <w:b/>
              </w:rPr>
              <w:t>1</w:t>
            </w:r>
          </w:p>
        </w:tc>
        <w:tc>
          <w:tcPr>
            <w:tcW w:w="1823" w:type="dxa"/>
            <w:tcBorders>
              <w:top w:val="nil"/>
              <w:left w:val="nil"/>
              <w:bottom w:val="single" w:sz="4" w:space="0" w:color="000000"/>
              <w:right w:val="single" w:sz="4" w:space="0" w:color="000000"/>
            </w:tcBorders>
            <w:shd w:val="clear" w:color="auto" w:fill="FFFFFF"/>
            <w:vAlign w:val="center"/>
          </w:tcPr>
          <w:p w14:paraId="29BCF68A" w14:textId="77777777" w:rsidR="005A3FC1" w:rsidRPr="00702720" w:rsidRDefault="005A3FC1">
            <w:pPr>
              <w:spacing w:after="60"/>
              <w:ind w:hanging="2"/>
              <w:jc w:val="center"/>
              <w:rPr>
                <w:rFonts w:eastAsia="Arial" w:cs="Tahoma"/>
              </w:rPr>
            </w:pPr>
            <w:r w:rsidRPr="00702720">
              <w:rPr>
                <w:rFonts w:eastAsia="Arial" w:cs="Tahoma"/>
                <w:b/>
              </w:rPr>
              <w:t>1</w:t>
            </w:r>
          </w:p>
        </w:tc>
        <w:tc>
          <w:tcPr>
            <w:tcW w:w="1448" w:type="dxa"/>
            <w:tcBorders>
              <w:top w:val="nil"/>
              <w:left w:val="nil"/>
              <w:bottom w:val="single" w:sz="4" w:space="0" w:color="000000"/>
              <w:right w:val="single" w:sz="4" w:space="0" w:color="000000"/>
            </w:tcBorders>
            <w:shd w:val="clear" w:color="auto" w:fill="FFFFFF"/>
            <w:vAlign w:val="center"/>
          </w:tcPr>
          <w:p w14:paraId="514ACF7E" w14:textId="77777777" w:rsidR="005A3FC1" w:rsidRPr="00702720" w:rsidRDefault="005A3FC1">
            <w:pPr>
              <w:spacing w:after="60" w:line="259" w:lineRule="auto"/>
              <w:ind w:left="795" w:hangingChars="360" w:hanging="795"/>
              <w:jc w:val="center"/>
              <w:rPr>
                <w:rFonts w:eastAsia="Arial" w:cs="Tahoma"/>
              </w:rPr>
            </w:pPr>
            <w:r w:rsidRPr="00702720">
              <w:rPr>
                <w:rFonts w:eastAsia="Arial" w:cs="Tahoma"/>
                <w:b/>
              </w:rPr>
              <w:t>2</w:t>
            </w:r>
          </w:p>
        </w:tc>
        <w:tc>
          <w:tcPr>
            <w:tcW w:w="1820" w:type="dxa"/>
            <w:tcBorders>
              <w:top w:val="nil"/>
              <w:left w:val="nil"/>
              <w:bottom w:val="single" w:sz="4" w:space="0" w:color="000000"/>
              <w:right w:val="single" w:sz="4" w:space="0" w:color="000000"/>
            </w:tcBorders>
            <w:shd w:val="clear" w:color="auto" w:fill="FFFFFF"/>
            <w:vAlign w:val="center"/>
          </w:tcPr>
          <w:p w14:paraId="3E06F9ED" w14:textId="77777777" w:rsidR="005A3FC1" w:rsidRPr="00702720" w:rsidRDefault="005A3FC1">
            <w:pPr>
              <w:spacing w:after="60" w:line="259" w:lineRule="auto"/>
              <w:ind w:hanging="2"/>
              <w:rPr>
                <w:rFonts w:eastAsia="Arial" w:cs="Tahoma"/>
              </w:rPr>
            </w:pPr>
            <w:r w:rsidRPr="00702720">
              <w:rPr>
                <w:rFonts w:eastAsia="Arial" w:cs="Tahoma"/>
              </w:rPr>
              <w:t>Έναρξη με την ολοκλήρωση της Φάσης 2</w:t>
            </w:r>
          </w:p>
        </w:tc>
      </w:tr>
      <w:tr w:rsidR="00D04AB0" w:rsidRPr="00702720" w14:paraId="26B4790B" w14:textId="77777777">
        <w:trPr>
          <w:trHeight w:val="450"/>
          <w:jc w:val="center"/>
        </w:trPr>
        <w:tc>
          <w:tcPr>
            <w:tcW w:w="3209" w:type="dxa"/>
            <w:gridSpan w:val="2"/>
            <w:tcBorders>
              <w:top w:val="nil"/>
              <w:left w:val="single" w:sz="4" w:space="0" w:color="000000"/>
              <w:bottom w:val="single" w:sz="4" w:space="0" w:color="000000"/>
              <w:right w:val="single" w:sz="4" w:space="0" w:color="000000"/>
            </w:tcBorders>
            <w:shd w:val="clear" w:color="auto" w:fill="FFFFFF"/>
            <w:vAlign w:val="center"/>
          </w:tcPr>
          <w:p w14:paraId="7024DB48" w14:textId="67E17C68" w:rsidR="00D04AB0" w:rsidRPr="00702720" w:rsidRDefault="00D04AB0">
            <w:pPr>
              <w:spacing w:after="60"/>
              <w:ind w:hanging="2"/>
              <w:rPr>
                <w:rFonts w:eastAsia="Arial" w:cs="Tahoma"/>
              </w:rPr>
            </w:pPr>
            <w:r w:rsidRPr="00702720">
              <w:rPr>
                <w:rFonts w:eastAsia="Arial" w:cs="Tahoma"/>
              </w:rPr>
              <w:t>Υποστήριξη</w:t>
            </w:r>
            <w:r w:rsidR="002E181E" w:rsidRPr="00702720">
              <w:rPr>
                <w:rFonts w:eastAsia="Arial" w:cs="Tahoma"/>
              </w:rPr>
              <w:t xml:space="preserve"> </w:t>
            </w:r>
            <w:r w:rsidRPr="00702720">
              <w:rPr>
                <w:rFonts w:eastAsia="Arial" w:cs="Tahoma"/>
              </w:rPr>
              <w:t>/ Εγγύηση Καλής Λειτουργίας</w:t>
            </w:r>
          </w:p>
        </w:tc>
        <w:tc>
          <w:tcPr>
            <w:tcW w:w="1647" w:type="dxa"/>
            <w:tcBorders>
              <w:top w:val="nil"/>
              <w:left w:val="nil"/>
              <w:bottom w:val="single" w:sz="4" w:space="0" w:color="000000"/>
              <w:right w:val="single" w:sz="4" w:space="0" w:color="000000"/>
            </w:tcBorders>
            <w:shd w:val="clear" w:color="auto" w:fill="FFFFFF"/>
            <w:vAlign w:val="center"/>
          </w:tcPr>
          <w:p w14:paraId="50FD5097" w14:textId="3451B083" w:rsidR="00D04AB0" w:rsidRPr="00702720" w:rsidRDefault="00C13858">
            <w:pPr>
              <w:spacing w:after="60" w:line="259" w:lineRule="auto"/>
              <w:ind w:hanging="2"/>
              <w:jc w:val="center"/>
              <w:rPr>
                <w:rFonts w:eastAsia="Arial" w:cs="Tahoma"/>
                <w:b/>
              </w:rPr>
            </w:pPr>
            <w:r>
              <w:rPr>
                <w:rFonts w:eastAsia="Arial" w:cs="Tahoma"/>
                <w:b/>
              </w:rPr>
              <w:t>12</w:t>
            </w:r>
          </w:p>
        </w:tc>
        <w:tc>
          <w:tcPr>
            <w:tcW w:w="1823" w:type="dxa"/>
            <w:tcBorders>
              <w:top w:val="nil"/>
              <w:left w:val="nil"/>
              <w:bottom w:val="single" w:sz="4" w:space="0" w:color="000000"/>
              <w:right w:val="single" w:sz="4" w:space="0" w:color="000000"/>
            </w:tcBorders>
            <w:shd w:val="clear" w:color="auto" w:fill="FFFFFF"/>
            <w:vAlign w:val="center"/>
          </w:tcPr>
          <w:p w14:paraId="21099F60" w14:textId="77777777" w:rsidR="00D04AB0" w:rsidRPr="00702720" w:rsidRDefault="00D04AB0">
            <w:pPr>
              <w:spacing w:after="60"/>
              <w:ind w:hanging="2"/>
              <w:jc w:val="center"/>
              <w:rPr>
                <w:rFonts w:eastAsia="Arial" w:cs="Tahoma"/>
                <w:b/>
              </w:rPr>
            </w:pPr>
            <w:r w:rsidRPr="00702720">
              <w:rPr>
                <w:rFonts w:eastAsia="Arial" w:cs="Tahoma"/>
                <w:b/>
              </w:rPr>
              <w:t>1</w:t>
            </w:r>
          </w:p>
        </w:tc>
        <w:tc>
          <w:tcPr>
            <w:tcW w:w="1448" w:type="dxa"/>
            <w:tcBorders>
              <w:top w:val="nil"/>
              <w:left w:val="nil"/>
              <w:bottom w:val="single" w:sz="4" w:space="0" w:color="000000"/>
              <w:right w:val="single" w:sz="4" w:space="0" w:color="000000"/>
            </w:tcBorders>
            <w:shd w:val="clear" w:color="auto" w:fill="FFFFFF"/>
            <w:vAlign w:val="center"/>
          </w:tcPr>
          <w:p w14:paraId="0933FCA5" w14:textId="35BA4F6E" w:rsidR="00D04AB0" w:rsidRPr="00702720" w:rsidRDefault="00C13858">
            <w:pPr>
              <w:spacing w:after="60" w:line="259" w:lineRule="auto"/>
              <w:ind w:hanging="2"/>
              <w:jc w:val="center"/>
              <w:rPr>
                <w:rFonts w:eastAsia="Arial" w:cs="Tahoma"/>
                <w:b/>
              </w:rPr>
            </w:pPr>
            <w:r>
              <w:rPr>
                <w:rFonts w:eastAsia="Arial" w:cs="Tahoma"/>
                <w:b/>
              </w:rPr>
              <w:t>13</w:t>
            </w:r>
          </w:p>
        </w:tc>
        <w:tc>
          <w:tcPr>
            <w:tcW w:w="1820" w:type="dxa"/>
            <w:tcBorders>
              <w:top w:val="nil"/>
              <w:left w:val="nil"/>
              <w:bottom w:val="single" w:sz="4" w:space="0" w:color="000000"/>
              <w:right w:val="single" w:sz="4" w:space="0" w:color="000000"/>
            </w:tcBorders>
            <w:shd w:val="clear" w:color="auto" w:fill="FFFFFF"/>
            <w:vAlign w:val="center"/>
          </w:tcPr>
          <w:p w14:paraId="2A700675" w14:textId="6BBD352D" w:rsidR="00D04AB0" w:rsidRPr="00702720" w:rsidRDefault="00D04AB0">
            <w:pPr>
              <w:spacing w:after="60" w:line="259" w:lineRule="auto"/>
              <w:ind w:hanging="2"/>
              <w:rPr>
                <w:rFonts w:eastAsia="Arial" w:cs="Tahoma"/>
              </w:rPr>
            </w:pPr>
            <w:r w:rsidRPr="00702720">
              <w:rPr>
                <w:rFonts w:eastAsia="Arial" w:cs="Tahoma"/>
              </w:rPr>
              <w:t>Έναρξη με την ολοκλήρωση των Τμημάτων του Έργου</w:t>
            </w:r>
          </w:p>
        </w:tc>
      </w:tr>
    </w:tbl>
    <w:p w14:paraId="6CA0E41C" w14:textId="77777777" w:rsidR="005A3FC1" w:rsidRPr="00702720" w:rsidRDefault="005A3FC1" w:rsidP="00DB3873">
      <w:pPr>
        <w:rPr>
          <w:rFonts w:cs="Tahoma"/>
          <w:b/>
          <w:bCs/>
        </w:rPr>
      </w:pP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
        <w:gridCol w:w="728"/>
        <w:gridCol w:w="727"/>
        <w:gridCol w:w="727"/>
        <w:gridCol w:w="727"/>
        <w:gridCol w:w="727"/>
        <w:gridCol w:w="727"/>
        <w:gridCol w:w="723"/>
        <w:gridCol w:w="725"/>
        <w:gridCol w:w="725"/>
        <w:gridCol w:w="720"/>
        <w:gridCol w:w="720"/>
        <w:gridCol w:w="716"/>
      </w:tblGrid>
      <w:tr w:rsidR="005A3FC1" w:rsidRPr="00702720" w14:paraId="734867C8" w14:textId="3C4859F7" w:rsidTr="00A70730">
        <w:trPr>
          <w:jc w:val="center"/>
        </w:trPr>
        <w:tc>
          <w:tcPr>
            <w:tcW w:w="482" w:type="pct"/>
            <w:tcBorders>
              <w:top w:val="single" w:sz="4" w:space="0" w:color="auto"/>
              <w:left w:val="single" w:sz="4" w:space="0" w:color="auto"/>
              <w:bottom w:val="single" w:sz="4" w:space="0" w:color="auto"/>
              <w:right w:val="single" w:sz="4" w:space="0" w:color="auto"/>
            </w:tcBorders>
            <w:shd w:val="clear" w:color="auto" w:fill="A6A6A6"/>
            <w:hideMark/>
          </w:tcPr>
          <w:p w14:paraId="23F71C06" w14:textId="77777777" w:rsidR="005A3FC1" w:rsidRPr="00702720" w:rsidRDefault="005A3FC1">
            <w:pPr>
              <w:spacing w:line="276" w:lineRule="auto"/>
              <w:ind w:left="-120"/>
              <w:jc w:val="right"/>
              <w:rPr>
                <w:rFonts w:cs="Tahoma"/>
                <w:b/>
                <w:bCs/>
              </w:rPr>
            </w:pPr>
            <w:r w:rsidRPr="00702720">
              <w:rPr>
                <w:rFonts w:cs="Tahoma"/>
                <w:b/>
                <w:bCs/>
                <w:sz w:val="20"/>
                <w:szCs w:val="18"/>
              </w:rPr>
              <w:t xml:space="preserve">Φάση </w:t>
            </w:r>
          </w:p>
        </w:tc>
        <w:tc>
          <w:tcPr>
            <w:tcW w:w="378" w:type="pct"/>
            <w:tcBorders>
              <w:top w:val="single" w:sz="4" w:space="0" w:color="auto"/>
              <w:left w:val="single" w:sz="4" w:space="0" w:color="auto"/>
              <w:bottom w:val="single" w:sz="4" w:space="0" w:color="auto"/>
              <w:right w:val="single" w:sz="4" w:space="0" w:color="auto"/>
            </w:tcBorders>
            <w:shd w:val="clear" w:color="auto" w:fill="A6A6A6"/>
            <w:vAlign w:val="center"/>
            <w:hideMark/>
          </w:tcPr>
          <w:p w14:paraId="59FACA99" w14:textId="77777777" w:rsidR="005A3FC1" w:rsidRPr="00702720" w:rsidRDefault="005A3FC1">
            <w:pPr>
              <w:spacing w:line="276" w:lineRule="auto"/>
              <w:jc w:val="center"/>
              <w:rPr>
                <w:rFonts w:cs="Tahoma"/>
                <w:b/>
                <w:bCs/>
                <w:sz w:val="18"/>
                <w:szCs w:val="16"/>
              </w:rPr>
            </w:pPr>
            <w:r w:rsidRPr="00702720">
              <w:rPr>
                <w:rFonts w:cs="Tahoma"/>
                <w:b/>
                <w:bCs/>
                <w:sz w:val="18"/>
                <w:szCs w:val="16"/>
              </w:rPr>
              <w:t>Μ1</w:t>
            </w:r>
          </w:p>
        </w:tc>
        <w:tc>
          <w:tcPr>
            <w:tcW w:w="378" w:type="pct"/>
            <w:tcBorders>
              <w:top w:val="single" w:sz="4" w:space="0" w:color="auto"/>
              <w:left w:val="single" w:sz="4" w:space="0" w:color="auto"/>
              <w:bottom w:val="single" w:sz="4" w:space="0" w:color="auto"/>
              <w:right w:val="single" w:sz="4" w:space="0" w:color="auto"/>
            </w:tcBorders>
            <w:shd w:val="clear" w:color="auto" w:fill="A6A6A6"/>
            <w:hideMark/>
          </w:tcPr>
          <w:p w14:paraId="053B472C" w14:textId="77777777" w:rsidR="005A3FC1" w:rsidRPr="00702720" w:rsidRDefault="005A3FC1">
            <w:pPr>
              <w:spacing w:line="276" w:lineRule="auto"/>
              <w:jc w:val="center"/>
              <w:rPr>
                <w:rFonts w:cs="Tahoma"/>
                <w:b/>
                <w:bCs/>
                <w:sz w:val="18"/>
                <w:szCs w:val="16"/>
                <w:lang w:val="en-US"/>
              </w:rPr>
            </w:pPr>
            <w:r w:rsidRPr="00702720">
              <w:rPr>
                <w:rFonts w:cs="Tahoma"/>
                <w:b/>
                <w:bCs/>
                <w:sz w:val="18"/>
                <w:szCs w:val="16"/>
                <w:lang w:val="en-US"/>
              </w:rPr>
              <w:t>M2</w:t>
            </w:r>
          </w:p>
        </w:tc>
        <w:tc>
          <w:tcPr>
            <w:tcW w:w="378" w:type="pct"/>
            <w:tcBorders>
              <w:top w:val="single" w:sz="4" w:space="0" w:color="auto"/>
              <w:left w:val="single" w:sz="4" w:space="0" w:color="auto"/>
              <w:bottom w:val="single" w:sz="4" w:space="0" w:color="auto"/>
              <w:right w:val="single" w:sz="4" w:space="0" w:color="auto"/>
            </w:tcBorders>
            <w:shd w:val="clear" w:color="auto" w:fill="A6A6A6"/>
            <w:vAlign w:val="center"/>
            <w:hideMark/>
          </w:tcPr>
          <w:p w14:paraId="4E261290" w14:textId="77777777" w:rsidR="005A3FC1" w:rsidRPr="00702720" w:rsidRDefault="005A3FC1">
            <w:pPr>
              <w:spacing w:line="276" w:lineRule="auto"/>
              <w:jc w:val="center"/>
              <w:rPr>
                <w:rFonts w:cs="Tahoma"/>
                <w:b/>
                <w:bCs/>
                <w:sz w:val="18"/>
                <w:szCs w:val="16"/>
                <w:lang w:val="en-US"/>
              </w:rPr>
            </w:pPr>
            <w:r w:rsidRPr="00702720">
              <w:rPr>
                <w:rFonts w:cs="Tahoma"/>
                <w:b/>
                <w:bCs/>
                <w:sz w:val="18"/>
                <w:szCs w:val="16"/>
              </w:rPr>
              <w:t>Μ</w:t>
            </w:r>
            <w:r w:rsidRPr="00702720">
              <w:rPr>
                <w:rFonts w:cs="Tahoma"/>
                <w:b/>
                <w:bCs/>
                <w:sz w:val="18"/>
                <w:szCs w:val="16"/>
                <w:lang w:val="en-US"/>
              </w:rPr>
              <w:t>3</w:t>
            </w:r>
          </w:p>
        </w:tc>
        <w:tc>
          <w:tcPr>
            <w:tcW w:w="378" w:type="pct"/>
            <w:tcBorders>
              <w:top w:val="single" w:sz="4" w:space="0" w:color="auto"/>
              <w:left w:val="single" w:sz="4" w:space="0" w:color="auto"/>
              <w:bottom w:val="single" w:sz="4" w:space="0" w:color="auto"/>
              <w:right w:val="single" w:sz="4" w:space="0" w:color="auto"/>
            </w:tcBorders>
            <w:shd w:val="clear" w:color="auto" w:fill="A6A6A6"/>
            <w:hideMark/>
          </w:tcPr>
          <w:p w14:paraId="25A30544" w14:textId="77777777" w:rsidR="005A3FC1" w:rsidRPr="00702720" w:rsidRDefault="005A3FC1">
            <w:pPr>
              <w:spacing w:line="276" w:lineRule="auto"/>
              <w:jc w:val="center"/>
              <w:rPr>
                <w:rFonts w:cs="Tahoma"/>
                <w:b/>
                <w:bCs/>
                <w:sz w:val="18"/>
                <w:szCs w:val="16"/>
                <w:lang w:val="en-US"/>
              </w:rPr>
            </w:pPr>
            <w:r w:rsidRPr="00702720">
              <w:rPr>
                <w:rFonts w:cs="Tahoma"/>
                <w:b/>
                <w:bCs/>
                <w:sz w:val="18"/>
                <w:szCs w:val="16"/>
                <w:lang w:val="en-US"/>
              </w:rPr>
              <w:t>M4</w:t>
            </w:r>
          </w:p>
        </w:tc>
        <w:tc>
          <w:tcPr>
            <w:tcW w:w="378" w:type="pct"/>
            <w:tcBorders>
              <w:top w:val="single" w:sz="4" w:space="0" w:color="auto"/>
              <w:left w:val="single" w:sz="4" w:space="0" w:color="auto"/>
              <w:bottom w:val="single" w:sz="4" w:space="0" w:color="auto"/>
              <w:right w:val="single" w:sz="4" w:space="0" w:color="auto"/>
            </w:tcBorders>
            <w:shd w:val="clear" w:color="auto" w:fill="A6A6A6"/>
            <w:hideMark/>
          </w:tcPr>
          <w:p w14:paraId="7A0DCB34" w14:textId="77777777" w:rsidR="005A3FC1" w:rsidRPr="00702720" w:rsidRDefault="005A3FC1">
            <w:pPr>
              <w:spacing w:line="276" w:lineRule="auto"/>
              <w:rPr>
                <w:rFonts w:cs="Tahoma"/>
                <w:b/>
                <w:bCs/>
                <w:sz w:val="18"/>
                <w:szCs w:val="16"/>
                <w:lang w:val="en-US"/>
              </w:rPr>
            </w:pPr>
            <w:r w:rsidRPr="00702720">
              <w:rPr>
                <w:rFonts w:cs="Tahoma"/>
                <w:b/>
                <w:bCs/>
                <w:sz w:val="18"/>
                <w:szCs w:val="16"/>
                <w:lang w:val="en-US"/>
              </w:rPr>
              <w:t>M5</w:t>
            </w:r>
          </w:p>
        </w:tc>
        <w:tc>
          <w:tcPr>
            <w:tcW w:w="378" w:type="pct"/>
            <w:tcBorders>
              <w:top w:val="single" w:sz="4" w:space="0" w:color="auto"/>
              <w:left w:val="single" w:sz="4" w:space="0" w:color="auto"/>
              <w:bottom w:val="single" w:sz="4" w:space="0" w:color="auto"/>
              <w:right w:val="single" w:sz="4" w:space="0" w:color="auto"/>
            </w:tcBorders>
            <w:shd w:val="clear" w:color="auto" w:fill="A6A6A6"/>
            <w:vAlign w:val="center"/>
            <w:hideMark/>
          </w:tcPr>
          <w:p w14:paraId="7E39915C" w14:textId="77777777" w:rsidR="005A3FC1" w:rsidRPr="00702720" w:rsidRDefault="005A3FC1">
            <w:pPr>
              <w:spacing w:line="276" w:lineRule="auto"/>
              <w:jc w:val="center"/>
              <w:rPr>
                <w:rFonts w:cs="Tahoma"/>
                <w:b/>
                <w:bCs/>
                <w:sz w:val="18"/>
                <w:szCs w:val="16"/>
                <w:lang w:val="en-US"/>
              </w:rPr>
            </w:pPr>
            <w:r w:rsidRPr="00702720">
              <w:rPr>
                <w:rFonts w:cs="Tahoma"/>
                <w:b/>
                <w:bCs/>
                <w:sz w:val="18"/>
                <w:szCs w:val="16"/>
              </w:rPr>
              <w:t>Μ</w:t>
            </w:r>
            <w:r w:rsidRPr="00702720">
              <w:rPr>
                <w:rFonts w:cs="Tahoma"/>
                <w:b/>
                <w:bCs/>
                <w:sz w:val="18"/>
                <w:szCs w:val="16"/>
                <w:lang w:val="en-US"/>
              </w:rPr>
              <w:t>6</w:t>
            </w:r>
          </w:p>
        </w:tc>
        <w:tc>
          <w:tcPr>
            <w:tcW w:w="376" w:type="pct"/>
            <w:tcBorders>
              <w:top w:val="single" w:sz="4" w:space="0" w:color="auto"/>
              <w:left w:val="single" w:sz="4" w:space="0" w:color="auto"/>
              <w:bottom w:val="single" w:sz="4" w:space="0" w:color="auto"/>
              <w:right w:val="single" w:sz="4" w:space="0" w:color="auto"/>
            </w:tcBorders>
            <w:shd w:val="clear" w:color="auto" w:fill="A6A6A6"/>
            <w:hideMark/>
          </w:tcPr>
          <w:p w14:paraId="018A5FDA" w14:textId="77777777" w:rsidR="005A3FC1" w:rsidRPr="00702720" w:rsidRDefault="005A3FC1">
            <w:pPr>
              <w:spacing w:line="276" w:lineRule="auto"/>
              <w:jc w:val="center"/>
              <w:rPr>
                <w:rFonts w:cs="Tahoma"/>
                <w:b/>
                <w:bCs/>
                <w:sz w:val="18"/>
                <w:szCs w:val="16"/>
                <w:lang w:val="en-US"/>
              </w:rPr>
            </w:pPr>
            <w:r w:rsidRPr="00702720">
              <w:rPr>
                <w:rFonts w:cs="Tahoma"/>
                <w:b/>
                <w:bCs/>
                <w:sz w:val="18"/>
                <w:szCs w:val="16"/>
                <w:lang w:val="en-US"/>
              </w:rPr>
              <w:t>M7</w:t>
            </w:r>
          </w:p>
        </w:tc>
        <w:tc>
          <w:tcPr>
            <w:tcW w:w="377" w:type="pct"/>
            <w:tcBorders>
              <w:top w:val="single" w:sz="4" w:space="0" w:color="auto"/>
              <w:left w:val="single" w:sz="4" w:space="0" w:color="auto"/>
              <w:bottom w:val="single" w:sz="4" w:space="0" w:color="auto"/>
              <w:right w:val="single" w:sz="4" w:space="0" w:color="auto"/>
            </w:tcBorders>
            <w:shd w:val="clear" w:color="auto" w:fill="A6A6A6"/>
            <w:hideMark/>
          </w:tcPr>
          <w:p w14:paraId="348BD130" w14:textId="77777777" w:rsidR="005A3FC1" w:rsidRPr="00702720" w:rsidRDefault="005A3FC1">
            <w:pPr>
              <w:spacing w:line="276" w:lineRule="auto"/>
              <w:rPr>
                <w:rFonts w:cs="Tahoma"/>
                <w:b/>
                <w:bCs/>
                <w:sz w:val="18"/>
                <w:szCs w:val="16"/>
                <w:lang w:val="en-US"/>
              </w:rPr>
            </w:pPr>
            <w:r w:rsidRPr="00702720">
              <w:rPr>
                <w:rFonts w:cs="Tahoma"/>
                <w:b/>
                <w:bCs/>
                <w:sz w:val="18"/>
                <w:szCs w:val="16"/>
                <w:lang w:val="en-US"/>
              </w:rPr>
              <w:t>M8</w:t>
            </w:r>
          </w:p>
        </w:tc>
        <w:tc>
          <w:tcPr>
            <w:tcW w:w="377" w:type="pct"/>
            <w:tcBorders>
              <w:top w:val="single" w:sz="4" w:space="0" w:color="auto"/>
              <w:left w:val="single" w:sz="4" w:space="0" w:color="auto"/>
              <w:bottom w:val="single" w:sz="4" w:space="0" w:color="auto"/>
              <w:right w:val="single" w:sz="4" w:space="0" w:color="auto"/>
            </w:tcBorders>
            <w:shd w:val="clear" w:color="auto" w:fill="A6A6A6"/>
            <w:vAlign w:val="center"/>
            <w:hideMark/>
          </w:tcPr>
          <w:p w14:paraId="72E4F19B" w14:textId="77777777" w:rsidR="005A3FC1" w:rsidRPr="00702720" w:rsidRDefault="005A3FC1">
            <w:pPr>
              <w:spacing w:line="276" w:lineRule="auto"/>
              <w:jc w:val="center"/>
              <w:rPr>
                <w:rFonts w:cs="Tahoma"/>
                <w:b/>
                <w:bCs/>
                <w:sz w:val="18"/>
                <w:szCs w:val="16"/>
                <w:lang w:val="en-US"/>
              </w:rPr>
            </w:pPr>
            <w:r w:rsidRPr="00702720">
              <w:rPr>
                <w:rFonts w:cs="Tahoma"/>
                <w:b/>
                <w:bCs/>
                <w:sz w:val="18"/>
                <w:szCs w:val="16"/>
              </w:rPr>
              <w:t>Μ</w:t>
            </w:r>
            <w:r w:rsidRPr="00702720">
              <w:rPr>
                <w:rFonts w:cs="Tahoma"/>
                <w:b/>
                <w:bCs/>
                <w:sz w:val="18"/>
                <w:szCs w:val="16"/>
                <w:lang w:val="en-US"/>
              </w:rPr>
              <w:t>9</w:t>
            </w:r>
          </w:p>
        </w:tc>
        <w:tc>
          <w:tcPr>
            <w:tcW w:w="374" w:type="pct"/>
            <w:tcBorders>
              <w:top w:val="single" w:sz="4" w:space="0" w:color="auto"/>
              <w:left w:val="single" w:sz="4" w:space="0" w:color="auto"/>
              <w:bottom w:val="single" w:sz="4" w:space="0" w:color="auto"/>
              <w:right w:val="single" w:sz="4" w:space="0" w:color="auto"/>
            </w:tcBorders>
            <w:shd w:val="clear" w:color="auto" w:fill="A6A6A6"/>
            <w:hideMark/>
          </w:tcPr>
          <w:p w14:paraId="5415C47A" w14:textId="77777777" w:rsidR="005A3FC1" w:rsidRPr="00702720" w:rsidRDefault="005A3FC1">
            <w:pPr>
              <w:spacing w:line="276" w:lineRule="auto"/>
              <w:rPr>
                <w:rFonts w:cs="Tahoma"/>
                <w:b/>
                <w:bCs/>
                <w:sz w:val="18"/>
                <w:szCs w:val="16"/>
                <w:lang w:val="en-US"/>
              </w:rPr>
            </w:pPr>
            <w:r w:rsidRPr="00702720">
              <w:rPr>
                <w:rFonts w:cs="Tahoma"/>
                <w:b/>
                <w:bCs/>
                <w:sz w:val="18"/>
                <w:szCs w:val="16"/>
                <w:lang w:val="en-US"/>
              </w:rPr>
              <w:t>M10</w:t>
            </w:r>
          </w:p>
        </w:tc>
        <w:tc>
          <w:tcPr>
            <w:tcW w:w="374" w:type="pct"/>
            <w:tcBorders>
              <w:top w:val="single" w:sz="4" w:space="0" w:color="auto"/>
              <w:left w:val="single" w:sz="4" w:space="0" w:color="auto"/>
              <w:bottom w:val="single" w:sz="4" w:space="0" w:color="auto"/>
              <w:right w:val="single" w:sz="4" w:space="0" w:color="auto"/>
            </w:tcBorders>
            <w:shd w:val="clear" w:color="auto" w:fill="A6A6A6"/>
          </w:tcPr>
          <w:p w14:paraId="275C9ECE" w14:textId="371E2A23" w:rsidR="005A3FC1" w:rsidRPr="00702720" w:rsidRDefault="00D04AB0">
            <w:pPr>
              <w:spacing w:line="276" w:lineRule="auto"/>
              <w:rPr>
                <w:rFonts w:cs="Tahoma"/>
                <w:b/>
                <w:bCs/>
                <w:sz w:val="18"/>
                <w:szCs w:val="16"/>
              </w:rPr>
            </w:pPr>
            <w:r w:rsidRPr="00702720">
              <w:rPr>
                <w:rFonts w:cs="Tahoma"/>
                <w:b/>
                <w:bCs/>
                <w:sz w:val="18"/>
                <w:szCs w:val="16"/>
                <w:lang w:val="en-US"/>
              </w:rPr>
              <w:t>M1</w:t>
            </w:r>
            <w:r w:rsidRPr="00702720">
              <w:rPr>
                <w:rFonts w:cs="Tahoma"/>
                <w:b/>
                <w:bCs/>
                <w:sz w:val="18"/>
                <w:szCs w:val="16"/>
              </w:rPr>
              <w:t>1</w:t>
            </w:r>
          </w:p>
        </w:tc>
        <w:tc>
          <w:tcPr>
            <w:tcW w:w="372" w:type="pct"/>
            <w:tcBorders>
              <w:top w:val="single" w:sz="4" w:space="0" w:color="auto"/>
              <w:left w:val="single" w:sz="4" w:space="0" w:color="auto"/>
              <w:bottom w:val="single" w:sz="4" w:space="0" w:color="auto"/>
              <w:right w:val="single" w:sz="4" w:space="0" w:color="auto"/>
            </w:tcBorders>
            <w:shd w:val="clear" w:color="auto" w:fill="A6A6A6"/>
          </w:tcPr>
          <w:p w14:paraId="3EB02814" w14:textId="016051FD" w:rsidR="005A3FC1" w:rsidRPr="00702720" w:rsidRDefault="00D04AB0">
            <w:pPr>
              <w:spacing w:line="276" w:lineRule="auto"/>
              <w:rPr>
                <w:rFonts w:cs="Tahoma"/>
                <w:b/>
                <w:bCs/>
                <w:sz w:val="18"/>
                <w:szCs w:val="16"/>
              </w:rPr>
            </w:pPr>
            <w:r w:rsidRPr="00702720">
              <w:rPr>
                <w:rFonts w:cs="Tahoma"/>
                <w:b/>
                <w:bCs/>
                <w:sz w:val="18"/>
                <w:szCs w:val="16"/>
                <w:lang w:val="en-US"/>
              </w:rPr>
              <w:t>M1</w:t>
            </w:r>
            <w:r w:rsidRPr="00702720">
              <w:rPr>
                <w:rFonts w:cs="Tahoma"/>
                <w:b/>
                <w:bCs/>
                <w:sz w:val="18"/>
                <w:szCs w:val="16"/>
              </w:rPr>
              <w:t>2</w:t>
            </w:r>
          </w:p>
        </w:tc>
      </w:tr>
      <w:tr w:rsidR="005A3FC1" w:rsidRPr="00702720" w14:paraId="7DE146A2" w14:textId="06FE6ED2" w:rsidTr="00A70730">
        <w:trPr>
          <w:jc w:val="center"/>
        </w:trPr>
        <w:tc>
          <w:tcPr>
            <w:tcW w:w="482" w:type="pct"/>
            <w:tcBorders>
              <w:top w:val="single" w:sz="4" w:space="0" w:color="auto"/>
              <w:left w:val="single" w:sz="4" w:space="0" w:color="auto"/>
              <w:bottom w:val="single" w:sz="4" w:space="0" w:color="auto"/>
              <w:right w:val="single" w:sz="4" w:space="0" w:color="auto"/>
            </w:tcBorders>
            <w:shd w:val="clear" w:color="auto" w:fill="A6A6A6"/>
            <w:vAlign w:val="center"/>
            <w:hideMark/>
          </w:tcPr>
          <w:p w14:paraId="3BC24B82" w14:textId="77777777" w:rsidR="005A3FC1" w:rsidRPr="00702720" w:rsidRDefault="005A3FC1">
            <w:pPr>
              <w:spacing w:line="276" w:lineRule="auto"/>
              <w:ind w:left="-120"/>
              <w:jc w:val="right"/>
              <w:rPr>
                <w:rFonts w:cs="Tahoma"/>
                <w:sz w:val="20"/>
                <w:szCs w:val="18"/>
                <w:lang w:val="en-US"/>
              </w:rPr>
            </w:pPr>
            <w:r w:rsidRPr="00702720">
              <w:rPr>
                <w:rFonts w:cs="Tahoma"/>
                <w:sz w:val="20"/>
                <w:szCs w:val="18"/>
              </w:rPr>
              <w:t xml:space="preserve">Φάση </w:t>
            </w:r>
            <w:r w:rsidRPr="00702720">
              <w:rPr>
                <w:rFonts w:cs="Tahoma"/>
                <w:sz w:val="20"/>
                <w:szCs w:val="18"/>
                <w:lang w:val="en-US"/>
              </w:rPr>
              <w:t>1</w:t>
            </w:r>
          </w:p>
        </w:tc>
        <w:tc>
          <w:tcPr>
            <w:tcW w:w="378" w:type="pct"/>
            <w:tcBorders>
              <w:top w:val="single" w:sz="4" w:space="0" w:color="auto"/>
              <w:left w:val="single" w:sz="4" w:space="0" w:color="auto"/>
              <w:bottom w:val="single" w:sz="4" w:space="0" w:color="auto"/>
              <w:right w:val="single" w:sz="4" w:space="0" w:color="auto"/>
            </w:tcBorders>
            <w:shd w:val="clear" w:color="auto" w:fill="B4C6E7"/>
          </w:tcPr>
          <w:p w14:paraId="27D78AC7" w14:textId="77777777" w:rsidR="005A3FC1" w:rsidRPr="00702720" w:rsidRDefault="005A3FC1">
            <w:pPr>
              <w:spacing w:line="276" w:lineRule="auto"/>
              <w:rPr>
                <w:rFonts w:cs="Tahoma"/>
              </w:rPr>
            </w:pPr>
          </w:p>
        </w:tc>
        <w:tc>
          <w:tcPr>
            <w:tcW w:w="378" w:type="pct"/>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2F3B1E3" w14:textId="77777777" w:rsidR="005A3FC1" w:rsidRPr="00702720" w:rsidRDefault="005A3FC1">
            <w:pPr>
              <w:spacing w:line="276" w:lineRule="auto"/>
              <w:rPr>
                <w:rFonts w:cs="Tahoma"/>
              </w:rPr>
            </w:pPr>
          </w:p>
        </w:tc>
        <w:tc>
          <w:tcPr>
            <w:tcW w:w="378" w:type="pct"/>
            <w:tcBorders>
              <w:top w:val="single" w:sz="4" w:space="0" w:color="auto"/>
              <w:left w:val="single" w:sz="4" w:space="0" w:color="auto"/>
              <w:bottom w:val="single" w:sz="4" w:space="0" w:color="auto"/>
              <w:right w:val="single" w:sz="4" w:space="0" w:color="auto"/>
            </w:tcBorders>
            <w:shd w:val="clear" w:color="auto" w:fill="7F7F7F" w:themeFill="text1" w:themeFillTint="80"/>
          </w:tcPr>
          <w:p w14:paraId="29FC10C8" w14:textId="77777777" w:rsidR="005A3FC1" w:rsidRPr="00702720" w:rsidRDefault="005A3FC1">
            <w:pPr>
              <w:spacing w:line="276" w:lineRule="auto"/>
              <w:rPr>
                <w:rFonts w:cs="Tahoma"/>
              </w:rPr>
            </w:pPr>
          </w:p>
        </w:tc>
        <w:tc>
          <w:tcPr>
            <w:tcW w:w="378" w:type="pct"/>
            <w:tcBorders>
              <w:top w:val="single" w:sz="4" w:space="0" w:color="auto"/>
              <w:left w:val="single" w:sz="4" w:space="0" w:color="auto"/>
              <w:bottom w:val="single" w:sz="4" w:space="0" w:color="auto"/>
              <w:right w:val="single" w:sz="4" w:space="0" w:color="auto"/>
            </w:tcBorders>
          </w:tcPr>
          <w:p w14:paraId="461C8ECA" w14:textId="77777777" w:rsidR="005A3FC1" w:rsidRPr="00702720" w:rsidRDefault="005A3FC1">
            <w:pPr>
              <w:spacing w:line="276" w:lineRule="auto"/>
              <w:rPr>
                <w:rFonts w:cs="Tahoma"/>
              </w:rPr>
            </w:pPr>
          </w:p>
        </w:tc>
        <w:tc>
          <w:tcPr>
            <w:tcW w:w="378" w:type="pct"/>
            <w:tcBorders>
              <w:top w:val="single" w:sz="4" w:space="0" w:color="auto"/>
              <w:left w:val="single" w:sz="4" w:space="0" w:color="auto"/>
              <w:bottom w:val="single" w:sz="4" w:space="0" w:color="auto"/>
              <w:right w:val="single" w:sz="4" w:space="0" w:color="auto"/>
            </w:tcBorders>
          </w:tcPr>
          <w:p w14:paraId="509EB5D2" w14:textId="77777777" w:rsidR="005A3FC1" w:rsidRPr="00702720" w:rsidRDefault="005A3FC1">
            <w:pPr>
              <w:spacing w:line="276" w:lineRule="auto"/>
              <w:rPr>
                <w:rFonts w:cs="Tahoma"/>
              </w:rPr>
            </w:pPr>
          </w:p>
        </w:tc>
        <w:tc>
          <w:tcPr>
            <w:tcW w:w="378" w:type="pct"/>
            <w:tcBorders>
              <w:top w:val="single" w:sz="4" w:space="0" w:color="auto"/>
              <w:left w:val="single" w:sz="4" w:space="0" w:color="auto"/>
              <w:bottom w:val="single" w:sz="4" w:space="0" w:color="auto"/>
              <w:right w:val="single" w:sz="4" w:space="0" w:color="auto"/>
            </w:tcBorders>
          </w:tcPr>
          <w:p w14:paraId="73B21C57" w14:textId="77777777" w:rsidR="005A3FC1" w:rsidRPr="00702720" w:rsidRDefault="005A3FC1">
            <w:pPr>
              <w:spacing w:line="276" w:lineRule="auto"/>
              <w:rPr>
                <w:rFonts w:cs="Tahoma"/>
              </w:rPr>
            </w:pPr>
          </w:p>
        </w:tc>
        <w:tc>
          <w:tcPr>
            <w:tcW w:w="376" w:type="pct"/>
            <w:tcBorders>
              <w:top w:val="single" w:sz="4" w:space="0" w:color="auto"/>
              <w:left w:val="single" w:sz="4" w:space="0" w:color="auto"/>
              <w:bottom w:val="single" w:sz="4" w:space="0" w:color="auto"/>
              <w:right w:val="single" w:sz="4" w:space="0" w:color="auto"/>
            </w:tcBorders>
          </w:tcPr>
          <w:p w14:paraId="12F63AC2" w14:textId="77777777" w:rsidR="005A3FC1" w:rsidRPr="00702720" w:rsidRDefault="005A3FC1">
            <w:pPr>
              <w:spacing w:line="276" w:lineRule="auto"/>
              <w:rPr>
                <w:rFonts w:cs="Tahoma"/>
              </w:rPr>
            </w:pPr>
          </w:p>
        </w:tc>
        <w:tc>
          <w:tcPr>
            <w:tcW w:w="377" w:type="pct"/>
            <w:tcBorders>
              <w:top w:val="single" w:sz="4" w:space="0" w:color="auto"/>
              <w:left w:val="single" w:sz="4" w:space="0" w:color="auto"/>
              <w:bottom w:val="single" w:sz="4" w:space="0" w:color="auto"/>
              <w:right w:val="single" w:sz="4" w:space="0" w:color="auto"/>
            </w:tcBorders>
          </w:tcPr>
          <w:p w14:paraId="0B38CF6A" w14:textId="77777777" w:rsidR="005A3FC1" w:rsidRPr="00702720" w:rsidRDefault="005A3FC1">
            <w:pPr>
              <w:spacing w:line="276" w:lineRule="auto"/>
              <w:rPr>
                <w:rFonts w:cs="Tahoma"/>
              </w:rPr>
            </w:pPr>
          </w:p>
        </w:tc>
        <w:tc>
          <w:tcPr>
            <w:tcW w:w="377" w:type="pct"/>
            <w:tcBorders>
              <w:top w:val="single" w:sz="4" w:space="0" w:color="auto"/>
              <w:left w:val="single" w:sz="4" w:space="0" w:color="auto"/>
              <w:bottom w:val="single" w:sz="4" w:space="0" w:color="auto"/>
              <w:right w:val="single" w:sz="4" w:space="0" w:color="auto"/>
            </w:tcBorders>
          </w:tcPr>
          <w:p w14:paraId="1D79CC0F" w14:textId="77777777" w:rsidR="005A3FC1" w:rsidRPr="00702720" w:rsidRDefault="005A3FC1">
            <w:pPr>
              <w:spacing w:line="276" w:lineRule="auto"/>
              <w:rPr>
                <w:rFonts w:cs="Tahoma"/>
              </w:rPr>
            </w:pPr>
          </w:p>
        </w:tc>
        <w:tc>
          <w:tcPr>
            <w:tcW w:w="374" w:type="pct"/>
            <w:tcBorders>
              <w:top w:val="single" w:sz="4" w:space="0" w:color="auto"/>
              <w:left w:val="single" w:sz="4" w:space="0" w:color="auto"/>
              <w:bottom w:val="single" w:sz="4" w:space="0" w:color="auto"/>
              <w:right w:val="single" w:sz="4" w:space="0" w:color="auto"/>
            </w:tcBorders>
          </w:tcPr>
          <w:p w14:paraId="649617EA" w14:textId="77777777" w:rsidR="005A3FC1" w:rsidRPr="00702720" w:rsidRDefault="005A3FC1">
            <w:pPr>
              <w:spacing w:line="276" w:lineRule="auto"/>
              <w:rPr>
                <w:rFonts w:cs="Tahoma"/>
              </w:rPr>
            </w:pPr>
          </w:p>
        </w:tc>
        <w:tc>
          <w:tcPr>
            <w:tcW w:w="374" w:type="pct"/>
            <w:tcBorders>
              <w:top w:val="single" w:sz="4" w:space="0" w:color="auto"/>
              <w:left w:val="single" w:sz="4" w:space="0" w:color="auto"/>
              <w:bottom w:val="single" w:sz="4" w:space="0" w:color="auto"/>
              <w:right w:val="single" w:sz="4" w:space="0" w:color="auto"/>
            </w:tcBorders>
          </w:tcPr>
          <w:p w14:paraId="1FB9E9CC" w14:textId="77777777" w:rsidR="005A3FC1" w:rsidRPr="00702720" w:rsidRDefault="005A3FC1">
            <w:pPr>
              <w:spacing w:line="276" w:lineRule="auto"/>
              <w:rPr>
                <w:rFonts w:cs="Tahoma"/>
              </w:rPr>
            </w:pPr>
          </w:p>
        </w:tc>
        <w:tc>
          <w:tcPr>
            <w:tcW w:w="372" w:type="pct"/>
            <w:tcBorders>
              <w:top w:val="single" w:sz="4" w:space="0" w:color="auto"/>
              <w:left w:val="single" w:sz="4" w:space="0" w:color="auto"/>
              <w:bottom w:val="single" w:sz="4" w:space="0" w:color="auto"/>
              <w:right w:val="single" w:sz="4" w:space="0" w:color="auto"/>
            </w:tcBorders>
          </w:tcPr>
          <w:p w14:paraId="69EE22D0" w14:textId="77777777" w:rsidR="005A3FC1" w:rsidRPr="00702720" w:rsidRDefault="005A3FC1">
            <w:pPr>
              <w:spacing w:line="276" w:lineRule="auto"/>
              <w:rPr>
                <w:rFonts w:cs="Tahoma"/>
              </w:rPr>
            </w:pPr>
          </w:p>
        </w:tc>
      </w:tr>
      <w:tr w:rsidR="005A3FC1" w:rsidRPr="00702720" w14:paraId="21241947" w14:textId="6FBA6C10" w:rsidTr="00A70730">
        <w:trPr>
          <w:jc w:val="center"/>
        </w:trPr>
        <w:tc>
          <w:tcPr>
            <w:tcW w:w="482" w:type="pct"/>
            <w:tcBorders>
              <w:top w:val="single" w:sz="4" w:space="0" w:color="auto"/>
              <w:left w:val="single" w:sz="4" w:space="0" w:color="auto"/>
              <w:bottom w:val="single" w:sz="4" w:space="0" w:color="auto"/>
              <w:right w:val="single" w:sz="4" w:space="0" w:color="auto"/>
            </w:tcBorders>
            <w:vAlign w:val="center"/>
            <w:hideMark/>
          </w:tcPr>
          <w:p w14:paraId="465FAD56" w14:textId="77777777" w:rsidR="005A3FC1" w:rsidRPr="00702720" w:rsidRDefault="005A3FC1">
            <w:pPr>
              <w:spacing w:line="276" w:lineRule="auto"/>
              <w:ind w:left="-120"/>
              <w:jc w:val="right"/>
              <w:rPr>
                <w:rFonts w:cs="Tahoma"/>
                <w:sz w:val="20"/>
                <w:szCs w:val="18"/>
                <w:lang w:val="en-US"/>
              </w:rPr>
            </w:pPr>
            <w:r w:rsidRPr="00702720">
              <w:rPr>
                <w:rFonts w:cs="Tahoma"/>
                <w:sz w:val="20"/>
                <w:szCs w:val="18"/>
              </w:rPr>
              <w:t xml:space="preserve">Φάση </w:t>
            </w:r>
            <w:r w:rsidRPr="00702720">
              <w:rPr>
                <w:rFonts w:cs="Tahoma"/>
                <w:sz w:val="20"/>
                <w:szCs w:val="18"/>
                <w:lang w:val="en-US"/>
              </w:rPr>
              <w:t>2</w:t>
            </w:r>
          </w:p>
        </w:tc>
        <w:tc>
          <w:tcPr>
            <w:tcW w:w="378" w:type="pct"/>
            <w:tcBorders>
              <w:top w:val="single" w:sz="4" w:space="0" w:color="auto"/>
              <w:left w:val="single" w:sz="4" w:space="0" w:color="auto"/>
              <w:bottom w:val="single" w:sz="4" w:space="0" w:color="auto"/>
              <w:right w:val="single" w:sz="4" w:space="0" w:color="auto"/>
            </w:tcBorders>
            <w:shd w:val="clear" w:color="auto" w:fill="auto"/>
          </w:tcPr>
          <w:p w14:paraId="5F899914" w14:textId="77777777" w:rsidR="005A3FC1" w:rsidRPr="00702720" w:rsidRDefault="005A3FC1">
            <w:pPr>
              <w:spacing w:line="276" w:lineRule="auto"/>
              <w:rPr>
                <w:rFonts w:cs="Tahoma"/>
              </w:rPr>
            </w:pPr>
          </w:p>
        </w:tc>
        <w:tc>
          <w:tcPr>
            <w:tcW w:w="378" w:type="pct"/>
            <w:tcBorders>
              <w:top w:val="single" w:sz="4" w:space="0" w:color="auto"/>
              <w:left w:val="single" w:sz="4" w:space="0" w:color="auto"/>
              <w:bottom w:val="single" w:sz="4" w:space="0" w:color="auto"/>
              <w:right w:val="single" w:sz="4" w:space="0" w:color="auto"/>
            </w:tcBorders>
            <w:shd w:val="clear" w:color="auto" w:fill="auto"/>
          </w:tcPr>
          <w:p w14:paraId="3CC27021" w14:textId="77777777" w:rsidR="005A3FC1" w:rsidRPr="00702720" w:rsidRDefault="005A3FC1">
            <w:pPr>
              <w:spacing w:line="276" w:lineRule="auto"/>
              <w:rPr>
                <w:rFonts w:cs="Tahoma"/>
              </w:rPr>
            </w:pPr>
          </w:p>
        </w:tc>
        <w:tc>
          <w:tcPr>
            <w:tcW w:w="378" w:type="pct"/>
            <w:tcBorders>
              <w:top w:val="single" w:sz="4" w:space="0" w:color="auto"/>
              <w:left w:val="single" w:sz="4" w:space="0" w:color="auto"/>
              <w:bottom w:val="single" w:sz="4" w:space="0" w:color="auto"/>
              <w:right w:val="single" w:sz="4" w:space="0" w:color="auto"/>
            </w:tcBorders>
            <w:shd w:val="clear" w:color="auto" w:fill="FFFFFF" w:themeFill="background1"/>
          </w:tcPr>
          <w:p w14:paraId="0A546FFE" w14:textId="77777777" w:rsidR="005A3FC1" w:rsidRPr="00702720" w:rsidRDefault="005A3FC1">
            <w:pPr>
              <w:spacing w:line="276" w:lineRule="auto"/>
              <w:rPr>
                <w:rFonts w:cs="Tahoma"/>
              </w:rPr>
            </w:pPr>
          </w:p>
        </w:tc>
        <w:tc>
          <w:tcPr>
            <w:tcW w:w="378" w:type="pct"/>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4591A1E" w14:textId="77777777" w:rsidR="005A3FC1" w:rsidRPr="00702720" w:rsidRDefault="005A3FC1">
            <w:pPr>
              <w:spacing w:line="276" w:lineRule="auto"/>
              <w:rPr>
                <w:rFonts w:cs="Tahoma"/>
              </w:rPr>
            </w:pPr>
          </w:p>
        </w:tc>
        <w:tc>
          <w:tcPr>
            <w:tcW w:w="378" w:type="pct"/>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94BEF9A" w14:textId="77777777" w:rsidR="005A3FC1" w:rsidRPr="00702720" w:rsidRDefault="005A3FC1">
            <w:pPr>
              <w:spacing w:line="276" w:lineRule="auto"/>
              <w:rPr>
                <w:rFonts w:cs="Tahoma"/>
              </w:rPr>
            </w:pPr>
          </w:p>
        </w:tc>
        <w:tc>
          <w:tcPr>
            <w:tcW w:w="378" w:type="pct"/>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133C6B5" w14:textId="77777777" w:rsidR="005A3FC1" w:rsidRPr="00702720" w:rsidRDefault="005A3FC1">
            <w:pPr>
              <w:spacing w:line="276" w:lineRule="auto"/>
              <w:rPr>
                <w:rFonts w:cs="Tahoma"/>
              </w:rPr>
            </w:pPr>
          </w:p>
        </w:tc>
        <w:tc>
          <w:tcPr>
            <w:tcW w:w="376" w:type="pct"/>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A5AC67A" w14:textId="77777777" w:rsidR="005A3FC1" w:rsidRPr="00702720" w:rsidRDefault="005A3FC1">
            <w:pPr>
              <w:spacing w:line="276" w:lineRule="auto"/>
              <w:rPr>
                <w:rFonts w:cs="Tahoma"/>
              </w:rPr>
            </w:pPr>
          </w:p>
        </w:tc>
        <w:tc>
          <w:tcPr>
            <w:tcW w:w="377" w:type="pct"/>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77CFD0E" w14:textId="77777777" w:rsidR="005A3FC1" w:rsidRPr="00702720" w:rsidRDefault="005A3FC1">
            <w:pPr>
              <w:spacing w:line="276" w:lineRule="auto"/>
              <w:rPr>
                <w:rFonts w:cs="Tahoma"/>
              </w:rPr>
            </w:pPr>
          </w:p>
        </w:tc>
        <w:tc>
          <w:tcPr>
            <w:tcW w:w="377" w:type="pct"/>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104D303" w14:textId="77777777" w:rsidR="005A3FC1" w:rsidRPr="00702720" w:rsidRDefault="005A3FC1">
            <w:pPr>
              <w:spacing w:line="276" w:lineRule="auto"/>
              <w:rPr>
                <w:rFonts w:cs="Tahoma"/>
              </w:rPr>
            </w:pPr>
          </w:p>
        </w:tc>
        <w:tc>
          <w:tcPr>
            <w:tcW w:w="374" w:type="pct"/>
            <w:tcBorders>
              <w:top w:val="single" w:sz="4" w:space="0" w:color="auto"/>
              <w:left w:val="single" w:sz="4" w:space="0" w:color="auto"/>
              <w:bottom w:val="single" w:sz="4" w:space="0" w:color="auto"/>
              <w:right w:val="single" w:sz="4" w:space="0" w:color="auto"/>
            </w:tcBorders>
            <w:shd w:val="clear" w:color="auto" w:fill="7F7F7F" w:themeFill="text1" w:themeFillTint="80"/>
          </w:tcPr>
          <w:p w14:paraId="511FD429" w14:textId="77777777" w:rsidR="005A3FC1" w:rsidRPr="00702720" w:rsidRDefault="005A3FC1">
            <w:pPr>
              <w:spacing w:line="276" w:lineRule="auto"/>
              <w:rPr>
                <w:rFonts w:cs="Tahoma"/>
              </w:rPr>
            </w:pPr>
          </w:p>
        </w:tc>
        <w:tc>
          <w:tcPr>
            <w:tcW w:w="374" w:type="pct"/>
            <w:tcBorders>
              <w:top w:val="single" w:sz="4" w:space="0" w:color="auto"/>
              <w:left w:val="single" w:sz="4" w:space="0" w:color="auto"/>
              <w:bottom w:val="single" w:sz="4" w:space="0" w:color="auto"/>
              <w:right w:val="single" w:sz="4" w:space="0" w:color="auto"/>
            </w:tcBorders>
          </w:tcPr>
          <w:p w14:paraId="6C20F418" w14:textId="77777777" w:rsidR="005A3FC1" w:rsidRPr="00702720" w:rsidRDefault="005A3FC1">
            <w:pPr>
              <w:spacing w:line="276" w:lineRule="auto"/>
              <w:rPr>
                <w:rFonts w:cs="Tahoma"/>
              </w:rPr>
            </w:pPr>
          </w:p>
        </w:tc>
        <w:tc>
          <w:tcPr>
            <w:tcW w:w="372" w:type="pct"/>
            <w:tcBorders>
              <w:top w:val="single" w:sz="4" w:space="0" w:color="auto"/>
              <w:left w:val="single" w:sz="4" w:space="0" w:color="auto"/>
              <w:bottom w:val="single" w:sz="4" w:space="0" w:color="auto"/>
              <w:right w:val="single" w:sz="4" w:space="0" w:color="auto"/>
            </w:tcBorders>
          </w:tcPr>
          <w:p w14:paraId="5DD08E3B" w14:textId="77777777" w:rsidR="005A3FC1" w:rsidRPr="00702720" w:rsidRDefault="005A3FC1">
            <w:pPr>
              <w:spacing w:line="276" w:lineRule="auto"/>
              <w:rPr>
                <w:rFonts w:cs="Tahoma"/>
              </w:rPr>
            </w:pPr>
          </w:p>
        </w:tc>
      </w:tr>
      <w:tr w:rsidR="005A3FC1" w:rsidRPr="00702720" w14:paraId="0773F235" w14:textId="24ED6758" w:rsidTr="00A70730">
        <w:trPr>
          <w:jc w:val="center"/>
        </w:trPr>
        <w:tc>
          <w:tcPr>
            <w:tcW w:w="482" w:type="pct"/>
            <w:tcBorders>
              <w:top w:val="single" w:sz="4" w:space="0" w:color="auto"/>
              <w:left w:val="single" w:sz="4" w:space="0" w:color="auto"/>
              <w:bottom w:val="single" w:sz="4" w:space="0" w:color="auto"/>
              <w:right w:val="single" w:sz="4" w:space="0" w:color="auto"/>
            </w:tcBorders>
            <w:vAlign w:val="center"/>
            <w:hideMark/>
          </w:tcPr>
          <w:p w14:paraId="00EA818D" w14:textId="77777777" w:rsidR="005A3FC1" w:rsidRPr="00702720" w:rsidRDefault="005A3FC1">
            <w:pPr>
              <w:spacing w:line="276" w:lineRule="auto"/>
              <w:ind w:left="-120"/>
              <w:jc w:val="right"/>
              <w:rPr>
                <w:rFonts w:cs="Tahoma"/>
                <w:sz w:val="20"/>
                <w:szCs w:val="18"/>
              </w:rPr>
            </w:pPr>
            <w:r w:rsidRPr="00702720">
              <w:rPr>
                <w:rFonts w:cs="Tahoma"/>
                <w:sz w:val="20"/>
                <w:szCs w:val="18"/>
              </w:rPr>
              <w:t xml:space="preserve">Φάση </w:t>
            </w:r>
            <w:r w:rsidRPr="00702720">
              <w:rPr>
                <w:rFonts w:cs="Tahoma"/>
                <w:sz w:val="20"/>
                <w:szCs w:val="18"/>
                <w:lang w:val="en-US"/>
              </w:rPr>
              <w:t>3</w:t>
            </w:r>
          </w:p>
        </w:tc>
        <w:tc>
          <w:tcPr>
            <w:tcW w:w="378" w:type="pct"/>
            <w:tcBorders>
              <w:top w:val="single" w:sz="4" w:space="0" w:color="auto"/>
              <w:left w:val="single" w:sz="4" w:space="0" w:color="auto"/>
              <w:bottom w:val="single" w:sz="4" w:space="0" w:color="auto"/>
              <w:right w:val="single" w:sz="4" w:space="0" w:color="auto"/>
            </w:tcBorders>
          </w:tcPr>
          <w:p w14:paraId="3F78C003" w14:textId="77777777" w:rsidR="005A3FC1" w:rsidRPr="00702720" w:rsidRDefault="005A3FC1">
            <w:pPr>
              <w:spacing w:line="276" w:lineRule="auto"/>
              <w:rPr>
                <w:rFonts w:cs="Tahoma"/>
              </w:rPr>
            </w:pPr>
          </w:p>
        </w:tc>
        <w:tc>
          <w:tcPr>
            <w:tcW w:w="378" w:type="pct"/>
            <w:tcBorders>
              <w:top w:val="single" w:sz="4" w:space="0" w:color="auto"/>
              <w:left w:val="single" w:sz="4" w:space="0" w:color="auto"/>
              <w:bottom w:val="single" w:sz="4" w:space="0" w:color="auto"/>
              <w:right w:val="single" w:sz="4" w:space="0" w:color="auto"/>
            </w:tcBorders>
          </w:tcPr>
          <w:p w14:paraId="166AF901" w14:textId="77777777" w:rsidR="005A3FC1" w:rsidRPr="00702720" w:rsidRDefault="005A3FC1">
            <w:pPr>
              <w:spacing w:line="276" w:lineRule="auto"/>
              <w:rPr>
                <w:rFonts w:cs="Tahoma"/>
              </w:rPr>
            </w:pPr>
          </w:p>
        </w:tc>
        <w:tc>
          <w:tcPr>
            <w:tcW w:w="378" w:type="pct"/>
            <w:tcBorders>
              <w:top w:val="single" w:sz="4" w:space="0" w:color="auto"/>
              <w:left w:val="single" w:sz="4" w:space="0" w:color="auto"/>
              <w:bottom w:val="single" w:sz="4" w:space="0" w:color="auto"/>
              <w:right w:val="single" w:sz="4" w:space="0" w:color="auto"/>
            </w:tcBorders>
          </w:tcPr>
          <w:p w14:paraId="20DF4600" w14:textId="77777777" w:rsidR="005A3FC1" w:rsidRPr="00702720" w:rsidRDefault="005A3FC1">
            <w:pPr>
              <w:spacing w:line="276" w:lineRule="auto"/>
              <w:rPr>
                <w:rFonts w:cs="Tahoma"/>
              </w:rPr>
            </w:pPr>
          </w:p>
        </w:tc>
        <w:tc>
          <w:tcPr>
            <w:tcW w:w="378" w:type="pct"/>
            <w:tcBorders>
              <w:top w:val="single" w:sz="4" w:space="0" w:color="auto"/>
              <w:left w:val="single" w:sz="4" w:space="0" w:color="auto"/>
              <w:bottom w:val="single" w:sz="4" w:space="0" w:color="auto"/>
              <w:right w:val="single" w:sz="4" w:space="0" w:color="auto"/>
            </w:tcBorders>
            <w:shd w:val="clear" w:color="auto" w:fill="auto"/>
          </w:tcPr>
          <w:p w14:paraId="308D2F0A" w14:textId="77777777" w:rsidR="005A3FC1" w:rsidRPr="00702720" w:rsidRDefault="005A3FC1">
            <w:pPr>
              <w:spacing w:line="276" w:lineRule="auto"/>
              <w:rPr>
                <w:rFonts w:cs="Tahoma"/>
              </w:rPr>
            </w:pPr>
          </w:p>
        </w:tc>
        <w:tc>
          <w:tcPr>
            <w:tcW w:w="378" w:type="pct"/>
            <w:tcBorders>
              <w:top w:val="single" w:sz="4" w:space="0" w:color="auto"/>
              <w:left w:val="single" w:sz="4" w:space="0" w:color="auto"/>
              <w:bottom w:val="single" w:sz="4" w:space="0" w:color="auto"/>
              <w:right w:val="single" w:sz="4" w:space="0" w:color="auto"/>
            </w:tcBorders>
            <w:shd w:val="clear" w:color="auto" w:fill="auto"/>
          </w:tcPr>
          <w:p w14:paraId="33525F96" w14:textId="77777777" w:rsidR="005A3FC1" w:rsidRPr="00702720" w:rsidRDefault="005A3FC1">
            <w:pPr>
              <w:spacing w:line="276" w:lineRule="auto"/>
              <w:rPr>
                <w:rFonts w:cs="Tahoma"/>
              </w:rPr>
            </w:pPr>
          </w:p>
        </w:tc>
        <w:tc>
          <w:tcPr>
            <w:tcW w:w="378" w:type="pct"/>
            <w:tcBorders>
              <w:top w:val="single" w:sz="4" w:space="0" w:color="auto"/>
              <w:left w:val="single" w:sz="4" w:space="0" w:color="auto"/>
              <w:bottom w:val="single" w:sz="4" w:space="0" w:color="auto"/>
              <w:right w:val="single" w:sz="4" w:space="0" w:color="auto"/>
            </w:tcBorders>
            <w:shd w:val="clear" w:color="auto" w:fill="FFFFFF" w:themeFill="background1"/>
          </w:tcPr>
          <w:p w14:paraId="7A29C5DF" w14:textId="77777777" w:rsidR="005A3FC1" w:rsidRPr="00702720" w:rsidRDefault="005A3FC1">
            <w:pPr>
              <w:spacing w:line="276" w:lineRule="auto"/>
              <w:rPr>
                <w:rFonts w:cs="Tahoma"/>
              </w:rPr>
            </w:pPr>
          </w:p>
        </w:tc>
        <w:tc>
          <w:tcPr>
            <w:tcW w:w="376" w:type="pct"/>
            <w:tcBorders>
              <w:top w:val="single" w:sz="4" w:space="0" w:color="auto"/>
              <w:left w:val="single" w:sz="4" w:space="0" w:color="auto"/>
              <w:bottom w:val="single" w:sz="4" w:space="0" w:color="auto"/>
              <w:right w:val="single" w:sz="4" w:space="0" w:color="auto"/>
            </w:tcBorders>
            <w:shd w:val="clear" w:color="auto" w:fill="FFFFFF" w:themeFill="background1"/>
          </w:tcPr>
          <w:p w14:paraId="2F98E7AF" w14:textId="77777777" w:rsidR="005A3FC1" w:rsidRPr="00702720" w:rsidRDefault="005A3FC1">
            <w:pPr>
              <w:spacing w:line="276" w:lineRule="auto"/>
              <w:rPr>
                <w:rFonts w:cs="Tahoma"/>
              </w:rPr>
            </w:pPr>
          </w:p>
        </w:tc>
        <w:tc>
          <w:tcPr>
            <w:tcW w:w="377" w:type="pct"/>
            <w:tcBorders>
              <w:top w:val="single" w:sz="4" w:space="0" w:color="auto"/>
              <w:left w:val="single" w:sz="4" w:space="0" w:color="auto"/>
              <w:bottom w:val="single" w:sz="4" w:space="0" w:color="auto"/>
              <w:right w:val="single" w:sz="4" w:space="0" w:color="auto"/>
            </w:tcBorders>
            <w:shd w:val="clear" w:color="auto" w:fill="FFFFFF" w:themeFill="background1"/>
          </w:tcPr>
          <w:p w14:paraId="17FCFF2A" w14:textId="77777777" w:rsidR="005A3FC1" w:rsidRPr="00702720" w:rsidRDefault="005A3FC1">
            <w:pPr>
              <w:spacing w:line="276" w:lineRule="auto"/>
              <w:rPr>
                <w:rFonts w:cs="Tahoma"/>
              </w:rPr>
            </w:pPr>
          </w:p>
        </w:tc>
        <w:tc>
          <w:tcPr>
            <w:tcW w:w="377" w:type="pct"/>
            <w:tcBorders>
              <w:top w:val="single" w:sz="4" w:space="0" w:color="auto"/>
              <w:left w:val="single" w:sz="4" w:space="0" w:color="auto"/>
              <w:bottom w:val="single" w:sz="4" w:space="0" w:color="auto"/>
              <w:right w:val="single" w:sz="4" w:space="0" w:color="auto"/>
            </w:tcBorders>
            <w:shd w:val="clear" w:color="auto" w:fill="FFFFFF" w:themeFill="background1"/>
          </w:tcPr>
          <w:p w14:paraId="5FD5B8E3" w14:textId="77777777" w:rsidR="005A3FC1" w:rsidRPr="00702720" w:rsidRDefault="005A3FC1">
            <w:pPr>
              <w:spacing w:line="276" w:lineRule="auto"/>
              <w:rPr>
                <w:rFonts w:cs="Tahoma"/>
              </w:rPr>
            </w:pPr>
          </w:p>
        </w:tc>
        <w:tc>
          <w:tcPr>
            <w:tcW w:w="374" w:type="pct"/>
            <w:tcBorders>
              <w:top w:val="single" w:sz="4" w:space="0" w:color="auto"/>
              <w:left w:val="single" w:sz="4" w:space="0" w:color="auto"/>
              <w:bottom w:val="single" w:sz="4" w:space="0" w:color="auto"/>
              <w:right w:val="single" w:sz="4" w:space="0" w:color="auto"/>
            </w:tcBorders>
            <w:shd w:val="clear" w:color="auto" w:fill="FFFFFF" w:themeFill="background1"/>
          </w:tcPr>
          <w:p w14:paraId="2522B302" w14:textId="77777777" w:rsidR="005A3FC1" w:rsidRPr="00702720" w:rsidRDefault="005A3FC1">
            <w:pPr>
              <w:spacing w:line="276" w:lineRule="auto"/>
              <w:rPr>
                <w:rFonts w:cs="Tahoma"/>
              </w:rPr>
            </w:pPr>
          </w:p>
        </w:tc>
        <w:tc>
          <w:tcPr>
            <w:tcW w:w="374" w:type="pct"/>
            <w:tcBorders>
              <w:top w:val="single" w:sz="4" w:space="0" w:color="auto"/>
              <w:left w:val="single" w:sz="4" w:space="0" w:color="auto"/>
              <w:bottom w:val="single" w:sz="4" w:space="0" w:color="auto"/>
              <w:right w:val="single" w:sz="4" w:space="0" w:color="auto"/>
            </w:tcBorders>
            <w:shd w:val="clear" w:color="auto" w:fill="B4C6E7"/>
          </w:tcPr>
          <w:p w14:paraId="2B63ABB9" w14:textId="77777777" w:rsidR="005A3FC1" w:rsidRPr="00702720" w:rsidRDefault="005A3FC1">
            <w:pPr>
              <w:spacing w:line="276" w:lineRule="auto"/>
              <w:rPr>
                <w:rFonts w:cs="Tahoma"/>
              </w:rPr>
            </w:pPr>
          </w:p>
        </w:tc>
        <w:tc>
          <w:tcPr>
            <w:tcW w:w="372" w:type="pct"/>
            <w:tcBorders>
              <w:top w:val="single" w:sz="4" w:space="0" w:color="auto"/>
              <w:left w:val="single" w:sz="4" w:space="0" w:color="auto"/>
              <w:bottom w:val="single" w:sz="4" w:space="0" w:color="auto"/>
              <w:right w:val="single" w:sz="4" w:space="0" w:color="auto"/>
            </w:tcBorders>
            <w:shd w:val="clear" w:color="auto" w:fill="7F7F7F" w:themeFill="text1" w:themeFillTint="80"/>
          </w:tcPr>
          <w:p w14:paraId="42A262C0" w14:textId="77777777" w:rsidR="005A3FC1" w:rsidRPr="00702720" w:rsidRDefault="005A3FC1">
            <w:pPr>
              <w:spacing w:line="276" w:lineRule="auto"/>
              <w:rPr>
                <w:rFonts w:cs="Tahoma"/>
              </w:rPr>
            </w:pPr>
          </w:p>
        </w:tc>
      </w:tr>
    </w:tbl>
    <w:p w14:paraId="1B7EF45B" w14:textId="77777777" w:rsidR="00A70730" w:rsidRPr="00A70730" w:rsidRDefault="00A70730" w:rsidP="00A70730">
      <w:pPr>
        <w:autoSpaceDE w:val="0"/>
        <w:autoSpaceDN w:val="0"/>
        <w:spacing w:before="39" w:line="276" w:lineRule="auto"/>
        <w:ind w:right="570"/>
        <w:rPr>
          <w:rFonts w:eastAsia="Calibri" w:cs="Tahoma"/>
        </w:rPr>
      </w:pPr>
      <w:r w:rsidRPr="00A70730">
        <w:rPr>
          <w:rFonts w:eastAsia="Calibri" w:cs="Tahoma"/>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A70730">
        <w:rPr>
          <w:rFonts w:eastAsia="Calibri" w:cs="Tahoma"/>
        </w:rPr>
        <w:t>επικαιροποιημένης</w:t>
      </w:r>
      <w:proofErr w:type="spellEnd"/>
      <w:r w:rsidRPr="00A70730">
        <w:rPr>
          <w:rFonts w:eastAsia="Calibri" w:cs="Tahoma"/>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‎‎6.3 της παρούσας.</w:t>
      </w:r>
    </w:p>
    <w:p w14:paraId="7070F8E2" w14:textId="77777777" w:rsidR="00A70730" w:rsidRPr="00A70730" w:rsidRDefault="00A70730" w:rsidP="00A70730">
      <w:pPr>
        <w:autoSpaceDE w:val="0"/>
        <w:autoSpaceDN w:val="0"/>
        <w:spacing w:before="39" w:line="276" w:lineRule="auto"/>
        <w:ind w:right="570"/>
        <w:rPr>
          <w:rFonts w:eastAsia="Calibri" w:cs="Tahoma"/>
        </w:rPr>
      </w:pPr>
      <w:r w:rsidRPr="00A70730">
        <w:rPr>
          <w:rFonts w:eastAsia="Calibri" w:cs="Tahoma"/>
        </w:rPr>
        <w:t>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‎‎‎6.3 της παρούσας.</w:t>
      </w:r>
    </w:p>
    <w:p w14:paraId="061F8225" w14:textId="77777777" w:rsidR="00DB3873" w:rsidRPr="00702720" w:rsidRDefault="00DB3873" w:rsidP="00DB3873">
      <w:pPr>
        <w:autoSpaceDE w:val="0"/>
        <w:autoSpaceDN w:val="0"/>
        <w:spacing w:before="39" w:line="276" w:lineRule="auto"/>
        <w:ind w:right="570"/>
        <w:rPr>
          <w:rFonts w:eastAsia="Calibri" w:cs="Tahoma"/>
        </w:rPr>
      </w:pPr>
    </w:p>
    <w:p w14:paraId="711E03A7" w14:textId="77777777" w:rsidR="00E6406C" w:rsidRPr="00702720" w:rsidRDefault="00E6406C" w:rsidP="007F5B86">
      <w:pPr>
        <w:pStyle w:val="Appendix-Heading3"/>
      </w:pPr>
      <w:bookmarkStart w:id="642" w:name="_Toc97900841"/>
      <w:bookmarkStart w:id="643" w:name="_Toc191630142"/>
      <w:r w:rsidRPr="00702720">
        <w:t>Πίνακας Φάσεων – Παραδοτέων</w:t>
      </w:r>
      <w:bookmarkEnd w:id="642"/>
      <w:bookmarkEnd w:id="643"/>
    </w:p>
    <w:p w14:paraId="277EFF00" w14:textId="77777777" w:rsidR="00E6406C" w:rsidRPr="00702720" w:rsidRDefault="00E6406C" w:rsidP="00E6406C">
      <w:pPr>
        <w:autoSpaceDE w:val="0"/>
        <w:autoSpaceDN w:val="0"/>
        <w:spacing w:before="39" w:line="276" w:lineRule="auto"/>
        <w:ind w:right="570"/>
        <w:rPr>
          <w:rFonts w:eastAsia="Calibri" w:cs="Tahoma"/>
        </w:rPr>
      </w:pPr>
      <w:r w:rsidRPr="00702720">
        <w:rPr>
          <w:rFonts w:eastAsia="Calibri" w:cs="Tahoma"/>
        </w:rPr>
        <w:t>Οι φάσεις και τα παραδοτέα του έργου προτείνεται να έχουν ως ακολούθως:</w:t>
      </w:r>
    </w:p>
    <w:p w14:paraId="4E097B0A" w14:textId="77777777" w:rsidR="00E6406C" w:rsidRPr="00702720" w:rsidRDefault="00E6406C" w:rsidP="00BF6B20">
      <w:pPr>
        <w:pStyle w:val="Appendix-Heading4"/>
      </w:pPr>
      <w:bookmarkStart w:id="644" w:name="_Ref128677514"/>
      <w:r w:rsidRPr="00702720">
        <w:t>Φάση 1: Μελέτη Εφαρμογής</w:t>
      </w:r>
      <w:bookmarkEnd w:id="6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5"/>
        <w:gridCol w:w="3427"/>
        <w:gridCol w:w="4226"/>
      </w:tblGrid>
      <w:tr w:rsidR="00E6406C" w:rsidRPr="00702720" w14:paraId="6FF21EEE" w14:textId="77777777" w:rsidTr="00E6406C">
        <w:tc>
          <w:tcPr>
            <w:tcW w:w="1975" w:type="dxa"/>
            <w:tcBorders>
              <w:top w:val="single" w:sz="4" w:space="0" w:color="auto"/>
              <w:left w:val="single" w:sz="4" w:space="0" w:color="auto"/>
              <w:bottom w:val="single" w:sz="4" w:space="0" w:color="auto"/>
              <w:right w:val="single" w:sz="4" w:space="0" w:color="auto"/>
            </w:tcBorders>
            <w:hideMark/>
          </w:tcPr>
          <w:p w14:paraId="5CC218E1" w14:textId="77777777" w:rsidR="00E6406C" w:rsidRPr="00702720" w:rsidRDefault="00E6406C">
            <w:pPr>
              <w:rPr>
                <w:rFonts w:cs="Tahoma"/>
              </w:rPr>
            </w:pPr>
            <w:r w:rsidRPr="00702720">
              <w:rPr>
                <w:rFonts w:cs="Tahoma"/>
              </w:rPr>
              <w:t>Φάση 1</w:t>
            </w:r>
          </w:p>
        </w:tc>
        <w:tc>
          <w:tcPr>
            <w:tcW w:w="3427" w:type="dxa"/>
            <w:tcBorders>
              <w:top w:val="single" w:sz="4" w:space="0" w:color="auto"/>
              <w:left w:val="single" w:sz="4" w:space="0" w:color="auto"/>
              <w:bottom w:val="single" w:sz="4" w:space="0" w:color="auto"/>
              <w:right w:val="single" w:sz="4" w:space="0" w:color="auto"/>
            </w:tcBorders>
          </w:tcPr>
          <w:p w14:paraId="2C3A0660" w14:textId="77777777" w:rsidR="00E6406C" w:rsidRPr="00702720" w:rsidRDefault="00E6406C">
            <w:pPr>
              <w:rPr>
                <w:rFonts w:cs="Tahoma"/>
                <w:b/>
              </w:rPr>
            </w:pPr>
          </w:p>
        </w:tc>
        <w:tc>
          <w:tcPr>
            <w:tcW w:w="4226" w:type="dxa"/>
            <w:tcBorders>
              <w:top w:val="single" w:sz="4" w:space="0" w:color="auto"/>
              <w:left w:val="single" w:sz="4" w:space="0" w:color="auto"/>
              <w:bottom w:val="single" w:sz="4" w:space="0" w:color="auto"/>
              <w:right w:val="single" w:sz="4" w:space="0" w:color="auto"/>
            </w:tcBorders>
            <w:hideMark/>
          </w:tcPr>
          <w:p w14:paraId="1D415F4F" w14:textId="4DBB79BC" w:rsidR="00E6406C" w:rsidRPr="00702720" w:rsidRDefault="00E6406C">
            <w:pPr>
              <w:rPr>
                <w:rFonts w:cs="Tahoma"/>
              </w:rPr>
            </w:pPr>
            <w:r w:rsidRPr="00702720">
              <w:rPr>
                <w:rFonts w:cs="Tahoma"/>
                <w:b/>
              </w:rPr>
              <w:t>Τίτλος</w:t>
            </w:r>
            <w:r w:rsidRPr="00702720">
              <w:rPr>
                <w:rFonts w:cs="Tahoma"/>
              </w:rPr>
              <w:t>: Μελέτη Εφαρμογής</w:t>
            </w:r>
          </w:p>
        </w:tc>
      </w:tr>
      <w:tr w:rsidR="00E6406C" w:rsidRPr="00702720" w14:paraId="25F2C568" w14:textId="77777777" w:rsidTr="00E6406C">
        <w:tc>
          <w:tcPr>
            <w:tcW w:w="1975" w:type="dxa"/>
            <w:tcBorders>
              <w:top w:val="single" w:sz="4" w:space="0" w:color="auto"/>
              <w:left w:val="single" w:sz="4" w:space="0" w:color="auto"/>
              <w:bottom w:val="single" w:sz="4" w:space="0" w:color="auto"/>
              <w:right w:val="single" w:sz="4" w:space="0" w:color="auto"/>
            </w:tcBorders>
            <w:hideMark/>
          </w:tcPr>
          <w:p w14:paraId="36998A5F" w14:textId="77777777" w:rsidR="00E6406C" w:rsidRPr="00702720" w:rsidRDefault="00E6406C">
            <w:pPr>
              <w:rPr>
                <w:rFonts w:cs="Tahoma"/>
              </w:rPr>
            </w:pPr>
            <w:r w:rsidRPr="00702720">
              <w:rPr>
                <w:rFonts w:cs="Tahoma"/>
                <w:b/>
              </w:rPr>
              <w:t>Μήνας Έναρξης</w:t>
            </w:r>
            <w:r w:rsidRPr="00702720">
              <w:rPr>
                <w:rFonts w:cs="Tahoma"/>
              </w:rPr>
              <w:t>: Μ1</w:t>
            </w:r>
          </w:p>
        </w:tc>
        <w:tc>
          <w:tcPr>
            <w:tcW w:w="3427" w:type="dxa"/>
            <w:tcBorders>
              <w:top w:val="single" w:sz="4" w:space="0" w:color="auto"/>
              <w:left w:val="single" w:sz="4" w:space="0" w:color="auto"/>
              <w:bottom w:val="single" w:sz="4" w:space="0" w:color="auto"/>
              <w:right w:val="single" w:sz="4" w:space="0" w:color="auto"/>
            </w:tcBorders>
          </w:tcPr>
          <w:p w14:paraId="2FD39C9F" w14:textId="77777777" w:rsidR="00E6406C" w:rsidRPr="00702720" w:rsidRDefault="00E6406C">
            <w:pPr>
              <w:rPr>
                <w:rFonts w:cs="Tahoma"/>
                <w:b/>
              </w:rPr>
            </w:pPr>
          </w:p>
        </w:tc>
        <w:tc>
          <w:tcPr>
            <w:tcW w:w="4226" w:type="dxa"/>
            <w:tcBorders>
              <w:top w:val="single" w:sz="4" w:space="0" w:color="auto"/>
              <w:left w:val="single" w:sz="4" w:space="0" w:color="auto"/>
              <w:bottom w:val="single" w:sz="4" w:space="0" w:color="auto"/>
              <w:right w:val="single" w:sz="4" w:space="0" w:color="auto"/>
            </w:tcBorders>
            <w:hideMark/>
          </w:tcPr>
          <w:p w14:paraId="3B5E265E" w14:textId="2C6ED5A4" w:rsidR="00E6406C" w:rsidRPr="00702720" w:rsidRDefault="00E6406C">
            <w:pPr>
              <w:rPr>
                <w:rFonts w:cs="Tahoma"/>
                <w:lang w:val="en-US"/>
              </w:rPr>
            </w:pPr>
            <w:r w:rsidRPr="00702720">
              <w:rPr>
                <w:rFonts w:cs="Tahoma"/>
                <w:b/>
              </w:rPr>
              <w:t>Μήνας Λήξης</w:t>
            </w:r>
            <w:r w:rsidRPr="00702720">
              <w:rPr>
                <w:rFonts w:cs="Tahoma"/>
              </w:rPr>
              <w:t>: Μ</w:t>
            </w:r>
            <w:r w:rsidR="00D04AB0" w:rsidRPr="00702720">
              <w:rPr>
                <w:rFonts w:cs="Tahoma"/>
              </w:rPr>
              <w:t>2</w:t>
            </w:r>
          </w:p>
        </w:tc>
      </w:tr>
      <w:tr w:rsidR="00E6406C" w:rsidRPr="00702720" w14:paraId="4C457EC7" w14:textId="77777777">
        <w:tc>
          <w:tcPr>
            <w:tcW w:w="9628" w:type="dxa"/>
            <w:gridSpan w:val="3"/>
            <w:tcBorders>
              <w:top w:val="single" w:sz="4" w:space="0" w:color="auto"/>
              <w:left w:val="single" w:sz="4" w:space="0" w:color="auto"/>
              <w:bottom w:val="single" w:sz="4" w:space="0" w:color="auto"/>
              <w:right w:val="single" w:sz="4" w:space="0" w:color="auto"/>
            </w:tcBorders>
          </w:tcPr>
          <w:p w14:paraId="6D8BF7C7" w14:textId="06E0E6BF" w:rsidR="00E6406C" w:rsidRPr="00702720" w:rsidRDefault="00E6406C">
            <w:pPr>
              <w:rPr>
                <w:rFonts w:cs="Tahoma"/>
                <w:b/>
                <w:bCs/>
              </w:rPr>
            </w:pPr>
            <w:r w:rsidRPr="00702720">
              <w:rPr>
                <w:rFonts w:cs="Tahoma"/>
                <w:b/>
                <w:bCs/>
              </w:rPr>
              <w:lastRenderedPageBreak/>
              <w:t>Αντικείμενο</w:t>
            </w:r>
          </w:p>
          <w:p w14:paraId="2DAD74B2" w14:textId="4BE9B867" w:rsidR="00E6406C" w:rsidRPr="00702720" w:rsidRDefault="00E6406C">
            <w:pPr>
              <w:pStyle w:val="14"/>
              <w:spacing w:after="120"/>
              <w:ind w:right="124"/>
              <w:jc w:val="both"/>
              <w:rPr>
                <w:rFonts w:ascii="Tahoma" w:hAnsi="Tahoma" w:cs="Tahoma"/>
                <w:b/>
                <w:sz w:val="22"/>
                <w:szCs w:val="22"/>
              </w:rPr>
            </w:pPr>
            <w:r w:rsidRPr="00702720">
              <w:rPr>
                <w:rFonts w:ascii="Tahoma" w:hAnsi="Tahoma" w:cs="Tahoma"/>
                <w:sz w:val="22"/>
                <w:szCs w:val="22"/>
              </w:rPr>
              <w:t>Η διάρκεια αυτής της φάσης του Έργου θα</w:t>
            </w:r>
            <w:r w:rsidRPr="00702720">
              <w:rPr>
                <w:rFonts w:ascii="Tahoma" w:hAnsi="Tahoma" w:cs="Tahoma"/>
                <w:b/>
                <w:sz w:val="22"/>
                <w:szCs w:val="22"/>
              </w:rPr>
              <w:t xml:space="preserve"> είναι </w:t>
            </w:r>
            <w:r w:rsidR="00D04AB0" w:rsidRPr="00702720">
              <w:rPr>
                <w:rFonts w:ascii="Tahoma" w:hAnsi="Tahoma" w:cs="Tahoma"/>
                <w:b/>
                <w:sz w:val="22"/>
                <w:szCs w:val="22"/>
              </w:rPr>
              <w:t>δύο</w:t>
            </w:r>
            <w:r w:rsidR="00921357" w:rsidRPr="00702720">
              <w:rPr>
                <w:rFonts w:ascii="Tahoma" w:hAnsi="Tahoma" w:cs="Tahoma"/>
                <w:b/>
                <w:sz w:val="22"/>
                <w:szCs w:val="22"/>
              </w:rPr>
              <w:t xml:space="preserve"> </w:t>
            </w:r>
            <w:r w:rsidRPr="00702720">
              <w:rPr>
                <w:rFonts w:ascii="Tahoma" w:hAnsi="Tahoma" w:cs="Tahoma"/>
                <w:b/>
                <w:sz w:val="22"/>
                <w:szCs w:val="22"/>
              </w:rPr>
              <w:t>(</w:t>
            </w:r>
            <w:r w:rsidR="00D04AB0" w:rsidRPr="00702720">
              <w:rPr>
                <w:rFonts w:ascii="Tahoma" w:hAnsi="Tahoma" w:cs="Tahoma"/>
                <w:b/>
                <w:sz w:val="22"/>
                <w:szCs w:val="22"/>
              </w:rPr>
              <w:t>2</w:t>
            </w:r>
            <w:r w:rsidRPr="00702720">
              <w:rPr>
                <w:rFonts w:ascii="Tahoma" w:hAnsi="Tahoma" w:cs="Tahoma"/>
                <w:b/>
                <w:sz w:val="22"/>
                <w:szCs w:val="22"/>
              </w:rPr>
              <w:t>) μήν</w:t>
            </w:r>
            <w:r w:rsidR="0022686B" w:rsidRPr="00702720">
              <w:rPr>
                <w:rFonts w:ascii="Tahoma" w:hAnsi="Tahoma" w:cs="Tahoma"/>
                <w:b/>
                <w:sz w:val="22"/>
                <w:szCs w:val="22"/>
              </w:rPr>
              <w:t>ε</w:t>
            </w:r>
            <w:r w:rsidRPr="00702720">
              <w:rPr>
                <w:rFonts w:ascii="Tahoma" w:hAnsi="Tahoma" w:cs="Tahoma"/>
                <w:b/>
                <w:sz w:val="22"/>
                <w:szCs w:val="22"/>
              </w:rPr>
              <w:t>ς.</w:t>
            </w:r>
          </w:p>
          <w:p w14:paraId="72629D9D" w14:textId="77777777" w:rsidR="00E6406C" w:rsidRPr="00702720" w:rsidRDefault="00E6406C">
            <w:pPr>
              <w:pStyle w:val="14"/>
              <w:spacing w:after="120"/>
              <w:ind w:right="124"/>
              <w:jc w:val="both"/>
              <w:rPr>
                <w:rFonts w:ascii="Tahoma" w:hAnsi="Tahoma" w:cs="Tahoma"/>
                <w:sz w:val="22"/>
                <w:szCs w:val="22"/>
              </w:rPr>
            </w:pPr>
            <w:r w:rsidRPr="00702720">
              <w:rPr>
                <w:rFonts w:ascii="Tahoma" w:hAnsi="Tahoma" w:cs="Tahoma"/>
                <w:sz w:val="22"/>
                <w:szCs w:val="22"/>
              </w:rPr>
              <w:t xml:space="preserve">Στη συγκεκριμένη φάση, ο Ανάδοχος θα αποσαφηνίσει όλες τις πτυχές του έργου και θα οριστικοποιήσει τις προδιαγραφές του εξοπλισμού και του λογισμικού που θα παραδώσει, καθώς και το περιεχόμενο των υπηρεσιών που θα παρέχει. </w:t>
            </w:r>
          </w:p>
        </w:tc>
      </w:tr>
      <w:tr w:rsidR="00E6406C" w:rsidRPr="00702720" w14:paraId="050AA281" w14:textId="77777777">
        <w:tc>
          <w:tcPr>
            <w:tcW w:w="9628" w:type="dxa"/>
            <w:gridSpan w:val="3"/>
            <w:tcBorders>
              <w:top w:val="single" w:sz="4" w:space="0" w:color="auto"/>
              <w:left w:val="single" w:sz="4" w:space="0" w:color="auto"/>
              <w:bottom w:val="single" w:sz="4" w:space="0" w:color="auto"/>
              <w:right w:val="single" w:sz="4" w:space="0" w:color="auto"/>
            </w:tcBorders>
          </w:tcPr>
          <w:p w14:paraId="211D841E" w14:textId="0BF6AE01" w:rsidR="00E6406C" w:rsidRPr="00702720" w:rsidRDefault="00E6406C">
            <w:pPr>
              <w:rPr>
                <w:rFonts w:cs="Tahoma"/>
                <w:b/>
                <w:bCs/>
              </w:rPr>
            </w:pPr>
            <w:r w:rsidRPr="00702720">
              <w:rPr>
                <w:rFonts w:cs="Tahoma"/>
                <w:b/>
                <w:bCs/>
              </w:rPr>
              <w:t>Παραδοτέα:</w:t>
            </w:r>
          </w:p>
          <w:p w14:paraId="046234FD" w14:textId="77777777" w:rsidR="00E6406C" w:rsidRPr="00702720" w:rsidRDefault="00E6406C" w:rsidP="003A7B0C">
            <w:pPr>
              <w:pStyle w:val="a"/>
              <w:numPr>
                <w:ilvl w:val="0"/>
                <w:numId w:val="32"/>
              </w:numPr>
              <w:tabs>
                <w:tab w:val="clear" w:pos="720"/>
              </w:tabs>
              <w:spacing w:before="120" w:line="256" w:lineRule="auto"/>
              <w:rPr>
                <w:rFonts w:cs="Tahoma"/>
              </w:rPr>
            </w:pPr>
            <w:r w:rsidRPr="00702720">
              <w:rPr>
                <w:rFonts w:cs="Tahoma"/>
                <w:b/>
                <w:bCs/>
              </w:rPr>
              <w:t>Πλάνο Διαχείρισης και Ποιότητας Έργου (ΠΔΠΕ</w:t>
            </w:r>
            <w:r w:rsidRPr="00702720">
              <w:rPr>
                <w:rFonts w:cs="Tahoma"/>
              </w:rPr>
              <w:t>): Περιλαμβάνει κατ’ ελάχιστο τα παραπάνω και καλύπτει κινδύνους/ βιωσιμότητα Έργου, σύστημα διασφάλισης ποιότητας, λεπτομερές χρονοδιάγραμμα υλοποίησης. Επίσης, στο παραδοτέο αυτό ο ανάδοχος θα υποβάλει Δομή Ανάλυσης Εργασιών (</w:t>
            </w:r>
            <w:r w:rsidRPr="00702720">
              <w:rPr>
                <w:rFonts w:cs="Tahoma"/>
                <w:lang w:val="en-US"/>
              </w:rPr>
              <w:t>Work</w:t>
            </w:r>
            <w:r w:rsidRPr="00702720">
              <w:rPr>
                <w:rFonts w:cs="Tahoma"/>
              </w:rPr>
              <w:t xml:space="preserve"> </w:t>
            </w:r>
            <w:r w:rsidRPr="00702720">
              <w:rPr>
                <w:rFonts w:cs="Tahoma"/>
                <w:lang w:val="en-US"/>
              </w:rPr>
              <w:t>Breakdown</w:t>
            </w:r>
            <w:r w:rsidRPr="00702720">
              <w:rPr>
                <w:rFonts w:cs="Tahoma"/>
              </w:rPr>
              <w:t xml:space="preserve"> </w:t>
            </w:r>
            <w:r w:rsidRPr="00702720">
              <w:rPr>
                <w:rFonts w:cs="Tahoma"/>
                <w:lang w:val="en-US"/>
              </w:rPr>
              <w:t>Structure</w:t>
            </w:r>
            <w:r w:rsidRPr="00702720">
              <w:rPr>
                <w:rFonts w:cs="Tahoma"/>
              </w:rPr>
              <w:t>) με ανάλυση σε επίπεδο πακέτου εργασίας (</w:t>
            </w:r>
            <w:proofErr w:type="spellStart"/>
            <w:r w:rsidRPr="00702720">
              <w:rPr>
                <w:rFonts w:cs="Tahoma"/>
                <w:lang w:val="en-US"/>
              </w:rPr>
              <w:t>workpackage</w:t>
            </w:r>
            <w:proofErr w:type="spellEnd"/>
            <w:r w:rsidRPr="00702720">
              <w:rPr>
                <w:rFonts w:cs="Tahoma"/>
              </w:rPr>
              <w:t xml:space="preserve">), καθώς και ο εκτιμώμενος </w:t>
            </w:r>
            <w:proofErr w:type="spellStart"/>
            <w:r w:rsidRPr="00702720">
              <w:rPr>
                <w:rFonts w:cs="Tahoma"/>
              </w:rPr>
              <w:t>ανθρωποχρόνος</w:t>
            </w:r>
            <w:proofErr w:type="spellEnd"/>
            <w:r w:rsidRPr="00702720">
              <w:rPr>
                <w:rFonts w:cs="Tahoma"/>
              </w:rPr>
              <w:t xml:space="preserve"> ανά πακέτο εργασίας. Το ΠΔΠΕ θα πρέπει να περιλαμβάνει</w:t>
            </w:r>
            <w:r w:rsidRPr="00702720">
              <w:rPr>
                <w:rFonts w:cs="Tahoma"/>
                <w:lang w:val="en-US"/>
              </w:rPr>
              <w:t>:</w:t>
            </w:r>
          </w:p>
          <w:p w14:paraId="46978954" w14:textId="77777777" w:rsidR="00E6406C" w:rsidRPr="00702720" w:rsidRDefault="00E6406C" w:rsidP="003A7B0C">
            <w:pPr>
              <w:pStyle w:val="14"/>
              <w:numPr>
                <w:ilvl w:val="0"/>
                <w:numId w:val="33"/>
              </w:numPr>
              <w:spacing w:after="120"/>
              <w:ind w:left="873" w:right="124"/>
              <w:jc w:val="both"/>
              <w:rPr>
                <w:rFonts w:ascii="Tahoma" w:hAnsi="Tahoma" w:cs="Tahoma"/>
                <w:color w:val="auto"/>
                <w:sz w:val="22"/>
                <w:szCs w:val="22"/>
              </w:rPr>
            </w:pPr>
            <w:r w:rsidRPr="00702720">
              <w:rPr>
                <w:rFonts w:ascii="Tahoma" w:hAnsi="Tahoma" w:cs="Tahoma"/>
                <w:color w:val="auto"/>
                <w:sz w:val="22"/>
                <w:szCs w:val="22"/>
              </w:rPr>
              <w:t>Οργανωτικό σχήμα/δομή διοίκησης Έργου.</w:t>
            </w:r>
          </w:p>
          <w:p w14:paraId="3E7C36EE" w14:textId="77777777" w:rsidR="00E6406C" w:rsidRPr="00702720" w:rsidRDefault="00E6406C" w:rsidP="003A7B0C">
            <w:pPr>
              <w:pStyle w:val="14"/>
              <w:numPr>
                <w:ilvl w:val="0"/>
                <w:numId w:val="33"/>
              </w:numPr>
              <w:spacing w:after="120"/>
              <w:ind w:left="873" w:right="124"/>
              <w:jc w:val="both"/>
              <w:rPr>
                <w:rFonts w:ascii="Tahoma" w:hAnsi="Tahoma" w:cs="Tahoma"/>
                <w:color w:val="auto"/>
                <w:sz w:val="22"/>
                <w:szCs w:val="22"/>
              </w:rPr>
            </w:pPr>
            <w:r w:rsidRPr="00702720">
              <w:rPr>
                <w:rFonts w:ascii="Tahoma" w:hAnsi="Tahoma" w:cs="Tahoma"/>
                <w:color w:val="auto"/>
                <w:sz w:val="22"/>
                <w:szCs w:val="22"/>
              </w:rPr>
              <w:t>Σχέδιο Επικοινωνίας.</w:t>
            </w:r>
          </w:p>
          <w:p w14:paraId="3E541304" w14:textId="77777777" w:rsidR="00E6406C" w:rsidRPr="00702720" w:rsidRDefault="00E6406C" w:rsidP="003A7B0C">
            <w:pPr>
              <w:pStyle w:val="14"/>
              <w:numPr>
                <w:ilvl w:val="0"/>
                <w:numId w:val="33"/>
              </w:numPr>
              <w:spacing w:after="120"/>
              <w:ind w:left="873" w:right="124"/>
              <w:jc w:val="both"/>
              <w:rPr>
                <w:rFonts w:ascii="Tahoma" w:hAnsi="Tahoma" w:cs="Tahoma"/>
                <w:color w:val="auto"/>
                <w:sz w:val="22"/>
                <w:szCs w:val="22"/>
              </w:rPr>
            </w:pPr>
            <w:r w:rsidRPr="00702720">
              <w:rPr>
                <w:rFonts w:ascii="Tahoma" w:hAnsi="Tahoma" w:cs="Tahoma"/>
                <w:color w:val="auto"/>
                <w:sz w:val="22"/>
                <w:szCs w:val="22"/>
              </w:rPr>
              <w:t>Αναλυτικό Χρονοδιάγραμμα Υλοποίησης του Έργου.</w:t>
            </w:r>
          </w:p>
          <w:p w14:paraId="3A6A5007" w14:textId="77777777" w:rsidR="00E6406C" w:rsidRPr="00702720" w:rsidRDefault="00E6406C" w:rsidP="003A7B0C">
            <w:pPr>
              <w:pStyle w:val="14"/>
              <w:numPr>
                <w:ilvl w:val="0"/>
                <w:numId w:val="33"/>
              </w:numPr>
              <w:spacing w:after="120"/>
              <w:ind w:left="873" w:right="124"/>
              <w:jc w:val="both"/>
              <w:rPr>
                <w:rFonts w:ascii="Tahoma" w:hAnsi="Tahoma" w:cs="Tahoma"/>
                <w:color w:val="auto"/>
                <w:sz w:val="22"/>
                <w:szCs w:val="22"/>
              </w:rPr>
            </w:pPr>
            <w:r w:rsidRPr="00702720">
              <w:rPr>
                <w:rFonts w:ascii="Tahoma" w:hAnsi="Tahoma" w:cs="Tahoma"/>
                <w:color w:val="auto"/>
                <w:sz w:val="22"/>
                <w:szCs w:val="22"/>
              </w:rPr>
              <w:t>Διαχείριση Θεμάτων.</w:t>
            </w:r>
          </w:p>
          <w:p w14:paraId="1B8CF2A3" w14:textId="77777777" w:rsidR="00E6406C" w:rsidRPr="00702720" w:rsidRDefault="00E6406C" w:rsidP="003A7B0C">
            <w:pPr>
              <w:pStyle w:val="14"/>
              <w:numPr>
                <w:ilvl w:val="0"/>
                <w:numId w:val="33"/>
              </w:numPr>
              <w:spacing w:after="120"/>
              <w:ind w:left="873" w:right="124"/>
              <w:jc w:val="both"/>
              <w:rPr>
                <w:rFonts w:ascii="Tahoma" w:hAnsi="Tahoma" w:cs="Tahoma"/>
                <w:color w:val="auto"/>
                <w:sz w:val="22"/>
                <w:szCs w:val="22"/>
              </w:rPr>
            </w:pPr>
            <w:r w:rsidRPr="00702720">
              <w:rPr>
                <w:rFonts w:ascii="Tahoma" w:hAnsi="Tahoma" w:cs="Tahoma"/>
                <w:color w:val="auto"/>
                <w:sz w:val="22"/>
                <w:szCs w:val="22"/>
              </w:rPr>
              <w:t>Επισήμανση Κινδύνων και ενέργειες για την αποτελεσματική διαχείρισή τους.</w:t>
            </w:r>
          </w:p>
          <w:p w14:paraId="094525BE" w14:textId="77777777" w:rsidR="00E6406C" w:rsidRPr="00702720" w:rsidRDefault="00E6406C" w:rsidP="003A7B0C">
            <w:pPr>
              <w:pStyle w:val="14"/>
              <w:numPr>
                <w:ilvl w:val="0"/>
                <w:numId w:val="33"/>
              </w:numPr>
              <w:spacing w:after="120"/>
              <w:ind w:left="873" w:right="124"/>
              <w:jc w:val="both"/>
              <w:rPr>
                <w:rFonts w:ascii="Tahoma" w:hAnsi="Tahoma" w:cs="Tahoma"/>
                <w:color w:val="auto"/>
                <w:sz w:val="22"/>
                <w:szCs w:val="22"/>
              </w:rPr>
            </w:pPr>
            <w:r w:rsidRPr="00702720">
              <w:rPr>
                <w:rFonts w:ascii="Tahoma" w:hAnsi="Tahoma" w:cs="Tahoma"/>
                <w:color w:val="auto"/>
                <w:sz w:val="22"/>
                <w:szCs w:val="22"/>
              </w:rPr>
              <w:t>Διασφάλιση Ποιότητας.</w:t>
            </w:r>
          </w:p>
          <w:p w14:paraId="3CC5AB49" w14:textId="77777777" w:rsidR="00E6406C" w:rsidRPr="00702720" w:rsidRDefault="00E6406C" w:rsidP="003A7B0C">
            <w:pPr>
              <w:pStyle w:val="14"/>
              <w:numPr>
                <w:ilvl w:val="0"/>
                <w:numId w:val="33"/>
              </w:numPr>
              <w:spacing w:after="120"/>
              <w:ind w:left="873" w:right="124"/>
              <w:jc w:val="both"/>
              <w:rPr>
                <w:rFonts w:ascii="Tahoma" w:hAnsi="Tahoma" w:cs="Tahoma"/>
                <w:color w:val="auto"/>
                <w:sz w:val="22"/>
                <w:szCs w:val="22"/>
              </w:rPr>
            </w:pPr>
            <w:r w:rsidRPr="00702720">
              <w:rPr>
                <w:rFonts w:ascii="Tahoma" w:hAnsi="Tahoma" w:cs="Tahoma"/>
                <w:color w:val="auto"/>
                <w:sz w:val="22"/>
                <w:szCs w:val="22"/>
              </w:rPr>
              <w:t>Διαχείριση Αρχείων.</w:t>
            </w:r>
          </w:p>
          <w:p w14:paraId="0648F161" w14:textId="77777777" w:rsidR="00E6406C" w:rsidRPr="00702720" w:rsidRDefault="00E6406C" w:rsidP="003A7B0C">
            <w:pPr>
              <w:pStyle w:val="14"/>
              <w:numPr>
                <w:ilvl w:val="0"/>
                <w:numId w:val="33"/>
              </w:numPr>
              <w:spacing w:after="120"/>
              <w:ind w:left="873" w:right="124"/>
              <w:jc w:val="both"/>
              <w:rPr>
                <w:rFonts w:ascii="Tahoma" w:hAnsi="Tahoma" w:cs="Tahoma"/>
                <w:color w:val="auto"/>
                <w:sz w:val="22"/>
                <w:szCs w:val="22"/>
              </w:rPr>
            </w:pPr>
            <w:r w:rsidRPr="00702720">
              <w:rPr>
                <w:rFonts w:ascii="Tahoma" w:hAnsi="Tahoma" w:cs="Tahoma"/>
                <w:color w:val="auto"/>
                <w:sz w:val="22"/>
                <w:szCs w:val="22"/>
              </w:rPr>
              <w:t>Διαχείριση Αλλαγών.</w:t>
            </w:r>
          </w:p>
          <w:p w14:paraId="3760D242" w14:textId="77777777" w:rsidR="00E6406C" w:rsidRPr="00702720" w:rsidRDefault="00E6406C" w:rsidP="003A7B0C">
            <w:pPr>
              <w:pStyle w:val="14"/>
              <w:numPr>
                <w:ilvl w:val="0"/>
                <w:numId w:val="33"/>
              </w:numPr>
              <w:spacing w:after="120"/>
              <w:ind w:left="873" w:right="124"/>
              <w:jc w:val="both"/>
              <w:rPr>
                <w:rFonts w:ascii="Tahoma" w:hAnsi="Tahoma" w:cs="Tahoma"/>
                <w:color w:val="auto"/>
                <w:sz w:val="22"/>
                <w:szCs w:val="22"/>
              </w:rPr>
            </w:pPr>
            <w:r w:rsidRPr="00702720">
              <w:rPr>
                <w:rFonts w:ascii="Tahoma" w:hAnsi="Tahoma" w:cs="Tahoma"/>
                <w:color w:val="auto"/>
                <w:sz w:val="22"/>
                <w:szCs w:val="22"/>
              </w:rPr>
              <w:t>Διοικητική Πληροφόρηση.</w:t>
            </w:r>
          </w:p>
          <w:p w14:paraId="186EF469" w14:textId="5AF3413C" w:rsidR="00E6406C" w:rsidRPr="00702720" w:rsidRDefault="00E6406C" w:rsidP="003A7B0C">
            <w:pPr>
              <w:pStyle w:val="a"/>
              <w:numPr>
                <w:ilvl w:val="0"/>
                <w:numId w:val="32"/>
              </w:numPr>
              <w:tabs>
                <w:tab w:val="clear" w:pos="720"/>
              </w:tabs>
              <w:spacing w:before="120" w:line="256" w:lineRule="auto"/>
              <w:rPr>
                <w:rFonts w:cs="Tahoma"/>
              </w:rPr>
            </w:pPr>
            <w:r w:rsidRPr="00702720">
              <w:rPr>
                <w:rFonts w:cs="Tahoma"/>
                <w:b/>
                <w:bCs/>
              </w:rPr>
              <w:t>Οριστικοποίηση προδιαγραφών</w:t>
            </w:r>
            <w:r w:rsidRPr="00702720">
              <w:rPr>
                <w:rFonts w:cs="Tahoma"/>
              </w:rPr>
              <w:t xml:space="preserve"> του λογισμικού</w:t>
            </w:r>
          </w:p>
          <w:p w14:paraId="53B163B6" w14:textId="1130FAC4" w:rsidR="00D04AB0" w:rsidRPr="00702720" w:rsidRDefault="00D04AB0" w:rsidP="003A7B0C">
            <w:pPr>
              <w:pStyle w:val="a"/>
              <w:numPr>
                <w:ilvl w:val="1"/>
                <w:numId w:val="32"/>
              </w:numPr>
              <w:tabs>
                <w:tab w:val="clear" w:pos="720"/>
              </w:tabs>
              <w:spacing w:before="120" w:line="256" w:lineRule="auto"/>
              <w:rPr>
                <w:rFonts w:cs="Tahoma"/>
              </w:rPr>
            </w:pPr>
            <w:r w:rsidRPr="00702720">
              <w:rPr>
                <w:rFonts w:cs="Tahoma"/>
              </w:rPr>
              <w:t>Οριστικοποιημένο Τεύχος Ανάλυσης Απαιτήσεων</w:t>
            </w:r>
          </w:p>
          <w:p w14:paraId="574B0DE4" w14:textId="5F60B653" w:rsidR="00D04AB0" w:rsidRPr="00702720" w:rsidRDefault="00D04AB0" w:rsidP="003A7B0C">
            <w:pPr>
              <w:pStyle w:val="a"/>
              <w:numPr>
                <w:ilvl w:val="1"/>
                <w:numId w:val="32"/>
              </w:numPr>
              <w:tabs>
                <w:tab w:val="clear" w:pos="720"/>
              </w:tabs>
              <w:spacing w:before="120" w:line="256" w:lineRule="auto"/>
              <w:rPr>
                <w:rFonts w:cs="Tahoma"/>
              </w:rPr>
            </w:pPr>
            <w:r w:rsidRPr="00702720">
              <w:rPr>
                <w:rFonts w:cs="Tahoma"/>
              </w:rPr>
              <w:t xml:space="preserve">Σχεδιασμός Αρχιτεκτονικής λύσης (Technical </w:t>
            </w:r>
            <w:proofErr w:type="spellStart"/>
            <w:r w:rsidRPr="00702720">
              <w:rPr>
                <w:rFonts w:cs="Tahoma"/>
              </w:rPr>
              <w:t>Architecture</w:t>
            </w:r>
            <w:proofErr w:type="spellEnd"/>
            <w:r w:rsidRPr="00702720">
              <w:rPr>
                <w:rFonts w:cs="Tahoma"/>
              </w:rPr>
              <w:t xml:space="preserve"> &amp; </w:t>
            </w:r>
            <w:proofErr w:type="spellStart"/>
            <w:r w:rsidRPr="00702720">
              <w:rPr>
                <w:rFonts w:cs="Tahoma"/>
              </w:rPr>
              <w:t>Conceptual</w:t>
            </w:r>
            <w:proofErr w:type="spellEnd"/>
            <w:r w:rsidRPr="00702720">
              <w:rPr>
                <w:rFonts w:cs="Tahoma"/>
              </w:rPr>
              <w:t xml:space="preserve"> </w:t>
            </w:r>
            <w:proofErr w:type="spellStart"/>
            <w:r w:rsidRPr="00702720">
              <w:rPr>
                <w:rFonts w:cs="Tahoma"/>
              </w:rPr>
              <w:t>Design</w:t>
            </w:r>
            <w:proofErr w:type="spellEnd"/>
            <w:r w:rsidRPr="00702720">
              <w:rPr>
                <w:rFonts w:cs="Tahoma"/>
              </w:rPr>
              <w:t>) και λειτουργικός σχεδιασμός</w:t>
            </w:r>
          </w:p>
          <w:p w14:paraId="7560B652" w14:textId="66178885" w:rsidR="00D04AB0" w:rsidRPr="00702720" w:rsidRDefault="00D04AB0" w:rsidP="003A7B0C">
            <w:pPr>
              <w:pStyle w:val="a"/>
              <w:numPr>
                <w:ilvl w:val="1"/>
                <w:numId w:val="32"/>
              </w:numPr>
              <w:tabs>
                <w:tab w:val="clear" w:pos="720"/>
              </w:tabs>
              <w:spacing w:before="120" w:line="256" w:lineRule="auto"/>
              <w:rPr>
                <w:rFonts w:cs="Tahoma"/>
              </w:rPr>
            </w:pPr>
            <w:r w:rsidRPr="00702720">
              <w:rPr>
                <w:rFonts w:cs="Tahoma"/>
              </w:rPr>
              <w:t>Μελέτη Ασφάλειας Συστημάτων και Πληροφοριών, Εκτίμηση / Διάγνωση &amp; Διαχείριση Κινδύνων</w:t>
            </w:r>
          </w:p>
          <w:p w14:paraId="61635A07" w14:textId="7179E020" w:rsidR="00C94951" w:rsidRPr="00702720" w:rsidRDefault="00C94951" w:rsidP="003A7B0C">
            <w:pPr>
              <w:pStyle w:val="a"/>
              <w:numPr>
                <w:ilvl w:val="1"/>
                <w:numId w:val="32"/>
              </w:numPr>
              <w:rPr>
                <w:rFonts w:cs="Tahoma"/>
              </w:rPr>
            </w:pPr>
            <w:r w:rsidRPr="00702720">
              <w:rPr>
                <w:rFonts w:cs="Tahoma"/>
              </w:rPr>
              <w:t>Μελέτη Εγκατάστασης/Μετάπτωσης</w:t>
            </w:r>
          </w:p>
          <w:p w14:paraId="1A3F6778" w14:textId="1C319776" w:rsidR="00D04AB0" w:rsidRPr="00702720" w:rsidRDefault="00D04AB0" w:rsidP="003A7B0C">
            <w:pPr>
              <w:pStyle w:val="a"/>
              <w:numPr>
                <w:ilvl w:val="1"/>
                <w:numId w:val="32"/>
              </w:numPr>
              <w:tabs>
                <w:tab w:val="clear" w:pos="720"/>
              </w:tabs>
              <w:spacing w:before="120" w:line="256" w:lineRule="auto"/>
              <w:rPr>
                <w:rFonts w:cs="Tahoma"/>
              </w:rPr>
            </w:pPr>
            <w:r w:rsidRPr="00702720">
              <w:rPr>
                <w:rFonts w:cs="Tahoma"/>
              </w:rPr>
              <w:t>Σενάρια Ελέγχου</w:t>
            </w:r>
          </w:p>
          <w:p w14:paraId="093229B4" w14:textId="30749671" w:rsidR="00D04AB0" w:rsidRPr="00702720" w:rsidRDefault="006628FE" w:rsidP="003A7B0C">
            <w:pPr>
              <w:pStyle w:val="a"/>
              <w:numPr>
                <w:ilvl w:val="1"/>
                <w:numId w:val="32"/>
              </w:numPr>
              <w:tabs>
                <w:tab w:val="clear" w:pos="720"/>
              </w:tabs>
              <w:spacing w:before="120" w:line="256" w:lineRule="auto"/>
              <w:rPr>
                <w:rFonts w:cs="Tahoma"/>
              </w:rPr>
            </w:pPr>
            <w:r w:rsidRPr="00702720">
              <w:rPr>
                <w:rFonts w:cs="Tahoma"/>
              </w:rPr>
              <w:t xml:space="preserve">Μελέτη / </w:t>
            </w:r>
            <w:r w:rsidR="00D04AB0" w:rsidRPr="00702720">
              <w:rPr>
                <w:rFonts w:cs="Tahoma"/>
              </w:rPr>
              <w:t xml:space="preserve">Σχέδιο </w:t>
            </w:r>
            <w:proofErr w:type="spellStart"/>
            <w:r w:rsidR="00D04AB0" w:rsidRPr="00702720">
              <w:rPr>
                <w:rFonts w:cs="Tahoma"/>
              </w:rPr>
              <w:t>Διαλειτουργικότητας</w:t>
            </w:r>
            <w:proofErr w:type="spellEnd"/>
          </w:p>
          <w:p w14:paraId="24E36152" w14:textId="77777777" w:rsidR="00F81BD3" w:rsidRDefault="00942EEB" w:rsidP="003A7B0C">
            <w:pPr>
              <w:pStyle w:val="a"/>
              <w:numPr>
                <w:ilvl w:val="1"/>
                <w:numId w:val="32"/>
              </w:numPr>
              <w:rPr>
                <w:rFonts w:cs="Tahoma"/>
              </w:rPr>
            </w:pPr>
            <w:r w:rsidRPr="00702720">
              <w:rPr>
                <w:rFonts w:cs="Tahoma"/>
              </w:rPr>
              <w:t>Σχέδιο Εκπαίδευσης</w:t>
            </w:r>
          </w:p>
          <w:p w14:paraId="5678DB4A" w14:textId="1B68F749" w:rsidR="00E6406C" w:rsidRPr="00F81BD3" w:rsidRDefault="00E6406C" w:rsidP="00F81BD3">
            <w:pPr>
              <w:rPr>
                <w:rFonts w:cs="Tahoma"/>
              </w:rPr>
            </w:pPr>
            <w:r w:rsidRPr="00F81BD3">
              <w:rPr>
                <w:rFonts w:cs="Tahoma"/>
              </w:rPr>
              <w:t>Σημείωση:</w:t>
            </w:r>
          </w:p>
          <w:p w14:paraId="75818650" w14:textId="46CAC157" w:rsidR="00E6406C" w:rsidRPr="00702720" w:rsidRDefault="00E6406C">
            <w:pPr>
              <w:suppressAutoHyphens w:val="0"/>
              <w:ind w:right="124"/>
              <w:rPr>
                <w:rFonts w:cs="Tahoma"/>
                <w:b/>
                <w:bCs/>
              </w:rPr>
            </w:pPr>
            <w:r w:rsidRPr="00702720">
              <w:rPr>
                <w:rFonts w:cs="Tahoma"/>
              </w:rPr>
              <w:t>Όλα τα παραπάνω, μπορούν να υποβληθούν ως ένα ενιαίο παραδοτέο</w:t>
            </w:r>
            <w:r w:rsidR="0045374A" w:rsidRPr="00702720">
              <w:rPr>
                <w:rFonts w:cs="Tahoma"/>
              </w:rPr>
              <w:t>.</w:t>
            </w:r>
            <w:r w:rsidR="00B946B2" w:rsidRPr="00702720">
              <w:rPr>
                <w:rFonts w:cs="Tahoma"/>
              </w:rPr>
              <w:t xml:space="preserve"> Π.1</w:t>
            </w:r>
          </w:p>
        </w:tc>
      </w:tr>
    </w:tbl>
    <w:p w14:paraId="0408D0A9" w14:textId="77777777" w:rsidR="00E6406C" w:rsidRPr="00702720" w:rsidRDefault="00E6406C" w:rsidP="00E6406C">
      <w:pPr>
        <w:rPr>
          <w:rFonts w:cs="Tahoma"/>
          <w:lang w:eastAsia="en-US" w:bidi="he-IL"/>
        </w:rPr>
      </w:pPr>
    </w:p>
    <w:p w14:paraId="78E7DFFC" w14:textId="6AC6C542" w:rsidR="00E6406C" w:rsidRPr="00702720" w:rsidRDefault="00E6406C" w:rsidP="00BF6B20">
      <w:pPr>
        <w:pStyle w:val="Appendix-Heading4"/>
      </w:pPr>
      <w:bookmarkStart w:id="645" w:name="_Ref128677541"/>
      <w:r w:rsidRPr="00702720">
        <w:t xml:space="preserve">Φάση 2: </w:t>
      </w:r>
      <w:r w:rsidR="00D04AB0" w:rsidRPr="00702720">
        <w:t xml:space="preserve">Ανάπτυξη/Κατασκευή Συστήματος </w:t>
      </w:r>
      <w:r w:rsidRPr="00702720">
        <w:t xml:space="preserve">Εγκατάσταση </w:t>
      </w:r>
      <w:bookmarkEnd w:id="6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86"/>
        <w:gridCol w:w="6742"/>
      </w:tblGrid>
      <w:tr w:rsidR="00E6406C" w:rsidRPr="00702720" w14:paraId="4FA9B5B4" w14:textId="77777777">
        <w:tc>
          <w:tcPr>
            <w:tcW w:w="2886" w:type="dxa"/>
            <w:tcBorders>
              <w:top w:val="single" w:sz="4" w:space="0" w:color="auto"/>
              <w:left w:val="single" w:sz="4" w:space="0" w:color="auto"/>
              <w:bottom w:val="single" w:sz="4" w:space="0" w:color="auto"/>
              <w:right w:val="single" w:sz="4" w:space="0" w:color="auto"/>
            </w:tcBorders>
            <w:hideMark/>
          </w:tcPr>
          <w:p w14:paraId="7288AF72" w14:textId="77777777" w:rsidR="00E6406C" w:rsidRPr="00702720" w:rsidRDefault="00E6406C">
            <w:pPr>
              <w:rPr>
                <w:rFonts w:cs="Tahoma"/>
              </w:rPr>
            </w:pPr>
            <w:r w:rsidRPr="00702720">
              <w:rPr>
                <w:rFonts w:cs="Tahoma"/>
              </w:rPr>
              <w:t>Φάση 2</w:t>
            </w:r>
          </w:p>
        </w:tc>
        <w:tc>
          <w:tcPr>
            <w:tcW w:w="6742" w:type="dxa"/>
            <w:tcBorders>
              <w:top w:val="single" w:sz="4" w:space="0" w:color="auto"/>
              <w:left w:val="single" w:sz="4" w:space="0" w:color="auto"/>
              <w:bottom w:val="single" w:sz="4" w:space="0" w:color="auto"/>
              <w:right w:val="single" w:sz="4" w:space="0" w:color="auto"/>
            </w:tcBorders>
            <w:hideMark/>
          </w:tcPr>
          <w:p w14:paraId="00BF8DA5" w14:textId="77777777" w:rsidR="00E6406C" w:rsidRPr="00702720" w:rsidRDefault="00E6406C">
            <w:pPr>
              <w:rPr>
                <w:rFonts w:cs="Tahoma"/>
              </w:rPr>
            </w:pPr>
            <w:r w:rsidRPr="00702720">
              <w:rPr>
                <w:rFonts w:cs="Tahoma"/>
                <w:b/>
              </w:rPr>
              <w:t>Τίτλος</w:t>
            </w:r>
            <w:r w:rsidRPr="00702720">
              <w:rPr>
                <w:rFonts w:cs="Tahoma"/>
              </w:rPr>
              <w:t>: Προμήθεια και Εγκατάσταση Εξοπλισμού</w:t>
            </w:r>
          </w:p>
        </w:tc>
      </w:tr>
      <w:tr w:rsidR="00E6406C" w:rsidRPr="00702720" w14:paraId="3F39C945" w14:textId="77777777">
        <w:tc>
          <w:tcPr>
            <w:tcW w:w="2886" w:type="dxa"/>
            <w:tcBorders>
              <w:top w:val="single" w:sz="4" w:space="0" w:color="auto"/>
              <w:left w:val="single" w:sz="4" w:space="0" w:color="auto"/>
              <w:bottom w:val="single" w:sz="4" w:space="0" w:color="auto"/>
              <w:right w:val="single" w:sz="4" w:space="0" w:color="auto"/>
            </w:tcBorders>
            <w:hideMark/>
          </w:tcPr>
          <w:p w14:paraId="3CAC8E2A" w14:textId="443F1190" w:rsidR="00E6406C" w:rsidRPr="00702720" w:rsidRDefault="00E6406C">
            <w:pPr>
              <w:rPr>
                <w:rFonts w:cs="Tahoma"/>
                <w:lang w:val="en-US"/>
              </w:rPr>
            </w:pPr>
            <w:r w:rsidRPr="00702720">
              <w:rPr>
                <w:rFonts w:cs="Tahoma"/>
                <w:b/>
              </w:rPr>
              <w:t>Μήνας Έναρξης</w:t>
            </w:r>
            <w:r w:rsidRPr="00702720">
              <w:rPr>
                <w:rFonts w:cs="Tahoma"/>
              </w:rPr>
              <w:t>: Μ</w:t>
            </w:r>
            <w:r w:rsidR="00D04AB0" w:rsidRPr="00702720">
              <w:rPr>
                <w:rFonts w:cs="Tahoma"/>
              </w:rPr>
              <w:t>4</w:t>
            </w:r>
          </w:p>
        </w:tc>
        <w:tc>
          <w:tcPr>
            <w:tcW w:w="6742" w:type="dxa"/>
            <w:tcBorders>
              <w:top w:val="single" w:sz="4" w:space="0" w:color="auto"/>
              <w:left w:val="single" w:sz="4" w:space="0" w:color="auto"/>
              <w:bottom w:val="single" w:sz="4" w:space="0" w:color="auto"/>
              <w:right w:val="single" w:sz="4" w:space="0" w:color="auto"/>
            </w:tcBorders>
            <w:hideMark/>
          </w:tcPr>
          <w:p w14:paraId="42D6A30C" w14:textId="58D8244E" w:rsidR="00E6406C" w:rsidRPr="00702720" w:rsidRDefault="00E6406C">
            <w:pPr>
              <w:rPr>
                <w:rFonts w:cs="Tahoma"/>
                <w:lang w:val="en-US"/>
              </w:rPr>
            </w:pPr>
            <w:r w:rsidRPr="00702720">
              <w:rPr>
                <w:rFonts w:cs="Tahoma"/>
                <w:b/>
              </w:rPr>
              <w:t>Μήνας Λήξης</w:t>
            </w:r>
            <w:r w:rsidRPr="00702720">
              <w:rPr>
                <w:rFonts w:cs="Tahoma"/>
              </w:rPr>
              <w:t>: Μ</w:t>
            </w:r>
            <w:r w:rsidR="00921357" w:rsidRPr="00702720">
              <w:rPr>
                <w:rFonts w:cs="Tahoma"/>
              </w:rPr>
              <w:t>9</w:t>
            </w:r>
          </w:p>
        </w:tc>
      </w:tr>
      <w:tr w:rsidR="00E6406C" w:rsidRPr="00702720" w14:paraId="2B51A22F" w14:textId="77777777">
        <w:tc>
          <w:tcPr>
            <w:tcW w:w="9628" w:type="dxa"/>
            <w:gridSpan w:val="2"/>
            <w:tcBorders>
              <w:top w:val="single" w:sz="4" w:space="0" w:color="auto"/>
              <w:left w:val="single" w:sz="4" w:space="0" w:color="auto"/>
              <w:bottom w:val="single" w:sz="4" w:space="0" w:color="auto"/>
              <w:right w:val="single" w:sz="4" w:space="0" w:color="auto"/>
            </w:tcBorders>
            <w:hideMark/>
          </w:tcPr>
          <w:p w14:paraId="26EB219A" w14:textId="77777777" w:rsidR="00E6406C" w:rsidRPr="00702720" w:rsidRDefault="00E6406C">
            <w:pPr>
              <w:rPr>
                <w:rFonts w:cs="Tahoma"/>
                <w:b/>
                <w:bCs/>
              </w:rPr>
            </w:pPr>
            <w:r w:rsidRPr="00702720">
              <w:rPr>
                <w:rFonts w:cs="Tahoma"/>
                <w:b/>
                <w:bCs/>
              </w:rPr>
              <w:t>Αντικείμενο / σκοπός</w:t>
            </w:r>
          </w:p>
          <w:p w14:paraId="2574DA01" w14:textId="0F193E7F" w:rsidR="00E6406C" w:rsidRPr="00702720" w:rsidRDefault="00E6406C">
            <w:pPr>
              <w:pStyle w:val="14"/>
              <w:spacing w:after="120"/>
              <w:ind w:right="124"/>
              <w:jc w:val="both"/>
              <w:rPr>
                <w:rFonts w:ascii="Tahoma" w:hAnsi="Tahoma" w:cs="Tahoma"/>
                <w:b/>
                <w:sz w:val="22"/>
                <w:szCs w:val="22"/>
              </w:rPr>
            </w:pPr>
            <w:r w:rsidRPr="00702720">
              <w:rPr>
                <w:rFonts w:ascii="Tahoma" w:hAnsi="Tahoma" w:cs="Tahoma"/>
                <w:sz w:val="22"/>
                <w:szCs w:val="22"/>
              </w:rPr>
              <w:lastRenderedPageBreak/>
              <w:t>Η διάρκεια αυτής της φάσης του Έργου θα</w:t>
            </w:r>
            <w:r w:rsidRPr="00702720">
              <w:rPr>
                <w:rFonts w:ascii="Tahoma" w:hAnsi="Tahoma" w:cs="Tahoma"/>
                <w:b/>
                <w:sz w:val="22"/>
                <w:szCs w:val="22"/>
              </w:rPr>
              <w:t xml:space="preserve"> είναι </w:t>
            </w:r>
            <w:r w:rsidR="00D04AB0" w:rsidRPr="00702720">
              <w:rPr>
                <w:rFonts w:ascii="Tahoma" w:hAnsi="Tahoma" w:cs="Tahoma"/>
                <w:b/>
                <w:sz w:val="22"/>
                <w:szCs w:val="22"/>
              </w:rPr>
              <w:t>έξι</w:t>
            </w:r>
            <w:r w:rsidRPr="00702720">
              <w:rPr>
                <w:rFonts w:ascii="Tahoma" w:hAnsi="Tahoma" w:cs="Tahoma"/>
                <w:b/>
                <w:sz w:val="22"/>
                <w:szCs w:val="22"/>
              </w:rPr>
              <w:t xml:space="preserve"> (</w:t>
            </w:r>
            <w:r w:rsidR="00D04AB0" w:rsidRPr="00702720">
              <w:rPr>
                <w:rFonts w:ascii="Tahoma" w:hAnsi="Tahoma" w:cs="Tahoma"/>
                <w:b/>
                <w:sz w:val="22"/>
                <w:szCs w:val="22"/>
              </w:rPr>
              <w:t>6</w:t>
            </w:r>
            <w:r w:rsidRPr="00702720">
              <w:rPr>
                <w:rFonts w:ascii="Tahoma" w:hAnsi="Tahoma" w:cs="Tahoma"/>
                <w:b/>
                <w:sz w:val="22"/>
                <w:szCs w:val="22"/>
              </w:rPr>
              <w:t>) μήνες.</w:t>
            </w:r>
          </w:p>
          <w:p w14:paraId="4A7E7B42" w14:textId="77777777" w:rsidR="00E6406C" w:rsidRPr="00702720" w:rsidRDefault="00E6406C">
            <w:pPr>
              <w:rPr>
                <w:rFonts w:cs="Tahoma"/>
              </w:rPr>
            </w:pPr>
            <w:r w:rsidRPr="00702720">
              <w:rPr>
                <w:rFonts w:cs="Tahoma"/>
              </w:rPr>
              <w:t>Κατά τη φάση αυτή ο Ανάδοχος θα παραδώσει και θα εγκαταστήσει τον εξοπλισμό στους φορείς/ τελικούς δικαιούχους που θα έχουν προσδιοριστεί κατά την προηγούμενη φάση του έργου, και θα προβεί στους απαραίτητους ελέγχους για την επιβεβαίωση της καλής λειτουργίας τους.</w:t>
            </w:r>
          </w:p>
          <w:p w14:paraId="714B60D3" w14:textId="77777777" w:rsidR="003210C2" w:rsidRPr="00702720" w:rsidRDefault="003210C2" w:rsidP="003210C2">
            <w:pPr>
              <w:widowControl w:val="0"/>
              <w:rPr>
                <w:rFonts w:cs="Tahoma"/>
              </w:rPr>
            </w:pPr>
            <w:r w:rsidRPr="00702720">
              <w:rPr>
                <w:rFonts w:cs="Tahoma"/>
              </w:rPr>
              <w:t>Στο πλαίσιο της Φάσης 2 θα υλοποιηθούν οι παρακάτω εργασίες:</w:t>
            </w:r>
          </w:p>
          <w:p w14:paraId="73CE7449" w14:textId="77777777" w:rsidR="003210C2" w:rsidRPr="00702720" w:rsidRDefault="003210C2" w:rsidP="00D87005">
            <w:pPr>
              <w:widowControl w:val="0"/>
              <w:numPr>
                <w:ilvl w:val="0"/>
                <w:numId w:val="115"/>
              </w:numPr>
              <w:tabs>
                <w:tab w:val="clear" w:pos="0"/>
                <w:tab w:val="clear" w:pos="709"/>
                <w:tab w:val="clear" w:pos="1134"/>
              </w:tabs>
              <w:suppressAutoHyphens w:val="0"/>
              <w:spacing w:after="0"/>
              <w:jc w:val="left"/>
              <w:rPr>
                <w:rFonts w:cs="Tahoma"/>
              </w:rPr>
            </w:pPr>
            <w:r w:rsidRPr="00702720">
              <w:rPr>
                <w:rFonts w:cs="Tahoma"/>
              </w:rPr>
              <w:t>Ανάπτυξη &amp; παραμετροποίηση συστήματος και υποσυστημάτων</w:t>
            </w:r>
          </w:p>
          <w:p w14:paraId="52501B9D" w14:textId="77777777" w:rsidR="003210C2" w:rsidRPr="00702720" w:rsidRDefault="003210C2" w:rsidP="00D87005">
            <w:pPr>
              <w:widowControl w:val="0"/>
              <w:numPr>
                <w:ilvl w:val="0"/>
                <w:numId w:val="115"/>
              </w:numPr>
              <w:tabs>
                <w:tab w:val="clear" w:pos="0"/>
                <w:tab w:val="clear" w:pos="709"/>
                <w:tab w:val="clear" w:pos="1134"/>
              </w:tabs>
              <w:suppressAutoHyphens w:val="0"/>
              <w:spacing w:after="0"/>
              <w:jc w:val="left"/>
              <w:rPr>
                <w:rFonts w:cs="Tahoma"/>
              </w:rPr>
            </w:pPr>
            <w:r w:rsidRPr="00702720">
              <w:rPr>
                <w:rFonts w:cs="Tahoma"/>
              </w:rPr>
              <w:t xml:space="preserve">Ενοποίηση των υποσυστημάτων στο πλαίσιο ενός ενιαίου Πληροφοριακού Συστήματος </w:t>
            </w:r>
          </w:p>
          <w:p w14:paraId="6640430E" w14:textId="77777777" w:rsidR="003210C2" w:rsidRPr="00702720" w:rsidRDefault="003210C2" w:rsidP="00D87005">
            <w:pPr>
              <w:widowControl w:val="0"/>
              <w:numPr>
                <w:ilvl w:val="0"/>
                <w:numId w:val="115"/>
              </w:numPr>
              <w:tabs>
                <w:tab w:val="clear" w:pos="0"/>
                <w:tab w:val="clear" w:pos="709"/>
                <w:tab w:val="clear" w:pos="1134"/>
              </w:tabs>
              <w:suppressAutoHyphens w:val="0"/>
              <w:spacing w:after="0"/>
              <w:jc w:val="left"/>
              <w:rPr>
                <w:rFonts w:cs="Tahoma"/>
              </w:rPr>
            </w:pPr>
            <w:r w:rsidRPr="00702720">
              <w:rPr>
                <w:rFonts w:cs="Tahoma"/>
              </w:rPr>
              <w:t>Ολοκλήρωση των απαραίτητων ελέγχων αποδοχής</w:t>
            </w:r>
          </w:p>
          <w:p w14:paraId="0EDC0FAA" w14:textId="47860DBF" w:rsidR="003210C2" w:rsidRPr="00702720" w:rsidRDefault="003210C2" w:rsidP="00D87005">
            <w:pPr>
              <w:widowControl w:val="0"/>
              <w:numPr>
                <w:ilvl w:val="0"/>
                <w:numId w:val="115"/>
              </w:numPr>
              <w:tabs>
                <w:tab w:val="clear" w:pos="0"/>
                <w:tab w:val="clear" w:pos="709"/>
                <w:tab w:val="clear" w:pos="1134"/>
              </w:tabs>
              <w:suppressAutoHyphens w:val="0"/>
              <w:spacing w:after="0"/>
              <w:jc w:val="left"/>
              <w:rPr>
                <w:rFonts w:cs="Tahoma"/>
              </w:rPr>
            </w:pPr>
            <w:r w:rsidRPr="00702720">
              <w:rPr>
                <w:rFonts w:cs="Tahoma"/>
              </w:rPr>
              <w:t xml:space="preserve">Εγκατάσταση του συστήματος </w:t>
            </w:r>
          </w:p>
        </w:tc>
      </w:tr>
      <w:tr w:rsidR="00E6406C" w:rsidRPr="00702720" w14:paraId="570A9202" w14:textId="77777777">
        <w:tc>
          <w:tcPr>
            <w:tcW w:w="9628" w:type="dxa"/>
            <w:gridSpan w:val="2"/>
            <w:tcBorders>
              <w:top w:val="single" w:sz="4" w:space="0" w:color="auto"/>
              <w:left w:val="single" w:sz="4" w:space="0" w:color="auto"/>
              <w:bottom w:val="single" w:sz="4" w:space="0" w:color="auto"/>
              <w:right w:val="single" w:sz="4" w:space="0" w:color="auto"/>
            </w:tcBorders>
            <w:hideMark/>
          </w:tcPr>
          <w:p w14:paraId="75C7AC1A" w14:textId="77777777" w:rsidR="00E6406C" w:rsidRPr="00702720" w:rsidRDefault="00E6406C">
            <w:pPr>
              <w:rPr>
                <w:rFonts w:cs="Tahoma"/>
                <w:b/>
                <w:bCs/>
              </w:rPr>
            </w:pPr>
            <w:r w:rsidRPr="00702720">
              <w:rPr>
                <w:rFonts w:cs="Tahoma"/>
                <w:b/>
                <w:bCs/>
              </w:rPr>
              <w:lastRenderedPageBreak/>
              <w:t>Παραδοτέα</w:t>
            </w:r>
          </w:p>
          <w:p w14:paraId="3DD7D5D6" w14:textId="72AB1B9D" w:rsidR="0016298B" w:rsidRPr="00702720" w:rsidRDefault="0016298B">
            <w:pPr>
              <w:rPr>
                <w:rFonts w:cs="Tahoma"/>
                <w:b/>
                <w:bCs/>
              </w:rPr>
            </w:pPr>
            <w:r w:rsidRPr="00702720">
              <w:rPr>
                <w:rFonts w:cs="Tahoma"/>
                <w:b/>
                <w:bCs/>
              </w:rPr>
              <w:t>Π2: Υλοποιημένο Σύστημα και Ενοποιημένα Υποσυστήματα εγκατεστημένα</w:t>
            </w:r>
          </w:p>
          <w:p w14:paraId="7B75903C" w14:textId="3C6F6A17" w:rsidR="00D04AB0" w:rsidRPr="00702720" w:rsidRDefault="00D04AB0" w:rsidP="003A7B0C">
            <w:pPr>
              <w:pStyle w:val="TableParagraph"/>
              <w:numPr>
                <w:ilvl w:val="0"/>
                <w:numId w:val="78"/>
              </w:numPr>
              <w:tabs>
                <w:tab w:val="clear" w:pos="0"/>
                <w:tab w:val="left" w:pos="830"/>
              </w:tabs>
              <w:spacing w:after="120" w:line="259" w:lineRule="auto"/>
              <w:rPr>
                <w:rFonts w:cs="Tahoma"/>
              </w:rPr>
            </w:pPr>
            <w:r w:rsidRPr="00702720">
              <w:rPr>
                <w:rFonts w:cs="Tahoma"/>
                <w:b/>
              </w:rPr>
              <w:t xml:space="preserve">Εγκατεστημένο ΕΤΟΙΜΟ ΛΟΓΙΣΜΙΚΟ, σε λειτουργική ετοιμότητα για τη Πιλοτική Λειτουργία – </w:t>
            </w:r>
            <w:r w:rsidRPr="00702720">
              <w:rPr>
                <w:rFonts w:cs="Tahoma"/>
                <w:bCs/>
              </w:rPr>
              <w:t>Βλ.</w:t>
            </w:r>
            <w:r w:rsidRPr="00702720">
              <w:rPr>
                <w:rFonts w:cs="Tahoma"/>
                <w:b/>
              </w:rPr>
              <w:t xml:space="preserve"> </w:t>
            </w:r>
            <w:r w:rsidRPr="00702720">
              <w:rPr>
                <w:rFonts w:cs="Tahoma"/>
              </w:rPr>
              <w:t xml:space="preserve"> περιγραφή ενότητας Ι.6.2.1 </w:t>
            </w:r>
          </w:p>
          <w:p w14:paraId="60A9C454" w14:textId="2AE7C894" w:rsidR="00D04AB0" w:rsidRPr="00702720" w:rsidRDefault="00D04AB0" w:rsidP="003A7B0C">
            <w:pPr>
              <w:pStyle w:val="TableParagraph"/>
              <w:numPr>
                <w:ilvl w:val="0"/>
                <w:numId w:val="78"/>
              </w:numPr>
              <w:tabs>
                <w:tab w:val="left" w:pos="830"/>
              </w:tabs>
              <w:spacing w:after="120" w:line="259" w:lineRule="auto"/>
              <w:rPr>
                <w:rFonts w:cs="Tahoma"/>
              </w:rPr>
            </w:pPr>
            <w:proofErr w:type="spellStart"/>
            <w:r w:rsidRPr="00702720">
              <w:rPr>
                <w:rFonts w:cs="Tahoma"/>
                <w:b/>
              </w:rPr>
              <w:t>Επικαιροποιημένα</w:t>
            </w:r>
            <w:proofErr w:type="spellEnd"/>
            <w:r w:rsidRPr="00702720">
              <w:rPr>
                <w:rFonts w:cs="Tahoma"/>
                <w:b/>
              </w:rPr>
              <w:t xml:space="preserve"> Σενάρια Ελέγχου Λογισμικού και Πλάνο Δοκιμών Ελέγχου  – </w:t>
            </w:r>
            <w:r w:rsidRPr="00702720">
              <w:rPr>
                <w:rFonts w:cs="Tahoma"/>
                <w:bCs/>
              </w:rPr>
              <w:t>Βλ.</w:t>
            </w:r>
            <w:r w:rsidRPr="00702720">
              <w:rPr>
                <w:rFonts w:cs="Tahoma"/>
                <w:b/>
              </w:rPr>
              <w:t xml:space="preserve"> </w:t>
            </w:r>
            <w:r w:rsidRPr="00702720">
              <w:rPr>
                <w:rFonts w:cs="Tahoma"/>
              </w:rPr>
              <w:t xml:space="preserve"> περιγραφή ενότητας Ι.6.2.1</w:t>
            </w:r>
          </w:p>
          <w:p w14:paraId="338F0ADB" w14:textId="37014339" w:rsidR="00D04AB0" w:rsidRPr="00702720" w:rsidRDefault="00D04AB0" w:rsidP="003A7B0C">
            <w:pPr>
              <w:pStyle w:val="TableParagraph"/>
              <w:numPr>
                <w:ilvl w:val="0"/>
                <w:numId w:val="78"/>
              </w:numPr>
              <w:tabs>
                <w:tab w:val="left" w:pos="830"/>
              </w:tabs>
              <w:spacing w:after="120" w:line="259" w:lineRule="auto"/>
              <w:rPr>
                <w:rFonts w:cs="Tahoma"/>
              </w:rPr>
            </w:pPr>
            <w:r w:rsidRPr="00702720">
              <w:rPr>
                <w:rFonts w:cs="Tahoma"/>
                <w:b/>
              </w:rPr>
              <w:t>Ενοποίηση υποσυστημάτων στην τελική Πλατφόρμα (</w:t>
            </w:r>
            <w:r w:rsidRPr="00702720">
              <w:rPr>
                <w:rFonts w:cs="Tahoma"/>
                <w:b/>
                <w:lang w:val="en-US"/>
              </w:rPr>
              <w:t>system</w:t>
            </w:r>
            <w:r w:rsidRPr="00702720">
              <w:rPr>
                <w:rFonts w:cs="Tahoma"/>
                <w:b/>
              </w:rPr>
              <w:t xml:space="preserve"> </w:t>
            </w:r>
            <w:r w:rsidRPr="00702720">
              <w:rPr>
                <w:rFonts w:cs="Tahoma"/>
                <w:b/>
                <w:lang w:val="en-US"/>
              </w:rPr>
              <w:t>integration</w:t>
            </w:r>
            <w:r w:rsidRPr="00702720">
              <w:rPr>
                <w:rFonts w:cs="Tahoma"/>
                <w:b/>
              </w:rPr>
              <w:t xml:space="preserve">) σε λειτουργική ετοιμότητα για την Πιλοτική Λειτουργία – </w:t>
            </w:r>
            <w:r w:rsidRPr="00702720">
              <w:rPr>
                <w:rFonts w:cs="Tahoma"/>
                <w:bCs/>
              </w:rPr>
              <w:t>Βλ.</w:t>
            </w:r>
            <w:r w:rsidRPr="00702720">
              <w:rPr>
                <w:rFonts w:cs="Tahoma"/>
                <w:b/>
              </w:rPr>
              <w:t xml:space="preserve"> </w:t>
            </w:r>
            <w:r w:rsidRPr="00702720">
              <w:rPr>
                <w:rFonts w:cs="Tahoma"/>
              </w:rPr>
              <w:t xml:space="preserve"> περιγραφή ενότητας Ι.6.2.1</w:t>
            </w:r>
          </w:p>
          <w:p w14:paraId="4EC8C816" w14:textId="79798C40" w:rsidR="00D04AB0" w:rsidRPr="00702720" w:rsidRDefault="00D04AB0" w:rsidP="003A7B0C">
            <w:pPr>
              <w:pStyle w:val="TableParagraph"/>
              <w:numPr>
                <w:ilvl w:val="0"/>
                <w:numId w:val="78"/>
              </w:numPr>
              <w:tabs>
                <w:tab w:val="left" w:pos="830"/>
              </w:tabs>
              <w:spacing w:after="120" w:line="259" w:lineRule="auto"/>
              <w:rPr>
                <w:rFonts w:cs="Tahoma"/>
              </w:rPr>
            </w:pPr>
            <w:r w:rsidRPr="00702720">
              <w:rPr>
                <w:rFonts w:cs="Tahoma"/>
                <w:b/>
              </w:rPr>
              <w:t xml:space="preserve">Σειρά Εγχειριδίων Τεκμηρίωσης (λειτουργικής &amp; υποστηρικτικής) – </w:t>
            </w:r>
            <w:r w:rsidRPr="00702720">
              <w:rPr>
                <w:rFonts w:cs="Tahoma"/>
                <w:bCs/>
              </w:rPr>
              <w:t>Βλ.</w:t>
            </w:r>
            <w:r w:rsidRPr="00702720">
              <w:rPr>
                <w:rFonts w:cs="Tahoma"/>
                <w:b/>
              </w:rPr>
              <w:t xml:space="preserve"> </w:t>
            </w:r>
            <w:r w:rsidRPr="00702720">
              <w:rPr>
                <w:rFonts w:cs="Tahoma"/>
              </w:rPr>
              <w:t xml:space="preserve"> περιγραφή ενότητας Ι.6.2.1</w:t>
            </w:r>
          </w:p>
          <w:p w14:paraId="47490326" w14:textId="148558FF" w:rsidR="00E6406C" w:rsidRPr="00702720" w:rsidRDefault="00D04AB0" w:rsidP="003A7B0C">
            <w:pPr>
              <w:pStyle w:val="a"/>
              <w:numPr>
                <w:ilvl w:val="0"/>
                <w:numId w:val="78"/>
              </w:numPr>
              <w:tabs>
                <w:tab w:val="clear" w:pos="720"/>
              </w:tabs>
              <w:spacing w:before="120" w:line="256" w:lineRule="auto"/>
              <w:rPr>
                <w:rFonts w:cs="Tahoma"/>
              </w:rPr>
            </w:pPr>
            <w:r w:rsidRPr="00702720">
              <w:rPr>
                <w:rFonts w:cs="Tahoma"/>
                <w:b/>
              </w:rPr>
              <w:t xml:space="preserve">Έκθεση αποτελεσμάτων διενέργειας ελέγχων  – </w:t>
            </w:r>
            <w:r w:rsidRPr="00702720">
              <w:rPr>
                <w:rFonts w:cs="Tahoma"/>
                <w:bCs/>
              </w:rPr>
              <w:t>Βλ.</w:t>
            </w:r>
            <w:r w:rsidRPr="00702720">
              <w:rPr>
                <w:rFonts w:cs="Tahoma"/>
                <w:b/>
              </w:rPr>
              <w:t xml:space="preserve"> </w:t>
            </w:r>
            <w:r w:rsidRPr="00702720">
              <w:rPr>
                <w:rFonts w:cs="Tahoma"/>
              </w:rPr>
              <w:t xml:space="preserve"> περιγραφή ενότητας Ι.6.2.1</w:t>
            </w:r>
          </w:p>
        </w:tc>
      </w:tr>
    </w:tbl>
    <w:p w14:paraId="4B904253" w14:textId="77777777" w:rsidR="00E6406C" w:rsidRPr="00702720" w:rsidRDefault="00E6406C" w:rsidP="00E6406C">
      <w:pPr>
        <w:rPr>
          <w:rFonts w:cs="Tahoma"/>
        </w:rPr>
      </w:pPr>
    </w:p>
    <w:p w14:paraId="784D3DB2" w14:textId="504F0470" w:rsidR="00E6406C" w:rsidRPr="00702720" w:rsidRDefault="00E6406C" w:rsidP="00BF6B20">
      <w:pPr>
        <w:pStyle w:val="Appendix-Heading4"/>
      </w:pPr>
      <w:bookmarkStart w:id="646" w:name="_Ref128677557"/>
      <w:r w:rsidRPr="00702720">
        <w:t>Φάση 3: Εκπαίδευση</w:t>
      </w:r>
      <w:bookmarkEnd w:id="646"/>
      <w:r w:rsidR="00D04AB0" w:rsidRPr="00702720">
        <w:t xml:space="preserve"> και Δοκιμαστική Λειτουργία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86"/>
        <w:gridCol w:w="6742"/>
      </w:tblGrid>
      <w:tr w:rsidR="00E6406C" w:rsidRPr="00702720" w14:paraId="6A236E45" w14:textId="77777777">
        <w:tc>
          <w:tcPr>
            <w:tcW w:w="2886" w:type="dxa"/>
            <w:tcBorders>
              <w:top w:val="single" w:sz="4" w:space="0" w:color="auto"/>
              <w:left w:val="single" w:sz="4" w:space="0" w:color="auto"/>
              <w:bottom w:val="single" w:sz="4" w:space="0" w:color="auto"/>
              <w:right w:val="single" w:sz="4" w:space="0" w:color="auto"/>
            </w:tcBorders>
            <w:hideMark/>
          </w:tcPr>
          <w:p w14:paraId="4644C3CF" w14:textId="77777777" w:rsidR="00E6406C" w:rsidRPr="00702720" w:rsidRDefault="00E6406C">
            <w:pPr>
              <w:rPr>
                <w:rFonts w:cs="Tahoma"/>
              </w:rPr>
            </w:pPr>
            <w:r w:rsidRPr="00702720">
              <w:rPr>
                <w:rFonts w:cs="Tahoma"/>
              </w:rPr>
              <w:t>Φάση 3</w:t>
            </w:r>
          </w:p>
        </w:tc>
        <w:tc>
          <w:tcPr>
            <w:tcW w:w="6742" w:type="dxa"/>
            <w:tcBorders>
              <w:top w:val="single" w:sz="4" w:space="0" w:color="auto"/>
              <w:left w:val="single" w:sz="4" w:space="0" w:color="auto"/>
              <w:bottom w:val="single" w:sz="4" w:space="0" w:color="auto"/>
              <w:right w:val="single" w:sz="4" w:space="0" w:color="auto"/>
            </w:tcBorders>
            <w:hideMark/>
          </w:tcPr>
          <w:p w14:paraId="5718B6A3" w14:textId="6EA4D434" w:rsidR="00E6406C" w:rsidRPr="00702720" w:rsidRDefault="00E6406C">
            <w:pPr>
              <w:rPr>
                <w:rFonts w:cs="Tahoma"/>
              </w:rPr>
            </w:pPr>
            <w:r w:rsidRPr="00702720">
              <w:rPr>
                <w:rFonts w:cs="Tahoma"/>
                <w:b/>
              </w:rPr>
              <w:t>Τίτλος</w:t>
            </w:r>
            <w:r w:rsidRPr="00702720">
              <w:rPr>
                <w:rFonts w:cs="Tahoma"/>
              </w:rPr>
              <w:t>: Εκπαίδευση</w:t>
            </w:r>
            <w:r w:rsidR="00090718" w:rsidRPr="00702720">
              <w:rPr>
                <w:rFonts w:cs="Tahoma"/>
              </w:rPr>
              <w:t xml:space="preserve"> – Δοκιμαστική Λειτουργία</w:t>
            </w:r>
          </w:p>
        </w:tc>
      </w:tr>
      <w:tr w:rsidR="00E6406C" w:rsidRPr="00702720" w14:paraId="1805ADD1" w14:textId="77777777">
        <w:tc>
          <w:tcPr>
            <w:tcW w:w="2886" w:type="dxa"/>
            <w:tcBorders>
              <w:top w:val="single" w:sz="4" w:space="0" w:color="auto"/>
              <w:left w:val="single" w:sz="4" w:space="0" w:color="auto"/>
              <w:bottom w:val="single" w:sz="4" w:space="0" w:color="auto"/>
              <w:right w:val="single" w:sz="4" w:space="0" w:color="auto"/>
            </w:tcBorders>
            <w:hideMark/>
          </w:tcPr>
          <w:p w14:paraId="6C4A2BD9" w14:textId="44F95E8E" w:rsidR="00E6406C" w:rsidRPr="00702720" w:rsidRDefault="00E6406C">
            <w:pPr>
              <w:rPr>
                <w:rFonts w:cs="Tahoma"/>
                <w:lang w:val="en-US"/>
              </w:rPr>
            </w:pPr>
            <w:r w:rsidRPr="00702720">
              <w:rPr>
                <w:rFonts w:cs="Tahoma"/>
                <w:b/>
              </w:rPr>
              <w:t>Μήνας Έναρξης</w:t>
            </w:r>
            <w:r w:rsidRPr="00702720">
              <w:rPr>
                <w:rFonts w:cs="Tahoma"/>
              </w:rPr>
              <w:t>: Μ</w:t>
            </w:r>
            <w:r w:rsidR="00090718" w:rsidRPr="00702720">
              <w:rPr>
                <w:rFonts w:cs="Tahoma"/>
              </w:rPr>
              <w:t>11</w:t>
            </w:r>
          </w:p>
        </w:tc>
        <w:tc>
          <w:tcPr>
            <w:tcW w:w="6742" w:type="dxa"/>
            <w:tcBorders>
              <w:top w:val="single" w:sz="4" w:space="0" w:color="auto"/>
              <w:left w:val="single" w:sz="4" w:space="0" w:color="auto"/>
              <w:bottom w:val="single" w:sz="4" w:space="0" w:color="auto"/>
              <w:right w:val="single" w:sz="4" w:space="0" w:color="auto"/>
            </w:tcBorders>
            <w:hideMark/>
          </w:tcPr>
          <w:p w14:paraId="74811B6A" w14:textId="6A01C4A2" w:rsidR="00E6406C" w:rsidRPr="00702720" w:rsidRDefault="00E6406C">
            <w:pPr>
              <w:rPr>
                <w:rFonts w:cs="Tahoma"/>
              </w:rPr>
            </w:pPr>
            <w:r w:rsidRPr="00702720">
              <w:rPr>
                <w:rFonts w:cs="Tahoma"/>
                <w:b/>
              </w:rPr>
              <w:t>Μήνας Λήξης</w:t>
            </w:r>
            <w:r w:rsidRPr="00702720">
              <w:rPr>
                <w:rFonts w:cs="Tahoma"/>
              </w:rPr>
              <w:t>: Μ</w:t>
            </w:r>
            <w:r w:rsidRPr="00702720">
              <w:rPr>
                <w:rFonts w:cs="Tahoma"/>
                <w:lang w:val="en-US"/>
              </w:rPr>
              <w:t>1</w:t>
            </w:r>
            <w:r w:rsidR="00090718" w:rsidRPr="00702720">
              <w:rPr>
                <w:rFonts w:cs="Tahoma"/>
              </w:rPr>
              <w:t>1</w:t>
            </w:r>
          </w:p>
        </w:tc>
      </w:tr>
      <w:tr w:rsidR="00E6406C" w:rsidRPr="00702720" w14:paraId="02081753" w14:textId="77777777">
        <w:tc>
          <w:tcPr>
            <w:tcW w:w="9628" w:type="dxa"/>
            <w:gridSpan w:val="2"/>
            <w:tcBorders>
              <w:top w:val="single" w:sz="4" w:space="0" w:color="auto"/>
              <w:left w:val="single" w:sz="4" w:space="0" w:color="auto"/>
              <w:bottom w:val="single" w:sz="4" w:space="0" w:color="auto"/>
              <w:right w:val="single" w:sz="4" w:space="0" w:color="auto"/>
            </w:tcBorders>
            <w:hideMark/>
          </w:tcPr>
          <w:p w14:paraId="2CE9EB97" w14:textId="77777777" w:rsidR="00E6406C" w:rsidRPr="00702720" w:rsidRDefault="00E6406C">
            <w:pPr>
              <w:rPr>
                <w:rFonts w:cs="Tahoma"/>
                <w:b/>
                <w:bCs/>
              </w:rPr>
            </w:pPr>
            <w:r w:rsidRPr="00702720">
              <w:rPr>
                <w:rFonts w:cs="Tahoma"/>
                <w:b/>
                <w:bCs/>
              </w:rPr>
              <w:t>Αντικείμενο / σκοπός</w:t>
            </w:r>
          </w:p>
          <w:p w14:paraId="24FFD055" w14:textId="1B362FA9" w:rsidR="00E6406C" w:rsidRPr="00702720" w:rsidRDefault="00E6406C">
            <w:pPr>
              <w:pStyle w:val="14"/>
              <w:spacing w:after="120"/>
              <w:ind w:right="124"/>
              <w:jc w:val="both"/>
              <w:rPr>
                <w:rFonts w:ascii="Tahoma" w:hAnsi="Tahoma" w:cs="Tahoma"/>
                <w:b/>
                <w:sz w:val="22"/>
                <w:szCs w:val="22"/>
              </w:rPr>
            </w:pPr>
            <w:r w:rsidRPr="00702720">
              <w:rPr>
                <w:rFonts w:ascii="Tahoma" w:hAnsi="Tahoma" w:cs="Tahoma"/>
                <w:sz w:val="22"/>
                <w:szCs w:val="22"/>
              </w:rPr>
              <w:t>Η διάρκεια αυτής της φάσης του Έργου θα</w:t>
            </w:r>
            <w:r w:rsidRPr="00702720">
              <w:rPr>
                <w:rFonts w:ascii="Tahoma" w:hAnsi="Tahoma" w:cs="Tahoma"/>
                <w:b/>
                <w:sz w:val="22"/>
                <w:szCs w:val="22"/>
              </w:rPr>
              <w:t xml:space="preserve"> είναι </w:t>
            </w:r>
            <w:r w:rsidR="00090718" w:rsidRPr="00702720">
              <w:rPr>
                <w:rFonts w:ascii="Tahoma" w:hAnsi="Tahoma" w:cs="Tahoma"/>
                <w:b/>
                <w:sz w:val="22"/>
                <w:szCs w:val="22"/>
              </w:rPr>
              <w:t>ένας (1) μήνας</w:t>
            </w:r>
            <w:r w:rsidRPr="00702720">
              <w:rPr>
                <w:rFonts w:ascii="Tahoma" w:hAnsi="Tahoma" w:cs="Tahoma"/>
                <w:b/>
                <w:sz w:val="22"/>
                <w:szCs w:val="22"/>
              </w:rPr>
              <w:t>.</w:t>
            </w:r>
          </w:p>
          <w:p w14:paraId="04E80381" w14:textId="77777777" w:rsidR="00E6406C" w:rsidRPr="00702720" w:rsidRDefault="00E6406C">
            <w:pPr>
              <w:spacing w:line="276" w:lineRule="auto"/>
              <w:rPr>
                <w:rFonts w:cs="Tahoma"/>
              </w:rPr>
            </w:pPr>
            <w:r w:rsidRPr="00702720">
              <w:rPr>
                <w:rFonts w:cs="Tahoma"/>
              </w:rPr>
              <w:t>Η παρούσα φάση περιλαμβάνει:</w:t>
            </w:r>
          </w:p>
          <w:p w14:paraId="53DB2F4C" w14:textId="77777777" w:rsidR="00E6406C" w:rsidRPr="00702720" w:rsidRDefault="00E6406C" w:rsidP="003A7B0C">
            <w:pPr>
              <w:pStyle w:val="a"/>
              <w:numPr>
                <w:ilvl w:val="0"/>
                <w:numId w:val="34"/>
              </w:numPr>
              <w:tabs>
                <w:tab w:val="clear" w:pos="720"/>
              </w:tabs>
              <w:spacing w:before="120" w:line="256" w:lineRule="auto"/>
              <w:rPr>
                <w:rFonts w:cs="Tahoma"/>
              </w:rPr>
            </w:pPr>
            <w:r w:rsidRPr="00702720">
              <w:rPr>
                <w:rFonts w:cs="Tahoma"/>
              </w:rPr>
              <w:t>Οριστικοποιημένο οδηγό εκπαίδευσης (</w:t>
            </w:r>
            <w:proofErr w:type="spellStart"/>
            <w:r w:rsidRPr="00702720">
              <w:rPr>
                <w:rFonts w:cs="Tahoma"/>
              </w:rPr>
              <w:t>σεμιναριακού</w:t>
            </w:r>
            <w:proofErr w:type="spellEnd"/>
            <w:r w:rsidRPr="00702720">
              <w:rPr>
                <w:rFonts w:cs="Tahoma"/>
              </w:rPr>
              <w:t xml:space="preserve"> τύπου και στο περιβάλλον εργασίας). Μεθοδολογική προσέγγιση, οργάνωση και προετοιμασία εκπαίδευσης στελεχών του Φορέα.</w:t>
            </w:r>
          </w:p>
          <w:p w14:paraId="1AB262BC" w14:textId="77777777" w:rsidR="00E6406C" w:rsidRPr="00702720" w:rsidRDefault="00E6406C" w:rsidP="003A7B0C">
            <w:pPr>
              <w:pStyle w:val="a"/>
              <w:numPr>
                <w:ilvl w:val="0"/>
                <w:numId w:val="34"/>
              </w:numPr>
              <w:tabs>
                <w:tab w:val="clear" w:pos="720"/>
              </w:tabs>
              <w:spacing w:before="120" w:line="256" w:lineRule="auto"/>
              <w:rPr>
                <w:rFonts w:cs="Tahoma"/>
              </w:rPr>
            </w:pPr>
            <w:r w:rsidRPr="00702720">
              <w:rPr>
                <w:rFonts w:cs="Tahoma"/>
              </w:rPr>
              <w:t>Δημιουργία εκπαιδευτικού και εποπτικού υλικού εκπαίδευσης, με βάση τις ανάγκες και την ετοιμότητα των στελεχών του Φορέα να αξιοποιήσουν το σύστημα, και τον προσδοκώμενο ρόλο στην επιχειρησιακή του αξιοποίηση.</w:t>
            </w:r>
          </w:p>
          <w:p w14:paraId="48827DE5" w14:textId="77777777" w:rsidR="00E6406C" w:rsidRPr="00702720" w:rsidRDefault="00E6406C" w:rsidP="003A7B0C">
            <w:pPr>
              <w:pStyle w:val="a"/>
              <w:numPr>
                <w:ilvl w:val="0"/>
                <w:numId w:val="34"/>
              </w:numPr>
              <w:tabs>
                <w:tab w:val="clear" w:pos="720"/>
              </w:tabs>
              <w:spacing w:before="120" w:line="256" w:lineRule="auto"/>
              <w:rPr>
                <w:rFonts w:cs="Tahoma"/>
              </w:rPr>
            </w:pPr>
            <w:r w:rsidRPr="00702720">
              <w:rPr>
                <w:rFonts w:cs="Tahoma"/>
              </w:rPr>
              <w:t>Εκπαίδευση στελεχών του Φορέα με βάση τον ρόλο τους στο Έργο. Πιο συγκεκριμένα, ο Ανάδοχος θα προχωρήσει στην εκπαίδευση των Διαχειριστών των Φορέων και των τελικών δικαιούχων στους οποίους θα δοθεί ηλεκτρονικός υπολογιστής, σύμφωνα με τις απαιτήσεις της διακήρυξης και τα αποτελέσματα της Φάσης 2: Σύνταξη Σχεδίου Επιχειρηματικής Συνέχειας</w:t>
            </w:r>
          </w:p>
          <w:p w14:paraId="5D026F40" w14:textId="77777777" w:rsidR="00E6406C" w:rsidRPr="00702720" w:rsidRDefault="00E6406C" w:rsidP="003A7B0C">
            <w:pPr>
              <w:pStyle w:val="a"/>
              <w:numPr>
                <w:ilvl w:val="0"/>
                <w:numId w:val="34"/>
              </w:numPr>
              <w:tabs>
                <w:tab w:val="clear" w:pos="720"/>
              </w:tabs>
              <w:spacing w:before="120" w:line="256" w:lineRule="auto"/>
              <w:rPr>
                <w:rFonts w:cs="Tahoma"/>
              </w:rPr>
            </w:pPr>
            <w:r w:rsidRPr="00702720">
              <w:rPr>
                <w:rFonts w:cs="Tahoma"/>
              </w:rPr>
              <w:t>Αξιολόγηση της διαδικασίας και των αποτελεσμάτων εκπαίδευσης και εισηγητικά μέτρα για μεγιστοποίηση της επιχειρησιακής αξιοποίησης των εκροών του παρόντος έργου.</w:t>
            </w:r>
          </w:p>
          <w:p w14:paraId="1DBEB2E9" w14:textId="77777777" w:rsidR="00090718" w:rsidRPr="00702720" w:rsidRDefault="00090718" w:rsidP="003A7B0C">
            <w:pPr>
              <w:pStyle w:val="a"/>
              <w:numPr>
                <w:ilvl w:val="0"/>
                <w:numId w:val="34"/>
              </w:numPr>
              <w:tabs>
                <w:tab w:val="clear" w:pos="720"/>
              </w:tabs>
              <w:spacing w:before="120" w:line="256" w:lineRule="auto"/>
              <w:rPr>
                <w:rFonts w:cs="Tahoma"/>
              </w:rPr>
            </w:pPr>
            <w:r w:rsidRPr="00702720">
              <w:rPr>
                <w:rFonts w:cs="Tahoma"/>
              </w:rPr>
              <w:lastRenderedPageBreak/>
              <w:t>Εργασίες Δοκιμαστικής Λειτουργίας</w:t>
            </w:r>
          </w:p>
          <w:p w14:paraId="51248B7D" w14:textId="0DC5640A" w:rsidR="00194985" w:rsidRPr="00702720" w:rsidRDefault="00194985" w:rsidP="003A7B0C">
            <w:pPr>
              <w:pStyle w:val="a"/>
              <w:numPr>
                <w:ilvl w:val="0"/>
                <w:numId w:val="34"/>
              </w:numPr>
              <w:tabs>
                <w:tab w:val="clear" w:pos="720"/>
              </w:tabs>
              <w:spacing w:before="120" w:line="256" w:lineRule="auto"/>
              <w:rPr>
                <w:rFonts w:cs="Tahoma"/>
              </w:rPr>
            </w:pPr>
            <w:r w:rsidRPr="00702720">
              <w:rPr>
                <w:rFonts w:cs="Tahoma"/>
              </w:rPr>
              <w:t>Δράσεις Δημοσιότητας</w:t>
            </w:r>
          </w:p>
        </w:tc>
      </w:tr>
      <w:tr w:rsidR="00E6406C" w:rsidRPr="00702720" w14:paraId="3E725168" w14:textId="77777777">
        <w:tc>
          <w:tcPr>
            <w:tcW w:w="9628" w:type="dxa"/>
            <w:gridSpan w:val="2"/>
            <w:tcBorders>
              <w:top w:val="single" w:sz="4" w:space="0" w:color="auto"/>
              <w:left w:val="single" w:sz="4" w:space="0" w:color="auto"/>
              <w:bottom w:val="single" w:sz="4" w:space="0" w:color="auto"/>
              <w:right w:val="single" w:sz="4" w:space="0" w:color="auto"/>
            </w:tcBorders>
            <w:hideMark/>
          </w:tcPr>
          <w:p w14:paraId="0B73879F" w14:textId="77777777" w:rsidR="00E6406C" w:rsidRPr="00702720" w:rsidRDefault="00E6406C">
            <w:pPr>
              <w:rPr>
                <w:rFonts w:cs="Tahoma"/>
                <w:b/>
                <w:bCs/>
              </w:rPr>
            </w:pPr>
            <w:r w:rsidRPr="00702720">
              <w:rPr>
                <w:rFonts w:cs="Tahoma"/>
                <w:b/>
                <w:bCs/>
              </w:rPr>
              <w:lastRenderedPageBreak/>
              <w:t>Παραδοτέα</w:t>
            </w:r>
          </w:p>
          <w:p w14:paraId="0FBA0A7B" w14:textId="2ABE7B50" w:rsidR="00513E87" w:rsidRPr="00702720" w:rsidRDefault="00513E87" w:rsidP="00513E87">
            <w:pPr>
              <w:tabs>
                <w:tab w:val="clear" w:pos="709"/>
              </w:tabs>
              <w:spacing w:before="120" w:line="256" w:lineRule="auto"/>
              <w:rPr>
                <w:rFonts w:cs="Tahoma"/>
              </w:rPr>
            </w:pPr>
            <w:r w:rsidRPr="00702720">
              <w:rPr>
                <w:rFonts w:cs="Tahoma"/>
                <w:b/>
                <w:bCs/>
              </w:rPr>
              <w:t xml:space="preserve">Π3.1 Υλικό εκπαίδευσης &amp; εγχειρίδια χρήσης. Οριστικοποιημένο Πλάνο κατάρτισης / Εκπαίδευσης στελεχών Φορέα: </w:t>
            </w:r>
            <w:r w:rsidRPr="00702720">
              <w:rPr>
                <w:rFonts w:cs="Tahoma"/>
              </w:rPr>
              <w:t>Μεθοδολογία, λεπτομερές πρόγραμμα και αναλυτικό υλικό κατάρτισης - εκπαίδευσης των στελεχών του Φορέα με βάση τον ρόλο κάθε στελέχους στο Έργο (Διαχειριστές και τελικοί δικαιούχοι)</w:t>
            </w:r>
          </w:p>
          <w:p w14:paraId="4D928B05" w14:textId="6F30DAAC" w:rsidR="00513E87" w:rsidRPr="00702720" w:rsidRDefault="00513E87" w:rsidP="00513E87">
            <w:pPr>
              <w:widowControl w:val="0"/>
              <w:rPr>
                <w:rFonts w:cs="Tahoma"/>
                <w:b/>
                <w:bCs/>
              </w:rPr>
            </w:pPr>
          </w:p>
          <w:p w14:paraId="0813E6F4" w14:textId="77777777" w:rsidR="00CA0E04" w:rsidRPr="00702720" w:rsidRDefault="00513E87" w:rsidP="00513E87">
            <w:pPr>
              <w:tabs>
                <w:tab w:val="clear" w:pos="709"/>
              </w:tabs>
              <w:spacing w:before="120" w:line="256" w:lineRule="auto"/>
              <w:rPr>
                <w:rFonts w:cs="Tahoma"/>
                <w:b/>
                <w:bCs/>
              </w:rPr>
            </w:pPr>
            <w:r w:rsidRPr="00702720">
              <w:rPr>
                <w:rFonts w:cs="Tahoma"/>
                <w:b/>
                <w:bCs/>
              </w:rPr>
              <w:t>Π3.2  Διεξαγωγή σεμιναρίων-Απολογιστική Αναφορά.</w:t>
            </w:r>
          </w:p>
          <w:p w14:paraId="174B0B6C" w14:textId="638A3251" w:rsidR="00513E87" w:rsidRPr="00702720" w:rsidRDefault="00513E87" w:rsidP="00513E87">
            <w:pPr>
              <w:tabs>
                <w:tab w:val="clear" w:pos="709"/>
              </w:tabs>
              <w:spacing w:before="120" w:line="256" w:lineRule="auto"/>
              <w:rPr>
                <w:rFonts w:cs="Tahoma"/>
              </w:rPr>
            </w:pPr>
            <w:r w:rsidRPr="00702720">
              <w:rPr>
                <w:rFonts w:cs="Tahoma"/>
                <w:b/>
                <w:bCs/>
              </w:rPr>
              <w:t xml:space="preserve"> </w:t>
            </w:r>
          </w:p>
          <w:p w14:paraId="0DE8EDFE" w14:textId="77777777" w:rsidR="00CA0E04" w:rsidRPr="00702720" w:rsidRDefault="00CA0E04" w:rsidP="003A7B0C">
            <w:pPr>
              <w:pStyle w:val="a"/>
              <w:numPr>
                <w:ilvl w:val="0"/>
                <w:numId w:val="35"/>
              </w:numPr>
              <w:tabs>
                <w:tab w:val="clear" w:pos="720"/>
              </w:tabs>
              <w:spacing w:before="120" w:line="256" w:lineRule="auto"/>
              <w:rPr>
                <w:rFonts w:cs="Tahoma"/>
              </w:rPr>
            </w:pPr>
            <w:r w:rsidRPr="00702720">
              <w:rPr>
                <w:rFonts w:cs="Tahoma"/>
                <w:b/>
                <w:bCs/>
              </w:rPr>
              <w:t xml:space="preserve">Υπηρεσίες κατάρτισης / εκπαίδευσης στελεχών Φορέα: </w:t>
            </w:r>
            <w:r w:rsidRPr="00702720">
              <w:rPr>
                <w:rFonts w:cs="Tahoma"/>
              </w:rPr>
              <w:t>Υπηρεσίες κατάρτισης / εκπαίδευσης, διαφοροποιούμενες ως προς το περιεχόμενο και την έμφαση, ανάλογα με τον ρόλο του κάθε στελέχους στα πλαίσια της υλοποίησης και ακόλουθης επιχειρησιακής λειτουργίας</w:t>
            </w:r>
          </w:p>
          <w:p w14:paraId="3BFEE85D" w14:textId="77777777" w:rsidR="00CA0E04" w:rsidRPr="00702720" w:rsidRDefault="00CA0E04" w:rsidP="003A7B0C">
            <w:pPr>
              <w:pStyle w:val="a"/>
              <w:numPr>
                <w:ilvl w:val="0"/>
                <w:numId w:val="35"/>
              </w:numPr>
              <w:tabs>
                <w:tab w:val="clear" w:pos="720"/>
              </w:tabs>
              <w:spacing w:before="120" w:line="256" w:lineRule="auto"/>
              <w:rPr>
                <w:rFonts w:cs="Tahoma"/>
                <w:b/>
                <w:bCs/>
              </w:rPr>
            </w:pPr>
            <w:r w:rsidRPr="00702720">
              <w:rPr>
                <w:rFonts w:cs="Tahoma"/>
                <w:b/>
              </w:rPr>
              <w:t xml:space="preserve">Υλικό εκπαίδευσης: </w:t>
            </w:r>
            <w:r w:rsidRPr="00702720">
              <w:rPr>
                <w:rFonts w:cs="Tahoma"/>
              </w:rPr>
              <w:t xml:space="preserve">Αναλυτικό εκπαιδευτικό υλικό με βάση τις ανάγκες, την ετοιμότητα των στελεχών και του ρόλου τους. </w:t>
            </w:r>
          </w:p>
          <w:p w14:paraId="3D250F60" w14:textId="77777777" w:rsidR="00CA0E04" w:rsidRPr="00702720" w:rsidRDefault="00CA0E04" w:rsidP="003A7B0C">
            <w:pPr>
              <w:pStyle w:val="a"/>
              <w:numPr>
                <w:ilvl w:val="0"/>
                <w:numId w:val="35"/>
              </w:numPr>
              <w:tabs>
                <w:tab w:val="clear" w:pos="720"/>
              </w:tabs>
              <w:spacing w:before="120" w:line="256" w:lineRule="auto"/>
              <w:rPr>
                <w:rFonts w:cs="Tahoma"/>
                <w:b/>
                <w:bCs/>
              </w:rPr>
            </w:pPr>
            <w:r w:rsidRPr="00702720">
              <w:rPr>
                <w:rFonts w:cs="Tahoma"/>
                <w:b/>
              </w:rPr>
              <w:t>Αναφορά πεπραγμένων</w:t>
            </w:r>
            <w:r w:rsidRPr="00702720">
              <w:rPr>
                <w:rFonts w:cs="Tahoma"/>
              </w:rPr>
              <w:t xml:space="preserve"> και </w:t>
            </w:r>
            <w:proofErr w:type="spellStart"/>
            <w:r w:rsidRPr="00702720">
              <w:rPr>
                <w:rFonts w:cs="Tahoma"/>
              </w:rPr>
              <w:t>παρουσιολόγιο</w:t>
            </w:r>
            <w:proofErr w:type="spellEnd"/>
            <w:r w:rsidRPr="00702720">
              <w:rPr>
                <w:rFonts w:cs="Tahoma"/>
              </w:rPr>
              <w:t xml:space="preserve"> κατά τη διαδικασία εκπαίδευσης. Η Αναφορά θα περιλαμβάνει αναφορά αξιολόγησης αποτελεσμάτων κατάρτισης / εκπαίδευσης: Τεύχος τεκμηριωμένης αξιολόγησης της διαδικασίας και των αποτελεσμάτων της εκπαίδευσης / κατάρτισης και εισηγητικών μέτρων για μεγιστοποίηση της επιχειρησιακής αξιοποίησης του έργου.  </w:t>
            </w:r>
          </w:p>
          <w:p w14:paraId="43943E85" w14:textId="5BA4C5DC" w:rsidR="00513E87" w:rsidRPr="00702720" w:rsidRDefault="00513E87" w:rsidP="00513E87">
            <w:pPr>
              <w:widowControl w:val="0"/>
              <w:rPr>
                <w:rFonts w:cs="Tahoma"/>
                <w:b/>
                <w:bCs/>
              </w:rPr>
            </w:pPr>
            <w:r w:rsidRPr="00702720">
              <w:rPr>
                <w:rFonts w:cs="Tahoma"/>
                <w:b/>
                <w:bCs/>
              </w:rPr>
              <w:t>Π3.3 Πιλοτική Λειτουργία σε επιλεγμένους χρήστες με χρήση πραγματικών δεδομένων</w:t>
            </w:r>
            <w:r w:rsidR="008F36DB" w:rsidRPr="00702720">
              <w:rPr>
                <w:rFonts w:cs="Tahoma"/>
                <w:b/>
                <w:bCs/>
              </w:rPr>
              <w:t xml:space="preserve"> </w:t>
            </w:r>
            <w:r w:rsidR="008F36DB" w:rsidRPr="00702720">
              <w:rPr>
                <w:rFonts w:cs="Tahoma"/>
                <w:bCs/>
              </w:rPr>
              <w:t>Βλ.</w:t>
            </w:r>
            <w:r w:rsidR="008F36DB" w:rsidRPr="00702720">
              <w:rPr>
                <w:rFonts w:cs="Tahoma"/>
                <w:b/>
              </w:rPr>
              <w:t xml:space="preserve"> </w:t>
            </w:r>
            <w:r w:rsidR="008F36DB" w:rsidRPr="00702720">
              <w:rPr>
                <w:rFonts w:cs="Tahoma"/>
              </w:rPr>
              <w:t xml:space="preserve"> περιγραφή ενότητας Ι.6.4.3</w:t>
            </w:r>
          </w:p>
          <w:p w14:paraId="0FD3DB58" w14:textId="292F4A56" w:rsidR="00513E87" w:rsidRPr="00702720" w:rsidRDefault="00513E87" w:rsidP="00513E87">
            <w:pPr>
              <w:rPr>
                <w:rFonts w:cs="Tahoma"/>
                <w:b/>
                <w:bCs/>
              </w:rPr>
            </w:pPr>
            <w:r w:rsidRPr="00702720">
              <w:rPr>
                <w:rFonts w:cs="Tahoma"/>
                <w:b/>
                <w:bCs/>
              </w:rPr>
              <w:t>Π.3.4 Παράδοση εξοπλισμού ελέγχων προς χρήση</w:t>
            </w:r>
          </w:p>
          <w:p w14:paraId="16DEE6E6" w14:textId="4900E09F" w:rsidR="00194985" w:rsidRPr="00702720" w:rsidRDefault="008F36DB" w:rsidP="008F36DB">
            <w:pPr>
              <w:tabs>
                <w:tab w:val="clear" w:pos="709"/>
              </w:tabs>
              <w:spacing w:before="120" w:line="256" w:lineRule="auto"/>
              <w:rPr>
                <w:rFonts w:cs="Tahoma"/>
                <w:b/>
                <w:bCs/>
              </w:rPr>
            </w:pPr>
            <w:r w:rsidRPr="00702720">
              <w:rPr>
                <w:rFonts w:cs="Tahoma"/>
                <w:b/>
                <w:bCs/>
              </w:rPr>
              <w:t xml:space="preserve">Π3.4  </w:t>
            </w:r>
            <w:r w:rsidR="00194985" w:rsidRPr="00702720">
              <w:rPr>
                <w:rFonts w:cs="Tahoma"/>
                <w:b/>
                <w:bCs/>
              </w:rPr>
              <w:t>Αποτίμηση Δράσεων</w:t>
            </w:r>
            <w:r w:rsidRPr="00702720">
              <w:rPr>
                <w:rFonts w:cs="Tahoma"/>
                <w:b/>
                <w:bCs/>
              </w:rPr>
              <w:t xml:space="preserve"> Δημοσιότητας</w:t>
            </w:r>
            <w:r w:rsidR="00194985" w:rsidRPr="00702720">
              <w:rPr>
                <w:rFonts w:cs="Tahoma"/>
                <w:b/>
                <w:bCs/>
              </w:rPr>
              <w:t xml:space="preserve"> </w:t>
            </w:r>
            <w:r w:rsidR="00194985" w:rsidRPr="00702720">
              <w:rPr>
                <w:rFonts w:cs="Tahoma"/>
                <w:b/>
              </w:rPr>
              <w:t xml:space="preserve">– </w:t>
            </w:r>
            <w:r w:rsidR="00194985" w:rsidRPr="00702720">
              <w:rPr>
                <w:rFonts w:cs="Tahoma"/>
                <w:bCs/>
              </w:rPr>
              <w:t>Βλ.</w:t>
            </w:r>
            <w:r w:rsidR="00194985" w:rsidRPr="00702720">
              <w:rPr>
                <w:rFonts w:cs="Tahoma"/>
                <w:b/>
              </w:rPr>
              <w:t xml:space="preserve"> </w:t>
            </w:r>
            <w:r w:rsidR="00194985" w:rsidRPr="00702720">
              <w:rPr>
                <w:rFonts w:cs="Tahoma"/>
              </w:rPr>
              <w:t xml:space="preserve"> περιγραφή ενότητας Ι.6.5.1 </w:t>
            </w:r>
            <w:r w:rsidR="00194985" w:rsidRPr="00702720">
              <w:rPr>
                <w:rFonts w:cs="Tahoma"/>
                <w:b/>
                <w:bCs/>
              </w:rPr>
              <w:t xml:space="preserve">– </w:t>
            </w:r>
            <w:r w:rsidR="0092637B" w:rsidRPr="00702720">
              <w:rPr>
                <w:rFonts w:cs="Tahoma"/>
                <w:b/>
                <w:bCs/>
              </w:rPr>
              <w:t>Τμήμα</w:t>
            </w:r>
            <w:r w:rsidR="00194985" w:rsidRPr="00702720">
              <w:rPr>
                <w:rFonts w:cs="Tahoma"/>
                <w:b/>
                <w:bCs/>
              </w:rPr>
              <w:t xml:space="preserve"> 1</w:t>
            </w:r>
          </w:p>
          <w:p w14:paraId="092DD5DE" w14:textId="5164C53E" w:rsidR="00E6406C" w:rsidRPr="00702720" w:rsidRDefault="00E6406C">
            <w:pPr>
              <w:suppressAutoHyphens w:val="0"/>
              <w:ind w:left="113" w:right="124"/>
              <w:rPr>
                <w:rFonts w:cs="Tahoma"/>
                <w:b/>
                <w:bCs/>
              </w:rPr>
            </w:pPr>
          </w:p>
        </w:tc>
      </w:tr>
    </w:tbl>
    <w:p w14:paraId="3E8E7DE9" w14:textId="0283BC53" w:rsidR="000F061E" w:rsidRPr="00702720" w:rsidRDefault="000F061E" w:rsidP="004F54EE">
      <w:pPr>
        <w:rPr>
          <w:rFonts w:cs="Tahoma"/>
          <w:lang w:eastAsia="en-US" w:bidi="he-IL"/>
        </w:rPr>
      </w:pPr>
    </w:p>
    <w:p w14:paraId="12DC6F08" w14:textId="56516EB5" w:rsidR="00732F6F" w:rsidRPr="00702720" w:rsidRDefault="001F5C49" w:rsidP="00BF6B20">
      <w:pPr>
        <w:pStyle w:val="Appendix-Heading4"/>
      </w:pPr>
      <w:r w:rsidRPr="00702720">
        <w:t>Υποστήριξη / Εγγύηση καλής λειτουργίας</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4809"/>
        <w:gridCol w:w="4809"/>
      </w:tblGrid>
      <w:tr w:rsidR="002E59BA" w:rsidRPr="00702720" w14:paraId="62F7098D" w14:textId="77777777" w:rsidTr="002E59BA">
        <w:trPr>
          <w:trHeight w:val="420"/>
        </w:trPr>
        <w:tc>
          <w:tcPr>
            <w:tcW w:w="5000" w:type="pct"/>
            <w:gridSpan w:val="2"/>
            <w:shd w:val="clear" w:color="auto" w:fill="auto"/>
            <w:tcMar>
              <w:top w:w="100" w:type="dxa"/>
              <w:left w:w="100" w:type="dxa"/>
              <w:bottom w:w="100" w:type="dxa"/>
              <w:right w:w="100" w:type="dxa"/>
            </w:tcMar>
          </w:tcPr>
          <w:p w14:paraId="4B376930" w14:textId="447AA692" w:rsidR="002E59BA" w:rsidRPr="00702720" w:rsidRDefault="002E59BA">
            <w:pPr>
              <w:widowControl w:val="0"/>
              <w:rPr>
                <w:rFonts w:cs="Tahoma"/>
                <w:b/>
              </w:rPr>
            </w:pPr>
            <w:r w:rsidRPr="00702720">
              <w:rPr>
                <w:rFonts w:cs="Tahoma"/>
                <w:b/>
              </w:rPr>
              <w:t>Αντικείμενο:</w:t>
            </w:r>
          </w:p>
          <w:p w14:paraId="27CB3B4B" w14:textId="77777777" w:rsidR="002E59BA" w:rsidRPr="00702720" w:rsidRDefault="002E59BA">
            <w:pPr>
              <w:widowControl w:val="0"/>
              <w:rPr>
                <w:rFonts w:cs="Tahoma"/>
              </w:rPr>
            </w:pPr>
          </w:p>
          <w:p w14:paraId="3AAE7274" w14:textId="54177E9A" w:rsidR="002E59BA" w:rsidRPr="00702720" w:rsidRDefault="002E59BA">
            <w:pPr>
              <w:widowControl w:val="0"/>
              <w:rPr>
                <w:rFonts w:cs="Tahoma"/>
              </w:rPr>
            </w:pPr>
            <w:r w:rsidRPr="00702720">
              <w:rPr>
                <w:rFonts w:cs="Tahoma"/>
              </w:rPr>
              <w:t xml:space="preserve">Στο πλαίσιο της Εγγύησης / Τεχνικής Υποστήριξη θα </w:t>
            </w:r>
            <w:r w:rsidR="00F81BD3" w:rsidRPr="00702720">
              <w:rPr>
                <w:rFonts w:cs="Tahoma"/>
              </w:rPr>
              <w:t>υλοποιούνται</w:t>
            </w:r>
            <w:r w:rsidRPr="00702720">
              <w:rPr>
                <w:rFonts w:cs="Tahoma"/>
              </w:rPr>
              <w:t xml:space="preserve"> οι παρακάτω εργασίες:</w:t>
            </w:r>
          </w:p>
          <w:p w14:paraId="5169AD8C" w14:textId="77777777" w:rsidR="002E59BA" w:rsidRPr="00702720" w:rsidRDefault="002E59BA" w:rsidP="00D87005">
            <w:pPr>
              <w:widowControl w:val="0"/>
              <w:numPr>
                <w:ilvl w:val="0"/>
                <w:numId w:val="115"/>
              </w:numPr>
              <w:tabs>
                <w:tab w:val="clear" w:pos="0"/>
                <w:tab w:val="clear" w:pos="709"/>
                <w:tab w:val="clear" w:pos="1134"/>
              </w:tabs>
              <w:suppressAutoHyphens w:val="0"/>
              <w:spacing w:after="0"/>
              <w:jc w:val="left"/>
              <w:rPr>
                <w:rFonts w:cs="Tahoma"/>
              </w:rPr>
            </w:pPr>
            <w:r w:rsidRPr="00702720">
              <w:rPr>
                <w:rFonts w:cs="Tahoma"/>
              </w:rPr>
              <w:t>Διασφάλιση καλής λειτουργίας συστήματος</w:t>
            </w:r>
          </w:p>
          <w:p w14:paraId="5E33B2CB" w14:textId="77777777" w:rsidR="002E59BA" w:rsidRPr="00702720" w:rsidRDefault="002E59BA" w:rsidP="00D87005">
            <w:pPr>
              <w:widowControl w:val="0"/>
              <w:numPr>
                <w:ilvl w:val="0"/>
                <w:numId w:val="115"/>
              </w:numPr>
              <w:tabs>
                <w:tab w:val="clear" w:pos="0"/>
                <w:tab w:val="clear" w:pos="709"/>
                <w:tab w:val="clear" w:pos="1134"/>
              </w:tabs>
              <w:suppressAutoHyphens w:val="0"/>
              <w:spacing w:after="0"/>
              <w:jc w:val="left"/>
              <w:rPr>
                <w:rFonts w:cs="Tahoma"/>
              </w:rPr>
            </w:pPr>
            <w:r w:rsidRPr="00702720">
              <w:rPr>
                <w:rFonts w:cs="Tahoma"/>
              </w:rPr>
              <w:t>Εντοπισμός τυχόν σφαλμάτων/προβλημάτων και αποκατάσταση αυτών</w:t>
            </w:r>
          </w:p>
          <w:p w14:paraId="005EF4E9" w14:textId="77777777" w:rsidR="002E59BA" w:rsidRPr="00702720" w:rsidRDefault="002E59BA" w:rsidP="00D87005">
            <w:pPr>
              <w:widowControl w:val="0"/>
              <w:numPr>
                <w:ilvl w:val="0"/>
                <w:numId w:val="115"/>
              </w:numPr>
              <w:tabs>
                <w:tab w:val="clear" w:pos="0"/>
                <w:tab w:val="clear" w:pos="709"/>
                <w:tab w:val="clear" w:pos="1134"/>
              </w:tabs>
              <w:suppressAutoHyphens w:val="0"/>
              <w:spacing w:after="0"/>
              <w:jc w:val="left"/>
              <w:rPr>
                <w:rFonts w:cs="Tahoma"/>
              </w:rPr>
            </w:pPr>
            <w:r w:rsidRPr="00702720">
              <w:rPr>
                <w:rFonts w:cs="Tahoma"/>
              </w:rPr>
              <w:t>Αναβαθμίσεις λογισμικού υποσυστημάτων</w:t>
            </w:r>
          </w:p>
          <w:p w14:paraId="55E635FB" w14:textId="77777777" w:rsidR="002E59BA" w:rsidRPr="00702720" w:rsidRDefault="002E59BA" w:rsidP="00D87005">
            <w:pPr>
              <w:widowControl w:val="0"/>
              <w:numPr>
                <w:ilvl w:val="0"/>
                <w:numId w:val="115"/>
              </w:numPr>
              <w:tabs>
                <w:tab w:val="clear" w:pos="0"/>
                <w:tab w:val="clear" w:pos="709"/>
                <w:tab w:val="clear" w:pos="1134"/>
              </w:tabs>
              <w:suppressAutoHyphens w:val="0"/>
              <w:spacing w:after="0"/>
              <w:jc w:val="left"/>
              <w:rPr>
                <w:rFonts w:cs="Tahoma"/>
              </w:rPr>
            </w:pPr>
            <w:r w:rsidRPr="00702720">
              <w:rPr>
                <w:rFonts w:cs="Tahoma"/>
              </w:rPr>
              <w:t>Χρήση του συστήματος καταγραφής προβλημάτων/διαχείρισης αιτημάτων (</w:t>
            </w:r>
            <w:proofErr w:type="spellStart"/>
            <w:r w:rsidRPr="00702720">
              <w:rPr>
                <w:rFonts w:cs="Tahoma"/>
              </w:rPr>
              <w:t>ticketing</w:t>
            </w:r>
            <w:proofErr w:type="spellEnd"/>
            <w:r w:rsidRPr="00702720">
              <w:rPr>
                <w:rFonts w:cs="Tahoma"/>
              </w:rPr>
              <w:t>)</w:t>
            </w:r>
          </w:p>
          <w:p w14:paraId="7BB1C5E2" w14:textId="77777777" w:rsidR="002E59BA" w:rsidRPr="00702720" w:rsidRDefault="002E59BA" w:rsidP="00D87005">
            <w:pPr>
              <w:widowControl w:val="0"/>
              <w:numPr>
                <w:ilvl w:val="0"/>
                <w:numId w:val="115"/>
              </w:numPr>
              <w:tabs>
                <w:tab w:val="clear" w:pos="0"/>
                <w:tab w:val="clear" w:pos="709"/>
                <w:tab w:val="clear" w:pos="1134"/>
              </w:tabs>
              <w:suppressAutoHyphens w:val="0"/>
              <w:spacing w:after="0"/>
              <w:jc w:val="left"/>
              <w:rPr>
                <w:rFonts w:cs="Tahoma"/>
              </w:rPr>
            </w:pPr>
            <w:r w:rsidRPr="00702720">
              <w:rPr>
                <w:rFonts w:cs="Tahoma"/>
              </w:rPr>
              <w:t>Υπηρεσίες απομακρυσμένης τεχνικής υποστήριξης χρηστών /</w:t>
            </w:r>
            <w:proofErr w:type="spellStart"/>
            <w:r w:rsidRPr="00702720">
              <w:rPr>
                <w:rFonts w:cs="Tahoma"/>
              </w:rPr>
              <w:t>helpdesk</w:t>
            </w:r>
            <w:proofErr w:type="spellEnd"/>
          </w:p>
          <w:p w14:paraId="6E01664F" w14:textId="77777777" w:rsidR="002E59BA" w:rsidRPr="00702720" w:rsidRDefault="002E59BA" w:rsidP="00D87005">
            <w:pPr>
              <w:widowControl w:val="0"/>
              <w:numPr>
                <w:ilvl w:val="0"/>
                <w:numId w:val="115"/>
              </w:numPr>
              <w:tabs>
                <w:tab w:val="clear" w:pos="0"/>
                <w:tab w:val="clear" w:pos="709"/>
                <w:tab w:val="clear" w:pos="1134"/>
              </w:tabs>
              <w:suppressAutoHyphens w:val="0"/>
              <w:spacing w:after="0"/>
              <w:jc w:val="left"/>
              <w:rPr>
                <w:rFonts w:cs="Tahoma"/>
              </w:rPr>
            </w:pPr>
            <w:proofErr w:type="spellStart"/>
            <w:r w:rsidRPr="00702720">
              <w:rPr>
                <w:rFonts w:cs="Tahoma"/>
              </w:rPr>
              <w:t>Επικαιροποίηση</w:t>
            </w:r>
            <w:proofErr w:type="spellEnd"/>
            <w:r w:rsidRPr="00702720">
              <w:rPr>
                <w:rFonts w:cs="Tahoma"/>
              </w:rPr>
              <w:t xml:space="preserve"> εγχειριδίων χρήσης</w:t>
            </w:r>
          </w:p>
          <w:p w14:paraId="46BEE49A" w14:textId="77777777" w:rsidR="002E59BA" w:rsidRPr="00702720" w:rsidRDefault="002E59BA">
            <w:pPr>
              <w:widowControl w:val="0"/>
              <w:rPr>
                <w:rFonts w:cs="Tahoma"/>
              </w:rPr>
            </w:pPr>
          </w:p>
          <w:p w14:paraId="2454C42F" w14:textId="77777777" w:rsidR="002E59BA" w:rsidRPr="00702720" w:rsidRDefault="002E59BA">
            <w:pPr>
              <w:widowControl w:val="0"/>
              <w:rPr>
                <w:rFonts w:cs="Tahoma"/>
                <w:u w:val="single"/>
              </w:rPr>
            </w:pPr>
            <w:r w:rsidRPr="00702720">
              <w:rPr>
                <w:rFonts w:cs="Tahoma"/>
                <w:u w:val="single"/>
              </w:rPr>
              <w:t>ΑΝΑΜΕΝΟΜΕΝΑ ΠΑΡΑΔΟΤΕΑ/ ΑΠΟΤΕΛΕΣΜΑΤΑ ΦΑΣΗΣ:</w:t>
            </w:r>
          </w:p>
        </w:tc>
      </w:tr>
      <w:tr w:rsidR="002E59BA" w:rsidRPr="00702720" w14:paraId="2D394E9B" w14:textId="77777777" w:rsidTr="002E59BA">
        <w:trPr>
          <w:trHeight w:val="476"/>
        </w:trPr>
        <w:tc>
          <w:tcPr>
            <w:tcW w:w="2500" w:type="pct"/>
            <w:shd w:val="clear" w:color="auto" w:fill="EFEFEF"/>
            <w:tcMar>
              <w:top w:w="100" w:type="dxa"/>
              <w:left w:w="100" w:type="dxa"/>
              <w:bottom w:w="100" w:type="dxa"/>
              <w:right w:w="100" w:type="dxa"/>
            </w:tcMar>
          </w:tcPr>
          <w:p w14:paraId="3A365531" w14:textId="77777777" w:rsidR="002E59BA" w:rsidRPr="00702720" w:rsidRDefault="002E59BA">
            <w:pPr>
              <w:widowControl w:val="0"/>
              <w:rPr>
                <w:rFonts w:cs="Tahoma"/>
                <w:b/>
              </w:rPr>
            </w:pPr>
            <w:r w:rsidRPr="00702720">
              <w:rPr>
                <w:rFonts w:cs="Tahoma"/>
                <w:b/>
              </w:rPr>
              <w:t>Τίτλος Παραδοτέου</w:t>
            </w:r>
          </w:p>
        </w:tc>
        <w:tc>
          <w:tcPr>
            <w:tcW w:w="2500" w:type="pct"/>
            <w:shd w:val="clear" w:color="auto" w:fill="EFEFEF"/>
            <w:tcMar>
              <w:top w:w="100" w:type="dxa"/>
              <w:left w:w="100" w:type="dxa"/>
              <w:bottom w:w="100" w:type="dxa"/>
              <w:right w:w="100" w:type="dxa"/>
            </w:tcMar>
          </w:tcPr>
          <w:p w14:paraId="516F1304" w14:textId="77777777" w:rsidR="002E59BA" w:rsidRPr="00702720" w:rsidRDefault="002E59BA">
            <w:pPr>
              <w:widowControl w:val="0"/>
              <w:rPr>
                <w:rFonts w:cs="Tahoma"/>
                <w:b/>
              </w:rPr>
            </w:pPr>
            <w:r w:rsidRPr="00702720">
              <w:rPr>
                <w:rFonts w:cs="Tahoma"/>
                <w:b/>
              </w:rPr>
              <w:t>Περιγραφή Παραδοτέου</w:t>
            </w:r>
          </w:p>
        </w:tc>
      </w:tr>
      <w:tr w:rsidR="002E59BA" w:rsidRPr="00702720" w14:paraId="78828A8B" w14:textId="77777777" w:rsidTr="002E59BA">
        <w:tc>
          <w:tcPr>
            <w:tcW w:w="2500" w:type="pct"/>
            <w:shd w:val="clear" w:color="auto" w:fill="auto"/>
            <w:tcMar>
              <w:top w:w="100" w:type="dxa"/>
              <w:left w:w="100" w:type="dxa"/>
              <w:bottom w:w="100" w:type="dxa"/>
              <w:right w:w="100" w:type="dxa"/>
            </w:tcMar>
          </w:tcPr>
          <w:p w14:paraId="0A895519" w14:textId="0F26C72D" w:rsidR="002E59BA" w:rsidRPr="00702720" w:rsidRDefault="002E59BA">
            <w:pPr>
              <w:widowControl w:val="0"/>
              <w:rPr>
                <w:rFonts w:cs="Tahoma"/>
              </w:rPr>
            </w:pPr>
            <w:r w:rsidRPr="00702720">
              <w:rPr>
                <w:rFonts w:cs="Tahoma"/>
              </w:rPr>
              <w:lastRenderedPageBreak/>
              <w:t>Υπηρεσίες υποστήριξης και αποκατάστασης δυσλειτουργιών</w:t>
            </w:r>
          </w:p>
          <w:p w14:paraId="519249D1" w14:textId="5DB3D2ED" w:rsidR="002E59BA" w:rsidRPr="00702720" w:rsidRDefault="002E59BA">
            <w:pPr>
              <w:widowControl w:val="0"/>
              <w:rPr>
                <w:rFonts w:cs="Tahoma"/>
              </w:rPr>
            </w:pPr>
            <w:r w:rsidRPr="00702720">
              <w:rPr>
                <w:rFonts w:cs="Tahoma"/>
              </w:rPr>
              <w:t>Απολογιστική αναφορά ολοκλήρωσης (στο τέλος της σύμβασης)</w:t>
            </w:r>
          </w:p>
        </w:tc>
        <w:tc>
          <w:tcPr>
            <w:tcW w:w="2500" w:type="pct"/>
            <w:shd w:val="clear" w:color="auto" w:fill="auto"/>
            <w:tcMar>
              <w:top w:w="100" w:type="dxa"/>
              <w:left w:w="100" w:type="dxa"/>
              <w:bottom w:w="100" w:type="dxa"/>
              <w:right w:w="100" w:type="dxa"/>
            </w:tcMar>
          </w:tcPr>
          <w:p w14:paraId="7426B76E" w14:textId="77777777" w:rsidR="002E59BA" w:rsidRPr="00702720" w:rsidRDefault="002E59BA">
            <w:pPr>
              <w:widowControl w:val="0"/>
              <w:rPr>
                <w:rFonts w:cs="Tahoma"/>
              </w:rPr>
            </w:pPr>
            <w:r w:rsidRPr="00702720">
              <w:rPr>
                <w:rFonts w:cs="Tahoma"/>
              </w:rPr>
              <w:t>Τεύχος αποτύπωσης υπηρεσιών που θα περιλαμβάνει</w:t>
            </w:r>
          </w:p>
          <w:p w14:paraId="0C57F55E" w14:textId="77777777" w:rsidR="002E59BA" w:rsidRPr="00702720" w:rsidRDefault="002E59BA">
            <w:pPr>
              <w:widowControl w:val="0"/>
              <w:rPr>
                <w:rFonts w:cs="Tahoma"/>
              </w:rPr>
            </w:pPr>
          </w:p>
          <w:p w14:paraId="256CDB1C" w14:textId="77777777" w:rsidR="002E59BA" w:rsidRPr="00702720" w:rsidRDefault="002E59BA" w:rsidP="00D87005">
            <w:pPr>
              <w:widowControl w:val="0"/>
              <w:numPr>
                <w:ilvl w:val="0"/>
                <w:numId w:val="116"/>
              </w:numPr>
              <w:tabs>
                <w:tab w:val="clear" w:pos="0"/>
                <w:tab w:val="clear" w:pos="709"/>
                <w:tab w:val="clear" w:pos="1134"/>
              </w:tabs>
              <w:suppressAutoHyphens w:val="0"/>
              <w:spacing w:after="0"/>
              <w:jc w:val="left"/>
              <w:rPr>
                <w:rFonts w:cs="Tahoma"/>
              </w:rPr>
            </w:pPr>
            <w:r w:rsidRPr="00702720">
              <w:rPr>
                <w:rFonts w:cs="Tahoma"/>
              </w:rPr>
              <w:t>Πρόγραμμα ενεργειών προληπτικής συντήρησης</w:t>
            </w:r>
          </w:p>
          <w:p w14:paraId="5C1E9158" w14:textId="2EFA5F61" w:rsidR="002E59BA" w:rsidRPr="00702720" w:rsidRDefault="002E59BA" w:rsidP="00D87005">
            <w:pPr>
              <w:widowControl w:val="0"/>
              <w:numPr>
                <w:ilvl w:val="0"/>
                <w:numId w:val="116"/>
              </w:numPr>
              <w:tabs>
                <w:tab w:val="clear" w:pos="0"/>
                <w:tab w:val="clear" w:pos="709"/>
                <w:tab w:val="clear" w:pos="1134"/>
              </w:tabs>
              <w:suppressAutoHyphens w:val="0"/>
              <w:spacing w:after="0"/>
              <w:jc w:val="left"/>
              <w:rPr>
                <w:rFonts w:cs="Tahoma"/>
              </w:rPr>
            </w:pPr>
            <w:r w:rsidRPr="00702720">
              <w:rPr>
                <w:rFonts w:cs="Tahoma"/>
              </w:rPr>
              <w:t xml:space="preserve">Τεκμηρίωση </w:t>
            </w:r>
            <w:r w:rsidR="00F81BD3" w:rsidRPr="00702720">
              <w:rPr>
                <w:rFonts w:cs="Tahoma"/>
              </w:rPr>
              <w:t>πρόσθετων</w:t>
            </w:r>
            <w:r w:rsidRPr="00702720">
              <w:rPr>
                <w:rFonts w:cs="Tahoma"/>
              </w:rPr>
              <w:t xml:space="preserve"> προσαρμογών και παραμετροποιήσεων</w:t>
            </w:r>
          </w:p>
          <w:p w14:paraId="1BBAC472" w14:textId="77777777" w:rsidR="002E59BA" w:rsidRPr="00702720" w:rsidRDefault="002E59BA" w:rsidP="00D87005">
            <w:pPr>
              <w:widowControl w:val="0"/>
              <w:numPr>
                <w:ilvl w:val="0"/>
                <w:numId w:val="116"/>
              </w:numPr>
              <w:tabs>
                <w:tab w:val="clear" w:pos="0"/>
                <w:tab w:val="clear" w:pos="709"/>
                <w:tab w:val="clear" w:pos="1134"/>
              </w:tabs>
              <w:suppressAutoHyphens w:val="0"/>
              <w:spacing w:after="0"/>
              <w:jc w:val="left"/>
              <w:rPr>
                <w:rFonts w:cs="Tahoma"/>
              </w:rPr>
            </w:pPr>
            <w:r w:rsidRPr="00702720">
              <w:rPr>
                <w:rFonts w:cs="Tahoma"/>
              </w:rPr>
              <w:t>Τεκμηρίωση εγκαταστάσεων νέων εκδόσεων</w:t>
            </w:r>
          </w:p>
          <w:p w14:paraId="670F1D55" w14:textId="77777777" w:rsidR="002E59BA" w:rsidRPr="00702720" w:rsidRDefault="002E59BA">
            <w:pPr>
              <w:widowControl w:val="0"/>
              <w:rPr>
                <w:rFonts w:cs="Tahoma"/>
              </w:rPr>
            </w:pPr>
          </w:p>
          <w:p w14:paraId="49E53080" w14:textId="77777777" w:rsidR="002E59BA" w:rsidRPr="00702720" w:rsidRDefault="002E59BA">
            <w:pPr>
              <w:widowControl w:val="0"/>
              <w:rPr>
                <w:rFonts w:cs="Tahoma"/>
              </w:rPr>
            </w:pPr>
            <w:r w:rsidRPr="00702720">
              <w:rPr>
                <w:rFonts w:cs="Tahoma"/>
              </w:rPr>
              <w:t>Απολογιστική αναφορά ολοκλήρωσης</w:t>
            </w:r>
          </w:p>
        </w:tc>
      </w:tr>
    </w:tbl>
    <w:p w14:paraId="5F3FFA8F" w14:textId="77777777" w:rsidR="001F5C49" w:rsidRPr="00702720" w:rsidRDefault="001F5C49" w:rsidP="001F5C49">
      <w:pPr>
        <w:rPr>
          <w:rFonts w:cs="Tahoma"/>
          <w:lang w:eastAsia="en-US" w:bidi="he-IL"/>
        </w:rPr>
      </w:pPr>
    </w:p>
    <w:p w14:paraId="1B4FD6A6" w14:textId="77777777" w:rsidR="003C7368" w:rsidRPr="00702720" w:rsidRDefault="003C7368" w:rsidP="00B91332">
      <w:pPr>
        <w:pStyle w:val="Appendix-Heading2"/>
      </w:pPr>
      <w:bookmarkStart w:id="647" w:name="_Toc97900842"/>
      <w:bookmarkStart w:id="648" w:name="_Ref128675883"/>
      <w:bookmarkStart w:id="649" w:name="_Toc191630143"/>
      <w:bookmarkStart w:id="650" w:name="_Toc53351961"/>
      <w:bookmarkStart w:id="651" w:name="_Toc52128892"/>
      <w:bookmarkStart w:id="652" w:name="_Toc46821583"/>
      <w:bookmarkStart w:id="653" w:name="_Toc54263014"/>
      <w:bookmarkStart w:id="654" w:name="_Toc56553146"/>
      <w:bookmarkStart w:id="655" w:name="_Ref64618325"/>
      <w:bookmarkStart w:id="656" w:name="_Ref89027530"/>
      <w:bookmarkStart w:id="657" w:name="_Toc105346504"/>
      <w:bookmarkEnd w:id="627"/>
      <w:bookmarkEnd w:id="628"/>
      <w:bookmarkEnd w:id="629"/>
      <w:bookmarkEnd w:id="630"/>
      <w:bookmarkEnd w:id="631"/>
      <w:bookmarkEnd w:id="632"/>
      <w:bookmarkEnd w:id="633"/>
      <w:bookmarkEnd w:id="634"/>
      <w:bookmarkEnd w:id="635"/>
      <w:bookmarkEnd w:id="636"/>
      <w:bookmarkEnd w:id="637"/>
      <w:bookmarkEnd w:id="638"/>
      <w:bookmarkEnd w:id="639"/>
      <w:r w:rsidRPr="00702720">
        <w:t>Μεθοδολογία διοίκησης και υλοποίησης έργου</w:t>
      </w:r>
      <w:bookmarkEnd w:id="647"/>
      <w:bookmarkEnd w:id="648"/>
      <w:bookmarkEnd w:id="649"/>
    </w:p>
    <w:p w14:paraId="31B51843" w14:textId="1E9BF595" w:rsidR="00284FF4" w:rsidRPr="00702720" w:rsidRDefault="003C7368" w:rsidP="006929CD">
      <w:pPr>
        <w:rPr>
          <w:rFonts w:cs="Tahoma"/>
        </w:rPr>
      </w:pPr>
      <w:r w:rsidRPr="00702720">
        <w:rPr>
          <w:rFonts w:cs="Tahoma"/>
        </w:rPr>
        <w:t>Οι Υποψήφιοι Ανάδοχοι θα πρέπει να προτείνουν κατάλληλη μεθοδολογία για την επίτευξη του συνόλου των στόχων του έργου μέσα στα χρονικά όρια που προβλέπονται από το χρονοδιάγραμμα υλοποίησης. Η μεθοδολογία διοίκησης και υλοποίησης του έργου, που θα προτείνουν ο Υποψήφιοι Ανάδοχοι, θα πρέπει να καλύπτει κατ' ελάχιστον την τεχνική διαχείριση του έργου, τη διαχείριση των κινδύνων, τη διασφάλιση της ποιότητας των παραδοτέων κ.ά. Οι πτυχές αυτές αναλύονται στις παρακάτω παραγράφους</w:t>
      </w:r>
      <w:r w:rsidR="00110E85" w:rsidRPr="00702720">
        <w:rPr>
          <w:rFonts w:cs="Tahoma"/>
        </w:rPr>
        <w:t>.</w:t>
      </w:r>
      <w:bookmarkEnd w:id="650"/>
      <w:bookmarkEnd w:id="651"/>
      <w:bookmarkEnd w:id="652"/>
      <w:bookmarkEnd w:id="653"/>
      <w:bookmarkEnd w:id="654"/>
      <w:bookmarkEnd w:id="655"/>
      <w:bookmarkEnd w:id="656"/>
      <w:bookmarkEnd w:id="657"/>
    </w:p>
    <w:p w14:paraId="6F246AB9" w14:textId="77777777" w:rsidR="009D3BC2" w:rsidRPr="00702720" w:rsidRDefault="009D3BC2" w:rsidP="007F5B86">
      <w:pPr>
        <w:pStyle w:val="Appendix-Heading3"/>
      </w:pPr>
      <w:bookmarkStart w:id="658" w:name="_Toc97900843"/>
      <w:bookmarkStart w:id="659" w:name="_Toc191630144"/>
      <w:r w:rsidRPr="00702720">
        <w:t>Μέθοδοι και Τεχνικές Υλοποίησης και Υποστήριξης</w:t>
      </w:r>
      <w:bookmarkEnd w:id="658"/>
      <w:bookmarkEnd w:id="659"/>
    </w:p>
    <w:p w14:paraId="631F2C1F" w14:textId="77777777" w:rsidR="009D3BC2" w:rsidRPr="00702720" w:rsidRDefault="009D3BC2" w:rsidP="00302580">
      <w:pPr>
        <w:rPr>
          <w:rFonts w:cs="Tahoma"/>
          <w:lang w:eastAsia="en-US" w:bidi="he-IL"/>
        </w:rPr>
      </w:pPr>
      <w:r w:rsidRPr="00702720">
        <w:rPr>
          <w:rFonts w:cs="Tahoma"/>
          <w:lang w:eastAsia="en-US" w:bidi="he-IL"/>
        </w:rPr>
        <w:t>Ο Οικονομικός Φορέας:</w:t>
      </w:r>
    </w:p>
    <w:p w14:paraId="3DEC9746" w14:textId="77777777" w:rsidR="009D3BC2" w:rsidRPr="00702720" w:rsidRDefault="009D3BC2" w:rsidP="003A7B0C">
      <w:pPr>
        <w:pStyle w:val="a"/>
        <w:numPr>
          <w:ilvl w:val="0"/>
          <w:numId w:val="30"/>
        </w:numPr>
        <w:tabs>
          <w:tab w:val="clear" w:pos="720"/>
        </w:tabs>
        <w:ind w:left="810" w:hanging="450"/>
        <w:rPr>
          <w:rFonts w:cs="Tahoma"/>
          <w:lang w:eastAsia="en-US" w:bidi="he-IL"/>
        </w:rPr>
      </w:pPr>
      <w:r w:rsidRPr="00702720">
        <w:rPr>
          <w:rFonts w:cs="Tahoma"/>
        </w:rPr>
        <w:t>Έχοντας διαμορφώσει μια σαφή και ολοκληρωμένη αντίληψη για το Έργο,</w:t>
      </w:r>
    </w:p>
    <w:p w14:paraId="3874357E" w14:textId="77777777" w:rsidR="009D3BC2" w:rsidRPr="00702720" w:rsidRDefault="009D3BC2" w:rsidP="003A7B0C">
      <w:pPr>
        <w:pStyle w:val="a"/>
        <w:numPr>
          <w:ilvl w:val="0"/>
          <w:numId w:val="30"/>
        </w:numPr>
        <w:tabs>
          <w:tab w:val="clear" w:pos="720"/>
        </w:tabs>
        <w:ind w:left="810" w:hanging="450"/>
        <w:rPr>
          <w:rFonts w:cs="Tahoma"/>
        </w:rPr>
      </w:pPr>
      <w:r w:rsidRPr="00702720">
        <w:rPr>
          <w:rFonts w:cs="Tahoma"/>
        </w:rPr>
        <w:t xml:space="preserve">Λαμβάνοντας υπόψη την απαιτούμενη συνεργασία του με το προσωπικό του φορέα και του </w:t>
      </w:r>
      <w:proofErr w:type="spellStart"/>
      <w:r w:rsidRPr="00702720">
        <w:rPr>
          <w:rFonts w:cs="Tahoma"/>
        </w:rPr>
        <w:t>ΥπΟικ</w:t>
      </w:r>
      <w:proofErr w:type="spellEnd"/>
      <w:r w:rsidRPr="00702720">
        <w:rPr>
          <w:rFonts w:cs="Tahoma"/>
        </w:rPr>
        <w:t>.</w:t>
      </w:r>
    </w:p>
    <w:p w14:paraId="5D34ED2D" w14:textId="77777777" w:rsidR="009D3BC2" w:rsidRPr="00702720" w:rsidRDefault="009D3BC2" w:rsidP="003A7B0C">
      <w:pPr>
        <w:pStyle w:val="a"/>
        <w:numPr>
          <w:ilvl w:val="0"/>
          <w:numId w:val="30"/>
        </w:numPr>
        <w:tabs>
          <w:tab w:val="clear" w:pos="720"/>
        </w:tabs>
        <w:ind w:left="810" w:hanging="450"/>
        <w:rPr>
          <w:rFonts w:cs="Tahoma"/>
        </w:rPr>
      </w:pPr>
      <w:r w:rsidRPr="00702720">
        <w:rPr>
          <w:rFonts w:cs="Tahoma"/>
        </w:rPr>
        <w:t>Λαμβάνοντας υπόψη την εμπειρία του και τις βέλτιστες διεθνείς πρακτικές που απορρέουν από την υλοποίηση παρόμοιων έργων και</w:t>
      </w:r>
    </w:p>
    <w:p w14:paraId="527BBF59" w14:textId="77777777" w:rsidR="009D3BC2" w:rsidRPr="00702720" w:rsidRDefault="009D3BC2" w:rsidP="003A7B0C">
      <w:pPr>
        <w:pStyle w:val="a"/>
        <w:numPr>
          <w:ilvl w:val="0"/>
          <w:numId w:val="30"/>
        </w:numPr>
        <w:tabs>
          <w:tab w:val="clear" w:pos="720"/>
        </w:tabs>
        <w:ind w:left="810" w:hanging="450"/>
        <w:rPr>
          <w:rFonts w:cs="Tahoma"/>
        </w:rPr>
      </w:pPr>
      <w:r w:rsidRPr="00702720">
        <w:rPr>
          <w:rFonts w:cs="Tahoma"/>
        </w:rPr>
        <w:t>Αξιολογώντας και κάνοντας χρήση των εργαλείων και μεθοδολογιών που αυτός διαθέτει,</w:t>
      </w:r>
    </w:p>
    <w:p w14:paraId="706897AA" w14:textId="77777777" w:rsidR="009D3BC2" w:rsidRPr="00702720" w:rsidRDefault="009D3BC2" w:rsidP="00302580">
      <w:pPr>
        <w:rPr>
          <w:rFonts w:cs="Tahoma"/>
          <w:lang w:eastAsia="en-US" w:bidi="he-IL"/>
        </w:rPr>
      </w:pPr>
      <w:r w:rsidRPr="00702720">
        <w:rPr>
          <w:rFonts w:cs="Tahoma"/>
          <w:lang w:eastAsia="en-US" w:bidi="he-IL"/>
        </w:rPr>
        <w:t>υποχρεούται να παρουσιάσει στην Προσφορά του μια ολοκληρωμένη μεθοδολογική προσέγγιση, που θα ακολουθήσει για την υλοποίηση του Έργου.</w:t>
      </w:r>
    </w:p>
    <w:p w14:paraId="778F48E5" w14:textId="77777777" w:rsidR="009D3BC2" w:rsidRPr="00702720" w:rsidRDefault="009D3BC2" w:rsidP="007F5B86">
      <w:pPr>
        <w:pStyle w:val="Appendix-Heading3"/>
      </w:pPr>
      <w:bookmarkStart w:id="660" w:name="_Toc97900844"/>
      <w:bookmarkStart w:id="661" w:name="_Toc191630145"/>
      <w:r w:rsidRPr="00702720">
        <w:t>Σχήμα Διοίκησης, σχεδιασμού και υλοποίησης του Έργου</w:t>
      </w:r>
      <w:bookmarkEnd w:id="660"/>
      <w:bookmarkEnd w:id="661"/>
    </w:p>
    <w:p w14:paraId="4EEC6803" w14:textId="77777777" w:rsidR="009D3BC2" w:rsidRPr="00702720" w:rsidRDefault="009D3BC2" w:rsidP="00BF6B20">
      <w:pPr>
        <w:pStyle w:val="Appendix-Heading4"/>
      </w:pPr>
      <w:r w:rsidRPr="00702720">
        <w:t>Παρακολούθηση της Σύμβασης</w:t>
      </w:r>
    </w:p>
    <w:p w14:paraId="5E5F0771" w14:textId="77777777" w:rsidR="009D3BC2" w:rsidRPr="00702720" w:rsidRDefault="009D3BC2" w:rsidP="009D3BC2">
      <w:pPr>
        <w:rPr>
          <w:rFonts w:cs="Tahoma"/>
        </w:rPr>
      </w:pPr>
      <w:r w:rsidRPr="00702720">
        <w:rPr>
          <w:rFonts w:cs="Tahoma"/>
        </w:rPr>
        <w:t>Η παρακολούθηση της εκτέλεσης της Σύμβασης θα γίνει σύμφωνα με τα αναφερόμενα στο άρθρο 6.1 της παρούσας διακήρυξης.</w:t>
      </w:r>
    </w:p>
    <w:p w14:paraId="7EAD5768" w14:textId="77777777" w:rsidR="009D3BC2" w:rsidRPr="00702720" w:rsidRDefault="009D3BC2" w:rsidP="00BF6B20">
      <w:pPr>
        <w:pStyle w:val="Appendix-Heading4"/>
      </w:pPr>
      <w:bookmarkStart w:id="662" w:name="_Ref97812720"/>
      <w:r w:rsidRPr="00702720">
        <w:t>Παραλαβή του αντικειμένου της Σύμβασης</w:t>
      </w:r>
      <w:bookmarkEnd w:id="662"/>
    </w:p>
    <w:p w14:paraId="5AFF3D6C" w14:textId="1B528A21" w:rsidR="009D3BC2" w:rsidRPr="00702720" w:rsidRDefault="009D3BC2" w:rsidP="009D3BC2">
      <w:pPr>
        <w:rPr>
          <w:rFonts w:cs="Tahoma"/>
        </w:rPr>
      </w:pPr>
      <w:r w:rsidRPr="00702720">
        <w:rPr>
          <w:rFonts w:cs="Tahoma"/>
        </w:rPr>
        <w:t>Η παραλαβή των παρεχόμενων υπηρεσιών ή/και παραδοτέων γίνεται από Επιτροπή Παραλαβής Έργου</w:t>
      </w:r>
      <w:r w:rsidR="00F36A77" w:rsidRPr="00702720">
        <w:rPr>
          <w:rFonts w:cs="Tahoma"/>
        </w:rPr>
        <w:t xml:space="preserve"> </w:t>
      </w:r>
      <w:r w:rsidRPr="00702720">
        <w:rPr>
          <w:rFonts w:cs="Tahoma"/>
        </w:rPr>
        <w:t>(Ε.Π.Ε.) που συγκροτείται, σύμφωνα με την παράγραφο 11 εδάφιο δ’ του άρθρου 221 του Ν. 4412/2016, σύμφωνα με τα αναλυτικώς αναφερόμενα στην παρ.</w:t>
      </w:r>
      <w:r w:rsidR="008106EF" w:rsidRPr="00702720" w:rsidDel="008106EF">
        <w:rPr>
          <w:rFonts w:cs="Tahoma"/>
        </w:rPr>
        <w:t xml:space="preserve"> </w:t>
      </w:r>
      <w:r w:rsidRPr="00702720">
        <w:rPr>
          <w:rFonts w:cs="Tahoma"/>
        </w:rPr>
        <w:t>6</w:t>
      </w:r>
      <w:r w:rsidR="008106EF" w:rsidRPr="00702720">
        <w:rPr>
          <w:rFonts w:cs="Tahoma"/>
        </w:rPr>
        <w:t>.3</w:t>
      </w:r>
      <w:r w:rsidRPr="00702720">
        <w:rPr>
          <w:rFonts w:cs="Tahoma"/>
        </w:rPr>
        <w:t xml:space="preserve"> της παρούσας.</w:t>
      </w:r>
    </w:p>
    <w:p w14:paraId="0CE42FD4" w14:textId="77777777" w:rsidR="009D3BC2" w:rsidRPr="00702720" w:rsidRDefault="009D3BC2" w:rsidP="00BF6B20">
      <w:pPr>
        <w:pStyle w:val="Appendix-Heading4"/>
      </w:pPr>
      <w:r w:rsidRPr="00702720">
        <w:lastRenderedPageBreak/>
        <w:t>Συντονισμός</w:t>
      </w:r>
    </w:p>
    <w:p w14:paraId="290B9875" w14:textId="419ADFDA" w:rsidR="009D3BC2" w:rsidRPr="00702720" w:rsidRDefault="009D3BC2" w:rsidP="009D3BC2">
      <w:pPr>
        <w:rPr>
          <w:rFonts w:cs="Tahoma"/>
        </w:rPr>
      </w:pPr>
      <w:r w:rsidRPr="00702720">
        <w:rPr>
          <w:rFonts w:cs="Tahoma"/>
        </w:rPr>
        <w:t>Το</w:t>
      </w:r>
      <w:r w:rsidR="00E94FCB" w:rsidRPr="00702720">
        <w:rPr>
          <w:rFonts w:cs="Tahoma"/>
        </w:rPr>
        <w:t>ν</w:t>
      </w:r>
      <w:r w:rsidRPr="00702720">
        <w:rPr>
          <w:rFonts w:cs="Tahoma"/>
        </w:rPr>
        <w:t xml:space="preserve"> γενικό συντονισμό και την παρακολούθησης των απαιτούμενων ενεργειών / διαδικασιών έχει το Αυτοτελές Τμήμα Στρατηγικής, Προγραμματισμού και Διαχείρισης Έργων της Γενικής Γραμματείας Πληροφοριακών Συστημάτων Δημοσίας Διοίκησης, σύμφωνα με τις αρμοδιότητές του.</w:t>
      </w:r>
    </w:p>
    <w:p w14:paraId="3CE47C13" w14:textId="77777777" w:rsidR="009D3BC2" w:rsidRPr="00702720" w:rsidRDefault="009D3BC2" w:rsidP="009D3BC2">
      <w:pPr>
        <w:rPr>
          <w:rFonts w:cs="Tahoma"/>
        </w:rPr>
      </w:pPr>
      <w:r w:rsidRPr="00702720">
        <w:rPr>
          <w:rFonts w:cs="Tahoma"/>
        </w:rPr>
        <w:t>Στο πλαίσιο της αρμοδιότητας του εν λόγω Τμήματος είναι η παρακολούθηση της συνολικής προόδου των έργων, παραλαμβάνει μηνιαίες εκθέσεις από την Ο.Δ.Ε. βάσει των οποίων συντάσσει συγκεντρωτική έκθεση προς τον καθ’ ύλην αρμόδιο Γενικό Γραμματέα στις οποίες περιλαμβάνονται και μέτρα αντιμετώπισης τυχόν προβλημάτων και ως εκ τούτου είναι παραλήπτης όλης της σχετικής αλληλογραφίας από το σχεδιασμό της πράξης μέχρι και την οριστική αποπληρωμή της. Επιπρόσθετα διεκπεραιώνει όλες τις διαδικασίες με τις Διαχειριστικές Αρχές συγχρηματοδοτούμενων πράξεων/έργων και τηρεί τους σχετικούς φακέλους των έργων.</w:t>
      </w:r>
    </w:p>
    <w:p w14:paraId="2478A7E4" w14:textId="77777777" w:rsidR="009D3BC2" w:rsidRPr="00702720" w:rsidRDefault="009D3BC2" w:rsidP="007F5B86">
      <w:pPr>
        <w:pStyle w:val="Appendix-Heading3"/>
      </w:pPr>
      <w:bookmarkStart w:id="663" w:name="_Toc97900845"/>
      <w:bookmarkStart w:id="664" w:name="_Toc191630146"/>
      <w:r w:rsidRPr="00702720">
        <w:t>Σχήμα Διοίκησης Έργου</w:t>
      </w:r>
      <w:bookmarkEnd w:id="663"/>
      <w:bookmarkEnd w:id="664"/>
    </w:p>
    <w:p w14:paraId="43CD9824" w14:textId="77777777" w:rsidR="009D3BC2" w:rsidRPr="00702720" w:rsidRDefault="009D3BC2" w:rsidP="009D3BC2">
      <w:pPr>
        <w:rPr>
          <w:rFonts w:cs="Tahoma"/>
        </w:rPr>
      </w:pPr>
      <w:r w:rsidRPr="00702720">
        <w:rPr>
          <w:rFonts w:cs="Tahoma"/>
        </w:rPr>
        <w:t xml:space="preserve">Ο Οικονομικός Φορέας υποχρεούται να υποβάλει στην Προσφορά του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 χρόνο απασχόλησής τους στο Έργο. </w:t>
      </w:r>
    </w:p>
    <w:p w14:paraId="41526D67" w14:textId="77777777" w:rsidR="009D3BC2" w:rsidRPr="00702720" w:rsidRDefault="009D3BC2" w:rsidP="009D3BC2">
      <w:pPr>
        <w:rPr>
          <w:rFonts w:cs="Tahoma"/>
        </w:rPr>
      </w:pPr>
      <w:r w:rsidRPr="00702720">
        <w:rPr>
          <w:rFonts w:cs="Tahoma"/>
        </w:rPr>
        <w:t>Τυχόν αλλαγή στο προσωπικό της Ομάδας Έργου του Αναδόχου τελεί υπό την έγκριση του Υπουργείου μετά από σχετική εισήγηση της Αρμόδιας Υπηρεσίας για την παρακολούθηση της σύμβασης.</w:t>
      </w:r>
    </w:p>
    <w:p w14:paraId="123BD778" w14:textId="77777777" w:rsidR="009D3BC2" w:rsidRPr="00702720" w:rsidRDefault="009D3BC2" w:rsidP="009D3BC2">
      <w:pPr>
        <w:rPr>
          <w:rFonts w:cs="Tahoma"/>
        </w:rPr>
      </w:pPr>
      <w:r w:rsidRPr="00702720">
        <w:rPr>
          <w:rFonts w:cs="Tahoma"/>
        </w:rPr>
        <w:t xml:space="preserve">Την κύρια ευθύνη υλοποίησης του Έργου έχει ο Ανάδοχος, τη δε επίβλεψη και τον έλεγχο της εκτέλεσης της Σύμβασης και των παραδοτέων έχει το Υπουργείο. </w:t>
      </w:r>
    </w:p>
    <w:p w14:paraId="1CC5E246" w14:textId="77777777" w:rsidR="009D3BC2" w:rsidRPr="00702720" w:rsidRDefault="009D3BC2" w:rsidP="009D3BC2">
      <w:pPr>
        <w:rPr>
          <w:rFonts w:cs="Tahoma"/>
        </w:rPr>
      </w:pPr>
      <w:r w:rsidRPr="00702720">
        <w:rPr>
          <w:rFonts w:cs="Tahoma"/>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6E865C70" w14:textId="77777777" w:rsidR="009D3BC2" w:rsidRPr="00702720" w:rsidRDefault="009D3BC2" w:rsidP="009D3BC2">
      <w:pPr>
        <w:rPr>
          <w:rFonts w:cs="Tahoma"/>
        </w:rPr>
      </w:pPr>
      <w:r w:rsidRPr="00702720">
        <w:rPr>
          <w:rFonts w:cs="Tahoma"/>
        </w:rPr>
        <w:t>Η Αναθέτουσα Αρχή έχει συστήσει αντίστοιχη ομάδα διοίκησης έργου, η οποία θα κοινοποιηθεί στον Ανάδοχο το αργότερο δέκα (10) ημέρες μετά την υπογραφή της Σύμβασης.</w:t>
      </w:r>
    </w:p>
    <w:p w14:paraId="339519B1" w14:textId="77777777" w:rsidR="009D3BC2" w:rsidRPr="00702720" w:rsidRDefault="009D3BC2" w:rsidP="00BF6B20">
      <w:pPr>
        <w:pStyle w:val="Appendix-Heading4"/>
      </w:pPr>
      <w:r w:rsidRPr="00702720">
        <w:t>Υπεύθυνος Έργου Αναδόχου</w:t>
      </w:r>
    </w:p>
    <w:p w14:paraId="7A076F71" w14:textId="77777777" w:rsidR="009D3BC2" w:rsidRPr="00702720" w:rsidRDefault="009D3BC2" w:rsidP="009D3BC2">
      <w:pPr>
        <w:rPr>
          <w:rFonts w:cs="Tahoma"/>
        </w:rPr>
      </w:pPr>
      <w:r w:rsidRPr="00702720">
        <w:rPr>
          <w:rFonts w:cs="Tahoma"/>
        </w:rPr>
        <w:t>Ο Υποψήφιος Ανάδοχος υποχρεούται να καθορίσει στην Προσφορά του τα στελέχη που θα αναλάβουν την διοίκηση και υλοποίηση του έργου.</w:t>
      </w:r>
    </w:p>
    <w:p w14:paraId="0A4B4195" w14:textId="68D2CE10" w:rsidR="009D3BC2" w:rsidRPr="00702720" w:rsidRDefault="009D3BC2" w:rsidP="009D3BC2">
      <w:pPr>
        <w:rPr>
          <w:rFonts w:cs="Tahoma"/>
        </w:rPr>
      </w:pPr>
      <w:r w:rsidRPr="00702720">
        <w:rPr>
          <w:rFonts w:cs="Tahoma"/>
        </w:rPr>
        <w:t>Η ομάδα έργου θα αποτελείτε κατ’ ελάχιστο με τα στελέχη που περιγράφονται στην παράγραφο 2.2.6</w:t>
      </w:r>
      <w:r w:rsidR="00690A16" w:rsidRPr="00702720">
        <w:rPr>
          <w:rFonts w:cs="Tahoma"/>
        </w:rPr>
        <w:t>.</w:t>
      </w:r>
      <w:r w:rsidRPr="00702720">
        <w:rPr>
          <w:rFonts w:cs="Tahoma"/>
        </w:rPr>
        <w:t xml:space="preserve"> </w:t>
      </w:r>
    </w:p>
    <w:p w14:paraId="041FAA9A" w14:textId="77777777" w:rsidR="009D3BC2" w:rsidRPr="00702720" w:rsidRDefault="009D3BC2" w:rsidP="009D3BC2">
      <w:pPr>
        <w:rPr>
          <w:rFonts w:cs="Tahoma"/>
        </w:rPr>
      </w:pPr>
      <w:r w:rsidRPr="00702720">
        <w:rPr>
          <w:rFonts w:cs="Tahoma"/>
        </w:rPr>
        <w:t>Ο υποψήφιος Ανάδοχος υποχρεούται να καθορίσει στην Προσφορά του τα στελέχη της Ομάδας Έργου.</w:t>
      </w:r>
    </w:p>
    <w:p w14:paraId="4DE095A2" w14:textId="598D4249" w:rsidR="009D3BC2" w:rsidRPr="00702720" w:rsidRDefault="009D3BC2" w:rsidP="009D3BC2">
      <w:pPr>
        <w:rPr>
          <w:rFonts w:cs="Tahoma"/>
        </w:rPr>
      </w:pPr>
      <w:r w:rsidRPr="00702720">
        <w:rPr>
          <w:rFonts w:cs="Tahoma"/>
        </w:rPr>
        <w:t xml:space="preserve">Συγκεκριμένα, για </w:t>
      </w:r>
      <w:r w:rsidR="005851BD" w:rsidRPr="00702720">
        <w:rPr>
          <w:rFonts w:cs="Tahoma"/>
        </w:rPr>
        <w:t>τα προτεινόμενα</w:t>
      </w:r>
      <w:r w:rsidRPr="00702720">
        <w:rPr>
          <w:rFonts w:cs="Tahoma"/>
        </w:rPr>
        <w:t xml:space="preserve"> Μέλη της Ομάδας Έργου</w:t>
      </w:r>
      <w:r w:rsidR="00797904" w:rsidRPr="00702720">
        <w:rPr>
          <w:rFonts w:cs="Tahoma"/>
        </w:rPr>
        <w:t xml:space="preserve"> που καλύπτουν τις απαιτήσεις της 2.2.6.1</w:t>
      </w:r>
      <w:r w:rsidRPr="00702720">
        <w:rPr>
          <w:rFonts w:cs="Tahoma"/>
        </w:rPr>
        <w:t>:</w:t>
      </w:r>
    </w:p>
    <w:p w14:paraId="3BD950D4" w14:textId="3D4E5A6A" w:rsidR="009D3BC2" w:rsidRPr="00702720" w:rsidRDefault="009D3BC2" w:rsidP="003A7B0C">
      <w:pPr>
        <w:pStyle w:val="a"/>
        <w:numPr>
          <w:ilvl w:val="0"/>
          <w:numId w:val="30"/>
        </w:numPr>
        <w:tabs>
          <w:tab w:val="clear" w:pos="720"/>
        </w:tabs>
        <w:spacing w:before="120" w:line="256" w:lineRule="auto"/>
        <w:ind w:left="720" w:hanging="450"/>
        <w:rPr>
          <w:rFonts w:cs="Tahoma"/>
        </w:rPr>
      </w:pPr>
      <w:r w:rsidRPr="00702720">
        <w:rPr>
          <w:rFonts w:cs="Tahoma"/>
        </w:rPr>
        <w:t xml:space="preserve">Να </w:t>
      </w:r>
      <w:proofErr w:type="spellStart"/>
      <w:r w:rsidRPr="00702720">
        <w:rPr>
          <w:rFonts w:cs="Tahoma"/>
        </w:rPr>
        <w:t>περιγραφεί</w:t>
      </w:r>
      <w:proofErr w:type="spellEnd"/>
      <w:r w:rsidRPr="00702720">
        <w:rPr>
          <w:rFonts w:cs="Tahoma"/>
        </w:rPr>
        <w:t xml:space="preserve"> ο ρόλος </w:t>
      </w:r>
      <w:r w:rsidR="00DC5B15" w:rsidRPr="00702720">
        <w:rPr>
          <w:rFonts w:cs="Tahoma"/>
        </w:rPr>
        <w:t xml:space="preserve">και γνωστικό αντικείμενο </w:t>
      </w:r>
      <w:r w:rsidRPr="00702720">
        <w:rPr>
          <w:rFonts w:cs="Tahoma"/>
        </w:rPr>
        <w:t>τους στο προτεινόμενο Σχήμα Διοίκησης.</w:t>
      </w:r>
    </w:p>
    <w:p w14:paraId="34875BC3" w14:textId="77777777" w:rsidR="009D3BC2" w:rsidRPr="00702720" w:rsidRDefault="009D3BC2" w:rsidP="003A7B0C">
      <w:pPr>
        <w:pStyle w:val="a"/>
        <w:numPr>
          <w:ilvl w:val="0"/>
          <w:numId w:val="30"/>
        </w:numPr>
        <w:tabs>
          <w:tab w:val="clear" w:pos="720"/>
        </w:tabs>
        <w:spacing w:before="120" w:line="256" w:lineRule="auto"/>
        <w:ind w:left="720" w:hanging="450"/>
        <w:rPr>
          <w:rFonts w:cs="Tahoma"/>
        </w:rPr>
      </w:pPr>
      <w:r w:rsidRPr="00702720">
        <w:rPr>
          <w:rFonts w:cs="Tahoma"/>
        </w:rPr>
        <w:t>Να δηλωθεί το ποσοστό συμμετοχής τους στο Έργο</w:t>
      </w:r>
    </w:p>
    <w:p w14:paraId="47D81504" w14:textId="77777777" w:rsidR="009D3BC2" w:rsidRPr="00702720" w:rsidRDefault="009D3BC2" w:rsidP="003A7B0C">
      <w:pPr>
        <w:pStyle w:val="a"/>
        <w:numPr>
          <w:ilvl w:val="0"/>
          <w:numId w:val="30"/>
        </w:numPr>
        <w:tabs>
          <w:tab w:val="clear" w:pos="720"/>
        </w:tabs>
        <w:spacing w:before="120" w:line="256" w:lineRule="auto"/>
        <w:ind w:left="720" w:hanging="450"/>
        <w:rPr>
          <w:rFonts w:cs="Tahoma"/>
        </w:rPr>
      </w:pPr>
      <w:r w:rsidRPr="00702720">
        <w:rPr>
          <w:rFonts w:cs="Tahoma"/>
        </w:rPr>
        <w:t>Να δηλωθεί η σχέση τους με τον υποψήφιο Ανάδοχο (στέλεχος Αναδόχου, στέλεχος υπεργολάβου, εξωτερικός συνεργάτης).</w:t>
      </w:r>
    </w:p>
    <w:p w14:paraId="47AB17BD" w14:textId="4D74E0DB" w:rsidR="009D3BC2" w:rsidRPr="00702720" w:rsidRDefault="009D3BC2" w:rsidP="009D3BC2">
      <w:pPr>
        <w:rPr>
          <w:rFonts w:cs="Tahoma"/>
          <w:b/>
          <w:bCs/>
        </w:rPr>
      </w:pPr>
      <w:r w:rsidRPr="00702720">
        <w:rPr>
          <w:rFonts w:cs="Tahoma"/>
          <w:b/>
          <w:bCs/>
        </w:rPr>
        <w:t xml:space="preserve">Θα πρέπει επίσης να δίδονται σε Πίνακα οι ανθρωπομήνες συμμετοχής κάθε στελέχους </w:t>
      </w:r>
      <w:r w:rsidR="00797904" w:rsidRPr="00702720">
        <w:rPr>
          <w:rFonts w:cs="Tahoma"/>
          <w:b/>
          <w:bCs/>
        </w:rPr>
        <w:t xml:space="preserve">εκ των ανωτέρω </w:t>
      </w:r>
      <w:r w:rsidR="004D74DB" w:rsidRPr="00702720">
        <w:rPr>
          <w:rFonts w:cs="Tahoma"/>
          <w:b/>
          <w:bCs/>
        </w:rPr>
        <w:t xml:space="preserve">γενικά και </w:t>
      </w:r>
      <w:r w:rsidRPr="00702720">
        <w:rPr>
          <w:rFonts w:cs="Tahoma"/>
          <w:b/>
          <w:bCs/>
        </w:rPr>
        <w:t>ανά Φάση του Έργου.</w:t>
      </w:r>
    </w:p>
    <w:p w14:paraId="11277B6C" w14:textId="51EAD444" w:rsidR="00DC5B15" w:rsidRPr="00702720" w:rsidRDefault="00797904" w:rsidP="00DC5B15">
      <w:pPr>
        <w:rPr>
          <w:rFonts w:cs="Tahoma"/>
          <w:b/>
        </w:rPr>
      </w:pPr>
      <w:r w:rsidRPr="00702720">
        <w:rPr>
          <w:rFonts w:cs="Tahoma"/>
          <w:b/>
          <w:bCs/>
        </w:rPr>
        <w:t>Τα λοιπά μέλη της Ομάδας Έργου δεν απαιτείται να ονοματιστούν στο πλαίσιο υποβολής της προσφοράς</w:t>
      </w:r>
    </w:p>
    <w:p w14:paraId="5184E1B9" w14:textId="77777777" w:rsidR="00DC5B15" w:rsidRPr="00702720" w:rsidRDefault="00DC5B15" w:rsidP="00DC5B15">
      <w:pPr>
        <w:rPr>
          <w:rFonts w:cs="Tahoma"/>
          <w:b/>
        </w:rPr>
      </w:pPr>
    </w:p>
    <w:p w14:paraId="09BA8CF9" w14:textId="77777777" w:rsidR="009D3BC2" w:rsidRPr="00702720" w:rsidRDefault="009D3BC2" w:rsidP="007F5B86">
      <w:pPr>
        <w:pStyle w:val="Appendix-Heading3"/>
      </w:pPr>
      <w:bookmarkStart w:id="665" w:name="_Toc97900846"/>
      <w:bookmarkStart w:id="666" w:name="_Toc191630147"/>
      <w:r w:rsidRPr="00702720">
        <w:lastRenderedPageBreak/>
        <w:t>Σχέδιο Μεθοδολογίας Διοίκησης και Σύστημα Διασφάλισης Ποιότητας</w:t>
      </w:r>
      <w:bookmarkEnd w:id="665"/>
      <w:bookmarkEnd w:id="666"/>
    </w:p>
    <w:p w14:paraId="54BEE1BB" w14:textId="77777777" w:rsidR="009D3BC2" w:rsidRPr="00702720" w:rsidRDefault="009D3BC2" w:rsidP="009D3BC2">
      <w:pPr>
        <w:rPr>
          <w:rFonts w:cs="Tahoma"/>
        </w:rPr>
      </w:pPr>
      <w:r w:rsidRPr="00702720">
        <w:rPr>
          <w:rFonts w:cs="Tahoma"/>
        </w:rPr>
        <w:t>Ο Υποψήφιος Ανάδοχος οφείλει να παραδώσει σχέδιο της προτεινόμενης Μεθοδολογίας διοίκησης και διασφάλισης ποιότητας Έργου, που θα πρέπει να περιλαμβάνει στοιχεία που τεκμηριώνουν την κατανόηση του Έργου και του προτεινόμενου μοντέλου λειτουργίας και ενδεικτικώς θα περιλαμβάνουν:</w:t>
      </w:r>
    </w:p>
    <w:p w14:paraId="39E6A265" w14:textId="77777777" w:rsidR="009D3BC2" w:rsidRPr="00702720" w:rsidRDefault="009D3BC2" w:rsidP="003A7B0C">
      <w:pPr>
        <w:pStyle w:val="a"/>
        <w:numPr>
          <w:ilvl w:val="0"/>
          <w:numId w:val="30"/>
        </w:numPr>
        <w:tabs>
          <w:tab w:val="clear" w:pos="720"/>
        </w:tabs>
        <w:ind w:left="900" w:hanging="540"/>
        <w:rPr>
          <w:rFonts w:cs="Tahoma"/>
        </w:rPr>
      </w:pPr>
      <w:r w:rsidRPr="00702720">
        <w:rPr>
          <w:rFonts w:cs="Tahoma"/>
        </w:rPr>
        <w:t>Κρίσιμους παράγοντες επιτυχίας και προϋποθέσεις επιτυχούς ολοκλήρωσης του Έργου.</w:t>
      </w:r>
    </w:p>
    <w:p w14:paraId="5FF0BFE7" w14:textId="77777777" w:rsidR="009D3BC2" w:rsidRPr="00702720" w:rsidRDefault="009D3BC2" w:rsidP="003A7B0C">
      <w:pPr>
        <w:pStyle w:val="a"/>
        <w:numPr>
          <w:ilvl w:val="0"/>
          <w:numId w:val="30"/>
        </w:numPr>
        <w:tabs>
          <w:tab w:val="clear" w:pos="720"/>
        </w:tabs>
        <w:ind w:left="900" w:hanging="540"/>
        <w:rPr>
          <w:rFonts w:cs="Tahoma"/>
        </w:rPr>
      </w:pPr>
      <w:r w:rsidRPr="00702720">
        <w:rPr>
          <w:rFonts w:cs="Tahoma"/>
        </w:rPr>
        <w:t>Καταγραφή πιθανών προβλημάτων, που εκτιμάται ότι είναι δυνατό να προκύψουν κατά τη διεξαγωγή συγκεκριμένων εργασιών και τρόποι αντιμετώπισής τους.</w:t>
      </w:r>
    </w:p>
    <w:p w14:paraId="31FED823" w14:textId="77777777" w:rsidR="009D3BC2" w:rsidRPr="00702720" w:rsidRDefault="009D3BC2" w:rsidP="003A7B0C">
      <w:pPr>
        <w:pStyle w:val="a"/>
        <w:numPr>
          <w:ilvl w:val="0"/>
          <w:numId w:val="30"/>
        </w:numPr>
        <w:tabs>
          <w:tab w:val="clear" w:pos="720"/>
        </w:tabs>
        <w:ind w:left="900" w:hanging="540"/>
        <w:rPr>
          <w:rFonts w:cs="Tahoma"/>
        </w:rPr>
      </w:pPr>
      <w:r w:rsidRPr="00702720">
        <w:rPr>
          <w:rFonts w:cs="Tahoma"/>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18B67AAD" w14:textId="77777777" w:rsidR="009D3BC2" w:rsidRPr="00702720" w:rsidRDefault="009D3BC2" w:rsidP="003A7B0C">
      <w:pPr>
        <w:pStyle w:val="a"/>
        <w:numPr>
          <w:ilvl w:val="0"/>
          <w:numId w:val="30"/>
        </w:numPr>
        <w:tabs>
          <w:tab w:val="clear" w:pos="720"/>
        </w:tabs>
        <w:ind w:left="900" w:hanging="540"/>
        <w:rPr>
          <w:rFonts w:cs="Tahoma"/>
        </w:rPr>
      </w:pPr>
      <w:r w:rsidRPr="00702720">
        <w:rPr>
          <w:rFonts w:cs="Tahoma"/>
        </w:rPr>
        <w:t>Πίνακα με τα πακέτα εργασίας και τα παραδοτέα ανά φάση του Έργου. Στην περίπτωση ένωσης, ο πίνακας θα πρέπει να περιλαμβάνει μία επιπλέον στήλη, όπου θα αναγράφεται το μέλος / μέλη, που θα αναλάβει την υλοποίηση των συγκεκριμένων παραδοτέων ή πακέτων εργασίας.</w:t>
      </w:r>
    </w:p>
    <w:p w14:paraId="2B8D0F06" w14:textId="77777777" w:rsidR="009D3BC2" w:rsidRPr="00702720" w:rsidRDefault="009D3BC2" w:rsidP="003A7B0C">
      <w:pPr>
        <w:pStyle w:val="a"/>
        <w:numPr>
          <w:ilvl w:val="0"/>
          <w:numId w:val="30"/>
        </w:numPr>
        <w:tabs>
          <w:tab w:val="clear" w:pos="720"/>
        </w:tabs>
        <w:ind w:left="900" w:hanging="540"/>
        <w:rPr>
          <w:rFonts w:cs="Tahoma"/>
        </w:rPr>
      </w:pPr>
      <w:r w:rsidRPr="00702720">
        <w:rPr>
          <w:rFonts w:cs="Tahoma"/>
        </w:rPr>
        <w:t>Αναλυτικό χρονοδιάγραμμα υλοποίησης των φάσεων του Έργου, στο οποίο θα καταγράφονται τα χρονικά ορόσημα ολοκλήρωσης των επιμέρους παραδοτέων.</w:t>
      </w:r>
    </w:p>
    <w:p w14:paraId="5D861A4A" w14:textId="77777777" w:rsidR="009D3BC2" w:rsidRPr="00702720" w:rsidRDefault="009D3BC2" w:rsidP="003A7B0C">
      <w:pPr>
        <w:pStyle w:val="a"/>
        <w:numPr>
          <w:ilvl w:val="0"/>
          <w:numId w:val="30"/>
        </w:numPr>
        <w:tabs>
          <w:tab w:val="clear" w:pos="720"/>
        </w:tabs>
        <w:ind w:left="900" w:hanging="540"/>
        <w:rPr>
          <w:rFonts w:cs="Tahoma"/>
        </w:rPr>
      </w:pPr>
      <w:r w:rsidRPr="00702720">
        <w:rPr>
          <w:rFonts w:cs="Tahoma"/>
        </w:rPr>
        <w:t>Αναλυτικό σχεδίασμά και πιστή εφαρμογή διαδικασιών διασφάλισης ποιότητας για τον ακριβή καθορισμό του τι απαιτείται, από ποιον και των προτύπων με τα οποία εκτελούνται οι εργασίες για την υλοποίηση του έργου.</w:t>
      </w:r>
    </w:p>
    <w:p w14:paraId="7CAB832A" w14:textId="77777777" w:rsidR="009D3BC2" w:rsidRPr="00702720" w:rsidRDefault="009D3BC2" w:rsidP="003A7B0C">
      <w:pPr>
        <w:pStyle w:val="a"/>
        <w:numPr>
          <w:ilvl w:val="0"/>
          <w:numId w:val="30"/>
        </w:numPr>
        <w:tabs>
          <w:tab w:val="clear" w:pos="720"/>
        </w:tabs>
        <w:ind w:left="900" w:hanging="540"/>
        <w:rPr>
          <w:rFonts w:cs="Tahoma"/>
        </w:rPr>
      </w:pPr>
      <w:r w:rsidRPr="00702720">
        <w:rPr>
          <w:rFonts w:cs="Tahoma"/>
        </w:rPr>
        <w:t>Την ανάπτυξη μίας ομαδικής προσέγγισης για την αναθεώρηση και βελτίωση των εργασιών υλοποίησης του έργου</w:t>
      </w:r>
    </w:p>
    <w:p w14:paraId="5AD3CCE1" w14:textId="77777777" w:rsidR="009D3BC2" w:rsidRPr="00702720" w:rsidRDefault="009D3BC2" w:rsidP="003A7B0C">
      <w:pPr>
        <w:pStyle w:val="a"/>
        <w:numPr>
          <w:ilvl w:val="0"/>
          <w:numId w:val="30"/>
        </w:numPr>
        <w:tabs>
          <w:tab w:val="clear" w:pos="720"/>
        </w:tabs>
        <w:ind w:left="900" w:hanging="540"/>
        <w:rPr>
          <w:rFonts w:cs="Tahoma"/>
        </w:rPr>
      </w:pPr>
      <w:r w:rsidRPr="00702720">
        <w:rPr>
          <w:rFonts w:cs="Tahoma"/>
        </w:rPr>
        <w:t>Τον περιοδικό έλεγχο ποιότητας για την αποτίμηση της ποιότητας του δικτύου και των υπηρεσιών, με τελικό στόχο τη συμμόρφωση με όλες τις προδιαγραφές του έργου.</w:t>
      </w:r>
    </w:p>
    <w:p w14:paraId="0A67BFDD" w14:textId="77777777" w:rsidR="009D3BC2" w:rsidRPr="00702720" w:rsidRDefault="009D3BC2" w:rsidP="00C86FD3">
      <w:pPr>
        <w:rPr>
          <w:rFonts w:cs="Tahoma"/>
        </w:rPr>
      </w:pPr>
      <w:r w:rsidRPr="00702720">
        <w:rPr>
          <w:rFonts w:cs="Tahoma"/>
        </w:rPr>
        <w:t>Οι παραπάνω ενέργειες θα εφαρμοστούν κατά τη διάρκεια της υλοποίησης του έργου και συγκεκριμένα:</w:t>
      </w:r>
    </w:p>
    <w:p w14:paraId="493838E2" w14:textId="77777777" w:rsidR="009D3BC2" w:rsidRPr="00702720" w:rsidRDefault="009D3BC2" w:rsidP="003A7B0C">
      <w:pPr>
        <w:pStyle w:val="a"/>
        <w:numPr>
          <w:ilvl w:val="0"/>
          <w:numId w:val="30"/>
        </w:numPr>
        <w:tabs>
          <w:tab w:val="clear" w:pos="720"/>
        </w:tabs>
        <w:ind w:left="900" w:hanging="540"/>
        <w:rPr>
          <w:rFonts w:cs="Tahoma"/>
        </w:rPr>
      </w:pPr>
      <w:r w:rsidRPr="00702720">
        <w:rPr>
          <w:rFonts w:cs="Tahoma"/>
        </w:rPr>
        <w:t>Με το πέρας κάθε Φάσης του έργου, κατά τον έλεγχο και αξιολόγηση των παραδοτέων της Φάσης.</w:t>
      </w:r>
    </w:p>
    <w:p w14:paraId="0CEB0767" w14:textId="77777777" w:rsidR="009D3BC2" w:rsidRPr="00702720" w:rsidRDefault="009D3BC2" w:rsidP="003A7B0C">
      <w:pPr>
        <w:pStyle w:val="a"/>
        <w:numPr>
          <w:ilvl w:val="0"/>
          <w:numId w:val="30"/>
        </w:numPr>
        <w:tabs>
          <w:tab w:val="clear" w:pos="720"/>
        </w:tabs>
        <w:ind w:left="900" w:hanging="540"/>
        <w:rPr>
          <w:rFonts w:cs="Tahoma"/>
        </w:rPr>
      </w:pPr>
      <w:r w:rsidRPr="00702720">
        <w:rPr>
          <w:rFonts w:cs="Tahoma"/>
        </w:rPr>
        <w:t>Κατά τη διαδικασία δοκιμών τμημάτων ή του συνόλου των υπηρεσιών στο πλαίσιο του ελέγχου των αποτελεσμάτων της παραγωγικής λειτουργίας.</w:t>
      </w:r>
    </w:p>
    <w:p w14:paraId="2F87B0F8" w14:textId="77777777" w:rsidR="009D3BC2" w:rsidRPr="00702720" w:rsidRDefault="009D3BC2" w:rsidP="003A7B0C">
      <w:pPr>
        <w:pStyle w:val="a"/>
        <w:numPr>
          <w:ilvl w:val="0"/>
          <w:numId w:val="30"/>
        </w:numPr>
        <w:tabs>
          <w:tab w:val="clear" w:pos="720"/>
        </w:tabs>
        <w:ind w:left="900" w:hanging="540"/>
        <w:rPr>
          <w:rFonts w:cs="Tahoma"/>
        </w:rPr>
      </w:pPr>
      <w:r w:rsidRPr="00702720">
        <w:rPr>
          <w:rFonts w:cs="Tahoma"/>
        </w:rPr>
        <w:t>Κατά τη διαδικασία μεταφοράς της απαραίτητης τεχνογνωσίας από τον Ανάδοχο προς την Αναθέτουσα Αρχή, με στόχο την απρόσκοπτη υποστήριξη και λειτουργία των υπηρεσιών.</w:t>
      </w:r>
    </w:p>
    <w:p w14:paraId="039CD691" w14:textId="77777777" w:rsidR="009D3BC2" w:rsidRPr="00702720" w:rsidRDefault="009D3BC2" w:rsidP="003A7B0C">
      <w:pPr>
        <w:pStyle w:val="a"/>
        <w:numPr>
          <w:ilvl w:val="0"/>
          <w:numId w:val="30"/>
        </w:numPr>
        <w:tabs>
          <w:tab w:val="clear" w:pos="720"/>
        </w:tabs>
        <w:ind w:left="900" w:hanging="540"/>
        <w:rPr>
          <w:rFonts w:cs="Tahoma"/>
        </w:rPr>
      </w:pPr>
      <w:r w:rsidRPr="00702720">
        <w:rPr>
          <w:rFonts w:cs="Tahoma"/>
        </w:rPr>
        <w:t>Κατά τη διάρκεια υλοποίησης του έργου στο πλαίσιο της εξασφάλισης της εφαρμογής των διαδικασιών διασφάλισης ποιότητας από τα εμπλεκόμενα μέρη,</w:t>
      </w:r>
    </w:p>
    <w:p w14:paraId="32E01C31" w14:textId="77777777" w:rsidR="009D3BC2" w:rsidRPr="00702720" w:rsidRDefault="009D3BC2" w:rsidP="003A7B0C">
      <w:pPr>
        <w:pStyle w:val="a"/>
        <w:numPr>
          <w:ilvl w:val="0"/>
          <w:numId w:val="30"/>
        </w:numPr>
        <w:tabs>
          <w:tab w:val="clear" w:pos="720"/>
        </w:tabs>
        <w:ind w:left="900" w:hanging="540"/>
        <w:rPr>
          <w:rFonts w:cs="Tahoma"/>
        </w:rPr>
      </w:pPr>
      <w:r w:rsidRPr="00702720">
        <w:rPr>
          <w:rFonts w:cs="Tahoma"/>
        </w:rPr>
        <w:t>Στο πλαίσιο της οργάνωσης και παρακολούθησης συναντήσεων με τα στελέχη της Αναθέτουσας Αρχής, ώστε να εξασφαλίζεται η ικανοποίησή τους σχετικά με την ποιότητα των υπηρεσιών, με έμφαση στην πληρότητα, τη λειτουργικότητα και την αμεσότητα της λειτουργίας τους.</w:t>
      </w:r>
    </w:p>
    <w:p w14:paraId="5AA66163" w14:textId="77777777" w:rsidR="009D3BC2" w:rsidRPr="00702720" w:rsidRDefault="009D3BC2" w:rsidP="00C86FD3">
      <w:pPr>
        <w:rPr>
          <w:rFonts w:cs="Tahoma"/>
        </w:rPr>
      </w:pPr>
      <w:r w:rsidRPr="00702720">
        <w:rPr>
          <w:rFonts w:cs="Tahoma"/>
        </w:rPr>
        <w:t>Οι υποψήφιοι Ανάδοχοι οφείλουν να περιγράφουν τη μεθοδολογία διοίκησης και διασφάλισης ποιότητας, που θα εφαρμόσουν στην τεχνική τους προσφορά.</w:t>
      </w:r>
    </w:p>
    <w:p w14:paraId="3BF2E7C9" w14:textId="77777777" w:rsidR="009D3BC2" w:rsidRPr="00702720" w:rsidRDefault="009D3BC2" w:rsidP="00C86FD3">
      <w:pPr>
        <w:rPr>
          <w:rFonts w:cs="Tahoma"/>
        </w:rPr>
      </w:pPr>
    </w:p>
    <w:p w14:paraId="70B2D52C" w14:textId="77777777" w:rsidR="009D3BC2" w:rsidRPr="00702720" w:rsidRDefault="009D3BC2" w:rsidP="007F5B86">
      <w:pPr>
        <w:pStyle w:val="Appendix-Heading3"/>
      </w:pPr>
      <w:bookmarkStart w:id="667" w:name="_Toc97900847"/>
      <w:bookmarkStart w:id="668" w:name="_Toc191630148"/>
      <w:r w:rsidRPr="00702720">
        <w:t>Μεθοδολογία Διαχείρισης Κινδύνων</w:t>
      </w:r>
      <w:bookmarkEnd w:id="667"/>
      <w:bookmarkEnd w:id="668"/>
    </w:p>
    <w:p w14:paraId="17A8D9F2" w14:textId="77777777" w:rsidR="009D3BC2" w:rsidRPr="00702720" w:rsidRDefault="009D3BC2" w:rsidP="009D3BC2">
      <w:pPr>
        <w:rPr>
          <w:rFonts w:cs="Tahoma"/>
        </w:rPr>
      </w:pPr>
      <w:r w:rsidRPr="00702720">
        <w:rPr>
          <w:rFonts w:cs="Tahoma"/>
        </w:rPr>
        <w:t xml:space="preserve">Οι υποψήφιοι Ανάδοχοι θα πρέπει να παρουσιάσουν αναλυτικό πλάνο και μεθοδολογία διαχείρισης κινδύνων / ρίσκων. Το πλάνο θα πρέπει να αντιμετωπίζει ρίσκα συνδεόμενα τόσο με τεχνικές / </w:t>
      </w:r>
      <w:r w:rsidRPr="00702720">
        <w:rPr>
          <w:rFonts w:cs="Tahoma"/>
        </w:rPr>
        <w:lastRenderedPageBreak/>
        <w:t>τεχνολογικές πτυχές, όσο και με οργανωτικές / διαχειριστικές. Ως αρχικό βήμα οι υποψήφιοι Ανάδοχοι θα πρέπει να αναγνωρίσουν τους βασικούς κινδύνους που θα μπορούσαν να οδηγήσουν το έργο σε αποκλίσεις χρόνου, κόστους και ποιότητας των τελικών παραδοτέων.</w:t>
      </w:r>
    </w:p>
    <w:p w14:paraId="43BDCE30" w14:textId="77777777" w:rsidR="009D3BC2" w:rsidRPr="00702720" w:rsidRDefault="009D3BC2" w:rsidP="009D3BC2">
      <w:pPr>
        <w:rPr>
          <w:rFonts w:cs="Tahoma"/>
        </w:rPr>
      </w:pPr>
      <w:r w:rsidRPr="00702720">
        <w:rPr>
          <w:rFonts w:cs="Tahoma"/>
        </w:rPr>
        <w:t>Το πλάνο διαχείρισης κινδύνων των Υποψηφίων Αναδόχων θα πρέπει για κάθε αξιοσημείωτο ρίσκο:</w:t>
      </w:r>
    </w:p>
    <w:p w14:paraId="639BE6E5" w14:textId="77777777" w:rsidR="009D3BC2" w:rsidRPr="00702720" w:rsidRDefault="009D3BC2" w:rsidP="003A7B0C">
      <w:pPr>
        <w:pStyle w:val="a"/>
        <w:numPr>
          <w:ilvl w:val="0"/>
          <w:numId w:val="30"/>
        </w:numPr>
        <w:tabs>
          <w:tab w:val="clear" w:pos="720"/>
        </w:tabs>
        <w:spacing w:before="120" w:line="256" w:lineRule="auto"/>
        <w:ind w:left="810" w:hanging="450"/>
        <w:rPr>
          <w:rFonts w:cs="Tahoma"/>
        </w:rPr>
      </w:pPr>
      <w:r w:rsidRPr="00702720">
        <w:rPr>
          <w:rFonts w:cs="Tahoma"/>
        </w:rPr>
        <w:t>Να περιγράφει το σχετικό κίνδυνο και τις επιπτώσεις που θα μπορούσε να έχει στην εξέλιξη του έργου</w:t>
      </w:r>
    </w:p>
    <w:p w14:paraId="6EF5C8C3" w14:textId="77777777" w:rsidR="009D3BC2" w:rsidRPr="00702720" w:rsidRDefault="009D3BC2" w:rsidP="003A7B0C">
      <w:pPr>
        <w:pStyle w:val="a"/>
        <w:numPr>
          <w:ilvl w:val="0"/>
          <w:numId w:val="30"/>
        </w:numPr>
        <w:tabs>
          <w:tab w:val="clear" w:pos="720"/>
        </w:tabs>
        <w:spacing w:before="120" w:line="256" w:lineRule="auto"/>
        <w:ind w:left="810" w:hanging="450"/>
        <w:rPr>
          <w:rFonts w:cs="Tahoma"/>
        </w:rPr>
      </w:pPr>
      <w:r w:rsidRPr="00702720">
        <w:rPr>
          <w:rFonts w:cs="Tahoma"/>
        </w:rPr>
        <w:t>Να αποτιμήσει την πιθανότητα εμφάνισης του σχετικού ρίσκου.</w:t>
      </w:r>
    </w:p>
    <w:p w14:paraId="6623DE6B" w14:textId="77777777" w:rsidR="009D3BC2" w:rsidRPr="00702720" w:rsidRDefault="009D3BC2" w:rsidP="003A7B0C">
      <w:pPr>
        <w:pStyle w:val="a"/>
        <w:numPr>
          <w:ilvl w:val="0"/>
          <w:numId w:val="30"/>
        </w:numPr>
        <w:tabs>
          <w:tab w:val="clear" w:pos="720"/>
        </w:tabs>
        <w:spacing w:before="120" w:line="256" w:lineRule="auto"/>
        <w:ind w:left="810" w:hanging="450"/>
        <w:rPr>
          <w:rFonts w:cs="Tahoma"/>
        </w:rPr>
      </w:pPr>
      <w:r w:rsidRPr="00702720">
        <w:rPr>
          <w:rFonts w:cs="Tahoma"/>
        </w:rPr>
        <w:t>Να καταγράψει και να εκτιμήσει όλες τις πιθανές επιδράσεις του κινδύνου στην υλοποίηση του έργου (π.χ. στο χρονοδιάγραμμα παράδοσης των παραδοτέων, στο κόστος του έργου, στην ποιότητα της υλοποίησης ή/και των παραδοτέων κλπ.). Η εκτίμηση θα πρέπει να πραγματοποιείται με τρόπο αντικειμενικό και θα πρέπει να περιλαμβάνει το σύνολο των παραγόντων που θα μπορούσαν να επηρεαστούν.</w:t>
      </w:r>
    </w:p>
    <w:p w14:paraId="09189933" w14:textId="77777777" w:rsidR="009D3BC2" w:rsidRPr="00702720" w:rsidRDefault="009D3BC2" w:rsidP="003A7B0C">
      <w:pPr>
        <w:pStyle w:val="a"/>
        <w:numPr>
          <w:ilvl w:val="0"/>
          <w:numId w:val="30"/>
        </w:numPr>
        <w:tabs>
          <w:tab w:val="clear" w:pos="720"/>
        </w:tabs>
        <w:spacing w:before="120" w:line="256" w:lineRule="auto"/>
        <w:ind w:left="810" w:hanging="450"/>
        <w:rPr>
          <w:rFonts w:cs="Tahoma"/>
        </w:rPr>
      </w:pPr>
      <w:r w:rsidRPr="00702720">
        <w:rPr>
          <w:rFonts w:cs="Tahoma"/>
        </w:rPr>
        <w:t>Να παρουσιάσει αναλυτικό πλάνο διαχείρισης, εξάλειψης και σε πολλές περιπτώσεις αντιμετώπισης του ρίσκου (</w:t>
      </w:r>
      <w:r w:rsidRPr="00702720">
        <w:rPr>
          <w:rFonts w:cs="Tahoma"/>
          <w:lang w:val="en-US"/>
        </w:rPr>
        <w:t>contingency</w:t>
      </w:r>
      <w:r w:rsidRPr="00702720">
        <w:rPr>
          <w:rFonts w:cs="Tahoma"/>
        </w:rPr>
        <w:t xml:space="preserve"> </w:t>
      </w:r>
      <w:r w:rsidRPr="00702720">
        <w:rPr>
          <w:rFonts w:cs="Tahoma"/>
          <w:lang w:val="en-US"/>
        </w:rPr>
        <w:t>plan</w:t>
      </w:r>
      <w:r w:rsidRPr="00702720">
        <w:rPr>
          <w:rFonts w:cs="Tahoma"/>
        </w:rPr>
        <w:t>). Ο Υποψήφιος Ανάδοχος οφείλει να εξηγήσει τους όρους και προϋποθέσεις κάτω από τους οποίους θα πρέπει να ενεργοποιείται το σχέδιο εναλλακτικών δράσεων / ενεργειών.</w:t>
      </w:r>
    </w:p>
    <w:p w14:paraId="0FB9E357" w14:textId="77777777" w:rsidR="009D3BC2" w:rsidRPr="00702720" w:rsidRDefault="009D3BC2" w:rsidP="009D3BC2">
      <w:pPr>
        <w:rPr>
          <w:rFonts w:cs="Tahoma"/>
        </w:rPr>
      </w:pPr>
      <w:r w:rsidRPr="00702720">
        <w:rPr>
          <w:rFonts w:cs="Tahoma"/>
        </w:rPr>
        <w:t>Το πλάνο διαχείρισης κινδύνων θα πρέπει να είναι συμβατό με την προτεινόμενη διοικητική δομή, αναφορικά με το ρόλο των μελών της ομάδας έργου στην αναγνώριση, καταγραφή και αποτίμηση των κινδύνων, αλλά και με τις σχετικές διαδικασίες ενεργοποίησης εναλλακτικών ενεργειών.</w:t>
      </w:r>
    </w:p>
    <w:p w14:paraId="695341B7" w14:textId="77777777" w:rsidR="009D3BC2" w:rsidRPr="00702720" w:rsidRDefault="009D3BC2" w:rsidP="009D3BC2">
      <w:pPr>
        <w:rPr>
          <w:rFonts w:cs="Tahoma"/>
        </w:rPr>
      </w:pPr>
    </w:p>
    <w:p w14:paraId="3A0D03C4" w14:textId="77777777" w:rsidR="009D3BC2" w:rsidRPr="00702720" w:rsidRDefault="009D3BC2" w:rsidP="007F5B86">
      <w:pPr>
        <w:pStyle w:val="Appendix-Heading3"/>
      </w:pPr>
      <w:bookmarkStart w:id="669" w:name="_Toc97900848"/>
      <w:bookmarkStart w:id="670" w:name="_Toc191630149"/>
      <w:r w:rsidRPr="00702720">
        <w:t>Τόπος Υλοποίησης – Παράδοσης Έργου</w:t>
      </w:r>
      <w:bookmarkEnd w:id="669"/>
      <w:bookmarkEnd w:id="670"/>
    </w:p>
    <w:p w14:paraId="20563A77" w14:textId="2E035F98" w:rsidR="009D3BC2" w:rsidRPr="00702720" w:rsidRDefault="009D3BC2" w:rsidP="009D3BC2">
      <w:pPr>
        <w:rPr>
          <w:rFonts w:cs="Tahoma"/>
        </w:rPr>
      </w:pPr>
      <w:r w:rsidRPr="00702720">
        <w:rPr>
          <w:rFonts w:cs="Tahoma"/>
        </w:rPr>
        <w:t>Ο Ανάδοχος θα πρέπει να αναλάβει όλες τις διαδικασίες διανομής και να παραδώσει σε πλήρη λειτουργία το σύνολο του ζητούμενου εξοπλισμού στους χώρους της Αναθέτουσας Αρχής σύμφωνα με τις απαιτήσεις της Διακήρυξης. Ο τελικός κατάλογος και τα ακριβή στοιχεία των σημείων παράδοσης του εξοπλισμού θα οριστικοποιηθούν κατά την εκπόνηση του Σχεδίου Επιχειρηματικής Συνέχειας. Για το</w:t>
      </w:r>
      <w:r w:rsidR="00064A26" w:rsidRPr="00702720">
        <w:rPr>
          <w:rFonts w:cs="Tahoma"/>
        </w:rPr>
        <w:t>ν</w:t>
      </w:r>
      <w:r w:rsidRPr="00702720">
        <w:rPr>
          <w:rFonts w:cs="Tahoma"/>
        </w:rPr>
        <w:t xml:space="preserve"> σκοπό αυτό</w:t>
      </w:r>
      <w:r w:rsidR="00064A26" w:rsidRPr="00702720">
        <w:rPr>
          <w:rFonts w:cs="Tahoma"/>
        </w:rPr>
        <w:t>,</w:t>
      </w:r>
      <w:r w:rsidRPr="00702720">
        <w:rPr>
          <w:rFonts w:cs="Tahoma"/>
        </w:rPr>
        <w:t xml:space="preserve"> ο ανάδοχος οφείλει να διαθέσει πανελλήνιο δίκτυο σημείων παρουσίας, ώστε να προχωρήσει απρόσκοπτα η διαδικασία διανομής. Σε κάθε περίπτωση η τελική κατανομή του εξοπλισμού σε επίπεδο Φορέα/τελικού χρήστη είναι ευθύνη της Αναθέτουσας Αρχής. Η Αναθέτουσα Αρχή θα καταλήξει στις τελικές καταστάσεις δικαιούχων των συνδέσεων και θα ενημερώσει σχετικά τον Ανάδοχο.</w:t>
      </w:r>
    </w:p>
    <w:p w14:paraId="270DACEA" w14:textId="77777777" w:rsidR="009D3BC2" w:rsidRPr="00702720" w:rsidRDefault="009D3BC2" w:rsidP="009D3BC2">
      <w:pPr>
        <w:rPr>
          <w:rFonts w:cs="Tahoma"/>
        </w:rPr>
      </w:pPr>
      <w:r w:rsidRPr="00702720">
        <w:rPr>
          <w:rFonts w:cs="Tahoma"/>
        </w:rPr>
        <w:t>Ο Ανάδοχος καθορίζει τις λεπτομέρειες σχετικά με τη μεταφορά και παράδοση του εξοπλισμού και ενημερώνει την Αναθέτουσα Αρχή τουλάχιστον πέντε (5) εργάσιμες ημέρες νωρίτερα, για την ακριβή ημερομηνία και ώρα που προτίθεται να πραγματοποιήσει την παράδοση σε κάθε σημείο, προκειμένου να ενημερωθούν έγκαιρα οι κατά τόπους υπεύθυνοι ώστε να εξασφαλισθεί η παρουσία και συνεργασία τους.</w:t>
      </w:r>
    </w:p>
    <w:p w14:paraId="52AF6400" w14:textId="77777777" w:rsidR="009D3BC2" w:rsidRPr="00702720" w:rsidRDefault="009D3BC2" w:rsidP="009D3BC2">
      <w:pPr>
        <w:rPr>
          <w:rFonts w:cs="Tahoma"/>
        </w:rPr>
      </w:pPr>
      <w:r w:rsidRPr="00702720">
        <w:rPr>
          <w:rFonts w:cs="Tahoma"/>
        </w:rPr>
        <w:t>Την ευθύνη για κάθε βλάβη, φθορά ή απώλεια του εξοπλισμού και κάθε τμήματός του, φέρει μέχρι την οριστική παραλαβή του ο Ανάδοχος</w:t>
      </w:r>
    </w:p>
    <w:p w14:paraId="2D9C296B" w14:textId="77777777" w:rsidR="009D3BC2" w:rsidRPr="00702720" w:rsidRDefault="009D3BC2" w:rsidP="009D3BC2">
      <w:pPr>
        <w:rPr>
          <w:rFonts w:cs="Tahoma"/>
        </w:rPr>
      </w:pPr>
    </w:p>
    <w:p w14:paraId="75CBFF7F" w14:textId="1DBEC667" w:rsidR="00DC6548" w:rsidRPr="00702720" w:rsidRDefault="00DC6548" w:rsidP="00696950">
      <w:pPr>
        <w:rPr>
          <w:rFonts w:eastAsia="SimSun" w:cs="Tahoma"/>
        </w:rPr>
      </w:pPr>
    </w:p>
    <w:p w14:paraId="435B472F" w14:textId="1FC6B011" w:rsidR="00EF225C" w:rsidRPr="00702720" w:rsidRDefault="00EF225C">
      <w:pPr>
        <w:tabs>
          <w:tab w:val="clear" w:pos="0"/>
          <w:tab w:val="clear" w:pos="709"/>
          <w:tab w:val="clear" w:pos="1134"/>
        </w:tabs>
        <w:suppressAutoHyphens w:val="0"/>
        <w:spacing w:after="0"/>
        <w:jc w:val="left"/>
        <w:rPr>
          <w:rFonts w:eastAsia="SimSun" w:cs="Tahoma"/>
        </w:rPr>
      </w:pPr>
      <w:r w:rsidRPr="00702720">
        <w:rPr>
          <w:rFonts w:eastAsia="SimSun" w:cs="Tahoma"/>
        </w:rPr>
        <w:br w:type="page"/>
      </w:r>
    </w:p>
    <w:p w14:paraId="49965206" w14:textId="77777777" w:rsidR="00E770E4" w:rsidRPr="00702720" w:rsidRDefault="00E770E4" w:rsidP="00972E9E">
      <w:pPr>
        <w:pStyle w:val="2"/>
        <w:numPr>
          <w:ilvl w:val="0"/>
          <w:numId w:val="0"/>
        </w:numPr>
        <w:rPr>
          <w:rFonts w:cs="Tahoma"/>
        </w:rPr>
        <w:sectPr w:rsidR="00E770E4" w:rsidRPr="00702720" w:rsidSect="00835F3C">
          <w:headerReference w:type="first" r:id="rId40"/>
          <w:pgSz w:w="11906" w:h="16838"/>
          <w:pgMar w:top="1442" w:right="1134" w:bottom="1134" w:left="1134" w:header="720" w:footer="370" w:gutter="0"/>
          <w:cols w:space="720"/>
          <w:docGrid w:linePitch="360"/>
        </w:sectPr>
      </w:pPr>
      <w:bookmarkStart w:id="671" w:name="_Toc105346510"/>
    </w:p>
    <w:bookmarkEnd w:id="671"/>
    <w:p w14:paraId="445ABCAA" w14:textId="77777777" w:rsidR="000B2A72" w:rsidRPr="00702720" w:rsidRDefault="000B2A72" w:rsidP="000B2A72">
      <w:pPr>
        <w:rPr>
          <w:rFonts w:cs="Tahoma"/>
          <w:b/>
          <w:i/>
        </w:rPr>
      </w:pPr>
    </w:p>
    <w:p w14:paraId="16B6CBB6" w14:textId="5B7E6A87" w:rsidR="00A154B4" w:rsidRPr="00702720" w:rsidRDefault="00467C13" w:rsidP="00194985">
      <w:pPr>
        <w:pStyle w:val="Appendix-Heading1"/>
      </w:pPr>
      <w:bookmarkStart w:id="672" w:name="_Ref88641173"/>
      <w:bookmarkStart w:id="673" w:name="_Ref88641177"/>
      <w:bookmarkStart w:id="674" w:name="_Toc105346511"/>
      <w:bookmarkStart w:id="675" w:name="_Toc191630150"/>
      <w:r w:rsidRPr="00702720">
        <w:t>Τεχνικές Προδιαγραφές – Πίνακες Συμμόρφωσης</w:t>
      </w:r>
      <w:bookmarkEnd w:id="672"/>
      <w:bookmarkEnd w:id="673"/>
      <w:bookmarkEnd w:id="674"/>
      <w:bookmarkEnd w:id="675"/>
    </w:p>
    <w:p w14:paraId="10ECFC77" w14:textId="77777777" w:rsidR="00B105FD" w:rsidRPr="00702720" w:rsidRDefault="00B105FD" w:rsidP="00B105FD">
      <w:pPr>
        <w:rPr>
          <w:rFonts w:cs="Tahoma"/>
        </w:rPr>
      </w:pPr>
      <w:r w:rsidRPr="00702720">
        <w:rPr>
          <w:rFonts w:cs="Tahoma"/>
        </w:rPr>
        <w:t>Ο υποψήφιος Ανάδοχος συμπληρώνει τους παρακάτω πίνακες συμμόρφωσης με την απόλυτη ευθύνη της ακρίβειας των δεδομένων.</w:t>
      </w:r>
    </w:p>
    <w:p w14:paraId="6E9E117B" w14:textId="77777777" w:rsidR="00B105FD" w:rsidRPr="00702720" w:rsidRDefault="00B105FD" w:rsidP="00B105FD">
      <w:pPr>
        <w:rPr>
          <w:rFonts w:cs="Tahoma"/>
        </w:rPr>
      </w:pPr>
      <w:r w:rsidRPr="00702720">
        <w:rPr>
          <w:rFonts w:cs="Tahoma"/>
          <w:u w:val="single"/>
        </w:rPr>
        <w:t>Επεξήγηση των στηλών των πινάκων</w:t>
      </w:r>
      <w:r w:rsidRPr="00702720">
        <w:rPr>
          <w:rFonts w:cs="Tahoma"/>
        </w:rPr>
        <w:t>:</w:t>
      </w:r>
    </w:p>
    <w:p w14:paraId="41119AFD" w14:textId="77777777" w:rsidR="00B105FD" w:rsidRPr="00702720" w:rsidRDefault="00B105FD" w:rsidP="00B105FD">
      <w:pPr>
        <w:rPr>
          <w:rFonts w:cs="Tahoma"/>
        </w:rPr>
      </w:pPr>
      <w:r w:rsidRPr="00702720">
        <w:rPr>
          <w:rFonts w:cs="Tahoma"/>
        </w:rPr>
        <w:t xml:space="preserve">Στήλη </w:t>
      </w:r>
      <w:r w:rsidRPr="00702720">
        <w:rPr>
          <w:rFonts w:cs="Tahoma"/>
          <w:b/>
          <w:bCs/>
        </w:rPr>
        <w:t>ΠΡΟΔΙΑΓΡΑΦΗ</w:t>
      </w:r>
    </w:p>
    <w:p w14:paraId="5B73A6C3" w14:textId="77777777" w:rsidR="00B105FD" w:rsidRPr="00702720" w:rsidRDefault="00B105FD" w:rsidP="00B105FD">
      <w:pPr>
        <w:rPr>
          <w:rFonts w:cs="Tahoma"/>
        </w:rPr>
      </w:pPr>
      <w:r w:rsidRPr="00702720">
        <w:rPr>
          <w:rFonts w:cs="Tahoma"/>
        </w:rPr>
        <w:t>Στα κελιά της στήλης αυτής περιγράφονται αναλυτικά οι αντίστοιχοι τεχνικοί όροι, υποχρεώσεις ή επεξηγήσεις, για τα οποία θα πρέπει να δοθούν αντίστοιχες απαντήσεις.</w:t>
      </w:r>
    </w:p>
    <w:p w14:paraId="7ED17249" w14:textId="77777777" w:rsidR="00B105FD" w:rsidRPr="00702720" w:rsidRDefault="00B105FD" w:rsidP="00B105FD">
      <w:pPr>
        <w:rPr>
          <w:rFonts w:cs="Tahoma"/>
        </w:rPr>
      </w:pPr>
      <w:r w:rsidRPr="00702720">
        <w:rPr>
          <w:rFonts w:cs="Tahoma"/>
        </w:rPr>
        <w:t xml:space="preserve">Στήλη </w:t>
      </w:r>
      <w:r w:rsidRPr="00702720">
        <w:rPr>
          <w:rFonts w:cs="Tahoma"/>
          <w:b/>
          <w:bCs/>
        </w:rPr>
        <w:t>ΑΠΑΙΤΗΣΗ</w:t>
      </w:r>
    </w:p>
    <w:p w14:paraId="441A467E" w14:textId="77777777" w:rsidR="00B105FD" w:rsidRPr="00702720" w:rsidRDefault="00B105FD" w:rsidP="00B105FD">
      <w:pPr>
        <w:rPr>
          <w:rFonts w:cs="Tahoma"/>
        </w:rPr>
      </w:pPr>
      <w:r w:rsidRPr="00702720">
        <w:rPr>
          <w:rFonts w:cs="Tahoma"/>
        </w:rPr>
        <w:t>Στα κελιά της στήλης αυτής έχει συμπληρωθεί η λέξη “ΝΑΙ”, που σημαίνει ότι η αντίστοιχη προδιαγραφή είναι υποχρεωτική για τον Υποψήφιο Ανάδοχο.</w:t>
      </w:r>
    </w:p>
    <w:p w14:paraId="3F0F1FDF" w14:textId="77777777" w:rsidR="00B105FD" w:rsidRPr="00702720" w:rsidRDefault="00B105FD" w:rsidP="00B105FD">
      <w:pPr>
        <w:rPr>
          <w:rFonts w:cs="Tahoma"/>
        </w:rPr>
      </w:pPr>
      <w:r w:rsidRPr="00702720">
        <w:rPr>
          <w:rFonts w:cs="Tahoma"/>
        </w:rPr>
        <w:t xml:space="preserve">Στήλη </w:t>
      </w:r>
      <w:r w:rsidRPr="00702720">
        <w:rPr>
          <w:rFonts w:cs="Tahoma"/>
          <w:b/>
          <w:bCs/>
        </w:rPr>
        <w:t>ΑΠΑΝΤΗΣΗ</w:t>
      </w:r>
    </w:p>
    <w:p w14:paraId="42468E85" w14:textId="77777777" w:rsidR="00B105FD" w:rsidRPr="00702720" w:rsidRDefault="00B105FD" w:rsidP="00B105FD">
      <w:pPr>
        <w:rPr>
          <w:rFonts w:cs="Tahoma"/>
        </w:rPr>
      </w:pPr>
      <w:r w:rsidRPr="00702720">
        <w:rPr>
          <w:rFonts w:cs="Tahoma"/>
        </w:rPr>
        <w:t>Στα κελιά της στήλης αυτής σημειώνεται υποχρεωτικά η απάντηση του Υποψήφιου Αναδόχου που θα έχει την ένδειξη “ΝΑΙ” εάν από την προσφορά πληρείται η αντίστοιχη προδιαγραφή ή αναλαμβάνεται η συγκεκριμένη υποχρέωση ή την ένδειξη “ΟΧΙ” σε αντίθετη περίπτωση.</w:t>
      </w:r>
    </w:p>
    <w:p w14:paraId="27D65C5C" w14:textId="77777777" w:rsidR="00B105FD" w:rsidRPr="00702720" w:rsidRDefault="00B105FD" w:rsidP="00B105FD">
      <w:pPr>
        <w:rPr>
          <w:rFonts w:cs="Tahoma"/>
        </w:rPr>
      </w:pPr>
      <w:r w:rsidRPr="00702720">
        <w:rPr>
          <w:rFonts w:cs="Tahoma"/>
        </w:rPr>
        <w:t>Απλή κατάφαση ή επεξήγηση δεν αποτελεί απόδειξη εκπλήρωσης της προδιαγραφής και η επιτροπή αξιολόγησης κατά την κρίση της μπορεί να τη δεχθεί ή όχι.</w:t>
      </w:r>
    </w:p>
    <w:p w14:paraId="65A1F94E" w14:textId="77777777" w:rsidR="00B105FD" w:rsidRPr="00702720" w:rsidRDefault="00B105FD" w:rsidP="00B105FD">
      <w:pPr>
        <w:rPr>
          <w:rFonts w:cs="Tahoma"/>
        </w:rPr>
      </w:pPr>
      <w:r w:rsidRPr="00702720">
        <w:rPr>
          <w:rFonts w:cs="Tahoma"/>
        </w:rPr>
        <w:t xml:space="preserve">Στήλη </w:t>
      </w:r>
      <w:r w:rsidRPr="00702720">
        <w:rPr>
          <w:rFonts w:cs="Tahoma"/>
          <w:b/>
          <w:bCs/>
        </w:rPr>
        <w:t>ΠΑΡΑΠΟΜΠΗ</w:t>
      </w:r>
    </w:p>
    <w:p w14:paraId="11E614E8" w14:textId="77777777" w:rsidR="00B105FD" w:rsidRPr="00702720" w:rsidRDefault="00B105FD" w:rsidP="00B105FD">
      <w:pPr>
        <w:rPr>
          <w:rFonts w:cs="Tahoma"/>
        </w:rPr>
      </w:pPr>
      <w:r w:rsidRPr="00702720">
        <w:rPr>
          <w:rFonts w:cs="Tahoma"/>
        </w:rPr>
        <w:t>Στη στήλη αυτή αναγράφονται υποχρεωτικά οι παραπομπές ανά κελί, σε άλλα σημεία της προσφοράς, τεχνικά φυλλάδια, εγχειρίδια ή φωτοτυπίες τμημάτων τους, δημοσιεύματα κλπ. από τα οποία τεκμηριώνονται και αιτιολογούνται πλήρως οι απαντήσεις της προηγούμενης στήλης της προσφοράς.</w:t>
      </w:r>
    </w:p>
    <w:p w14:paraId="66432B44" w14:textId="42BCCD84" w:rsidR="00B105FD" w:rsidRPr="00702720" w:rsidRDefault="00B105FD" w:rsidP="00B105FD">
      <w:pPr>
        <w:rPr>
          <w:rFonts w:cs="Tahoma"/>
        </w:rPr>
      </w:pPr>
      <w:r w:rsidRPr="00702720">
        <w:rPr>
          <w:rFonts w:cs="Tahoma"/>
        </w:rPr>
        <w:t>Τονίζεται ότι είναι υποχρεωτική η απάντηση και η αντίστοιχη παραπομπή, σε όλα τα σημεία των πινάκων και η παροχή όλων των πληροφοριών που ζητούνται.</w:t>
      </w:r>
    </w:p>
    <w:p w14:paraId="75E0C97E" w14:textId="1A2B27CA" w:rsidR="00E6502D" w:rsidRPr="00702720" w:rsidRDefault="00137F3A" w:rsidP="00B91332">
      <w:pPr>
        <w:pStyle w:val="Appendix-Heading2"/>
      </w:pPr>
      <w:bookmarkStart w:id="676" w:name="_Toc191630151"/>
      <w:r w:rsidRPr="00702720">
        <w:t>Γενικές Απαιτήσεις</w:t>
      </w:r>
      <w:r w:rsidR="006A0B7F" w:rsidRPr="00702720">
        <w:t xml:space="preserve"> (Για τα 2 Τμήματα)</w:t>
      </w:r>
      <w:bookmarkEnd w:id="676"/>
    </w:p>
    <w:tbl>
      <w:tblPr>
        <w:tblW w:w="9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389"/>
        <w:gridCol w:w="1790"/>
        <w:gridCol w:w="1422"/>
        <w:gridCol w:w="1491"/>
      </w:tblGrid>
      <w:tr w:rsidR="00F16D09" w:rsidRPr="00702720" w14:paraId="4ABA7DB5" w14:textId="77777777" w:rsidTr="001B5F1D">
        <w:trPr>
          <w:tblHeader/>
          <w:jc w:val="center"/>
        </w:trPr>
        <w:tc>
          <w:tcPr>
            <w:tcW w:w="851" w:type="dxa"/>
            <w:shd w:val="clear" w:color="auto" w:fill="CCCCCC"/>
            <w:tcMar>
              <w:left w:w="57" w:type="dxa"/>
              <w:right w:w="57" w:type="dxa"/>
            </w:tcMar>
            <w:vAlign w:val="center"/>
          </w:tcPr>
          <w:p w14:paraId="002B5B0C" w14:textId="77777777" w:rsidR="00F16D09" w:rsidRPr="00702720" w:rsidRDefault="00F16D09" w:rsidP="00597749">
            <w:pPr>
              <w:jc w:val="center"/>
              <w:rPr>
                <w:rFonts w:cs="Tahoma"/>
                <w:b/>
                <w:sz w:val="18"/>
                <w:szCs w:val="18"/>
              </w:rPr>
            </w:pPr>
            <w:r w:rsidRPr="00702720">
              <w:rPr>
                <w:rFonts w:cs="Tahoma"/>
                <w:b/>
                <w:sz w:val="18"/>
                <w:szCs w:val="18"/>
                <w:lang w:val="en-US"/>
              </w:rPr>
              <w:t>Α/Α</w:t>
            </w:r>
          </w:p>
        </w:tc>
        <w:tc>
          <w:tcPr>
            <w:tcW w:w="4389" w:type="dxa"/>
            <w:shd w:val="clear" w:color="auto" w:fill="CCCCCC"/>
            <w:tcMar>
              <w:left w:w="57" w:type="dxa"/>
              <w:right w:w="57" w:type="dxa"/>
            </w:tcMar>
            <w:vAlign w:val="center"/>
          </w:tcPr>
          <w:p w14:paraId="1A508FD0" w14:textId="77777777" w:rsidR="00F16D09" w:rsidRPr="00702720" w:rsidRDefault="00F16D09" w:rsidP="00597749">
            <w:pPr>
              <w:jc w:val="center"/>
              <w:rPr>
                <w:rFonts w:cs="Tahoma"/>
                <w:b/>
                <w:sz w:val="18"/>
                <w:szCs w:val="18"/>
              </w:rPr>
            </w:pPr>
            <w:r w:rsidRPr="00702720">
              <w:rPr>
                <w:rFonts w:cs="Tahoma"/>
                <w:b/>
                <w:sz w:val="18"/>
                <w:szCs w:val="18"/>
              </w:rPr>
              <w:t>ΠΡΟΔΙΑΓΡΑΦΗ</w:t>
            </w:r>
          </w:p>
        </w:tc>
        <w:tc>
          <w:tcPr>
            <w:tcW w:w="1790" w:type="dxa"/>
            <w:shd w:val="clear" w:color="auto" w:fill="CCCCCC"/>
            <w:tcMar>
              <w:left w:w="57" w:type="dxa"/>
              <w:right w:w="57" w:type="dxa"/>
            </w:tcMar>
            <w:vAlign w:val="center"/>
          </w:tcPr>
          <w:p w14:paraId="1FA9D7BD" w14:textId="77777777" w:rsidR="00F16D09" w:rsidRPr="00702720" w:rsidRDefault="00F16D09" w:rsidP="00597749">
            <w:pPr>
              <w:jc w:val="center"/>
              <w:rPr>
                <w:rFonts w:cs="Tahoma"/>
                <w:b/>
                <w:sz w:val="18"/>
                <w:szCs w:val="18"/>
              </w:rPr>
            </w:pPr>
            <w:r w:rsidRPr="00702720">
              <w:rPr>
                <w:rFonts w:cs="Tahoma"/>
                <w:b/>
                <w:sz w:val="18"/>
                <w:szCs w:val="18"/>
              </w:rPr>
              <w:t>ΑΠΑΙΤΗΣΗ</w:t>
            </w:r>
          </w:p>
        </w:tc>
        <w:tc>
          <w:tcPr>
            <w:tcW w:w="1422" w:type="dxa"/>
            <w:shd w:val="clear" w:color="auto" w:fill="CCCCCC"/>
            <w:tcMar>
              <w:left w:w="57" w:type="dxa"/>
              <w:right w:w="57" w:type="dxa"/>
            </w:tcMar>
            <w:vAlign w:val="center"/>
          </w:tcPr>
          <w:p w14:paraId="51C61FD8" w14:textId="77777777" w:rsidR="00F16D09" w:rsidRPr="00702720" w:rsidRDefault="00F16D09" w:rsidP="00597749">
            <w:pPr>
              <w:jc w:val="center"/>
              <w:rPr>
                <w:rFonts w:cs="Tahoma"/>
                <w:b/>
                <w:sz w:val="18"/>
                <w:szCs w:val="18"/>
              </w:rPr>
            </w:pPr>
            <w:r w:rsidRPr="00702720">
              <w:rPr>
                <w:rFonts w:cs="Tahoma"/>
                <w:b/>
                <w:sz w:val="18"/>
                <w:szCs w:val="18"/>
              </w:rPr>
              <w:t>ΑΠΑΝΤΗΣΗ</w:t>
            </w:r>
          </w:p>
        </w:tc>
        <w:tc>
          <w:tcPr>
            <w:tcW w:w="1491" w:type="dxa"/>
            <w:shd w:val="clear" w:color="auto" w:fill="CCCCCC"/>
            <w:tcMar>
              <w:left w:w="57" w:type="dxa"/>
              <w:right w:w="57" w:type="dxa"/>
            </w:tcMar>
            <w:vAlign w:val="center"/>
          </w:tcPr>
          <w:p w14:paraId="38C077A3" w14:textId="77777777" w:rsidR="00F16D09" w:rsidRPr="00702720" w:rsidRDefault="00F16D09" w:rsidP="00597749">
            <w:pPr>
              <w:jc w:val="center"/>
              <w:rPr>
                <w:rFonts w:cs="Tahoma"/>
                <w:b/>
                <w:sz w:val="18"/>
                <w:szCs w:val="18"/>
              </w:rPr>
            </w:pPr>
            <w:r w:rsidRPr="00702720">
              <w:rPr>
                <w:rFonts w:cs="Tahoma"/>
                <w:b/>
                <w:sz w:val="18"/>
                <w:szCs w:val="18"/>
              </w:rPr>
              <w:t>ΠΑΡΑΠΟΜΠΗ ΤΕΚΜΗΡΙΩΣΗΣ</w:t>
            </w:r>
          </w:p>
        </w:tc>
      </w:tr>
      <w:tr w:rsidR="00F16D09" w:rsidRPr="00702720" w14:paraId="5B93E2DB" w14:textId="77777777" w:rsidTr="001B5F1D">
        <w:trPr>
          <w:jc w:val="center"/>
        </w:trPr>
        <w:tc>
          <w:tcPr>
            <w:tcW w:w="851" w:type="dxa"/>
            <w:tcMar>
              <w:left w:w="57" w:type="dxa"/>
              <w:right w:w="57" w:type="dxa"/>
            </w:tcMar>
            <w:vAlign w:val="center"/>
          </w:tcPr>
          <w:p w14:paraId="6F756C42" w14:textId="77777777" w:rsidR="00F16D09" w:rsidRPr="00702720" w:rsidRDefault="00F16D09" w:rsidP="003A7B0C">
            <w:pPr>
              <w:numPr>
                <w:ilvl w:val="0"/>
                <w:numId w:val="36"/>
              </w:numPr>
              <w:tabs>
                <w:tab w:val="clear" w:pos="0"/>
                <w:tab w:val="clear" w:pos="709"/>
                <w:tab w:val="clear" w:pos="1134"/>
              </w:tabs>
              <w:suppressAutoHyphens w:val="0"/>
              <w:ind w:left="431" w:hanging="431"/>
              <w:rPr>
                <w:rFonts w:cs="Tahoma"/>
                <w:b/>
                <w:sz w:val="18"/>
                <w:szCs w:val="18"/>
                <w:lang w:val="en-US"/>
              </w:rPr>
            </w:pPr>
          </w:p>
        </w:tc>
        <w:tc>
          <w:tcPr>
            <w:tcW w:w="4389" w:type="dxa"/>
            <w:tcMar>
              <w:left w:w="57" w:type="dxa"/>
              <w:right w:w="57" w:type="dxa"/>
            </w:tcMar>
            <w:vAlign w:val="center"/>
          </w:tcPr>
          <w:p w14:paraId="06C70236" w14:textId="0BBE79A0" w:rsidR="00F16D09" w:rsidRPr="00702720" w:rsidRDefault="00F16D09" w:rsidP="00597749">
            <w:pPr>
              <w:rPr>
                <w:rFonts w:cs="Tahoma"/>
              </w:rPr>
            </w:pPr>
            <w:r w:rsidRPr="00702720">
              <w:rPr>
                <w:rFonts w:cs="Tahoma"/>
              </w:rPr>
              <w:t xml:space="preserve">Συμμόρφωση με τις προδιαγραφές της Παραγράφου </w:t>
            </w:r>
            <w:r w:rsidR="00071FA6" w:rsidRPr="00702720">
              <w:rPr>
                <w:rFonts w:cs="Tahoma"/>
              </w:rPr>
              <w:t>‎I.2.1 Σκοπιμότητα και αναμενόμενα οφέλη</w:t>
            </w:r>
          </w:p>
        </w:tc>
        <w:tc>
          <w:tcPr>
            <w:tcW w:w="1790" w:type="dxa"/>
            <w:tcMar>
              <w:left w:w="57" w:type="dxa"/>
              <w:right w:w="57" w:type="dxa"/>
            </w:tcMar>
            <w:vAlign w:val="center"/>
          </w:tcPr>
          <w:p w14:paraId="1BAC8A31" w14:textId="77777777" w:rsidR="00F16D09" w:rsidRPr="00702720" w:rsidRDefault="00F16D09" w:rsidP="00597749">
            <w:pPr>
              <w:jc w:val="center"/>
              <w:rPr>
                <w:rFonts w:cs="Tahoma"/>
                <w:b/>
                <w:sz w:val="18"/>
                <w:szCs w:val="18"/>
              </w:rPr>
            </w:pPr>
            <w:r w:rsidRPr="00702720">
              <w:rPr>
                <w:rFonts w:cs="Tahoma"/>
                <w:b/>
                <w:sz w:val="18"/>
                <w:szCs w:val="18"/>
              </w:rPr>
              <w:t>ΝΑΙ</w:t>
            </w:r>
          </w:p>
        </w:tc>
        <w:tc>
          <w:tcPr>
            <w:tcW w:w="1422" w:type="dxa"/>
            <w:tcMar>
              <w:left w:w="57" w:type="dxa"/>
              <w:right w:w="57" w:type="dxa"/>
            </w:tcMar>
            <w:vAlign w:val="center"/>
          </w:tcPr>
          <w:p w14:paraId="453E3299" w14:textId="77777777" w:rsidR="00F16D09" w:rsidRPr="00702720" w:rsidRDefault="00F16D09" w:rsidP="00597749">
            <w:pPr>
              <w:jc w:val="center"/>
              <w:rPr>
                <w:rFonts w:cs="Tahoma"/>
                <w:b/>
                <w:sz w:val="18"/>
                <w:szCs w:val="18"/>
              </w:rPr>
            </w:pPr>
          </w:p>
        </w:tc>
        <w:tc>
          <w:tcPr>
            <w:tcW w:w="1491" w:type="dxa"/>
            <w:tcMar>
              <w:left w:w="57" w:type="dxa"/>
              <w:right w:w="57" w:type="dxa"/>
            </w:tcMar>
            <w:vAlign w:val="center"/>
          </w:tcPr>
          <w:p w14:paraId="7E27E547" w14:textId="77777777" w:rsidR="00F16D09" w:rsidRPr="00702720" w:rsidRDefault="00F16D09" w:rsidP="00597749">
            <w:pPr>
              <w:jc w:val="center"/>
              <w:rPr>
                <w:rFonts w:cs="Tahoma"/>
                <w:b/>
                <w:sz w:val="18"/>
                <w:szCs w:val="18"/>
              </w:rPr>
            </w:pPr>
          </w:p>
        </w:tc>
      </w:tr>
      <w:tr w:rsidR="00F16D09" w:rsidRPr="00702720" w14:paraId="7712629D" w14:textId="77777777" w:rsidTr="001B5F1D">
        <w:trPr>
          <w:jc w:val="center"/>
        </w:trPr>
        <w:tc>
          <w:tcPr>
            <w:tcW w:w="851" w:type="dxa"/>
            <w:tcMar>
              <w:left w:w="57" w:type="dxa"/>
              <w:right w:w="57" w:type="dxa"/>
            </w:tcMar>
            <w:vAlign w:val="center"/>
          </w:tcPr>
          <w:p w14:paraId="5372D462" w14:textId="77777777" w:rsidR="00F16D09" w:rsidRPr="00702720" w:rsidRDefault="00F16D09" w:rsidP="003A7B0C">
            <w:pPr>
              <w:numPr>
                <w:ilvl w:val="0"/>
                <w:numId w:val="36"/>
              </w:numPr>
              <w:tabs>
                <w:tab w:val="clear" w:pos="0"/>
                <w:tab w:val="clear" w:pos="709"/>
                <w:tab w:val="clear" w:pos="1134"/>
              </w:tabs>
              <w:suppressAutoHyphens w:val="0"/>
              <w:ind w:left="431" w:hanging="431"/>
              <w:rPr>
                <w:rFonts w:cs="Tahoma"/>
                <w:b/>
                <w:sz w:val="18"/>
                <w:szCs w:val="18"/>
                <w:lang w:val="en-US"/>
              </w:rPr>
            </w:pPr>
          </w:p>
        </w:tc>
        <w:tc>
          <w:tcPr>
            <w:tcW w:w="4389" w:type="dxa"/>
            <w:tcMar>
              <w:left w:w="57" w:type="dxa"/>
              <w:right w:w="57" w:type="dxa"/>
            </w:tcMar>
            <w:vAlign w:val="center"/>
          </w:tcPr>
          <w:p w14:paraId="774A91DC" w14:textId="7345384C" w:rsidR="00F16D09" w:rsidRPr="00702720" w:rsidRDefault="00F16D09" w:rsidP="00597749">
            <w:pPr>
              <w:rPr>
                <w:rFonts w:cs="Tahoma"/>
              </w:rPr>
            </w:pPr>
            <w:r w:rsidRPr="00702720">
              <w:rPr>
                <w:rFonts w:cs="Tahoma"/>
              </w:rPr>
              <w:t xml:space="preserve">Συμμόρφωση με τις προδιαγραφές της Παραγράφου </w:t>
            </w:r>
            <w:r w:rsidR="00071FA6" w:rsidRPr="00702720">
              <w:rPr>
                <w:rFonts w:cs="Tahoma"/>
              </w:rPr>
              <w:t>‎I.2.2 Κρίσιμοι παράγοντες επιτυχίας του Έργου.</w:t>
            </w:r>
          </w:p>
        </w:tc>
        <w:tc>
          <w:tcPr>
            <w:tcW w:w="1790" w:type="dxa"/>
            <w:tcMar>
              <w:left w:w="57" w:type="dxa"/>
              <w:right w:w="57" w:type="dxa"/>
            </w:tcMar>
            <w:vAlign w:val="center"/>
          </w:tcPr>
          <w:p w14:paraId="02CA9219" w14:textId="77777777" w:rsidR="00F16D09" w:rsidRPr="00702720" w:rsidRDefault="00F16D09" w:rsidP="00597749">
            <w:pPr>
              <w:jc w:val="center"/>
              <w:rPr>
                <w:rFonts w:cs="Tahoma"/>
                <w:b/>
                <w:sz w:val="18"/>
                <w:szCs w:val="18"/>
              </w:rPr>
            </w:pPr>
            <w:r w:rsidRPr="00702720">
              <w:rPr>
                <w:rFonts w:cs="Tahoma"/>
                <w:b/>
                <w:sz w:val="18"/>
                <w:szCs w:val="18"/>
              </w:rPr>
              <w:t>ΝΑΙ</w:t>
            </w:r>
          </w:p>
        </w:tc>
        <w:tc>
          <w:tcPr>
            <w:tcW w:w="1422" w:type="dxa"/>
            <w:tcMar>
              <w:left w:w="57" w:type="dxa"/>
              <w:right w:w="57" w:type="dxa"/>
            </w:tcMar>
            <w:vAlign w:val="center"/>
          </w:tcPr>
          <w:p w14:paraId="30536F39" w14:textId="77777777" w:rsidR="00F16D09" w:rsidRPr="00702720" w:rsidRDefault="00F16D09" w:rsidP="00597749">
            <w:pPr>
              <w:jc w:val="center"/>
              <w:rPr>
                <w:rFonts w:cs="Tahoma"/>
                <w:b/>
                <w:sz w:val="18"/>
                <w:szCs w:val="18"/>
              </w:rPr>
            </w:pPr>
          </w:p>
        </w:tc>
        <w:tc>
          <w:tcPr>
            <w:tcW w:w="1491" w:type="dxa"/>
            <w:tcMar>
              <w:left w:w="57" w:type="dxa"/>
              <w:right w:w="57" w:type="dxa"/>
            </w:tcMar>
            <w:vAlign w:val="center"/>
          </w:tcPr>
          <w:p w14:paraId="0BDEA2A6" w14:textId="77777777" w:rsidR="00F16D09" w:rsidRPr="00702720" w:rsidRDefault="00F16D09" w:rsidP="00597749">
            <w:pPr>
              <w:jc w:val="center"/>
              <w:rPr>
                <w:rFonts w:cs="Tahoma"/>
                <w:b/>
                <w:sz w:val="18"/>
                <w:szCs w:val="18"/>
              </w:rPr>
            </w:pPr>
          </w:p>
        </w:tc>
      </w:tr>
      <w:tr w:rsidR="00090718" w:rsidRPr="00702720" w14:paraId="46B97EAD" w14:textId="77777777" w:rsidTr="001B5F1D">
        <w:trPr>
          <w:jc w:val="center"/>
        </w:trPr>
        <w:tc>
          <w:tcPr>
            <w:tcW w:w="851" w:type="dxa"/>
            <w:tcMar>
              <w:left w:w="57" w:type="dxa"/>
              <w:right w:w="57" w:type="dxa"/>
            </w:tcMar>
            <w:vAlign w:val="center"/>
          </w:tcPr>
          <w:p w14:paraId="65DA2FCF" w14:textId="77777777" w:rsidR="00090718" w:rsidRPr="00702720" w:rsidRDefault="00090718" w:rsidP="003A7B0C">
            <w:pPr>
              <w:numPr>
                <w:ilvl w:val="0"/>
                <w:numId w:val="36"/>
              </w:numPr>
              <w:tabs>
                <w:tab w:val="clear" w:pos="0"/>
                <w:tab w:val="clear" w:pos="709"/>
                <w:tab w:val="clear" w:pos="1134"/>
              </w:tabs>
              <w:suppressAutoHyphens w:val="0"/>
              <w:ind w:left="431" w:hanging="431"/>
              <w:rPr>
                <w:rFonts w:cs="Tahoma"/>
                <w:b/>
                <w:sz w:val="18"/>
                <w:szCs w:val="18"/>
                <w:lang w:val="en-US"/>
              </w:rPr>
            </w:pPr>
          </w:p>
        </w:tc>
        <w:tc>
          <w:tcPr>
            <w:tcW w:w="4389" w:type="dxa"/>
            <w:tcMar>
              <w:left w:w="57" w:type="dxa"/>
              <w:right w:w="57" w:type="dxa"/>
            </w:tcMar>
            <w:vAlign w:val="center"/>
          </w:tcPr>
          <w:p w14:paraId="7E691075" w14:textId="4605D953" w:rsidR="00090718" w:rsidRPr="00702720" w:rsidRDefault="00090718">
            <w:pPr>
              <w:rPr>
                <w:rFonts w:cs="Tahoma"/>
              </w:rPr>
            </w:pPr>
            <w:r w:rsidRPr="00702720">
              <w:rPr>
                <w:rFonts w:cs="Tahoma"/>
              </w:rPr>
              <w:t xml:space="preserve">Συμμόρφωση με τις προδιαγραφές της Παραγράφου ‎I.3 Αρχιτεκτονική και τις </w:t>
            </w:r>
            <w:proofErr w:type="spellStart"/>
            <w:r w:rsidRPr="00702720">
              <w:rPr>
                <w:rFonts w:cs="Tahoma"/>
              </w:rPr>
              <w:t>υποπαραγράφους</w:t>
            </w:r>
            <w:proofErr w:type="spellEnd"/>
            <w:r w:rsidRPr="00702720">
              <w:rPr>
                <w:rFonts w:cs="Tahoma"/>
              </w:rPr>
              <w:t xml:space="preserve"> αυτής.</w:t>
            </w:r>
          </w:p>
        </w:tc>
        <w:tc>
          <w:tcPr>
            <w:tcW w:w="1790" w:type="dxa"/>
            <w:tcMar>
              <w:left w:w="57" w:type="dxa"/>
              <w:right w:w="57" w:type="dxa"/>
            </w:tcMar>
            <w:vAlign w:val="center"/>
          </w:tcPr>
          <w:p w14:paraId="1FA946CD" w14:textId="77777777" w:rsidR="00090718" w:rsidRPr="00702720" w:rsidRDefault="00090718">
            <w:pPr>
              <w:jc w:val="center"/>
              <w:rPr>
                <w:rFonts w:cs="Tahoma"/>
                <w:sz w:val="18"/>
                <w:szCs w:val="18"/>
              </w:rPr>
            </w:pPr>
            <w:r w:rsidRPr="00702720">
              <w:rPr>
                <w:rFonts w:cs="Tahoma"/>
                <w:b/>
                <w:sz w:val="18"/>
                <w:szCs w:val="18"/>
              </w:rPr>
              <w:t>ΝΑΙ</w:t>
            </w:r>
          </w:p>
        </w:tc>
        <w:tc>
          <w:tcPr>
            <w:tcW w:w="1422" w:type="dxa"/>
            <w:tcMar>
              <w:left w:w="57" w:type="dxa"/>
              <w:right w:w="57" w:type="dxa"/>
            </w:tcMar>
            <w:vAlign w:val="center"/>
          </w:tcPr>
          <w:p w14:paraId="3C0DE856" w14:textId="77777777" w:rsidR="00090718" w:rsidRPr="00702720" w:rsidRDefault="00090718">
            <w:pPr>
              <w:jc w:val="center"/>
              <w:rPr>
                <w:rFonts w:cs="Tahoma"/>
                <w:sz w:val="18"/>
                <w:szCs w:val="18"/>
              </w:rPr>
            </w:pPr>
          </w:p>
        </w:tc>
        <w:tc>
          <w:tcPr>
            <w:tcW w:w="1491" w:type="dxa"/>
            <w:tcMar>
              <w:left w:w="57" w:type="dxa"/>
              <w:right w:w="57" w:type="dxa"/>
            </w:tcMar>
            <w:vAlign w:val="center"/>
          </w:tcPr>
          <w:p w14:paraId="7C96F81E" w14:textId="77777777" w:rsidR="00090718" w:rsidRPr="00702720" w:rsidRDefault="00090718">
            <w:pPr>
              <w:jc w:val="center"/>
              <w:rPr>
                <w:rFonts w:cs="Tahoma"/>
                <w:sz w:val="18"/>
                <w:szCs w:val="18"/>
              </w:rPr>
            </w:pPr>
          </w:p>
        </w:tc>
      </w:tr>
      <w:tr w:rsidR="00F16D09" w:rsidRPr="00702720" w14:paraId="024A5DC9" w14:textId="77777777" w:rsidTr="001B5F1D">
        <w:trPr>
          <w:jc w:val="center"/>
        </w:trPr>
        <w:tc>
          <w:tcPr>
            <w:tcW w:w="851" w:type="dxa"/>
            <w:tcMar>
              <w:left w:w="57" w:type="dxa"/>
              <w:right w:w="57" w:type="dxa"/>
            </w:tcMar>
            <w:vAlign w:val="center"/>
          </w:tcPr>
          <w:p w14:paraId="2D2A6320" w14:textId="77777777" w:rsidR="00F16D09" w:rsidRPr="00702720" w:rsidRDefault="00F16D09" w:rsidP="003A7B0C">
            <w:pPr>
              <w:numPr>
                <w:ilvl w:val="0"/>
                <w:numId w:val="36"/>
              </w:numPr>
              <w:tabs>
                <w:tab w:val="clear" w:pos="0"/>
                <w:tab w:val="clear" w:pos="709"/>
                <w:tab w:val="clear" w:pos="1134"/>
              </w:tabs>
              <w:suppressAutoHyphens w:val="0"/>
              <w:ind w:left="431" w:hanging="431"/>
              <w:rPr>
                <w:rFonts w:cs="Tahoma"/>
                <w:b/>
                <w:sz w:val="18"/>
                <w:szCs w:val="18"/>
                <w:lang w:val="en-US"/>
              </w:rPr>
            </w:pPr>
          </w:p>
        </w:tc>
        <w:tc>
          <w:tcPr>
            <w:tcW w:w="4389" w:type="dxa"/>
            <w:tcMar>
              <w:left w:w="57" w:type="dxa"/>
              <w:right w:w="57" w:type="dxa"/>
            </w:tcMar>
            <w:vAlign w:val="center"/>
          </w:tcPr>
          <w:p w14:paraId="4E298C34" w14:textId="2B4DFD97" w:rsidR="00F16D09" w:rsidRPr="00702720" w:rsidRDefault="00F16D09" w:rsidP="00597749">
            <w:pPr>
              <w:rPr>
                <w:rFonts w:cs="Tahoma"/>
              </w:rPr>
            </w:pPr>
            <w:r w:rsidRPr="00702720">
              <w:rPr>
                <w:rFonts w:cs="Tahoma"/>
              </w:rPr>
              <w:t xml:space="preserve">Συμμόρφωση με τις προδιαγραφές των Παραγράφων </w:t>
            </w:r>
            <w:r w:rsidR="00090718" w:rsidRPr="00702720">
              <w:rPr>
                <w:rFonts w:cs="Tahoma"/>
              </w:rPr>
              <w:t>Ι.7</w:t>
            </w:r>
            <w:r w:rsidRPr="00702720">
              <w:rPr>
                <w:rFonts w:cs="Tahoma"/>
              </w:rPr>
              <w:t xml:space="preserve"> και Ι.</w:t>
            </w:r>
            <w:r w:rsidR="00090718" w:rsidRPr="00702720">
              <w:rPr>
                <w:rFonts w:cs="Tahoma"/>
              </w:rPr>
              <w:t>8</w:t>
            </w:r>
            <w:r w:rsidRPr="00702720">
              <w:rPr>
                <w:rFonts w:cs="Tahoma"/>
              </w:rPr>
              <w:t xml:space="preserve"> των </w:t>
            </w:r>
            <w:proofErr w:type="spellStart"/>
            <w:r w:rsidRPr="00702720">
              <w:rPr>
                <w:rFonts w:cs="Tahoma"/>
              </w:rPr>
              <w:t>υποπαραγράφων</w:t>
            </w:r>
            <w:proofErr w:type="spellEnd"/>
            <w:r w:rsidRPr="00702720">
              <w:rPr>
                <w:rFonts w:cs="Tahoma"/>
              </w:rPr>
              <w:t xml:space="preserve"> αυτών.</w:t>
            </w:r>
          </w:p>
        </w:tc>
        <w:tc>
          <w:tcPr>
            <w:tcW w:w="1790" w:type="dxa"/>
            <w:tcMar>
              <w:left w:w="57" w:type="dxa"/>
              <w:right w:w="57" w:type="dxa"/>
            </w:tcMar>
            <w:vAlign w:val="center"/>
          </w:tcPr>
          <w:p w14:paraId="2AF48EF8" w14:textId="77777777" w:rsidR="00F16D09" w:rsidRPr="00702720" w:rsidRDefault="00F16D09" w:rsidP="00597749">
            <w:pPr>
              <w:jc w:val="center"/>
              <w:rPr>
                <w:rFonts w:cs="Tahoma"/>
                <w:sz w:val="18"/>
                <w:szCs w:val="18"/>
              </w:rPr>
            </w:pPr>
            <w:r w:rsidRPr="00702720">
              <w:rPr>
                <w:rFonts w:cs="Tahoma"/>
                <w:b/>
                <w:sz w:val="18"/>
                <w:szCs w:val="18"/>
              </w:rPr>
              <w:t>ΝΑΙ</w:t>
            </w:r>
          </w:p>
        </w:tc>
        <w:tc>
          <w:tcPr>
            <w:tcW w:w="1422" w:type="dxa"/>
            <w:tcMar>
              <w:left w:w="57" w:type="dxa"/>
              <w:right w:w="57" w:type="dxa"/>
            </w:tcMar>
            <w:vAlign w:val="center"/>
          </w:tcPr>
          <w:p w14:paraId="031D7F0A" w14:textId="77777777" w:rsidR="00F16D09" w:rsidRPr="00702720" w:rsidRDefault="00F16D09" w:rsidP="00597749">
            <w:pPr>
              <w:jc w:val="center"/>
              <w:rPr>
                <w:rFonts w:cs="Tahoma"/>
                <w:sz w:val="18"/>
                <w:szCs w:val="18"/>
              </w:rPr>
            </w:pPr>
          </w:p>
        </w:tc>
        <w:tc>
          <w:tcPr>
            <w:tcW w:w="1491" w:type="dxa"/>
            <w:tcMar>
              <w:left w:w="57" w:type="dxa"/>
              <w:right w:w="57" w:type="dxa"/>
            </w:tcMar>
            <w:vAlign w:val="center"/>
          </w:tcPr>
          <w:p w14:paraId="1D9F45ED" w14:textId="77777777" w:rsidR="00F16D09" w:rsidRPr="00702720" w:rsidRDefault="00F16D09" w:rsidP="00597749">
            <w:pPr>
              <w:jc w:val="center"/>
              <w:rPr>
                <w:rFonts w:cs="Tahoma"/>
                <w:sz w:val="18"/>
                <w:szCs w:val="18"/>
              </w:rPr>
            </w:pPr>
          </w:p>
        </w:tc>
      </w:tr>
    </w:tbl>
    <w:p w14:paraId="6BFA529C" w14:textId="77777777" w:rsidR="00137F3A" w:rsidRPr="00702720" w:rsidRDefault="00137F3A" w:rsidP="00137F3A">
      <w:pPr>
        <w:rPr>
          <w:rFonts w:cs="Tahoma"/>
          <w:lang w:eastAsia="en-US" w:bidi="he-IL"/>
        </w:rPr>
      </w:pPr>
    </w:p>
    <w:p w14:paraId="0C601D4E" w14:textId="64D71D25" w:rsidR="00F554C2" w:rsidRPr="00702720" w:rsidRDefault="00F554C2" w:rsidP="001B5F1D">
      <w:pPr>
        <w:pStyle w:val="Appendix-Heading2"/>
      </w:pPr>
      <w:bookmarkStart w:id="677" w:name="_Toc191630152"/>
      <w:r w:rsidRPr="00702720">
        <w:lastRenderedPageBreak/>
        <w:t>Τμήμα 1</w:t>
      </w:r>
      <w:bookmarkEnd w:id="677"/>
    </w:p>
    <w:p w14:paraId="70F8FB59" w14:textId="54704EA1" w:rsidR="00ED1FAC" w:rsidRPr="00702720" w:rsidRDefault="00ED1FAC" w:rsidP="007F5B86">
      <w:pPr>
        <w:pStyle w:val="Appendix-Heading3"/>
      </w:pPr>
      <w:bookmarkStart w:id="678" w:name="_Toc191630153"/>
      <w:r w:rsidRPr="00702720">
        <w:t>Γενικές Απαιτήσεις</w:t>
      </w:r>
      <w:bookmarkEnd w:id="678"/>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628"/>
        <w:gridCol w:w="4469"/>
        <w:gridCol w:w="1382"/>
        <w:gridCol w:w="1445"/>
        <w:gridCol w:w="1686"/>
      </w:tblGrid>
      <w:tr w:rsidR="001B5F1D" w:rsidRPr="00702720" w14:paraId="0A14AB18" w14:textId="77777777" w:rsidTr="001B5F1D">
        <w:tc>
          <w:tcPr>
            <w:tcW w:w="327" w:type="pct"/>
            <w:shd w:val="clear" w:color="auto" w:fill="D9D9D9"/>
            <w:tcMar>
              <w:top w:w="100" w:type="dxa"/>
              <w:left w:w="100" w:type="dxa"/>
              <w:bottom w:w="100" w:type="dxa"/>
              <w:right w:w="100" w:type="dxa"/>
            </w:tcMar>
            <w:vAlign w:val="center"/>
          </w:tcPr>
          <w:p w14:paraId="26AA25DD" w14:textId="0676FF87" w:rsidR="001B5F1D" w:rsidRPr="00702720" w:rsidRDefault="001B5F1D" w:rsidP="001B5F1D">
            <w:pPr>
              <w:widowControl w:val="0"/>
              <w:pBdr>
                <w:top w:val="nil"/>
                <w:left w:val="nil"/>
                <w:bottom w:val="nil"/>
                <w:right w:val="nil"/>
                <w:between w:val="nil"/>
              </w:pBdr>
              <w:jc w:val="center"/>
              <w:rPr>
                <w:rFonts w:cs="Tahoma"/>
                <w:b/>
              </w:rPr>
            </w:pPr>
            <w:r w:rsidRPr="00702720">
              <w:rPr>
                <w:rFonts w:cs="Tahoma"/>
                <w:b/>
                <w:sz w:val="18"/>
                <w:szCs w:val="18"/>
                <w:lang w:val="en-US"/>
              </w:rPr>
              <w:t>Α/Α</w:t>
            </w:r>
          </w:p>
        </w:tc>
        <w:tc>
          <w:tcPr>
            <w:tcW w:w="2325" w:type="pct"/>
            <w:shd w:val="clear" w:color="auto" w:fill="D9D9D9"/>
            <w:tcMar>
              <w:top w:w="100" w:type="dxa"/>
              <w:left w:w="100" w:type="dxa"/>
              <w:bottom w:w="100" w:type="dxa"/>
              <w:right w:w="100" w:type="dxa"/>
            </w:tcMar>
            <w:vAlign w:val="center"/>
          </w:tcPr>
          <w:p w14:paraId="687B4E5F" w14:textId="05D20760" w:rsidR="001B5F1D" w:rsidRPr="00702720" w:rsidRDefault="001B5F1D" w:rsidP="001B5F1D">
            <w:pPr>
              <w:widowControl w:val="0"/>
              <w:pBdr>
                <w:top w:val="nil"/>
                <w:left w:val="nil"/>
                <w:bottom w:val="nil"/>
                <w:right w:val="nil"/>
                <w:between w:val="nil"/>
              </w:pBdr>
              <w:jc w:val="center"/>
              <w:rPr>
                <w:rFonts w:cs="Tahoma"/>
                <w:b/>
              </w:rPr>
            </w:pPr>
            <w:r w:rsidRPr="00702720">
              <w:rPr>
                <w:rFonts w:cs="Tahoma"/>
                <w:b/>
                <w:sz w:val="18"/>
                <w:szCs w:val="18"/>
              </w:rPr>
              <w:t>ΠΡΟΔΙΑΓΡΑΦΗ</w:t>
            </w:r>
          </w:p>
        </w:tc>
        <w:tc>
          <w:tcPr>
            <w:tcW w:w="719" w:type="pct"/>
            <w:shd w:val="clear" w:color="auto" w:fill="D9D9D9"/>
            <w:tcMar>
              <w:top w:w="100" w:type="dxa"/>
              <w:left w:w="100" w:type="dxa"/>
              <w:bottom w:w="100" w:type="dxa"/>
              <w:right w:w="100" w:type="dxa"/>
            </w:tcMar>
            <w:vAlign w:val="center"/>
          </w:tcPr>
          <w:p w14:paraId="5D7A9077" w14:textId="52B811D5" w:rsidR="001B5F1D" w:rsidRPr="00702720" w:rsidRDefault="001B5F1D" w:rsidP="001B5F1D">
            <w:pPr>
              <w:widowControl w:val="0"/>
              <w:pBdr>
                <w:top w:val="nil"/>
                <w:left w:val="nil"/>
                <w:bottom w:val="nil"/>
                <w:right w:val="nil"/>
                <w:between w:val="nil"/>
              </w:pBdr>
              <w:jc w:val="center"/>
              <w:rPr>
                <w:rFonts w:cs="Tahoma"/>
                <w:b/>
              </w:rPr>
            </w:pPr>
            <w:r w:rsidRPr="00702720">
              <w:rPr>
                <w:rFonts w:cs="Tahoma"/>
                <w:b/>
                <w:sz w:val="18"/>
                <w:szCs w:val="18"/>
              </w:rPr>
              <w:t>ΑΠΑΙΤΗΣΗ</w:t>
            </w:r>
          </w:p>
        </w:tc>
        <w:tc>
          <w:tcPr>
            <w:tcW w:w="752" w:type="pct"/>
            <w:shd w:val="clear" w:color="auto" w:fill="D9D9D9"/>
            <w:tcMar>
              <w:top w:w="100" w:type="dxa"/>
              <w:left w:w="100" w:type="dxa"/>
              <w:bottom w:w="100" w:type="dxa"/>
              <w:right w:w="100" w:type="dxa"/>
            </w:tcMar>
            <w:vAlign w:val="center"/>
          </w:tcPr>
          <w:p w14:paraId="42050C08" w14:textId="27BA0839" w:rsidR="001B5F1D" w:rsidRPr="00702720" w:rsidRDefault="001B5F1D" w:rsidP="001B5F1D">
            <w:pPr>
              <w:widowControl w:val="0"/>
              <w:pBdr>
                <w:top w:val="nil"/>
                <w:left w:val="nil"/>
                <w:bottom w:val="nil"/>
                <w:right w:val="nil"/>
                <w:between w:val="nil"/>
              </w:pBdr>
              <w:jc w:val="center"/>
              <w:rPr>
                <w:rFonts w:cs="Tahoma"/>
                <w:b/>
              </w:rPr>
            </w:pPr>
            <w:r w:rsidRPr="00702720">
              <w:rPr>
                <w:rFonts w:cs="Tahoma"/>
                <w:b/>
                <w:sz w:val="18"/>
                <w:szCs w:val="18"/>
              </w:rPr>
              <w:t>ΑΠΑΝΤΗΣΗ</w:t>
            </w:r>
          </w:p>
        </w:tc>
        <w:tc>
          <w:tcPr>
            <w:tcW w:w="877" w:type="pct"/>
            <w:shd w:val="clear" w:color="auto" w:fill="D9D9D9"/>
            <w:tcMar>
              <w:top w:w="100" w:type="dxa"/>
              <w:left w:w="100" w:type="dxa"/>
              <w:bottom w:w="100" w:type="dxa"/>
              <w:right w:w="100" w:type="dxa"/>
            </w:tcMar>
            <w:vAlign w:val="center"/>
          </w:tcPr>
          <w:p w14:paraId="56AB70D6" w14:textId="1B451BBF" w:rsidR="001B5F1D" w:rsidRPr="00702720" w:rsidRDefault="001B5F1D" w:rsidP="001B5F1D">
            <w:pPr>
              <w:widowControl w:val="0"/>
              <w:pBdr>
                <w:top w:val="nil"/>
                <w:left w:val="nil"/>
                <w:bottom w:val="nil"/>
                <w:right w:val="nil"/>
                <w:between w:val="nil"/>
              </w:pBdr>
              <w:jc w:val="center"/>
              <w:rPr>
                <w:rFonts w:cs="Tahoma"/>
                <w:b/>
              </w:rPr>
            </w:pPr>
            <w:r w:rsidRPr="00702720">
              <w:rPr>
                <w:rFonts w:cs="Tahoma"/>
                <w:b/>
                <w:sz w:val="18"/>
                <w:szCs w:val="18"/>
              </w:rPr>
              <w:t>ΠΑΡΑΠΟΜΠΗ ΤΕΚΜΗΡΙΩΣΗΣ</w:t>
            </w:r>
          </w:p>
        </w:tc>
      </w:tr>
      <w:tr w:rsidR="00ED1FAC" w:rsidRPr="00702720" w14:paraId="7C6FA9C4" w14:textId="77777777" w:rsidTr="001B5F1D">
        <w:tc>
          <w:tcPr>
            <w:tcW w:w="327" w:type="pct"/>
            <w:shd w:val="clear" w:color="auto" w:fill="auto"/>
            <w:tcMar>
              <w:top w:w="100" w:type="dxa"/>
              <w:left w:w="100" w:type="dxa"/>
              <w:bottom w:w="100" w:type="dxa"/>
              <w:right w:w="100" w:type="dxa"/>
            </w:tcMar>
          </w:tcPr>
          <w:p w14:paraId="55F47A07" w14:textId="77777777" w:rsidR="00ED1FAC" w:rsidRPr="00702720" w:rsidRDefault="00ED1FAC">
            <w:pPr>
              <w:widowControl w:val="0"/>
              <w:pBdr>
                <w:top w:val="nil"/>
                <w:left w:val="nil"/>
                <w:bottom w:val="nil"/>
                <w:right w:val="nil"/>
                <w:between w:val="nil"/>
              </w:pBdr>
              <w:rPr>
                <w:rFonts w:cs="Tahoma"/>
              </w:rPr>
            </w:pPr>
            <w:r w:rsidRPr="00702720">
              <w:rPr>
                <w:rFonts w:cs="Tahoma"/>
              </w:rPr>
              <w:t>1.</w:t>
            </w:r>
          </w:p>
        </w:tc>
        <w:tc>
          <w:tcPr>
            <w:tcW w:w="2325" w:type="pct"/>
            <w:shd w:val="clear" w:color="auto" w:fill="auto"/>
            <w:tcMar>
              <w:top w:w="100" w:type="dxa"/>
              <w:left w:w="100" w:type="dxa"/>
              <w:bottom w:w="100" w:type="dxa"/>
              <w:right w:w="100" w:type="dxa"/>
            </w:tcMar>
          </w:tcPr>
          <w:p w14:paraId="1EFA553B" w14:textId="3C8F9D3F" w:rsidR="00ED1FAC" w:rsidRPr="00702720" w:rsidRDefault="00ED1FAC">
            <w:pPr>
              <w:widowControl w:val="0"/>
              <w:pBdr>
                <w:top w:val="nil"/>
                <w:left w:val="nil"/>
                <w:bottom w:val="nil"/>
                <w:right w:val="nil"/>
                <w:between w:val="nil"/>
              </w:pBdr>
              <w:rPr>
                <w:rFonts w:cs="Tahoma"/>
              </w:rPr>
            </w:pPr>
            <w:r w:rsidRPr="00702720">
              <w:rPr>
                <w:rFonts w:cs="Tahoma"/>
              </w:rPr>
              <w:t xml:space="preserve">Πλήρης συμμόρφωση με τις απαιτήσεις της ενότητας </w:t>
            </w:r>
            <w:r w:rsidR="00D46131" w:rsidRPr="00702720">
              <w:rPr>
                <w:rFonts w:cs="Tahoma"/>
              </w:rPr>
              <w:t>Ι.4.1.1</w:t>
            </w:r>
            <w:r w:rsidRPr="00702720">
              <w:rPr>
                <w:rFonts w:cs="Tahoma"/>
              </w:rPr>
              <w:t xml:space="preserve"> του Παραρτήματος Ι</w:t>
            </w:r>
          </w:p>
        </w:tc>
        <w:tc>
          <w:tcPr>
            <w:tcW w:w="719" w:type="pct"/>
            <w:shd w:val="clear" w:color="auto" w:fill="auto"/>
            <w:tcMar>
              <w:top w:w="100" w:type="dxa"/>
              <w:left w:w="100" w:type="dxa"/>
              <w:bottom w:w="100" w:type="dxa"/>
              <w:right w:w="100" w:type="dxa"/>
            </w:tcMar>
          </w:tcPr>
          <w:p w14:paraId="04A4877D" w14:textId="77777777" w:rsidR="00ED1FAC" w:rsidRPr="00702720" w:rsidRDefault="00ED1FAC">
            <w:pPr>
              <w:widowControl w:val="0"/>
              <w:pBdr>
                <w:top w:val="nil"/>
                <w:left w:val="nil"/>
                <w:bottom w:val="nil"/>
                <w:right w:val="nil"/>
                <w:between w:val="nil"/>
              </w:pBdr>
              <w:jc w:val="center"/>
              <w:rPr>
                <w:rFonts w:cs="Tahoma"/>
              </w:rPr>
            </w:pPr>
            <w:r w:rsidRPr="00702720">
              <w:rPr>
                <w:rFonts w:cs="Tahoma"/>
              </w:rPr>
              <w:t>ΝΑΙ</w:t>
            </w:r>
          </w:p>
        </w:tc>
        <w:tc>
          <w:tcPr>
            <w:tcW w:w="752" w:type="pct"/>
            <w:shd w:val="clear" w:color="auto" w:fill="auto"/>
            <w:tcMar>
              <w:top w:w="100" w:type="dxa"/>
              <w:left w:w="100" w:type="dxa"/>
              <w:bottom w:w="100" w:type="dxa"/>
              <w:right w:w="100" w:type="dxa"/>
            </w:tcMar>
          </w:tcPr>
          <w:p w14:paraId="36EE6BBA" w14:textId="77777777" w:rsidR="00ED1FAC" w:rsidRPr="00702720" w:rsidRDefault="00ED1FAC">
            <w:pPr>
              <w:widowControl w:val="0"/>
              <w:pBdr>
                <w:top w:val="nil"/>
                <w:left w:val="nil"/>
                <w:bottom w:val="nil"/>
                <w:right w:val="nil"/>
                <w:between w:val="nil"/>
              </w:pBdr>
              <w:jc w:val="center"/>
              <w:rPr>
                <w:rFonts w:cs="Tahoma"/>
              </w:rPr>
            </w:pPr>
          </w:p>
        </w:tc>
        <w:tc>
          <w:tcPr>
            <w:tcW w:w="877" w:type="pct"/>
            <w:shd w:val="clear" w:color="auto" w:fill="auto"/>
            <w:tcMar>
              <w:top w:w="100" w:type="dxa"/>
              <w:left w:w="100" w:type="dxa"/>
              <w:bottom w:w="100" w:type="dxa"/>
              <w:right w:w="100" w:type="dxa"/>
            </w:tcMar>
          </w:tcPr>
          <w:p w14:paraId="73A78394" w14:textId="77777777" w:rsidR="00ED1FAC" w:rsidRPr="00702720" w:rsidRDefault="00ED1FAC">
            <w:pPr>
              <w:widowControl w:val="0"/>
              <w:pBdr>
                <w:top w:val="nil"/>
                <w:left w:val="nil"/>
                <w:bottom w:val="nil"/>
                <w:right w:val="nil"/>
                <w:between w:val="nil"/>
              </w:pBdr>
              <w:jc w:val="center"/>
              <w:rPr>
                <w:rFonts w:cs="Tahoma"/>
              </w:rPr>
            </w:pPr>
          </w:p>
        </w:tc>
      </w:tr>
      <w:tr w:rsidR="00ED1FAC" w:rsidRPr="00702720" w14:paraId="745FF78B" w14:textId="77777777" w:rsidTr="001B5F1D">
        <w:tc>
          <w:tcPr>
            <w:tcW w:w="327" w:type="pct"/>
            <w:shd w:val="clear" w:color="auto" w:fill="auto"/>
            <w:tcMar>
              <w:top w:w="100" w:type="dxa"/>
              <w:left w:w="100" w:type="dxa"/>
              <w:bottom w:w="100" w:type="dxa"/>
              <w:right w:w="100" w:type="dxa"/>
            </w:tcMar>
          </w:tcPr>
          <w:p w14:paraId="62D0BEB6" w14:textId="77777777" w:rsidR="00ED1FAC" w:rsidRPr="00702720" w:rsidRDefault="00ED1FAC">
            <w:pPr>
              <w:widowControl w:val="0"/>
              <w:pBdr>
                <w:top w:val="nil"/>
                <w:left w:val="nil"/>
                <w:bottom w:val="nil"/>
                <w:right w:val="nil"/>
                <w:between w:val="nil"/>
              </w:pBdr>
              <w:rPr>
                <w:rFonts w:cs="Tahoma"/>
              </w:rPr>
            </w:pPr>
            <w:r w:rsidRPr="00702720">
              <w:rPr>
                <w:rFonts w:cs="Tahoma"/>
              </w:rPr>
              <w:t>2.</w:t>
            </w:r>
          </w:p>
        </w:tc>
        <w:tc>
          <w:tcPr>
            <w:tcW w:w="2325" w:type="pct"/>
            <w:shd w:val="clear" w:color="auto" w:fill="auto"/>
            <w:tcMar>
              <w:top w:w="100" w:type="dxa"/>
              <w:left w:w="100" w:type="dxa"/>
              <w:bottom w:w="100" w:type="dxa"/>
              <w:right w:w="100" w:type="dxa"/>
            </w:tcMar>
          </w:tcPr>
          <w:p w14:paraId="7D31255A" w14:textId="77777777" w:rsidR="00ED1FAC" w:rsidRPr="00702720" w:rsidRDefault="00ED1FAC">
            <w:pPr>
              <w:widowControl w:val="0"/>
              <w:pBdr>
                <w:top w:val="nil"/>
                <w:left w:val="nil"/>
                <w:bottom w:val="nil"/>
                <w:right w:val="nil"/>
                <w:between w:val="nil"/>
              </w:pBdr>
              <w:rPr>
                <w:rFonts w:cs="Tahoma"/>
              </w:rPr>
            </w:pPr>
            <w:r w:rsidRPr="00702720">
              <w:rPr>
                <w:rFonts w:cs="Tahoma"/>
              </w:rPr>
              <w:t>Το σύστημα θα πρέπει να υλοποιηθεί με την χρήση δημοφιλούς πλαισίου ανάπτυξης διαδικτυακών εφαρμογών ανοιχτού κώδικα</w:t>
            </w:r>
          </w:p>
        </w:tc>
        <w:tc>
          <w:tcPr>
            <w:tcW w:w="719" w:type="pct"/>
            <w:shd w:val="clear" w:color="auto" w:fill="auto"/>
            <w:tcMar>
              <w:top w:w="100" w:type="dxa"/>
              <w:left w:w="100" w:type="dxa"/>
              <w:bottom w:w="100" w:type="dxa"/>
              <w:right w:w="100" w:type="dxa"/>
            </w:tcMar>
          </w:tcPr>
          <w:p w14:paraId="6172FAB5" w14:textId="77777777" w:rsidR="00ED1FAC" w:rsidRPr="00702720" w:rsidRDefault="00ED1FAC">
            <w:pPr>
              <w:widowControl w:val="0"/>
              <w:pBdr>
                <w:top w:val="nil"/>
                <w:left w:val="nil"/>
                <w:bottom w:val="nil"/>
                <w:right w:val="nil"/>
                <w:between w:val="nil"/>
              </w:pBdr>
              <w:jc w:val="center"/>
              <w:rPr>
                <w:rFonts w:cs="Tahoma"/>
              </w:rPr>
            </w:pPr>
            <w:r w:rsidRPr="00702720">
              <w:rPr>
                <w:rFonts w:cs="Tahoma"/>
              </w:rPr>
              <w:t>ΝΑΙ</w:t>
            </w:r>
          </w:p>
        </w:tc>
        <w:tc>
          <w:tcPr>
            <w:tcW w:w="752" w:type="pct"/>
            <w:shd w:val="clear" w:color="auto" w:fill="auto"/>
            <w:tcMar>
              <w:top w:w="100" w:type="dxa"/>
              <w:left w:w="100" w:type="dxa"/>
              <w:bottom w:w="100" w:type="dxa"/>
              <w:right w:w="100" w:type="dxa"/>
            </w:tcMar>
          </w:tcPr>
          <w:p w14:paraId="1308EC44" w14:textId="77777777" w:rsidR="00ED1FAC" w:rsidRPr="00702720" w:rsidRDefault="00ED1FAC">
            <w:pPr>
              <w:widowControl w:val="0"/>
              <w:pBdr>
                <w:top w:val="nil"/>
                <w:left w:val="nil"/>
                <w:bottom w:val="nil"/>
                <w:right w:val="nil"/>
                <w:between w:val="nil"/>
              </w:pBdr>
              <w:jc w:val="center"/>
              <w:rPr>
                <w:rFonts w:cs="Tahoma"/>
              </w:rPr>
            </w:pPr>
          </w:p>
        </w:tc>
        <w:tc>
          <w:tcPr>
            <w:tcW w:w="877" w:type="pct"/>
            <w:shd w:val="clear" w:color="auto" w:fill="auto"/>
            <w:tcMar>
              <w:top w:w="100" w:type="dxa"/>
              <w:left w:w="100" w:type="dxa"/>
              <w:bottom w:w="100" w:type="dxa"/>
              <w:right w:w="100" w:type="dxa"/>
            </w:tcMar>
          </w:tcPr>
          <w:p w14:paraId="585C9F81" w14:textId="77777777" w:rsidR="00ED1FAC" w:rsidRPr="00702720" w:rsidRDefault="00ED1FAC">
            <w:pPr>
              <w:widowControl w:val="0"/>
              <w:pBdr>
                <w:top w:val="nil"/>
                <w:left w:val="nil"/>
                <w:bottom w:val="nil"/>
                <w:right w:val="nil"/>
                <w:between w:val="nil"/>
              </w:pBdr>
              <w:jc w:val="center"/>
              <w:rPr>
                <w:rFonts w:cs="Tahoma"/>
              </w:rPr>
            </w:pPr>
          </w:p>
        </w:tc>
      </w:tr>
      <w:tr w:rsidR="00ED1FAC" w:rsidRPr="00702720" w14:paraId="5CF742A7" w14:textId="77777777" w:rsidTr="001B5F1D">
        <w:tc>
          <w:tcPr>
            <w:tcW w:w="327" w:type="pct"/>
            <w:shd w:val="clear" w:color="auto" w:fill="auto"/>
            <w:tcMar>
              <w:top w:w="100" w:type="dxa"/>
              <w:left w:w="100" w:type="dxa"/>
              <w:bottom w:w="100" w:type="dxa"/>
              <w:right w:w="100" w:type="dxa"/>
            </w:tcMar>
          </w:tcPr>
          <w:p w14:paraId="20A88DFA" w14:textId="77777777" w:rsidR="00ED1FAC" w:rsidRPr="00702720" w:rsidRDefault="00ED1FAC">
            <w:pPr>
              <w:widowControl w:val="0"/>
              <w:pBdr>
                <w:top w:val="nil"/>
                <w:left w:val="nil"/>
                <w:bottom w:val="nil"/>
                <w:right w:val="nil"/>
                <w:between w:val="nil"/>
              </w:pBdr>
              <w:rPr>
                <w:rFonts w:cs="Tahoma"/>
              </w:rPr>
            </w:pPr>
            <w:r w:rsidRPr="00702720">
              <w:rPr>
                <w:rFonts w:cs="Tahoma"/>
              </w:rPr>
              <w:t>3.</w:t>
            </w:r>
          </w:p>
        </w:tc>
        <w:tc>
          <w:tcPr>
            <w:tcW w:w="2325" w:type="pct"/>
            <w:shd w:val="clear" w:color="auto" w:fill="auto"/>
            <w:tcMar>
              <w:top w:w="100" w:type="dxa"/>
              <w:left w:w="100" w:type="dxa"/>
              <w:bottom w:w="100" w:type="dxa"/>
              <w:right w:w="100" w:type="dxa"/>
            </w:tcMar>
          </w:tcPr>
          <w:p w14:paraId="7D5B7AAC" w14:textId="5FE65F5C" w:rsidR="00ED1FAC" w:rsidRPr="00702720" w:rsidRDefault="00ED1FAC">
            <w:pPr>
              <w:widowControl w:val="0"/>
              <w:pBdr>
                <w:top w:val="nil"/>
                <w:left w:val="nil"/>
                <w:bottom w:val="nil"/>
                <w:right w:val="nil"/>
                <w:between w:val="nil"/>
              </w:pBdr>
              <w:rPr>
                <w:rFonts w:cs="Tahoma"/>
              </w:rPr>
            </w:pPr>
            <w:r w:rsidRPr="00702720">
              <w:rPr>
                <w:rFonts w:cs="Tahoma"/>
              </w:rPr>
              <w:t>Το σύστημα θα πρέπει να παραδοθεί σε κατάσταση πλήρους λειτουργίας και εγκατεστημένο</w:t>
            </w:r>
          </w:p>
        </w:tc>
        <w:tc>
          <w:tcPr>
            <w:tcW w:w="719" w:type="pct"/>
            <w:shd w:val="clear" w:color="auto" w:fill="auto"/>
            <w:tcMar>
              <w:top w:w="100" w:type="dxa"/>
              <w:left w:w="100" w:type="dxa"/>
              <w:bottom w:w="100" w:type="dxa"/>
              <w:right w:w="100" w:type="dxa"/>
            </w:tcMar>
          </w:tcPr>
          <w:p w14:paraId="397E03EF" w14:textId="77777777" w:rsidR="00ED1FAC" w:rsidRPr="00702720" w:rsidRDefault="00ED1FAC">
            <w:pPr>
              <w:widowControl w:val="0"/>
              <w:pBdr>
                <w:top w:val="nil"/>
                <w:left w:val="nil"/>
                <w:bottom w:val="nil"/>
                <w:right w:val="nil"/>
                <w:between w:val="nil"/>
              </w:pBdr>
              <w:jc w:val="center"/>
              <w:rPr>
                <w:rFonts w:cs="Tahoma"/>
              </w:rPr>
            </w:pPr>
          </w:p>
        </w:tc>
        <w:tc>
          <w:tcPr>
            <w:tcW w:w="752" w:type="pct"/>
            <w:shd w:val="clear" w:color="auto" w:fill="auto"/>
            <w:tcMar>
              <w:top w:w="100" w:type="dxa"/>
              <w:left w:w="100" w:type="dxa"/>
              <w:bottom w:w="100" w:type="dxa"/>
              <w:right w:w="100" w:type="dxa"/>
            </w:tcMar>
          </w:tcPr>
          <w:p w14:paraId="3269AD95" w14:textId="77777777" w:rsidR="00ED1FAC" w:rsidRPr="00702720" w:rsidRDefault="00ED1FAC">
            <w:pPr>
              <w:widowControl w:val="0"/>
              <w:pBdr>
                <w:top w:val="nil"/>
                <w:left w:val="nil"/>
                <w:bottom w:val="nil"/>
                <w:right w:val="nil"/>
                <w:between w:val="nil"/>
              </w:pBdr>
              <w:jc w:val="center"/>
              <w:rPr>
                <w:rFonts w:cs="Tahoma"/>
              </w:rPr>
            </w:pPr>
          </w:p>
        </w:tc>
        <w:tc>
          <w:tcPr>
            <w:tcW w:w="877" w:type="pct"/>
            <w:shd w:val="clear" w:color="auto" w:fill="auto"/>
            <w:tcMar>
              <w:top w:w="100" w:type="dxa"/>
              <w:left w:w="100" w:type="dxa"/>
              <w:bottom w:w="100" w:type="dxa"/>
              <w:right w:w="100" w:type="dxa"/>
            </w:tcMar>
          </w:tcPr>
          <w:p w14:paraId="1B350B17" w14:textId="77777777" w:rsidR="00ED1FAC" w:rsidRPr="00702720" w:rsidRDefault="00ED1FAC">
            <w:pPr>
              <w:widowControl w:val="0"/>
              <w:pBdr>
                <w:top w:val="nil"/>
                <w:left w:val="nil"/>
                <w:bottom w:val="nil"/>
                <w:right w:val="nil"/>
                <w:between w:val="nil"/>
              </w:pBdr>
              <w:jc w:val="center"/>
              <w:rPr>
                <w:rFonts w:cs="Tahoma"/>
              </w:rPr>
            </w:pPr>
          </w:p>
        </w:tc>
      </w:tr>
      <w:tr w:rsidR="00ED1FAC" w:rsidRPr="00702720" w14:paraId="46CE6E85" w14:textId="77777777" w:rsidTr="001B5F1D">
        <w:tc>
          <w:tcPr>
            <w:tcW w:w="327" w:type="pct"/>
            <w:shd w:val="clear" w:color="auto" w:fill="auto"/>
            <w:tcMar>
              <w:top w:w="100" w:type="dxa"/>
              <w:left w:w="100" w:type="dxa"/>
              <w:bottom w:w="100" w:type="dxa"/>
              <w:right w:w="100" w:type="dxa"/>
            </w:tcMar>
          </w:tcPr>
          <w:p w14:paraId="14C4DD95" w14:textId="77777777" w:rsidR="00ED1FAC" w:rsidRPr="00702720" w:rsidRDefault="00ED1FAC">
            <w:pPr>
              <w:widowControl w:val="0"/>
              <w:pBdr>
                <w:top w:val="nil"/>
                <w:left w:val="nil"/>
                <w:bottom w:val="nil"/>
                <w:right w:val="nil"/>
                <w:between w:val="nil"/>
              </w:pBdr>
              <w:rPr>
                <w:rFonts w:cs="Tahoma"/>
              </w:rPr>
            </w:pPr>
            <w:r w:rsidRPr="00702720">
              <w:rPr>
                <w:rFonts w:cs="Tahoma"/>
              </w:rPr>
              <w:t>4.</w:t>
            </w:r>
          </w:p>
        </w:tc>
        <w:tc>
          <w:tcPr>
            <w:tcW w:w="2325" w:type="pct"/>
            <w:shd w:val="clear" w:color="auto" w:fill="auto"/>
            <w:tcMar>
              <w:top w:w="100" w:type="dxa"/>
              <w:left w:w="100" w:type="dxa"/>
              <w:bottom w:w="100" w:type="dxa"/>
              <w:right w:w="100" w:type="dxa"/>
            </w:tcMar>
          </w:tcPr>
          <w:p w14:paraId="5F755998" w14:textId="77777777" w:rsidR="00ED1FAC" w:rsidRPr="00702720" w:rsidRDefault="00ED1FAC">
            <w:pPr>
              <w:widowControl w:val="0"/>
              <w:pBdr>
                <w:top w:val="nil"/>
                <w:left w:val="nil"/>
                <w:bottom w:val="nil"/>
                <w:right w:val="nil"/>
                <w:between w:val="nil"/>
              </w:pBdr>
              <w:rPr>
                <w:rFonts w:cs="Tahoma"/>
              </w:rPr>
            </w:pPr>
            <w:r w:rsidRPr="00702720">
              <w:rPr>
                <w:rFonts w:cs="Tahoma"/>
              </w:rPr>
              <w:t xml:space="preserve">Ο Ανάδοχος θα παραδώσει τον πηγαίο κώδικα του συστήματος και των υποσυστημάτων ελεύθερο δικαιωμάτων. Εξαίρεση αποτελούν τυχόν συμπληρωματικές έτοιμες υπηρεσίες/λογισμικά τρίτων μερών (π.χ. Χαρτογραφικό σύστημα) τα οποία ο Ανάδοχος θα πρέπει να περιγράψει σαφώς στην τεχνική του προσφορά, με την προϋπόθεση </w:t>
            </w:r>
            <w:proofErr w:type="spellStart"/>
            <w:r w:rsidRPr="00702720">
              <w:rPr>
                <w:rFonts w:cs="Tahoma"/>
              </w:rPr>
              <w:t>οτι</w:t>
            </w:r>
            <w:proofErr w:type="spellEnd"/>
            <w:r w:rsidRPr="00702720">
              <w:rPr>
                <w:rFonts w:cs="Tahoma"/>
              </w:rPr>
              <w:t xml:space="preserve"> δεν επιφέρουν επιπλέον κόστος στην Αναθέτουσα Αρχή πέραν του προϋπολογισμού του Έργου. </w:t>
            </w:r>
          </w:p>
        </w:tc>
        <w:tc>
          <w:tcPr>
            <w:tcW w:w="719" w:type="pct"/>
            <w:shd w:val="clear" w:color="auto" w:fill="auto"/>
            <w:tcMar>
              <w:top w:w="100" w:type="dxa"/>
              <w:left w:w="100" w:type="dxa"/>
              <w:bottom w:w="100" w:type="dxa"/>
              <w:right w:w="100" w:type="dxa"/>
            </w:tcMar>
          </w:tcPr>
          <w:p w14:paraId="33FB0C76" w14:textId="77777777" w:rsidR="00ED1FAC" w:rsidRPr="00702720" w:rsidRDefault="00ED1FAC">
            <w:pPr>
              <w:widowControl w:val="0"/>
              <w:pBdr>
                <w:top w:val="nil"/>
                <w:left w:val="nil"/>
                <w:bottom w:val="nil"/>
                <w:right w:val="nil"/>
                <w:between w:val="nil"/>
              </w:pBdr>
              <w:jc w:val="center"/>
              <w:rPr>
                <w:rFonts w:cs="Tahoma"/>
              </w:rPr>
            </w:pPr>
            <w:r w:rsidRPr="00702720">
              <w:rPr>
                <w:rFonts w:cs="Tahoma"/>
              </w:rPr>
              <w:t>ΝΑΙ</w:t>
            </w:r>
          </w:p>
        </w:tc>
        <w:tc>
          <w:tcPr>
            <w:tcW w:w="752" w:type="pct"/>
            <w:shd w:val="clear" w:color="auto" w:fill="auto"/>
            <w:tcMar>
              <w:top w:w="100" w:type="dxa"/>
              <w:left w:w="100" w:type="dxa"/>
              <w:bottom w:w="100" w:type="dxa"/>
              <w:right w:w="100" w:type="dxa"/>
            </w:tcMar>
          </w:tcPr>
          <w:p w14:paraId="4119E874" w14:textId="77777777" w:rsidR="00ED1FAC" w:rsidRPr="00702720" w:rsidRDefault="00ED1FAC">
            <w:pPr>
              <w:widowControl w:val="0"/>
              <w:pBdr>
                <w:top w:val="nil"/>
                <w:left w:val="nil"/>
                <w:bottom w:val="nil"/>
                <w:right w:val="nil"/>
                <w:between w:val="nil"/>
              </w:pBdr>
              <w:jc w:val="center"/>
              <w:rPr>
                <w:rFonts w:cs="Tahoma"/>
              </w:rPr>
            </w:pPr>
          </w:p>
        </w:tc>
        <w:tc>
          <w:tcPr>
            <w:tcW w:w="877" w:type="pct"/>
            <w:shd w:val="clear" w:color="auto" w:fill="auto"/>
            <w:tcMar>
              <w:top w:w="100" w:type="dxa"/>
              <w:left w:w="100" w:type="dxa"/>
              <w:bottom w:w="100" w:type="dxa"/>
              <w:right w:w="100" w:type="dxa"/>
            </w:tcMar>
          </w:tcPr>
          <w:p w14:paraId="19F77EF6" w14:textId="77777777" w:rsidR="00ED1FAC" w:rsidRPr="00702720" w:rsidRDefault="00ED1FAC">
            <w:pPr>
              <w:widowControl w:val="0"/>
              <w:pBdr>
                <w:top w:val="nil"/>
                <w:left w:val="nil"/>
                <w:bottom w:val="nil"/>
                <w:right w:val="nil"/>
                <w:between w:val="nil"/>
              </w:pBdr>
              <w:jc w:val="center"/>
              <w:rPr>
                <w:rFonts w:cs="Tahoma"/>
              </w:rPr>
            </w:pPr>
          </w:p>
        </w:tc>
      </w:tr>
      <w:tr w:rsidR="00ED1FAC" w:rsidRPr="00702720" w14:paraId="6BAA8459" w14:textId="77777777" w:rsidTr="001B5F1D">
        <w:tc>
          <w:tcPr>
            <w:tcW w:w="327" w:type="pct"/>
            <w:shd w:val="clear" w:color="auto" w:fill="auto"/>
            <w:tcMar>
              <w:top w:w="100" w:type="dxa"/>
              <w:left w:w="100" w:type="dxa"/>
              <w:bottom w:w="100" w:type="dxa"/>
              <w:right w:w="100" w:type="dxa"/>
            </w:tcMar>
          </w:tcPr>
          <w:p w14:paraId="7872C545" w14:textId="77777777" w:rsidR="00ED1FAC" w:rsidRPr="00702720" w:rsidRDefault="00ED1FAC">
            <w:pPr>
              <w:widowControl w:val="0"/>
              <w:pBdr>
                <w:top w:val="nil"/>
                <w:left w:val="nil"/>
                <w:bottom w:val="nil"/>
                <w:right w:val="nil"/>
                <w:between w:val="nil"/>
              </w:pBdr>
              <w:rPr>
                <w:rFonts w:cs="Tahoma"/>
              </w:rPr>
            </w:pPr>
            <w:r w:rsidRPr="00702720">
              <w:rPr>
                <w:rFonts w:cs="Tahoma"/>
              </w:rPr>
              <w:t>5.</w:t>
            </w:r>
          </w:p>
        </w:tc>
        <w:tc>
          <w:tcPr>
            <w:tcW w:w="2325" w:type="pct"/>
            <w:shd w:val="clear" w:color="auto" w:fill="auto"/>
            <w:tcMar>
              <w:top w:w="100" w:type="dxa"/>
              <w:left w:w="100" w:type="dxa"/>
              <w:bottom w:w="100" w:type="dxa"/>
              <w:right w:w="100" w:type="dxa"/>
            </w:tcMar>
          </w:tcPr>
          <w:p w14:paraId="6606E9EA" w14:textId="77777777" w:rsidR="00ED1FAC" w:rsidRPr="00702720" w:rsidRDefault="00ED1FAC">
            <w:pPr>
              <w:widowControl w:val="0"/>
              <w:pBdr>
                <w:top w:val="nil"/>
                <w:left w:val="nil"/>
                <w:bottom w:val="nil"/>
                <w:right w:val="nil"/>
                <w:between w:val="nil"/>
              </w:pBdr>
              <w:rPr>
                <w:rFonts w:cs="Tahoma"/>
              </w:rPr>
            </w:pPr>
            <w:r w:rsidRPr="00702720">
              <w:rPr>
                <w:rFonts w:cs="Tahoma"/>
              </w:rPr>
              <w:t xml:space="preserve">Το σύστημα θα είναι </w:t>
            </w:r>
            <w:proofErr w:type="spellStart"/>
            <w:r w:rsidRPr="00702720">
              <w:rPr>
                <w:rFonts w:cs="Tahoma"/>
              </w:rPr>
              <w:t>web-based</w:t>
            </w:r>
            <w:proofErr w:type="spellEnd"/>
            <w:r w:rsidRPr="00702720">
              <w:rPr>
                <w:rFonts w:cs="Tahoma"/>
              </w:rPr>
              <w:t xml:space="preserve"> και πλήρως συμβατό και </w:t>
            </w:r>
            <w:proofErr w:type="spellStart"/>
            <w:r w:rsidRPr="00702720">
              <w:rPr>
                <w:rFonts w:cs="Tahoma"/>
              </w:rPr>
              <w:t>προσβάσιμο</w:t>
            </w:r>
            <w:proofErr w:type="spellEnd"/>
            <w:r w:rsidRPr="00702720">
              <w:rPr>
                <w:rFonts w:cs="Tahoma"/>
              </w:rPr>
              <w:t xml:space="preserve"> από τους κυριότερους </w:t>
            </w:r>
            <w:proofErr w:type="spellStart"/>
            <w:r w:rsidRPr="00702720">
              <w:rPr>
                <w:rFonts w:cs="Tahoma"/>
              </w:rPr>
              <w:t>web</w:t>
            </w:r>
            <w:proofErr w:type="spellEnd"/>
            <w:r w:rsidRPr="00702720">
              <w:rPr>
                <w:rFonts w:cs="Tahoma"/>
              </w:rPr>
              <w:t xml:space="preserve"> </w:t>
            </w:r>
            <w:proofErr w:type="spellStart"/>
            <w:r w:rsidRPr="00702720">
              <w:rPr>
                <w:rFonts w:cs="Tahoma"/>
              </w:rPr>
              <w:t>browsers</w:t>
            </w:r>
            <w:proofErr w:type="spellEnd"/>
            <w:r w:rsidRPr="00702720">
              <w:rPr>
                <w:rFonts w:cs="Tahoma"/>
              </w:rPr>
              <w:t xml:space="preserve"> </w:t>
            </w:r>
            <w:proofErr w:type="spellStart"/>
            <w:r w:rsidRPr="00702720">
              <w:rPr>
                <w:rFonts w:cs="Tahoma"/>
              </w:rPr>
              <w:t>Google</w:t>
            </w:r>
            <w:proofErr w:type="spellEnd"/>
            <w:r w:rsidRPr="00702720">
              <w:rPr>
                <w:rFonts w:cs="Tahoma"/>
              </w:rPr>
              <w:t xml:space="preserve"> </w:t>
            </w:r>
            <w:proofErr w:type="spellStart"/>
            <w:r w:rsidRPr="00702720">
              <w:rPr>
                <w:rFonts w:cs="Tahoma"/>
              </w:rPr>
              <w:t>Chrome</w:t>
            </w:r>
            <w:proofErr w:type="spellEnd"/>
            <w:r w:rsidRPr="00702720">
              <w:rPr>
                <w:rFonts w:cs="Tahoma"/>
              </w:rPr>
              <w:t xml:space="preserve">, </w:t>
            </w:r>
            <w:proofErr w:type="spellStart"/>
            <w:r w:rsidRPr="00702720">
              <w:rPr>
                <w:rFonts w:cs="Tahoma"/>
              </w:rPr>
              <w:t>Mozilla</w:t>
            </w:r>
            <w:proofErr w:type="spellEnd"/>
            <w:r w:rsidRPr="00702720">
              <w:rPr>
                <w:rFonts w:cs="Tahoma"/>
              </w:rPr>
              <w:t xml:space="preserve"> </w:t>
            </w:r>
            <w:proofErr w:type="spellStart"/>
            <w:r w:rsidRPr="00702720">
              <w:rPr>
                <w:rFonts w:cs="Tahoma"/>
              </w:rPr>
              <w:t>Firefox</w:t>
            </w:r>
            <w:proofErr w:type="spellEnd"/>
            <w:r w:rsidRPr="00702720">
              <w:rPr>
                <w:rFonts w:cs="Tahoma"/>
              </w:rPr>
              <w:t xml:space="preserve">, Microsoft </w:t>
            </w:r>
            <w:proofErr w:type="spellStart"/>
            <w:r w:rsidRPr="00702720">
              <w:rPr>
                <w:rFonts w:cs="Tahoma"/>
              </w:rPr>
              <w:t>Edge</w:t>
            </w:r>
            <w:proofErr w:type="spellEnd"/>
            <w:r w:rsidRPr="00702720">
              <w:rPr>
                <w:rFonts w:cs="Tahoma"/>
              </w:rPr>
              <w:t xml:space="preserve"> και </w:t>
            </w:r>
            <w:proofErr w:type="spellStart"/>
            <w:r w:rsidRPr="00702720">
              <w:rPr>
                <w:rFonts w:cs="Tahoma"/>
              </w:rPr>
              <w:t>Apple</w:t>
            </w:r>
            <w:proofErr w:type="spellEnd"/>
            <w:r w:rsidRPr="00702720">
              <w:rPr>
                <w:rFonts w:cs="Tahoma"/>
              </w:rPr>
              <w:t xml:space="preserve"> </w:t>
            </w:r>
            <w:proofErr w:type="spellStart"/>
            <w:r w:rsidRPr="00702720">
              <w:rPr>
                <w:rFonts w:cs="Tahoma"/>
              </w:rPr>
              <w:t>Safari</w:t>
            </w:r>
            <w:proofErr w:type="spellEnd"/>
            <w:r w:rsidRPr="00702720">
              <w:rPr>
                <w:rFonts w:cs="Tahoma"/>
              </w:rPr>
              <w:t xml:space="preserve"> τουλάχιστον στις τελευταίες 2 εκδόσεις τους.</w:t>
            </w:r>
          </w:p>
        </w:tc>
        <w:tc>
          <w:tcPr>
            <w:tcW w:w="719" w:type="pct"/>
            <w:shd w:val="clear" w:color="auto" w:fill="auto"/>
            <w:tcMar>
              <w:top w:w="100" w:type="dxa"/>
              <w:left w:w="100" w:type="dxa"/>
              <w:bottom w:w="100" w:type="dxa"/>
              <w:right w:w="100" w:type="dxa"/>
            </w:tcMar>
          </w:tcPr>
          <w:p w14:paraId="3248ADF8" w14:textId="77777777" w:rsidR="00ED1FAC" w:rsidRPr="00702720" w:rsidRDefault="00ED1FAC">
            <w:pPr>
              <w:widowControl w:val="0"/>
              <w:pBdr>
                <w:top w:val="nil"/>
                <w:left w:val="nil"/>
                <w:bottom w:val="nil"/>
                <w:right w:val="nil"/>
                <w:between w:val="nil"/>
              </w:pBdr>
              <w:jc w:val="center"/>
              <w:rPr>
                <w:rFonts w:cs="Tahoma"/>
              </w:rPr>
            </w:pPr>
            <w:r w:rsidRPr="00702720">
              <w:rPr>
                <w:rFonts w:cs="Tahoma"/>
              </w:rPr>
              <w:t>ΝΑΙ</w:t>
            </w:r>
          </w:p>
        </w:tc>
        <w:tc>
          <w:tcPr>
            <w:tcW w:w="752" w:type="pct"/>
            <w:shd w:val="clear" w:color="auto" w:fill="auto"/>
            <w:tcMar>
              <w:top w:w="100" w:type="dxa"/>
              <w:left w:w="100" w:type="dxa"/>
              <w:bottom w:w="100" w:type="dxa"/>
              <w:right w:w="100" w:type="dxa"/>
            </w:tcMar>
          </w:tcPr>
          <w:p w14:paraId="2946D584" w14:textId="77777777" w:rsidR="00ED1FAC" w:rsidRPr="00702720" w:rsidRDefault="00ED1FAC">
            <w:pPr>
              <w:widowControl w:val="0"/>
              <w:pBdr>
                <w:top w:val="nil"/>
                <w:left w:val="nil"/>
                <w:bottom w:val="nil"/>
                <w:right w:val="nil"/>
                <w:between w:val="nil"/>
              </w:pBdr>
              <w:jc w:val="center"/>
              <w:rPr>
                <w:rFonts w:cs="Tahoma"/>
              </w:rPr>
            </w:pPr>
          </w:p>
        </w:tc>
        <w:tc>
          <w:tcPr>
            <w:tcW w:w="877" w:type="pct"/>
            <w:shd w:val="clear" w:color="auto" w:fill="auto"/>
            <w:tcMar>
              <w:top w:w="100" w:type="dxa"/>
              <w:left w:w="100" w:type="dxa"/>
              <w:bottom w:w="100" w:type="dxa"/>
              <w:right w:w="100" w:type="dxa"/>
            </w:tcMar>
          </w:tcPr>
          <w:p w14:paraId="1D79FB4D" w14:textId="77777777" w:rsidR="00ED1FAC" w:rsidRPr="00702720" w:rsidRDefault="00ED1FAC">
            <w:pPr>
              <w:widowControl w:val="0"/>
              <w:pBdr>
                <w:top w:val="nil"/>
                <w:left w:val="nil"/>
                <w:bottom w:val="nil"/>
                <w:right w:val="nil"/>
                <w:between w:val="nil"/>
              </w:pBdr>
              <w:jc w:val="center"/>
              <w:rPr>
                <w:rFonts w:cs="Tahoma"/>
              </w:rPr>
            </w:pPr>
          </w:p>
        </w:tc>
      </w:tr>
      <w:tr w:rsidR="00ED1FAC" w:rsidRPr="00702720" w14:paraId="08D337FE" w14:textId="77777777" w:rsidTr="001B5F1D">
        <w:tc>
          <w:tcPr>
            <w:tcW w:w="327" w:type="pct"/>
            <w:shd w:val="clear" w:color="auto" w:fill="auto"/>
            <w:tcMar>
              <w:top w:w="100" w:type="dxa"/>
              <w:left w:w="100" w:type="dxa"/>
              <w:bottom w:w="100" w:type="dxa"/>
              <w:right w:w="100" w:type="dxa"/>
            </w:tcMar>
          </w:tcPr>
          <w:p w14:paraId="07A44033" w14:textId="77777777" w:rsidR="00ED1FAC" w:rsidRPr="00702720" w:rsidRDefault="00ED1FAC">
            <w:pPr>
              <w:widowControl w:val="0"/>
              <w:pBdr>
                <w:top w:val="nil"/>
                <w:left w:val="nil"/>
                <w:bottom w:val="nil"/>
                <w:right w:val="nil"/>
                <w:between w:val="nil"/>
              </w:pBdr>
              <w:rPr>
                <w:rFonts w:cs="Tahoma"/>
              </w:rPr>
            </w:pPr>
            <w:r w:rsidRPr="00702720">
              <w:rPr>
                <w:rFonts w:cs="Tahoma"/>
              </w:rPr>
              <w:t>6.</w:t>
            </w:r>
          </w:p>
        </w:tc>
        <w:tc>
          <w:tcPr>
            <w:tcW w:w="2325" w:type="pct"/>
            <w:shd w:val="clear" w:color="auto" w:fill="auto"/>
            <w:tcMar>
              <w:top w:w="100" w:type="dxa"/>
              <w:left w:w="100" w:type="dxa"/>
              <w:bottom w:w="100" w:type="dxa"/>
              <w:right w:w="100" w:type="dxa"/>
            </w:tcMar>
          </w:tcPr>
          <w:p w14:paraId="433F8D5D" w14:textId="77777777" w:rsidR="00ED1FAC" w:rsidRPr="00702720" w:rsidRDefault="00ED1FAC">
            <w:pPr>
              <w:widowControl w:val="0"/>
              <w:pBdr>
                <w:top w:val="nil"/>
                <w:left w:val="nil"/>
                <w:bottom w:val="nil"/>
                <w:right w:val="nil"/>
                <w:between w:val="nil"/>
              </w:pBdr>
              <w:rPr>
                <w:rFonts w:cs="Tahoma"/>
              </w:rPr>
            </w:pPr>
            <w:r w:rsidRPr="00702720">
              <w:rPr>
                <w:rFonts w:cs="Tahoma"/>
              </w:rPr>
              <w:t>Το σύστημα θα προσαρμόζεται με βέλτιστο τρόπο σε πληθώρα μεγεθών οθονών και συσκευών σύμφωνα με τις αρχές του “</w:t>
            </w:r>
            <w:proofErr w:type="spellStart"/>
            <w:r w:rsidRPr="00702720">
              <w:rPr>
                <w:rFonts w:cs="Tahoma"/>
              </w:rPr>
              <w:t>responsive</w:t>
            </w:r>
            <w:proofErr w:type="spellEnd"/>
            <w:r w:rsidRPr="00702720">
              <w:rPr>
                <w:rFonts w:cs="Tahoma"/>
              </w:rPr>
              <w:t xml:space="preserve"> </w:t>
            </w:r>
            <w:proofErr w:type="spellStart"/>
            <w:r w:rsidRPr="00702720">
              <w:rPr>
                <w:rFonts w:cs="Tahoma"/>
              </w:rPr>
              <w:t>design</w:t>
            </w:r>
            <w:proofErr w:type="spellEnd"/>
            <w:r w:rsidRPr="00702720">
              <w:rPr>
                <w:rFonts w:cs="Tahoma"/>
              </w:rPr>
              <w:t>”</w:t>
            </w:r>
          </w:p>
        </w:tc>
        <w:tc>
          <w:tcPr>
            <w:tcW w:w="719" w:type="pct"/>
            <w:shd w:val="clear" w:color="auto" w:fill="auto"/>
            <w:tcMar>
              <w:top w:w="100" w:type="dxa"/>
              <w:left w:w="100" w:type="dxa"/>
              <w:bottom w:w="100" w:type="dxa"/>
              <w:right w:w="100" w:type="dxa"/>
            </w:tcMar>
          </w:tcPr>
          <w:p w14:paraId="781F0265" w14:textId="77777777" w:rsidR="00ED1FAC" w:rsidRPr="00702720" w:rsidRDefault="00ED1FAC">
            <w:pPr>
              <w:widowControl w:val="0"/>
              <w:pBdr>
                <w:top w:val="nil"/>
                <w:left w:val="nil"/>
                <w:bottom w:val="nil"/>
                <w:right w:val="nil"/>
                <w:between w:val="nil"/>
              </w:pBdr>
              <w:jc w:val="center"/>
              <w:rPr>
                <w:rFonts w:cs="Tahoma"/>
              </w:rPr>
            </w:pPr>
            <w:r w:rsidRPr="00702720">
              <w:rPr>
                <w:rFonts w:cs="Tahoma"/>
              </w:rPr>
              <w:t>NAI</w:t>
            </w:r>
          </w:p>
        </w:tc>
        <w:tc>
          <w:tcPr>
            <w:tcW w:w="752" w:type="pct"/>
            <w:shd w:val="clear" w:color="auto" w:fill="auto"/>
            <w:tcMar>
              <w:top w:w="100" w:type="dxa"/>
              <w:left w:w="100" w:type="dxa"/>
              <w:bottom w:w="100" w:type="dxa"/>
              <w:right w:w="100" w:type="dxa"/>
            </w:tcMar>
          </w:tcPr>
          <w:p w14:paraId="58ABE62F" w14:textId="77777777" w:rsidR="00ED1FAC" w:rsidRPr="00702720" w:rsidRDefault="00ED1FAC">
            <w:pPr>
              <w:widowControl w:val="0"/>
              <w:pBdr>
                <w:top w:val="nil"/>
                <w:left w:val="nil"/>
                <w:bottom w:val="nil"/>
                <w:right w:val="nil"/>
                <w:between w:val="nil"/>
              </w:pBdr>
              <w:jc w:val="center"/>
              <w:rPr>
                <w:rFonts w:cs="Tahoma"/>
              </w:rPr>
            </w:pPr>
          </w:p>
        </w:tc>
        <w:tc>
          <w:tcPr>
            <w:tcW w:w="877" w:type="pct"/>
            <w:shd w:val="clear" w:color="auto" w:fill="auto"/>
            <w:tcMar>
              <w:top w:w="100" w:type="dxa"/>
              <w:left w:w="100" w:type="dxa"/>
              <w:bottom w:w="100" w:type="dxa"/>
              <w:right w:w="100" w:type="dxa"/>
            </w:tcMar>
          </w:tcPr>
          <w:p w14:paraId="55AA7EE7" w14:textId="77777777" w:rsidR="00ED1FAC" w:rsidRPr="00702720" w:rsidRDefault="00ED1FAC">
            <w:pPr>
              <w:widowControl w:val="0"/>
              <w:pBdr>
                <w:top w:val="nil"/>
                <w:left w:val="nil"/>
                <w:bottom w:val="nil"/>
                <w:right w:val="nil"/>
                <w:between w:val="nil"/>
              </w:pBdr>
              <w:jc w:val="center"/>
              <w:rPr>
                <w:rFonts w:cs="Tahoma"/>
              </w:rPr>
            </w:pPr>
          </w:p>
        </w:tc>
      </w:tr>
      <w:tr w:rsidR="00ED1FAC" w:rsidRPr="00702720" w14:paraId="613B0C29" w14:textId="77777777" w:rsidTr="001B5F1D">
        <w:tc>
          <w:tcPr>
            <w:tcW w:w="327" w:type="pct"/>
            <w:shd w:val="clear" w:color="auto" w:fill="auto"/>
            <w:tcMar>
              <w:top w:w="100" w:type="dxa"/>
              <w:left w:w="100" w:type="dxa"/>
              <w:bottom w:w="100" w:type="dxa"/>
              <w:right w:w="100" w:type="dxa"/>
            </w:tcMar>
          </w:tcPr>
          <w:p w14:paraId="2A17B71C" w14:textId="77777777" w:rsidR="00ED1FAC" w:rsidRPr="00702720" w:rsidRDefault="00ED1FAC">
            <w:pPr>
              <w:widowControl w:val="0"/>
              <w:pBdr>
                <w:top w:val="nil"/>
                <w:left w:val="nil"/>
                <w:bottom w:val="nil"/>
                <w:right w:val="nil"/>
                <w:between w:val="nil"/>
              </w:pBdr>
              <w:rPr>
                <w:rFonts w:cs="Tahoma"/>
              </w:rPr>
            </w:pPr>
            <w:r w:rsidRPr="00702720">
              <w:rPr>
                <w:rFonts w:cs="Tahoma"/>
              </w:rPr>
              <w:t>7.</w:t>
            </w:r>
          </w:p>
        </w:tc>
        <w:tc>
          <w:tcPr>
            <w:tcW w:w="2325" w:type="pct"/>
            <w:shd w:val="clear" w:color="auto" w:fill="auto"/>
            <w:tcMar>
              <w:top w:w="100" w:type="dxa"/>
              <w:left w:w="100" w:type="dxa"/>
              <w:bottom w:w="100" w:type="dxa"/>
              <w:right w:w="100" w:type="dxa"/>
            </w:tcMar>
          </w:tcPr>
          <w:p w14:paraId="6AD86A9C" w14:textId="77777777" w:rsidR="00ED1FAC" w:rsidRPr="00702720" w:rsidRDefault="00ED1FAC">
            <w:pPr>
              <w:widowControl w:val="0"/>
              <w:pBdr>
                <w:top w:val="nil"/>
                <w:left w:val="nil"/>
                <w:bottom w:val="nil"/>
                <w:right w:val="nil"/>
                <w:between w:val="nil"/>
              </w:pBdr>
              <w:rPr>
                <w:rFonts w:cs="Tahoma"/>
              </w:rPr>
            </w:pPr>
            <w:r w:rsidRPr="00702720">
              <w:rPr>
                <w:rFonts w:cs="Tahoma"/>
              </w:rPr>
              <w:t>1.Το κεντρικό Διαχειριστικό Σύστημα δημιουργίας, επεξεργασίας και διαχείρισης δεδομένων αποτελείται από τα παρακάτω υποσυστήματα:</w:t>
            </w:r>
          </w:p>
          <w:p w14:paraId="1D8200BF" w14:textId="77777777" w:rsidR="00ED1FAC" w:rsidRPr="00702720" w:rsidRDefault="00ED1FAC" w:rsidP="00F81BD3">
            <w:pPr>
              <w:numPr>
                <w:ilvl w:val="1"/>
                <w:numId w:val="118"/>
              </w:numPr>
              <w:tabs>
                <w:tab w:val="clear" w:pos="0"/>
                <w:tab w:val="clear" w:pos="709"/>
                <w:tab w:val="clear" w:pos="1134"/>
              </w:tabs>
              <w:suppressAutoHyphens w:val="0"/>
              <w:spacing w:after="0" w:line="276" w:lineRule="auto"/>
              <w:ind w:left="684"/>
              <w:jc w:val="left"/>
              <w:rPr>
                <w:rFonts w:cs="Tahoma"/>
              </w:rPr>
            </w:pPr>
            <w:r w:rsidRPr="00702720">
              <w:rPr>
                <w:rFonts w:cs="Tahoma"/>
              </w:rPr>
              <w:lastRenderedPageBreak/>
              <w:t>Υποσύστημα στατιστικής ανάλυσης και προβολής επεξεργασμένων δεδομένων (BI)</w:t>
            </w:r>
          </w:p>
          <w:p w14:paraId="1F6359AF" w14:textId="77777777" w:rsidR="00ED1FAC" w:rsidRPr="00702720" w:rsidRDefault="00ED1FAC" w:rsidP="00F81BD3">
            <w:pPr>
              <w:numPr>
                <w:ilvl w:val="1"/>
                <w:numId w:val="118"/>
              </w:numPr>
              <w:tabs>
                <w:tab w:val="clear" w:pos="0"/>
                <w:tab w:val="clear" w:pos="709"/>
                <w:tab w:val="clear" w:pos="1134"/>
              </w:tabs>
              <w:suppressAutoHyphens w:val="0"/>
              <w:spacing w:after="0" w:line="276" w:lineRule="auto"/>
              <w:ind w:left="684"/>
              <w:jc w:val="left"/>
              <w:rPr>
                <w:rFonts w:cs="Tahoma"/>
              </w:rPr>
            </w:pPr>
            <w:r w:rsidRPr="00702720">
              <w:rPr>
                <w:rFonts w:cs="Tahoma"/>
              </w:rPr>
              <w:t>Υποσύστημα διαχείρισης παραβάσεων, ελέγχων και προστίμων</w:t>
            </w:r>
          </w:p>
          <w:p w14:paraId="41744E30" w14:textId="77777777" w:rsidR="00ED1FAC" w:rsidRPr="00702720" w:rsidRDefault="00ED1FAC" w:rsidP="00F81BD3">
            <w:pPr>
              <w:numPr>
                <w:ilvl w:val="1"/>
                <w:numId w:val="118"/>
              </w:numPr>
              <w:tabs>
                <w:tab w:val="clear" w:pos="0"/>
                <w:tab w:val="clear" w:pos="709"/>
                <w:tab w:val="clear" w:pos="1134"/>
              </w:tabs>
              <w:suppressAutoHyphens w:val="0"/>
              <w:spacing w:after="0" w:line="276" w:lineRule="auto"/>
              <w:ind w:left="684"/>
              <w:jc w:val="left"/>
              <w:rPr>
                <w:rFonts w:cs="Tahoma"/>
              </w:rPr>
            </w:pPr>
            <w:r w:rsidRPr="00702720">
              <w:rPr>
                <w:rFonts w:cs="Tahoma"/>
              </w:rPr>
              <w:t>Υποσύστημα επεξεργασίας δεδομένων οπτικών αισθητήρων-καμερών</w:t>
            </w:r>
          </w:p>
          <w:p w14:paraId="25E86972" w14:textId="77777777" w:rsidR="00ED1FAC" w:rsidRPr="00702720" w:rsidRDefault="00ED1FAC" w:rsidP="00F81BD3">
            <w:pPr>
              <w:numPr>
                <w:ilvl w:val="1"/>
                <w:numId w:val="118"/>
              </w:numPr>
              <w:tabs>
                <w:tab w:val="clear" w:pos="0"/>
                <w:tab w:val="clear" w:pos="709"/>
                <w:tab w:val="clear" w:pos="1134"/>
              </w:tabs>
              <w:suppressAutoHyphens w:val="0"/>
              <w:spacing w:after="0" w:line="276" w:lineRule="auto"/>
              <w:ind w:left="684"/>
              <w:jc w:val="left"/>
              <w:rPr>
                <w:rFonts w:cs="Tahoma"/>
              </w:rPr>
            </w:pPr>
            <w:r w:rsidRPr="00702720">
              <w:rPr>
                <w:rFonts w:cs="Tahoma"/>
              </w:rPr>
              <w:t xml:space="preserve">Υποσύστημα υποβολής ενστάσεων, διενέργειας ψηφιακών ραντεβού &amp; </w:t>
            </w:r>
            <w:proofErr w:type="spellStart"/>
            <w:r w:rsidRPr="00702720">
              <w:rPr>
                <w:rFonts w:cs="Tahoma"/>
              </w:rPr>
              <w:t>βιντεοκλήσεων</w:t>
            </w:r>
            <w:proofErr w:type="spellEnd"/>
          </w:p>
          <w:p w14:paraId="6022045E" w14:textId="77777777" w:rsidR="00ED1FAC" w:rsidRPr="00702720" w:rsidRDefault="00ED1FAC" w:rsidP="00F81BD3">
            <w:pPr>
              <w:numPr>
                <w:ilvl w:val="1"/>
                <w:numId w:val="118"/>
              </w:numPr>
              <w:tabs>
                <w:tab w:val="clear" w:pos="0"/>
                <w:tab w:val="clear" w:pos="709"/>
                <w:tab w:val="clear" w:pos="1134"/>
              </w:tabs>
              <w:suppressAutoHyphens w:val="0"/>
              <w:spacing w:after="0" w:line="276" w:lineRule="auto"/>
              <w:ind w:left="684"/>
              <w:jc w:val="left"/>
              <w:rPr>
                <w:rFonts w:cs="Tahoma"/>
              </w:rPr>
            </w:pPr>
            <w:r w:rsidRPr="00702720">
              <w:rPr>
                <w:rFonts w:cs="Tahoma"/>
              </w:rPr>
              <w:t>Υποσύστημα διαχείρισης πληρωμών</w:t>
            </w:r>
          </w:p>
          <w:p w14:paraId="140E6EB5" w14:textId="77777777" w:rsidR="00ED1FAC" w:rsidRPr="00702720" w:rsidRDefault="00ED1FAC" w:rsidP="00F81BD3">
            <w:pPr>
              <w:numPr>
                <w:ilvl w:val="1"/>
                <w:numId w:val="118"/>
              </w:numPr>
              <w:tabs>
                <w:tab w:val="clear" w:pos="0"/>
                <w:tab w:val="clear" w:pos="709"/>
                <w:tab w:val="clear" w:pos="1134"/>
              </w:tabs>
              <w:suppressAutoHyphens w:val="0"/>
              <w:spacing w:after="0" w:line="276" w:lineRule="auto"/>
              <w:ind w:left="684"/>
              <w:jc w:val="left"/>
              <w:rPr>
                <w:rFonts w:cs="Tahoma"/>
              </w:rPr>
            </w:pPr>
            <w:r w:rsidRPr="00702720">
              <w:rPr>
                <w:rFonts w:cs="Tahoma"/>
              </w:rPr>
              <w:t>Υποσύστημα διαχείρισης χρηστών</w:t>
            </w:r>
          </w:p>
          <w:p w14:paraId="08B9C018" w14:textId="77777777" w:rsidR="00ED1FAC" w:rsidRPr="00702720" w:rsidRDefault="00ED1FAC" w:rsidP="00F81BD3">
            <w:pPr>
              <w:numPr>
                <w:ilvl w:val="1"/>
                <w:numId w:val="118"/>
              </w:numPr>
              <w:tabs>
                <w:tab w:val="clear" w:pos="0"/>
                <w:tab w:val="clear" w:pos="709"/>
                <w:tab w:val="clear" w:pos="1134"/>
              </w:tabs>
              <w:suppressAutoHyphens w:val="0"/>
              <w:spacing w:after="0" w:line="276" w:lineRule="auto"/>
              <w:ind w:left="684"/>
              <w:jc w:val="left"/>
              <w:rPr>
                <w:rFonts w:cs="Tahoma"/>
              </w:rPr>
            </w:pPr>
            <w:r w:rsidRPr="00702720">
              <w:rPr>
                <w:rFonts w:cs="Tahoma"/>
              </w:rPr>
              <w:t xml:space="preserve">Υποσύστημα προγραμματιστικών </w:t>
            </w:r>
            <w:proofErr w:type="spellStart"/>
            <w:r w:rsidRPr="00702720">
              <w:rPr>
                <w:rFonts w:cs="Tahoma"/>
              </w:rPr>
              <w:t>διεπαφών</w:t>
            </w:r>
            <w:proofErr w:type="spellEnd"/>
            <w:r w:rsidRPr="00702720">
              <w:rPr>
                <w:rFonts w:cs="Tahoma"/>
              </w:rPr>
              <w:t xml:space="preserve"> &amp; </w:t>
            </w:r>
            <w:proofErr w:type="spellStart"/>
            <w:r w:rsidRPr="00702720">
              <w:rPr>
                <w:rFonts w:cs="Tahoma"/>
              </w:rPr>
              <w:t>διαλειτουργικότητας</w:t>
            </w:r>
            <w:proofErr w:type="spellEnd"/>
          </w:p>
          <w:p w14:paraId="15BAA48A" w14:textId="77777777" w:rsidR="00ED1FAC" w:rsidRPr="00702720" w:rsidRDefault="00ED1FAC">
            <w:pPr>
              <w:widowControl w:val="0"/>
              <w:pBdr>
                <w:top w:val="nil"/>
                <w:left w:val="nil"/>
                <w:bottom w:val="nil"/>
                <w:right w:val="nil"/>
                <w:between w:val="nil"/>
              </w:pBdr>
              <w:rPr>
                <w:rFonts w:cs="Tahoma"/>
              </w:rPr>
            </w:pPr>
            <w:r w:rsidRPr="00702720">
              <w:rPr>
                <w:rFonts w:cs="Tahoma"/>
              </w:rPr>
              <w:t>2. Αναπόσπαστο μέρος του συστήματος αποτελεί  και το σύστημα/εφαρμογή ψηφιακών ελέγχων και έκδοσης προστίμων μέσω φορητών συσκευών στο πεδίο ώστε να λειτουργεί ως ενιαίο σύνολο.</w:t>
            </w:r>
          </w:p>
        </w:tc>
        <w:tc>
          <w:tcPr>
            <w:tcW w:w="719" w:type="pct"/>
            <w:shd w:val="clear" w:color="auto" w:fill="auto"/>
            <w:tcMar>
              <w:top w:w="100" w:type="dxa"/>
              <w:left w:w="100" w:type="dxa"/>
              <w:bottom w:w="100" w:type="dxa"/>
              <w:right w:w="100" w:type="dxa"/>
            </w:tcMar>
          </w:tcPr>
          <w:p w14:paraId="34470904" w14:textId="77777777" w:rsidR="00ED1FAC" w:rsidRPr="00702720" w:rsidRDefault="00ED1FAC">
            <w:pPr>
              <w:widowControl w:val="0"/>
              <w:pBdr>
                <w:top w:val="nil"/>
                <w:left w:val="nil"/>
                <w:bottom w:val="nil"/>
                <w:right w:val="nil"/>
                <w:between w:val="nil"/>
              </w:pBdr>
              <w:jc w:val="center"/>
              <w:rPr>
                <w:rFonts w:cs="Tahoma"/>
              </w:rPr>
            </w:pPr>
            <w:r w:rsidRPr="00702720">
              <w:rPr>
                <w:rFonts w:cs="Tahoma"/>
              </w:rPr>
              <w:lastRenderedPageBreak/>
              <w:t>ΝΑΙ</w:t>
            </w:r>
          </w:p>
        </w:tc>
        <w:tc>
          <w:tcPr>
            <w:tcW w:w="752" w:type="pct"/>
            <w:shd w:val="clear" w:color="auto" w:fill="auto"/>
            <w:tcMar>
              <w:top w:w="100" w:type="dxa"/>
              <w:left w:w="100" w:type="dxa"/>
              <w:bottom w:w="100" w:type="dxa"/>
              <w:right w:w="100" w:type="dxa"/>
            </w:tcMar>
          </w:tcPr>
          <w:p w14:paraId="2431B1DA" w14:textId="77777777" w:rsidR="00ED1FAC" w:rsidRPr="00702720" w:rsidRDefault="00ED1FAC">
            <w:pPr>
              <w:widowControl w:val="0"/>
              <w:pBdr>
                <w:top w:val="nil"/>
                <w:left w:val="nil"/>
                <w:bottom w:val="nil"/>
                <w:right w:val="nil"/>
                <w:between w:val="nil"/>
              </w:pBdr>
              <w:jc w:val="center"/>
              <w:rPr>
                <w:rFonts w:cs="Tahoma"/>
              </w:rPr>
            </w:pPr>
          </w:p>
        </w:tc>
        <w:tc>
          <w:tcPr>
            <w:tcW w:w="877" w:type="pct"/>
            <w:shd w:val="clear" w:color="auto" w:fill="auto"/>
            <w:tcMar>
              <w:top w:w="100" w:type="dxa"/>
              <w:left w:w="100" w:type="dxa"/>
              <w:bottom w:w="100" w:type="dxa"/>
              <w:right w:w="100" w:type="dxa"/>
            </w:tcMar>
          </w:tcPr>
          <w:p w14:paraId="2180B20B" w14:textId="77777777" w:rsidR="00ED1FAC" w:rsidRPr="00702720" w:rsidRDefault="00ED1FAC">
            <w:pPr>
              <w:widowControl w:val="0"/>
              <w:pBdr>
                <w:top w:val="nil"/>
                <w:left w:val="nil"/>
                <w:bottom w:val="nil"/>
                <w:right w:val="nil"/>
                <w:between w:val="nil"/>
              </w:pBdr>
              <w:jc w:val="center"/>
              <w:rPr>
                <w:rFonts w:cs="Tahoma"/>
              </w:rPr>
            </w:pPr>
          </w:p>
        </w:tc>
      </w:tr>
    </w:tbl>
    <w:p w14:paraId="314E7BA1" w14:textId="77777777" w:rsidR="00ED1FAC" w:rsidRPr="00702720" w:rsidRDefault="00ED1FAC" w:rsidP="00ED1FAC">
      <w:pPr>
        <w:rPr>
          <w:rFonts w:cs="Tahoma"/>
        </w:rPr>
      </w:pPr>
    </w:p>
    <w:p w14:paraId="2AE99732" w14:textId="0CCEF78F" w:rsidR="00ED1FAC" w:rsidRPr="00702720" w:rsidRDefault="00ED1FAC" w:rsidP="007F5B86">
      <w:pPr>
        <w:pStyle w:val="Appendix-Heading3"/>
      </w:pPr>
      <w:bookmarkStart w:id="679" w:name="_Toc191630154"/>
      <w:r w:rsidRPr="00702720">
        <w:t>Υποσύστημα Στατιστικής ανάλυσης &amp; προβολής επεξεργασμένων δεδομένων (BI)</w:t>
      </w:r>
      <w:bookmarkEnd w:id="679"/>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9378C2" w:rsidRPr="00702720" w14:paraId="238A85E8" w14:textId="77777777">
        <w:tc>
          <w:tcPr>
            <w:tcW w:w="675" w:type="dxa"/>
            <w:shd w:val="clear" w:color="auto" w:fill="D9D9D9"/>
            <w:tcMar>
              <w:top w:w="100" w:type="dxa"/>
              <w:left w:w="100" w:type="dxa"/>
              <w:bottom w:w="100" w:type="dxa"/>
              <w:right w:w="100" w:type="dxa"/>
            </w:tcMar>
            <w:vAlign w:val="center"/>
          </w:tcPr>
          <w:p w14:paraId="44696A49" w14:textId="7B1443CF" w:rsidR="009378C2" w:rsidRPr="00702720" w:rsidRDefault="009378C2" w:rsidP="009378C2">
            <w:pPr>
              <w:widowControl w:val="0"/>
              <w:jc w:val="center"/>
              <w:rPr>
                <w:rFonts w:cs="Tahoma"/>
                <w:b/>
              </w:rPr>
            </w:pPr>
            <w:r w:rsidRPr="00702720">
              <w:rPr>
                <w:rFonts w:cs="Tahoma"/>
                <w:b/>
                <w:sz w:val="18"/>
                <w:szCs w:val="18"/>
                <w:lang w:val="en-US"/>
              </w:rPr>
              <w:t>Α/Α</w:t>
            </w:r>
          </w:p>
        </w:tc>
        <w:tc>
          <w:tcPr>
            <w:tcW w:w="4995" w:type="dxa"/>
            <w:shd w:val="clear" w:color="auto" w:fill="D9D9D9"/>
            <w:tcMar>
              <w:top w:w="100" w:type="dxa"/>
              <w:left w:w="100" w:type="dxa"/>
              <w:bottom w:w="100" w:type="dxa"/>
              <w:right w:w="100" w:type="dxa"/>
            </w:tcMar>
            <w:vAlign w:val="center"/>
          </w:tcPr>
          <w:p w14:paraId="1B1F592D" w14:textId="189688D3" w:rsidR="009378C2" w:rsidRPr="00702720" w:rsidRDefault="009378C2" w:rsidP="009378C2">
            <w:pPr>
              <w:widowControl w:val="0"/>
              <w:jc w:val="center"/>
              <w:rPr>
                <w:rFonts w:cs="Tahoma"/>
                <w:b/>
              </w:rPr>
            </w:pPr>
            <w:r w:rsidRPr="00702720">
              <w:rPr>
                <w:rFonts w:cs="Tahoma"/>
                <w:b/>
                <w:sz w:val="18"/>
                <w:szCs w:val="18"/>
              </w:rPr>
              <w:t>ΠΡΟΔΙΑΓΡΑΦΗ</w:t>
            </w:r>
          </w:p>
        </w:tc>
        <w:tc>
          <w:tcPr>
            <w:tcW w:w="1440" w:type="dxa"/>
            <w:shd w:val="clear" w:color="auto" w:fill="D9D9D9"/>
            <w:tcMar>
              <w:top w:w="100" w:type="dxa"/>
              <w:left w:w="100" w:type="dxa"/>
              <w:bottom w:w="100" w:type="dxa"/>
              <w:right w:w="100" w:type="dxa"/>
            </w:tcMar>
            <w:vAlign w:val="center"/>
          </w:tcPr>
          <w:p w14:paraId="1CACC0FB" w14:textId="797CD84D" w:rsidR="009378C2" w:rsidRPr="00702720" w:rsidRDefault="009378C2" w:rsidP="009378C2">
            <w:pPr>
              <w:widowControl w:val="0"/>
              <w:jc w:val="center"/>
              <w:rPr>
                <w:rFonts w:cs="Tahoma"/>
                <w:b/>
              </w:rPr>
            </w:pPr>
            <w:r w:rsidRPr="00702720">
              <w:rPr>
                <w:rFonts w:cs="Tahoma"/>
                <w:b/>
                <w:sz w:val="18"/>
                <w:szCs w:val="18"/>
              </w:rPr>
              <w:t>ΑΠΑΙΤΗΣΗ</w:t>
            </w:r>
          </w:p>
        </w:tc>
        <w:tc>
          <w:tcPr>
            <w:tcW w:w="1530" w:type="dxa"/>
            <w:shd w:val="clear" w:color="auto" w:fill="D9D9D9"/>
            <w:tcMar>
              <w:top w:w="100" w:type="dxa"/>
              <w:left w:w="100" w:type="dxa"/>
              <w:bottom w:w="100" w:type="dxa"/>
              <w:right w:w="100" w:type="dxa"/>
            </w:tcMar>
            <w:vAlign w:val="center"/>
          </w:tcPr>
          <w:p w14:paraId="2A74286A" w14:textId="4BAFC446" w:rsidR="009378C2" w:rsidRPr="00702720" w:rsidRDefault="009378C2" w:rsidP="009378C2">
            <w:pPr>
              <w:widowControl w:val="0"/>
              <w:jc w:val="center"/>
              <w:rPr>
                <w:rFonts w:cs="Tahoma"/>
                <w:b/>
              </w:rPr>
            </w:pPr>
            <w:r w:rsidRPr="00702720">
              <w:rPr>
                <w:rFonts w:cs="Tahoma"/>
                <w:b/>
                <w:sz w:val="18"/>
                <w:szCs w:val="18"/>
              </w:rPr>
              <w:t>ΑΠΑΝΤΗΣΗ</w:t>
            </w:r>
          </w:p>
        </w:tc>
        <w:tc>
          <w:tcPr>
            <w:tcW w:w="1680" w:type="dxa"/>
            <w:shd w:val="clear" w:color="auto" w:fill="D9D9D9"/>
            <w:tcMar>
              <w:top w:w="100" w:type="dxa"/>
              <w:left w:w="100" w:type="dxa"/>
              <w:bottom w:w="100" w:type="dxa"/>
              <w:right w:w="100" w:type="dxa"/>
            </w:tcMar>
            <w:vAlign w:val="center"/>
          </w:tcPr>
          <w:p w14:paraId="453F2C12" w14:textId="5502D551" w:rsidR="009378C2" w:rsidRPr="00702720" w:rsidRDefault="009378C2" w:rsidP="009378C2">
            <w:pPr>
              <w:widowControl w:val="0"/>
              <w:jc w:val="center"/>
              <w:rPr>
                <w:rFonts w:cs="Tahoma"/>
                <w:b/>
              </w:rPr>
            </w:pPr>
            <w:r w:rsidRPr="00702720">
              <w:rPr>
                <w:rFonts w:cs="Tahoma"/>
                <w:b/>
                <w:sz w:val="18"/>
                <w:szCs w:val="18"/>
              </w:rPr>
              <w:t>ΠΑΡΑΠΟΜΠΗ ΤΕΚΜΗΡΙΩΣΗΣ</w:t>
            </w:r>
          </w:p>
        </w:tc>
      </w:tr>
      <w:tr w:rsidR="00ED1FAC" w:rsidRPr="00702720" w14:paraId="6A27CE82" w14:textId="77777777">
        <w:tc>
          <w:tcPr>
            <w:tcW w:w="675" w:type="dxa"/>
            <w:shd w:val="clear" w:color="auto" w:fill="auto"/>
            <w:tcMar>
              <w:top w:w="100" w:type="dxa"/>
              <w:left w:w="100" w:type="dxa"/>
              <w:bottom w:w="100" w:type="dxa"/>
              <w:right w:w="100" w:type="dxa"/>
            </w:tcMar>
          </w:tcPr>
          <w:p w14:paraId="143FE72E" w14:textId="77777777" w:rsidR="00ED1FAC" w:rsidRPr="00702720" w:rsidRDefault="00ED1FAC">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729497A4" w14:textId="3FB7D555" w:rsidR="00ED1FAC" w:rsidRPr="00702720" w:rsidRDefault="00ED1FAC">
            <w:pPr>
              <w:widowControl w:val="0"/>
              <w:rPr>
                <w:rFonts w:cs="Tahoma"/>
              </w:rPr>
            </w:pPr>
            <w:r w:rsidRPr="00702720">
              <w:rPr>
                <w:rFonts w:cs="Tahoma"/>
              </w:rPr>
              <w:t xml:space="preserve">Πλήρης συμμόρφωση με τις απαιτήσεις της ενότητας </w:t>
            </w:r>
            <w:r w:rsidR="00936EE0" w:rsidRPr="00702720">
              <w:rPr>
                <w:rFonts w:cs="Tahoma"/>
              </w:rPr>
              <w:t>Ι.4.1.1.</w:t>
            </w:r>
            <w:r w:rsidRPr="00702720">
              <w:rPr>
                <w:rFonts w:cs="Tahoma"/>
              </w:rPr>
              <w:t>1 του Παραρτήματος Ι</w:t>
            </w:r>
          </w:p>
        </w:tc>
        <w:tc>
          <w:tcPr>
            <w:tcW w:w="1440" w:type="dxa"/>
            <w:shd w:val="clear" w:color="auto" w:fill="auto"/>
            <w:tcMar>
              <w:top w:w="100" w:type="dxa"/>
              <w:left w:w="100" w:type="dxa"/>
              <w:bottom w:w="100" w:type="dxa"/>
              <w:right w:w="100" w:type="dxa"/>
            </w:tcMar>
          </w:tcPr>
          <w:p w14:paraId="498A56CE"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5B30E9C9"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7E85B2C3" w14:textId="77777777" w:rsidR="00ED1FAC" w:rsidRPr="00702720" w:rsidRDefault="00ED1FAC">
            <w:pPr>
              <w:widowControl w:val="0"/>
              <w:jc w:val="center"/>
              <w:rPr>
                <w:rFonts w:cs="Tahoma"/>
              </w:rPr>
            </w:pPr>
          </w:p>
        </w:tc>
      </w:tr>
      <w:tr w:rsidR="00ED1FAC" w:rsidRPr="00702720" w14:paraId="3718BCE8" w14:textId="77777777">
        <w:tc>
          <w:tcPr>
            <w:tcW w:w="675" w:type="dxa"/>
            <w:shd w:val="clear" w:color="auto" w:fill="auto"/>
            <w:tcMar>
              <w:top w:w="100" w:type="dxa"/>
              <w:left w:w="100" w:type="dxa"/>
              <w:bottom w:w="100" w:type="dxa"/>
              <w:right w:w="100" w:type="dxa"/>
            </w:tcMar>
          </w:tcPr>
          <w:p w14:paraId="142A522E" w14:textId="77777777" w:rsidR="00ED1FAC" w:rsidRPr="00702720" w:rsidRDefault="00ED1FAC">
            <w:pPr>
              <w:widowControl w:val="0"/>
              <w:rPr>
                <w:rFonts w:cs="Tahoma"/>
              </w:rPr>
            </w:pPr>
            <w:r w:rsidRPr="00702720">
              <w:rPr>
                <w:rFonts w:cs="Tahoma"/>
              </w:rPr>
              <w:t>2.</w:t>
            </w:r>
          </w:p>
        </w:tc>
        <w:tc>
          <w:tcPr>
            <w:tcW w:w="4995" w:type="dxa"/>
            <w:shd w:val="clear" w:color="auto" w:fill="auto"/>
            <w:tcMar>
              <w:top w:w="100" w:type="dxa"/>
              <w:left w:w="100" w:type="dxa"/>
              <w:bottom w:w="100" w:type="dxa"/>
              <w:right w:w="100" w:type="dxa"/>
            </w:tcMar>
          </w:tcPr>
          <w:p w14:paraId="369F7957" w14:textId="77777777" w:rsidR="00ED1FAC" w:rsidRPr="00702720" w:rsidRDefault="00ED1FAC">
            <w:pPr>
              <w:widowControl w:val="0"/>
              <w:rPr>
                <w:rFonts w:cs="Tahoma"/>
              </w:rPr>
            </w:pPr>
            <w:r w:rsidRPr="00702720">
              <w:rPr>
                <w:rFonts w:cs="Tahoma"/>
              </w:rPr>
              <w:t>Να αναφερθούν οι τεχνικές, λειτουργικές και άλλες προσεγγίσεις για την συμμόρφωση με τις απαιτήσεις της συγκεκριμένης ενότητας</w:t>
            </w:r>
          </w:p>
        </w:tc>
        <w:tc>
          <w:tcPr>
            <w:tcW w:w="1440" w:type="dxa"/>
            <w:shd w:val="clear" w:color="auto" w:fill="auto"/>
            <w:tcMar>
              <w:top w:w="100" w:type="dxa"/>
              <w:left w:w="100" w:type="dxa"/>
              <w:bottom w:w="100" w:type="dxa"/>
              <w:right w:w="100" w:type="dxa"/>
            </w:tcMar>
          </w:tcPr>
          <w:p w14:paraId="1EFED526"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3143E4C7"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14AC7532" w14:textId="77777777" w:rsidR="00ED1FAC" w:rsidRPr="00702720" w:rsidRDefault="00ED1FAC">
            <w:pPr>
              <w:widowControl w:val="0"/>
              <w:jc w:val="center"/>
              <w:rPr>
                <w:rFonts w:cs="Tahoma"/>
              </w:rPr>
            </w:pPr>
          </w:p>
        </w:tc>
      </w:tr>
    </w:tbl>
    <w:p w14:paraId="4B13DD88" w14:textId="77777777" w:rsidR="00ED1FAC" w:rsidRPr="00702720" w:rsidRDefault="00ED1FAC" w:rsidP="00ED1FAC">
      <w:pPr>
        <w:rPr>
          <w:rFonts w:cs="Tahoma"/>
        </w:rPr>
      </w:pPr>
    </w:p>
    <w:p w14:paraId="54268EA9" w14:textId="493C8526" w:rsidR="00ED1FAC" w:rsidRPr="00702720" w:rsidRDefault="00ED1FAC" w:rsidP="007F5B86">
      <w:pPr>
        <w:pStyle w:val="Appendix-Heading3"/>
      </w:pPr>
      <w:bookmarkStart w:id="680" w:name="_Toc191630155"/>
      <w:r w:rsidRPr="00702720">
        <w:t>Υποσύστημα Διαχείρισης παραβάσεων &amp; προστίμων</w:t>
      </w:r>
      <w:bookmarkEnd w:id="680"/>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9378C2" w:rsidRPr="00702720" w14:paraId="1BEE3BC2" w14:textId="77777777">
        <w:tc>
          <w:tcPr>
            <w:tcW w:w="675" w:type="dxa"/>
            <w:shd w:val="clear" w:color="auto" w:fill="D9D9D9"/>
            <w:tcMar>
              <w:top w:w="100" w:type="dxa"/>
              <w:left w:w="100" w:type="dxa"/>
              <w:bottom w:w="100" w:type="dxa"/>
              <w:right w:w="100" w:type="dxa"/>
            </w:tcMar>
            <w:vAlign w:val="center"/>
          </w:tcPr>
          <w:p w14:paraId="1DF16425" w14:textId="2620E8B6" w:rsidR="009378C2" w:rsidRPr="00702720" w:rsidRDefault="009378C2" w:rsidP="009378C2">
            <w:pPr>
              <w:widowControl w:val="0"/>
              <w:jc w:val="center"/>
              <w:rPr>
                <w:rFonts w:cs="Tahoma"/>
                <w:b/>
              </w:rPr>
            </w:pPr>
            <w:r w:rsidRPr="00702720">
              <w:rPr>
                <w:rFonts w:cs="Tahoma"/>
                <w:b/>
                <w:sz w:val="18"/>
                <w:szCs w:val="18"/>
                <w:lang w:val="en-US"/>
              </w:rPr>
              <w:t>Α/Α</w:t>
            </w:r>
          </w:p>
        </w:tc>
        <w:tc>
          <w:tcPr>
            <w:tcW w:w="4995" w:type="dxa"/>
            <w:shd w:val="clear" w:color="auto" w:fill="D9D9D9"/>
            <w:tcMar>
              <w:top w:w="100" w:type="dxa"/>
              <w:left w:w="100" w:type="dxa"/>
              <w:bottom w:w="100" w:type="dxa"/>
              <w:right w:w="100" w:type="dxa"/>
            </w:tcMar>
            <w:vAlign w:val="center"/>
          </w:tcPr>
          <w:p w14:paraId="509B9504" w14:textId="3B894CB6" w:rsidR="009378C2" w:rsidRPr="00702720" w:rsidRDefault="009378C2" w:rsidP="009378C2">
            <w:pPr>
              <w:widowControl w:val="0"/>
              <w:jc w:val="center"/>
              <w:rPr>
                <w:rFonts w:cs="Tahoma"/>
                <w:b/>
              </w:rPr>
            </w:pPr>
            <w:r w:rsidRPr="00702720">
              <w:rPr>
                <w:rFonts w:cs="Tahoma"/>
                <w:b/>
                <w:sz w:val="18"/>
                <w:szCs w:val="18"/>
              </w:rPr>
              <w:t>ΠΡΟΔΙΑΓΡΑΦΗ</w:t>
            </w:r>
          </w:p>
        </w:tc>
        <w:tc>
          <w:tcPr>
            <w:tcW w:w="1440" w:type="dxa"/>
            <w:shd w:val="clear" w:color="auto" w:fill="D9D9D9"/>
            <w:tcMar>
              <w:top w:w="100" w:type="dxa"/>
              <w:left w:w="100" w:type="dxa"/>
              <w:bottom w:w="100" w:type="dxa"/>
              <w:right w:w="100" w:type="dxa"/>
            </w:tcMar>
            <w:vAlign w:val="center"/>
          </w:tcPr>
          <w:p w14:paraId="7BB08F6B" w14:textId="399B81F7" w:rsidR="009378C2" w:rsidRPr="00702720" w:rsidRDefault="009378C2" w:rsidP="009378C2">
            <w:pPr>
              <w:widowControl w:val="0"/>
              <w:jc w:val="center"/>
              <w:rPr>
                <w:rFonts w:cs="Tahoma"/>
                <w:b/>
              </w:rPr>
            </w:pPr>
            <w:r w:rsidRPr="00702720">
              <w:rPr>
                <w:rFonts w:cs="Tahoma"/>
                <w:b/>
                <w:sz w:val="18"/>
                <w:szCs w:val="18"/>
              </w:rPr>
              <w:t>ΑΠΑΙΤΗΣΗ</w:t>
            </w:r>
          </w:p>
        </w:tc>
        <w:tc>
          <w:tcPr>
            <w:tcW w:w="1530" w:type="dxa"/>
            <w:shd w:val="clear" w:color="auto" w:fill="D9D9D9"/>
            <w:tcMar>
              <w:top w:w="100" w:type="dxa"/>
              <w:left w:w="100" w:type="dxa"/>
              <w:bottom w:w="100" w:type="dxa"/>
              <w:right w:w="100" w:type="dxa"/>
            </w:tcMar>
            <w:vAlign w:val="center"/>
          </w:tcPr>
          <w:p w14:paraId="3F7AFB53" w14:textId="2C0CDD15" w:rsidR="009378C2" w:rsidRPr="00702720" w:rsidRDefault="009378C2" w:rsidP="009378C2">
            <w:pPr>
              <w:widowControl w:val="0"/>
              <w:jc w:val="center"/>
              <w:rPr>
                <w:rFonts w:cs="Tahoma"/>
                <w:b/>
              </w:rPr>
            </w:pPr>
            <w:r w:rsidRPr="00702720">
              <w:rPr>
                <w:rFonts w:cs="Tahoma"/>
                <w:b/>
                <w:sz w:val="18"/>
                <w:szCs w:val="18"/>
              </w:rPr>
              <w:t>ΑΠΑΝΤΗΣΗ</w:t>
            </w:r>
          </w:p>
        </w:tc>
        <w:tc>
          <w:tcPr>
            <w:tcW w:w="1680" w:type="dxa"/>
            <w:shd w:val="clear" w:color="auto" w:fill="D9D9D9"/>
            <w:tcMar>
              <w:top w:w="100" w:type="dxa"/>
              <w:left w:w="100" w:type="dxa"/>
              <w:bottom w:w="100" w:type="dxa"/>
              <w:right w:w="100" w:type="dxa"/>
            </w:tcMar>
            <w:vAlign w:val="center"/>
          </w:tcPr>
          <w:p w14:paraId="6C0877F1" w14:textId="46086C6A" w:rsidR="009378C2" w:rsidRPr="00702720" w:rsidRDefault="009378C2" w:rsidP="009378C2">
            <w:pPr>
              <w:widowControl w:val="0"/>
              <w:jc w:val="center"/>
              <w:rPr>
                <w:rFonts w:cs="Tahoma"/>
                <w:b/>
              </w:rPr>
            </w:pPr>
            <w:r w:rsidRPr="00702720">
              <w:rPr>
                <w:rFonts w:cs="Tahoma"/>
                <w:b/>
                <w:sz w:val="18"/>
                <w:szCs w:val="18"/>
              </w:rPr>
              <w:t>ΠΑΡΑΠΟΜΠΗ ΤΕΚΜΗΡΙΩΣΗΣ</w:t>
            </w:r>
          </w:p>
        </w:tc>
      </w:tr>
      <w:tr w:rsidR="00ED1FAC" w:rsidRPr="00702720" w14:paraId="661D0751" w14:textId="77777777">
        <w:tc>
          <w:tcPr>
            <w:tcW w:w="675" w:type="dxa"/>
            <w:shd w:val="clear" w:color="auto" w:fill="auto"/>
            <w:tcMar>
              <w:top w:w="100" w:type="dxa"/>
              <w:left w:w="100" w:type="dxa"/>
              <w:bottom w:w="100" w:type="dxa"/>
              <w:right w:w="100" w:type="dxa"/>
            </w:tcMar>
          </w:tcPr>
          <w:p w14:paraId="1D7747D6" w14:textId="77777777" w:rsidR="00ED1FAC" w:rsidRPr="00702720" w:rsidRDefault="00ED1FAC">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040BA5BA" w14:textId="1691D4AC" w:rsidR="00ED1FAC" w:rsidRPr="00702720" w:rsidRDefault="00ED1FAC">
            <w:pPr>
              <w:widowControl w:val="0"/>
              <w:rPr>
                <w:rFonts w:cs="Tahoma"/>
              </w:rPr>
            </w:pPr>
            <w:r w:rsidRPr="00702720">
              <w:rPr>
                <w:rFonts w:cs="Tahoma"/>
              </w:rPr>
              <w:t xml:space="preserve">Πλήρης συμμόρφωση με τις απαιτήσεις της ενότητας </w:t>
            </w:r>
            <w:r w:rsidR="009378C2" w:rsidRPr="00702720">
              <w:rPr>
                <w:rFonts w:cs="Tahoma"/>
              </w:rPr>
              <w:t xml:space="preserve">Ι.4.1.1.2 </w:t>
            </w:r>
            <w:r w:rsidRPr="00702720">
              <w:rPr>
                <w:rFonts w:cs="Tahoma"/>
              </w:rPr>
              <w:t>του Παραρτήματος Ι</w:t>
            </w:r>
          </w:p>
        </w:tc>
        <w:tc>
          <w:tcPr>
            <w:tcW w:w="1440" w:type="dxa"/>
            <w:shd w:val="clear" w:color="auto" w:fill="auto"/>
            <w:tcMar>
              <w:top w:w="100" w:type="dxa"/>
              <w:left w:w="100" w:type="dxa"/>
              <w:bottom w:w="100" w:type="dxa"/>
              <w:right w:w="100" w:type="dxa"/>
            </w:tcMar>
          </w:tcPr>
          <w:p w14:paraId="4DE180E6"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5F1AD776"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23C8B6E4" w14:textId="77777777" w:rsidR="00ED1FAC" w:rsidRPr="00702720" w:rsidRDefault="00ED1FAC">
            <w:pPr>
              <w:widowControl w:val="0"/>
              <w:jc w:val="center"/>
              <w:rPr>
                <w:rFonts w:cs="Tahoma"/>
              </w:rPr>
            </w:pPr>
          </w:p>
        </w:tc>
      </w:tr>
      <w:tr w:rsidR="00ED1FAC" w:rsidRPr="00702720" w14:paraId="598B3EF2" w14:textId="77777777">
        <w:tc>
          <w:tcPr>
            <w:tcW w:w="675" w:type="dxa"/>
            <w:shd w:val="clear" w:color="auto" w:fill="auto"/>
            <w:tcMar>
              <w:top w:w="100" w:type="dxa"/>
              <w:left w:w="100" w:type="dxa"/>
              <w:bottom w:w="100" w:type="dxa"/>
              <w:right w:w="100" w:type="dxa"/>
            </w:tcMar>
          </w:tcPr>
          <w:p w14:paraId="02AE9B00" w14:textId="77777777" w:rsidR="00ED1FAC" w:rsidRPr="00702720" w:rsidRDefault="00ED1FAC">
            <w:pPr>
              <w:widowControl w:val="0"/>
              <w:rPr>
                <w:rFonts w:cs="Tahoma"/>
              </w:rPr>
            </w:pPr>
            <w:r w:rsidRPr="00702720">
              <w:rPr>
                <w:rFonts w:cs="Tahoma"/>
              </w:rPr>
              <w:t>2.</w:t>
            </w:r>
          </w:p>
        </w:tc>
        <w:tc>
          <w:tcPr>
            <w:tcW w:w="4995" w:type="dxa"/>
            <w:shd w:val="clear" w:color="auto" w:fill="auto"/>
            <w:tcMar>
              <w:top w:w="100" w:type="dxa"/>
              <w:left w:w="100" w:type="dxa"/>
              <w:bottom w:w="100" w:type="dxa"/>
              <w:right w:w="100" w:type="dxa"/>
            </w:tcMar>
          </w:tcPr>
          <w:p w14:paraId="7F7D0A0A" w14:textId="77777777" w:rsidR="00ED1FAC" w:rsidRPr="00702720" w:rsidRDefault="00ED1FAC">
            <w:pPr>
              <w:widowControl w:val="0"/>
              <w:rPr>
                <w:rFonts w:cs="Tahoma"/>
              </w:rPr>
            </w:pPr>
            <w:r w:rsidRPr="00702720">
              <w:rPr>
                <w:rFonts w:cs="Tahoma"/>
              </w:rPr>
              <w:t xml:space="preserve">Να αναφερθούν οι τεχνικές, λειτουργικές και άλλες προσεγγίσεις για την συμμόρφωση με τις </w:t>
            </w:r>
            <w:r w:rsidRPr="00702720">
              <w:rPr>
                <w:rFonts w:cs="Tahoma"/>
              </w:rPr>
              <w:lastRenderedPageBreak/>
              <w:t>απαιτήσεις της συγκεκριμένης ενότητας</w:t>
            </w:r>
          </w:p>
        </w:tc>
        <w:tc>
          <w:tcPr>
            <w:tcW w:w="1440" w:type="dxa"/>
            <w:shd w:val="clear" w:color="auto" w:fill="auto"/>
            <w:tcMar>
              <w:top w:w="100" w:type="dxa"/>
              <w:left w:w="100" w:type="dxa"/>
              <w:bottom w:w="100" w:type="dxa"/>
              <w:right w:w="100" w:type="dxa"/>
            </w:tcMar>
          </w:tcPr>
          <w:p w14:paraId="7AF726EE" w14:textId="77777777" w:rsidR="00ED1FAC" w:rsidRPr="00702720" w:rsidRDefault="00ED1FAC">
            <w:pPr>
              <w:widowControl w:val="0"/>
              <w:jc w:val="center"/>
              <w:rPr>
                <w:rFonts w:cs="Tahoma"/>
              </w:rPr>
            </w:pPr>
            <w:r w:rsidRPr="00702720">
              <w:rPr>
                <w:rFonts w:cs="Tahoma"/>
              </w:rPr>
              <w:lastRenderedPageBreak/>
              <w:t>ΝΑΙ</w:t>
            </w:r>
          </w:p>
        </w:tc>
        <w:tc>
          <w:tcPr>
            <w:tcW w:w="1530" w:type="dxa"/>
            <w:shd w:val="clear" w:color="auto" w:fill="auto"/>
            <w:tcMar>
              <w:top w:w="100" w:type="dxa"/>
              <w:left w:w="100" w:type="dxa"/>
              <w:bottom w:w="100" w:type="dxa"/>
              <w:right w:w="100" w:type="dxa"/>
            </w:tcMar>
          </w:tcPr>
          <w:p w14:paraId="769D6E9F"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10A9B4D6" w14:textId="77777777" w:rsidR="00ED1FAC" w:rsidRPr="00702720" w:rsidRDefault="00ED1FAC">
            <w:pPr>
              <w:widowControl w:val="0"/>
              <w:jc w:val="center"/>
              <w:rPr>
                <w:rFonts w:cs="Tahoma"/>
              </w:rPr>
            </w:pPr>
          </w:p>
        </w:tc>
      </w:tr>
    </w:tbl>
    <w:p w14:paraId="4DFAB583" w14:textId="77777777" w:rsidR="00ED1FAC" w:rsidRPr="00702720" w:rsidRDefault="00ED1FAC" w:rsidP="00ED1FAC">
      <w:pPr>
        <w:rPr>
          <w:rFonts w:cs="Tahoma"/>
        </w:rPr>
      </w:pPr>
    </w:p>
    <w:p w14:paraId="26123623" w14:textId="71A82863" w:rsidR="00ED1FAC" w:rsidRPr="00702720" w:rsidRDefault="00ED1FAC" w:rsidP="007F5B86">
      <w:pPr>
        <w:pStyle w:val="Appendix-Heading3"/>
      </w:pPr>
      <w:bookmarkStart w:id="681" w:name="_Toc191630156"/>
      <w:r w:rsidRPr="00702720">
        <w:t>Υποσύστημα επεξεργασίας δεδομένων οπτικών αισθητήρων</w:t>
      </w:r>
      <w:bookmarkEnd w:id="681"/>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DF215C" w:rsidRPr="00702720" w14:paraId="4DF616A1" w14:textId="77777777">
        <w:tc>
          <w:tcPr>
            <w:tcW w:w="675" w:type="dxa"/>
            <w:shd w:val="clear" w:color="auto" w:fill="D9D9D9"/>
            <w:tcMar>
              <w:top w:w="100" w:type="dxa"/>
              <w:left w:w="100" w:type="dxa"/>
              <w:bottom w:w="100" w:type="dxa"/>
              <w:right w:w="100" w:type="dxa"/>
            </w:tcMar>
            <w:vAlign w:val="center"/>
          </w:tcPr>
          <w:p w14:paraId="3DBA766D" w14:textId="54E8B2BB" w:rsidR="00DF215C" w:rsidRPr="00702720" w:rsidRDefault="00DF215C" w:rsidP="00DF215C">
            <w:pPr>
              <w:widowControl w:val="0"/>
              <w:jc w:val="center"/>
              <w:rPr>
                <w:rFonts w:cs="Tahoma"/>
                <w:b/>
              </w:rPr>
            </w:pPr>
            <w:r w:rsidRPr="00702720">
              <w:rPr>
                <w:rFonts w:cs="Tahoma"/>
                <w:b/>
                <w:sz w:val="18"/>
                <w:szCs w:val="18"/>
                <w:lang w:val="en-US"/>
              </w:rPr>
              <w:t>Α/Α</w:t>
            </w:r>
          </w:p>
        </w:tc>
        <w:tc>
          <w:tcPr>
            <w:tcW w:w="4995" w:type="dxa"/>
            <w:shd w:val="clear" w:color="auto" w:fill="D9D9D9"/>
            <w:tcMar>
              <w:top w:w="100" w:type="dxa"/>
              <w:left w:w="100" w:type="dxa"/>
              <w:bottom w:w="100" w:type="dxa"/>
              <w:right w:w="100" w:type="dxa"/>
            </w:tcMar>
            <w:vAlign w:val="center"/>
          </w:tcPr>
          <w:p w14:paraId="355E08B8" w14:textId="4F5D958A" w:rsidR="00DF215C" w:rsidRPr="00702720" w:rsidRDefault="00DF215C" w:rsidP="00DF215C">
            <w:pPr>
              <w:widowControl w:val="0"/>
              <w:jc w:val="center"/>
              <w:rPr>
                <w:rFonts w:cs="Tahoma"/>
                <w:b/>
              </w:rPr>
            </w:pPr>
            <w:r w:rsidRPr="00702720">
              <w:rPr>
                <w:rFonts w:cs="Tahoma"/>
                <w:b/>
                <w:sz w:val="18"/>
                <w:szCs w:val="18"/>
              </w:rPr>
              <w:t>ΠΡΟΔΙΑΓΡΑΦΗ</w:t>
            </w:r>
          </w:p>
        </w:tc>
        <w:tc>
          <w:tcPr>
            <w:tcW w:w="1440" w:type="dxa"/>
            <w:shd w:val="clear" w:color="auto" w:fill="D9D9D9"/>
            <w:tcMar>
              <w:top w:w="100" w:type="dxa"/>
              <w:left w:w="100" w:type="dxa"/>
              <w:bottom w:w="100" w:type="dxa"/>
              <w:right w:w="100" w:type="dxa"/>
            </w:tcMar>
            <w:vAlign w:val="center"/>
          </w:tcPr>
          <w:p w14:paraId="73813B81" w14:textId="03B420D2" w:rsidR="00DF215C" w:rsidRPr="00702720" w:rsidRDefault="00DF215C" w:rsidP="00DF215C">
            <w:pPr>
              <w:widowControl w:val="0"/>
              <w:jc w:val="center"/>
              <w:rPr>
                <w:rFonts w:cs="Tahoma"/>
                <w:b/>
              </w:rPr>
            </w:pPr>
            <w:r w:rsidRPr="00702720">
              <w:rPr>
                <w:rFonts w:cs="Tahoma"/>
                <w:b/>
                <w:sz w:val="18"/>
                <w:szCs w:val="18"/>
              </w:rPr>
              <w:t>ΑΠΑΙΤΗΣΗ</w:t>
            </w:r>
          </w:p>
        </w:tc>
        <w:tc>
          <w:tcPr>
            <w:tcW w:w="1530" w:type="dxa"/>
            <w:shd w:val="clear" w:color="auto" w:fill="D9D9D9"/>
            <w:tcMar>
              <w:top w:w="100" w:type="dxa"/>
              <w:left w:w="100" w:type="dxa"/>
              <w:bottom w:w="100" w:type="dxa"/>
              <w:right w:w="100" w:type="dxa"/>
            </w:tcMar>
            <w:vAlign w:val="center"/>
          </w:tcPr>
          <w:p w14:paraId="3FD4BAB3" w14:textId="4E1A9F10" w:rsidR="00DF215C" w:rsidRPr="00702720" w:rsidRDefault="00DF215C" w:rsidP="00DF215C">
            <w:pPr>
              <w:widowControl w:val="0"/>
              <w:jc w:val="center"/>
              <w:rPr>
                <w:rFonts w:cs="Tahoma"/>
                <w:b/>
              </w:rPr>
            </w:pPr>
            <w:r w:rsidRPr="00702720">
              <w:rPr>
                <w:rFonts w:cs="Tahoma"/>
                <w:b/>
                <w:sz w:val="18"/>
                <w:szCs w:val="18"/>
              </w:rPr>
              <w:t>ΑΠΑΝΤΗΣΗ</w:t>
            </w:r>
          </w:p>
        </w:tc>
        <w:tc>
          <w:tcPr>
            <w:tcW w:w="1680" w:type="dxa"/>
            <w:shd w:val="clear" w:color="auto" w:fill="D9D9D9"/>
            <w:tcMar>
              <w:top w:w="100" w:type="dxa"/>
              <w:left w:w="100" w:type="dxa"/>
              <w:bottom w:w="100" w:type="dxa"/>
              <w:right w:w="100" w:type="dxa"/>
            </w:tcMar>
            <w:vAlign w:val="center"/>
          </w:tcPr>
          <w:p w14:paraId="5F0B4229" w14:textId="4E7610CA" w:rsidR="00DF215C" w:rsidRPr="00702720" w:rsidRDefault="00DF215C" w:rsidP="00DF215C">
            <w:pPr>
              <w:widowControl w:val="0"/>
              <w:jc w:val="center"/>
              <w:rPr>
                <w:rFonts w:cs="Tahoma"/>
                <w:b/>
              </w:rPr>
            </w:pPr>
            <w:r w:rsidRPr="00702720">
              <w:rPr>
                <w:rFonts w:cs="Tahoma"/>
                <w:b/>
                <w:sz w:val="18"/>
                <w:szCs w:val="18"/>
              </w:rPr>
              <w:t>ΠΑΡΑΠΟΜΠΗ ΤΕΚΜΗΡΙΩΣΗΣ</w:t>
            </w:r>
          </w:p>
        </w:tc>
      </w:tr>
      <w:tr w:rsidR="00ED1FAC" w:rsidRPr="00702720" w14:paraId="01FA4FFB" w14:textId="77777777">
        <w:tc>
          <w:tcPr>
            <w:tcW w:w="675" w:type="dxa"/>
            <w:shd w:val="clear" w:color="auto" w:fill="auto"/>
            <w:tcMar>
              <w:top w:w="100" w:type="dxa"/>
              <w:left w:w="100" w:type="dxa"/>
              <w:bottom w:w="100" w:type="dxa"/>
              <w:right w:w="100" w:type="dxa"/>
            </w:tcMar>
          </w:tcPr>
          <w:p w14:paraId="74CF025D" w14:textId="77777777" w:rsidR="00ED1FAC" w:rsidRPr="00702720" w:rsidRDefault="00ED1FAC">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449AAEDC" w14:textId="5F7B86FC" w:rsidR="00ED1FAC" w:rsidRPr="00702720" w:rsidRDefault="00ED1FAC">
            <w:pPr>
              <w:widowControl w:val="0"/>
              <w:rPr>
                <w:rFonts w:cs="Tahoma"/>
              </w:rPr>
            </w:pPr>
            <w:r w:rsidRPr="00702720">
              <w:rPr>
                <w:rFonts w:cs="Tahoma"/>
              </w:rPr>
              <w:t xml:space="preserve">Πλήρης συμμόρφωση με τις απαιτήσεις της ενότητας </w:t>
            </w:r>
            <w:r w:rsidR="007F5B86" w:rsidRPr="00702720">
              <w:rPr>
                <w:rFonts w:cs="Tahoma"/>
              </w:rPr>
              <w:t>Ι.4.1.1.</w:t>
            </w:r>
            <w:r w:rsidRPr="00702720">
              <w:rPr>
                <w:rFonts w:cs="Tahoma"/>
              </w:rPr>
              <w:t>3 του Παραρτήματος Ι</w:t>
            </w:r>
          </w:p>
        </w:tc>
        <w:tc>
          <w:tcPr>
            <w:tcW w:w="1440" w:type="dxa"/>
            <w:shd w:val="clear" w:color="auto" w:fill="auto"/>
            <w:tcMar>
              <w:top w:w="100" w:type="dxa"/>
              <w:left w:w="100" w:type="dxa"/>
              <w:bottom w:w="100" w:type="dxa"/>
              <w:right w:w="100" w:type="dxa"/>
            </w:tcMar>
          </w:tcPr>
          <w:p w14:paraId="7D32F82C"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2767B06A"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4FE792DF" w14:textId="77777777" w:rsidR="00ED1FAC" w:rsidRPr="00702720" w:rsidRDefault="00ED1FAC">
            <w:pPr>
              <w:widowControl w:val="0"/>
              <w:jc w:val="center"/>
              <w:rPr>
                <w:rFonts w:cs="Tahoma"/>
              </w:rPr>
            </w:pPr>
          </w:p>
        </w:tc>
      </w:tr>
      <w:tr w:rsidR="00ED1FAC" w:rsidRPr="00702720" w14:paraId="1A9F9C4E" w14:textId="77777777">
        <w:tc>
          <w:tcPr>
            <w:tcW w:w="675" w:type="dxa"/>
            <w:shd w:val="clear" w:color="auto" w:fill="auto"/>
            <w:tcMar>
              <w:top w:w="100" w:type="dxa"/>
              <w:left w:w="100" w:type="dxa"/>
              <w:bottom w:w="100" w:type="dxa"/>
              <w:right w:w="100" w:type="dxa"/>
            </w:tcMar>
          </w:tcPr>
          <w:p w14:paraId="7ADAF0ED" w14:textId="77777777" w:rsidR="00ED1FAC" w:rsidRPr="00702720" w:rsidRDefault="00ED1FAC">
            <w:pPr>
              <w:widowControl w:val="0"/>
              <w:rPr>
                <w:rFonts w:cs="Tahoma"/>
              </w:rPr>
            </w:pPr>
            <w:r w:rsidRPr="00702720">
              <w:rPr>
                <w:rFonts w:cs="Tahoma"/>
              </w:rPr>
              <w:t>2.</w:t>
            </w:r>
          </w:p>
        </w:tc>
        <w:tc>
          <w:tcPr>
            <w:tcW w:w="4995" w:type="dxa"/>
            <w:shd w:val="clear" w:color="auto" w:fill="auto"/>
            <w:tcMar>
              <w:top w:w="100" w:type="dxa"/>
              <w:left w:w="100" w:type="dxa"/>
              <w:bottom w:w="100" w:type="dxa"/>
              <w:right w:w="100" w:type="dxa"/>
            </w:tcMar>
          </w:tcPr>
          <w:p w14:paraId="3C599C67" w14:textId="77777777" w:rsidR="00ED1FAC" w:rsidRPr="00702720" w:rsidRDefault="00ED1FAC">
            <w:pPr>
              <w:widowControl w:val="0"/>
              <w:rPr>
                <w:rFonts w:cs="Tahoma"/>
              </w:rPr>
            </w:pPr>
            <w:r w:rsidRPr="00702720">
              <w:rPr>
                <w:rFonts w:cs="Tahoma"/>
              </w:rPr>
              <w:t>Να αναφερθούν οι τεχνικές, λειτουργικές και άλλες προσεγγίσεις για την συμμόρφωση με τις απαιτήσεις της συγκεκριμένης ενότητας</w:t>
            </w:r>
          </w:p>
        </w:tc>
        <w:tc>
          <w:tcPr>
            <w:tcW w:w="1440" w:type="dxa"/>
            <w:shd w:val="clear" w:color="auto" w:fill="auto"/>
            <w:tcMar>
              <w:top w:w="100" w:type="dxa"/>
              <w:left w:w="100" w:type="dxa"/>
              <w:bottom w:w="100" w:type="dxa"/>
              <w:right w:w="100" w:type="dxa"/>
            </w:tcMar>
          </w:tcPr>
          <w:p w14:paraId="54D1DFFA"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128A5B61"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60E05EBE" w14:textId="77777777" w:rsidR="00ED1FAC" w:rsidRPr="00702720" w:rsidRDefault="00ED1FAC">
            <w:pPr>
              <w:widowControl w:val="0"/>
              <w:jc w:val="center"/>
              <w:rPr>
                <w:rFonts w:cs="Tahoma"/>
              </w:rPr>
            </w:pPr>
          </w:p>
        </w:tc>
      </w:tr>
    </w:tbl>
    <w:p w14:paraId="783C2AC8" w14:textId="77777777" w:rsidR="00ED1FAC" w:rsidRPr="00702720" w:rsidRDefault="00ED1FAC" w:rsidP="00ED1FAC">
      <w:pPr>
        <w:rPr>
          <w:rFonts w:cs="Tahoma"/>
          <w:b/>
        </w:rPr>
      </w:pPr>
    </w:p>
    <w:p w14:paraId="374241AE" w14:textId="3F96CD75" w:rsidR="00ED1FAC" w:rsidRPr="00702720" w:rsidRDefault="00ED1FAC" w:rsidP="007F5B86">
      <w:pPr>
        <w:pStyle w:val="Appendix-Heading3"/>
      </w:pPr>
      <w:bookmarkStart w:id="682" w:name="_Toc191630157"/>
      <w:r w:rsidRPr="00702720">
        <w:t xml:space="preserve">Υποσύστημα υποβολής ενστάσεων, διενέργειας ψηφιακών ραντεβού &amp; </w:t>
      </w:r>
      <w:proofErr w:type="spellStart"/>
      <w:r w:rsidRPr="00702720">
        <w:t>βιντεοκλήσεων</w:t>
      </w:r>
      <w:bookmarkEnd w:id="682"/>
      <w:proofErr w:type="spellEnd"/>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DF215C" w:rsidRPr="00702720" w14:paraId="2144DDC4" w14:textId="77777777">
        <w:tc>
          <w:tcPr>
            <w:tcW w:w="675" w:type="dxa"/>
            <w:shd w:val="clear" w:color="auto" w:fill="D9D9D9"/>
            <w:tcMar>
              <w:top w:w="100" w:type="dxa"/>
              <w:left w:w="100" w:type="dxa"/>
              <w:bottom w:w="100" w:type="dxa"/>
              <w:right w:w="100" w:type="dxa"/>
            </w:tcMar>
            <w:vAlign w:val="center"/>
          </w:tcPr>
          <w:p w14:paraId="077A9367" w14:textId="18261F84" w:rsidR="00DF215C" w:rsidRPr="00702720" w:rsidRDefault="00DF215C" w:rsidP="00DF215C">
            <w:pPr>
              <w:widowControl w:val="0"/>
              <w:jc w:val="center"/>
              <w:rPr>
                <w:rFonts w:cs="Tahoma"/>
                <w:b/>
              </w:rPr>
            </w:pPr>
            <w:r w:rsidRPr="00702720">
              <w:rPr>
                <w:rFonts w:cs="Tahoma"/>
                <w:b/>
                <w:sz w:val="18"/>
                <w:szCs w:val="18"/>
                <w:lang w:val="en-US"/>
              </w:rPr>
              <w:t>Α/Α</w:t>
            </w:r>
          </w:p>
        </w:tc>
        <w:tc>
          <w:tcPr>
            <w:tcW w:w="4995" w:type="dxa"/>
            <w:shd w:val="clear" w:color="auto" w:fill="D9D9D9"/>
            <w:tcMar>
              <w:top w:w="100" w:type="dxa"/>
              <w:left w:w="100" w:type="dxa"/>
              <w:bottom w:w="100" w:type="dxa"/>
              <w:right w:w="100" w:type="dxa"/>
            </w:tcMar>
            <w:vAlign w:val="center"/>
          </w:tcPr>
          <w:p w14:paraId="04759822" w14:textId="02DDE092" w:rsidR="00DF215C" w:rsidRPr="00702720" w:rsidRDefault="00DF215C" w:rsidP="00DF215C">
            <w:pPr>
              <w:widowControl w:val="0"/>
              <w:jc w:val="center"/>
              <w:rPr>
                <w:rFonts w:cs="Tahoma"/>
                <w:b/>
              </w:rPr>
            </w:pPr>
            <w:r w:rsidRPr="00702720">
              <w:rPr>
                <w:rFonts w:cs="Tahoma"/>
                <w:b/>
                <w:sz w:val="18"/>
                <w:szCs w:val="18"/>
              </w:rPr>
              <w:t>ΠΡΟΔΙΑΓΡΑΦΗ</w:t>
            </w:r>
          </w:p>
        </w:tc>
        <w:tc>
          <w:tcPr>
            <w:tcW w:w="1440" w:type="dxa"/>
            <w:shd w:val="clear" w:color="auto" w:fill="D9D9D9"/>
            <w:tcMar>
              <w:top w:w="100" w:type="dxa"/>
              <w:left w:w="100" w:type="dxa"/>
              <w:bottom w:w="100" w:type="dxa"/>
              <w:right w:w="100" w:type="dxa"/>
            </w:tcMar>
            <w:vAlign w:val="center"/>
          </w:tcPr>
          <w:p w14:paraId="2E5A0F4B" w14:textId="45B08F79" w:rsidR="00DF215C" w:rsidRPr="00702720" w:rsidRDefault="00DF215C" w:rsidP="00DF215C">
            <w:pPr>
              <w:widowControl w:val="0"/>
              <w:jc w:val="center"/>
              <w:rPr>
                <w:rFonts w:cs="Tahoma"/>
                <w:b/>
              </w:rPr>
            </w:pPr>
            <w:r w:rsidRPr="00702720">
              <w:rPr>
                <w:rFonts w:cs="Tahoma"/>
                <w:b/>
                <w:sz w:val="18"/>
                <w:szCs w:val="18"/>
              </w:rPr>
              <w:t>ΑΠΑΙΤΗΣΗ</w:t>
            </w:r>
          </w:p>
        </w:tc>
        <w:tc>
          <w:tcPr>
            <w:tcW w:w="1530" w:type="dxa"/>
            <w:shd w:val="clear" w:color="auto" w:fill="D9D9D9"/>
            <w:tcMar>
              <w:top w:w="100" w:type="dxa"/>
              <w:left w:w="100" w:type="dxa"/>
              <w:bottom w:w="100" w:type="dxa"/>
              <w:right w:w="100" w:type="dxa"/>
            </w:tcMar>
            <w:vAlign w:val="center"/>
          </w:tcPr>
          <w:p w14:paraId="500979E6" w14:textId="53405E7E" w:rsidR="00DF215C" w:rsidRPr="00702720" w:rsidRDefault="00DF215C" w:rsidP="00DF215C">
            <w:pPr>
              <w:widowControl w:val="0"/>
              <w:jc w:val="center"/>
              <w:rPr>
                <w:rFonts w:cs="Tahoma"/>
                <w:b/>
              </w:rPr>
            </w:pPr>
            <w:r w:rsidRPr="00702720">
              <w:rPr>
                <w:rFonts w:cs="Tahoma"/>
                <w:b/>
                <w:sz w:val="18"/>
                <w:szCs w:val="18"/>
              </w:rPr>
              <w:t>ΑΠΑΝΤΗΣΗ</w:t>
            </w:r>
          </w:p>
        </w:tc>
        <w:tc>
          <w:tcPr>
            <w:tcW w:w="1680" w:type="dxa"/>
            <w:shd w:val="clear" w:color="auto" w:fill="D9D9D9"/>
            <w:tcMar>
              <w:top w:w="100" w:type="dxa"/>
              <w:left w:w="100" w:type="dxa"/>
              <w:bottom w:w="100" w:type="dxa"/>
              <w:right w:w="100" w:type="dxa"/>
            </w:tcMar>
            <w:vAlign w:val="center"/>
          </w:tcPr>
          <w:p w14:paraId="16965B9A" w14:textId="3237605F" w:rsidR="00DF215C" w:rsidRPr="00702720" w:rsidRDefault="00DF215C" w:rsidP="00DF215C">
            <w:pPr>
              <w:widowControl w:val="0"/>
              <w:jc w:val="center"/>
              <w:rPr>
                <w:rFonts w:cs="Tahoma"/>
                <w:b/>
              </w:rPr>
            </w:pPr>
            <w:r w:rsidRPr="00702720">
              <w:rPr>
                <w:rFonts w:cs="Tahoma"/>
                <w:b/>
                <w:sz w:val="18"/>
                <w:szCs w:val="18"/>
              </w:rPr>
              <w:t>ΠΑΡΑΠΟΜΠΗ ΤΕΚΜΗΡΙΩΣΗΣ</w:t>
            </w:r>
          </w:p>
        </w:tc>
      </w:tr>
      <w:tr w:rsidR="00ED1FAC" w:rsidRPr="00702720" w14:paraId="6DD147ED" w14:textId="77777777">
        <w:tc>
          <w:tcPr>
            <w:tcW w:w="675" w:type="dxa"/>
            <w:shd w:val="clear" w:color="auto" w:fill="auto"/>
            <w:tcMar>
              <w:top w:w="100" w:type="dxa"/>
              <w:left w:w="100" w:type="dxa"/>
              <w:bottom w:w="100" w:type="dxa"/>
              <w:right w:w="100" w:type="dxa"/>
            </w:tcMar>
          </w:tcPr>
          <w:p w14:paraId="69FC723B" w14:textId="77777777" w:rsidR="00ED1FAC" w:rsidRPr="00702720" w:rsidRDefault="00ED1FAC">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14B72CF5" w14:textId="79A0DA21" w:rsidR="00ED1FAC" w:rsidRPr="00702720" w:rsidRDefault="00ED1FAC">
            <w:pPr>
              <w:widowControl w:val="0"/>
              <w:rPr>
                <w:rFonts w:cs="Tahoma"/>
              </w:rPr>
            </w:pPr>
            <w:r w:rsidRPr="00702720">
              <w:rPr>
                <w:rFonts w:cs="Tahoma"/>
              </w:rPr>
              <w:t xml:space="preserve">Πλήρης συμμόρφωση με τις απαιτήσεις της ενότητας </w:t>
            </w:r>
            <w:r w:rsidR="007F5B86" w:rsidRPr="00702720">
              <w:rPr>
                <w:rFonts w:cs="Tahoma"/>
              </w:rPr>
              <w:t>Ι.4.1.1.</w:t>
            </w:r>
            <w:r w:rsidRPr="00702720">
              <w:rPr>
                <w:rFonts w:cs="Tahoma"/>
              </w:rPr>
              <w:t>4 του Παραρτήματος Ι</w:t>
            </w:r>
          </w:p>
        </w:tc>
        <w:tc>
          <w:tcPr>
            <w:tcW w:w="1440" w:type="dxa"/>
            <w:shd w:val="clear" w:color="auto" w:fill="auto"/>
            <w:tcMar>
              <w:top w:w="100" w:type="dxa"/>
              <w:left w:w="100" w:type="dxa"/>
              <w:bottom w:w="100" w:type="dxa"/>
              <w:right w:w="100" w:type="dxa"/>
            </w:tcMar>
          </w:tcPr>
          <w:p w14:paraId="52447F94"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28DF4308"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181B63D3" w14:textId="77777777" w:rsidR="00ED1FAC" w:rsidRPr="00702720" w:rsidRDefault="00ED1FAC">
            <w:pPr>
              <w:widowControl w:val="0"/>
              <w:jc w:val="center"/>
              <w:rPr>
                <w:rFonts w:cs="Tahoma"/>
              </w:rPr>
            </w:pPr>
          </w:p>
        </w:tc>
      </w:tr>
      <w:tr w:rsidR="00ED1FAC" w:rsidRPr="00702720" w14:paraId="16C8A8BD" w14:textId="77777777">
        <w:tc>
          <w:tcPr>
            <w:tcW w:w="675" w:type="dxa"/>
            <w:shd w:val="clear" w:color="auto" w:fill="auto"/>
            <w:tcMar>
              <w:top w:w="100" w:type="dxa"/>
              <w:left w:w="100" w:type="dxa"/>
              <w:bottom w:w="100" w:type="dxa"/>
              <w:right w:w="100" w:type="dxa"/>
            </w:tcMar>
          </w:tcPr>
          <w:p w14:paraId="10C14ABC" w14:textId="77777777" w:rsidR="00ED1FAC" w:rsidRPr="00702720" w:rsidRDefault="00ED1FAC">
            <w:pPr>
              <w:widowControl w:val="0"/>
              <w:rPr>
                <w:rFonts w:cs="Tahoma"/>
              </w:rPr>
            </w:pPr>
            <w:r w:rsidRPr="00702720">
              <w:rPr>
                <w:rFonts w:cs="Tahoma"/>
              </w:rPr>
              <w:t>2.</w:t>
            </w:r>
          </w:p>
        </w:tc>
        <w:tc>
          <w:tcPr>
            <w:tcW w:w="4995" w:type="dxa"/>
            <w:shd w:val="clear" w:color="auto" w:fill="auto"/>
            <w:tcMar>
              <w:top w:w="100" w:type="dxa"/>
              <w:left w:w="100" w:type="dxa"/>
              <w:bottom w:w="100" w:type="dxa"/>
              <w:right w:w="100" w:type="dxa"/>
            </w:tcMar>
          </w:tcPr>
          <w:p w14:paraId="625CB6AE" w14:textId="77777777" w:rsidR="00ED1FAC" w:rsidRPr="00702720" w:rsidRDefault="00ED1FAC">
            <w:pPr>
              <w:widowControl w:val="0"/>
              <w:rPr>
                <w:rFonts w:cs="Tahoma"/>
              </w:rPr>
            </w:pPr>
            <w:r w:rsidRPr="00702720">
              <w:rPr>
                <w:rFonts w:cs="Tahoma"/>
              </w:rPr>
              <w:t>Να αναφερθούν οι τεχνικές, λειτουργικές και άλλες προσεγγίσεις για την συμμόρφωση με τις απαιτήσεις της συγκεκριμένης ενότητας</w:t>
            </w:r>
          </w:p>
        </w:tc>
        <w:tc>
          <w:tcPr>
            <w:tcW w:w="1440" w:type="dxa"/>
            <w:shd w:val="clear" w:color="auto" w:fill="auto"/>
            <w:tcMar>
              <w:top w:w="100" w:type="dxa"/>
              <w:left w:w="100" w:type="dxa"/>
              <w:bottom w:w="100" w:type="dxa"/>
              <w:right w:w="100" w:type="dxa"/>
            </w:tcMar>
          </w:tcPr>
          <w:p w14:paraId="19D92DBF"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3BBCA784"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4F735675" w14:textId="77777777" w:rsidR="00ED1FAC" w:rsidRPr="00702720" w:rsidRDefault="00ED1FAC">
            <w:pPr>
              <w:widowControl w:val="0"/>
              <w:jc w:val="center"/>
              <w:rPr>
                <w:rFonts w:cs="Tahoma"/>
              </w:rPr>
            </w:pPr>
          </w:p>
        </w:tc>
      </w:tr>
    </w:tbl>
    <w:p w14:paraId="7031BDB8" w14:textId="77777777" w:rsidR="00ED1FAC" w:rsidRPr="00702720" w:rsidRDefault="00ED1FAC" w:rsidP="00ED1FAC">
      <w:pPr>
        <w:rPr>
          <w:rFonts w:cs="Tahoma"/>
          <w:b/>
        </w:rPr>
      </w:pPr>
    </w:p>
    <w:p w14:paraId="3F483407" w14:textId="0F6B1E0B" w:rsidR="00ED1FAC" w:rsidRPr="00702720" w:rsidRDefault="00ED1FAC" w:rsidP="007F5B86">
      <w:pPr>
        <w:pStyle w:val="Appendix-Heading3"/>
      </w:pPr>
      <w:bookmarkStart w:id="683" w:name="_Toc191630158"/>
      <w:r w:rsidRPr="00702720">
        <w:t>Υποσύστημα διαχείρισης πληρωμών</w:t>
      </w:r>
      <w:bookmarkEnd w:id="683"/>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DF215C" w:rsidRPr="00702720" w14:paraId="67D7879E" w14:textId="77777777">
        <w:tc>
          <w:tcPr>
            <w:tcW w:w="675" w:type="dxa"/>
            <w:shd w:val="clear" w:color="auto" w:fill="D9D9D9"/>
            <w:tcMar>
              <w:top w:w="100" w:type="dxa"/>
              <w:left w:w="100" w:type="dxa"/>
              <w:bottom w:w="100" w:type="dxa"/>
              <w:right w:w="100" w:type="dxa"/>
            </w:tcMar>
            <w:vAlign w:val="center"/>
          </w:tcPr>
          <w:p w14:paraId="4B664BFF" w14:textId="40E082EF" w:rsidR="00DF215C" w:rsidRPr="00702720" w:rsidRDefault="00DF215C" w:rsidP="00DF215C">
            <w:pPr>
              <w:widowControl w:val="0"/>
              <w:jc w:val="center"/>
              <w:rPr>
                <w:rFonts w:cs="Tahoma"/>
                <w:b/>
              </w:rPr>
            </w:pPr>
            <w:r w:rsidRPr="00702720">
              <w:rPr>
                <w:rFonts w:cs="Tahoma"/>
                <w:b/>
                <w:sz w:val="18"/>
                <w:szCs w:val="18"/>
                <w:lang w:val="en-US"/>
              </w:rPr>
              <w:t>Α/Α</w:t>
            </w:r>
          </w:p>
        </w:tc>
        <w:tc>
          <w:tcPr>
            <w:tcW w:w="4995" w:type="dxa"/>
            <w:shd w:val="clear" w:color="auto" w:fill="D9D9D9"/>
            <w:tcMar>
              <w:top w:w="100" w:type="dxa"/>
              <w:left w:w="100" w:type="dxa"/>
              <w:bottom w:w="100" w:type="dxa"/>
              <w:right w:w="100" w:type="dxa"/>
            </w:tcMar>
            <w:vAlign w:val="center"/>
          </w:tcPr>
          <w:p w14:paraId="2E7E4224" w14:textId="6050A1F5" w:rsidR="00DF215C" w:rsidRPr="00702720" w:rsidRDefault="00DF215C" w:rsidP="00DF215C">
            <w:pPr>
              <w:widowControl w:val="0"/>
              <w:jc w:val="center"/>
              <w:rPr>
                <w:rFonts w:cs="Tahoma"/>
                <w:b/>
              </w:rPr>
            </w:pPr>
            <w:r w:rsidRPr="00702720">
              <w:rPr>
                <w:rFonts w:cs="Tahoma"/>
                <w:b/>
                <w:sz w:val="18"/>
                <w:szCs w:val="18"/>
              </w:rPr>
              <w:t>ΠΡΟΔΙΑΓΡΑΦΗ</w:t>
            </w:r>
          </w:p>
        </w:tc>
        <w:tc>
          <w:tcPr>
            <w:tcW w:w="1440" w:type="dxa"/>
            <w:shd w:val="clear" w:color="auto" w:fill="D9D9D9"/>
            <w:tcMar>
              <w:top w:w="100" w:type="dxa"/>
              <w:left w:w="100" w:type="dxa"/>
              <w:bottom w:w="100" w:type="dxa"/>
              <w:right w:w="100" w:type="dxa"/>
            </w:tcMar>
            <w:vAlign w:val="center"/>
          </w:tcPr>
          <w:p w14:paraId="3CBC2403" w14:textId="2093EA6C" w:rsidR="00DF215C" w:rsidRPr="00702720" w:rsidRDefault="00DF215C" w:rsidP="00DF215C">
            <w:pPr>
              <w:widowControl w:val="0"/>
              <w:jc w:val="center"/>
              <w:rPr>
                <w:rFonts w:cs="Tahoma"/>
                <w:b/>
              </w:rPr>
            </w:pPr>
            <w:r w:rsidRPr="00702720">
              <w:rPr>
                <w:rFonts w:cs="Tahoma"/>
                <w:b/>
                <w:sz w:val="18"/>
                <w:szCs w:val="18"/>
              </w:rPr>
              <w:t>ΑΠΑΙΤΗΣΗ</w:t>
            </w:r>
          </w:p>
        </w:tc>
        <w:tc>
          <w:tcPr>
            <w:tcW w:w="1530" w:type="dxa"/>
            <w:shd w:val="clear" w:color="auto" w:fill="D9D9D9"/>
            <w:tcMar>
              <w:top w:w="100" w:type="dxa"/>
              <w:left w:w="100" w:type="dxa"/>
              <w:bottom w:w="100" w:type="dxa"/>
              <w:right w:w="100" w:type="dxa"/>
            </w:tcMar>
            <w:vAlign w:val="center"/>
          </w:tcPr>
          <w:p w14:paraId="18BE6521" w14:textId="1D3EFE79" w:rsidR="00DF215C" w:rsidRPr="00702720" w:rsidRDefault="00DF215C" w:rsidP="00DF215C">
            <w:pPr>
              <w:widowControl w:val="0"/>
              <w:jc w:val="center"/>
              <w:rPr>
                <w:rFonts w:cs="Tahoma"/>
                <w:b/>
              </w:rPr>
            </w:pPr>
            <w:r w:rsidRPr="00702720">
              <w:rPr>
                <w:rFonts w:cs="Tahoma"/>
                <w:b/>
                <w:sz w:val="18"/>
                <w:szCs w:val="18"/>
              </w:rPr>
              <w:t>ΑΠΑΝΤΗΣΗ</w:t>
            </w:r>
          </w:p>
        </w:tc>
        <w:tc>
          <w:tcPr>
            <w:tcW w:w="1680" w:type="dxa"/>
            <w:shd w:val="clear" w:color="auto" w:fill="D9D9D9"/>
            <w:tcMar>
              <w:top w:w="100" w:type="dxa"/>
              <w:left w:w="100" w:type="dxa"/>
              <w:bottom w:w="100" w:type="dxa"/>
              <w:right w:w="100" w:type="dxa"/>
            </w:tcMar>
            <w:vAlign w:val="center"/>
          </w:tcPr>
          <w:p w14:paraId="5B3A54E4" w14:textId="027A280B" w:rsidR="00DF215C" w:rsidRPr="00702720" w:rsidRDefault="00DF215C" w:rsidP="00DF215C">
            <w:pPr>
              <w:widowControl w:val="0"/>
              <w:jc w:val="center"/>
              <w:rPr>
                <w:rFonts w:cs="Tahoma"/>
                <w:b/>
              </w:rPr>
            </w:pPr>
            <w:r w:rsidRPr="00702720">
              <w:rPr>
                <w:rFonts w:cs="Tahoma"/>
                <w:b/>
                <w:sz w:val="18"/>
                <w:szCs w:val="18"/>
              </w:rPr>
              <w:t>ΠΑΡΑΠΟΜΠΗ ΤΕΚΜΗΡΙΩΣΗΣ</w:t>
            </w:r>
          </w:p>
        </w:tc>
      </w:tr>
      <w:tr w:rsidR="00ED1FAC" w:rsidRPr="00702720" w14:paraId="789ECEC7" w14:textId="77777777">
        <w:tc>
          <w:tcPr>
            <w:tcW w:w="675" w:type="dxa"/>
            <w:shd w:val="clear" w:color="auto" w:fill="auto"/>
            <w:tcMar>
              <w:top w:w="100" w:type="dxa"/>
              <w:left w:w="100" w:type="dxa"/>
              <w:bottom w:w="100" w:type="dxa"/>
              <w:right w:w="100" w:type="dxa"/>
            </w:tcMar>
          </w:tcPr>
          <w:p w14:paraId="527A9B9A" w14:textId="77777777" w:rsidR="00ED1FAC" w:rsidRPr="00702720" w:rsidRDefault="00ED1FAC">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44B04FAB" w14:textId="5388A879" w:rsidR="00ED1FAC" w:rsidRPr="00702720" w:rsidRDefault="00ED1FAC">
            <w:pPr>
              <w:widowControl w:val="0"/>
              <w:rPr>
                <w:rFonts w:cs="Tahoma"/>
              </w:rPr>
            </w:pPr>
            <w:r w:rsidRPr="00702720">
              <w:rPr>
                <w:rFonts w:cs="Tahoma"/>
              </w:rPr>
              <w:t xml:space="preserve">Πλήρης συμμόρφωση με τις απαιτήσεις της ενότητας </w:t>
            </w:r>
            <w:r w:rsidR="007F5B86" w:rsidRPr="00702720">
              <w:rPr>
                <w:rFonts w:cs="Tahoma"/>
              </w:rPr>
              <w:t>Ι.4.1.1.</w:t>
            </w:r>
            <w:r w:rsidRPr="00702720">
              <w:rPr>
                <w:rFonts w:cs="Tahoma"/>
              </w:rPr>
              <w:t>5 του Παραρτήματος Ι</w:t>
            </w:r>
          </w:p>
        </w:tc>
        <w:tc>
          <w:tcPr>
            <w:tcW w:w="1440" w:type="dxa"/>
            <w:shd w:val="clear" w:color="auto" w:fill="auto"/>
            <w:tcMar>
              <w:top w:w="100" w:type="dxa"/>
              <w:left w:w="100" w:type="dxa"/>
              <w:bottom w:w="100" w:type="dxa"/>
              <w:right w:w="100" w:type="dxa"/>
            </w:tcMar>
          </w:tcPr>
          <w:p w14:paraId="3AED1C1A"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355BE823"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21E566A0" w14:textId="77777777" w:rsidR="00ED1FAC" w:rsidRPr="00702720" w:rsidRDefault="00ED1FAC">
            <w:pPr>
              <w:widowControl w:val="0"/>
              <w:jc w:val="center"/>
              <w:rPr>
                <w:rFonts w:cs="Tahoma"/>
              </w:rPr>
            </w:pPr>
          </w:p>
        </w:tc>
      </w:tr>
      <w:tr w:rsidR="00ED1FAC" w:rsidRPr="00702720" w14:paraId="2E570AA9" w14:textId="77777777">
        <w:tc>
          <w:tcPr>
            <w:tcW w:w="675" w:type="dxa"/>
            <w:shd w:val="clear" w:color="auto" w:fill="auto"/>
            <w:tcMar>
              <w:top w:w="100" w:type="dxa"/>
              <w:left w:w="100" w:type="dxa"/>
              <w:bottom w:w="100" w:type="dxa"/>
              <w:right w:w="100" w:type="dxa"/>
            </w:tcMar>
          </w:tcPr>
          <w:p w14:paraId="7F6FB382" w14:textId="77777777" w:rsidR="00ED1FAC" w:rsidRPr="00702720" w:rsidRDefault="00ED1FAC">
            <w:pPr>
              <w:widowControl w:val="0"/>
              <w:rPr>
                <w:rFonts w:cs="Tahoma"/>
              </w:rPr>
            </w:pPr>
            <w:r w:rsidRPr="00702720">
              <w:rPr>
                <w:rFonts w:cs="Tahoma"/>
              </w:rPr>
              <w:t>2.</w:t>
            </w:r>
          </w:p>
        </w:tc>
        <w:tc>
          <w:tcPr>
            <w:tcW w:w="4995" w:type="dxa"/>
            <w:shd w:val="clear" w:color="auto" w:fill="auto"/>
            <w:tcMar>
              <w:top w:w="100" w:type="dxa"/>
              <w:left w:w="100" w:type="dxa"/>
              <w:bottom w:w="100" w:type="dxa"/>
              <w:right w:w="100" w:type="dxa"/>
            </w:tcMar>
          </w:tcPr>
          <w:p w14:paraId="7B466EF2" w14:textId="77777777" w:rsidR="00ED1FAC" w:rsidRPr="00702720" w:rsidRDefault="00ED1FAC">
            <w:pPr>
              <w:widowControl w:val="0"/>
              <w:rPr>
                <w:rFonts w:cs="Tahoma"/>
              </w:rPr>
            </w:pPr>
            <w:r w:rsidRPr="00702720">
              <w:rPr>
                <w:rFonts w:cs="Tahoma"/>
              </w:rPr>
              <w:t>Να αναφερθούν οι τεχνικές, λειτουργικές και άλλες προσεγγίσεις για την συμμόρφωση με τις απαιτήσεις της συγκεκριμένης ενότητας</w:t>
            </w:r>
          </w:p>
        </w:tc>
        <w:tc>
          <w:tcPr>
            <w:tcW w:w="1440" w:type="dxa"/>
            <w:shd w:val="clear" w:color="auto" w:fill="auto"/>
            <w:tcMar>
              <w:top w:w="100" w:type="dxa"/>
              <w:left w:w="100" w:type="dxa"/>
              <w:bottom w:w="100" w:type="dxa"/>
              <w:right w:w="100" w:type="dxa"/>
            </w:tcMar>
          </w:tcPr>
          <w:p w14:paraId="581B2955"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250D7F9E"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11E58CCB" w14:textId="77777777" w:rsidR="00ED1FAC" w:rsidRPr="00702720" w:rsidRDefault="00ED1FAC">
            <w:pPr>
              <w:widowControl w:val="0"/>
              <w:jc w:val="center"/>
              <w:rPr>
                <w:rFonts w:cs="Tahoma"/>
              </w:rPr>
            </w:pPr>
          </w:p>
        </w:tc>
      </w:tr>
    </w:tbl>
    <w:p w14:paraId="5C40B0BD" w14:textId="77777777" w:rsidR="00ED1FAC" w:rsidRPr="00702720" w:rsidRDefault="00ED1FAC" w:rsidP="00ED1FAC">
      <w:pPr>
        <w:rPr>
          <w:rFonts w:cs="Tahoma"/>
          <w:b/>
        </w:rPr>
      </w:pPr>
    </w:p>
    <w:p w14:paraId="38C9171B" w14:textId="18C0FB50" w:rsidR="00ED1FAC" w:rsidRPr="00702720" w:rsidRDefault="00ED1FAC" w:rsidP="007F5B86">
      <w:pPr>
        <w:pStyle w:val="Appendix-Heading3"/>
      </w:pPr>
      <w:bookmarkStart w:id="684" w:name="_Toc191630159"/>
      <w:r w:rsidRPr="00702720">
        <w:t>Υποσύστημα διαχείρισης χρηστών</w:t>
      </w:r>
      <w:bookmarkEnd w:id="684"/>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DF215C" w:rsidRPr="00702720" w14:paraId="35D26171" w14:textId="77777777">
        <w:tc>
          <w:tcPr>
            <w:tcW w:w="675" w:type="dxa"/>
            <w:shd w:val="clear" w:color="auto" w:fill="D9D9D9"/>
            <w:tcMar>
              <w:top w:w="100" w:type="dxa"/>
              <w:left w:w="100" w:type="dxa"/>
              <w:bottom w:w="100" w:type="dxa"/>
              <w:right w:w="100" w:type="dxa"/>
            </w:tcMar>
            <w:vAlign w:val="center"/>
          </w:tcPr>
          <w:p w14:paraId="2578A53F" w14:textId="7C1C8BEE" w:rsidR="00DF215C" w:rsidRPr="00702720" w:rsidRDefault="00DF215C" w:rsidP="00DF215C">
            <w:pPr>
              <w:widowControl w:val="0"/>
              <w:jc w:val="center"/>
              <w:rPr>
                <w:rFonts w:cs="Tahoma"/>
                <w:b/>
              </w:rPr>
            </w:pPr>
            <w:r w:rsidRPr="00702720">
              <w:rPr>
                <w:rFonts w:cs="Tahoma"/>
                <w:b/>
                <w:sz w:val="18"/>
                <w:szCs w:val="18"/>
                <w:lang w:val="en-US"/>
              </w:rPr>
              <w:t>Α/Α</w:t>
            </w:r>
          </w:p>
        </w:tc>
        <w:tc>
          <w:tcPr>
            <w:tcW w:w="4995" w:type="dxa"/>
            <w:shd w:val="clear" w:color="auto" w:fill="D9D9D9"/>
            <w:tcMar>
              <w:top w:w="100" w:type="dxa"/>
              <w:left w:w="100" w:type="dxa"/>
              <w:bottom w:w="100" w:type="dxa"/>
              <w:right w:w="100" w:type="dxa"/>
            </w:tcMar>
            <w:vAlign w:val="center"/>
          </w:tcPr>
          <w:p w14:paraId="20683B81" w14:textId="70A7BE9A" w:rsidR="00DF215C" w:rsidRPr="00702720" w:rsidRDefault="00DF215C" w:rsidP="00DF215C">
            <w:pPr>
              <w:widowControl w:val="0"/>
              <w:jc w:val="center"/>
              <w:rPr>
                <w:rFonts w:cs="Tahoma"/>
                <w:b/>
              </w:rPr>
            </w:pPr>
            <w:r w:rsidRPr="00702720">
              <w:rPr>
                <w:rFonts w:cs="Tahoma"/>
                <w:b/>
                <w:sz w:val="18"/>
                <w:szCs w:val="18"/>
              </w:rPr>
              <w:t>ΠΡΟΔΙΑΓΡΑΦΗ</w:t>
            </w:r>
          </w:p>
        </w:tc>
        <w:tc>
          <w:tcPr>
            <w:tcW w:w="1440" w:type="dxa"/>
            <w:shd w:val="clear" w:color="auto" w:fill="D9D9D9"/>
            <w:tcMar>
              <w:top w:w="100" w:type="dxa"/>
              <w:left w:w="100" w:type="dxa"/>
              <w:bottom w:w="100" w:type="dxa"/>
              <w:right w:w="100" w:type="dxa"/>
            </w:tcMar>
            <w:vAlign w:val="center"/>
          </w:tcPr>
          <w:p w14:paraId="59BF80A1" w14:textId="5BCD1BD5" w:rsidR="00DF215C" w:rsidRPr="00702720" w:rsidRDefault="00DF215C" w:rsidP="00DF215C">
            <w:pPr>
              <w:widowControl w:val="0"/>
              <w:jc w:val="center"/>
              <w:rPr>
                <w:rFonts w:cs="Tahoma"/>
                <w:b/>
              </w:rPr>
            </w:pPr>
            <w:r w:rsidRPr="00702720">
              <w:rPr>
                <w:rFonts w:cs="Tahoma"/>
                <w:b/>
                <w:sz w:val="18"/>
                <w:szCs w:val="18"/>
              </w:rPr>
              <w:t>ΑΠΑΙΤΗΣΗ</w:t>
            </w:r>
          </w:p>
        </w:tc>
        <w:tc>
          <w:tcPr>
            <w:tcW w:w="1530" w:type="dxa"/>
            <w:shd w:val="clear" w:color="auto" w:fill="D9D9D9"/>
            <w:tcMar>
              <w:top w:w="100" w:type="dxa"/>
              <w:left w:w="100" w:type="dxa"/>
              <w:bottom w:w="100" w:type="dxa"/>
              <w:right w:w="100" w:type="dxa"/>
            </w:tcMar>
            <w:vAlign w:val="center"/>
          </w:tcPr>
          <w:p w14:paraId="22B6863E" w14:textId="4561FC16" w:rsidR="00DF215C" w:rsidRPr="00702720" w:rsidRDefault="00DF215C" w:rsidP="00DF215C">
            <w:pPr>
              <w:widowControl w:val="0"/>
              <w:jc w:val="center"/>
              <w:rPr>
                <w:rFonts w:cs="Tahoma"/>
                <w:b/>
              </w:rPr>
            </w:pPr>
            <w:r w:rsidRPr="00702720">
              <w:rPr>
                <w:rFonts w:cs="Tahoma"/>
                <w:b/>
                <w:sz w:val="18"/>
                <w:szCs w:val="18"/>
              </w:rPr>
              <w:t>ΑΠΑΝΤΗΣΗ</w:t>
            </w:r>
          </w:p>
        </w:tc>
        <w:tc>
          <w:tcPr>
            <w:tcW w:w="1680" w:type="dxa"/>
            <w:shd w:val="clear" w:color="auto" w:fill="D9D9D9"/>
            <w:tcMar>
              <w:top w:w="100" w:type="dxa"/>
              <w:left w:w="100" w:type="dxa"/>
              <w:bottom w:w="100" w:type="dxa"/>
              <w:right w:w="100" w:type="dxa"/>
            </w:tcMar>
            <w:vAlign w:val="center"/>
          </w:tcPr>
          <w:p w14:paraId="4F48C5A0" w14:textId="28D3DD74" w:rsidR="00DF215C" w:rsidRPr="00702720" w:rsidRDefault="00DF215C" w:rsidP="00DF215C">
            <w:pPr>
              <w:widowControl w:val="0"/>
              <w:jc w:val="center"/>
              <w:rPr>
                <w:rFonts w:cs="Tahoma"/>
                <w:b/>
              </w:rPr>
            </w:pPr>
            <w:r w:rsidRPr="00702720">
              <w:rPr>
                <w:rFonts w:cs="Tahoma"/>
                <w:b/>
                <w:sz w:val="18"/>
                <w:szCs w:val="18"/>
              </w:rPr>
              <w:t>ΠΑΡΑΠΟΜΠΗ ΤΕΚΜΗΡΙΩΣΗΣ</w:t>
            </w:r>
          </w:p>
        </w:tc>
      </w:tr>
      <w:tr w:rsidR="00ED1FAC" w:rsidRPr="00702720" w14:paraId="0EEB4D1C" w14:textId="77777777">
        <w:tc>
          <w:tcPr>
            <w:tcW w:w="675" w:type="dxa"/>
            <w:shd w:val="clear" w:color="auto" w:fill="auto"/>
            <w:tcMar>
              <w:top w:w="100" w:type="dxa"/>
              <w:left w:w="100" w:type="dxa"/>
              <w:bottom w:w="100" w:type="dxa"/>
              <w:right w:w="100" w:type="dxa"/>
            </w:tcMar>
          </w:tcPr>
          <w:p w14:paraId="62F10F7B" w14:textId="77777777" w:rsidR="00ED1FAC" w:rsidRPr="00702720" w:rsidRDefault="00ED1FAC">
            <w:pPr>
              <w:widowControl w:val="0"/>
              <w:rPr>
                <w:rFonts w:cs="Tahoma"/>
              </w:rPr>
            </w:pPr>
            <w:r w:rsidRPr="00702720">
              <w:rPr>
                <w:rFonts w:cs="Tahoma"/>
              </w:rPr>
              <w:lastRenderedPageBreak/>
              <w:t>1.</w:t>
            </w:r>
          </w:p>
        </w:tc>
        <w:tc>
          <w:tcPr>
            <w:tcW w:w="4995" w:type="dxa"/>
            <w:shd w:val="clear" w:color="auto" w:fill="auto"/>
            <w:tcMar>
              <w:top w:w="100" w:type="dxa"/>
              <w:left w:w="100" w:type="dxa"/>
              <w:bottom w:w="100" w:type="dxa"/>
              <w:right w:w="100" w:type="dxa"/>
            </w:tcMar>
          </w:tcPr>
          <w:p w14:paraId="54EBBCF2" w14:textId="77777777" w:rsidR="00ED1FAC" w:rsidRPr="00702720" w:rsidRDefault="00ED1FAC">
            <w:pPr>
              <w:widowControl w:val="0"/>
              <w:rPr>
                <w:rFonts w:cs="Tahoma"/>
              </w:rPr>
            </w:pPr>
            <w:r w:rsidRPr="00702720">
              <w:rPr>
                <w:rFonts w:cs="Tahoma"/>
              </w:rPr>
              <w:t>Πλήρης συμμόρφωση με τις απαιτήσεις της ενότητας 2.1.6 του Παραρτήματος Ι</w:t>
            </w:r>
          </w:p>
        </w:tc>
        <w:tc>
          <w:tcPr>
            <w:tcW w:w="1440" w:type="dxa"/>
            <w:shd w:val="clear" w:color="auto" w:fill="auto"/>
            <w:tcMar>
              <w:top w:w="100" w:type="dxa"/>
              <w:left w:w="100" w:type="dxa"/>
              <w:bottom w:w="100" w:type="dxa"/>
              <w:right w:w="100" w:type="dxa"/>
            </w:tcMar>
          </w:tcPr>
          <w:p w14:paraId="72BC72E4"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42909302"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3F648912" w14:textId="77777777" w:rsidR="00ED1FAC" w:rsidRPr="00702720" w:rsidRDefault="00ED1FAC">
            <w:pPr>
              <w:widowControl w:val="0"/>
              <w:jc w:val="center"/>
              <w:rPr>
                <w:rFonts w:cs="Tahoma"/>
              </w:rPr>
            </w:pPr>
          </w:p>
        </w:tc>
      </w:tr>
      <w:tr w:rsidR="00ED1FAC" w:rsidRPr="00702720" w14:paraId="7EB301FC" w14:textId="77777777">
        <w:tc>
          <w:tcPr>
            <w:tcW w:w="675" w:type="dxa"/>
            <w:shd w:val="clear" w:color="auto" w:fill="auto"/>
            <w:tcMar>
              <w:top w:w="100" w:type="dxa"/>
              <w:left w:w="100" w:type="dxa"/>
              <w:bottom w:w="100" w:type="dxa"/>
              <w:right w:w="100" w:type="dxa"/>
            </w:tcMar>
          </w:tcPr>
          <w:p w14:paraId="73F9EF47" w14:textId="77777777" w:rsidR="00ED1FAC" w:rsidRPr="00702720" w:rsidRDefault="00ED1FAC">
            <w:pPr>
              <w:widowControl w:val="0"/>
              <w:rPr>
                <w:rFonts w:cs="Tahoma"/>
              </w:rPr>
            </w:pPr>
            <w:r w:rsidRPr="00702720">
              <w:rPr>
                <w:rFonts w:cs="Tahoma"/>
              </w:rPr>
              <w:t>2.</w:t>
            </w:r>
          </w:p>
        </w:tc>
        <w:tc>
          <w:tcPr>
            <w:tcW w:w="4995" w:type="dxa"/>
            <w:shd w:val="clear" w:color="auto" w:fill="auto"/>
            <w:tcMar>
              <w:top w:w="100" w:type="dxa"/>
              <w:left w:w="100" w:type="dxa"/>
              <w:bottom w:w="100" w:type="dxa"/>
              <w:right w:w="100" w:type="dxa"/>
            </w:tcMar>
          </w:tcPr>
          <w:p w14:paraId="565D7B44" w14:textId="77777777" w:rsidR="00ED1FAC" w:rsidRPr="00702720" w:rsidRDefault="00ED1FAC">
            <w:pPr>
              <w:widowControl w:val="0"/>
              <w:rPr>
                <w:rFonts w:cs="Tahoma"/>
              </w:rPr>
            </w:pPr>
            <w:r w:rsidRPr="00702720">
              <w:rPr>
                <w:rFonts w:cs="Tahoma"/>
              </w:rPr>
              <w:t>Να αναφερθούν οι τεχνικές, λειτουργικές και άλλες προσεγγίσεις για την συμμόρφωση με τις απαιτήσεις της συγκεκριμένης ενότητας</w:t>
            </w:r>
          </w:p>
        </w:tc>
        <w:tc>
          <w:tcPr>
            <w:tcW w:w="1440" w:type="dxa"/>
            <w:shd w:val="clear" w:color="auto" w:fill="auto"/>
            <w:tcMar>
              <w:top w:w="100" w:type="dxa"/>
              <w:left w:w="100" w:type="dxa"/>
              <w:bottom w:w="100" w:type="dxa"/>
              <w:right w:w="100" w:type="dxa"/>
            </w:tcMar>
          </w:tcPr>
          <w:p w14:paraId="5B4EBEF0"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76FFD1DA"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4F22A223" w14:textId="77777777" w:rsidR="00ED1FAC" w:rsidRPr="00702720" w:rsidRDefault="00ED1FAC">
            <w:pPr>
              <w:widowControl w:val="0"/>
              <w:jc w:val="center"/>
              <w:rPr>
                <w:rFonts w:cs="Tahoma"/>
              </w:rPr>
            </w:pPr>
          </w:p>
        </w:tc>
      </w:tr>
    </w:tbl>
    <w:p w14:paraId="3460289E" w14:textId="77777777" w:rsidR="00ED1FAC" w:rsidRPr="00702720" w:rsidRDefault="00ED1FAC" w:rsidP="00ED1FAC">
      <w:pPr>
        <w:rPr>
          <w:rFonts w:cs="Tahoma"/>
        </w:rPr>
      </w:pPr>
    </w:p>
    <w:p w14:paraId="579D7224" w14:textId="13A2C812" w:rsidR="00ED1FAC" w:rsidRPr="00702720" w:rsidRDefault="00ED1FAC" w:rsidP="007F2C59">
      <w:pPr>
        <w:pStyle w:val="Appendix-Heading3"/>
      </w:pPr>
      <w:bookmarkStart w:id="685" w:name="_Toc191630160"/>
      <w:r w:rsidRPr="00702720">
        <w:t xml:space="preserve">Υποσύστημα προγραμματιστικών </w:t>
      </w:r>
      <w:proofErr w:type="spellStart"/>
      <w:r w:rsidRPr="00702720">
        <w:t>διεπαφών</w:t>
      </w:r>
      <w:proofErr w:type="spellEnd"/>
      <w:r w:rsidRPr="00702720">
        <w:t xml:space="preserve"> &amp; </w:t>
      </w:r>
      <w:proofErr w:type="spellStart"/>
      <w:r w:rsidRPr="00702720">
        <w:t>διαλειτουργικότητας</w:t>
      </w:r>
      <w:bookmarkEnd w:id="685"/>
      <w:proofErr w:type="spellEnd"/>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DF215C" w:rsidRPr="00702720" w14:paraId="41E73058" w14:textId="77777777">
        <w:tc>
          <w:tcPr>
            <w:tcW w:w="675" w:type="dxa"/>
            <w:shd w:val="clear" w:color="auto" w:fill="D9D9D9"/>
            <w:tcMar>
              <w:top w:w="100" w:type="dxa"/>
              <w:left w:w="100" w:type="dxa"/>
              <w:bottom w:w="100" w:type="dxa"/>
              <w:right w:w="100" w:type="dxa"/>
            </w:tcMar>
            <w:vAlign w:val="center"/>
          </w:tcPr>
          <w:p w14:paraId="3FF4A131" w14:textId="4460A126" w:rsidR="00DF215C" w:rsidRPr="00702720" w:rsidRDefault="00DF215C" w:rsidP="00DF215C">
            <w:pPr>
              <w:widowControl w:val="0"/>
              <w:jc w:val="center"/>
              <w:rPr>
                <w:rFonts w:cs="Tahoma"/>
                <w:b/>
              </w:rPr>
            </w:pPr>
            <w:r w:rsidRPr="00702720">
              <w:rPr>
                <w:rFonts w:cs="Tahoma"/>
                <w:b/>
                <w:sz w:val="18"/>
                <w:szCs w:val="18"/>
                <w:lang w:val="en-US"/>
              </w:rPr>
              <w:t>Α/Α</w:t>
            </w:r>
          </w:p>
        </w:tc>
        <w:tc>
          <w:tcPr>
            <w:tcW w:w="4995" w:type="dxa"/>
            <w:shd w:val="clear" w:color="auto" w:fill="D9D9D9"/>
            <w:tcMar>
              <w:top w:w="100" w:type="dxa"/>
              <w:left w:w="100" w:type="dxa"/>
              <w:bottom w:w="100" w:type="dxa"/>
              <w:right w:w="100" w:type="dxa"/>
            </w:tcMar>
            <w:vAlign w:val="center"/>
          </w:tcPr>
          <w:p w14:paraId="26D8B7EF" w14:textId="559BC67E" w:rsidR="00DF215C" w:rsidRPr="00702720" w:rsidRDefault="00DF215C" w:rsidP="00DF215C">
            <w:pPr>
              <w:widowControl w:val="0"/>
              <w:jc w:val="center"/>
              <w:rPr>
                <w:rFonts w:cs="Tahoma"/>
                <w:b/>
              </w:rPr>
            </w:pPr>
            <w:r w:rsidRPr="00702720">
              <w:rPr>
                <w:rFonts w:cs="Tahoma"/>
                <w:b/>
                <w:sz w:val="18"/>
                <w:szCs w:val="18"/>
              </w:rPr>
              <w:t>ΠΡΟΔΙΑΓΡΑΦΗ</w:t>
            </w:r>
          </w:p>
        </w:tc>
        <w:tc>
          <w:tcPr>
            <w:tcW w:w="1440" w:type="dxa"/>
            <w:shd w:val="clear" w:color="auto" w:fill="D9D9D9"/>
            <w:tcMar>
              <w:top w:w="100" w:type="dxa"/>
              <w:left w:w="100" w:type="dxa"/>
              <w:bottom w:w="100" w:type="dxa"/>
              <w:right w:w="100" w:type="dxa"/>
            </w:tcMar>
            <w:vAlign w:val="center"/>
          </w:tcPr>
          <w:p w14:paraId="63150B36" w14:textId="21C69139" w:rsidR="00DF215C" w:rsidRPr="00702720" w:rsidRDefault="00DF215C" w:rsidP="00DF215C">
            <w:pPr>
              <w:widowControl w:val="0"/>
              <w:jc w:val="center"/>
              <w:rPr>
                <w:rFonts w:cs="Tahoma"/>
                <w:b/>
              </w:rPr>
            </w:pPr>
            <w:r w:rsidRPr="00702720">
              <w:rPr>
                <w:rFonts w:cs="Tahoma"/>
                <w:b/>
                <w:sz w:val="18"/>
                <w:szCs w:val="18"/>
              </w:rPr>
              <w:t>ΑΠΑΙΤΗΣΗ</w:t>
            </w:r>
          </w:p>
        </w:tc>
        <w:tc>
          <w:tcPr>
            <w:tcW w:w="1530" w:type="dxa"/>
            <w:shd w:val="clear" w:color="auto" w:fill="D9D9D9"/>
            <w:tcMar>
              <w:top w:w="100" w:type="dxa"/>
              <w:left w:w="100" w:type="dxa"/>
              <w:bottom w:w="100" w:type="dxa"/>
              <w:right w:w="100" w:type="dxa"/>
            </w:tcMar>
            <w:vAlign w:val="center"/>
          </w:tcPr>
          <w:p w14:paraId="395C0A15" w14:textId="6627F96B" w:rsidR="00DF215C" w:rsidRPr="00702720" w:rsidRDefault="00DF215C" w:rsidP="00DF215C">
            <w:pPr>
              <w:widowControl w:val="0"/>
              <w:jc w:val="center"/>
              <w:rPr>
                <w:rFonts w:cs="Tahoma"/>
                <w:b/>
              </w:rPr>
            </w:pPr>
            <w:r w:rsidRPr="00702720">
              <w:rPr>
                <w:rFonts w:cs="Tahoma"/>
                <w:b/>
                <w:sz w:val="18"/>
                <w:szCs w:val="18"/>
              </w:rPr>
              <w:t>ΑΠΑΝΤΗΣΗ</w:t>
            </w:r>
          </w:p>
        </w:tc>
        <w:tc>
          <w:tcPr>
            <w:tcW w:w="1680" w:type="dxa"/>
            <w:shd w:val="clear" w:color="auto" w:fill="D9D9D9"/>
            <w:tcMar>
              <w:top w:w="100" w:type="dxa"/>
              <w:left w:w="100" w:type="dxa"/>
              <w:bottom w:w="100" w:type="dxa"/>
              <w:right w:w="100" w:type="dxa"/>
            </w:tcMar>
            <w:vAlign w:val="center"/>
          </w:tcPr>
          <w:p w14:paraId="1AFB9DF3" w14:textId="3DBA2F2B" w:rsidR="00DF215C" w:rsidRPr="00702720" w:rsidRDefault="00DF215C" w:rsidP="00DF215C">
            <w:pPr>
              <w:widowControl w:val="0"/>
              <w:jc w:val="center"/>
              <w:rPr>
                <w:rFonts w:cs="Tahoma"/>
                <w:b/>
              </w:rPr>
            </w:pPr>
            <w:r w:rsidRPr="00702720">
              <w:rPr>
                <w:rFonts w:cs="Tahoma"/>
                <w:b/>
                <w:sz w:val="18"/>
                <w:szCs w:val="18"/>
              </w:rPr>
              <w:t>ΠΑΡΑΠΟΜΠΗ ΤΕΚΜΗΡΙΩΣΗΣ</w:t>
            </w:r>
          </w:p>
        </w:tc>
      </w:tr>
      <w:tr w:rsidR="00ED1FAC" w:rsidRPr="00702720" w14:paraId="6387B4DD" w14:textId="77777777">
        <w:tc>
          <w:tcPr>
            <w:tcW w:w="675" w:type="dxa"/>
            <w:shd w:val="clear" w:color="auto" w:fill="auto"/>
            <w:tcMar>
              <w:top w:w="100" w:type="dxa"/>
              <w:left w:w="100" w:type="dxa"/>
              <w:bottom w:w="100" w:type="dxa"/>
              <w:right w:w="100" w:type="dxa"/>
            </w:tcMar>
          </w:tcPr>
          <w:p w14:paraId="5D367B3B" w14:textId="77777777" w:rsidR="00ED1FAC" w:rsidRPr="00702720" w:rsidRDefault="00ED1FAC">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0E22696B" w14:textId="5D39C5E1" w:rsidR="00ED1FAC" w:rsidRPr="00702720" w:rsidRDefault="00ED1FAC">
            <w:pPr>
              <w:widowControl w:val="0"/>
              <w:rPr>
                <w:rFonts w:cs="Tahoma"/>
              </w:rPr>
            </w:pPr>
            <w:r w:rsidRPr="00702720">
              <w:rPr>
                <w:rFonts w:cs="Tahoma"/>
              </w:rPr>
              <w:t xml:space="preserve">Πλήρης συμμόρφωση με τις απαιτήσεις της ενότητας </w:t>
            </w:r>
            <w:r w:rsidR="007F2C59" w:rsidRPr="00702720">
              <w:rPr>
                <w:rFonts w:cs="Tahoma"/>
              </w:rPr>
              <w:t>Ι.4.1.1.</w:t>
            </w:r>
            <w:r w:rsidRPr="00702720">
              <w:rPr>
                <w:rFonts w:cs="Tahoma"/>
              </w:rPr>
              <w:t>7 του Παραρτήματος Ι</w:t>
            </w:r>
          </w:p>
        </w:tc>
        <w:tc>
          <w:tcPr>
            <w:tcW w:w="1440" w:type="dxa"/>
            <w:shd w:val="clear" w:color="auto" w:fill="auto"/>
            <w:tcMar>
              <w:top w:w="100" w:type="dxa"/>
              <w:left w:w="100" w:type="dxa"/>
              <w:bottom w:w="100" w:type="dxa"/>
              <w:right w:w="100" w:type="dxa"/>
            </w:tcMar>
          </w:tcPr>
          <w:p w14:paraId="5932DF53"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0FAE4880"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2C2005B5" w14:textId="77777777" w:rsidR="00ED1FAC" w:rsidRPr="00702720" w:rsidRDefault="00ED1FAC">
            <w:pPr>
              <w:widowControl w:val="0"/>
              <w:jc w:val="center"/>
              <w:rPr>
                <w:rFonts w:cs="Tahoma"/>
              </w:rPr>
            </w:pPr>
          </w:p>
        </w:tc>
      </w:tr>
      <w:tr w:rsidR="00ED1FAC" w:rsidRPr="00702720" w14:paraId="08B47815" w14:textId="77777777">
        <w:tc>
          <w:tcPr>
            <w:tcW w:w="675" w:type="dxa"/>
            <w:shd w:val="clear" w:color="auto" w:fill="auto"/>
            <w:tcMar>
              <w:top w:w="100" w:type="dxa"/>
              <w:left w:w="100" w:type="dxa"/>
              <w:bottom w:w="100" w:type="dxa"/>
              <w:right w:w="100" w:type="dxa"/>
            </w:tcMar>
          </w:tcPr>
          <w:p w14:paraId="68326065" w14:textId="77777777" w:rsidR="00ED1FAC" w:rsidRPr="00702720" w:rsidRDefault="00ED1FAC">
            <w:pPr>
              <w:widowControl w:val="0"/>
              <w:rPr>
                <w:rFonts w:cs="Tahoma"/>
              </w:rPr>
            </w:pPr>
            <w:r w:rsidRPr="00702720">
              <w:rPr>
                <w:rFonts w:cs="Tahoma"/>
              </w:rPr>
              <w:t>2.</w:t>
            </w:r>
          </w:p>
        </w:tc>
        <w:tc>
          <w:tcPr>
            <w:tcW w:w="4995" w:type="dxa"/>
            <w:shd w:val="clear" w:color="auto" w:fill="auto"/>
            <w:tcMar>
              <w:top w:w="100" w:type="dxa"/>
              <w:left w:w="100" w:type="dxa"/>
              <w:bottom w:w="100" w:type="dxa"/>
              <w:right w:w="100" w:type="dxa"/>
            </w:tcMar>
          </w:tcPr>
          <w:p w14:paraId="6FA8E1EC" w14:textId="77777777" w:rsidR="00ED1FAC" w:rsidRPr="00702720" w:rsidRDefault="00ED1FAC">
            <w:pPr>
              <w:widowControl w:val="0"/>
              <w:rPr>
                <w:rFonts w:cs="Tahoma"/>
              </w:rPr>
            </w:pPr>
            <w:r w:rsidRPr="00702720">
              <w:rPr>
                <w:rFonts w:cs="Tahoma"/>
              </w:rPr>
              <w:t>Να αναφερθούν οι τεχνικές, λειτουργικές και άλλες προσεγγίσεις για την συμμόρφωση με τις απαιτήσεις της συγκεκριμένης ενότητας</w:t>
            </w:r>
          </w:p>
        </w:tc>
        <w:tc>
          <w:tcPr>
            <w:tcW w:w="1440" w:type="dxa"/>
            <w:shd w:val="clear" w:color="auto" w:fill="auto"/>
            <w:tcMar>
              <w:top w:w="100" w:type="dxa"/>
              <w:left w:w="100" w:type="dxa"/>
              <w:bottom w:w="100" w:type="dxa"/>
              <w:right w:w="100" w:type="dxa"/>
            </w:tcMar>
          </w:tcPr>
          <w:p w14:paraId="3CF015C4"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617FE3EE"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0258189A" w14:textId="77777777" w:rsidR="00ED1FAC" w:rsidRPr="00702720" w:rsidRDefault="00ED1FAC">
            <w:pPr>
              <w:widowControl w:val="0"/>
              <w:jc w:val="center"/>
              <w:rPr>
                <w:rFonts w:cs="Tahoma"/>
              </w:rPr>
            </w:pPr>
          </w:p>
        </w:tc>
      </w:tr>
    </w:tbl>
    <w:p w14:paraId="0E6F7096" w14:textId="77777777" w:rsidR="00ED1FAC" w:rsidRPr="00702720" w:rsidRDefault="00ED1FAC" w:rsidP="00ED1FAC">
      <w:pPr>
        <w:rPr>
          <w:rFonts w:cs="Tahoma"/>
        </w:rPr>
      </w:pPr>
    </w:p>
    <w:p w14:paraId="643EE261" w14:textId="662B871D" w:rsidR="00ED1FAC" w:rsidRPr="00702720" w:rsidRDefault="00ED1FAC" w:rsidP="007F2C59">
      <w:pPr>
        <w:pStyle w:val="Appendix-Heading3"/>
      </w:pPr>
      <w:bookmarkStart w:id="686" w:name="_Toc191630161"/>
      <w:r w:rsidRPr="00702720">
        <w:t>Σύστημα ψηφιακών ελέγχων και έκδοσης προστίμων μέσω φορητών συσκευών στο πεδίο</w:t>
      </w:r>
      <w:bookmarkEnd w:id="686"/>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DF215C" w:rsidRPr="00702720" w14:paraId="2C052609" w14:textId="77777777">
        <w:tc>
          <w:tcPr>
            <w:tcW w:w="675" w:type="dxa"/>
            <w:shd w:val="clear" w:color="auto" w:fill="D9D9D9"/>
            <w:tcMar>
              <w:top w:w="100" w:type="dxa"/>
              <w:left w:w="100" w:type="dxa"/>
              <w:bottom w:w="100" w:type="dxa"/>
              <w:right w:w="100" w:type="dxa"/>
            </w:tcMar>
            <w:vAlign w:val="center"/>
          </w:tcPr>
          <w:p w14:paraId="458AE2DA" w14:textId="5A8620C5" w:rsidR="00DF215C" w:rsidRPr="00702720" w:rsidRDefault="00DF215C" w:rsidP="00DF215C">
            <w:pPr>
              <w:widowControl w:val="0"/>
              <w:jc w:val="center"/>
              <w:rPr>
                <w:rFonts w:cs="Tahoma"/>
                <w:b/>
              </w:rPr>
            </w:pPr>
            <w:r w:rsidRPr="00702720">
              <w:rPr>
                <w:rFonts w:cs="Tahoma"/>
                <w:b/>
                <w:sz w:val="18"/>
                <w:szCs w:val="18"/>
                <w:lang w:val="en-US"/>
              </w:rPr>
              <w:t>Α/Α</w:t>
            </w:r>
          </w:p>
        </w:tc>
        <w:tc>
          <w:tcPr>
            <w:tcW w:w="4995" w:type="dxa"/>
            <w:shd w:val="clear" w:color="auto" w:fill="D9D9D9"/>
            <w:tcMar>
              <w:top w:w="100" w:type="dxa"/>
              <w:left w:w="100" w:type="dxa"/>
              <w:bottom w:w="100" w:type="dxa"/>
              <w:right w:w="100" w:type="dxa"/>
            </w:tcMar>
            <w:vAlign w:val="center"/>
          </w:tcPr>
          <w:p w14:paraId="7C2DA0AE" w14:textId="3D254378" w:rsidR="00DF215C" w:rsidRPr="00702720" w:rsidRDefault="00DF215C" w:rsidP="00DF215C">
            <w:pPr>
              <w:widowControl w:val="0"/>
              <w:jc w:val="center"/>
              <w:rPr>
                <w:rFonts w:cs="Tahoma"/>
                <w:b/>
              </w:rPr>
            </w:pPr>
            <w:r w:rsidRPr="00702720">
              <w:rPr>
                <w:rFonts w:cs="Tahoma"/>
                <w:b/>
                <w:sz w:val="18"/>
                <w:szCs w:val="18"/>
              </w:rPr>
              <w:t>ΠΡΟΔΙΑΓΡΑΦΗ</w:t>
            </w:r>
          </w:p>
        </w:tc>
        <w:tc>
          <w:tcPr>
            <w:tcW w:w="1440" w:type="dxa"/>
            <w:shd w:val="clear" w:color="auto" w:fill="D9D9D9"/>
            <w:tcMar>
              <w:top w:w="100" w:type="dxa"/>
              <w:left w:w="100" w:type="dxa"/>
              <w:bottom w:w="100" w:type="dxa"/>
              <w:right w:w="100" w:type="dxa"/>
            </w:tcMar>
            <w:vAlign w:val="center"/>
          </w:tcPr>
          <w:p w14:paraId="7D7A2B18" w14:textId="0BBB6396" w:rsidR="00DF215C" w:rsidRPr="00702720" w:rsidRDefault="00DF215C" w:rsidP="00DF215C">
            <w:pPr>
              <w:widowControl w:val="0"/>
              <w:jc w:val="center"/>
              <w:rPr>
                <w:rFonts w:cs="Tahoma"/>
                <w:b/>
              </w:rPr>
            </w:pPr>
            <w:r w:rsidRPr="00702720">
              <w:rPr>
                <w:rFonts w:cs="Tahoma"/>
                <w:b/>
                <w:sz w:val="18"/>
                <w:szCs w:val="18"/>
              </w:rPr>
              <w:t>ΑΠΑΙΤΗΣΗ</w:t>
            </w:r>
          </w:p>
        </w:tc>
        <w:tc>
          <w:tcPr>
            <w:tcW w:w="1530" w:type="dxa"/>
            <w:shd w:val="clear" w:color="auto" w:fill="D9D9D9"/>
            <w:tcMar>
              <w:top w:w="100" w:type="dxa"/>
              <w:left w:w="100" w:type="dxa"/>
              <w:bottom w:w="100" w:type="dxa"/>
              <w:right w:w="100" w:type="dxa"/>
            </w:tcMar>
            <w:vAlign w:val="center"/>
          </w:tcPr>
          <w:p w14:paraId="52D42989" w14:textId="1901E53D" w:rsidR="00DF215C" w:rsidRPr="00702720" w:rsidRDefault="00DF215C" w:rsidP="00DF215C">
            <w:pPr>
              <w:widowControl w:val="0"/>
              <w:jc w:val="center"/>
              <w:rPr>
                <w:rFonts w:cs="Tahoma"/>
                <w:b/>
              </w:rPr>
            </w:pPr>
            <w:r w:rsidRPr="00702720">
              <w:rPr>
                <w:rFonts w:cs="Tahoma"/>
                <w:b/>
                <w:sz w:val="18"/>
                <w:szCs w:val="18"/>
              </w:rPr>
              <w:t>ΑΠΑΝΤΗΣΗ</w:t>
            </w:r>
          </w:p>
        </w:tc>
        <w:tc>
          <w:tcPr>
            <w:tcW w:w="1680" w:type="dxa"/>
            <w:shd w:val="clear" w:color="auto" w:fill="D9D9D9"/>
            <w:tcMar>
              <w:top w:w="100" w:type="dxa"/>
              <w:left w:w="100" w:type="dxa"/>
              <w:bottom w:w="100" w:type="dxa"/>
              <w:right w:w="100" w:type="dxa"/>
            </w:tcMar>
            <w:vAlign w:val="center"/>
          </w:tcPr>
          <w:p w14:paraId="304A4350" w14:textId="1283B2CA" w:rsidR="00DF215C" w:rsidRPr="00702720" w:rsidRDefault="00DF215C" w:rsidP="00DF215C">
            <w:pPr>
              <w:widowControl w:val="0"/>
              <w:jc w:val="center"/>
              <w:rPr>
                <w:rFonts w:cs="Tahoma"/>
                <w:b/>
              </w:rPr>
            </w:pPr>
            <w:r w:rsidRPr="00702720">
              <w:rPr>
                <w:rFonts w:cs="Tahoma"/>
                <w:b/>
                <w:sz w:val="18"/>
                <w:szCs w:val="18"/>
              </w:rPr>
              <w:t>ΠΑΡΑΠΟΜΠΗ ΤΕΚΜΗΡΙΩΣΗΣ</w:t>
            </w:r>
          </w:p>
        </w:tc>
      </w:tr>
      <w:tr w:rsidR="00ED1FAC" w:rsidRPr="00702720" w14:paraId="1F206397" w14:textId="77777777">
        <w:tc>
          <w:tcPr>
            <w:tcW w:w="675" w:type="dxa"/>
            <w:shd w:val="clear" w:color="auto" w:fill="auto"/>
            <w:tcMar>
              <w:top w:w="100" w:type="dxa"/>
              <w:left w:w="100" w:type="dxa"/>
              <w:bottom w:w="100" w:type="dxa"/>
              <w:right w:w="100" w:type="dxa"/>
            </w:tcMar>
          </w:tcPr>
          <w:p w14:paraId="5C90F62B" w14:textId="77777777" w:rsidR="00ED1FAC" w:rsidRPr="00702720" w:rsidRDefault="00ED1FAC">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4040B3BA" w14:textId="6ACD6DD7" w:rsidR="00ED1FAC" w:rsidRPr="00702720" w:rsidRDefault="00ED1FAC">
            <w:pPr>
              <w:widowControl w:val="0"/>
              <w:rPr>
                <w:rFonts w:cs="Tahoma"/>
              </w:rPr>
            </w:pPr>
            <w:r w:rsidRPr="00702720">
              <w:rPr>
                <w:rFonts w:cs="Tahoma"/>
              </w:rPr>
              <w:t xml:space="preserve">Πλήρης συμμόρφωση με τις απαιτήσεις της ενότητας </w:t>
            </w:r>
            <w:r w:rsidR="007F2C59" w:rsidRPr="00702720">
              <w:rPr>
                <w:rFonts w:cs="Tahoma"/>
              </w:rPr>
              <w:t>Ι.4.1.</w:t>
            </w:r>
            <w:r w:rsidRPr="00702720">
              <w:rPr>
                <w:rFonts w:cs="Tahoma"/>
              </w:rPr>
              <w:t>2 του Παραρτήματος Ι</w:t>
            </w:r>
          </w:p>
        </w:tc>
        <w:tc>
          <w:tcPr>
            <w:tcW w:w="1440" w:type="dxa"/>
            <w:shd w:val="clear" w:color="auto" w:fill="auto"/>
            <w:tcMar>
              <w:top w:w="100" w:type="dxa"/>
              <w:left w:w="100" w:type="dxa"/>
              <w:bottom w:w="100" w:type="dxa"/>
              <w:right w:w="100" w:type="dxa"/>
            </w:tcMar>
          </w:tcPr>
          <w:p w14:paraId="0D3BB3D3"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466E638B"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13EDA6B0" w14:textId="77777777" w:rsidR="00ED1FAC" w:rsidRPr="00702720" w:rsidRDefault="00ED1FAC">
            <w:pPr>
              <w:widowControl w:val="0"/>
              <w:jc w:val="center"/>
              <w:rPr>
                <w:rFonts w:cs="Tahoma"/>
              </w:rPr>
            </w:pPr>
          </w:p>
        </w:tc>
      </w:tr>
      <w:tr w:rsidR="00ED1FAC" w:rsidRPr="00702720" w14:paraId="78D4D9F7" w14:textId="77777777">
        <w:tc>
          <w:tcPr>
            <w:tcW w:w="675" w:type="dxa"/>
            <w:shd w:val="clear" w:color="auto" w:fill="auto"/>
            <w:tcMar>
              <w:top w:w="100" w:type="dxa"/>
              <w:left w:w="100" w:type="dxa"/>
              <w:bottom w:w="100" w:type="dxa"/>
              <w:right w:w="100" w:type="dxa"/>
            </w:tcMar>
          </w:tcPr>
          <w:p w14:paraId="38994D6E" w14:textId="77777777" w:rsidR="00ED1FAC" w:rsidRPr="00702720" w:rsidRDefault="00ED1FAC">
            <w:pPr>
              <w:widowControl w:val="0"/>
              <w:rPr>
                <w:rFonts w:cs="Tahoma"/>
              </w:rPr>
            </w:pPr>
            <w:r w:rsidRPr="00702720">
              <w:rPr>
                <w:rFonts w:cs="Tahoma"/>
              </w:rPr>
              <w:t>2.</w:t>
            </w:r>
          </w:p>
        </w:tc>
        <w:tc>
          <w:tcPr>
            <w:tcW w:w="4995" w:type="dxa"/>
            <w:shd w:val="clear" w:color="auto" w:fill="auto"/>
            <w:tcMar>
              <w:top w:w="100" w:type="dxa"/>
              <w:left w:w="100" w:type="dxa"/>
              <w:bottom w:w="100" w:type="dxa"/>
              <w:right w:w="100" w:type="dxa"/>
            </w:tcMar>
          </w:tcPr>
          <w:p w14:paraId="6C3C49ED" w14:textId="77777777" w:rsidR="00ED1FAC" w:rsidRPr="00702720" w:rsidRDefault="00ED1FAC">
            <w:pPr>
              <w:widowControl w:val="0"/>
              <w:rPr>
                <w:rFonts w:cs="Tahoma"/>
              </w:rPr>
            </w:pPr>
            <w:r w:rsidRPr="00702720">
              <w:rPr>
                <w:rFonts w:cs="Tahoma"/>
              </w:rPr>
              <w:t>Να αναφερθούν οι τεχνικές, λειτουργικές και άλλες προσεγγίσεις για την συμμόρφωση με τις απαιτήσεις της συγκεκριμένης ενότητας</w:t>
            </w:r>
          </w:p>
        </w:tc>
        <w:tc>
          <w:tcPr>
            <w:tcW w:w="1440" w:type="dxa"/>
            <w:shd w:val="clear" w:color="auto" w:fill="auto"/>
            <w:tcMar>
              <w:top w:w="100" w:type="dxa"/>
              <w:left w:w="100" w:type="dxa"/>
              <w:bottom w:w="100" w:type="dxa"/>
              <w:right w:w="100" w:type="dxa"/>
            </w:tcMar>
          </w:tcPr>
          <w:p w14:paraId="5FED088D"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236DE204"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4984704B" w14:textId="77777777" w:rsidR="00ED1FAC" w:rsidRPr="00702720" w:rsidRDefault="00ED1FAC">
            <w:pPr>
              <w:widowControl w:val="0"/>
              <w:jc w:val="center"/>
              <w:rPr>
                <w:rFonts w:cs="Tahoma"/>
              </w:rPr>
            </w:pPr>
          </w:p>
        </w:tc>
      </w:tr>
    </w:tbl>
    <w:p w14:paraId="18BAC814" w14:textId="77777777" w:rsidR="00ED1FAC" w:rsidRPr="00702720" w:rsidRDefault="00ED1FAC" w:rsidP="00ED1FAC">
      <w:pPr>
        <w:rPr>
          <w:rFonts w:cs="Tahoma"/>
          <w:b/>
        </w:rPr>
      </w:pPr>
    </w:p>
    <w:p w14:paraId="509A57BE" w14:textId="4E0C7809" w:rsidR="00ED1FAC" w:rsidRPr="00702720" w:rsidRDefault="00ED1FAC" w:rsidP="00DF215C">
      <w:pPr>
        <w:pStyle w:val="Appendix-Heading3"/>
      </w:pPr>
      <w:bookmarkStart w:id="687" w:name="_Toc191630162"/>
      <w:r w:rsidRPr="00702720">
        <w:t>Γενικές Αρχές &amp; Αρχιτεκτονική Συστήματος</w:t>
      </w:r>
      <w:bookmarkEnd w:id="687"/>
    </w:p>
    <w:p w14:paraId="42C5866D" w14:textId="30AFBEB4" w:rsidR="00ED1FAC" w:rsidRPr="00702720" w:rsidRDefault="00ED1FAC" w:rsidP="00BF6B20">
      <w:pPr>
        <w:pStyle w:val="Appendix-Heading4"/>
      </w:pPr>
      <w:r w:rsidRPr="00702720">
        <w:t>Γενικές Αρχές</w:t>
      </w:r>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DF215C" w:rsidRPr="00702720" w14:paraId="45F5EA53" w14:textId="77777777">
        <w:tc>
          <w:tcPr>
            <w:tcW w:w="675" w:type="dxa"/>
            <w:shd w:val="clear" w:color="auto" w:fill="D9D9D9"/>
            <w:tcMar>
              <w:top w:w="100" w:type="dxa"/>
              <w:left w:w="100" w:type="dxa"/>
              <w:bottom w:w="100" w:type="dxa"/>
              <w:right w:w="100" w:type="dxa"/>
            </w:tcMar>
            <w:vAlign w:val="center"/>
          </w:tcPr>
          <w:p w14:paraId="06792F0F" w14:textId="09106EC4" w:rsidR="00DF215C" w:rsidRPr="00702720" w:rsidRDefault="00DF215C" w:rsidP="00DF215C">
            <w:pPr>
              <w:widowControl w:val="0"/>
              <w:jc w:val="center"/>
              <w:rPr>
                <w:rFonts w:cs="Tahoma"/>
                <w:b/>
              </w:rPr>
            </w:pPr>
            <w:r w:rsidRPr="00702720">
              <w:rPr>
                <w:rFonts w:cs="Tahoma"/>
                <w:b/>
                <w:sz w:val="18"/>
                <w:szCs w:val="18"/>
                <w:lang w:val="en-US"/>
              </w:rPr>
              <w:t>Α/Α</w:t>
            </w:r>
          </w:p>
        </w:tc>
        <w:tc>
          <w:tcPr>
            <w:tcW w:w="4995" w:type="dxa"/>
            <w:shd w:val="clear" w:color="auto" w:fill="D9D9D9"/>
            <w:tcMar>
              <w:top w:w="100" w:type="dxa"/>
              <w:left w:w="100" w:type="dxa"/>
              <w:bottom w:w="100" w:type="dxa"/>
              <w:right w:w="100" w:type="dxa"/>
            </w:tcMar>
            <w:vAlign w:val="center"/>
          </w:tcPr>
          <w:p w14:paraId="720F0AA5" w14:textId="06D0A890" w:rsidR="00DF215C" w:rsidRPr="00702720" w:rsidRDefault="00DF215C" w:rsidP="00DF215C">
            <w:pPr>
              <w:widowControl w:val="0"/>
              <w:jc w:val="center"/>
              <w:rPr>
                <w:rFonts w:cs="Tahoma"/>
                <w:b/>
              </w:rPr>
            </w:pPr>
            <w:r w:rsidRPr="00702720">
              <w:rPr>
                <w:rFonts w:cs="Tahoma"/>
                <w:b/>
                <w:sz w:val="18"/>
                <w:szCs w:val="18"/>
              </w:rPr>
              <w:t>ΠΡΟΔΙΑΓΡΑΦΗ</w:t>
            </w:r>
          </w:p>
        </w:tc>
        <w:tc>
          <w:tcPr>
            <w:tcW w:w="1440" w:type="dxa"/>
            <w:shd w:val="clear" w:color="auto" w:fill="D9D9D9"/>
            <w:tcMar>
              <w:top w:w="100" w:type="dxa"/>
              <w:left w:w="100" w:type="dxa"/>
              <w:bottom w:w="100" w:type="dxa"/>
              <w:right w:w="100" w:type="dxa"/>
            </w:tcMar>
            <w:vAlign w:val="center"/>
          </w:tcPr>
          <w:p w14:paraId="46183E9F" w14:textId="4AE24B9B" w:rsidR="00DF215C" w:rsidRPr="00702720" w:rsidRDefault="00DF215C" w:rsidP="00DF215C">
            <w:pPr>
              <w:widowControl w:val="0"/>
              <w:jc w:val="center"/>
              <w:rPr>
                <w:rFonts w:cs="Tahoma"/>
                <w:b/>
              </w:rPr>
            </w:pPr>
            <w:r w:rsidRPr="00702720">
              <w:rPr>
                <w:rFonts w:cs="Tahoma"/>
                <w:b/>
                <w:sz w:val="18"/>
                <w:szCs w:val="18"/>
              </w:rPr>
              <w:t>ΑΠΑΙΤΗΣΗ</w:t>
            </w:r>
          </w:p>
        </w:tc>
        <w:tc>
          <w:tcPr>
            <w:tcW w:w="1530" w:type="dxa"/>
            <w:shd w:val="clear" w:color="auto" w:fill="D9D9D9"/>
            <w:tcMar>
              <w:top w:w="100" w:type="dxa"/>
              <w:left w:w="100" w:type="dxa"/>
              <w:bottom w:w="100" w:type="dxa"/>
              <w:right w:w="100" w:type="dxa"/>
            </w:tcMar>
            <w:vAlign w:val="center"/>
          </w:tcPr>
          <w:p w14:paraId="2B273C25" w14:textId="25C9D81D" w:rsidR="00DF215C" w:rsidRPr="00702720" w:rsidRDefault="00DF215C" w:rsidP="00DF215C">
            <w:pPr>
              <w:widowControl w:val="0"/>
              <w:jc w:val="center"/>
              <w:rPr>
                <w:rFonts w:cs="Tahoma"/>
                <w:b/>
              </w:rPr>
            </w:pPr>
            <w:r w:rsidRPr="00702720">
              <w:rPr>
                <w:rFonts w:cs="Tahoma"/>
                <w:b/>
                <w:sz w:val="18"/>
                <w:szCs w:val="18"/>
              </w:rPr>
              <w:t>ΑΠΑΝΤΗΣΗ</w:t>
            </w:r>
          </w:p>
        </w:tc>
        <w:tc>
          <w:tcPr>
            <w:tcW w:w="1680" w:type="dxa"/>
            <w:shd w:val="clear" w:color="auto" w:fill="D9D9D9"/>
            <w:tcMar>
              <w:top w:w="100" w:type="dxa"/>
              <w:left w:w="100" w:type="dxa"/>
              <w:bottom w:w="100" w:type="dxa"/>
              <w:right w:w="100" w:type="dxa"/>
            </w:tcMar>
            <w:vAlign w:val="center"/>
          </w:tcPr>
          <w:p w14:paraId="1B3B1DE0" w14:textId="54320822" w:rsidR="00DF215C" w:rsidRPr="00702720" w:rsidRDefault="00DF215C" w:rsidP="00DF215C">
            <w:pPr>
              <w:widowControl w:val="0"/>
              <w:jc w:val="center"/>
              <w:rPr>
                <w:rFonts w:cs="Tahoma"/>
                <w:b/>
              </w:rPr>
            </w:pPr>
            <w:r w:rsidRPr="00702720">
              <w:rPr>
                <w:rFonts w:cs="Tahoma"/>
                <w:b/>
                <w:sz w:val="18"/>
                <w:szCs w:val="18"/>
              </w:rPr>
              <w:t>ΠΑΡΑΠΟΜΠΗ ΤΕΚΜΗΡΙΩΣΗΣ</w:t>
            </w:r>
          </w:p>
        </w:tc>
      </w:tr>
      <w:tr w:rsidR="00ED1FAC" w:rsidRPr="00702720" w14:paraId="15247D3B" w14:textId="77777777">
        <w:tc>
          <w:tcPr>
            <w:tcW w:w="675" w:type="dxa"/>
            <w:shd w:val="clear" w:color="auto" w:fill="auto"/>
            <w:tcMar>
              <w:top w:w="100" w:type="dxa"/>
              <w:left w:w="100" w:type="dxa"/>
              <w:bottom w:w="100" w:type="dxa"/>
              <w:right w:w="100" w:type="dxa"/>
            </w:tcMar>
          </w:tcPr>
          <w:p w14:paraId="062B44BA" w14:textId="77777777" w:rsidR="00ED1FAC" w:rsidRPr="00702720" w:rsidRDefault="00ED1FAC">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44F84D7D" w14:textId="1D46F08A" w:rsidR="00ED1FAC" w:rsidRPr="00702720" w:rsidRDefault="00ED1FAC">
            <w:pPr>
              <w:widowControl w:val="0"/>
              <w:rPr>
                <w:rFonts w:cs="Tahoma"/>
              </w:rPr>
            </w:pPr>
            <w:r w:rsidRPr="00702720">
              <w:rPr>
                <w:rFonts w:cs="Tahoma"/>
              </w:rPr>
              <w:t xml:space="preserve">Πλήρης συμμόρφωση με τις απαιτήσεις της ενότητας </w:t>
            </w:r>
            <w:r w:rsidR="0076489C" w:rsidRPr="00702720">
              <w:rPr>
                <w:rFonts w:cs="Tahoma"/>
              </w:rPr>
              <w:t>Ι.3</w:t>
            </w:r>
            <w:r w:rsidRPr="00702720">
              <w:rPr>
                <w:rFonts w:cs="Tahoma"/>
              </w:rPr>
              <w:t xml:space="preserve"> του Παραρτήματος Ι</w:t>
            </w:r>
          </w:p>
        </w:tc>
        <w:tc>
          <w:tcPr>
            <w:tcW w:w="1440" w:type="dxa"/>
            <w:shd w:val="clear" w:color="auto" w:fill="auto"/>
            <w:tcMar>
              <w:top w:w="100" w:type="dxa"/>
              <w:left w:w="100" w:type="dxa"/>
              <w:bottom w:w="100" w:type="dxa"/>
              <w:right w:w="100" w:type="dxa"/>
            </w:tcMar>
          </w:tcPr>
          <w:p w14:paraId="04C19DEA"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12D3C3E5"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610EF045" w14:textId="77777777" w:rsidR="00ED1FAC" w:rsidRPr="00702720" w:rsidRDefault="00ED1FAC">
            <w:pPr>
              <w:widowControl w:val="0"/>
              <w:jc w:val="center"/>
              <w:rPr>
                <w:rFonts w:cs="Tahoma"/>
              </w:rPr>
            </w:pPr>
          </w:p>
        </w:tc>
      </w:tr>
      <w:tr w:rsidR="00ED1FAC" w:rsidRPr="00702720" w14:paraId="1CD58D12" w14:textId="77777777">
        <w:tc>
          <w:tcPr>
            <w:tcW w:w="675" w:type="dxa"/>
            <w:shd w:val="clear" w:color="auto" w:fill="auto"/>
            <w:tcMar>
              <w:top w:w="100" w:type="dxa"/>
              <w:left w:w="100" w:type="dxa"/>
              <w:bottom w:w="100" w:type="dxa"/>
              <w:right w:w="100" w:type="dxa"/>
            </w:tcMar>
          </w:tcPr>
          <w:p w14:paraId="33E50512" w14:textId="77777777" w:rsidR="00ED1FAC" w:rsidRPr="00702720" w:rsidRDefault="00ED1FAC">
            <w:pPr>
              <w:widowControl w:val="0"/>
              <w:rPr>
                <w:rFonts w:cs="Tahoma"/>
              </w:rPr>
            </w:pPr>
            <w:r w:rsidRPr="00702720">
              <w:rPr>
                <w:rFonts w:cs="Tahoma"/>
              </w:rPr>
              <w:t>2.</w:t>
            </w:r>
          </w:p>
        </w:tc>
        <w:tc>
          <w:tcPr>
            <w:tcW w:w="4995" w:type="dxa"/>
            <w:shd w:val="clear" w:color="auto" w:fill="auto"/>
            <w:tcMar>
              <w:top w:w="100" w:type="dxa"/>
              <w:left w:w="100" w:type="dxa"/>
              <w:bottom w:w="100" w:type="dxa"/>
              <w:right w:w="100" w:type="dxa"/>
            </w:tcMar>
          </w:tcPr>
          <w:p w14:paraId="740045B3" w14:textId="77777777" w:rsidR="00ED1FAC" w:rsidRPr="00702720" w:rsidRDefault="00ED1FAC">
            <w:pPr>
              <w:widowControl w:val="0"/>
              <w:rPr>
                <w:rFonts w:cs="Tahoma"/>
              </w:rPr>
            </w:pPr>
            <w:r w:rsidRPr="00702720">
              <w:rPr>
                <w:rFonts w:cs="Tahoma"/>
              </w:rPr>
              <w:t>Να αναφερθούν οι τεχνικές, λειτουργικές και άλλες προσεγγίσεις για την συμμόρφωση με τις απαιτήσεις της συγκεκριμένης ενότητας</w:t>
            </w:r>
          </w:p>
        </w:tc>
        <w:tc>
          <w:tcPr>
            <w:tcW w:w="1440" w:type="dxa"/>
            <w:shd w:val="clear" w:color="auto" w:fill="auto"/>
            <w:tcMar>
              <w:top w:w="100" w:type="dxa"/>
              <w:left w:w="100" w:type="dxa"/>
              <w:bottom w:w="100" w:type="dxa"/>
              <w:right w:w="100" w:type="dxa"/>
            </w:tcMar>
          </w:tcPr>
          <w:p w14:paraId="497ECCC7"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2082C5BD"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53E89629" w14:textId="77777777" w:rsidR="00ED1FAC" w:rsidRPr="00702720" w:rsidRDefault="00ED1FAC">
            <w:pPr>
              <w:widowControl w:val="0"/>
              <w:jc w:val="center"/>
              <w:rPr>
                <w:rFonts w:cs="Tahoma"/>
              </w:rPr>
            </w:pPr>
          </w:p>
        </w:tc>
      </w:tr>
    </w:tbl>
    <w:p w14:paraId="4791ADC7" w14:textId="77777777" w:rsidR="00ED1FAC" w:rsidRPr="00702720" w:rsidRDefault="00ED1FAC" w:rsidP="00ED1FAC">
      <w:pPr>
        <w:rPr>
          <w:rFonts w:cs="Tahoma"/>
          <w:b/>
        </w:rPr>
      </w:pPr>
    </w:p>
    <w:p w14:paraId="3AC474A6" w14:textId="490258D8" w:rsidR="00ED1FAC" w:rsidRPr="00702720" w:rsidRDefault="00ED1FAC" w:rsidP="00BF6B20">
      <w:pPr>
        <w:pStyle w:val="Appendix-Heading4"/>
      </w:pPr>
      <w:r w:rsidRPr="00702720">
        <w:t>Προσβασιμότητα</w:t>
      </w:r>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DF215C" w:rsidRPr="00702720" w14:paraId="5463C879" w14:textId="77777777">
        <w:tc>
          <w:tcPr>
            <w:tcW w:w="675" w:type="dxa"/>
            <w:shd w:val="clear" w:color="auto" w:fill="D9D9D9"/>
            <w:tcMar>
              <w:top w:w="100" w:type="dxa"/>
              <w:left w:w="100" w:type="dxa"/>
              <w:bottom w:w="100" w:type="dxa"/>
              <w:right w:w="100" w:type="dxa"/>
            </w:tcMar>
            <w:vAlign w:val="center"/>
          </w:tcPr>
          <w:p w14:paraId="4A462E9F" w14:textId="04770634" w:rsidR="00DF215C" w:rsidRPr="00702720" w:rsidRDefault="00DF215C" w:rsidP="00DF215C">
            <w:pPr>
              <w:widowControl w:val="0"/>
              <w:jc w:val="center"/>
              <w:rPr>
                <w:rFonts w:cs="Tahoma"/>
                <w:b/>
              </w:rPr>
            </w:pPr>
            <w:r w:rsidRPr="00702720">
              <w:rPr>
                <w:rFonts w:cs="Tahoma"/>
                <w:b/>
                <w:sz w:val="18"/>
                <w:szCs w:val="18"/>
                <w:lang w:val="en-US"/>
              </w:rPr>
              <w:t>Α/Α</w:t>
            </w:r>
          </w:p>
        </w:tc>
        <w:tc>
          <w:tcPr>
            <w:tcW w:w="4995" w:type="dxa"/>
            <w:shd w:val="clear" w:color="auto" w:fill="D9D9D9"/>
            <w:tcMar>
              <w:top w:w="100" w:type="dxa"/>
              <w:left w:w="100" w:type="dxa"/>
              <w:bottom w:w="100" w:type="dxa"/>
              <w:right w:w="100" w:type="dxa"/>
            </w:tcMar>
            <w:vAlign w:val="center"/>
          </w:tcPr>
          <w:p w14:paraId="017778A9" w14:textId="583097AA" w:rsidR="00DF215C" w:rsidRPr="00702720" w:rsidRDefault="00DF215C" w:rsidP="00DF215C">
            <w:pPr>
              <w:widowControl w:val="0"/>
              <w:jc w:val="center"/>
              <w:rPr>
                <w:rFonts w:cs="Tahoma"/>
                <w:b/>
              </w:rPr>
            </w:pPr>
            <w:r w:rsidRPr="00702720">
              <w:rPr>
                <w:rFonts w:cs="Tahoma"/>
                <w:b/>
                <w:sz w:val="18"/>
                <w:szCs w:val="18"/>
              </w:rPr>
              <w:t>ΠΡΟΔΙΑΓΡΑΦΗ</w:t>
            </w:r>
          </w:p>
        </w:tc>
        <w:tc>
          <w:tcPr>
            <w:tcW w:w="1440" w:type="dxa"/>
            <w:shd w:val="clear" w:color="auto" w:fill="D9D9D9"/>
            <w:tcMar>
              <w:top w:w="100" w:type="dxa"/>
              <w:left w:w="100" w:type="dxa"/>
              <w:bottom w:w="100" w:type="dxa"/>
              <w:right w:w="100" w:type="dxa"/>
            </w:tcMar>
            <w:vAlign w:val="center"/>
          </w:tcPr>
          <w:p w14:paraId="5F5C9846" w14:textId="6E627C7E" w:rsidR="00DF215C" w:rsidRPr="00702720" w:rsidRDefault="00DF215C" w:rsidP="00DF215C">
            <w:pPr>
              <w:widowControl w:val="0"/>
              <w:jc w:val="center"/>
              <w:rPr>
                <w:rFonts w:cs="Tahoma"/>
                <w:b/>
              </w:rPr>
            </w:pPr>
            <w:r w:rsidRPr="00702720">
              <w:rPr>
                <w:rFonts w:cs="Tahoma"/>
                <w:b/>
                <w:sz w:val="18"/>
                <w:szCs w:val="18"/>
              </w:rPr>
              <w:t>ΑΠΑΙΤΗΣΗ</w:t>
            </w:r>
          </w:p>
        </w:tc>
        <w:tc>
          <w:tcPr>
            <w:tcW w:w="1530" w:type="dxa"/>
            <w:shd w:val="clear" w:color="auto" w:fill="D9D9D9"/>
            <w:tcMar>
              <w:top w:w="100" w:type="dxa"/>
              <w:left w:w="100" w:type="dxa"/>
              <w:bottom w:w="100" w:type="dxa"/>
              <w:right w:w="100" w:type="dxa"/>
            </w:tcMar>
            <w:vAlign w:val="center"/>
          </w:tcPr>
          <w:p w14:paraId="7E4AAE10" w14:textId="16122150" w:rsidR="00DF215C" w:rsidRPr="00702720" w:rsidRDefault="00DF215C" w:rsidP="00DF215C">
            <w:pPr>
              <w:widowControl w:val="0"/>
              <w:jc w:val="center"/>
              <w:rPr>
                <w:rFonts w:cs="Tahoma"/>
                <w:b/>
              </w:rPr>
            </w:pPr>
            <w:r w:rsidRPr="00702720">
              <w:rPr>
                <w:rFonts w:cs="Tahoma"/>
                <w:b/>
                <w:sz w:val="18"/>
                <w:szCs w:val="18"/>
              </w:rPr>
              <w:t>ΑΠΑΝΤΗΣΗ</w:t>
            </w:r>
          </w:p>
        </w:tc>
        <w:tc>
          <w:tcPr>
            <w:tcW w:w="1680" w:type="dxa"/>
            <w:shd w:val="clear" w:color="auto" w:fill="D9D9D9"/>
            <w:tcMar>
              <w:top w:w="100" w:type="dxa"/>
              <w:left w:w="100" w:type="dxa"/>
              <w:bottom w:w="100" w:type="dxa"/>
              <w:right w:w="100" w:type="dxa"/>
            </w:tcMar>
            <w:vAlign w:val="center"/>
          </w:tcPr>
          <w:p w14:paraId="1204920D" w14:textId="72903BC7" w:rsidR="00DF215C" w:rsidRPr="00702720" w:rsidRDefault="00DF215C" w:rsidP="00DF215C">
            <w:pPr>
              <w:widowControl w:val="0"/>
              <w:jc w:val="center"/>
              <w:rPr>
                <w:rFonts w:cs="Tahoma"/>
                <w:b/>
              </w:rPr>
            </w:pPr>
            <w:r w:rsidRPr="00702720">
              <w:rPr>
                <w:rFonts w:cs="Tahoma"/>
                <w:b/>
                <w:sz w:val="18"/>
                <w:szCs w:val="18"/>
              </w:rPr>
              <w:t>ΠΑΡΑΠΟΜΠΗ ΤΕΚΜΗΡΙΩΣΗΣ</w:t>
            </w:r>
          </w:p>
        </w:tc>
      </w:tr>
      <w:tr w:rsidR="00ED1FAC" w:rsidRPr="00702720" w14:paraId="5D7ADF6B" w14:textId="77777777">
        <w:tc>
          <w:tcPr>
            <w:tcW w:w="675" w:type="dxa"/>
            <w:shd w:val="clear" w:color="auto" w:fill="auto"/>
            <w:tcMar>
              <w:top w:w="100" w:type="dxa"/>
              <w:left w:w="100" w:type="dxa"/>
              <w:bottom w:w="100" w:type="dxa"/>
              <w:right w:w="100" w:type="dxa"/>
            </w:tcMar>
          </w:tcPr>
          <w:p w14:paraId="130EBC4D" w14:textId="77777777" w:rsidR="00ED1FAC" w:rsidRPr="00702720" w:rsidRDefault="00ED1FAC">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375A907E" w14:textId="51AF0819" w:rsidR="00ED1FAC" w:rsidRPr="00702720" w:rsidRDefault="00ED1FAC">
            <w:pPr>
              <w:widowControl w:val="0"/>
              <w:rPr>
                <w:rFonts w:cs="Tahoma"/>
              </w:rPr>
            </w:pPr>
            <w:r w:rsidRPr="00702720">
              <w:rPr>
                <w:rFonts w:cs="Tahoma"/>
              </w:rPr>
              <w:t xml:space="preserve">Πλήρης συμμόρφωση με τις απαιτήσεις της ενότητας </w:t>
            </w:r>
            <w:r w:rsidR="00DF215C" w:rsidRPr="00702720">
              <w:rPr>
                <w:rFonts w:cs="Tahoma"/>
              </w:rPr>
              <w:t>Ι.</w:t>
            </w:r>
            <w:r w:rsidR="0076489C" w:rsidRPr="00702720">
              <w:rPr>
                <w:rFonts w:cs="Tahoma"/>
              </w:rPr>
              <w:t>5.5</w:t>
            </w:r>
            <w:r w:rsidRPr="00702720">
              <w:rPr>
                <w:rFonts w:cs="Tahoma"/>
              </w:rPr>
              <w:t xml:space="preserve"> του Παραρτήματος Ι</w:t>
            </w:r>
          </w:p>
        </w:tc>
        <w:tc>
          <w:tcPr>
            <w:tcW w:w="1440" w:type="dxa"/>
            <w:shd w:val="clear" w:color="auto" w:fill="auto"/>
            <w:tcMar>
              <w:top w:w="100" w:type="dxa"/>
              <w:left w:w="100" w:type="dxa"/>
              <w:bottom w:w="100" w:type="dxa"/>
              <w:right w:w="100" w:type="dxa"/>
            </w:tcMar>
          </w:tcPr>
          <w:p w14:paraId="2866064B"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6D0C40E3"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0A2235E9" w14:textId="77777777" w:rsidR="00ED1FAC" w:rsidRPr="00702720" w:rsidRDefault="00ED1FAC">
            <w:pPr>
              <w:widowControl w:val="0"/>
              <w:jc w:val="center"/>
              <w:rPr>
                <w:rFonts w:cs="Tahoma"/>
              </w:rPr>
            </w:pPr>
          </w:p>
        </w:tc>
      </w:tr>
      <w:tr w:rsidR="00ED1FAC" w:rsidRPr="00702720" w14:paraId="2D8A02E4" w14:textId="77777777">
        <w:tc>
          <w:tcPr>
            <w:tcW w:w="675" w:type="dxa"/>
            <w:shd w:val="clear" w:color="auto" w:fill="auto"/>
            <w:tcMar>
              <w:top w:w="100" w:type="dxa"/>
              <w:left w:w="100" w:type="dxa"/>
              <w:bottom w:w="100" w:type="dxa"/>
              <w:right w:w="100" w:type="dxa"/>
            </w:tcMar>
          </w:tcPr>
          <w:p w14:paraId="4DD9F96A" w14:textId="77777777" w:rsidR="00ED1FAC" w:rsidRPr="00702720" w:rsidRDefault="00ED1FAC">
            <w:pPr>
              <w:widowControl w:val="0"/>
              <w:rPr>
                <w:rFonts w:cs="Tahoma"/>
              </w:rPr>
            </w:pPr>
            <w:r w:rsidRPr="00702720">
              <w:rPr>
                <w:rFonts w:cs="Tahoma"/>
              </w:rPr>
              <w:t>2.</w:t>
            </w:r>
          </w:p>
        </w:tc>
        <w:tc>
          <w:tcPr>
            <w:tcW w:w="4995" w:type="dxa"/>
            <w:shd w:val="clear" w:color="auto" w:fill="auto"/>
            <w:tcMar>
              <w:top w:w="100" w:type="dxa"/>
              <w:left w:w="100" w:type="dxa"/>
              <w:bottom w:w="100" w:type="dxa"/>
              <w:right w:w="100" w:type="dxa"/>
            </w:tcMar>
          </w:tcPr>
          <w:p w14:paraId="3E4246C7" w14:textId="77777777" w:rsidR="00ED1FAC" w:rsidRPr="00702720" w:rsidRDefault="00ED1FAC">
            <w:pPr>
              <w:widowControl w:val="0"/>
              <w:rPr>
                <w:rFonts w:cs="Tahoma"/>
              </w:rPr>
            </w:pPr>
            <w:r w:rsidRPr="00702720">
              <w:rPr>
                <w:rFonts w:cs="Tahoma"/>
              </w:rPr>
              <w:t>Να αναφερθούν οι τεχνικές, λειτουργικές και άλλες προσεγγίσεις για την συμμόρφωση με τις απαιτήσεις της συγκεκριμένης ενότητας</w:t>
            </w:r>
          </w:p>
        </w:tc>
        <w:tc>
          <w:tcPr>
            <w:tcW w:w="1440" w:type="dxa"/>
            <w:shd w:val="clear" w:color="auto" w:fill="auto"/>
            <w:tcMar>
              <w:top w:w="100" w:type="dxa"/>
              <w:left w:w="100" w:type="dxa"/>
              <w:bottom w:w="100" w:type="dxa"/>
              <w:right w:w="100" w:type="dxa"/>
            </w:tcMar>
          </w:tcPr>
          <w:p w14:paraId="0FA21005"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574D4D7B"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4BA25454" w14:textId="77777777" w:rsidR="00ED1FAC" w:rsidRPr="00702720" w:rsidRDefault="00ED1FAC">
            <w:pPr>
              <w:widowControl w:val="0"/>
              <w:jc w:val="center"/>
              <w:rPr>
                <w:rFonts w:cs="Tahoma"/>
              </w:rPr>
            </w:pPr>
          </w:p>
        </w:tc>
      </w:tr>
    </w:tbl>
    <w:p w14:paraId="18CDD61D" w14:textId="77777777" w:rsidR="00ED1FAC" w:rsidRPr="00702720" w:rsidRDefault="00ED1FAC" w:rsidP="00ED1FAC">
      <w:pPr>
        <w:rPr>
          <w:rFonts w:cs="Tahoma"/>
          <w:b/>
        </w:rPr>
      </w:pPr>
    </w:p>
    <w:p w14:paraId="2B9BE0B7" w14:textId="505CAA2D" w:rsidR="00ED1FAC" w:rsidRPr="00702720" w:rsidRDefault="00ED1FAC" w:rsidP="00ED1FAC">
      <w:pPr>
        <w:rPr>
          <w:rFonts w:cs="Tahoma"/>
          <w:b/>
        </w:rPr>
      </w:pPr>
      <w:r w:rsidRPr="00702720">
        <w:rPr>
          <w:rFonts w:cs="Tahoma"/>
          <w:b/>
        </w:rPr>
        <w:t xml:space="preserve">2.3 Συμβατότητα με </w:t>
      </w:r>
      <w:proofErr w:type="spellStart"/>
      <w:r w:rsidR="00047299">
        <w:rPr>
          <w:rFonts w:cs="Tahoma"/>
          <w:b/>
        </w:rPr>
        <w:t>νεφοϋπολογιστικές</w:t>
      </w:r>
      <w:proofErr w:type="spellEnd"/>
      <w:r w:rsidR="00047299">
        <w:rPr>
          <w:rFonts w:cs="Tahoma"/>
          <w:b/>
        </w:rPr>
        <w:t xml:space="preserve"> υποδομές</w:t>
      </w:r>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565437" w:rsidRPr="00702720" w14:paraId="31A92C22" w14:textId="77777777">
        <w:tc>
          <w:tcPr>
            <w:tcW w:w="675" w:type="dxa"/>
            <w:shd w:val="clear" w:color="auto" w:fill="D9D9D9"/>
            <w:tcMar>
              <w:top w:w="100" w:type="dxa"/>
              <w:left w:w="100" w:type="dxa"/>
              <w:bottom w:w="100" w:type="dxa"/>
              <w:right w:w="100" w:type="dxa"/>
            </w:tcMar>
            <w:vAlign w:val="center"/>
          </w:tcPr>
          <w:p w14:paraId="63DEB519" w14:textId="55EC037B" w:rsidR="00565437" w:rsidRPr="00702720" w:rsidRDefault="00565437" w:rsidP="00565437">
            <w:pPr>
              <w:widowControl w:val="0"/>
              <w:jc w:val="center"/>
              <w:rPr>
                <w:rFonts w:cs="Tahoma"/>
                <w:b/>
              </w:rPr>
            </w:pPr>
            <w:r w:rsidRPr="00702720">
              <w:rPr>
                <w:rFonts w:cs="Tahoma"/>
                <w:b/>
                <w:sz w:val="18"/>
                <w:szCs w:val="18"/>
                <w:lang w:val="en-US"/>
              </w:rPr>
              <w:t>Α/Α</w:t>
            </w:r>
          </w:p>
        </w:tc>
        <w:tc>
          <w:tcPr>
            <w:tcW w:w="4995" w:type="dxa"/>
            <w:shd w:val="clear" w:color="auto" w:fill="D9D9D9"/>
            <w:tcMar>
              <w:top w:w="100" w:type="dxa"/>
              <w:left w:w="100" w:type="dxa"/>
              <w:bottom w:w="100" w:type="dxa"/>
              <w:right w:w="100" w:type="dxa"/>
            </w:tcMar>
            <w:vAlign w:val="center"/>
          </w:tcPr>
          <w:p w14:paraId="71D67318" w14:textId="0E1A8DAE" w:rsidR="00565437" w:rsidRPr="00702720" w:rsidRDefault="00565437" w:rsidP="00565437">
            <w:pPr>
              <w:widowControl w:val="0"/>
              <w:jc w:val="center"/>
              <w:rPr>
                <w:rFonts w:cs="Tahoma"/>
                <w:b/>
              </w:rPr>
            </w:pPr>
            <w:r w:rsidRPr="00702720">
              <w:rPr>
                <w:rFonts w:cs="Tahoma"/>
                <w:b/>
                <w:sz w:val="18"/>
                <w:szCs w:val="18"/>
              </w:rPr>
              <w:t>ΠΡΟΔΙΑΓΡΑΦΗ</w:t>
            </w:r>
          </w:p>
        </w:tc>
        <w:tc>
          <w:tcPr>
            <w:tcW w:w="1440" w:type="dxa"/>
            <w:shd w:val="clear" w:color="auto" w:fill="D9D9D9"/>
            <w:tcMar>
              <w:top w:w="100" w:type="dxa"/>
              <w:left w:w="100" w:type="dxa"/>
              <w:bottom w:w="100" w:type="dxa"/>
              <w:right w:w="100" w:type="dxa"/>
            </w:tcMar>
            <w:vAlign w:val="center"/>
          </w:tcPr>
          <w:p w14:paraId="4B0A58F4" w14:textId="1992D49D" w:rsidR="00565437" w:rsidRPr="00702720" w:rsidRDefault="00565437" w:rsidP="00565437">
            <w:pPr>
              <w:widowControl w:val="0"/>
              <w:jc w:val="center"/>
              <w:rPr>
                <w:rFonts w:cs="Tahoma"/>
                <w:b/>
              </w:rPr>
            </w:pPr>
            <w:r w:rsidRPr="00702720">
              <w:rPr>
                <w:rFonts w:cs="Tahoma"/>
                <w:b/>
                <w:sz w:val="18"/>
                <w:szCs w:val="18"/>
              </w:rPr>
              <w:t>ΑΠΑΙΤΗΣΗ</w:t>
            </w:r>
          </w:p>
        </w:tc>
        <w:tc>
          <w:tcPr>
            <w:tcW w:w="1530" w:type="dxa"/>
            <w:shd w:val="clear" w:color="auto" w:fill="D9D9D9"/>
            <w:tcMar>
              <w:top w:w="100" w:type="dxa"/>
              <w:left w:w="100" w:type="dxa"/>
              <w:bottom w:w="100" w:type="dxa"/>
              <w:right w:w="100" w:type="dxa"/>
            </w:tcMar>
            <w:vAlign w:val="center"/>
          </w:tcPr>
          <w:p w14:paraId="67035E95" w14:textId="7EA0BA09" w:rsidR="00565437" w:rsidRPr="00702720" w:rsidRDefault="00565437" w:rsidP="00565437">
            <w:pPr>
              <w:widowControl w:val="0"/>
              <w:jc w:val="center"/>
              <w:rPr>
                <w:rFonts w:cs="Tahoma"/>
                <w:b/>
              </w:rPr>
            </w:pPr>
            <w:r w:rsidRPr="00702720">
              <w:rPr>
                <w:rFonts w:cs="Tahoma"/>
                <w:b/>
                <w:sz w:val="18"/>
                <w:szCs w:val="18"/>
              </w:rPr>
              <w:t>ΑΠΑΝΤΗΣΗ</w:t>
            </w:r>
          </w:p>
        </w:tc>
        <w:tc>
          <w:tcPr>
            <w:tcW w:w="1680" w:type="dxa"/>
            <w:shd w:val="clear" w:color="auto" w:fill="D9D9D9"/>
            <w:tcMar>
              <w:top w:w="100" w:type="dxa"/>
              <w:left w:w="100" w:type="dxa"/>
              <w:bottom w:w="100" w:type="dxa"/>
              <w:right w:w="100" w:type="dxa"/>
            </w:tcMar>
            <w:vAlign w:val="center"/>
          </w:tcPr>
          <w:p w14:paraId="07506116" w14:textId="69F2EB04" w:rsidR="00565437" w:rsidRPr="00702720" w:rsidRDefault="00565437" w:rsidP="00565437">
            <w:pPr>
              <w:widowControl w:val="0"/>
              <w:jc w:val="center"/>
              <w:rPr>
                <w:rFonts w:cs="Tahoma"/>
                <w:b/>
              </w:rPr>
            </w:pPr>
            <w:r w:rsidRPr="00702720">
              <w:rPr>
                <w:rFonts w:cs="Tahoma"/>
                <w:b/>
                <w:sz w:val="18"/>
                <w:szCs w:val="18"/>
              </w:rPr>
              <w:t>ΠΑΡΑΠΟΜΠΗ ΤΕΚΜΗΡΙΩΣΗΣ</w:t>
            </w:r>
          </w:p>
        </w:tc>
      </w:tr>
      <w:tr w:rsidR="00ED1FAC" w:rsidRPr="00702720" w14:paraId="4127CE4B" w14:textId="77777777">
        <w:tc>
          <w:tcPr>
            <w:tcW w:w="675" w:type="dxa"/>
            <w:shd w:val="clear" w:color="auto" w:fill="auto"/>
            <w:tcMar>
              <w:top w:w="100" w:type="dxa"/>
              <w:left w:w="100" w:type="dxa"/>
              <w:bottom w:w="100" w:type="dxa"/>
              <w:right w:w="100" w:type="dxa"/>
            </w:tcMar>
          </w:tcPr>
          <w:p w14:paraId="420EF575" w14:textId="77777777" w:rsidR="00ED1FAC" w:rsidRPr="00702720" w:rsidRDefault="00ED1FAC">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52EB72ED" w14:textId="1784DA84" w:rsidR="00ED1FAC" w:rsidRPr="00702720" w:rsidRDefault="00ED1FAC">
            <w:pPr>
              <w:widowControl w:val="0"/>
              <w:rPr>
                <w:rFonts w:cs="Tahoma"/>
              </w:rPr>
            </w:pPr>
            <w:r w:rsidRPr="00702720">
              <w:rPr>
                <w:rFonts w:cs="Tahoma"/>
              </w:rPr>
              <w:t xml:space="preserve">Πλήρης συμμόρφωση με τις απαιτήσεις της ενότητας </w:t>
            </w:r>
            <w:r w:rsidR="0076489C" w:rsidRPr="00702720">
              <w:rPr>
                <w:rFonts w:cs="Tahoma"/>
              </w:rPr>
              <w:t>Ι.5.</w:t>
            </w:r>
            <w:r w:rsidR="00565437" w:rsidRPr="00702720">
              <w:rPr>
                <w:rFonts w:cs="Tahoma"/>
              </w:rPr>
              <w:t>3</w:t>
            </w:r>
            <w:r w:rsidR="0076489C" w:rsidRPr="00702720">
              <w:rPr>
                <w:rFonts w:cs="Tahoma"/>
              </w:rPr>
              <w:t xml:space="preserve"> </w:t>
            </w:r>
            <w:r w:rsidRPr="00702720">
              <w:rPr>
                <w:rFonts w:cs="Tahoma"/>
              </w:rPr>
              <w:t>του Παραρτήματος Ι</w:t>
            </w:r>
          </w:p>
        </w:tc>
        <w:tc>
          <w:tcPr>
            <w:tcW w:w="1440" w:type="dxa"/>
            <w:shd w:val="clear" w:color="auto" w:fill="auto"/>
            <w:tcMar>
              <w:top w:w="100" w:type="dxa"/>
              <w:left w:w="100" w:type="dxa"/>
              <w:bottom w:w="100" w:type="dxa"/>
              <w:right w:w="100" w:type="dxa"/>
            </w:tcMar>
          </w:tcPr>
          <w:p w14:paraId="2DA4DDBE"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28DB8E3A"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09EC167F" w14:textId="77777777" w:rsidR="00ED1FAC" w:rsidRPr="00702720" w:rsidRDefault="00ED1FAC">
            <w:pPr>
              <w:widowControl w:val="0"/>
              <w:jc w:val="center"/>
              <w:rPr>
                <w:rFonts w:cs="Tahoma"/>
              </w:rPr>
            </w:pPr>
          </w:p>
        </w:tc>
      </w:tr>
      <w:tr w:rsidR="00ED1FAC" w:rsidRPr="00702720" w14:paraId="0C73E336" w14:textId="77777777">
        <w:tc>
          <w:tcPr>
            <w:tcW w:w="675" w:type="dxa"/>
            <w:shd w:val="clear" w:color="auto" w:fill="auto"/>
            <w:tcMar>
              <w:top w:w="100" w:type="dxa"/>
              <w:left w:w="100" w:type="dxa"/>
              <w:bottom w:w="100" w:type="dxa"/>
              <w:right w:w="100" w:type="dxa"/>
            </w:tcMar>
          </w:tcPr>
          <w:p w14:paraId="2F21EA04" w14:textId="77777777" w:rsidR="00ED1FAC" w:rsidRPr="00702720" w:rsidRDefault="00ED1FAC">
            <w:pPr>
              <w:widowControl w:val="0"/>
              <w:rPr>
                <w:rFonts w:cs="Tahoma"/>
              </w:rPr>
            </w:pPr>
            <w:r w:rsidRPr="00702720">
              <w:rPr>
                <w:rFonts w:cs="Tahoma"/>
              </w:rPr>
              <w:t>2.</w:t>
            </w:r>
          </w:p>
        </w:tc>
        <w:tc>
          <w:tcPr>
            <w:tcW w:w="4995" w:type="dxa"/>
            <w:shd w:val="clear" w:color="auto" w:fill="auto"/>
            <w:tcMar>
              <w:top w:w="100" w:type="dxa"/>
              <w:left w:w="100" w:type="dxa"/>
              <w:bottom w:w="100" w:type="dxa"/>
              <w:right w:w="100" w:type="dxa"/>
            </w:tcMar>
          </w:tcPr>
          <w:p w14:paraId="431B5BF7" w14:textId="77777777" w:rsidR="00ED1FAC" w:rsidRPr="00702720" w:rsidRDefault="00ED1FAC">
            <w:pPr>
              <w:widowControl w:val="0"/>
              <w:rPr>
                <w:rFonts w:cs="Tahoma"/>
              </w:rPr>
            </w:pPr>
            <w:r w:rsidRPr="00702720">
              <w:rPr>
                <w:rFonts w:cs="Tahoma"/>
              </w:rPr>
              <w:t>Να αναφερθούν οι τεχνικές, λειτουργικές και άλλες προσεγγίσεις για την συμμόρφωση με τις απαιτήσεις της συγκεκριμένης ενότητας</w:t>
            </w:r>
          </w:p>
        </w:tc>
        <w:tc>
          <w:tcPr>
            <w:tcW w:w="1440" w:type="dxa"/>
            <w:shd w:val="clear" w:color="auto" w:fill="auto"/>
            <w:tcMar>
              <w:top w:w="100" w:type="dxa"/>
              <w:left w:w="100" w:type="dxa"/>
              <w:bottom w:w="100" w:type="dxa"/>
              <w:right w:w="100" w:type="dxa"/>
            </w:tcMar>
          </w:tcPr>
          <w:p w14:paraId="0BA3FBA2"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2CF934B8"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6F683987" w14:textId="77777777" w:rsidR="00ED1FAC" w:rsidRPr="00702720" w:rsidRDefault="00ED1FAC">
            <w:pPr>
              <w:widowControl w:val="0"/>
              <w:jc w:val="center"/>
              <w:rPr>
                <w:rFonts w:cs="Tahoma"/>
              </w:rPr>
            </w:pPr>
          </w:p>
        </w:tc>
      </w:tr>
    </w:tbl>
    <w:p w14:paraId="54E04923" w14:textId="77777777" w:rsidR="00ED1FAC" w:rsidRPr="00702720" w:rsidRDefault="00ED1FAC" w:rsidP="00ED1FAC">
      <w:pPr>
        <w:rPr>
          <w:rFonts w:cs="Tahoma"/>
          <w:b/>
        </w:rPr>
      </w:pPr>
    </w:p>
    <w:p w14:paraId="3B62983C" w14:textId="1745A882" w:rsidR="00ED1FAC" w:rsidRPr="00702720" w:rsidRDefault="00ED1FAC" w:rsidP="00BF6B20">
      <w:pPr>
        <w:pStyle w:val="Appendix-Heading4"/>
      </w:pPr>
      <w:proofErr w:type="spellStart"/>
      <w:r w:rsidRPr="00702720">
        <w:t>Διαλειτουργικότητα</w:t>
      </w:r>
      <w:proofErr w:type="spellEnd"/>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565437" w:rsidRPr="00702720" w14:paraId="19BDF2F3" w14:textId="77777777">
        <w:tc>
          <w:tcPr>
            <w:tcW w:w="675" w:type="dxa"/>
            <w:shd w:val="clear" w:color="auto" w:fill="D9D9D9"/>
            <w:tcMar>
              <w:top w:w="100" w:type="dxa"/>
              <w:left w:w="100" w:type="dxa"/>
              <w:bottom w:w="100" w:type="dxa"/>
              <w:right w:w="100" w:type="dxa"/>
            </w:tcMar>
            <w:vAlign w:val="center"/>
          </w:tcPr>
          <w:p w14:paraId="01FEB922" w14:textId="7D1453CC" w:rsidR="00565437" w:rsidRPr="00702720" w:rsidRDefault="00565437" w:rsidP="00565437">
            <w:pPr>
              <w:widowControl w:val="0"/>
              <w:jc w:val="center"/>
              <w:rPr>
                <w:rFonts w:cs="Tahoma"/>
                <w:b/>
              </w:rPr>
            </w:pPr>
            <w:r w:rsidRPr="00702720">
              <w:rPr>
                <w:rFonts w:cs="Tahoma"/>
                <w:b/>
                <w:sz w:val="18"/>
                <w:szCs w:val="18"/>
                <w:lang w:val="en-US"/>
              </w:rPr>
              <w:t>Α/Α</w:t>
            </w:r>
          </w:p>
        </w:tc>
        <w:tc>
          <w:tcPr>
            <w:tcW w:w="4995" w:type="dxa"/>
            <w:shd w:val="clear" w:color="auto" w:fill="D9D9D9"/>
            <w:tcMar>
              <w:top w:w="100" w:type="dxa"/>
              <w:left w:w="100" w:type="dxa"/>
              <w:bottom w:w="100" w:type="dxa"/>
              <w:right w:w="100" w:type="dxa"/>
            </w:tcMar>
            <w:vAlign w:val="center"/>
          </w:tcPr>
          <w:p w14:paraId="241100FB" w14:textId="163F41E7" w:rsidR="00565437" w:rsidRPr="00702720" w:rsidRDefault="00565437" w:rsidP="00565437">
            <w:pPr>
              <w:widowControl w:val="0"/>
              <w:jc w:val="center"/>
              <w:rPr>
                <w:rFonts w:cs="Tahoma"/>
                <w:b/>
              </w:rPr>
            </w:pPr>
            <w:r w:rsidRPr="00702720">
              <w:rPr>
                <w:rFonts w:cs="Tahoma"/>
                <w:b/>
                <w:sz w:val="18"/>
                <w:szCs w:val="18"/>
              </w:rPr>
              <w:t>ΠΡΟΔΙΑΓΡΑΦΗ</w:t>
            </w:r>
          </w:p>
        </w:tc>
        <w:tc>
          <w:tcPr>
            <w:tcW w:w="1440" w:type="dxa"/>
            <w:shd w:val="clear" w:color="auto" w:fill="D9D9D9"/>
            <w:tcMar>
              <w:top w:w="100" w:type="dxa"/>
              <w:left w:w="100" w:type="dxa"/>
              <w:bottom w:w="100" w:type="dxa"/>
              <w:right w:w="100" w:type="dxa"/>
            </w:tcMar>
            <w:vAlign w:val="center"/>
          </w:tcPr>
          <w:p w14:paraId="3B5F566F" w14:textId="2DE7A89C" w:rsidR="00565437" w:rsidRPr="00702720" w:rsidRDefault="00565437" w:rsidP="00565437">
            <w:pPr>
              <w:widowControl w:val="0"/>
              <w:jc w:val="center"/>
              <w:rPr>
                <w:rFonts w:cs="Tahoma"/>
                <w:b/>
              </w:rPr>
            </w:pPr>
            <w:r w:rsidRPr="00702720">
              <w:rPr>
                <w:rFonts w:cs="Tahoma"/>
                <w:b/>
                <w:sz w:val="18"/>
                <w:szCs w:val="18"/>
              </w:rPr>
              <w:t>ΑΠΑΙΤΗΣΗ</w:t>
            </w:r>
          </w:p>
        </w:tc>
        <w:tc>
          <w:tcPr>
            <w:tcW w:w="1530" w:type="dxa"/>
            <w:shd w:val="clear" w:color="auto" w:fill="D9D9D9"/>
            <w:tcMar>
              <w:top w:w="100" w:type="dxa"/>
              <w:left w:w="100" w:type="dxa"/>
              <w:bottom w:w="100" w:type="dxa"/>
              <w:right w:w="100" w:type="dxa"/>
            </w:tcMar>
            <w:vAlign w:val="center"/>
          </w:tcPr>
          <w:p w14:paraId="5383A21C" w14:textId="4188907F" w:rsidR="00565437" w:rsidRPr="00702720" w:rsidRDefault="00565437" w:rsidP="00565437">
            <w:pPr>
              <w:widowControl w:val="0"/>
              <w:jc w:val="center"/>
              <w:rPr>
                <w:rFonts w:cs="Tahoma"/>
                <w:b/>
              </w:rPr>
            </w:pPr>
            <w:r w:rsidRPr="00702720">
              <w:rPr>
                <w:rFonts w:cs="Tahoma"/>
                <w:b/>
                <w:sz w:val="18"/>
                <w:szCs w:val="18"/>
              </w:rPr>
              <w:t>ΑΠΑΝΤΗΣΗ</w:t>
            </w:r>
          </w:p>
        </w:tc>
        <w:tc>
          <w:tcPr>
            <w:tcW w:w="1680" w:type="dxa"/>
            <w:shd w:val="clear" w:color="auto" w:fill="D9D9D9"/>
            <w:tcMar>
              <w:top w:w="100" w:type="dxa"/>
              <w:left w:w="100" w:type="dxa"/>
              <w:bottom w:w="100" w:type="dxa"/>
              <w:right w:w="100" w:type="dxa"/>
            </w:tcMar>
            <w:vAlign w:val="center"/>
          </w:tcPr>
          <w:p w14:paraId="7BEEF871" w14:textId="65D60B16" w:rsidR="00565437" w:rsidRPr="00702720" w:rsidRDefault="00565437" w:rsidP="00565437">
            <w:pPr>
              <w:widowControl w:val="0"/>
              <w:jc w:val="center"/>
              <w:rPr>
                <w:rFonts w:cs="Tahoma"/>
                <w:b/>
              </w:rPr>
            </w:pPr>
            <w:r w:rsidRPr="00702720">
              <w:rPr>
                <w:rFonts w:cs="Tahoma"/>
                <w:b/>
                <w:sz w:val="18"/>
                <w:szCs w:val="18"/>
              </w:rPr>
              <w:t>ΠΑΡΑΠΟΜΠΗ ΤΕΚΜΗΡΙΩΣΗΣ</w:t>
            </w:r>
          </w:p>
        </w:tc>
      </w:tr>
      <w:tr w:rsidR="00ED1FAC" w:rsidRPr="00702720" w14:paraId="5B1423BC" w14:textId="77777777">
        <w:tc>
          <w:tcPr>
            <w:tcW w:w="675" w:type="dxa"/>
            <w:shd w:val="clear" w:color="auto" w:fill="auto"/>
            <w:tcMar>
              <w:top w:w="100" w:type="dxa"/>
              <w:left w:w="100" w:type="dxa"/>
              <w:bottom w:w="100" w:type="dxa"/>
              <w:right w:w="100" w:type="dxa"/>
            </w:tcMar>
          </w:tcPr>
          <w:p w14:paraId="271E1D56" w14:textId="77777777" w:rsidR="00ED1FAC" w:rsidRPr="00702720" w:rsidRDefault="00ED1FAC">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4958238A" w14:textId="2348FB4A" w:rsidR="00ED1FAC" w:rsidRPr="00702720" w:rsidRDefault="00ED1FAC">
            <w:pPr>
              <w:widowControl w:val="0"/>
              <w:rPr>
                <w:rFonts w:cs="Tahoma"/>
              </w:rPr>
            </w:pPr>
            <w:r w:rsidRPr="00702720">
              <w:rPr>
                <w:rFonts w:cs="Tahoma"/>
              </w:rPr>
              <w:t xml:space="preserve">Πλήρης συμμόρφωση με τις απαιτήσεις της ενότητας </w:t>
            </w:r>
            <w:r w:rsidR="00565437" w:rsidRPr="00702720">
              <w:rPr>
                <w:rFonts w:cs="Tahoma"/>
              </w:rPr>
              <w:t xml:space="preserve">Ι.5.2 </w:t>
            </w:r>
            <w:r w:rsidRPr="00702720">
              <w:rPr>
                <w:rFonts w:cs="Tahoma"/>
              </w:rPr>
              <w:t>του Παραρτήματος Ι</w:t>
            </w:r>
          </w:p>
        </w:tc>
        <w:tc>
          <w:tcPr>
            <w:tcW w:w="1440" w:type="dxa"/>
            <w:shd w:val="clear" w:color="auto" w:fill="auto"/>
            <w:tcMar>
              <w:top w:w="100" w:type="dxa"/>
              <w:left w:w="100" w:type="dxa"/>
              <w:bottom w:w="100" w:type="dxa"/>
              <w:right w:w="100" w:type="dxa"/>
            </w:tcMar>
          </w:tcPr>
          <w:p w14:paraId="555840EB"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35BF64C4"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0A89948A" w14:textId="77777777" w:rsidR="00ED1FAC" w:rsidRPr="00702720" w:rsidRDefault="00ED1FAC">
            <w:pPr>
              <w:widowControl w:val="0"/>
              <w:jc w:val="center"/>
              <w:rPr>
                <w:rFonts w:cs="Tahoma"/>
              </w:rPr>
            </w:pPr>
          </w:p>
        </w:tc>
      </w:tr>
      <w:tr w:rsidR="00ED1FAC" w:rsidRPr="00702720" w14:paraId="445EB09E" w14:textId="77777777">
        <w:tc>
          <w:tcPr>
            <w:tcW w:w="675" w:type="dxa"/>
            <w:shd w:val="clear" w:color="auto" w:fill="auto"/>
            <w:tcMar>
              <w:top w:w="100" w:type="dxa"/>
              <w:left w:w="100" w:type="dxa"/>
              <w:bottom w:w="100" w:type="dxa"/>
              <w:right w:w="100" w:type="dxa"/>
            </w:tcMar>
          </w:tcPr>
          <w:p w14:paraId="2EABC694" w14:textId="77777777" w:rsidR="00ED1FAC" w:rsidRPr="00702720" w:rsidRDefault="00ED1FAC">
            <w:pPr>
              <w:widowControl w:val="0"/>
              <w:rPr>
                <w:rFonts w:cs="Tahoma"/>
              </w:rPr>
            </w:pPr>
            <w:r w:rsidRPr="00702720">
              <w:rPr>
                <w:rFonts w:cs="Tahoma"/>
              </w:rPr>
              <w:t>2.</w:t>
            </w:r>
          </w:p>
        </w:tc>
        <w:tc>
          <w:tcPr>
            <w:tcW w:w="4995" w:type="dxa"/>
            <w:shd w:val="clear" w:color="auto" w:fill="auto"/>
            <w:tcMar>
              <w:top w:w="100" w:type="dxa"/>
              <w:left w:w="100" w:type="dxa"/>
              <w:bottom w:w="100" w:type="dxa"/>
              <w:right w:w="100" w:type="dxa"/>
            </w:tcMar>
          </w:tcPr>
          <w:p w14:paraId="0EEDE918" w14:textId="77777777" w:rsidR="00ED1FAC" w:rsidRPr="00702720" w:rsidRDefault="00ED1FAC">
            <w:pPr>
              <w:widowControl w:val="0"/>
              <w:rPr>
                <w:rFonts w:cs="Tahoma"/>
              </w:rPr>
            </w:pPr>
            <w:r w:rsidRPr="00702720">
              <w:rPr>
                <w:rFonts w:cs="Tahoma"/>
              </w:rPr>
              <w:t>Να αναφερθούν οι τεχνικές, λειτουργικές και άλλες προσεγγίσεις για την συμμόρφωση με τις απαιτήσεις της συγκεκριμένης ενότητας</w:t>
            </w:r>
          </w:p>
        </w:tc>
        <w:tc>
          <w:tcPr>
            <w:tcW w:w="1440" w:type="dxa"/>
            <w:shd w:val="clear" w:color="auto" w:fill="auto"/>
            <w:tcMar>
              <w:top w:w="100" w:type="dxa"/>
              <w:left w:w="100" w:type="dxa"/>
              <w:bottom w:w="100" w:type="dxa"/>
              <w:right w:w="100" w:type="dxa"/>
            </w:tcMar>
          </w:tcPr>
          <w:p w14:paraId="58140294"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12B3BED6"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14ACCDC5" w14:textId="77777777" w:rsidR="00ED1FAC" w:rsidRPr="00702720" w:rsidRDefault="00ED1FAC">
            <w:pPr>
              <w:widowControl w:val="0"/>
              <w:jc w:val="center"/>
              <w:rPr>
                <w:rFonts w:cs="Tahoma"/>
              </w:rPr>
            </w:pPr>
          </w:p>
        </w:tc>
      </w:tr>
    </w:tbl>
    <w:p w14:paraId="4B9B9A96" w14:textId="77777777" w:rsidR="00ED1FAC" w:rsidRPr="00702720" w:rsidRDefault="00ED1FAC" w:rsidP="00ED1FAC">
      <w:pPr>
        <w:rPr>
          <w:rFonts w:cs="Tahoma"/>
          <w:b/>
        </w:rPr>
      </w:pPr>
    </w:p>
    <w:p w14:paraId="2B865A1D" w14:textId="419D1740" w:rsidR="00ED1FAC" w:rsidRPr="00702720" w:rsidRDefault="00ED1FAC" w:rsidP="00BF6B20">
      <w:pPr>
        <w:pStyle w:val="Appendix-Heading4"/>
      </w:pPr>
      <w:r w:rsidRPr="00702720">
        <w:t>Ανοικτά Πρότυπα &amp; δεδομένα</w:t>
      </w:r>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376DAE" w:rsidRPr="00702720" w14:paraId="799BCAD6" w14:textId="77777777">
        <w:tc>
          <w:tcPr>
            <w:tcW w:w="675" w:type="dxa"/>
            <w:shd w:val="clear" w:color="auto" w:fill="D9D9D9"/>
            <w:tcMar>
              <w:top w:w="100" w:type="dxa"/>
              <w:left w:w="100" w:type="dxa"/>
              <w:bottom w:w="100" w:type="dxa"/>
              <w:right w:w="100" w:type="dxa"/>
            </w:tcMar>
            <w:vAlign w:val="center"/>
          </w:tcPr>
          <w:p w14:paraId="7F36B9BE" w14:textId="13C735C2" w:rsidR="00376DAE" w:rsidRPr="00702720" w:rsidRDefault="00376DAE" w:rsidP="00376DAE">
            <w:pPr>
              <w:widowControl w:val="0"/>
              <w:jc w:val="center"/>
              <w:rPr>
                <w:rFonts w:cs="Tahoma"/>
                <w:b/>
              </w:rPr>
            </w:pPr>
            <w:r w:rsidRPr="00702720">
              <w:rPr>
                <w:rFonts w:cs="Tahoma"/>
                <w:b/>
                <w:sz w:val="18"/>
                <w:szCs w:val="18"/>
                <w:lang w:val="en-US"/>
              </w:rPr>
              <w:t>Α/Α</w:t>
            </w:r>
          </w:p>
        </w:tc>
        <w:tc>
          <w:tcPr>
            <w:tcW w:w="4995" w:type="dxa"/>
            <w:shd w:val="clear" w:color="auto" w:fill="D9D9D9"/>
            <w:tcMar>
              <w:top w:w="100" w:type="dxa"/>
              <w:left w:w="100" w:type="dxa"/>
              <w:bottom w:w="100" w:type="dxa"/>
              <w:right w:w="100" w:type="dxa"/>
            </w:tcMar>
            <w:vAlign w:val="center"/>
          </w:tcPr>
          <w:p w14:paraId="7180B8CA" w14:textId="54A0A838" w:rsidR="00376DAE" w:rsidRPr="00702720" w:rsidRDefault="00376DAE" w:rsidP="00376DAE">
            <w:pPr>
              <w:widowControl w:val="0"/>
              <w:jc w:val="center"/>
              <w:rPr>
                <w:rFonts w:cs="Tahoma"/>
                <w:b/>
              </w:rPr>
            </w:pPr>
            <w:r w:rsidRPr="00702720">
              <w:rPr>
                <w:rFonts w:cs="Tahoma"/>
                <w:b/>
                <w:sz w:val="18"/>
                <w:szCs w:val="18"/>
              </w:rPr>
              <w:t>ΠΡΟΔΙΑΓΡΑΦΗ</w:t>
            </w:r>
          </w:p>
        </w:tc>
        <w:tc>
          <w:tcPr>
            <w:tcW w:w="1440" w:type="dxa"/>
            <w:shd w:val="clear" w:color="auto" w:fill="D9D9D9"/>
            <w:tcMar>
              <w:top w:w="100" w:type="dxa"/>
              <w:left w:w="100" w:type="dxa"/>
              <w:bottom w:w="100" w:type="dxa"/>
              <w:right w:w="100" w:type="dxa"/>
            </w:tcMar>
            <w:vAlign w:val="center"/>
          </w:tcPr>
          <w:p w14:paraId="723E0681" w14:textId="031F1D3A" w:rsidR="00376DAE" w:rsidRPr="00702720" w:rsidRDefault="00376DAE" w:rsidP="00376DAE">
            <w:pPr>
              <w:widowControl w:val="0"/>
              <w:jc w:val="center"/>
              <w:rPr>
                <w:rFonts w:cs="Tahoma"/>
                <w:b/>
              </w:rPr>
            </w:pPr>
            <w:r w:rsidRPr="00702720">
              <w:rPr>
                <w:rFonts w:cs="Tahoma"/>
                <w:b/>
                <w:sz w:val="18"/>
                <w:szCs w:val="18"/>
              </w:rPr>
              <w:t>ΑΠΑΙΤΗΣΗ</w:t>
            </w:r>
          </w:p>
        </w:tc>
        <w:tc>
          <w:tcPr>
            <w:tcW w:w="1530" w:type="dxa"/>
            <w:shd w:val="clear" w:color="auto" w:fill="D9D9D9"/>
            <w:tcMar>
              <w:top w:w="100" w:type="dxa"/>
              <w:left w:w="100" w:type="dxa"/>
              <w:bottom w:w="100" w:type="dxa"/>
              <w:right w:w="100" w:type="dxa"/>
            </w:tcMar>
            <w:vAlign w:val="center"/>
          </w:tcPr>
          <w:p w14:paraId="508C7D12" w14:textId="2E9899E5" w:rsidR="00376DAE" w:rsidRPr="00702720" w:rsidRDefault="00376DAE" w:rsidP="00376DAE">
            <w:pPr>
              <w:widowControl w:val="0"/>
              <w:jc w:val="center"/>
              <w:rPr>
                <w:rFonts w:cs="Tahoma"/>
                <w:b/>
              </w:rPr>
            </w:pPr>
            <w:r w:rsidRPr="00702720">
              <w:rPr>
                <w:rFonts w:cs="Tahoma"/>
                <w:b/>
                <w:sz w:val="18"/>
                <w:szCs w:val="18"/>
              </w:rPr>
              <w:t>ΑΠΑΝΤΗΣΗ</w:t>
            </w:r>
          </w:p>
        </w:tc>
        <w:tc>
          <w:tcPr>
            <w:tcW w:w="1680" w:type="dxa"/>
            <w:shd w:val="clear" w:color="auto" w:fill="D9D9D9"/>
            <w:tcMar>
              <w:top w:w="100" w:type="dxa"/>
              <w:left w:w="100" w:type="dxa"/>
              <w:bottom w:w="100" w:type="dxa"/>
              <w:right w:w="100" w:type="dxa"/>
            </w:tcMar>
            <w:vAlign w:val="center"/>
          </w:tcPr>
          <w:p w14:paraId="38A6FF45" w14:textId="60E1E9E1" w:rsidR="00376DAE" w:rsidRPr="00702720" w:rsidRDefault="00376DAE" w:rsidP="00376DAE">
            <w:pPr>
              <w:widowControl w:val="0"/>
              <w:jc w:val="center"/>
              <w:rPr>
                <w:rFonts w:cs="Tahoma"/>
                <w:b/>
              </w:rPr>
            </w:pPr>
            <w:r w:rsidRPr="00702720">
              <w:rPr>
                <w:rFonts w:cs="Tahoma"/>
                <w:b/>
                <w:sz w:val="18"/>
                <w:szCs w:val="18"/>
              </w:rPr>
              <w:t>ΠΑΡΑΠΟΜΠΗ ΤΕΚΜΗΡΙΩΣΗΣ</w:t>
            </w:r>
          </w:p>
        </w:tc>
      </w:tr>
      <w:tr w:rsidR="00ED1FAC" w:rsidRPr="00702720" w14:paraId="79941E73" w14:textId="77777777">
        <w:tc>
          <w:tcPr>
            <w:tcW w:w="675" w:type="dxa"/>
            <w:shd w:val="clear" w:color="auto" w:fill="auto"/>
            <w:tcMar>
              <w:top w:w="100" w:type="dxa"/>
              <w:left w:w="100" w:type="dxa"/>
              <w:bottom w:w="100" w:type="dxa"/>
              <w:right w:w="100" w:type="dxa"/>
            </w:tcMar>
          </w:tcPr>
          <w:p w14:paraId="68C16C99" w14:textId="77777777" w:rsidR="00ED1FAC" w:rsidRPr="00702720" w:rsidRDefault="00ED1FAC">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5F702955" w14:textId="38158594" w:rsidR="00ED1FAC" w:rsidRPr="00702720" w:rsidRDefault="00ED1FAC">
            <w:pPr>
              <w:widowControl w:val="0"/>
              <w:rPr>
                <w:rFonts w:cs="Tahoma"/>
              </w:rPr>
            </w:pPr>
            <w:r w:rsidRPr="00702720">
              <w:rPr>
                <w:rFonts w:cs="Tahoma"/>
              </w:rPr>
              <w:t xml:space="preserve">Πλήρης συμμόρφωση με τις απαιτήσεις της ενότητας </w:t>
            </w:r>
            <w:r w:rsidR="00565437" w:rsidRPr="00702720">
              <w:rPr>
                <w:rFonts w:cs="Tahoma"/>
              </w:rPr>
              <w:t xml:space="preserve">Ι.5.3 </w:t>
            </w:r>
            <w:r w:rsidRPr="00702720">
              <w:rPr>
                <w:rFonts w:cs="Tahoma"/>
              </w:rPr>
              <w:t>του Παραρτήματος Ι</w:t>
            </w:r>
          </w:p>
        </w:tc>
        <w:tc>
          <w:tcPr>
            <w:tcW w:w="1440" w:type="dxa"/>
            <w:shd w:val="clear" w:color="auto" w:fill="auto"/>
            <w:tcMar>
              <w:top w:w="100" w:type="dxa"/>
              <w:left w:w="100" w:type="dxa"/>
              <w:bottom w:w="100" w:type="dxa"/>
              <w:right w:w="100" w:type="dxa"/>
            </w:tcMar>
          </w:tcPr>
          <w:p w14:paraId="6CEE9677"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180F4559"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1CE43363" w14:textId="77777777" w:rsidR="00ED1FAC" w:rsidRPr="00702720" w:rsidRDefault="00ED1FAC">
            <w:pPr>
              <w:widowControl w:val="0"/>
              <w:jc w:val="center"/>
              <w:rPr>
                <w:rFonts w:cs="Tahoma"/>
              </w:rPr>
            </w:pPr>
          </w:p>
        </w:tc>
      </w:tr>
      <w:tr w:rsidR="00ED1FAC" w:rsidRPr="00702720" w14:paraId="5E22A788" w14:textId="77777777">
        <w:tc>
          <w:tcPr>
            <w:tcW w:w="675" w:type="dxa"/>
            <w:shd w:val="clear" w:color="auto" w:fill="auto"/>
            <w:tcMar>
              <w:top w:w="100" w:type="dxa"/>
              <w:left w:w="100" w:type="dxa"/>
              <w:bottom w:w="100" w:type="dxa"/>
              <w:right w:w="100" w:type="dxa"/>
            </w:tcMar>
          </w:tcPr>
          <w:p w14:paraId="4261188A" w14:textId="77777777" w:rsidR="00ED1FAC" w:rsidRPr="00702720" w:rsidRDefault="00ED1FAC">
            <w:pPr>
              <w:widowControl w:val="0"/>
              <w:rPr>
                <w:rFonts w:cs="Tahoma"/>
              </w:rPr>
            </w:pPr>
            <w:r w:rsidRPr="00702720">
              <w:rPr>
                <w:rFonts w:cs="Tahoma"/>
              </w:rPr>
              <w:t>2.</w:t>
            </w:r>
          </w:p>
        </w:tc>
        <w:tc>
          <w:tcPr>
            <w:tcW w:w="4995" w:type="dxa"/>
            <w:shd w:val="clear" w:color="auto" w:fill="auto"/>
            <w:tcMar>
              <w:top w:w="100" w:type="dxa"/>
              <w:left w:w="100" w:type="dxa"/>
              <w:bottom w:w="100" w:type="dxa"/>
              <w:right w:w="100" w:type="dxa"/>
            </w:tcMar>
          </w:tcPr>
          <w:p w14:paraId="21F73C3A" w14:textId="77777777" w:rsidR="00ED1FAC" w:rsidRPr="00702720" w:rsidRDefault="00ED1FAC">
            <w:pPr>
              <w:widowControl w:val="0"/>
              <w:rPr>
                <w:rFonts w:cs="Tahoma"/>
              </w:rPr>
            </w:pPr>
            <w:r w:rsidRPr="00702720">
              <w:rPr>
                <w:rFonts w:cs="Tahoma"/>
              </w:rPr>
              <w:t xml:space="preserve">Να αναφερθούν οι τεχνικές, λειτουργικές και </w:t>
            </w:r>
            <w:r w:rsidRPr="00702720">
              <w:rPr>
                <w:rFonts w:cs="Tahoma"/>
              </w:rPr>
              <w:lastRenderedPageBreak/>
              <w:t>άλλες προσεγγίσεις για την συμμόρφωση με τις απαιτήσεις της συγκεκριμένης ενότητας</w:t>
            </w:r>
          </w:p>
        </w:tc>
        <w:tc>
          <w:tcPr>
            <w:tcW w:w="1440" w:type="dxa"/>
            <w:shd w:val="clear" w:color="auto" w:fill="auto"/>
            <w:tcMar>
              <w:top w:w="100" w:type="dxa"/>
              <w:left w:w="100" w:type="dxa"/>
              <w:bottom w:w="100" w:type="dxa"/>
              <w:right w:w="100" w:type="dxa"/>
            </w:tcMar>
          </w:tcPr>
          <w:p w14:paraId="24CE4B99" w14:textId="77777777" w:rsidR="00ED1FAC" w:rsidRPr="00702720" w:rsidRDefault="00ED1FAC">
            <w:pPr>
              <w:widowControl w:val="0"/>
              <w:jc w:val="center"/>
              <w:rPr>
                <w:rFonts w:cs="Tahoma"/>
              </w:rPr>
            </w:pPr>
            <w:r w:rsidRPr="00702720">
              <w:rPr>
                <w:rFonts w:cs="Tahoma"/>
              </w:rPr>
              <w:lastRenderedPageBreak/>
              <w:t>ΝΑΙ</w:t>
            </w:r>
          </w:p>
        </w:tc>
        <w:tc>
          <w:tcPr>
            <w:tcW w:w="1530" w:type="dxa"/>
            <w:shd w:val="clear" w:color="auto" w:fill="auto"/>
            <w:tcMar>
              <w:top w:w="100" w:type="dxa"/>
              <w:left w:w="100" w:type="dxa"/>
              <w:bottom w:w="100" w:type="dxa"/>
              <w:right w:w="100" w:type="dxa"/>
            </w:tcMar>
          </w:tcPr>
          <w:p w14:paraId="1936EDD9"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6B4F5953" w14:textId="77777777" w:rsidR="00ED1FAC" w:rsidRPr="00702720" w:rsidRDefault="00ED1FAC">
            <w:pPr>
              <w:widowControl w:val="0"/>
              <w:jc w:val="center"/>
              <w:rPr>
                <w:rFonts w:cs="Tahoma"/>
              </w:rPr>
            </w:pPr>
          </w:p>
        </w:tc>
      </w:tr>
    </w:tbl>
    <w:p w14:paraId="7281F946" w14:textId="77777777" w:rsidR="00ED1FAC" w:rsidRPr="00702720" w:rsidRDefault="00ED1FAC" w:rsidP="00ED1FAC">
      <w:pPr>
        <w:rPr>
          <w:rFonts w:cs="Tahoma"/>
          <w:b/>
        </w:rPr>
      </w:pPr>
    </w:p>
    <w:p w14:paraId="12ACE792" w14:textId="54755CF1" w:rsidR="00ED1FAC" w:rsidRPr="00702720" w:rsidRDefault="00ED1FAC" w:rsidP="00BF6B20">
      <w:pPr>
        <w:pStyle w:val="Appendix-Heading4"/>
      </w:pPr>
      <w:r w:rsidRPr="00702720">
        <w:t xml:space="preserve">Ασφάλεια &amp; </w:t>
      </w:r>
      <w:proofErr w:type="spellStart"/>
      <w:r w:rsidRPr="00702720">
        <w:t>Ιδιωτικότητα</w:t>
      </w:r>
      <w:proofErr w:type="spellEnd"/>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376DAE" w:rsidRPr="00702720" w14:paraId="0FE2842A" w14:textId="77777777">
        <w:tc>
          <w:tcPr>
            <w:tcW w:w="675" w:type="dxa"/>
            <w:shd w:val="clear" w:color="auto" w:fill="D9D9D9"/>
            <w:tcMar>
              <w:top w:w="100" w:type="dxa"/>
              <w:left w:w="100" w:type="dxa"/>
              <w:bottom w:w="100" w:type="dxa"/>
              <w:right w:w="100" w:type="dxa"/>
            </w:tcMar>
            <w:vAlign w:val="center"/>
          </w:tcPr>
          <w:p w14:paraId="06432D76" w14:textId="7CE5A7A4" w:rsidR="00376DAE" w:rsidRPr="00702720" w:rsidRDefault="00376DAE" w:rsidP="00376DAE">
            <w:pPr>
              <w:widowControl w:val="0"/>
              <w:jc w:val="center"/>
              <w:rPr>
                <w:rFonts w:cs="Tahoma"/>
                <w:b/>
              </w:rPr>
            </w:pPr>
            <w:r w:rsidRPr="00702720">
              <w:rPr>
                <w:rFonts w:cs="Tahoma"/>
                <w:b/>
                <w:sz w:val="18"/>
                <w:szCs w:val="18"/>
                <w:lang w:val="en-US"/>
              </w:rPr>
              <w:t>Α/Α</w:t>
            </w:r>
          </w:p>
        </w:tc>
        <w:tc>
          <w:tcPr>
            <w:tcW w:w="4995" w:type="dxa"/>
            <w:shd w:val="clear" w:color="auto" w:fill="D9D9D9"/>
            <w:tcMar>
              <w:top w:w="100" w:type="dxa"/>
              <w:left w:w="100" w:type="dxa"/>
              <w:bottom w:w="100" w:type="dxa"/>
              <w:right w:w="100" w:type="dxa"/>
            </w:tcMar>
            <w:vAlign w:val="center"/>
          </w:tcPr>
          <w:p w14:paraId="5A33ABD5" w14:textId="425803BB" w:rsidR="00376DAE" w:rsidRPr="00702720" w:rsidRDefault="00376DAE" w:rsidP="00376DAE">
            <w:pPr>
              <w:widowControl w:val="0"/>
              <w:jc w:val="center"/>
              <w:rPr>
                <w:rFonts w:cs="Tahoma"/>
                <w:b/>
              </w:rPr>
            </w:pPr>
            <w:r w:rsidRPr="00702720">
              <w:rPr>
                <w:rFonts w:cs="Tahoma"/>
                <w:b/>
                <w:sz w:val="18"/>
                <w:szCs w:val="18"/>
              </w:rPr>
              <w:t>ΠΡΟΔΙΑΓΡΑΦΗ</w:t>
            </w:r>
          </w:p>
        </w:tc>
        <w:tc>
          <w:tcPr>
            <w:tcW w:w="1440" w:type="dxa"/>
            <w:shd w:val="clear" w:color="auto" w:fill="D9D9D9"/>
            <w:tcMar>
              <w:top w:w="100" w:type="dxa"/>
              <w:left w:w="100" w:type="dxa"/>
              <w:bottom w:w="100" w:type="dxa"/>
              <w:right w:w="100" w:type="dxa"/>
            </w:tcMar>
            <w:vAlign w:val="center"/>
          </w:tcPr>
          <w:p w14:paraId="0B53EB6A" w14:textId="5660D344" w:rsidR="00376DAE" w:rsidRPr="00702720" w:rsidRDefault="00376DAE" w:rsidP="00376DAE">
            <w:pPr>
              <w:widowControl w:val="0"/>
              <w:jc w:val="center"/>
              <w:rPr>
                <w:rFonts w:cs="Tahoma"/>
                <w:b/>
              </w:rPr>
            </w:pPr>
            <w:r w:rsidRPr="00702720">
              <w:rPr>
                <w:rFonts w:cs="Tahoma"/>
                <w:b/>
                <w:sz w:val="18"/>
                <w:szCs w:val="18"/>
              </w:rPr>
              <w:t>ΑΠΑΙΤΗΣΗ</w:t>
            </w:r>
          </w:p>
        </w:tc>
        <w:tc>
          <w:tcPr>
            <w:tcW w:w="1530" w:type="dxa"/>
            <w:shd w:val="clear" w:color="auto" w:fill="D9D9D9"/>
            <w:tcMar>
              <w:top w:w="100" w:type="dxa"/>
              <w:left w:w="100" w:type="dxa"/>
              <w:bottom w:w="100" w:type="dxa"/>
              <w:right w:w="100" w:type="dxa"/>
            </w:tcMar>
            <w:vAlign w:val="center"/>
          </w:tcPr>
          <w:p w14:paraId="2D7AFD9A" w14:textId="1C80685D" w:rsidR="00376DAE" w:rsidRPr="00702720" w:rsidRDefault="00376DAE" w:rsidP="00376DAE">
            <w:pPr>
              <w:widowControl w:val="0"/>
              <w:jc w:val="center"/>
              <w:rPr>
                <w:rFonts w:cs="Tahoma"/>
                <w:b/>
              </w:rPr>
            </w:pPr>
            <w:r w:rsidRPr="00702720">
              <w:rPr>
                <w:rFonts w:cs="Tahoma"/>
                <w:b/>
                <w:sz w:val="18"/>
                <w:szCs w:val="18"/>
              </w:rPr>
              <w:t>ΑΠΑΝΤΗΣΗ</w:t>
            </w:r>
          </w:p>
        </w:tc>
        <w:tc>
          <w:tcPr>
            <w:tcW w:w="1680" w:type="dxa"/>
            <w:shd w:val="clear" w:color="auto" w:fill="D9D9D9"/>
            <w:tcMar>
              <w:top w:w="100" w:type="dxa"/>
              <w:left w:w="100" w:type="dxa"/>
              <w:bottom w:w="100" w:type="dxa"/>
              <w:right w:w="100" w:type="dxa"/>
            </w:tcMar>
            <w:vAlign w:val="center"/>
          </w:tcPr>
          <w:p w14:paraId="625FCA58" w14:textId="300AFE6F" w:rsidR="00376DAE" w:rsidRPr="00702720" w:rsidRDefault="00376DAE" w:rsidP="00376DAE">
            <w:pPr>
              <w:widowControl w:val="0"/>
              <w:jc w:val="center"/>
              <w:rPr>
                <w:rFonts w:cs="Tahoma"/>
                <w:b/>
              </w:rPr>
            </w:pPr>
            <w:r w:rsidRPr="00702720">
              <w:rPr>
                <w:rFonts w:cs="Tahoma"/>
                <w:b/>
                <w:sz w:val="18"/>
                <w:szCs w:val="18"/>
              </w:rPr>
              <w:t>ΠΑΡΑΠΟΜΠΗ ΤΕΚΜΗΡΙΩΣΗΣ</w:t>
            </w:r>
          </w:p>
        </w:tc>
      </w:tr>
      <w:tr w:rsidR="00ED1FAC" w:rsidRPr="00702720" w14:paraId="5D49BBF4" w14:textId="77777777">
        <w:tc>
          <w:tcPr>
            <w:tcW w:w="675" w:type="dxa"/>
            <w:shd w:val="clear" w:color="auto" w:fill="auto"/>
            <w:tcMar>
              <w:top w:w="100" w:type="dxa"/>
              <w:left w:w="100" w:type="dxa"/>
              <w:bottom w:w="100" w:type="dxa"/>
              <w:right w:w="100" w:type="dxa"/>
            </w:tcMar>
          </w:tcPr>
          <w:p w14:paraId="7FF4EBD6" w14:textId="77777777" w:rsidR="00ED1FAC" w:rsidRPr="00702720" w:rsidRDefault="00ED1FAC">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720873DD" w14:textId="09E369C5" w:rsidR="00ED1FAC" w:rsidRPr="00702720" w:rsidRDefault="00ED1FAC">
            <w:pPr>
              <w:widowControl w:val="0"/>
              <w:rPr>
                <w:rFonts w:cs="Tahoma"/>
              </w:rPr>
            </w:pPr>
            <w:r w:rsidRPr="00702720">
              <w:rPr>
                <w:rFonts w:cs="Tahoma"/>
              </w:rPr>
              <w:t xml:space="preserve">Πλήρης συμμόρφωση με τις απαιτήσεις της ενότητας </w:t>
            </w:r>
            <w:r w:rsidR="00376DAE" w:rsidRPr="00702720">
              <w:rPr>
                <w:rFonts w:cs="Tahoma"/>
              </w:rPr>
              <w:t xml:space="preserve">Ι.5.1 </w:t>
            </w:r>
            <w:r w:rsidRPr="00702720">
              <w:rPr>
                <w:rFonts w:cs="Tahoma"/>
              </w:rPr>
              <w:t>του Παραρτήματος Ι</w:t>
            </w:r>
          </w:p>
        </w:tc>
        <w:tc>
          <w:tcPr>
            <w:tcW w:w="1440" w:type="dxa"/>
            <w:shd w:val="clear" w:color="auto" w:fill="auto"/>
            <w:tcMar>
              <w:top w:w="100" w:type="dxa"/>
              <w:left w:w="100" w:type="dxa"/>
              <w:bottom w:w="100" w:type="dxa"/>
              <w:right w:w="100" w:type="dxa"/>
            </w:tcMar>
          </w:tcPr>
          <w:p w14:paraId="4951E0B1"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6525C66F"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753A6BE2" w14:textId="77777777" w:rsidR="00ED1FAC" w:rsidRPr="00702720" w:rsidRDefault="00ED1FAC">
            <w:pPr>
              <w:widowControl w:val="0"/>
              <w:jc w:val="center"/>
              <w:rPr>
                <w:rFonts w:cs="Tahoma"/>
              </w:rPr>
            </w:pPr>
          </w:p>
        </w:tc>
      </w:tr>
      <w:tr w:rsidR="00ED1FAC" w:rsidRPr="00702720" w14:paraId="544CA4FD" w14:textId="77777777">
        <w:tc>
          <w:tcPr>
            <w:tcW w:w="675" w:type="dxa"/>
            <w:shd w:val="clear" w:color="auto" w:fill="auto"/>
            <w:tcMar>
              <w:top w:w="100" w:type="dxa"/>
              <w:left w:w="100" w:type="dxa"/>
              <w:bottom w:w="100" w:type="dxa"/>
              <w:right w:w="100" w:type="dxa"/>
            </w:tcMar>
          </w:tcPr>
          <w:p w14:paraId="70BC6D68" w14:textId="77777777" w:rsidR="00ED1FAC" w:rsidRPr="00702720" w:rsidRDefault="00ED1FAC">
            <w:pPr>
              <w:widowControl w:val="0"/>
              <w:rPr>
                <w:rFonts w:cs="Tahoma"/>
              </w:rPr>
            </w:pPr>
            <w:r w:rsidRPr="00702720">
              <w:rPr>
                <w:rFonts w:cs="Tahoma"/>
              </w:rPr>
              <w:t>2.</w:t>
            </w:r>
          </w:p>
        </w:tc>
        <w:tc>
          <w:tcPr>
            <w:tcW w:w="4995" w:type="dxa"/>
            <w:shd w:val="clear" w:color="auto" w:fill="auto"/>
            <w:tcMar>
              <w:top w:w="100" w:type="dxa"/>
              <w:left w:w="100" w:type="dxa"/>
              <w:bottom w:w="100" w:type="dxa"/>
              <w:right w:w="100" w:type="dxa"/>
            </w:tcMar>
          </w:tcPr>
          <w:p w14:paraId="07BE32F5" w14:textId="77777777" w:rsidR="00ED1FAC" w:rsidRPr="00702720" w:rsidRDefault="00ED1FAC">
            <w:pPr>
              <w:widowControl w:val="0"/>
              <w:rPr>
                <w:rFonts w:cs="Tahoma"/>
              </w:rPr>
            </w:pPr>
            <w:r w:rsidRPr="00702720">
              <w:rPr>
                <w:rFonts w:cs="Tahoma"/>
              </w:rPr>
              <w:t>Να αναφερθούν οι τεχνικές, λειτουργικές και άλλες προσεγγίσεις για την συμμόρφωση με τις απαιτήσεις της συγκεκριμένης ενότητας</w:t>
            </w:r>
          </w:p>
        </w:tc>
        <w:tc>
          <w:tcPr>
            <w:tcW w:w="1440" w:type="dxa"/>
            <w:shd w:val="clear" w:color="auto" w:fill="auto"/>
            <w:tcMar>
              <w:top w:w="100" w:type="dxa"/>
              <w:left w:w="100" w:type="dxa"/>
              <w:bottom w:w="100" w:type="dxa"/>
              <w:right w:w="100" w:type="dxa"/>
            </w:tcMar>
          </w:tcPr>
          <w:p w14:paraId="26B5A45E"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216F68F1"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4A19A145" w14:textId="77777777" w:rsidR="00ED1FAC" w:rsidRPr="00702720" w:rsidRDefault="00ED1FAC">
            <w:pPr>
              <w:widowControl w:val="0"/>
              <w:jc w:val="center"/>
              <w:rPr>
                <w:rFonts w:cs="Tahoma"/>
              </w:rPr>
            </w:pPr>
          </w:p>
        </w:tc>
      </w:tr>
    </w:tbl>
    <w:p w14:paraId="1B625E58" w14:textId="77777777" w:rsidR="00ED1FAC" w:rsidRPr="00702720" w:rsidRDefault="00ED1FAC" w:rsidP="00ED1FAC">
      <w:pPr>
        <w:rPr>
          <w:rFonts w:cs="Tahoma"/>
          <w:b/>
        </w:rPr>
      </w:pPr>
    </w:p>
    <w:p w14:paraId="11489901" w14:textId="7D4B1F99" w:rsidR="00ED1FAC" w:rsidRPr="00702720" w:rsidRDefault="00ED1FAC" w:rsidP="00BF6B20">
      <w:pPr>
        <w:pStyle w:val="Appendix-Heading4"/>
      </w:pPr>
      <w:r w:rsidRPr="00702720">
        <w:t>Απόδοση Συστήματος</w:t>
      </w:r>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376DAE" w:rsidRPr="00702720" w14:paraId="44EB2121" w14:textId="77777777">
        <w:tc>
          <w:tcPr>
            <w:tcW w:w="675" w:type="dxa"/>
            <w:shd w:val="clear" w:color="auto" w:fill="D9D9D9"/>
            <w:tcMar>
              <w:top w:w="100" w:type="dxa"/>
              <w:left w:w="100" w:type="dxa"/>
              <w:bottom w:w="100" w:type="dxa"/>
              <w:right w:w="100" w:type="dxa"/>
            </w:tcMar>
            <w:vAlign w:val="center"/>
          </w:tcPr>
          <w:p w14:paraId="377F3186" w14:textId="5E506420" w:rsidR="00376DAE" w:rsidRPr="00702720" w:rsidRDefault="00376DAE" w:rsidP="00376DAE">
            <w:pPr>
              <w:widowControl w:val="0"/>
              <w:jc w:val="center"/>
              <w:rPr>
                <w:rFonts w:cs="Tahoma"/>
                <w:b/>
              </w:rPr>
            </w:pPr>
            <w:r w:rsidRPr="00702720">
              <w:rPr>
                <w:rFonts w:cs="Tahoma"/>
                <w:b/>
                <w:sz w:val="18"/>
                <w:szCs w:val="18"/>
                <w:lang w:val="en-US"/>
              </w:rPr>
              <w:t>Α/Α</w:t>
            </w:r>
          </w:p>
        </w:tc>
        <w:tc>
          <w:tcPr>
            <w:tcW w:w="4995" w:type="dxa"/>
            <w:shd w:val="clear" w:color="auto" w:fill="D9D9D9"/>
            <w:tcMar>
              <w:top w:w="100" w:type="dxa"/>
              <w:left w:w="100" w:type="dxa"/>
              <w:bottom w:w="100" w:type="dxa"/>
              <w:right w:w="100" w:type="dxa"/>
            </w:tcMar>
            <w:vAlign w:val="center"/>
          </w:tcPr>
          <w:p w14:paraId="259BA797" w14:textId="16170C71" w:rsidR="00376DAE" w:rsidRPr="00702720" w:rsidRDefault="00376DAE" w:rsidP="00376DAE">
            <w:pPr>
              <w:widowControl w:val="0"/>
              <w:jc w:val="center"/>
              <w:rPr>
                <w:rFonts w:cs="Tahoma"/>
                <w:b/>
              </w:rPr>
            </w:pPr>
            <w:r w:rsidRPr="00702720">
              <w:rPr>
                <w:rFonts w:cs="Tahoma"/>
                <w:b/>
                <w:sz w:val="18"/>
                <w:szCs w:val="18"/>
              </w:rPr>
              <w:t>ΠΡΟΔΙΑΓΡΑΦΗ</w:t>
            </w:r>
          </w:p>
        </w:tc>
        <w:tc>
          <w:tcPr>
            <w:tcW w:w="1440" w:type="dxa"/>
            <w:shd w:val="clear" w:color="auto" w:fill="D9D9D9"/>
            <w:tcMar>
              <w:top w:w="100" w:type="dxa"/>
              <w:left w:w="100" w:type="dxa"/>
              <w:bottom w:w="100" w:type="dxa"/>
              <w:right w:w="100" w:type="dxa"/>
            </w:tcMar>
            <w:vAlign w:val="center"/>
          </w:tcPr>
          <w:p w14:paraId="5F791163" w14:textId="2E240D57" w:rsidR="00376DAE" w:rsidRPr="00702720" w:rsidRDefault="00376DAE" w:rsidP="00376DAE">
            <w:pPr>
              <w:widowControl w:val="0"/>
              <w:jc w:val="center"/>
              <w:rPr>
                <w:rFonts w:cs="Tahoma"/>
                <w:b/>
              </w:rPr>
            </w:pPr>
            <w:r w:rsidRPr="00702720">
              <w:rPr>
                <w:rFonts w:cs="Tahoma"/>
                <w:b/>
                <w:sz w:val="18"/>
                <w:szCs w:val="18"/>
              </w:rPr>
              <w:t>ΑΠΑΙΤΗΣΗ</w:t>
            </w:r>
          </w:p>
        </w:tc>
        <w:tc>
          <w:tcPr>
            <w:tcW w:w="1530" w:type="dxa"/>
            <w:shd w:val="clear" w:color="auto" w:fill="D9D9D9"/>
            <w:tcMar>
              <w:top w:w="100" w:type="dxa"/>
              <w:left w:w="100" w:type="dxa"/>
              <w:bottom w:w="100" w:type="dxa"/>
              <w:right w:w="100" w:type="dxa"/>
            </w:tcMar>
            <w:vAlign w:val="center"/>
          </w:tcPr>
          <w:p w14:paraId="429CF262" w14:textId="55CB36D6" w:rsidR="00376DAE" w:rsidRPr="00702720" w:rsidRDefault="00376DAE" w:rsidP="00376DAE">
            <w:pPr>
              <w:widowControl w:val="0"/>
              <w:jc w:val="center"/>
              <w:rPr>
                <w:rFonts w:cs="Tahoma"/>
                <w:b/>
              </w:rPr>
            </w:pPr>
            <w:r w:rsidRPr="00702720">
              <w:rPr>
                <w:rFonts w:cs="Tahoma"/>
                <w:b/>
                <w:sz w:val="18"/>
                <w:szCs w:val="18"/>
              </w:rPr>
              <w:t>ΑΠΑΝΤΗΣΗ</w:t>
            </w:r>
          </w:p>
        </w:tc>
        <w:tc>
          <w:tcPr>
            <w:tcW w:w="1680" w:type="dxa"/>
            <w:shd w:val="clear" w:color="auto" w:fill="D9D9D9"/>
            <w:tcMar>
              <w:top w:w="100" w:type="dxa"/>
              <w:left w:w="100" w:type="dxa"/>
              <w:bottom w:w="100" w:type="dxa"/>
              <w:right w:w="100" w:type="dxa"/>
            </w:tcMar>
            <w:vAlign w:val="center"/>
          </w:tcPr>
          <w:p w14:paraId="1A0B7744" w14:textId="535A43F2" w:rsidR="00376DAE" w:rsidRPr="00702720" w:rsidRDefault="00376DAE" w:rsidP="00376DAE">
            <w:pPr>
              <w:widowControl w:val="0"/>
              <w:jc w:val="center"/>
              <w:rPr>
                <w:rFonts w:cs="Tahoma"/>
                <w:b/>
              </w:rPr>
            </w:pPr>
            <w:r w:rsidRPr="00702720">
              <w:rPr>
                <w:rFonts w:cs="Tahoma"/>
                <w:b/>
                <w:sz w:val="18"/>
                <w:szCs w:val="18"/>
              </w:rPr>
              <w:t>ΠΑΡΑΠΟΜΠΗ ΤΕΚΜΗΡΙΩΣΗΣ</w:t>
            </w:r>
          </w:p>
        </w:tc>
      </w:tr>
      <w:tr w:rsidR="00ED1FAC" w:rsidRPr="00702720" w14:paraId="4B1FF7C1" w14:textId="77777777">
        <w:tc>
          <w:tcPr>
            <w:tcW w:w="675" w:type="dxa"/>
            <w:shd w:val="clear" w:color="auto" w:fill="auto"/>
            <w:tcMar>
              <w:top w:w="100" w:type="dxa"/>
              <w:left w:w="100" w:type="dxa"/>
              <w:bottom w:w="100" w:type="dxa"/>
              <w:right w:w="100" w:type="dxa"/>
            </w:tcMar>
          </w:tcPr>
          <w:p w14:paraId="0B62B606" w14:textId="77777777" w:rsidR="00ED1FAC" w:rsidRPr="00702720" w:rsidRDefault="00ED1FAC">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64EDBF25" w14:textId="28208D85" w:rsidR="00ED1FAC" w:rsidRPr="00702720" w:rsidRDefault="00ED1FAC">
            <w:pPr>
              <w:widowControl w:val="0"/>
              <w:rPr>
                <w:rFonts w:cs="Tahoma"/>
              </w:rPr>
            </w:pPr>
            <w:r w:rsidRPr="00702720">
              <w:rPr>
                <w:rFonts w:cs="Tahoma"/>
              </w:rPr>
              <w:t xml:space="preserve">Πλήρης συμμόρφωση με τις απαιτήσεις της ενότητας </w:t>
            </w:r>
            <w:r w:rsidR="0039018A" w:rsidRPr="00702720">
              <w:rPr>
                <w:rFonts w:cs="Tahoma"/>
              </w:rPr>
              <w:t>Ι.5.4</w:t>
            </w:r>
            <w:r w:rsidRPr="00702720">
              <w:rPr>
                <w:rFonts w:cs="Tahoma"/>
              </w:rPr>
              <w:t xml:space="preserve"> του Παραρτήματος Ι</w:t>
            </w:r>
          </w:p>
        </w:tc>
        <w:tc>
          <w:tcPr>
            <w:tcW w:w="1440" w:type="dxa"/>
            <w:shd w:val="clear" w:color="auto" w:fill="auto"/>
            <w:tcMar>
              <w:top w:w="100" w:type="dxa"/>
              <w:left w:w="100" w:type="dxa"/>
              <w:bottom w:w="100" w:type="dxa"/>
              <w:right w:w="100" w:type="dxa"/>
            </w:tcMar>
          </w:tcPr>
          <w:p w14:paraId="0FCAECC6"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76EA24D8"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0F946629" w14:textId="77777777" w:rsidR="00ED1FAC" w:rsidRPr="00702720" w:rsidRDefault="00ED1FAC">
            <w:pPr>
              <w:widowControl w:val="0"/>
              <w:jc w:val="center"/>
              <w:rPr>
                <w:rFonts w:cs="Tahoma"/>
              </w:rPr>
            </w:pPr>
          </w:p>
        </w:tc>
      </w:tr>
      <w:tr w:rsidR="00ED1FAC" w:rsidRPr="00702720" w14:paraId="5B46DB5B" w14:textId="77777777">
        <w:tc>
          <w:tcPr>
            <w:tcW w:w="675" w:type="dxa"/>
            <w:shd w:val="clear" w:color="auto" w:fill="auto"/>
            <w:tcMar>
              <w:top w:w="100" w:type="dxa"/>
              <w:left w:w="100" w:type="dxa"/>
              <w:bottom w:w="100" w:type="dxa"/>
              <w:right w:w="100" w:type="dxa"/>
            </w:tcMar>
          </w:tcPr>
          <w:p w14:paraId="24707E2F" w14:textId="77777777" w:rsidR="00ED1FAC" w:rsidRPr="00702720" w:rsidRDefault="00ED1FAC">
            <w:pPr>
              <w:widowControl w:val="0"/>
              <w:rPr>
                <w:rFonts w:cs="Tahoma"/>
              </w:rPr>
            </w:pPr>
            <w:r w:rsidRPr="00702720">
              <w:rPr>
                <w:rFonts w:cs="Tahoma"/>
              </w:rPr>
              <w:t>2.</w:t>
            </w:r>
          </w:p>
        </w:tc>
        <w:tc>
          <w:tcPr>
            <w:tcW w:w="4995" w:type="dxa"/>
            <w:shd w:val="clear" w:color="auto" w:fill="auto"/>
            <w:tcMar>
              <w:top w:w="100" w:type="dxa"/>
              <w:left w:w="100" w:type="dxa"/>
              <w:bottom w:w="100" w:type="dxa"/>
              <w:right w:w="100" w:type="dxa"/>
            </w:tcMar>
          </w:tcPr>
          <w:p w14:paraId="0AA5871A" w14:textId="77777777" w:rsidR="00ED1FAC" w:rsidRPr="00702720" w:rsidRDefault="00ED1FAC">
            <w:pPr>
              <w:widowControl w:val="0"/>
              <w:rPr>
                <w:rFonts w:cs="Tahoma"/>
              </w:rPr>
            </w:pPr>
            <w:r w:rsidRPr="00702720">
              <w:rPr>
                <w:rFonts w:cs="Tahoma"/>
              </w:rPr>
              <w:t>Να αναφερθούν οι τεχνικές, λειτουργικές και άλλες προσεγγίσεις για την συμμόρφωση με τις απαιτήσεις της συγκεκριμένης ενότητας</w:t>
            </w:r>
          </w:p>
        </w:tc>
        <w:tc>
          <w:tcPr>
            <w:tcW w:w="1440" w:type="dxa"/>
            <w:shd w:val="clear" w:color="auto" w:fill="auto"/>
            <w:tcMar>
              <w:top w:w="100" w:type="dxa"/>
              <w:left w:w="100" w:type="dxa"/>
              <w:bottom w:w="100" w:type="dxa"/>
              <w:right w:w="100" w:type="dxa"/>
            </w:tcMar>
          </w:tcPr>
          <w:p w14:paraId="0B3CA280"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3032C8DD"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2750A140" w14:textId="77777777" w:rsidR="00ED1FAC" w:rsidRPr="00702720" w:rsidRDefault="00ED1FAC">
            <w:pPr>
              <w:widowControl w:val="0"/>
              <w:jc w:val="center"/>
              <w:rPr>
                <w:rFonts w:cs="Tahoma"/>
              </w:rPr>
            </w:pPr>
          </w:p>
        </w:tc>
      </w:tr>
    </w:tbl>
    <w:p w14:paraId="485A1A5C" w14:textId="77777777" w:rsidR="00ED1FAC" w:rsidRPr="00702720" w:rsidRDefault="00ED1FAC" w:rsidP="00ED1FAC">
      <w:pPr>
        <w:rPr>
          <w:rFonts w:cs="Tahoma"/>
          <w:b/>
        </w:rPr>
      </w:pPr>
    </w:p>
    <w:p w14:paraId="2100875C" w14:textId="532F502D" w:rsidR="00ED1FAC" w:rsidRPr="00702720" w:rsidRDefault="00D40005" w:rsidP="00BF6B20">
      <w:pPr>
        <w:pStyle w:val="Appendix-Heading4"/>
      </w:pPr>
      <w:r w:rsidRPr="00702720">
        <w:t>Άδειες</w:t>
      </w:r>
      <w:r w:rsidR="00ED1FAC" w:rsidRPr="00702720">
        <w:t xml:space="preserve"> Λογισμικού &amp; Συνδρομητικές Υπηρεσίες</w:t>
      </w:r>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DE6FB8" w:rsidRPr="00702720" w14:paraId="2A8A2C04" w14:textId="77777777">
        <w:tc>
          <w:tcPr>
            <w:tcW w:w="675" w:type="dxa"/>
            <w:shd w:val="clear" w:color="auto" w:fill="D9D9D9"/>
            <w:tcMar>
              <w:top w:w="100" w:type="dxa"/>
              <w:left w:w="100" w:type="dxa"/>
              <w:bottom w:w="100" w:type="dxa"/>
              <w:right w:w="100" w:type="dxa"/>
            </w:tcMar>
            <w:vAlign w:val="center"/>
          </w:tcPr>
          <w:p w14:paraId="6BA3EDAF" w14:textId="14B84AD0" w:rsidR="00DE6FB8" w:rsidRPr="00702720" w:rsidRDefault="00DE6FB8" w:rsidP="00DE6FB8">
            <w:pPr>
              <w:widowControl w:val="0"/>
              <w:jc w:val="center"/>
              <w:rPr>
                <w:rFonts w:cs="Tahoma"/>
                <w:b/>
              </w:rPr>
            </w:pPr>
            <w:r w:rsidRPr="00702720">
              <w:rPr>
                <w:rFonts w:cs="Tahoma"/>
                <w:b/>
                <w:sz w:val="18"/>
                <w:szCs w:val="18"/>
                <w:lang w:val="en-US"/>
              </w:rPr>
              <w:t>Α/Α</w:t>
            </w:r>
          </w:p>
        </w:tc>
        <w:tc>
          <w:tcPr>
            <w:tcW w:w="4995" w:type="dxa"/>
            <w:shd w:val="clear" w:color="auto" w:fill="D9D9D9"/>
            <w:tcMar>
              <w:top w:w="100" w:type="dxa"/>
              <w:left w:w="100" w:type="dxa"/>
              <w:bottom w:w="100" w:type="dxa"/>
              <w:right w:w="100" w:type="dxa"/>
            </w:tcMar>
            <w:vAlign w:val="center"/>
          </w:tcPr>
          <w:p w14:paraId="0AE251E2" w14:textId="0A3242DB" w:rsidR="00DE6FB8" w:rsidRPr="00702720" w:rsidRDefault="00DE6FB8" w:rsidP="00DE6FB8">
            <w:pPr>
              <w:widowControl w:val="0"/>
              <w:jc w:val="center"/>
              <w:rPr>
                <w:rFonts w:cs="Tahoma"/>
                <w:b/>
              </w:rPr>
            </w:pPr>
            <w:r w:rsidRPr="00702720">
              <w:rPr>
                <w:rFonts w:cs="Tahoma"/>
                <w:b/>
                <w:sz w:val="18"/>
                <w:szCs w:val="18"/>
              </w:rPr>
              <w:t>ΠΡΟΔΙΑΓΡΑΦΗ</w:t>
            </w:r>
          </w:p>
        </w:tc>
        <w:tc>
          <w:tcPr>
            <w:tcW w:w="1440" w:type="dxa"/>
            <w:shd w:val="clear" w:color="auto" w:fill="D9D9D9"/>
            <w:tcMar>
              <w:top w:w="100" w:type="dxa"/>
              <w:left w:w="100" w:type="dxa"/>
              <w:bottom w:w="100" w:type="dxa"/>
              <w:right w:w="100" w:type="dxa"/>
            </w:tcMar>
            <w:vAlign w:val="center"/>
          </w:tcPr>
          <w:p w14:paraId="276BEF98" w14:textId="15EFD4AB" w:rsidR="00DE6FB8" w:rsidRPr="00702720" w:rsidRDefault="00DE6FB8" w:rsidP="00DE6FB8">
            <w:pPr>
              <w:widowControl w:val="0"/>
              <w:jc w:val="center"/>
              <w:rPr>
                <w:rFonts w:cs="Tahoma"/>
                <w:b/>
              </w:rPr>
            </w:pPr>
            <w:r w:rsidRPr="00702720">
              <w:rPr>
                <w:rFonts w:cs="Tahoma"/>
                <w:b/>
                <w:sz w:val="18"/>
                <w:szCs w:val="18"/>
              </w:rPr>
              <w:t>ΑΠΑΙΤΗΣΗ</w:t>
            </w:r>
          </w:p>
        </w:tc>
        <w:tc>
          <w:tcPr>
            <w:tcW w:w="1530" w:type="dxa"/>
            <w:shd w:val="clear" w:color="auto" w:fill="D9D9D9"/>
            <w:tcMar>
              <w:top w:w="100" w:type="dxa"/>
              <w:left w:w="100" w:type="dxa"/>
              <w:bottom w:w="100" w:type="dxa"/>
              <w:right w:w="100" w:type="dxa"/>
            </w:tcMar>
            <w:vAlign w:val="center"/>
          </w:tcPr>
          <w:p w14:paraId="72D35F4D" w14:textId="2080743C" w:rsidR="00DE6FB8" w:rsidRPr="00702720" w:rsidRDefault="00DE6FB8" w:rsidP="00DE6FB8">
            <w:pPr>
              <w:widowControl w:val="0"/>
              <w:jc w:val="center"/>
              <w:rPr>
                <w:rFonts w:cs="Tahoma"/>
                <w:b/>
              </w:rPr>
            </w:pPr>
            <w:r w:rsidRPr="00702720">
              <w:rPr>
                <w:rFonts w:cs="Tahoma"/>
                <w:b/>
                <w:sz w:val="18"/>
                <w:szCs w:val="18"/>
              </w:rPr>
              <w:t>ΑΠΑΝΤΗΣΗ</w:t>
            </w:r>
          </w:p>
        </w:tc>
        <w:tc>
          <w:tcPr>
            <w:tcW w:w="1680" w:type="dxa"/>
            <w:shd w:val="clear" w:color="auto" w:fill="D9D9D9"/>
            <w:tcMar>
              <w:top w:w="100" w:type="dxa"/>
              <w:left w:w="100" w:type="dxa"/>
              <w:bottom w:w="100" w:type="dxa"/>
              <w:right w:w="100" w:type="dxa"/>
            </w:tcMar>
            <w:vAlign w:val="center"/>
          </w:tcPr>
          <w:p w14:paraId="31FBF8F2" w14:textId="13139534" w:rsidR="00DE6FB8" w:rsidRPr="00702720" w:rsidRDefault="00DE6FB8" w:rsidP="00DE6FB8">
            <w:pPr>
              <w:widowControl w:val="0"/>
              <w:jc w:val="center"/>
              <w:rPr>
                <w:rFonts w:cs="Tahoma"/>
                <w:b/>
              </w:rPr>
            </w:pPr>
            <w:r w:rsidRPr="00702720">
              <w:rPr>
                <w:rFonts w:cs="Tahoma"/>
                <w:b/>
                <w:sz w:val="18"/>
                <w:szCs w:val="18"/>
              </w:rPr>
              <w:t>ΠΑΡΑΠΟΜΠΗ ΤΕΚΜΗΡΙΩΣΗΣ</w:t>
            </w:r>
          </w:p>
        </w:tc>
      </w:tr>
      <w:tr w:rsidR="00ED1FAC" w:rsidRPr="00702720" w14:paraId="57BA8403" w14:textId="77777777">
        <w:tc>
          <w:tcPr>
            <w:tcW w:w="675" w:type="dxa"/>
            <w:shd w:val="clear" w:color="auto" w:fill="auto"/>
            <w:tcMar>
              <w:top w:w="100" w:type="dxa"/>
              <w:left w:w="100" w:type="dxa"/>
              <w:bottom w:w="100" w:type="dxa"/>
              <w:right w:w="100" w:type="dxa"/>
            </w:tcMar>
          </w:tcPr>
          <w:p w14:paraId="11C74F9A" w14:textId="77777777" w:rsidR="00ED1FAC" w:rsidRPr="00702720" w:rsidRDefault="00ED1FAC">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264578A0" w14:textId="77E01442" w:rsidR="00ED1FAC" w:rsidRPr="00702720" w:rsidRDefault="00ED1FAC">
            <w:pPr>
              <w:widowControl w:val="0"/>
              <w:rPr>
                <w:rFonts w:cs="Tahoma"/>
              </w:rPr>
            </w:pPr>
            <w:r w:rsidRPr="00702720">
              <w:rPr>
                <w:rFonts w:cs="Tahoma"/>
              </w:rPr>
              <w:t xml:space="preserve">Πλήρης συμμόρφωση με τις απαιτήσεις της ενότητας </w:t>
            </w:r>
            <w:r w:rsidR="00D40005" w:rsidRPr="00702720">
              <w:rPr>
                <w:rFonts w:cs="Tahoma"/>
              </w:rPr>
              <w:t xml:space="preserve">Ι.5.9 </w:t>
            </w:r>
            <w:r w:rsidRPr="00702720">
              <w:rPr>
                <w:rFonts w:cs="Tahoma"/>
              </w:rPr>
              <w:t>του Παραρτήματος Ι. Να αναφερθούν οι ειδικές τεχνικές, λειτουργικές και άλλες προσεγγίσεις και πρόνοιες για την πλήρωση των οριζόμενων στην συγκεκριμένη ενότητα.</w:t>
            </w:r>
          </w:p>
        </w:tc>
        <w:tc>
          <w:tcPr>
            <w:tcW w:w="1440" w:type="dxa"/>
            <w:shd w:val="clear" w:color="auto" w:fill="auto"/>
            <w:tcMar>
              <w:top w:w="100" w:type="dxa"/>
              <w:left w:w="100" w:type="dxa"/>
              <w:bottom w:w="100" w:type="dxa"/>
              <w:right w:w="100" w:type="dxa"/>
            </w:tcMar>
          </w:tcPr>
          <w:p w14:paraId="52315602"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49BD7A4B"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05097AD9" w14:textId="77777777" w:rsidR="00ED1FAC" w:rsidRPr="00702720" w:rsidRDefault="00ED1FAC">
            <w:pPr>
              <w:widowControl w:val="0"/>
              <w:jc w:val="center"/>
              <w:rPr>
                <w:rFonts w:cs="Tahoma"/>
              </w:rPr>
            </w:pPr>
          </w:p>
        </w:tc>
      </w:tr>
    </w:tbl>
    <w:p w14:paraId="2967553C" w14:textId="77777777" w:rsidR="00ED1FAC" w:rsidRPr="00702720" w:rsidRDefault="00ED1FAC" w:rsidP="00ED1FAC">
      <w:pPr>
        <w:rPr>
          <w:rFonts w:cs="Tahoma"/>
          <w:b/>
        </w:rPr>
      </w:pPr>
    </w:p>
    <w:p w14:paraId="7C3DB915" w14:textId="77777777" w:rsidR="00ED1FAC" w:rsidRPr="00702720" w:rsidRDefault="00ED1FAC" w:rsidP="00ED1FAC">
      <w:pPr>
        <w:rPr>
          <w:rFonts w:cs="Tahoma"/>
          <w:b/>
        </w:rPr>
      </w:pPr>
    </w:p>
    <w:p w14:paraId="66F2561C" w14:textId="0A4EC7BF" w:rsidR="00ED1FAC" w:rsidRPr="00702720" w:rsidRDefault="00ED1FAC" w:rsidP="00D40005">
      <w:pPr>
        <w:pStyle w:val="Appendix-Heading3"/>
      </w:pPr>
      <w:bookmarkStart w:id="688" w:name="_Toc191630163"/>
      <w:r w:rsidRPr="00702720">
        <w:t>Υποστηρικτικές Υπηρεσίες</w:t>
      </w:r>
      <w:bookmarkEnd w:id="688"/>
    </w:p>
    <w:p w14:paraId="61C41000" w14:textId="3D022AE9" w:rsidR="00ED1FAC" w:rsidRPr="00702720" w:rsidRDefault="00ED1FAC" w:rsidP="00BF6B20">
      <w:pPr>
        <w:pStyle w:val="Appendix-Heading4"/>
      </w:pPr>
      <w:r w:rsidRPr="00702720">
        <w:t>Μελέτη Εφαρμογής- Ανάλυση απαιτήσεων</w:t>
      </w:r>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DE6FB8" w:rsidRPr="00702720" w14:paraId="6F5C5509" w14:textId="77777777">
        <w:tc>
          <w:tcPr>
            <w:tcW w:w="675" w:type="dxa"/>
            <w:shd w:val="clear" w:color="auto" w:fill="D9D9D9"/>
            <w:tcMar>
              <w:top w:w="100" w:type="dxa"/>
              <w:left w:w="100" w:type="dxa"/>
              <w:bottom w:w="100" w:type="dxa"/>
              <w:right w:w="100" w:type="dxa"/>
            </w:tcMar>
            <w:vAlign w:val="center"/>
          </w:tcPr>
          <w:p w14:paraId="4A4CE916" w14:textId="43DE42FA" w:rsidR="00DE6FB8" w:rsidRPr="00702720" w:rsidRDefault="00DE6FB8" w:rsidP="00DE6FB8">
            <w:pPr>
              <w:widowControl w:val="0"/>
              <w:jc w:val="center"/>
              <w:rPr>
                <w:rFonts w:cs="Tahoma"/>
                <w:b/>
              </w:rPr>
            </w:pPr>
            <w:r w:rsidRPr="00702720">
              <w:rPr>
                <w:rFonts w:cs="Tahoma"/>
                <w:b/>
                <w:sz w:val="18"/>
                <w:szCs w:val="18"/>
                <w:lang w:val="en-US"/>
              </w:rPr>
              <w:t>Α/Α</w:t>
            </w:r>
          </w:p>
        </w:tc>
        <w:tc>
          <w:tcPr>
            <w:tcW w:w="4995" w:type="dxa"/>
            <w:shd w:val="clear" w:color="auto" w:fill="D9D9D9"/>
            <w:tcMar>
              <w:top w:w="100" w:type="dxa"/>
              <w:left w:w="100" w:type="dxa"/>
              <w:bottom w:w="100" w:type="dxa"/>
              <w:right w:w="100" w:type="dxa"/>
            </w:tcMar>
            <w:vAlign w:val="center"/>
          </w:tcPr>
          <w:p w14:paraId="0396D4E0" w14:textId="152C88AD" w:rsidR="00DE6FB8" w:rsidRPr="00702720" w:rsidRDefault="00DE6FB8" w:rsidP="00DE6FB8">
            <w:pPr>
              <w:widowControl w:val="0"/>
              <w:jc w:val="center"/>
              <w:rPr>
                <w:rFonts w:cs="Tahoma"/>
                <w:b/>
              </w:rPr>
            </w:pPr>
            <w:r w:rsidRPr="00702720">
              <w:rPr>
                <w:rFonts w:cs="Tahoma"/>
                <w:b/>
                <w:sz w:val="18"/>
                <w:szCs w:val="18"/>
              </w:rPr>
              <w:t>ΠΡΟΔΙΑΓΡΑΦΗ</w:t>
            </w:r>
          </w:p>
        </w:tc>
        <w:tc>
          <w:tcPr>
            <w:tcW w:w="1440" w:type="dxa"/>
            <w:shd w:val="clear" w:color="auto" w:fill="D9D9D9"/>
            <w:tcMar>
              <w:top w:w="100" w:type="dxa"/>
              <w:left w:w="100" w:type="dxa"/>
              <w:bottom w:w="100" w:type="dxa"/>
              <w:right w:w="100" w:type="dxa"/>
            </w:tcMar>
            <w:vAlign w:val="center"/>
          </w:tcPr>
          <w:p w14:paraId="4C714DB8" w14:textId="3087588D" w:rsidR="00DE6FB8" w:rsidRPr="00702720" w:rsidRDefault="00DE6FB8" w:rsidP="00DE6FB8">
            <w:pPr>
              <w:widowControl w:val="0"/>
              <w:jc w:val="center"/>
              <w:rPr>
                <w:rFonts w:cs="Tahoma"/>
                <w:b/>
              </w:rPr>
            </w:pPr>
            <w:r w:rsidRPr="00702720">
              <w:rPr>
                <w:rFonts w:cs="Tahoma"/>
                <w:b/>
                <w:sz w:val="18"/>
                <w:szCs w:val="18"/>
              </w:rPr>
              <w:t>ΑΠΑΙΤΗΣΗ</w:t>
            </w:r>
          </w:p>
        </w:tc>
        <w:tc>
          <w:tcPr>
            <w:tcW w:w="1530" w:type="dxa"/>
            <w:shd w:val="clear" w:color="auto" w:fill="D9D9D9"/>
            <w:tcMar>
              <w:top w:w="100" w:type="dxa"/>
              <w:left w:w="100" w:type="dxa"/>
              <w:bottom w:w="100" w:type="dxa"/>
              <w:right w:w="100" w:type="dxa"/>
            </w:tcMar>
            <w:vAlign w:val="center"/>
          </w:tcPr>
          <w:p w14:paraId="31BF7C76" w14:textId="303E9A7A" w:rsidR="00DE6FB8" w:rsidRPr="00702720" w:rsidRDefault="00DE6FB8" w:rsidP="00DE6FB8">
            <w:pPr>
              <w:widowControl w:val="0"/>
              <w:jc w:val="center"/>
              <w:rPr>
                <w:rFonts w:cs="Tahoma"/>
                <w:b/>
              </w:rPr>
            </w:pPr>
            <w:r w:rsidRPr="00702720">
              <w:rPr>
                <w:rFonts w:cs="Tahoma"/>
                <w:b/>
                <w:sz w:val="18"/>
                <w:szCs w:val="18"/>
              </w:rPr>
              <w:t>ΑΠΑΝΤΗΣΗ</w:t>
            </w:r>
          </w:p>
        </w:tc>
        <w:tc>
          <w:tcPr>
            <w:tcW w:w="1680" w:type="dxa"/>
            <w:shd w:val="clear" w:color="auto" w:fill="D9D9D9"/>
            <w:tcMar>
              <w:top w:w="100" w:type="dxa"/>
              <w:left w:w="100" w:type="dxa"/>
              <w:bottom w:w="100" w:type="dxa"/>
              <w:right w:w="100" w:type="dxa"/>
            </w:tcMar>
            <w:vAlign w:val="center"/>
          </w:tcPr>
          <w:p w14:paraId="1A1694EF" w14:textId="11503134" w:rsidR="00DE6FB8" w:rsidRPr="00702720" w:rsidRDefault="00DE6FB8" w:rsidP="00DE6FB8">
            <w:pPr>
              <w:widowControl w:val="0"/>
              <w:jc w:val="center"/>
              <w:rPr>
                <w:rFonts w:cs="Tahoma"/>
                <w:b/>
              </w:rPr>
            </w:pPr>
            <w:r w:rsidRPr="00702720">
              <w:rPr>
                <w:rFonts w:cs="Tahoma"/>
                <w:b/>
                <w:sz w:val="18"/>
                <w:szCs w:val="18"/>
              </w:rPr>
              <w:t>ΠΑΡΑΠΟΜΠΗ ΤΕΚΜΗΡΙΩΣΗΣ</w:t>
            </w:r>
          </w:p>
        </w:tc>
      </w:tr>
      <w:tr w:rsidR="00ED1FAC" w:rsidRPr="00702720" w14:paraId="3903FD6A" w14:textId="77777777">
        <w:tc>
          <w:tcPr>
            <w:tcW w:w="675" w:type="dxa"/>
            <w:shd w:val="clear" w:color="auto" w:fill="auto"/>
            <w:tcMar>
              <w:top w:w="100" w:type="dxa"/>
              <w:left w:w="100" w:type="dxa"/>
              <w:bottom w:w="100" w:type="dxa"/>
              <w:right w:w="100" w:type="dxa"/>
            </w:tcMar>
          </w:tcPr>
          <w:p w14:paraId="44372DA9" w14:textId="77777777" w:rsidR="00ED1FAC" w:rsidRPr="00702720" w:rsidRDefault="00ED1FAC">
            <w:pPr>
              <w:widowControl w:val="0"/>
              <w:rPr>
                <w:rFonts w:cs="Tahoma"/>
              </w:rPr>
            </w:pPr>
            <w:r w:rsidRPr="00702720">
              <w:rPr>
                <w:rFonts w:cs="Tahoma"/>
              </w:rPr>
              <w:lastRenderedPageBreak/>
              <w:t>1.</w:t>
            </w:r>
          </w:p>
        </w:tc>
        <w:tc>
          <w:tcPr>
            <w:tcW w:w="4995" w:type="dxa"/>
            <w:shd w:val="clear" w:color="auto" w:fill="auto"/>
            <w:tcMar>
              <w:top w:w="100" w:type="dxa"/>
              <w:left w:w="100" w:type="dxa"/>
              <w:bottom w:w="100" w:type="dxa"/>
              <w:right w:w="100" w:type="dxa"/>
            </w:tcMar>
          </w:tcPr>
          <w:p w14:paraId="7F9B0F92" w14:textId="55249ED8" w:rsidR="00ED1FAC" w:rsidRPr="00702720" w:rsidRDefault="00ED1FAC">
            <w:pPr>
              <w:widowControl w:val="0"/>
              <w:rPr>
                <w:rFonts w:cs="Tahoma"/>
              </w:rPr>
            </w:pPr>
            <w:r w:rsidRPr="00702720">
              <w:rPr>
                <w:rFonts w:cs="Tahoma"/>
              </w:rPr>
              <w:t xml:space="preserve">Πλήρης συμμόρφωση με τις απαιτήσεις της ενότητας </w:t>
            </w:r>
            <w:r w:rsidR="006A0B7F" w:rsidRPr="00702720">
              <w:rPr>
                <w:rFonts w:cs="Tahoma"/>
              </w:rPr>
              <w:t>Ι.6.1</w:t>
            </w:r>
            <w:r w:rsidRPr="00702720">
              <w:rPr>
                <w:rFonts w:cs="Tahoma"/>
              </w:rPr>
              <w:t xml:space="preserve"> του Παραρτήματος Ι. Να αναφερθούν οι ειδικές τεχνικές, λειτουργικές και άλλες προσεγγίσεις και πρόνοιες για την πλήρωση των οριζόμενων στην συγκεκριμένη ενότητα.</w:t>
            </w:r>
          </w:p>
        </w:tc>
        <w:tc>
          <w:tcPr>
            <w:tcW w:w="1440" w:type="dxa"/>
            <w:shd w:val="clear" w:color="auto" w:fill="auto"/>
            <w:tcMar>
              <w:top w:w="100" w:type="dxa"/>
              <w:left w:w="100" w:type="dxa"/>
              <w:bottom w:w="100" w:type="dxa"/>
              <w:right w:w="100" w:type="dxa"/>
            </w:tcMar>
          </w:tcPr>
          <w:p w14:paraId="7AB1554A"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0021DE77"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2E6021F8" w14:textId="77777777" w:rsidR="00ED1FAC" w:rsidRPr="00702720" w:rsidRDefault="00ED1FAC">
            <w:pPr>
              <w:widowControl w:val="0"/>
              <w:jc w:val="center"/>
              <w:rPr>
                <w:rFonts w:cs="Tahoma"/>
              </w:rPr>
            </w:pPr>
          </w:p>
        </w:tc>
      </w:tr>
    </w:tbl>
    <w:p w14:paraId="691D96F5" w14:textId="77777777" w:rsidR="00ED1FAC" w:rsidRPr="00702720" w:rsidRDefault="00ED1FAC" w:rsidP="00ED1FAC">
      <w:pPr>
        <w:rPr>
          <w:rFonts w:cs="Tahoma"/>
          <w:b/>
        </w:rPr>
      </w:pPr>
    </w:p>
    <w:p w14:paraId="1F402781" w14:textId="60E98359" w:rsidR="00DE6FB8" w:rsidRPr="00702720" w:rsidRDefault="005A5460" w:rsidP="00BF6B20">
      <w:pPr>
        <w:pStyle w:val="Appendix-Heading4"/>
      </w:pPr>
      <w:r w:rsidRPr="00702720">
        <w:t xml:space="preserve">Μελέτη – </w:t>
      </w:r>
      <w:r w:rsidR="00DE6FB8" w:rsidRPr="00702720">
        <w:t>Υπηρεσίες</w:t>
      </w:r>
      <w:r w:rsidRPr="00702720">
        <w:t xml:space="preserve"> Εγκατάστασης / Μετάπτωσης</w:t>
      </w:r>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B428C2" w:rsidRPr="00702720" w14:paraId="3A8A6051" w14:textId="77777777">
        <w:tc>
          <w:tcPr>
            <w:tcW w:w="675" w:type="dxa"/>
            <w:shd w:val="clear" w:color="auto" w:fill="D9D9D9"/>
            <w:tcMar>
              <w:top w:w="100" w:type="dxa"/>
              <w:left w:w="100" w:type="dxa"/>
              <w:bottom w:w="100" w:type="dxa"/>
              <w:right w:w="100" w:type="dxa"/>
            </w:tcMar>
            <w:vAlign w:val="center"/>
          </w:tcPr>
          <w:p w14:paraId="356B057D" w14:textId="685561BD" w:rsidR="00B428C2" w:rsidRPr="00702720" w:rsidRDefault="00B428C2" w:rsidP="00B428C2">
            <w:pPr>
              <w:widowControl w:val="0"/>
              <w:jc w:val="center"/>
              <w:rPr>
                <w:rFonts w:cs="Tahoma"/>
                <w:b/>
              </w:rPr>
            </w:pPr>
            <w:r w:rsidRPr="00702720">
              <w:rPr>
                <w:rFonts w:cs="Tahoma"/>
                <w:b/>
                <w:sz w:val="18"/>
                <w:szCs w:val="18"/>
                <w:lang w:val="en-US"/>
              </w:rPr>
              <w:t>Α/Α</w:t>
            </w:r>
          </w:p>
        </w:tc>
        <w:tc>
          <w:tcPr>
            <w:tcW w:w="4995" w:type="dxa"/>
            <w:shd w:val="clear" w:color="auto" w:fill="D9D9D9"/>
            <w:tcMar>
              <w:top w:w="100" w:type="dxa"/>
              <w:left w:w="100" w:type="dxa"/>
              <w:bottom w:w="100" w:type="dxa"/>
              <w:right w:w="100" w:type="dxa"/>
            </w:tcMar>
            <w:vAlign w:val="center"/>
          </w:tcPr>
          <w:p w14:paraId="65BE6652" w14:textId="6AC14876" w:rsidR="00B428C2" w:rsidRPr="00702720" w:rsidRDefault="00B428C2" w:rsidP="00B428C2">
            <w:pPr>
              <w:widowControl w:val="0"/>
              <w:jc w:val="center"/>
              <w:rPr>
                <w:rFonts w:cs="Tahoma"/>
                <w:b/>
              </w:rPr>
            </w:pPr>
            <w:r w:rsidRPr="00702720">
              <w:rPr>
                <w:rFonts w:cs="Tahoma"/>
                <w:b/>
                <w:sz w:val="18"/>
                <w:szCs w:val="18"/>
              </w:rPr>
              <w:t>ΠΡΟΔΙΑΓΡΑΦΗ</w:t>
            </w:r>
          </w:p>
        </w:tc>
        <w:tc>
          <w:tcPr>
            <w:tcW w:w="1440" w:type="dxa"/>
            <w:shd w:val="clear" w:color="auto" w:fill="D9D9D9"/>
            <w:tcMar>
              <w:top w:w="100" w:type="dxa"/>
              <w:left w:w="100" w:type="dxa"/>
              <w:bottom w:w="100" w:type="dxa"/>
              <w:right w:w="100" w:type="dxa"/>
            </w:tcMar>
            <w:vAlign w:val="center"/>
          </w:tcPr>
          <w:p w14:paraId="546856CB" w14:textId="3A27D81D" w:rsidR="00B428C2" w:rsidRPr="00702720" w:rsidRDefault="00B428C2" w:rsidP="00B428C2">
            <w:pPr>
              <w:widowControl w:val="0"/>
              <w:jc w:val="center"/>
              <w:rPr>
                <w:rFonts w:cs="Tahoma"/>
                <w:b/>
              </w:rPr>
            </w:pPr>
            <w:r w:rsidRPr="00702720">
              <w:rPr>
                <w:rFonts w:cs="Tahoma"/>
                <w:b/>
                <w:sz w:val="18"/>
                <w:szCs w:val="18"/>
              </w:rPr>
              <w:t>ΑΠΑΙΤΗΣΗ</w:t>
            </w:r>
          </w:p>
        </w:tc>
        <w:tc>
          <w:tcPr>
            <w:tcW w:w="1530" w:type="dxa"/>
            <w:shd w:val="clear" w:color="auto" w:fill="D9D9D9"/>
            <w:tcMar>
              <w:top w:w="100" w:type="dxa"/>
              <w:left w:w="100" w:type="dxa"/>
              <w:bottom w:w="100" w:type="dxa"/>
              <w:right w:w="100" w:type="dxa"/>
            </w:tcMar>
            <w:vAlign w:val="center"/>
          </w:tcPr>
          <w:p w14:paraId="41D67F04" w14:textId="3AFCA5BC" w:rsidR="00B428C2" w:rsidRPr="00702720" w:rsidRDefault="00B428C2" w:rsidP="00B428C2">
            <w:pPr>
              <w:widowControl w:val="0"/>
              <w:jc w:val="center"/>
              <w:rPr>
                <w:rFonts w:cs="Tahoma"/>
                <w:b/>
              </w:rPr>
            </w:pPr>
            <w:r w:rsidRPr="00702720">
              <w:rPr>
                <w:rFonts w:cs="Tahoma"/>
                <w:b/>
                <w:sz w:val="18"/>
                <w:szCs w:val="18"/>
              </w:rPr>
              <w:t>ΑΠΑΝΤΗΣΗ</w:t>
            </w:r>
          </w:p>
        </w:tc>
        <w:tc>
          <w:tcPr>
            <w:tcW w:w="1680" w:type="dxa"/>
            <w:shd w:val="clear" w:color="auto" w:fill="D9D9D9"/>
            <w:tcMar>
              <w:top w:w="100" w:type="dxa"/>
              <w:left w:w="100" w:type="dxa"/>
              <w:bottom w:w="100" w:type="dxa"/>
              <w:right w:w="100" w:type="dxa"/>
            </w:tcMar>
            <w:vAlign w:val="center"/>
          </w:tcPr>
          <w:p w14:paraId="5CD38B0D" w14:textId="012E49D7" w:rsidR="00B428C2" w:rsidRPr="00702720" w:rsidRDefault="00B428C2" w:rsidP="00B428C2">
            <w:pPr>
              <w:widowControl w:val="0"/>
              <w:jc w:val="center"/>
              <w:rPr>
                <w:rFonts w:cs="Tahoma"/>
                <w:b/>
              </w:rPr>
            </w:pPr>
            <w:r w:rsidRPr="00702720">
              <w:rPr>
                <w:rFonts w:cs="Tahoma"/>
                <w:b/>
                <w:sz w:val="18"/>
                <w:szCs w:val="18"/>
              </w:rPr>
              <w:t>ΠΑΡΑΠΟΜΠΗ ΤΕΚΜΗΡΙΩΣΗΣ</w:t>
            </w:r>
          </w:p>
        </w:tc>
      </w:tr>
      <w:tr w:rsidR="00DE6FB8" w:rsidRPr="00702720" w14:paraId="6492CBC9" w14:textId="77777777">
        <w:tc>
          <w:tcPr>
            <w:tcW w:w="675" w:type="dxa"/>
            <w:shd w:val="clear" w:color="auto" w:fill="auto"/>
            <w:tcMar>
              <w:top w:w="100" w:type="dxa"/>
              <w:left w:w="100" w:type="dxa"/>
              <w:bottom w:w="100" w:type="dxa"/>
              <w:right w:w="100" w:type="dxa"/>
            </w:tcMar>
          </w:tcPr>
          <w:p w14:paraId="699DE129" w14:textId="77777777" w:rsidR="00DE6FB8" w:rsidRPr="00702720" w:rsidRDefault="00DE6FB8">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1F2BFD95" w14:textId="78EEB84E" w:rsidR="00DE6FB8" w:rsidRPr="00702720" w:rsidRDefault="00DE6FB8">
            <w:pPr>
              <w:widowControl w:val="0"/>
              <w:rPr>
                <w:rFonts w:cs="Tahoma"/>
              </w:rPr>
            </w:pPr>
            <w:r w:rsidRPr="00702720">
              <w:rPr>
                <w:rFonts w:cs="Tahoma"/>
              </w:rPr>
              <w:t>Πλήρης συμμόρφωση με τις απαιτήσεις της ενότητας Ι.6.</w:t>
            </w:r>
            <w:r w:rsidR="005A5460" w:rsidRPr="00702720">
              <w:rPr>
                <w:rFonts w:cs="Tahoma"/>
              </w:rPr>
              <w:t>2</w:t>
            </w:r>
            <w:r w:rsidRPr="00702720">
              <w:rPr>
                <w:rFonts w:cs="Tahoma"/>
              </w:rPr>
              <w:t xml:space="preserve"> του Παραρτήματος Ι. Να αναφερθούν οι ειδικές τεχνικές, λειτουργικές και άλλες προσεγγίσεις και πρόνοιες για την πλήρωση των οριζόμενων στην συγκεκριμένη ενότητα.</w:t>
            </w:r>
          </w:p>
        </w:tc>
        <w:tc>
          <w:tcPr>
            <w:tcW w:w="1440" w:type="dxa"/>
            <w:shd w:val="clear" w:color="auto" w:fill="auto"/>
            <w:tcMar>
              <w:top w:w="100" w:type="dxa"/>
              <w:left w:w="100" w:type="dxa"/>
              <w:bottom w:w="100" w:type="dxa"/>
              <w:right w:w="100" w:type="dxa"/>
            </w:tcMar>
          </w:tcPr>
          <w:p w14:paraId="75ABF878" w14:textId="77777777" w:rsidR="00DE6FB8" w:rsidRPr="00702720" w:rsidRDefault="00DE6FB8">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61680E66" w14:textId="77777777" w:rsidR="00DE6FB8" w:rsidRPr="00702720" w:rsidRDefault="00DE6FB8">
            <w:pPr>
              <w:widowControl w:val="0"/>
              <w:jc w:val="center"/>
              <w:rPr>
                <w:rFonts w:cs="Tahoma"/>
              </w:rPr>
            </w:pPr>
          </w:p>
        </w:tc>
        <w:tc>
          <w:tcPr>
            <w:tcW w:w="1680" w:type="dxa"/>
            <w:shd w:val="clear" w:color="auto" w:fill="auto"/>
            <w:tcMar>
              <w:top w:w="100" w:type="dxa"/>
              <w:left w:w="100" w:type="dxa"/>
              <w:bottom w:w="100" w:type="dxa"/>
              <w:right w:w="100" w:type="dxa"/>
            </w:tcMar>
          </w:tcPr>
          <w:p w14:paraId="6FFD542A" w14:textId="77777777" w:rsidR="00DE6FB8" w:rsidRPr="00702720" w:rsidRDefault="00DE6FB8">
            <w:pPr>
              <w:widowControl w:val="0"/>
              <w:jc w:val="center"/>
              <w:rPr>
                <w:rFonts w:cs="Tahoma"/>
              </w:rPr>
            </w:pPr>
          </w:p>
        </w:tc>
      </w:tr>
    </w:tbl>
    <w:p w14:paraId="0CEBF243" w14:textId="77777777" w:rsidR="00DE6FB8" w:rsidRPr="00702720" w:rsidRDefault="00DE6FB8" w:rsidP="00ED1FAC">
      <w:pPr>
        <w:rPr>
          <w:rFonts w:cs="Tahoma"/>
          <w:b/>
        </w:rPr>
      </w:pPr>
    </w:p>
    <w:p w14:paraId="2F3531D6" w14:textId="7CD21FC2" w:rsidR="00ED1FAC" w:rsidRPr="00702720" w:rsidRDefault="00ED1FAC" w:rsidP="00BF6B20">
      <w:pPr>
        <w:pStyle w:val="Appendix-Heading4"/>
      </w:pPr>
      <w:r w:rsidRPr="00702720">
        <w:t>Υπηρεσίες Εκπαίδευσης</w:t>
      </w:r>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B428C2" w:rsidRPr="00702720" w14:paraId="0A778038" w14:textId="77777777">
        <w:tc>
          <w:tcPr>
            <w:tcW w:w="675" w:type="dxa"/>
            <w:shd w:val="clear" w:color="auto" w:fill="D9D9D9"/>
            <w:tcMar>
              <w:top w:w="100" w:type="dxa"/>
              <w:left w:w="100" w:type="dxa"/>
              <w:bottom w:w="100" w:type="dxa"/>
              <w:right w:w="100" w:type="dxa"/>
            </w:tcMar>
            <w:vAlign w:val="center"/>
          </w:tcPr>
          <w:p w14:paraId="080DD769" w14:textId="698AA4C0" w:rsidR="00B428C2" w:rsidRPr="00702720" w:rsidRDefault="00B428C2" w:rsidP="00B428C2">
            <w:pPr>
              <w:widowControl w:val="0"/>
              <w:jc w:val="center"/>
              <w:rPr>
                <w:rFonts w:cs="Tahoma"/>
                <w:b/>
              </w:rPr>
            </w:pPr>
            <w:r w:rsidRPr="00702720">
              <w:rPr>
                <w:rFonts w:cs="Tahoma"/>
                <w:b/>
                <w:sz w:val="18"/>
                <w:szCs w:val="18"/>
                <w:lang w:val="en-US"/>
              </w:rPr>
              <w:t>Α/Α</w:t>
            </w:r>
          </w:p>
        </w:tc>
        <w:tc>
          <w:tcPr>
            <w:tcW w:w="4995" w:type="dxa"/>
            <w:shd w:val="clear" w:color="auto" w:fill="D9D9D9"/>
            <w:tcMar>
              <w:top w:w="100" w:type="dxa"/>
              <w:left w:w="100" w:type="dxa"/>
              <w:bottom w:w="100" w:type="dxa"/>
              <w:right w:w="100" w:type="dxa"/>
            </w:tcMar>
            <w:vAlign w:val="center"/>
          </w:tcPr>
          <w:p w14:paraId="160D9484" w14:textId="406E241E" w:rsidR="00B428C2" w:rsidRPr="00702720" w:rsidRDefault="00B428C2" w:rsidP="00B428C2">
            <w:pPr>
              <w:widowControl w:val="0"/>
              <w:jc w:val="center"/>
              <w:rPr>
                <w:rFonts w:cs="Tahoma"/>
                <w:b/>
              </w:rPr>
            </w:pPr>
            <w:r w:rsidRPr="00702720">
              <w:rPr>
                <w:rFonts w:cs="Tahoma"/>
                <w:b/>
                <w:sz w:val="18"/>
                <w:szCs w:val="18"/>
              </w:rPr>
              <w:t>ΠΡΟΔΙΑΓΡΑΦΗ</w:t>
            </w:r>
          </w:p>
        </w:tc>
        <w:tc>
          <w:tcPr>
            <w:tcW w:w="1440" w:type="dxa"/>
            <w:shd w:val="clear" w:color="auto" w:fill="D9D9D9"/>
            <w:tcMar>
              <w:top w:w="100" w:type="dxa"/>
              <w:left w:w="100" w:type="dxa"/>
              <w:bottom w:w="100" w:type="dxa"/>
              <w:right w:w="100" w:type="dxa"/>
            </w:tcMar>
            <w:vAlign w:val="center"/>
          </w:tcPr>
          <w:p w14:paraId="2207365D" w14:textId="4469994B" w:rsidR="00B428C2" w:rsidRPr="00702720" w:rsidRDefault="00B428C2" w:rsidP="00B428C2">
            <w:pPr>
              <w:widowControl w:val="0"/>
              <w:jc w:val="center"/>
              <w:rPr>
                <w:rFonts w:cs="Tahoma"/>
                <w:b/>
              </w:rPr>
            </w:pPr>
            <w:r w:rsidRPr="00702720">
              <w:rPr>
                <w:rFonts w:cs="Tahoma"/>
                <w:b/>
                <w:sz w:val="18"/>
                <w:szCs w:val="18"/>
              </w:rPr>
              <w:t>ΑΠΑΙΤΗΣΗ</w:t>
            </w:r>
          </w:p>
        </w:tc>
        <w:tc>
          <w:tcPr>
            <w:tcW w:w="1530" w:type="dxa"/>
            <w:shd w:val="clear" w:color="auto" w:fill="D9D9D9"/>
            <w:tcMar>
              <w:top w:w="100" w:type="dxa"/>
              <w:left w:w="100" w:type="dxa"/>
              <w:bottom w:w="100" w:type="dxa"/>
              <w:right w:w="100" w:type="dxa"/>
            </w:tcMar>
            <w:vAlign w:val="center"/>
          </w:tcPr>
          <w:p w14:paraId="09BD6049" w14:textId="587D8C28" w:rsidR="00B428C2" w:rsidRPr="00702720" w:rsidRDefault="00B428C2" w:rsidP="00B428C2">
            <w:pPr>
              <w:widowControl w:val="0"/>
              <w:jc w:val="center"/>
              <w:rPr>
                <w:rFonts w:cs="Tahoma"/>
                <w:b/>
              </w:rPr>
            </w:pPr>
            <w:r w:rsidRPr="00702720">
              <w:rPr>
                <w:rFonts w:cs="Tahoma"/>
                <w:b/>
                <w:sz w:val="18"/>
                <w:szCs w:val="18"/>
              </w:rPr>
              <w:t>ΑΠΑΝΤΗΣΗ</w:t>
            </w:r>
          </w:p>
        </w:tc>
        <w:tc>
          <w:tcPr>
            <w:tcW w:w="1680" w:type="dxa"/>
            <w:shd w:val="clear" w:color="auto" w:fill="D9D9D9"/>
            <w:tcMar>
              <w:top w:w="100" w:type="dxa"/>
              <w:left w:w="100" w:type="dxa"/>
              <w:bottom w:w="100" w:type="dxa"/>
              <w:right w:w="100" w:type="dxa"/>
            </w:tcMar>
            <w:vAlign w:val="center"/>
          </w:tcPr>
          <w:p w14:paraId="41238379" w14:textId="5DF4FB08" w:rsidR="00B428C2" w:rsidRPr="00702720" w:rsidRDefault="00B428C2" w:rsidP="00B428C2">
            <w:pPr>
              <w:widowControl w:val="0"/>
              <w:jc w:val="center"/>
              <w:rPr>
                <w:rFonts w:cs="Tahoma"/>
                <w:b/>
              </w:rPr>
            </w:pPr>
            <w:r w:rsidRPr="00702720">
              <w:rPr>
                <w:rFonts w:cs="Tahoma"/>
                <w:b/>
                <w:sz w:val="18"/>
                <w:szCs w:val="18"/>
              </w:rPr>
              <w:t>ΠΑΡΑΠΟΜΠΗ ΤΕΚΜΗΡΙΩΣΗΣ</w:t>
            </w:r>
          </w:p>
        </w:tc>
      </w:tr>
      <w:tr w:rsidR="00ED1FAC" w:rsidRPr="00702720" w14:paraId="354DA3A5" w14:textId="77777777">
        <w:tc>
          <w:tcPr>
            <w:tcW w:w="675" w:type="dxa"/>
            <w:shd w:val="clear" w:color="auto" w:fill="auto"/>
            <w:tcMar>
              <w:top w:w="100" w:type="dxa"/>
              <w:left w:w="100" w:type="dxa"/>
              <w:bottom w:w="100" w:type="dxa"/>
              <w:right w:w="100" w:type="dxa"/>
            </w:tcMar>
          </w:tcPr>
          <w:p w14:paraId="257E8DDB" w14:textId="77777777" w:rsidR="00ED1FAC" w:rsidRPr="00702720" w:rsidRDefault="00ED1FAC">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5168C74C" w14:textId="7921817E" w:rsidR="00ED1FAC" w:rsidRPr="00702720" w:rsidRDefault="00ED1FAC">
            <w:pPr>
              <w:widowControl w:val="0"/>
              <w:rPr>
                <w:rFonts w:cs="Tahoma"/>
              </w:rPr>
            </w:pPr>
            <w:r w:rsidRPr="00702720">
              <w:rPr>
                <w:rFonts w:cs="Tahoma"/>
              </w:rPr>
              <w:t xml:space="preserve">Πλήρης συμμόρφωση με τις απαιτήσεις της ενότητας </w:t>
            </w:r>
            <w:r w:rsidR="00DE6FB8" w:rsidRPr="00702720">
              <w:rPr>
                <w:rFonts w:cs="Tahoma"/>
              </w:rPr>
              <w:t xml:space="preserve">Ι.6.3 </w:t>
            </w:r>
            <w:r w:rsidRPr="00702720">
              <w:rPr>
                <w:rFonts w:cs="Tahoma"/>
              </w:rPr>
              <w:t>του Παραρτήματος Ι. Να αναφερθούν οι ειδικές τεχνικές, λειτουργικές και άλλες προσεγγίσεις και πρόνοιες για την πλήρωση των οριζόμενων στην συγκεκριμένη ενότητα.</w:t>
            </w:r>
          </w:p>
        </w:tc>
        <w:tc>
          <w:tcPr>
            <w:tcW w:w="1440" w:type="dxa"/>
            <w:shd w:val="clear" w:color="auto" w:fill="auto"/>
            <w:tcMar>
              <w:top w:w="100" w:type="dxa"/>
              <w:left w:w="100" w:type="dxa"/>
              <w:bottom w:w="100" w:type="dxa"/>
              <w:right w:w="100" w:type="dxa"/>
            </w:tcMar>
          </w:tcPr>
          <w:p w14:paraId="3BB297BD"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4D73F212"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741A7028" w14:textId="77777777" w:rsidR="00ED1FAC" w:rsidRPr="00702720" w:rsidRDefault="00ED1FAC">
            <w:pPr>
              <w:widowControl w:val="0"/>
              <w:jc w:val="center"/>
              <w:rPr>
                <w:rFonts w:cs="Tahoma"/>
              </w:rPr>
            </w:pPr>
          </w:p>
        </w:tc>
      </w:tr>
    </w:tbl>
    <w:p w14:paraId="53653289" w14:textId="77777777" w:rsidR="00ED1FAC" w:rsidRPr="00702720" w:rsidRDefault="00ED1FAC" w:rsidP="00ED1FAC">
      <w:pPr>
        <w:rPr>
          <w:rFonts w:cs="Tahoma"/>
          <w:b/>
        </w:rPr>
      </w:pPr>
    </w:p>
    <w:p w14:paraId="69E32783" w14:textId="1571B40A" w:rsidR="00ED1FAC" w:rsidRPr="00702720" w:rsidRDefault="00ED1FAC" w:rsidP="00702720">
      <w:pPr>
        <w:pStyle w:val="Appendix-Heading4"/>
      </w:pPr>
      <w:r w:rsidRPr="00702720">
        <w:t xml:space="preserve">Υπηρεσίες </w:t>
      </w:r>
      <w:proofErr w:type="spellStart"/>
      <w:r w:rsidRPr="00702720">
        <w:t>Help</w:t>
      </w:r>
      <w:proofErr w:type="spellEnd"/>
      <w:r w:rsidRPr="00702720">
        <w:t xml:space="preserve"> </w:t>
      </w:r>
      <w:proofErr w:type="spellStart"/>
      <w:r w:rsidRPr="00702720">
        <w:t>Desk</w:t>
      </w:r>
      <w:proofErr w:type="spellEnd"/>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B428C2" w:rsidRPr="00702720" w14:paraId="3B14A12C" w14:textId="77777777">
        <w:tc>
          <w:tcPr>
            <w:tcW w:w="675" w:type="dxa"/>
            <w:shd w:val="clear" w:color="auto" w:fill="D9D9D9"/>
            <w:tcMar>
              <w:top w:w="100" w:type="dxa"/>
              <w:left w:w="100" w:type="dxa"/>
              <w:bottom w:w="100" w:type="dxa"/>
              <w:right w:w="100" w:type="dxa"/>
            </w:tcMar>
            <w:vAlign w:val="center"/>
          </w:tcPr>
          <w:p w14:paraId="4A6FC633" w14:textId="0F40C8C1" w:rsidR="00B428C2" w:rsidRPr="00702720" w:rsidRDefault="00B428C2" w:rsidP="00B428C2">
            <w:pPr>
              <w:widowControl w:val="0"/>
              <w:jc w:val="center"/>
              <w:rPr>
                <w:rFonts w:cs="Tahoma"/>
                <w:b/>
              </w:rPr>
            </w:pPr>
            <w:r w:rsidRPr="00702720">
              <w:rPr>
                <w:rFonts w:cs="Tahoma"/>
                <w:b/>
                <w:sz w:val="18"/>
                <w:szCs w:val="18"/>
                <w:lang w:val="en-US"/>
              </w:rPr>
              <w:t>Α/Α</w:t>
            </w:r>
          </w:p>
        </w:tc>
        <w:tc>
          <w:tcPr>
            <w:tcW w:w="4995" w:type="dxa"/>
            <w:shd w:val="clear" w:color="auto" w:fill="D9D9D9"/>
            <w:tcMar>
              <w:top w:w="100" w:type="dxa"/>
              <w:left w:w="100" w:type="dxa"/>
              <w:bottom w:w="100" w:type="dxa"/>
              <w:right w:w="100" w:type="dxa"/>
            </w:tcMar>
            <w:vAlign w:val="center"/>
          </w:tcPr>
          <w:p w14:paraId="3D1364CD" w14:textId="2F2FDD32" w:rsidR="00B428C2" w:rsidRPr="00702720" w:rsidRDefault="00B428C2" w:rsidP="00B428C2">
            <w:pPr>
              <w:widowControl w:val="0"/>
              <w:jc w:val="center"/>
              <w:rPr>
                <w:rFonts w:cs="Tahoma"/>
                <w:b/>
              </w:rPr>
            </w:pPr>
            <w:r w:rsidRPr="00702720">
              <w:rPr>
                <w:rFonts w:cs="Tahoma"/>
                <w:b/>
                <w:sz w:val="18"/>
                <w:szCs w:val="18"/>
              </w:rPr>
              <w:t>ΠΡΟΔΙΑΓΡΑΦΗ</w:t>
            </w:r>
          </w:p>
        </w:tc>
        <w:tc>
          <w:tcPr>
            <w:tcW w:w="1440" w:type="dxa"/>
            <w:shd w:val="clear" w:color="auto" w:fill="D9D9D9"/>
            <w:tcMar>
              <w:top w:w="100" w:type="dxa"/>
              <w:left w:w="100" w:type="dxa"/>
              <w:bottom w:w="100" w:type="dxa"/>
              <w:right w:w="100" w:type="dxa"/>
            </w:tcMar>
            <w:vAlign w:val="center"/>
          </w:tcPr>
          <w:p w14:paraId="2C0ED0E2" w14:textId="3D01EC3E" w:rsidR="00B428C2" w:rsidRPr="00702720" w:rsidRDefault="00B428C2" w:rsidP="00B428C2">
            <w:pPr>
              <w:widowControl w:val="0"/>
              <w:jc w:val="center"/>
              <w:rPr>
                <w:rFonts w:cs="Tahoma"/>
                <w:b/>
              </w:rPr>
            </w:pPr>
            <w:r w:rsidRPr="00702720">
              <w:rPr>
                <w:rFonts w:cs="Tahoma"/>
                <w:b/>
                <w:sz w:val="18"/>
                <w:szCs w:val="18"/>
              </w:rPr>
              <w:t>ΑΠΑΙΤΗΣΗ</w:t>
            </w:r>
          </w:p>
        </w:tc>
        <w:tc>
          <w:tcPr>
            <w:tcW w:w="1530" w:type="dxa"/>
            <w:shd w:val="clear" w:color="auto" w:fill="D9D9D9"/>
            <w:tcMar>
              <w:top w:w="100" w:type="dxa"/>
              <w:left w:w="100" w:type="dxa"/>
              <w:bottom w:w="100" w:type="dxa"/>
              <w:right w:w="100" w:type="dxa"/>
            </w:tcMar>
            <w:vAlign w:val="center"/>
          </w:tcPr>
          <w:p w14:paraId="4F7041B9" w14:textId="1F6A7669" w:rsidR="00B428C2" w:rsidRPr="00702720" w:rsidRDefault="00B428C2" w:rsidP="00B428C2">
            <w:pPr>
              <w:widowControl w:val="0"/>
              <w:jc w:val="center"/>
              <w:rPr>
                <w:rFonts w:cs="Tahoma"/>
                <w:b/>
              </w:rPr>
            </w:pPr>
            <w:r w:rsidRPr="00702720">
              <w:rPr>
                <w:rFonts w:cs="Tahoma"/>
                <w:b/>
                <w:sz w:val="18"/>
                <w:szCs w:val="18"/>
              </w:rPr>
              <w:t>ΑΠΑΝΤΗΣΗ</w:t>
            </w:r>
          </w:p>
        </w:tc>
        <w:tc>
          <w:tcPr>
            <w:tcW w:w="1680" w:type="dxa"/>
            <w:shd w:val="clear" w:color="auto" w:fill="D9D9D9"/>
            <w:tcMar>
              <w:top w:w="100" w:type="dxa"/>
              <w:left w:w="100" w:type="dxa"/>
              <w:bottom w:w="100" w:type="dxa"/>
              <w:right w:w="100" w:type="dxa"/>
            </w:tcMar>
            <w:vAlign w:val="center"/>
          </w:tcPr>
          <w:p w14:paraId="209624F5" w14:textId="7CE68491" w:rsidR="00B428C2" w:rsidRPr="00702720" w:rsidRDefault="00B428C2" w:rsidP="00B428C2">
            <w:pPr>
              <w:widowControl w:val="0"/>
              <w:jc w:val="center"/>
              <w:rPr>
                <w:rFonts w:cs="Tahoma"/>
                <w:b/>
              </w:rPr>
            </w:pPr>
            <w:r w:rsidRPr="00702720">
              <w:rPr>
                <w:rFonts w:cs="Tahoma"/>
                <w:b/>
                <w:sz w:val="18"/>
                <w:szCs w:val="18"/>
              </w:rPr>
              <w:t>ΠΑΡΑΠΟΜΠΗ ΤΕΚΜΗΡΙΩΣΗΣ</w:t>
            </w:r>
          </w:p>
        </w:tc>
      </w:tr>
      <w:tr w:rsidR="00ED1FAC" w:rsidRPr="00702720" w14:paraId="140D15AD" w14:textId="77777777">
        <w:tc>
          <w:tcPr>
            <w:tcW w:w="675" w:type="dxa"/>
            <w:shd w:val="clear" w:color="auto" w:fill="auto"/>
            <w:tcMar>
              <w:top w:w="100" w:type="dxa"/>
              <w:left w:w="100" w:type="dxa"/>
              <w:bottom w:w="100" w:type="dxa"/>
              <w:right w:w="100" w:type="dxa"/>
            </w:tcMar>
          </w:tcPr>
          <w:p w14:paraId="2177EA7B" w14:textId="77777777" w:rsidR="00ED1FAC" w:rsidRPr="00702720" w:rsidRDefault="00ED1FAC">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7AC9D9E1" w14:textId="4614A173" w:rsidR="00ED1FAC" w:rsidRPr="00702720" w:rsidRDefault="00ED1FAC">
            <w:pPr>
              <w:widowControl w:val="0"/>
              <w:rPr>
                <w:rFonts w:cs="Tahoma"/>
              </w:rPr>
            </w:pPr>
            <w:r w:rsidRPr="00702720">
              <w:rPr>
                <w:rFonts w:cs="Tahoma"/>
              </w:rPr>
              <w:t xml:space="preserve">Πλήρης συμμόρφωση με τις απαιτήσεις της ενότητας </w:t>
            </w:r>
            <w:r w:rsidR="005A5460" w:rsidRPr="00702720">
              <w:rPr>
                <w:rFonts w:cs="Tahoma"/>
              </w:rPr>
              <w:t>Ι.6.</w:t>
            </w:r>
            <w:r w:rsidR="00A71EF4" w:rsidRPr="00702720">
              <w:rPr>
                <w:rFonts w:cs="Tahoma"/>
              </w:rPr>
              <w:t>4.2</w:t>
            </w:r>
            <w:r w:rsidR="005A5460" w:rsidRPr="00702720">
              <w:rPr>
                <w:rFonts w:cs="Tahoma"/>
              </w:rPr>
              <w:t xml:space="preserve"> </w:t>
            </w:r>
            <w:r w:rsidRPr="00702720">
              <w:rPr>
                <w:rFonts w:cs="Tahoma"/>
              </w:rPr>
              <w:t>του Παραρτήματος Ι. Να αναφερθούν οι ειδικές τεχνικές, λειτουργικές και άλλες προσεγγίσεις και πρόνοιες για την πλήρωση των οριζόμενων στην συγκεκριμένη ενότητα.</w:t>
            </w:r>
          </w:p>
        </w:tc>
        <w:tc>
          <w:tcPr>
            <w:tcW w:w="1440" w:type="dxa"/>
            <w:shd w:val="clear" w:color="auto" w:fill="auto"/>
            <w:tcMar>
              <w:top w:w="100" w:type="dxa"/>
              <w:left w:w="100" w:type="dxa"/>
              <w:bottom w:w="100" w:type="dxa"/>
              <w:right w:w="100" w:type="dxa"/>
            </w:tcMar>
          </w:tcPr>
          <w:p w14:paraId="2CB891F6"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3FC462B5"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6C0B9983" w14:textId="77777777" w:rsidR="00ED1FAC" w:rsidRPr="00702720" w:rsidRDefault="00ED1FAC">
            <w:pPr>
              <w:widowControl w:val="0"/>
              <w:jc w:val="center"/>
              <w:rPr>
                <w:rFonts w:cs="Tahoma"/>
              </w:rPr>
            </w:pPr>
          </w:p>
        </w:tc>
      </w:tr>
    </w:tbl>
    <w:p w14:paraId="550554A7" w14:textId="77777777" w:rsidR="00ED1FAC" w:rsidRPr="00702720" w:rsidRDefault="00ED1FAC" w:rsidP="00ED1FAC">
      <w:pPr>
        <w:rPr>
          <w:rFonts w:cs="Tahoma"/>
          <w:b/>
        </w:rPr>
      </w:pPr>
    </w:p>
    <w:p w14:paraId="7712D5D4" w14:textId="78D9EEBE" w:rsidR="00ED1FAC" w:rsidRPr="00702720" w:rsidRDefault="00ED1FAC" w:rsidP="00BF6B20">
      <w:pPr>
        <w:pStyle w:val="Appendix-Heading4"/>
      </w:pPr>
      <w:r w:rsidRPr="00702720">
        <w:t>Υπηρεσίες Πιλοτικής Λειτουργίας</w:t>
      </w:r>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B428C2" w:rsidRPr="00702720" w14:paraId="5332BB14" w14:textId="77777777">
        <w:tc>
          <w:tcPr>
            <w:tcW w:w="675" w:type="dxa"/>
            <w:shd w:val="clear" w:color="auto" w:fill="D9D9D9"/>
            <w:tcMar>
              <w:top w:w="100" w:type="dxa"/>
              <w:left w:w="100" w:type="dxa"/>
              <w:bottom w:w="100" w:type="dxa"/>
              <w:right w:w="100" w:type="dxa"/>
            </w:tcMar>
            <w:vAlign w:val="center"/>
          </w:tcPr>
          <w:p w14:paraId="70E015CF" w14:textId="3A3D97CA" w:rsidR="00B428C2" w:rsidRPr="00702720" w:rsidRDefault="00B428C2" w:rsidP="00B428C2">
            <w:pPr>
              <w:widowControl w:val="0"/>
              <w:jc w:val="center"/>
              <w:rPr>
                <w:rFonts w:cs="Tahoma"/>
                <w:b/>
              </w:rPr>
            </w:pPr>
            <w:r w:rsidRPr="00702720">
              <w:rPr>
                <w:rFonts w:cs="Tahoma"/>
                <w:b/>
                <w:sz w:val="18"/>
                <w:szCs w:val="18"/>
                <w:lang w:val="en-US"/>
              </w:rPr>
              <w:t>Α/Α</w:t>
            </w:r>
          </w:p>
        </w:tc>
        <w:tc>
          <w:tcPr>
            <w:tcW w:w="4995" w:type="dxa"/>
            <w:shd w:val="clear" w:color="auto" w:fill="D9D9D9"/>
            <w:tcMar>
              <w:top w:w="100" w:type="dxa"/>
              <w:left w:w="100" w:type="dxa"/>
              <w:bottom w:w="100" w:type="dxa"/>
              <w:right w:w="100" w:type="dxa"/>
            </w:tcMar>
            <w:vAlign w:val="center"/>
          </w:tcPr>
          <w:p w14:paraId="5FB19072" w14:textId="3AB79F52" w:rsidR="00B428C2" w:rsidRPr="00702720" w:rsidRDefault="00B428C2" w:rsidP="00B428C2">
            <w:pPr>
              <w:widowControl w:val="0"/>
              <w:jc w:val="center"/>
              <w:rPr>
                <w:rFonts w:cs="Tahoma"/>
                <w:b/>
              </w:rPr>
            </w:pPr>
            <w:r w:rsidRPr="00702720">
              <w:rPr>
                <w:rFonts w:cs="Tahoma"/>
                <w:b/>
                <w:sz w:val="18"/>
                <w:szCs w:val="18"/>
              </w:rPr>
              <w:t>ΠΡΟΔΙΑΓΡΑΦΗ</w:t>
            </w:r>
          </w:p>
        </w:tc>
        <w:tc>
          <w:tcPr>
            <w:tcW w:w="1440" w:type="dxa"/>
            <w:shd w:val="clear" w:color="auto" w:fill="D9D9D9"/>
            <w:tcMar>
              <w:top w:w="100" w:type="dxa"/>
              <w:left w:w="100" w:type="dxa"/>
              <w:bottom w:w="100" w:type="dxa"/>
              <w:right w:w="100" w:type="dxa"/>
            </w:tcMar>
            <w:vAlign w:val="center"/>
          </w:tcPr>
          <w:p w14:paraId="39FF5522" w14:textId="7A609C26" w:rsidR="00B428C2" w:rsidRPr="00702720" w:rsidRDefault="00B428C2" w:rsidP="00B428C2">
            <w:pPr>
              <w:widowControl w:val="0"/>
              <w:jc w:val="center"/>
              <w:rPr>
                <w:rFonts w:cs="Tahoma"/>
                <w:b/>
              </w:rPr>
            </w:pPr>
            <w:r w:rsidRPr="00702720">
              <w:rPr>
                <w:rFonts w:cs="Tahoma"/>
                <w:b/>
                <w:sz w:val="18"/>
                <w:szCs w:val="18"/>
              </w:rPr>
              <w:t>ΑΠΑΙΤΗΣΗ</w:t>
            </w:r>
          </w:p>
        </w:tc>
        <w:tc>
          <w:tcPr>
            <w:tcW w:w="1530" w:type="dxa"/>
            <w:shd w:val="clear" w:color="auto" w:fill="D9D9D9"/>
            <w:tcMar>
              <w:top w:w="100" w:type="dxa"/>
              <w:left w:w="100" w:type="dxa"/>
              <w:bottom w:w="100" w:type="dxa"/>
              <w:right w:w="100" w:type="dxa"/>
            </w:tcMar>
            <w:vAlign w:val="center"/>
          </w:tcPr>
          <w:p w14:paraId="1371CC86" w14:textId="02533B09" w:rsidR="00B428C2" w:rsidRPr="00702720" w:rsidRDefault="00B428C2" w:rsidP="00B428C2">
            <w:pPr>
              <w:widowControl w:val="0"/>
              <w:jc w:val="center"/>
              <w:rPr>
                <w:rFonts w:cs="Tahoma"/>
                <w:b/>
              </w:rPr>
            </w:pPr>
            <w:r w:rsidRPr="00702720">
              <w:rPr>
                <w:rFonts w:cs="Tahoma"/>
                <w:b/>
                <w:sz w:val="18"/>
                <w:szCs w:val="18"/>
              </w:rPr>
              <w:t>ΑΠΑΝΤΗΣΗ</w:t>
            </w:r>
          </w:p>
        </w:tc>
        <w:tc>
          <w:tcPr>
            <w:tcW w:w="1680" w:type="dxa"/>
            <w:shd w:val="clear" w:color="auto" w:fill="D9D9D9"/>
            <w:tcMar>
              <w:top w:w="100" w:type="dxa"/>
              <w:left w:w="100" w:type="dxa"/>
              <w:bottom w:w="100" w:type="dxa"/>
              <w:right w:w="100" w:type="dxa"/>
            </w:tcMar>
            <w:vAlign w:val="center"/>
          </w:tcPr>
          <w:p w14:paraId="0FBFFBFC" w14:textId="4EBACE28" w:rsidR="00B428C2" w:rsidRPr="00702720" w:rsidRDefault="00B428C2" w:rsidP="00B428C2">
            <w:pPr>
              <w:widowControl w:val="0"/>
              <w:jc w:val="center"/>
              <w:rPr>
                <w:rFonts w:cs="Tahoma"/>
                <w:b/>
              </w:rPr>
            </w:pPr>
            <w:r w:rsidRPr="00702720">
              <w:rPr>
                <w:rFonts w:cs="Tahoma"/>
                <w:b/>
                <w:sz w:val="18"/>
                <w:szCs w:val="18"/>
              </w:rPr>
              <w:t>ΠΑΡΑΠΟΜΠΗ ΤΕΚΜΗΡΙΩΣΗΣ</w:t>
            </w:r>
          </w:p>
        </w:tc>
      </w:tr>
      <w:tr w:rsidR="00ED1FAC" w:rsidRPr="00702720" w14:paraId="2B887571" w14:textId="77777777">
        <w:tc>
          <w:tcPr>
            <w:tcW w:w="675" w:type="dxa"/>
            <w:shd w:val="clear" w:color="auto" w:fill="auto"/>
            <w:tcMar>
              <w:top w:w="100" w:type="dxa"/>
              <w:left w:w="100" w:type="dxa"/>
              <w:bottom w:w="100" w:type="dxa"/>
              <w:right w:w="100" w:type="dxa"/>
            </w:tcMar>
          </w:tcPr>
          <w:p w14:paraId="5C3FC182" w14:textId="77777777" w:rsidR="00ED1FAC" w:rsidRPr="00702720" w:rsidRDefault="00ED1FAC">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459532B2" w14:textId="20828D00" w:rsidR="00ED1FAC" w:rsidRPr="00702720" w:rsidRDefault="00ED1FAC">
            <w:pPr>
              <w:widowControl w:val="0"/>
              <w:rPr>
                <w:rFonts w:cs="Tahoma"/>
              </w:rPr>
            </w:pPr>
            <w:r w:rsidRPr="00702720">
              <w:rPr>
                <w:rFonts w:cs="Tahoma"/>
              </w:rPr>
              <w:t xml:space="preserve">Πλήρης συμμόρφωση με τις απαιτήσεις της ενότητας </w:t>
            </w:r>
            <w:r w:rsidR="00A71EF4" w:rsidRPr="00702720">
              <w:rPr>
                <w:rFonts w:cs="Tahoma"/>
              </w:rPr>
              <w:t xml:space="preserve">Ι.6.4.1 και Ι.6.4.3  </w:t>
            </w:r>
            <w:r w:rsidRPr="00702720">
              <w:rPr>
                <w:rFonts w:cs="Tahoma"/>
              </w:rPr>
              <w:t xml:space="preserve">του Παραρτήματος Ι. </w:t>
            </w:r>
            <w:r w:rsidRPr="00702720">
              <w:rPr>
                <w:rFonts w:cs="Tahoma"/>
              </w:rPr>
              <w:lastRenderedPageBreak/>
              <w:t>Να αναφερθούν οι ειδικές τεχνικές, λειτουργικές και άλλες προσεγγίσεις και πρόνοιες για την πλήρωση των οριζόμενων στην συγκεκριμένη ενότητα.</w:t>
            </w:r>
          </w:p>
        </w:tc>
        <w:tc>
          <w:tcPr>
            <w:tcW w:w="1440" w:type="dxa"/>
            <w:shd w:val="clear" w:color="auto" w:fill="auto"/>
            <w:tcMar>
              <w:top w:w="100" w:type="dxa"/>
              <w:left w:w="100" w:type="dxa"/>
              <w:bottom w:w="100" w:type="dxa"/>
              <w:right w:w="100" w:type="dxa"/>
            </w:tcMar>
          </w:tcPr>
          <w:p w14:paraId="07C6AA4A" w14:textId="77777777" w:rsidR="00ED1FAC" w:rsidRPr="00702720" w:rsidRDefault="00ED1FAC">
            <w:pPr>
              <w:widowControl w:val="0"/>
              <w:jc w:val="center"/>
              <w:rPr>
                <w:rFonts w:cs="Tahoma"/>
              </w:rPr>
            </w:pPr>
            <w:r w:rsidRPr="00702720">
              <w:rPr>
                <w:rFonts w:cs="Tahoma"/>
              </w:rPr>
              <w:lastRenderedPageBreak/>
              <w:t>ΝΑΙ</w:t>
            </w:r>
          </w:p>
        </w:tc>
        <w:tc>
          <w:tcPr>
            <w:tcW w:w="1530" w:type="dxa"/>
            <w:shd w:val="clear" w:color="auto" w:fill="auto"/>
            <w:tcMar>
              <w:top w:w="100" w:type="dxa"/>
              <w:left w:w="100" w:type="dxa"/>
              <w:bottom w:w="100" w:type="dxa"/>
              <w:right w:w="100" w:type="dxa"/>
            </w:tcMar>
          </w:tcPr>
          <w:p w14:paraId="6B7F8144"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158F0A3D" w14:textId="77777777" w:rsidR="00ED1FAC" w:rsidRPr="00702720" w:rsidRDefault="00ED1FAC">
            <w:pPr>
              <w:widowControl w:val="0"/>
              <w:jc w:val="center"/>
              <w:rPr>
                <w:rFonts w:cs="Tahoma"/>
              </w:rPr>
            </w:pPr>
          </w:p>
        </w:tc>
      </w:tr>
    </w:tbl>
    <w:p w14:paraId="2D0E3B21" w14:textId="77777777" w:rsidR="00ED1FAC" w:rsidRPr="00702720" w:rsidRDefault="00ED1FAC" w:rsidP="00ED1FAC">
      <w:pPr>
        <w:rPr>
          <w:rFonts w:cs="Tahoma"/>
          <w:b/>
        </w:rPr>
      </w:pPr>
    </w:p>
    <w:p w14:paraId="66135530" w14:textId="1FA8E7D6" w:rsidR="00111641" w:rsidRPr="00702720" w:rsidRDefault="00111641" w:rsidP="00BF6B20">
      <w:pPr>
        <w:pStyle w:val="Appendix-Heading4"/>
      </w:pPr>
      <w:r w:rsidRPr="00702720">
        <w:t>Υπηρεσίες Δημοσιότητας</w:t>
      </w:r>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111641" w:rsidRPr="00702720" w14:paraId="48CE2810" w14:textId="77777777">
        <w:tc>
          <w:tcPr>
            <w:tcW w:w="675" w:type="dxa"/>
            <w:shd w:val="clear" w:color="auto" w:fill="D9D9D9"/>
            <w:tcMar>
              <w:top w:w="100" w:type="dxa"/>
              <w:left w:w="100" w:type="dxa"/>
              <w:bottom w:w="100" w:type="dxa"/>
              <w:right w:w="100" w:type="dxa"/>
            </w:tcMar>
            <w:vAlign w:val="center"/>
          </w:tcPr>
          <w:p w14:paraId="4309B948" w14:textId="77777777" w:rsidR="00111641" w:rsidRPr="00702720" w:rsidRDefault="00111641">
            <w:pPr>
              <w:widowControl w:val="0"/>
              <w:jc w:val="center"/>
              <w:rPr>
                <w:rFonts w:cs="Tahoma"/>
                <w:b/>
              </w:rPr>
            </w:pPr>
            <w:r w:rsidRPr="00702720">
              <w:rPr>
                <w:rFonts w:cs="Tahoma"/>
                <w:b/>
                <w:sz w:val="18"/>
                <w:szCs w:val="18"/>
                <w:lang w:val="en-US"/>
              </w:rPr>
              <w:t>Α/Α</w:t>
            </w:r>
          </w:p>
        </w:tc>
        <w:tc>
          <w:tcPr>
            <w:tcW w:w="4995" w:type="dxa"/>
            <w:shd w:val="clear" w:color="auto" w:fill="D9D9D9"/>
            <w:tcMar>
              <w:top w:w="100" w:type="dxa"/>
              <w:left w:w="100" w:type="dxa"/>
              <w:bottom w:w="100" w:type="dxa"/>
              <w:right w:w="100" w:type="dxa"/>
            </w:tcMar>
            <w:vAlign w:val="center"/>
          </w:tcPr>
          <w:p w14:paraId="6715D52C" w14:textId="77777777" w:rsidR="00111641" w:rsidRPr="00702720" w:rsidRDefault="00111641">
            <w:pPr>
              <w:widowControl w:val="0"/>
              <w:jc w:val="center"/>
              <w:rPr>
                <w:rFonts w:cs="Tahoma"/>
                <w:b/>
              </w:rPr>
            </w:pPr>
            <w:r w:rsidRPr="00702720">
              <w:rPr>
                <w:rFonts w:cs="Tahoma"/>
                <w:b/>
                <w:sz w:val="18"/>
                <w:szCs w:val="18"/>
              </w:rPr>
              <w:t>ΠΡΟΔΙΑΓΡΑΦΗ</w:t>
            </w:r>
          </w:p>
        </w:tc>
        <w:tc>
          <w:tcPr>
            <w:tcW w:w="1440" w:type="dxa"/>
            <w:shd w:val="clear" w:color="auto" w:fill="D9D9D9"/>
            <w:tcMar>
              <w:top w:w="100" w:type="dxa"/>
              <w:left w:w="100" w:type="dxa"/>
              <w:bottom w:w="100" w:type="dxa"/>
              <w:right w:w="100" w:type="dxa"/>
            </w:tcMar>
            <w:vAlign w:val="center"/>
          </w:tcPr>
          <w:p w14:paraId="4B9FE6E7" w14:textId="77777777" w:rsidR="00111641" w:rsidRPr="00702720" w:rsidRDefault="00111641">
            <w:pPr>
              <w:widowControl w:val="0"/>
              <w:jc w:val="center"/>
              <w:rPr>
                <w:rFonts w:cs="Tahoma"/>
                <w:b/>
              </w:rPr>
            </w:pPr>
            <w:r w:rsidRPr="00702720">
              <w:rPr>
                <w:rFonts w:cs="Tahoma"/>
                <w:b/>
                <w:sz w:val="18"/>
                <w:szCs w:val="18"/>
              </w:rPr>
              <w:t>ΑΠΑΙΤΗΣΗ</w:t>
            </w:r>
          </w:p>
        </w:tc>
        <w:tc>
          <w:tcPr>
            <w:tcW w:w="1530" w:type="dxa"/>
            <w:shd w:val="clear" w:color="auto" w:fill="D9D9D9"/>
            <w:tcMar>
              <w:top w:w="100" w:type="dxa"/>
              <w:left w:w="100" w:type="dxa"/>
              <w:bottom w:w="100" w:type="dxa"/>
              <w:right w:w="100" w:type="dxa"/>
            </w:tcMar>
            <w:vAlign w:val="center"/>
          </w:tcPr>
          <w:p w14:paraId="506A17AA" w14:textId="77777777" w:rsidR="00111641" w:rsidRPr="00702720" w:rsidRDefault="00111641">
            <w:pPr>
              <w:widowControl w:val="0"/>
              <w:jc w:val="center"/>
              <w:rPr>
                <w:rFonts w:cs="Tahoma"/>
                <w:b/>
              </w:rPr>
            </w:pPr>
            <w:r w:rsidRPr="00702720">
              <w:rPr>
                <w:rFonts w:cs="Tahoma"/>
                <w:b/>
                <w:sz w:val="18"/>
                <w:szCs w:val="18"/>
              </w:rPr>
              <w:t>ΑΠΑΝΤΗΣΗ</w:t>
            </w:r>
          </w:p>
        </w:tc>
        <w:tc>
          <w:tcPr>
            <w:tcW w:w="1680" w:type="dxa"/>
            <w:shd w:val="clear" w:color="auto" w:fill="D9D9D9"/>
            <w:tcMar>
              <w:top w:w="100" w:type="dxa"/>
              <w:left w:w="100" w:type="dxa"/>
              <w:bottom w:w="100" w:type="dxa"/>
              <w:right w:w="100" w:type="dxa"/>
            </w:tcMar>
            <w:vAlign w:val="center"/>
          </w:tcPr>
          <w:p w14:paraId="111AB63E" w14:textId="77777777" w:rsidR="00111641" w:rsidRPr="00702720" w:rsidRDefault="00111641">
            <w:pPr>
              <w:widowControl w:val="0"/>
              <w:jc w:val="center"/>
              <w:rPr>
                <w:rFonts w:cs="Tahoma"/>
                <w:b/>
              </w:rPr>
            </w:pPr>
            <w:r w:rsidRPr="00702720">
              <w:rPr>
                <w:rFonts w:cs="Tahoma"/>
                <w:b/>
                <w:sz w:val="18"/>
                <w:szCs w:val="18"/>
              </w:rPr>
              <w:t>ΠΑΡΑΠΟΜΠΗ ΤΕΚΜΗΡΙΩΣΗΣ</w:t>
            </w:r>
          </w:p>
        </w:tc>
      </w:tr>
      <w:tr w:rsidR="00111641" w:rsidRPr="00702720" w14:paraId="22583A07" w14:textId="77777777">
        <w:tc>
          <w:tcPr>
            <w:tcW w:w="675" w:type="dxa"/>
            <w:shd w:val="clear" w:color="auto" w:fill="auto"/>
            <w:tcMar>
              <w:top w:w="100" w:type="dxa"/>
              <w:left w:w="100" w:type="dxa"/>
              <w:bottom w:w="100" w:type="dxa"/>
              <w:right w:w="100" w:type="dxa"/>
            </w:tcMar>
          </w:tcPr>
          <w:p w14:paraId="27E3C8DA" w14:textId="77777777" w:rsidR="00111641" w:rsidRPr="00702720" w:rsidRDefault="00111641">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6F12383E" w14:textId="4B67F2C5" w:rsidR="00111641" w:rsidRPr="00702720" w:rsidRDefault="00111641">
            <w:pPr>
              <w:widowControl w:val="0"/>
              <w:rPr>
                <w:rFonts w:cs="Tahoma"/>
              </w:rPr>
            </w:pPr>
            <w:r w:rsidRPr="00702720">
              <w:rPr>
                <w:rFonts w:cs="Tahoma"/>
              </w:rPr>
              <w:t>Πλήρης συμμόρφωση με τις απαιτήσεις της ενότητας Ι.6.</w:t>
            </w:r>
            <w:r w:rsidR="00EF6217" w:rsidRPr="00702720">
              <w:rPr>
                <w:rFonts w:cs="Tahoma"/>
              </w:rPr>
              <w:t>5</w:t>
            </w:r>
            <w:r w:rsidRPr="00702720">
              <w:rPr>
                <w:rFonts w:cs="Tahoma"/>
              </w:rPr>
              <w:t xml:space="preserve">  του Παραρτήματος Ι. Να αναφερθούν οι ειδικές τεχνικές, λειτουργικές και άλλες προσεγγίσεις και πρόνοιες για την πλήρωση των οριζόμενων στην συγκεκριμένη ενότητα.</w:t>
            </w:r>
          </w:p>
        </w:tc>
        <w:tc>
          <w:tcPr>
            <w:tcW w:w="1440" w:type="dxa"/>
            <w:shd w:val="clear" w:color="auto" w:fill="auto"/>
            <w:tcMar>
              <w:top w:w="100" w:type="dxa"/>
              <w:left w:w="100" w:type="dxa"/>
              <w:bottom w:w="100" w:type="dxa"/>
              <w:right w:w="100" w:type="dxa"/>
            </w:tcMar>
          </w:tcPr>
          <w:p w14:paraId="29049D1C" w14:textId="77777777" w:rsidR="00111641" w:rsidRPr="00702720" w:rsidRDefault="00111641">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310BF4F1" w14:textId="77777777" w:rsidR="00111641" w:rsidRPr="00702720" w:rsidRDefault="00111641">
            <w:pPr>
              <w:widowControl w:val="0"/>
              <w:jc w:val="center"/>
              <w:rPr>
                <w:rFonts w:cs="Tahoma"/>
              </w:rPr>
            </w:pPr>
          </w:p>
        </w:tc>
        <w:tc>
          <w:tcPr>
            <w:tcW w:w="1680" w:type="dxa"/>
            <w:shd w:val="clear" w:color="auto" w:fill="auto"/>
            <w:tcMar>
              <w:top w:w="100" w:type="dxa"/>
              <w:left w:w="100" w:type="dxa"/>
              <w:bottom w:w="100" w:type="dxa"/>
              <w:right w:w="100" w:type="dxa"/>
            </w:tcMar>
          </w:tcPr>
          <w:p w14:paraId="32C09D1D" w14:textId="77777777" w:rsidR="00111641" w:rsidRPr="00702720" w:rsidRDefault="00111641">
            <w:pPr>
              <w:widowControl w:val="0"/>
              <w:jc w:val="center"/>
              <w:rPr>
                <w:rFonts w:cs="Tahoma"/>
              </w:rPr>
            </w:pPr>
          </w:p>
        </w:tc>
      </w:tr>
    </w:tbl>
    <w:p w14:paraId="15FF3AFB" w14:textId="77777777" w:rsidR="00ED1FAC" w:rsidRPr="00702720" w:rsidRDefault="00ED1FAC" w:rsidP="00ED1FAC">
      <w:pPr>
        <w:rPr>
          <w:rFonts w:cs="Tahoma"/>
          <w:b/>
        </w:rPr>
      </w:pPr>
    </w:p>
    <w:p w14:paraId="7B86686D" w14:textId="5BA8FA04" w:rsidR="00ED1FAC" w:rsidRPr="00702720" w:rsidRDefault="00ED1FAC" w:rsidP="00BF6B20">
      <w:pPr>
        <w:pStyle w:val="Appendix-Heading4"/>
      </w:pPr>
      <w:r w:rsidRPr="00702720">
        <w:t>Υπηρεσίες Εγγύησης Καλής Λειτουργίας</w:t>
      </w:r>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B428C2" w:rsidRPr="00702720" w14:paraId="19363D47" w14:textId="77777777">
        <w:tc>
          <w:tcPr>
            <w:tcW w:w="675" w:type="dxa"/>
            <w:shd w:val="clear" w:color="auto" w:fill="D9D9D9"/>
            <w:tcMar>
              <w:top w:w="100" w:type="dxa"/>
              <w:left w:w="100" w:type="dxa"/>
              <w:bottom w:w="100" w:type="dxa"/>
              <w:right w:w="100" w:type="dxa"/>
            </w:tcMar>
            <w:vAlign w:val="center"/>
          </w:tcPr>
          <w:p w14:paraId="1D73A239" w14:textId="78D11FA9" w:rsidR="00B428C2" w:rsidRPr="00702720" w:rsidRDefault="00B428C2" w:rsidP="00B428C2">
            <w:pPr>
              <w:widowControl w:val="0"/>
              <w:jc w:val="center"/>
              <w:rPr>
                <w:rFonts w:cs="Tahoma"/>
                <w:b/>
              </w:rPr>
            </w:pPr>
            <w:r w:rsidRPr="00702720">
              <w:rPr>
                <w:rFonts w:cs="Tahoma"/>
                <w:b/>
                <w:sz w:val="18"/>
                <w:szCs w:val="18"/>
                <w:lang w:val="en-US"/>
              </w:rPr>
              <w:t>Α/Α</w:t>
            </w:r>
          </w:p>
        </w:tc>
        <w:tc>
          <w:tcPr>
            <w:tcW w:w="4995" w:type="dxa"/>
            <w:shd w:val="clear" w:color="auto" w:fill="D9D9D9"/>
            <w:tcMar>
              <w:top w:w="100" w:type="dxa"/>
              <w:left w:w="100" w:type="dxa"/>
              <w:bottom w:w="100" w:type="dxa"/>
              <w:right w:w="100" w:type="dxa"/>
            </w:tcMar>
            <w:vAlign w:val="center"/>
          </w:tcPr>
          <w:p w14:paraId="78233075" w14:textId="096D9DA5" w:rsidR="00B428C2" w:rsidRPr="00702720" w:rsidRDefault="00B428C2" w:rsidP="00B428C2">
            <w:pPr>
              <w:widowControl w:val="0"/>
              <w:jc w:val="center"/>
              <w:rPr>
                <w:rFonts w:cs="Tahoma"/>
                <w:b/>
              </w:rPr>
            </w:pPr>
            <w:r w:rsidRPr="00702720">
              <w:rPr>
                <w:rFonts w:cs="Tahoma"/>
                <w:b/>
                <w:sz w:val="18"/>
                <w:szCs w:val="18"/>
              </w:rPr>
              <w:t>ΠΡΟΔΙΑΓΡΑΦΗ</w:t>
            </w:r>
          </w:p>
        </w:tc>
        <w:tc>
          <w:tcPr>
            <w:tcW w:w="1440" w:type="dxa"/>
            <w:shd w:val="clear" w:color="auto" w:fill="D9D9D9"/>
            <w:tcMar>
              <w:top w:w="100" w:type="dxa"/>
              <w:left w:w="100" w:type="dxa"/>
              <w:bottom w:w="100" w:type="dxa"/>
              <w:right w:w="100" w:type="dxa"/>
            </w:tcMar>
            <w:vAlign w:val="center"/>
          </w:tcPr>
          <w:p w14:paraId="7906EAD7" w14:textId="7EA5C3FA" w:rsidR="00B428C2" w:rsidRPr="00702720" w:rsidRDefault="00B428C2" w:rsidP="00B428C2">
            <w:pPr>
              <w:widowControl w:val="0"/>
              <w:jc w:val="center"/>
              <w:rPr>
                <w:rFonts w:cs="Tahoma"/>
                <w:b/>
              </w:rPr>
            </w:pPr>
            <w:r w:rsidRPr="00702720">
              <w:rPr>
                <w:rFonts w:cs="Tahoma"/>
                <w:b/>
                <w:sz w:val="18"/>
                <w:szCs w:val="18"/>
              </w:rPr>
              <w:t>ΑΠΑΙΤΗΣΗ</w:t>
            </w:r>
          </w:p>
        </w:tc>
        <w:tc>
          <w:tcPr>
            <w:tcW w:w="1530" w:type="dxa"/>
            <w:shd w:val="clear" w:color="auto" w:fill="D9D9D9"/>
            <w:tcMar>
              <w:top w:w="100" w:type="dxa"/>
              <w:left w:w="100" w:type="dxa"/>
              <w:bottom w:w="100" w:type="dxa"/>
              <w:right w:w="100" w:type="dxa"/>
            </w:tcMar>
            <w:vAlign w:val="center"/>
          </w:tcPr>
          <w:p w14:paraId="196C4181" w14:textId="47A2F3EE" w:rsidR="00B428C2" w:rsidRPr="00702720" w:rsidRDefault="00B428C2" w:rsidP="00B428C2">
            <w:pPr>
              <w:widowControl w:val="0"/>
              <w:jc w:val="center"/>
              <w:rPr>
                <w:rFonts w:cs="Tahoma"/>
                <w:b/>
              </w:rPr>
            </w:pPr>
            <w:r w:rsidRPr="00702720">
              <w:rPr>
                <w:rFonts w:cs="Tahoma"/>
                <w:b/>
                <w:sz w:val="18"/>
                <w:szCs w:val="18"/>
              </w:rPr>
              <w:t>ΑΠΑΝΤΗΣΗ</w:t>
            </w:r>
          </w:p>
        </w:tc>
        <w:tc>
          <w:tcPr>
            <w:tcW w:w="1680" w:type="dxa"/>
            <w:shd w:val="clear" w:color="auto" w:fill="D9D9D9"/>
            <w:tcMar>
              <w:top w:w="100" w:type="dxa"/>
              <w:left w:w="100" w:type="dxa"/>
              <w:bottom w:w="100" w:type="dxa"/>
              <w:right w:w="100" w:type="dxa"/>
            </w:tcMar>
            <w:vAlign w:val="center"/>
          </w:tcPr>
          <w:p w14:paraId="6919AE07" w14:textId="08DEB831" w:rsidR="00B428C2" w:rsidRPr="00702720" w:rsidRDefault="00B428C2" w:rsidP="00B428C2">
            <w:pPr>
              <w:widowControl w:val="0"/>
              <w:jc w:val="center"/>
              <w:rPr>
                <w:rFonts w:cs="Tahoma"/>
                <w:b/>
              </w:rPr>
            </w:pPr>
            <w:r w:rsidRPr="00702720">
              <w:rPr>
                <w:rFonts w:cs="Tahoma"/>
                <w:b/>
                <w:sz w:val="18"/>
                <w:szCs w:val="18"/>
              </w:rPr>
              <w:t>ΠΑΡΑΠΟΜΠΗ ΤΕΚΜΗΡΙΩΣΗΣ</w:t>
            </w:r>
          </w:p>
        </w:tc>
      </w:tr>
      <w:tr w:rsidR="00ED1FAC" w:rsidRPr="00702720" w14:paraId="390448B0" w14:textId="77777777">
        <w:tc>
          <w:tcPr>
            <w:tcW w:w="675" w:type="dxa"/>
            <w:shd w:val="clear" w:color="auto" w:fill="auto"/>
            <w:tcMar>
              <w:top w:w="100" w:type="dxa"/>
              <w:left w:w="100" w:type="dxa"/>
              <w:bottom w:w="100" w:type="dxa"/>
              <w:right w:w="100" w:type="dxa"/>
            </w:tcMar>
          </w:tcPr>
          <w:p w14:paraId="50D99480" w14:textId="77777777" w:rsidR="00ED1FAC" w:rsidRPr="00702720" w:rsidRDefault="00ED1FAC">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3F0BE287" w14:textId="6DD94B20" w:rsidR="00ED1FAC" w:rsidRPr="00702720" w:rsidRDefault="00ED1FAC">
            <w:pPr>
              <w:widowControl w:val="0"/>
              <w:rPr>
                <w:rFonts w:cs="Tahoma"/>
              </w:rPr>
            </w:pPr>
            <w:r w:rsidRPr="00702720">
              <w:rPr>
                <w:rFonts w:cs="Tahoma"/>
              </w:rPr>
              <w:t xml:space="preserve">Πλήρης συμμόρφωση με τις απαιτήσεις της ενότητας </w:t>
            </w:r>
            <w:r w:rsidR="00B428C2" w:rsidRPr="00702720">
              <w:rPr>
                <w:rFonts w:cs="Tahoma"/>
              </w:rPr>
              <w:t>Ι.6.</w:t>
            </w:r>
            <w:r w:rsidR="00111641" w:rsidRPr="00702720">
              <w:rPr>
                <w:rFonts w:cs="Tahoma"/>
              </w:rPr>
              <w:t>6</w:t>
            </w:r>
            <w:r w:rsidR="00B428C2" w:rsidRPr="00702720">
              <w:rPr>
                <w:rFonts w:cs="Tahoma"/>
              </w:rPr>
              <w:t xml:space="preserve"> </w:t>
            </w:r>
            <w:r w:rsidRPr="00702720">
              <w:rPr>
                <w:rFonts w:cs="Tahoma"/>
              </w:rPr>
              <w:t>του Παραρτήματος Ι. Να αναφερθούν οι ειδικές τεχνικές, λειτουργικές και άλλες προσεγγίσεις και πρόνοιες για την πλήρωση των οριζόμενων στην συγκεκριμένη ενότητα.</w:t>
            </w:r>
          </w:p>
        </w:tc>
        <w:tc>
          <w:tcPr>
            <w:tcW w:w="1440" w:type="dxa"/>
            <w:shd w:val="clear" w:color="auto" w:fill="auto"/>
            <w:tcMar>
              <w:top w:w="100" w:type="dxa"/>
              <w:left w:w="100" w:type="dxa"/>
              <w:bottom w:w="100" w:type="dxa"/>
              <w:right w:w="100" w:type="dxa"/>
            </w:tcMar>
          </w:tcPr>
          <w:p w14:paraId="45FE3BB2"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4544EFA9"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00AAF1A0" w14:textId="77777777" w:rsidR="00ED1FAC" w:rsidRPr="00702720" w:rsidRDefault="00ED1FAC">
            <w:pPr>
              <w:widowControl w:val="0"/>
              <w:jc w:val="center"/>
              <w:rPr>
                <w:rFonts w:cs="Tahoma"/>
              </w:rPr>
            </w:pPr>
          </w:p>
        </w:tc>
      </w:tr>
    </w:tbl>
    <w:p w14:paraId="2911ABB8" w14:textId="77777777" w:rsidR="00ED1FAC" w:rsidRPr="00702720" w:rsidRDefault="00ED1FAC" w:rsidP="00ED1FAC">
      <w:pPr>
        <w:rPr>
          <w:rFonts w:cs="Tahoma"/>
          <w:b/>
        </w:rPr>
      </w:pPr>
    </w:p>
    <w:p w14:paraId="25F579DA" w14:textId="3C5ADDDD" w:rsidR="00ED1FAC" w:rsidRPr="00702720" w:rsidRDefault="00ED1FAC" w:rsidP="00EF6217">
      <w:pPr>
        <w:pStyle w:val="Appendix-Heading3"/>
      </w:pPr>
      <w:bookmarkStart w:id="689" w:name="_Toc191630164"/>
      <w:r w:rsidRPr="00702720">
        <w:t>Εξοπλισμός Ελέγχων</w:t>
      </w:r>
      <w:bookmarkEnd w:id="689"/>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ED1FAC" w:rsidRPr="00702720" w14:paraId="531CE010" w14:textId="77777777">
        <w:tc>
          <w:tcPr>
            <w:tcW w:w="675" w:type="dxa"/>
            <w:shd w:val="clear" w:color="auto" w:fill="D9D9D9"/>
            <w:tcMar>
              <w:top w:w="100" w:type="dxa"/>
              <w:left w:w="100" w:type="dxa"/>
              <w:bottom w:w="100" w:type="dxa"/>
              <w:right w:w="100" w:type="dxa"/>
            </w:tcMar>
          </w:tcPr>
          <w:p w14:paraId="08D9FA4D" w14:textId="77777777" w:rsidR="00ED1FAC" w:rsidRPr="00702720" w:rsidRDefault="00ED1FAC">
            <w:pPr>
              <w:widowControl w:val="0"/>
              <w:jc w:val="center"/>
              <w:rPr>
                <w:rFonts w:cs="Tahoma"/>
                <w:b/>
              </w:rPr>
            </w:pPr>
            <w:r w:rsidRPr="00702720">
              <w:rPr>
                <w:rFonts w:cs="Tahoma"/>
                <w:b/>
              </w:rPr>
              <w:t>Α/Α</w:t>
            </w:r>
          </w:p>
        </w:tc>
        <w:tc>
          <w:tcPr>
            <w:tcW w:w="4995" w:type="dxa"/>
            <w:shd w:val="clear" w:color="auto" w:fill="D9D9D9"/>
            <w:tcMar>
              <w:top w:w="100" w:type="dxa"/>
              <w:left w:w="100" w:type="dxa"/>
              <w:bottom w:w="100" w:type="dxa"/>
              <w:right w:w="100" w:type="dxa"/>
            </w:tcMar>
          </w:tcPr>
          <w:p w14:paraId="2D641DC3" w14:textId="77777777" w:rsidR="00ED1FAC" w:rsidRPr="00702720" w:rsidRDefault="00ED1FAC">
            <w:pPr>
              <w:widowControl w:val="0"/>
              <w:jc w:val="center"/>
              <w:rPr>
                <w:rFonts w:cs="Tahoma"/>
                <w:b/>
              </w:rPr>
            </w:pPr>
            <w:r w:rsidRPr="00702720">
              <w:rPr>
                <w:rFonts w:cs="Tahoma"/>
                <w:b/>
              </w:rPr>
              <w:t>ΠΡΟΔΙΑΓΡΑΦΗ</w:t>
            </w:r>
          </w:p>
        </w:tc>
        <w:tc>
          <w:tcPr>
            <w:tcW w:w="1440" w:type="dxa"/>
            <w:shd w:val="clear" w:color="auto" w:fill="D9D9D9"/>
            <w:tcMar>
              <w:top w:w="100" w:type="dxa"/>
              <w:left w:w="100" w:type="dxa"/>
              <w:bottom w:w="100" w:type="dxa"/>
              <w:right w:w="100" w:type="dxa"/>
            </w:tcMar>
          </w:tcPr>
          <w:p w14:paraId="74D687BF" w14:textId="77777777" w:rsidR="00ED1FAC" w:rsidRPr="00702720" w:rsidRDefault="00ED1FAC">
            <w:pPr>
              <w:widowControl w:val="0"/>
              <w:jc w:val="center"/>
              <w:rPr>
                <w:rFonts w:cs="Tahoma"/>
                <w:b/>
              </w:rPr>
            </w:pPr>
            <w:r w:rsidRPr="00702720">
              <w:rPr>
                <w:rFonts w:cs="Tahoma"/>
                <w:b/>
              </w:rPr>
              <w:t>ΑΠΑΙΤΗΣΗ</w:t>
            </w:r>
          </w:p>
        </w:tc>
        <w:tc>
          <w:tcPr>
            <w:tcW w:w="1530" w:type="dxa"/>
            <w:shd w:val="clear" w:color="auto" w:fill="D9D9D9"/>
            <w:tcMar>
              <w:top w:w="100" w:type="dxa"/>
              <w:left w:w="100" w:type="dxa"/>
              <w:bottom w:w="100" w:type="dxa"/>
              <w:right w:w="100" w:type="dxa"/>
            </w:tcMar>
          </w:tcPr>
          <w:p w14:paraId="65229648" w14:textId="77777777" w:rsidR="00ED1FAC" w:rsidRPr="00702720" w:rsidRDefault="00ED1FAC">
            <w:pPr>
              <w:widowControl w:val="0"/>
              <w:jc w:val="center"/>
              <w:rPr>
                <w:rFonts w:cs="Tahoma"/>
                <w:b/>
              </w:rPr>
            </w:pPr>
            <w:r w:rsidRPr="00702720">
              <w:rPr>
                <w:rFonts w:cs="Tahoma"/>
                <w:b/>
              </w:rPr>
              <w:t>ΑΠΑΝΤΗΣΗ</w:t>
            </w:r>
          </w:p>
        </w:tc>
        <w:tc>
          <w:tcPr>
            <w:tcW w:w="1680" w:type="dxa"/>
            <w:shd w:val="clear" w:color="auto" w:fill="D9D9D9"/>
            <w:tcMar>
              <w:top w:w="100" w:type="dxa"/>
              <w:left w:w="100" w:type="dxa"/>
              <w:bottom w:w="100" w:type="dxa"/>
              <w:right w:w="100" w:type="dxa"/>
            </w:tcMar>
          </w:tcPr>
          <w:p w14:paraId="7AEC3792" w14:textId="77777777" w:rsidR="00ED1FAC" w:rsidRPr="00702720" w:rsidRDefault="00ED1FAC">
            <w:pPr>
              <w:widowControl w:val="0"/>
              <w:jc w:val="center"/>
              <w:rPr>
                <w:rFonts w:cs="Tahoma"/>
                <w:b/>
              </w:rPr>
            </w:pPr>
            <w:r w:rsidRPr="00702720">
              <w:rPr>
                <w:rFonts w:cs="Tahoma"/>
                <w:b/>
              </w:rPr>
              <w:t>ΠΑΡΑΠΟΜΠΗ</w:t>
            </w:r>
          </w:p>
        </w:tc>
      </w:tr>
      <w:tr w:rsidR="00ED1FAC" w:rsidRPr="00702720" w14:paraId="754ED48D" w14:textId="77777777">
        <w:tc>
          <w:tcPr>
            <w:tcW w:w="675" w:type="dxa"/>
            <w:shd w:val="clear" w:color="auto" w:fill="auto"/>
            <w:tcMar>
              <w:top w:w="100" w:type="dxa"/>
              <w:left w:w="100" w:type="dxa"/>
              <w:bottom w:w="100" w:type="dxa"/>
              <w:right w:w="100" w:type="dxa"/>
            </w:tcMar>
          </w:tcPr>
          <w:p w14:paraId="15CCA1C1" w14:textId="77777777" w:rsidR="00ED1FAC" w:rsidRPr="00702720" w:rsidRDefault="00ED1FAC">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666617B7" w14:textId="77777777" w:rsidR="00ED1FAC" w:rsidRPr="00702720" w:rsidRDefault="00ED1FAC">
            <w:pPr>
              <w:rPr>
                <w:rFonts w:cs="Tahoma"/>
              </w:rPr>
            </w:pPr>
            <w:r w:rsidRPr="00702720">
              <w:rPr>
                <w:rFonts w:cs="Tahoma"/>
              </w:rPr>
              <w:t>Στο πλαίσιο του Έργου και για τις ανάγκες της πιλοτικής λειτουργίας ο Ανάδοχος θα προσφέρει τον απαιτούμενο εξοπλισμό για την διενέργεια των ελέγχων στο πεδίο.</w:t>
            </w:r>
          </w:p>
          <w:p w14:paraId="75A8C6EE" w14:textId="77777777" w:rsidR="00ED1FAC" w:rsidRPr="00702720" w:rsidRDefault="00ED1FAC">
            <w:pPr>
              <w:rPr>
                <w:rFonts w:cs="Tahoma"/>
              </w:rPr>
            </w:pPr>
          </w:p>
          <w:p w14:paraId="66E4978A" w14:textId="77777777" w:rsidR="00ED1FAC" w:rsidRPr="00702720" w:rsidRDefault="00ED1FAC">
            <w:pPr>
              <w:rPr>
                <w:rFonts w:cs="Tahoma"/>
              </w:rPr>
            </w:pPr>
            <w:r w:rsidRPr="00702720">
              <w:rPr>
                <w:rFonts w:cs="Tahoma"/>
              </w:rPr>
              <w:t>Ο εξοπλισμός θα αποτελείται από:</w:t>
            </w:r>
          </w:p>
          <w:p w14:paraId="6A96655E" w14:textId="77777777" w:rsidR="00ED1FAC" w:rsidRPr="00702720" w:rsidRDefault="00ED1FAC">
            <w:pPr>
              <w:rPr>
                <w:rFonts w:cs="Tahoma"/>
              </w:rPr>
            </w:pPr>
          </w:p>
          <w:p w14:paraId="26BBB7FE" w14:textId="77777777" w:rsidR="00ED1FAC" w:rsidRPr="00702720" w:rsidRDefault="00ED1FAC" w:rsidP="00D87005">
            <w:pPr>
              <w:numPr>
                <w:ilvl w:val="0"/>
                <w:numId w:val="117"/>
              </w:numPr>
              <w:tabs>
                <w:tab w:val="clear" w:pos="0"/>
                <w:tab w:val="clear" w:pos="709"/>
                <w:tab w:val="clear" w:pos="1134"/>
              </w:tabs>
              <w:suppressAutoHyphens w:val="0"/>
              <w:spacing w:after="0" w:line="276" w:lineRule="auto"/>
              <w:rPr>
                <w:rFonts w:cs="Tahoma"/>
              </w:rPr>
            </w:pPr>
            <w:r w:rsidRPr="00702720">
              <w:rPr>
                <w:rFonts w:cs="Tahoma"/>
              </w:rPr>
              <w:t>Έξυπνες Κινητές Συσκευές (</w:t>
            </w:r>
            <w:proofErr w:type="spellStart"/>
            <w:r w:rsidRPr="00702720">
              <w:rPr>
                <w:rFonts w:cs="Tahoma"/>
              </w:rPr>
              <w:t>smartphones</w:t>
            </w:r>
            <w:proofErr w:type="spellEnd"/>
            <w:r w:rsidRPr="00702720">
              <w:rPr>
                <w:rFonts w:cs="Tahoma"/>
              </w:rPr>
              <w:t>) (30 τουλάχιστον τεμάχια)</w:t>
            </w:r>
          </w:p>
          <w:p w14:paraId="0A8E53E2" w14:textId="77777777" w:rsidR="00ED1FAC" w:rsidRPr="00702720" w:rsidRDefault="00ED1FAC" w:rsidP="00D87005">
            <w:pPr>
              <w:numPr>
                <w:ilvl w:val="0"/>
                <w:numId w:val="117"/>
              </w:numPr>
              <w:tabs>
                <w:tab w:val="clear" w:pos="0"/>
                <w:tab w:val="clear" w:pos="709"/>
                <w:tab w:val="clear" w:pos="1134"/>
              </w:tabs>
              <w:suppressAutoHyphens w:val="0"/>
              <w:spacing w:after="0" w:line="276" w:lineRule="auto"/>
              <w:rPr>
                <w:rFonts w:cs="Tahoma"/>
              </w:rPr>
            </w:pPr>
            <w:r w:rsidRPr="00702720">
              <w:rPr>
                <w:rFonts w:cs="Tahoma"/>
              </w:rPr>
              <w:t>Φορητούς ασύρματους θερμικούς εκτυπωτές (</w:t>
            </w:r>
            <w:proofErr w:type="spellStart"/>
            <w:r w:rsidRPr="00702720">
              <w:rPr>
                <w:rFonts w:cs="Tahoma"/>
              </w:rPr>
              <w:t>printers</w:t>
            </w:r>
            <w:proofErr w:type="spellEnd"/>
            <w:r w:rsidRPr="00702720">
              <w:rPr>
                <w:rFonts w:cs="Tahoma"/>
              </w:rPr>
              <w:t>) (30 τουλάχιστον τεμάχια)</w:t>
            </w:r>
          </w:p>
          <w:p w14:paraId="1134B8F5" w14:textId="77777777" w:rsidR="00ED1FAC" w:rsidRPr="00702720" w:rsidRDefault="00ED1FAC" w:rsidP="00D87005">
            <w:pPr>
              <w:numPr>
                <w:ilvl w:val="0"/>
                <w:numId w:val="117"/>
              </w:numPr>
              <w:tabs>
                <w:tab w:val="clear" w:pos="0"/>
                <w:tab w:val="clear" w:pos="709"/>
                <w:tab w:val="clear" w:pos="1134"/>
              </w:tabs>
              <w:suppressAutoHyphens w:val="0"/>
              <w:spacing w:after="0" w:line="276" w:lineRule="auto"/>
              <w:rPr>
                <w:rFonts w:cs="Tahoma"/>
              </w:rPr>
            </w:pPr>
            <w:r w:rsidRPr="00702720">
              <w:rPr>
                <w:rFonts w:cs="Tahoma"/>
              </w:rPr>
              <w:lastRenderedPageBreak/>
              <w:t>Προστατευτικός εξοπλισμός για τις παραπάνω συσκευές (θήκες, ιμάντες μεταφοράς)</w:t>
            </w:r>
          </w:p>
          <w:p w14:paraId="2EA836CB" w14:textId="77777777" w:rsidR="00ED1FAC" w:rsidRPr="00702720" w:rsidRDefault="00ED1FAC" w:rsidP="00D87005">
            <w:pPr>
              <w:numPr>
                <w:ilvl w:val="0"/>
                <w:numId w:val="117"/>
              </w:numPr>
              <w:tabs>
                <w:tab w:val="clear" w:pos="0"/>
                <w:tab w:val="clear" w:pos="709"/>
                <w:tab w:val="clear" w:pos="1134"/>
              </w:tabs>
              <w:suppressAutoHyphens w:val="0"/>
              <w:spacing w:after="0" w:line="276" w:lineRule="auto"/>
              <w:rPr>
                <w:rFonts w:cs="Tahoma"/>
              </w:rPr>
            </w:pPr>
            <w:r w:rsidRPr="00702720">
              <w:rPr>
                <w:rFonts w:cs="Tahoma"/>
              </w:rPr>
              <w:t>Αναλώσιμα εκτυπωτών (ειδικό χαρτί εκτύπωσης)</w:t>
            </w:r>
          </w:p>
        </w:tc>
        <w:tc>
          <w:tcPr>
            <w:tcW w:w="1440" w:type="dxa"/>
            <w:shd w:val="clear" w:color="auto" w:fill="auto"/>
            <w:tcMar>
              <w:top w:w="100" w:type="dxa"/>
              <w:left w:w="100" w:type="dxa"/>
              <w:bottom w:w="100" w:type="dxa"/>
              <w:right w:w="100" w:type="dxa"/>
            </w:tcMar>
          </w:tcPr>
          <w:p w14:paraId="064ACE89" w14:textId="77777777" w:rsidR="00ED1FAC" w:rsidRPr="00702720" w:rsidRDefault="00ED1FAC">
            <w:pPr>
              <w:widowControl w:val="0"/>
              <w:jc w:val="center"/>
              <w:rPr>
                <w:rFonts w:cs="Tahoma"/>
              </w:rPr>
            </w:pPr>
            <w:r w:rsidRPr="00702720">
              <w:rPr>
                <w:rFonts w:cs="Tahoma"/>
              </w:rPr>
              <w:lastRenderedPageBreak/>
              <w:t>ΝΑΙ</w:t>
            </w:r>
          </w:p>
        </w:tc>
        <w:tc>
          <w:tcPr>
            <w:tcW w:w="1530" w:type="dxa"/>
            <w:shd w:val="clear" w:color="auto" w:fill="auto"/>
            <w:tcMar>
              <w:top w:w="100" w:type="dxa"/>
              <w:left w:w="100" w:type="dxa"/>
              <w:bottom w:w="100" w:type="dxa"/>
              <w:right w:w="100" w:type="dxa"/>
            </w:tcMar>
          </w:tcPr>
          <w:p w14:paraId="7EE20780"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4046C05F" w14:textId="77777777" w:rsidR="00ED1FAC" w:rsidRPr="00702720" w:rsidRDefault="00ED1FAC">
            <w:pPr>
              <w:widowControl w:val="0"/>
              <w:jc w:val="center"/>
              <w:rPr>
                <w:rFonts w:cs="Tahoma"/>
              </w:rPr>
            </w:pPr>
          </w:p>
        </w:tc>
      </w:tr>
    </w:tbl>
    <w:p w14:paraId="6C3D0F78" w14:textId="77777777" w:rsidR="00ED1FAC" w:rsidRPr="00702720" w:rsidRDefault="00ED1FAC" w:rsidP="00ED1FAC">
      <w:pPr>
        <w:rPr>
          <w:rFonts w:cs="Tahoma"/>
          <w:b/>
        </w:rPr>
      </w:pPr>
    </w:p>
    <w:p w14:paraId="4D39F64F" w14:textId="2A20B684" w:rsidR="00ED1FAC" w:rsidRPr="00702720" w:rsidRDefault="00ED1FAC" w:rsidP="00BF6B20">
      <w:pPr>
        <w:pStyle w:val="Appendix-Heading4"/>
      </w:pPr>
      <w:r w:rsidRPr="00702720">
        <w:t>Έξυπνες Κινητές Συσκευές</w:t>
      </w:r>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ED1FAC" w:rsidRPr="00702720" w14:paraId="2B9BD24F" w14:textId="77777777">
        <w:tc>
          <w:tcPr>
            <w:tcW w:w="675" w:type="dxa"/>
            <w:shd w:val="clear" w:color="auto" w:fill="D9D9D9"/>
            <w:tcMar>
              <w:top w:w="100" w:type="dxa"/>
              <w:left w:w="100" w:type="dxa"/>
              <w:bottom w:w="100" w:type="dxa"/>
              <w:right w:w="100" w:type="dxa"/>
            </w:tcMar>
          </w:tcPr>
          <w:p w14:paraId="38537C29" w14:textId="77777777" w:rsidR="00ED1FAC" w:rsidRPr="00702720" w:rsidRDefault="00ED1FAC">
            <w:pPr>
              <w:widowControl w:val="0"/>
              <w:jc w:val="center"/>
              <w:rPr>
                <w:rFonts w:cs="Tahoma"/>
                <w:b/>
              </w:rPr>
            </w:pPr>
            <w:r w:rsidRPr="00702720">
              <w:rPr>
                <w:rFonts w:cs="Tahoma"/>
                <w:b/>
              </w:rPr>
              <w:t>Α/Α</w:t>
            </w:r>
          </w:p>
        </w:tc>
        <w:tc>
          <w:tcPr>
            <w:tcW w:w="4995" w:type="dxa"/>
            <w:shd w:val="clear" w:color="auto" w:fill="D9D9D9"/>
            <w:tcMar>
              <w:top w:w="100" w:type="dxa"/>
              <w:left w:w="100" w:type="dxa"/>
              <w:bottom w:w="100" w:type="dxa"/>
              <w:right w:w="100" w:type="dxa"/>
            </w:tcMar>
          </w:tcPr>
          <w:p w14:paraId="75CF0004" w14:textId="77777777" w:rsidR="00ED1FAC" w:rsidRPr="00702720" w:rsidRDefault="00ED1FAC">
            <w:pPr>
              <w:widowControl w:val="0"/>
              <w:jc w:val="center"/>
              <w:rPr>
                <w:rFonts w:cs="Tahoma"/>
                <w:b/>
              </w:rPr>
            </w:pPr>
            <w:r w:rsidRPr="00702720">
              <w:rPr>
                <w:rFonts w:cs="Tahoma"/>
                <w:b/>
              </w:rPr>
              <w:t>ΠΡΟΔΙΑΓΡΑΦΗ</w:t>
            </w:r>
          </w:p>
        </w:tc>
        <w:tc>
          <w:tcPr>
            <w:tcW w:w="1440" w:type="dxa"/>
            <w:shd w:val="clear" w:color="auto" w:fill="D9D9D9"/>
            <w:tcMar>
              <w:top w:w="100" w:type="dxa"/>
              <w:left w:w="100" w:type="dxa"/>
              <w:bottom w:w="100" w:type="dxa"/>
              <w:right w:w="100" w:type="dxa"/>
            </w:tcMar>
          </w:tcPr>
          <w:p w14:paraId="21409277" w14:textId="77777777" w:rsidR="00ED1FAC" w:rsidRPr="00702720" w:rsidRDefault="00ED1FAC">
            <w:pPr>
              <w:widowControl w:val="0"/>
              <w:jc w:val="center"/>
              <w:rPr>
                <w:rFonts w:cs="Tahoma"/>
                <w:b/>
              </w:rPr>
            </w:pPr>
            <w:r w:rsidRPr="00702720">
              <w:rPr>
                <w:rFonts w:cs="Tahoma"/>
                <w:b/>
              </w:rPr>
              <w:t>ΑΠΑΙΤΗΣΗ</w:t>
            </w:r>
          </w:p>
        </w:tc>
        <w:tc>
          <w:tcPr>
            <w:tcW w:w="1530" w:type="dxa"/>
            <w:shd w:val="clear" w:color="auto" w:fill="D9D9D9"/>
            <w:tcMar>
              <w:top w:w="100" w:type="dxa"/>
              <w:left w:w="100" w:type="dxa"/>
              <w:bottom w:w="100" w:type="dxa"/>
              <w:right w:w="100" w:type="dxa"/>
            </w:tcMar>
          </w:tcPr>
          <w:p w14:paraId="453FA031" w14:textId="77777777" w:rsidR="00ED1FAC" w:rsidRPr="00702720" w:rsidRDefault="00ED1FAC">
            <w:pPr>
              <w:widowControl w:val="0"/>
              <w:jc w:val="center"/>
              <w:rPr>
                <w:rFonts w:cs="Tahoma"/>
                <w:b/>
              </w:rPr>
            </w:pPr>
            <w:r w:rsidRPr="00702720">
              <w:rPr>
                <w:rFonts w:cs="Tahoma"/>
                <w:b/>
              </w:rPr>
              <w:t>ΑΠΑΝΤΗΣΗ</w:t>
            </w:r>
          </w:p>
        </w:tc>
        <w:tc>
          <w:tcPr>
            <w:tcW w:w="1680" w:type="dxa"/>
            <w:shd w:val="clear" w:color="auto" w:fill="D9D9D9"/>
            <w:tcMar>
              <w:top w:w="100" w:type="dxa"/>
              <w:left w:w="100" w:type="dxa"/>
              <w:bottom w:w="100" w:type="dxa"/>
              <w:right w:w="100" w:type="dxa"/>
            </w:tcMar>
          </w:tcPr>
          <w:p w14:paraId="34F16426" w14:textId="77777777" w:rsidR="00ED1FAC" w:rsidRPr="00702720" w:rsidRDefault="00ED1FAC">
            <w:pPr>
              <w:widowControl w:val="0"/>
              <w:jc w:val="center"/>
              <w:rPr>
                <w:rFonts w:cs="Tahoma"/>
                <w:b/>
              </w:rPr>
            </w:pPr>
            <w:r w:rsidRPr="00702720">
              <w:rPr>
                <w:rFonts w:cs="Tahoma"/>
                <w:b/>
              </w:rPr>
              <w:t>ΠΑΡΑΠΟΜΠΗ</w:t>
            </w:r>
          </w:p>
        </w:tc>
      </w:tr>
      <w:tr w:rsidR="00ED1FAC" w:rsidRPr="00702720" w14:paraId="2C0D53DE" w14:textId="77777777">
        <w:tc>
          <w:tcPr>
            <w:tcW w:w="675" w:type="dxa"/>
            <w:shd w:val="clear" w:color="auto" w:fill="auto"/>
            <w:tcMar>
              <w:top w:w="100" w:type="dxa"/>
              <w:left w:w="100" w:type="dxa"/>
              <w:bottom w:w="100" w:type="dxa"/>
              <w:right w:w="100" w:type="dxa"/>
            </w:tcMar>
          </w:tcPr>
          <w:p w14:paraId="13DFE5A3" w14:textId="77777777" w:rsidR="00ED1FAC" w:rsidRPr="00702720" w:rsidRDefault="00ED1FAC">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0F7955E4" w14:textId="77777777" w:rsidR="00ED1FAC" w:rsidRPr="00702720" w:rsidRDefault="00ED1FAC">
            <w:pPr>
              <w:rPr>
                <w:rFonts w:cs="Tahoma"/>
              </w:rPr>
            </w:pPr>
            <w:r w:rsidRPr="00702720">
              <w:rPr>
                <w:rFonts w:cs="Tahoma"/>
              </w:rPr>
              <w:t>Να αναφερθεί το μοντέλο και ο κατασκευαστής</w:t>
            </w:r>
          </w:p>
        </w:tc>
        <w:tc>
          <w:tcPr>
            <w:tcW w:w="1440" w:type="dxa"/>
            <w:shd w:val="clear" w:color="auto" w:fill="auto"/>
            <w:tcMar>
              <w:top w:w="100" w:type="dxa"/>
              <w:left w:w="100" w:type="dxa"/>
              <w:bottom w:w="100" w:type="dxa"/>
              <w:right w:w="100" w:type="dxa"/>
            </w:tcMar>
          </w:tcPr>
          <w:p w14:paraId="3CE0BDBB"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14DB87BA"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44F2A76A" w14:textId="77777777" w:rsidR="00ED1FAC" w:rsidRPr="00702720" w:rsidRDefault="00ED1FAC">
            <w:pPr>
              <w:widowControl w:val="0"/>
              <w:jc w:val="center"/>
              <w:rPr>
                <w:rFonts w:cs="Tahoma"/>
              </w:rPr>
            </w:pPr>
          </w:p>
        </w:tc>
      </w:tr>
      <w:tr w:rsidR="00ED1FAC" w:rsidRPr="00702720" w14:paraId="794447C6" w14:textId="77777777">
        <w:tc>
          <w:tcPr>
            <w:tcW w:w="675" w:type="dxa"/>
            <w:shd w:val="clear" w:color="auto" w:fill="auto"/>
            <w:tcMar>
              <w:top w:w="100" w:type="dxa"/>
              <w:left w:w="100" w:type="dxa"/>
              <w:bottom w:w="100" w:type="dxa"/>
              <w:right w:w="100" w:type="dxa"/>
            </w:tcMar>
          </w:tcPr>
          <w:p w14:paraId="165734A2" w14:textId="77777777" w:rsidR="00ED1FAC" w:rsidRPr="00702720" w:rsidRDefault="00ED1FAC">
            <w:pPr>
              <w:widowControl w:val="0"/>
              <w:rPr>
                <w:rFonts w:cs="Tahoma"/>
              </w:rPr>
            </w:pPr>
            <w:r w:rsidRPr="00702720">
              <w:rPr>
                <w:rFonts w:cs="Tahoma"/>
              </w:rPr>
              <w:t>2.</w:t>
            </w:r>
          </w:p>
        </w:tc>
        <w:tc>
          <w:tcPr>
            <w:tcW w:w="4995" w:type="dxa"/>
            <w:shd w:val="clear" w:color="auto" w:fill="auto"/>
            <w:tcMar>
              <w:top w:w="100" w:type="dxa"/>
              <w:left w:w="100" w:type="dxa"/>
              <w:bottom w:w="100" w:type="dxa"/>
              <w:right w:w="100" w:type="dxa"/>
            </w:tcMar>
          </w:tcPr>
          <w:p w14:paraId="2A8ADB2F" w14:textId="77777777" w:rsidR="00ED1FAC" w:rsidRPr="00702720" w:rsidRDefault="00ED1FAC">
            <w:pPr>
              <w:rPr>
                <w:rFonts w:cs="Tahoma"/>
              </w:rPr>
            </w:pPr>
            <w:r w:rsidRPr="00702720">
              <w:rPr>
                <w:rFonts w:cs="Tahoma"/>
              </w:rPr>
              <w:t>Αριθμός τεμαχίων</w:t>
            </w:r>
          </w:p>
        </w:tc>
        <w:tc>
          <w:tcPr>
            <w:tcW w:w="1440" w:type="dxa"/>
            <w:shd w:val="clear" w:color="auto" w:fill="auto"/>
            <w:tcMar>
              <w:top w:w="100" w:type="dxa"/>
              <w:left w:w="100" w:type="dxa"/>
              <w:bottom w:w="100" w:type="dxa"/>
              <w:right w:w="100" w:type="dxa"/>
            </w:tcMar>
          </w:tcPr>
          <w:p w14:paraId="2C07539F" w14:textId="77777777" w:rsidR="00ED1FAC" w:rsidRPr="00702720" w:rsidRDefault="00ED1FAC">
            <w:pPr>
              <w:widowControl w:val="0"/>
              <w:jc w:val="center"/>
              <w:rPr>
                <w:rFonts w:cs="Tahoma"/>
              </w:rPr>
            </w:pPr>
            <w:r w:rsidRPr="00702720">
              <w:rPr>
                <w:rFonts w:cs="Tahoma"/>
              </w:rPr>
              <w:t>30</w:t>
            </w:r>
          </w:p>
        </w:tc>
        <w:tc>
          <w:tcPr>
            <w:tcW w:w="1530" w:type="dxa"/>
            <w:shd w:val="clear" w:color="auto" w:fill="auto"/>
            <w:tcMar>
              <w:top w:w="100" w:type="dxa"/>
              <w:left w:w="100" w:type="dxa"/>
              <w:bottom w:w="100" w:type="dxa"/>
              <w:right w:w="100" w:type="dxa"/>
            </w:tcMar>
          </w:tcPr>
          <w:p w14:paraId="301FC16C"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4D4C0AB9" w14:textId="77777777" w:rsidR="00ED1FAC" w:rsidRPr="00702720" w:rsidRDefault="00ED1FAC">
            <w:pPr>
              <w:widowControl w:val="0"/>
              <w:jc w:val="center"/>
              <w:rPr>
                <w:rFonts w:cs="Tahoma"/>
              </w:rPr>
            </w:pPr>
          </w:p>
        </w:tc>
      </w:tr>
      <w:tr w:rsidR="00ED1FAC" w:rsidRPr="00702720" w14:paraId="40187CE7" w14:textId="77777777">
        <w:tc>
          <w:tcPr>
            <w:tcW w:w="675" w:type="dxa"/>
            <w:shd w:val="clear" w:color="auto" w:fill="auto"/>
            <w:tcMar>
              <w:top w:w="100" w:type="dxa"/>
              <w:left w:w="100" w:type="dxa"/>
              <w:bottom w:w="100" w:type="dxa"/>
              <w:right w:w="100" w:type="dxa"/>
            </w:tcMar>
          </w:tcPr>
          <w:p w14:paraId="4B827EB3" w14:textId="77777777" w:rsidR="00ED1FAC" w:rsidRPr="00702720" w:rsidRDefault="00ED1FAC">
            <w:pPr>
              <w:widowControl w:val="0"/>
              <w:rPr>
                <w:rFonts w:cs="Tahoma"/>
              </w:rPr>
            </w:pPr>
            <w:r w:rsidRPr="00702720">
              <w:rPr>
                <w:rFonts w:cs="Tahoma"/>
              </w:rPr>
              <w:t>3</w:t>
            </w:r>
          </w:p>
        </w:tc>
        <w:tc>
          <w:tcPr>
            <w:tcW w:w="4995" w:type="dxa"/>
            <w:shd w:val="clear" w:color="auto" w:fill="auto"/>
            <w:tcMar>
              <w:top w:w="100" w:type="dxa"/>
              <w:left w:w="100" w:type="dxa"/>
              <w:bottom w:w="100" w:type="dxa"/>
              <w:right w:w="100" w:type="dxa"/>
            </w:tcMar>
          </w:tcPr>
          <w:p w14:paraId="684377F6" w14:textId="461A6B91" w:rsidR="00ED1FAC" w:rsidRPr="00702720" w:rsidRDefault="00ED1FAC">
            <w:pPr>
              <w:rPr>
                <w:rFonts w:cs="Tahoma"/>
              </w:rPr>
            </w:pPr>
            <w:r w:rsidRPr="00702720">
              <w:rPr>
                <w:rFonts w:cs="Tahoma"/>
              </w:rPr>
              <w:t xml:space="preserve">Πλήρης συμμόρφωση με τα ελάχιστα τεχνικά χαρακτηριστικά της παραγράφου </w:t>
            </w:r>
            <w:r w:rsidR="00A0647C" w:rsidRPr="00702720">
              <w:rPr>
                <w:rFonts w:cs="Tahoma"/>
              </w:rPr>
              <w:t>Ι.4.</w:t>
            </w:r>
            <w:r w:rsidR="00580FAD" w:rsidRPr="00702720">
              <w:rPr>
                <w:rFonts w:cs="Tahoma"/>
              </w:rPr>
              <w:t>1.</w:t>
            </w:r>
            <w:r w:rsidR="00166976" w:rsidRPr="00702720">
              <w:rPr>
                <w:rFonts w:cs="Tahoma"/>
              </w:rPr>
              <w:t>3</w:t>
            </w:r>
            <w:r w:rsidRPr="00702720">
              <w:rPr>
                <w:rFonts w:cs="Tahoma"/>
              </w:rPr>
              <w:t>.</w:t>
            </w:r>
            <w:r w:rsidR="00166976" w:rsidRPr="00702720">
              <w:rPr>
                <w:rFonts w:cs="Tahoma"/>
              </w:rPr>
              <w:t>1</w:t>
            </w:r>
          </w:p>
        </w:tc>
        <w:tc>
          <w:tcPr>
            <w:tcW w:w="1440" w:type="dxa"/>
            <w:shd w:val="clear" w:color="auto" w:fill="auto"/>
            <w:tcMar>
              <w:top w:w="100" w:type="dxa"/>
              <w:left w:w="100" w:type="dxa"/>
              <w:bottom w:w="100" w:type="dxa"/>
              <w:right w:w="100" w:type="dxa"/>
            </w:tcMar>
          </w:tcPr>
          <w:p w14:paraId="7F5DF786"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52EDC3BE"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067B37CE" w14:textId="77777777" w:rsidR="00ED1FAC" w:rsidRPr="00702720" w:rsidRDefault="00ED1FAC">
            <w:pPr>
              <w:widowControl w:val="0"/>
              <w:jc w:val="center"/>
              <w:rPr>
                <w:rFonts w:cs="Tahoma"/>
              </w:rPr>
            </w:pPr>
          </w:p>
        </w:tc>
      </w:tr>
    </w:tbl>
    <w:p w14:paraId="067C840F" w14:textId="77777777" w:rsidR="00ED1FAC" w:rsidRPr="00702720" w:rsidRDefault="00ED1FAC" w:rsidP="00ED1FAC">
      <w:pPr>
        <w:rPr>
          <w:rFonts w:cs="Tahoma"/>
          <w:b/>
        </w:rPr>
      </w:pPr>
    </w:p>
    <w:p w14:paraId="2BB5E1C2" w14:textId="54106957" w:rsidR="00ED1FAC" w:rsidRPr="00702720" w:rsidRDefault="00ED1FAC" w:rsidP="00BF6B20">
      <w:pPr>
        <w:pStyle w:val="Appendix-Heading4"/>
      </w:pPr>
      <w:r w:rsidRPr="00702720">
        <w:t>Φορητοί Ασύρματοι Θερμικοί Εκτυπωτές</w:t>
      </w:r>
    </w:p>
    <w:tbl>
      <w:tblPr>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5"/>
        <w:gridCol w:w="4995"/>
        <w:gridCol w:w="1440"/>
        <w:gridCol w:w="1530"/>
        <w:gridCol w:w="1680"/>
      </w:tblGrid>
      <w:tr w:rsidR="00ED1FAC" w:rsidRPr="00702720" w14:paraId="761CD61D" w14:textId="77777777">
        <w:tc>
          <w:tcPr>
            <w:tcW w:w="675" w:type="dxa"/>
            <w:shd w:val="clear" w:color="auto" w:fill="D9D9D9"/>
            <w:tcMar>
              <w:top w:w="100" w:type="dxa"/>
              <w:left w:w="100" w:type="dxa"/>
              <w:bottom w:w="100" w:type="dxa"/>
              <w:right w:w="100" w:type="dxa"/>
            </w:tcMar>
          </w:tcPr>
          <w:p w14:paraId="2F1FDD20" w14:textId="77777777" w:rsidR="00ED1FAC" w:rsidRPr="00702720" w:rsidRDefault="00ED1FAC">
            <w:pPr>
              <w:widowControl w:val="0"/>
              <w:jc w:val="center"/>
              <w:rPr>
                <w:rFonts w:cs="Tahoma"/>
                <w:b/>
              </w:rPr>
            </w:pPr>
            <w:r w:rsidRPr="00702720">
              <w:rPr>
                <w:rFonts w:cs="Tahoma"/>
                <w:b/>
              </w:rPr>
              <w:t>Α/Α</w:t>
            </w:r>
          </w:p>
        </w:tc>
        <w:tc>
          <w:tcPr>
            <w:tcW w:w="4995" w:type="dxa"/>
            <w:shd w:val="clear" w:color="auto" w:fill="D9D9D9"/>
            <w:tcMar>
              <w:top w:w="100" w:type="dxa"/>
              <w:left w:w="100" w:type="dxa"/>
              <w:bottom w:w="100" w:type="dxa"/>
              <w:right w:w="100" w:type="dxa"/>
            </w:tcMar>
          </w:tcPr>
          <w:p w14:paraId="7472D702" w14:textId="77777777" w:rsidR="00ED1FAC" w:rsidRPr="00702720" w:rsidRDefault="00ED1FAC">
            <w:pPr>
              <w:widowControl w:val="0"/>
              <w:jc w:val="center"/>
              <w:rPr>
                <w:rFonts w:cs="Tahoma"/>
                <w:b/>
              </w:rPr>
            </w:pPr>
            <w:r w:rsidRPr="00702720">
              <w:rPr>
                <w:rFonts w:cs="Tahoma"/>
                <w:b/>
              </w:rPr>
              <w:t>ΠΡΟΔΙΑΓΡΑΦΗ</w:t>
            </w:r>
          </w:p>
        </w:tc>
        <w:tc>
          <w:tcPr>
            <w:tcW w:w="1440" w:type="dxa"/>
            <w:shd w:val="clear" w:color="auto" w:fill="D9D9D9"/>
            <w:tcMar>
              <w:top w:w="100" w:type="dxa"/>
              <w:left w:w="100" w:type="dxa"/>
              <w:bottom w:w="100" w:type="dxa"/>
              <w:right w:w="100" w:type="dxa"/>
            </w:tcMar>
          </w:tcPr>
          <w:p w14:paraId="74AF6561" w14:textId="77777777" w:rsidR="00ED1FAC" w:rsidRPr="00702720" w:rsidRDefault="00ED1FAC">
            <w:pPr>
              <w:widowControl w:val="0"/>
              <w:jc w:val="center"/>
              <w:rPr>
                <w:rFonts w:cs="Tahoma"/>
                <w:b/>
              </w:rPr>
            </w:pPr>
            <w:r w:rsidRPr="00702720">
              <w:rPr>
                <w:rFonts w:cs="Tahoma"/>
                <w:b/>
              </w:rPr>
              <w:t>ΑΠΑΙΤΗΣΗ</w:t>
            </w:r>
          </w:p>
        </w:tc>
        <w:tc>
          <w:tcPr>
            <w:tcW w:w="1530" w:type="dxa"/>
            <w:shd w:val="clear" w:color="auto" w:fill="D9D9D9"/>
            <w:tcMar>
              <w:top w:w="100" w:type="dxa"/>
              <w:left w:w="100" w:type="dxa"/>
              <w:bottom w:w="100" w:type="dxa"/>
              <w:right w:w="100" w:type="dxa"/>
            </w:tcMar>
          </w:tcPr>
          <w:p w14:paraId="07D12B9C" w14:textId="77777777" w:rsidR="00ED1FAC" w:rsidRPr="00702720" w:rsidRDefault="00ED1FAC">
            <w:pPr>
              <w:widowControl w:val="0"/>
              <w:jc w:val="center"/>
              <w:rPr>
                <w:rFonts w:cs="Tahoma"/>
                <w:b/>
              </w:rPr>
            </w:pPr>
            <w:r w:rsidRPr="00702720">
              <w:rPr>
                <w:rFonts w:cs="Tahoma"/>
                <w:b/>
              </w:rPr>
              <w:t>ΑΠΑΝΤΗΣΗ</w:t>
            </w:r>
          </w:p>
        </w:tc>
        <w:tc>
          <w:tcPr>
            <w:tcW w:w="1680" w:type="dxa"/>
            <w:shd w:val="clear" w:color="auto" w:fill="D9D9D9"/>
            <w:tcMar>
              <w:top w:w="100" w:type="dxa"/>
              <w:left w:w="100" w:type="dxa"/>
              <w:bottom w:w="100" w:type="dxa"/>
              <w:right w:w="100" w:type="dxa"/>
            </w:tcMar>
          </w:tcPr>
          <w:p w14:paraId="7E82AC67" w14:textId="77777777" w:rsidR="00ED1FAC" w:rsidRPr="00702720" w:rsidRDefault="00ED1FAC">
            <w:pPr>
              <w:widowControl w:val="0"/>
              <w:jc w:val="center"/>
              <w:rPr>
                <w:rFonts w:cs="Tahoma"/>
                <w:b/>
              </w:rPr>
            </w:pPr>
            <w:r w:rsidRPr="00702720">
              <w:rPr>
                <w:rFonts w:cs="Tahoma"/>
                <w:b/>
              </w:rPr>
              <w:t>ΠΑΡΑΠΟΜΠΗ</w:t>
            </w:r>
          </w:p>
        </w:tc>
      </w:tr>
      <w:tr w:rsidR="00ED1FAC" w:rsidRPr="00702720" w14:paraId="5C0FA5D0" w14:textId="77777777">
        <w:tc>
          <w:tcPr>
            <w:tcW w:w="675" w:type="dxa"/>
            <w:shd w:val="clear" w:color="auto" w:fill="auto"/>
            <w:tcMar>
              <w:top w:w="100" w:type="dxa"/>
              <w:left w:w="100" w:type="dxa"/>
              <w:bottom w:w="100" w:type="dxa"/>
              <w:right w:w="100" w:type="dxa"/>
            </w:tcMar>
          </w:tcPr>
          <w:p w14:paraId="4B4F098D" w14:textId="77777777" w:rsidR="00ED1FAC" w:rsidRPr="00702720" w:rsidRDefault="00ED1FAC">
            <w:pPr>
              <w:widowControl w:val="0"/>
              <w:rPr>
                <w:rFonts w:cs="Tahoma"/>
              </w:rPr>
            </w:pPr>
            <w:r w:rsidRPr="00702720">
              <w:rPr>
                <w:rFonts w:cs="Tahoma"/>
              </w:rPr>
              <w:t>1.</w:t>
            </w:r>
          </w:p>
        </w:tc>
        <w:tc>
          <w:tcPr>
            <w:tcW w:w="4995" w:type="dxa"/>
            <w:shd w:val="clear" w:color="auto" w:fill="auto"/>
            <w:tcMar>
              <w:top w:w="100" w:type="dxa"/>
              <w:left w:w="100" w:type="dxa"/>
              <w:bottom w:w="100" w:type="dxa"/>
              <w:right w:w="100" w:type="dxa"/>
            </w:tcMar>
          </w:tcPr>
          <w:p w14:paraId="322E392B" w14:textId="77777777" w:rsidR="00ED1FAC" w:rsidRPr="00702720" w:rsidRDefault="00ED1FAC">
            <w:pPr>
              <w:rPr>
                <w:rFonts w:cs="Tahoma"/>
              </w:rPr>
            </w:pPr>
            <w:r w:rsidRPr="00702720">
              <w:rPr>
                <w:rFonts w:cs="Tahoma"/>
              </w:rPr>
              <w:t>Να αναφερθεί το μοντέλο και ο κατασκευαστής</w:t>
            </w:r>
          </w:p>
        </w:tc>
        <w:tc>
          <w:tcPr>
            <w:tcW w:w="1440" w:type="dxa"/>
            <w:shd w:val="clear" w:color="auto" w:fill="auto"/>
            <w:tcMar>
              <w:top w:w="100" w:type="dxa"/>
              <w:left w:w="100" w:type="dxa"/>
              <w:bottom w:w="100" w:type="dxa"/>
              <w:right w:w="100" w:type="dxa"/>
            </w:tcMar>
          </w:tcPr>
          <w:p w14:paraId="32540362"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5C129B7E"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50E42942" w14:textId="77777777" w:rsidR="00ED1FAC" w:rsidRPr="00702720" w:rsidRDefault="00ED1FAC">
            <w:pPr>
              <w:widowControl w:val="0"/>
              <w:jc w:val="center"/>
              <w:rPr>
                <w:rFonts w:cs="Tahoma"/>
              </w:rPr>
            </w:pPr>
          </w:p>
        </w:tc>
      </w:tr>
      <w:tr w:rsidR="00ED1FAC" w:rsidRPr="00702720" w14:paraId="3B76C4FC" w14:textId="77777777">
        <w:tc>
          <w:tcPr>
            <w:tcW w:w="675" w:type="dxa"/>
            <w:shd w:val="clear" w:color="auto" w:fill="auto"/>
            <w:tcMar>
              <w:top w:w="100" w:type="dxa"/>
              <w:left w:w="100" w:type="dxa"/>
              <w:bottom w:w="100" w:type="dxa"/>
              <w:right w:w="100" w:type="dxa"/>
            </w:tcMar>
          </w:tcPr>
          <w:p w14:paraId="5F58F86C" w14:textId="77777777" w:rsidR="00ED1FAC" w:rsidRPr="00702720" w:rsidRDefault="00ED1FAC">
            <w:pPr>
              <w:widowControl w:val="0"/>
              <w:rPr>
                <w:rFonts w:cs="Tahoma"/>
              </w:rPr>
            </w:pPr>
            <w:r w:rsidRPr="00702720">
              <w:rPr>
                <w:rFonts w:cs="Tahoma"/>
              </w:rPr>
              <w:t>2.</w:t>
            </w:r>
          </w:p>
        </w:tc>
        <w:tc>
          <w:tcPr>
            <w:tcW w:w="4995" w:type="dxa"/>
            <w:shd w:val="clear" w:color="auto" w:fill="auto"/>
            <w:tcMar>
              <w:top w:w="100" w:type="dxa"/>
              <w:left w:w="100" w:type="dxa"/>
              <w:bottom w:w="100" w:type="dxa"/>
              <w:right w:w="100" w:type="dxa"/>
            </w:tcMar>
          </w:tcPr>
          <w:p w14:paraId="733F3B98" w14:textId="77777777" w:rsidR="00ED1FAC" w:rsidRPr="00702720" w:rsidRDefault="00ED1FAC">
            <w:pPr>
              <w:rPr>
                <w:rFonts w:cs="Tahoma"/>
              </w:rPr>
            </w:pPr>
            <w:r w:rsidRPr="00702720">
              <w:rPr>
                <w:rFonts w:cs="Tahoma"/>
              </w:rPr>
              <w:t>Αριθμός τεμαχίων</w:t>
            </w:r>
          </w:p>
        </w:tc>
        <w:tc>
          <w:tcPr>
            <w:tcW w:w="1440" w:type="dxa"/>
            <w:shd w:val="clear" w:color="auto" w:fill="auto"/>
            <w:tcMar>
              <w:top w:w="100" w:type="dxa"/>
              <w:left w:w="100" w:type="dxa"/>
              <w:bottom w:w="100" w:type="dxa"/>
              <w:right w:w="100" w:type="dxa"/>
            </w:tcMar>
          </w:tcPr>
          <w:p w14:paraId="5BDE39CB" w14:textId="77777777" w:rsidR="00ED1FAC" w:rsidRPr="00702720" w:rsidRDefault="00ED1FAC">
            <w:pPr>
              <w:widowControl w:val="0"/>
              <w:jc w:val="center"/>
              <w:rPr>
                <w:rFonts w:cs="Tahoma"/>
              </w:rPr>
            </w:pPr>
            <w:r w:rsidRPr="00702720">
              <w:rPr>
                <w:rFonts w:cs="Tahoma"/>
              </w:rPr>
              <w:t>30</w:t>
            </w:r>
          </w:p>
        </w:tc>
        <w:tc>
          <w:tcPr>
            <w:tcW w:w="1530" w:type="dxa"/>
            <w:shd w:val="clear" w:color="auto" w:fill="auto"/>
            <w:tcMar>
              <w:top w:w="100" w:type="dxa"/>
              <w:left w:w="100" w:type="dxa"/>
              <w:bottom w:w="100" w:type="dxa"/>
              <w:right w:w="100" w:type="dxa"/>
            </w:tcMar>
          </w:tcPr>
          <w:p w14:paraId="775BF915"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1E6FA0C1" w14:textId="77777777" w:rsidR="00ED1FAC" w:rsidRPr="00702720" w:rsidRDefault="00ED1FAC">
            <w:pPr>
              <w:widowControl w:val="0"/>
              <w:jc w:val="center"/>
              <w:rPr>
                <w:rFonts w:cs="Tahoma"/>
              </w:rPr>
            </w:pPr>
          </w:p>
        </w:tc>
      </w:tr>
      <w:tr w:rsidR="00ED1FAC" w:rsidRPr="00702720" w14:paraId="715F791C" w14:textId="77777777">
        <w:tc>
          <w:tcPr>
            <w:tcW w:w="675" w:type="dxa"/>
            <w:shd w:val="clear" w:color="auto" w:fill="auto"/>
            <w:tcMar>
              <w:top w:w="100" w:type="dxa"/>
              <w:left w:w="100" w:type="dxa"/>
              <w:bottom w:w="100" w:type="dxa"/>
              <w:right w:w="100" w:type="dxa"/>
            </w:tcMar>
          </w:tcPr>
          <w:p w14:paraId="566FCC37" w14:textId="77777777" w:rsidR="00ED1FAC" w:rsidRPr="00702720" w:rsidRDefault="00ED1FAC">
            <w:pPr>
              <w:widowControl w:val="0"/>
              <w:rPr>
                <w:rFonts w:cs="Tahoma"/>
              </w:rPr>
            </w:pPr>
            <w:r w:rsidRPr="00702720">
              <w:rPr>
                <w:rFonts w:cs="Tahoma"/>
              </w:rPr>
              <w:t>3</w:t>
            </w:r>
          </w:p>
        </w:tc>
        <w:tc>
          <w:tcPr>
            <w:tcW w:w="4995" w:type="dxa"/>
            <w:shd w:val="clear" w:color="auto" w:fill="auto"/>
            <w:tcMar>
              <w:top w:w="100" w:type="dxa"/>
              <w:left w:w="100" w:type="dxa"/>
              <w:bottom w:w="100" w:type="dxa"/>
              <w:right w:w="100" w:type="dxa"/>
            </w:tcMar>
          </w:tcPr>
          <w:p w14:paraId="19FA3D90" w14:textId="70A2F94B" w:rsidR="00ED1FAC" w:rsidRPr="00702720" w:rsidRDefault="00ED1FAC">
            <w:pPr>
              <w:rPr>
                <w:rFonts w:cs="Tahoma"/>
              </w:rPr>
            </w:pPr>
            <w:r w:rsidRPr="00702720">
              <w:rPr>
                <w:rFonts w:cs="Tahoma"/>
              </w:rPr>
              <w:t xml:space="preserve">Πλήρης συμμόρφωση με τα ελάχιστα τεχνικά χαρακτηριστικά της παραγράφου </w:t>
            </w:r>
            <w:r w:rsidR="00166976" w:rsidRPr="00702720">
              <w:rPr>
                <w:rFonts w:cs="Tahoma"/>
              </w:rPr>
              <w:t>Ι.4.1.3.2</w:t>
            </w:r>
          </w:p>
        </w:tc>
        <w:tc>
          <w:tcPr>
            <w:tcW w:w="1440" w:type="dxa"/>
            <w:shd w:val="clear" w:color="auto" w:fill="auto"/>
            <w:tcMar>
              <w:top w:w="100" w:type="dxa"/>
              <w:left w:w="100" w:type="dxa"/>
              <w:bottom w:w="100" w:type="dxa"/>
              <w:right w:w="100" w:type="dxa"/>
            </w:tcMar>
          </w:tcPr>
          <w:p w14:paraId="30188026" w14:textId="77777777" w:rsidR="00ED1FAC" w:rsidRPr="00702720" w:rsidRDefault="00ED1FAC">
            <w:pPr>
              <w:widowControl w:val="0"/>
              <w:jc w:val="center"/>
              <w:rPr>
                <w:rFonts w:cs="Tahoma"/>
              </w:rPr>
            </w:pPr>
            <w:r w:rsidRPr="00702720">
              <w:rPr>
                <w:rFonts w:cs="Tahoma"/>
              </w:rPr>
              <w:t>ΝΑΙ</w:t>
            </w:r>
          </w:p>
        </w:tc>
        <w:tc>
          <w:tcPr>
            <w:tcW w:w="1530" w:type="dxa"/>
            <w:shd w:val="clear" w:color="auto" w:fill="auto"/>
            <w:tcMar>
              <w:top w:w="100" w:type="dxa"/>
              <w:left w:w="100" w:type="dxa"/>
              <w:bottom w:w="100" w:type="dxa"/>
              <w:right w:w="100" w:type="dxa"/>
            </w:tcMar>
          </w:tcPr>
          <w:p w14:paraId="36F90C8B" w14:textId="77777777" w:rsidR="00ED1FAC" w:rsidRPr="00702720" w:rsidRDefault="00ED1FAC">
            <w:pPr>
              <w:widowControl w:val="0"/>
              <w:jc w:val="center"/>
              <w:rPr>
                <w:rFonts w:cs="Tahoma"/>
              </w:rPr>
            </w:pPr>
          </w:p>
        </w:tc>
        <w:tc>
          <w:tcPr>
            <w:tcW w:w="1680" w:type="dxa"/>
            <w:shd w:val="clear" w:color="auto" w:fill="auto"/>
            <w:tcMar>
              <w:top w:w="100" w:type="dxa"/>
              <w:left w:w="100" w:type="dxa"/>
              <w:bottom w:w="100" w:type="dxa"/>
              <w:right w:w="100" w:type="dxa"/>
            </w:tcMar>
          </w:tcPr>
          <w:p w14:paraId="0B630911" w14:textId="77777777" w:rsidR="00ED1FAC" w:rsidRPr="00702720" w:rsidRDefault="00ED1FAC">
            <w:pPr>
              <w:widowControl w:val="0"/>
              <w:jc w:val="center"/>
              <w:rPr>
                <w:rFonts w:cs="Tahoma"/>
              </w:rPr>
            </w:pPr>
          </w:p>
        </w:tc>
      </w:tr>
    </w:tbl>
    <w:p w14:paraId="44004BD5" w14:textId="77777777" w:rsidR="00ED1FAC" w:rsidRPr="00702720" w:rsidRDefault="00ED1FAC" w:rsidP="00ED1FAC">
      <w:pPr>
        <w:rPr>
          <w:rFonts w:cs="Tahoma"/>
          <w:b/>
        </w:rPr>
      </w:pPr>
    </w:p>
    <w:p w14:paraId="3F2DF6A3" w14:textId="6ECD289F" w:rsidR="00EF025A" w:rsidRPr="00702720" w:rsidRDefault="00090718" w:rsidP="00B91332">
      <w:pPr>
        <w:pStyle w:val="Appendix-Heading2"/>
      </w:pPr>
      <w:bookmarkStart w:id="690" w:name="_Toc191630165"/>
      <w:r w:rsidRPr="00702720">
        <w:t>Τμήμα 2</w:t>
      </w:r>
      <w:bookmarkEnd w:id="690"/>
    </w:p>
    <w:p w14:paraId="615B983D" w14:textId="2F6744F9" w:rsidR="00EF025A" w:rsidRPr="00702720" w:rsidRDefault="00090718" w:rsidP="007F5B86">
      <w:pPr>
        <w:pStyle w:val="Appendix-Heading3"/>
      </w:pPr>
      <w:bookmarkStart w:id="691" w:name="_Toc191630166"/>
      <w:r w:rsidRPr="00702720">
        <w:t>Γενικές Απαιτήσεις</w:t>
      </w:r>
      <w:bookmarkEnd w:id="691"/>
      <w:r w:rsidR="00EF025A" w:rsidRPr="00702720">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39"/>
        <w:gridCol w:w="4943"/>
        <w:gridCol w:w="1339"/>
        <w:gridCol w:w="1493"/>
        <w:gridCol w:w="1406"/>
      </w:tblGrid>
      <w:tr w:rsidR="00116F5D" w:rsidRPr="00702720" w14:paraId="6811A7AA" w14:textId="77777777" w:rsidTr="00B73AA2">
        <w:trPr>
          <w:tblHeader/>
          <w:jc w:val="center"/>
        </w:trPr>
        <w:tc>
          <w:tcPr>
            <w:tcW w:w="228" w:type="pct"/>
            <w:tcBorders>
              <w:bottom w:val="single" w:sz="4" w:space="0" w:color="000000"/>
            </w:tcBorders>
            <w:shd w:val="clear" w:color="auto" w:fill="BFBFBF"/>
            <w:vAlign w:val="center"/>
          </w:tcPr>
          <w:p w14:paraId="247F3760" w14:textId="77777777" w:rsidR="00116F5D" w:rsidRPr="00702720" w:rsidRDefault="00116F5D">
            <w:pPr>
              <w:pStyle w:val="TableParagraph"/>
              <w:spacing w:after="120"/>
              <w:jc w:val="center"/>
              <w:rPr>
                <w:rFonts w:cs="Tahoma"/>
                <w:b/>
              </w:rPr>
            </w:pPr>
            <w:r w:rsidRPr="00702720">
              <w:rPr>
                <w:rFonts w:cs="Tahoma"/>
                <w:b/>
              </w:rPr>
              <w:t>Α/Α</w:t>
            </w:r>
          </w:p>
        </w:tc>
        <w:tc>
          <w:tcPr>
            <w:tcW w:w="2569" w:type="pct"/>
            <w:tcBorders>
              <w:bottom w:val="single" w:sz="4" w:space="0" w:color="000000"/>
            </w:tcBorders>
            <w:shd w:val="clear" w:color="auto" w:fill="BFBFBF"/>
            <w:vAlign w:val="center"/>
          </w:tcPr>
          <w:p w14:paraId="3F7C35EB" w14:textId="77777777" w:rsidR="00116F5D" w:rsidRPr="00702720" w:rsidRDefault="00116F5D">
            <w:pPr>
              <w:pStyle w:val="TableParagraph"/>
              <w:spacing w:after="120"/>
              <w:ind w:left="110"/>
              <w:rPr>
                <w:rFonts w:cs="Tahoma"/>
                <w:b/>
              </w:rPr>
            </w:pPr>
            <w:r w:rsidRPr="00702720">
              <w:rPr>
                <w:rFonts w:cs="Tahoma"/>
                <w:b/>
              </w:rPr>
              <w:t>Περιγραφή / Προδιαγραφές</w:t>
            </w:r>
          </w:p>
        </w:tc>
        <w:tc>
          <w:tcPr>
            <w:tcW w:w="696" w:type="pct"/>
            <w:tcBorders>
              <w:bottom w:val="single" w:sz="4" w:space="0" w:color="000000"/>
            </w:tcBorders>
            <w:shd w:val="clear" w:color="auto" w:fill="BFBFBF"/>
            <w:vAlign w:val="center"/>
          </w:tcPr>
          <w:p w14:paraId="1B2D3C42" w14:textId="77777777" w:rsidR="00116F5D" w:rsidRPr="00702720" w:rsidRDefault="00116F5D">
            <w:pPr>
              <w:pStyle w:val="TableParagraph"/>
              <w:spacing w:after="120"/>
              <w:ind w:right="76"/>
              <w:jc w:val="center"/>
              <w:rPr>
                <w:rFonts w:cs="Tahoma"/>
                <w:b/>
              </w:rPr>
            </w:pPr>
            <w:r w:rsidRPr="00702720">
              <w:rPr>
                <w:rFonts w:cs="Tahoma"/>
                <w:b/>
              </w:rPr>
              <w:t>Απαίτηση</w:t>
            </w:r>
          </w:p>
        </w:tc>
        <w:tc>
          <w:tcPr>
            <w:tcW w:w="776" w:type="pct"/>
            <w:tcBorders>
              <w:bottom w:val="single" w:sz="4" w:space="0" w:color="000000"/>
            </w:tcBorders>
            <w:shd w:val="clear" w:color="auto" w:fill="BFBFBF"/>
            <w:vAlign w:val="center"/>
          </w:tcPr>
          <w:p w14:paraId="316D792F" w14:textId="77777777" w:rsidR="00116F5D" w:rsidRPr="00702720" w:rsidRDefault="00116F5D">
            <w:pPr>
              <w:pStyle w:val="TableParagraph"/>
              <w:spacing w:after="120"/>
              <w:ind w:left="108"/>
              <w:jc w:val="center"/>
              <w:rPr>
                <w:rFonts w:cs="Tahoma"/>
                <w:b/>
              </w:rPr>
            </w:pPr>
            <w:r w:rsidRPr="00702720">
              <w:rPr>
                <w:rFonts w:cs="Tahoma"/>
                <w:b/>
              </w:rPr>
              <w:t>Απάντηση</w:t>
            </w:r>
          </w:p>
          <w:p w14:paraId="4FCEC54F" w14:textId="77777777" w:rsidR="00116F5D" w:rsidRPr="00702720" w:rsidRDefault="00116F5D">
            <w:pPr>
              <w:pStyle w:val="TableParagraph"/>
              <w:spacing w:after="120"/>
              <w:ind w:left="108"/>
              <w:jc w:val="center"/>
              <w:rPr>
                <w:rFonts w:cs="Tahoma"/>
                <w:b/>
              </w:rPr>
            </w:pPr>
            <w:r w:rsidRPr="00702720">
              <w:rPr>
                <w:rFonts w:cs="Tahoma"/>
                <w:b/>
              </w:rPr>
              <w:t>Προμηθευτή</w:t>
            </w:r>
          </w:p>
        </w:tc>
        <w:tc>
          <w:tcPr>
            <w:tcW w:w="731" w:type="pct"/>
            <w:tcBorders>
              <w:bottom w:val="single" w:sz="4" w:space="0" w:color="000000"/>
            </w:tcBorders>
            <w:shd w:val="clear" w:color="auto" w:fill="BFBFBF"/>
            <w:vAlign w:val="center"/>
          </w:tcPr>
          <w:p w14:paraId="4A743B3E" w14:textId="77777777" w:rsidR="00116F5D" w:rsidRPr="00702720" w:rsidRDefault="00116F5D">
            <w:pPr>
              <w:pStyle w:val="TableParagraph"/>
              <w:spacing w:after="120"/>
              <w:ind w:left="108"/>
              <w:jc w:val="center"/>
              <w:rPr>
                <w:rFonts w:cs="Tahoma"/>
                <w:b/>
              </w:rPr>
            </w:pPr>
            <w:r w:rsidRPr="00702720">
              <w:rPr>
                <w:rFonts w:cs="Tahoma"/>
                <w:b/>
              </w:rPr>
              <w:t>Παραπομπή</w:t>
            </w:r>
          </w:p>
        </w:tc>
      </w:tr>
      <w:tr w:rsidR="00116F5D" w:rsidRPr="00702720" w14:paraId="055A0244" w14:textId="77777777" w:rsidTr="00B73AA2">
        <w:trPr>
          <w:jc w:val="center"/>
        </w:trPr>
        <w:tc>
          <w:tcPr>
            <w:tcW w:w="5000" w:type="pct"/>
            <w:gridSpan w:val="5"/>
            <w:shd w:val="clear" w:color="auto" w:fill="BFBFBF"/>
            <w:vAlign w:val="center"/>
          </w:tcPr>
          <w:p w14:paraId="085A256A" w14:textId="77777777" w:rsidR="00116F5D" w:rsidRPr="00702720" w:rsidRDefault="00116F5D">
            <w:pPr>
              <w:pStyle w:val="TableParagraph"/>
              <w:spacing w:after="120"/>
              <w:ind w:left="110" w:right="91"/>
              <w:jc w:val="center"/>
              <w:rPr>
                <w:rFonts w:cs="Tahoma"/>
                <w:b/>
                <w:bCs/>
              </w:rPr>
            </w:pPr>
            <w:r w:rsidRPr="00702720">
              <w:rPr>
                <w:rFonts w:cs="Tahoma"/>
                <w:b/>
                <w:bCs/>
              </w:rPr>
              <w:t>ΓΕΝΙΚΑ</w:t>
            </w:r>
          </w:p>
        </w:tc>
      </w:tr>
      <w:tr w:rsidR="00090718" w:rsidRPr="00702720" w14:paraId="6C619703" w14:textId="77777777" w:rsidTr="00B73AA2">
        <w:trPr>
          <w:jc w:val="center"/>
        </w:trPr>
        <w:tc>
          <w:tcPr>
            <w:tcW w:w="228" w:type="pct"/>
            <w:vAlign w:val="center"/>
          </w:tcPr>
          <w:p w14:paraId="6915AB5D"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rPr>
            </w:pPr>
          </w:p>
        </w:tc>
        <w:tc>
          <w:tcPr>
            <w:tcW w:w="2569" w:type="pct"/>
            <w:vAlign w:val="center"/>
          </w:tcPr>
          <w:p w14:paraId="7F5C059E" w14:textId="3D0E0A3C" w:rsidR="00090718" w:rsidRPr="00702720" w:rsidRDefault="00090718" w:rsidP="00C561AD">
            <w:pPr>
              <w:pStyle w:val="TableParagraph"/>
              <w:tabs>
                <w:tab w:val="clear" w:pos="0"/>
                <w:tab w:val="clear" w:pos="709"/>
                <w:tab w:val="left" w:pos="127"/>
                <w:tab w:val="left" w:pos="717"/>
                <w:tab w:val="left" w:pos="2156"/>
              </w:tabs>
              <w:spacing w:after="120"/>
              <w:ind w:left="110" w:right="91"/>
              <w:jc w:val="both"/>
              <w:rPr>
                <w:rFonts w:cs="Tahoma"/>
              </w:rPr>
            </w:pPr>
            <w:r w:rsidRPr="00702720">
              <w:rPr>
                <w:rFonts w:cs="Tahoma"/>
              </w:rPr>
              <w:t>Η πλατφόρμα πρέπει να έχει ανοιχτή, ευέλικτη αρχιτεκτονική και να είναι επεκτάσιμη.</w:t>
            </w:r>
          </w:p>
        </w:tc>
        <w:tc>
          <w:tcPr>
            <w:tcW w:w="696" w:type="pct"/>
            <w:vAlign w:val="center"/>
          </w:tcPr>
          <w:p w14:paraId="085081C0" w14:textId="77777777" w:rsidR="00090718" w:rsidRPr="00702720" w:rsidRDefault="00090718" w:rsidP="00090718">
            <w:pPr>
              <w:pStyle w:val="TableParagraph"/>
              <w:spacing w:after="120"/>
              <w:ind w:right="76"/>
              <w:jc w:val="center"/>
              <w:rPr>
                <w:rFonts w:cs="Tahoma"/>
                <w:b/>
                <w:bCs/>
              </w:rPr>
            </w:pPr>
            <w:r w:rsidRPr="00702720">
              <w:rPr>
                <w:rFonts w:cs="Tahoma"/>
                <w:b/>
                <w:bCs/>
              </w:rPr>
              <w:t>ΝΑΙ</w:t>
            </w:r>
          </w:p>
        </w:tc>
        <w:tc>
          <w:tcPr>
            <w:tcW w:w="776" w:type="pct"/>
            <w:vAlign w:val="center"/>
          </w:tcPr>
          <w:p w14:paraId="138E6643" w14:textId="77777777" w:rsidR="00090718" w:rsidRPr="00702720" w:rsidRDefault="00090718" w:rsidP="00090718">
            <w:pPr>
              <w:pStyle w:val="TableParagraph"/>
              <w:spacing w:after="120"/>
              <w:jc w:val="center"/>
              <w:rPr>
                <w:rFonts w:cs="Tahoma"/>
              </w:rPr>
            </w:pPr>
          </w:p>
        </w:tc>
        <w:tc>
          <w:tcPr>
            <w:tcW w:w="731" w:type="pct"/>
            <w:vAlign w:val="center"/>
          </w:tcPr>
          <w:p w14:paraId="58F5E511" w14:textId="77777777" w:rsidR="00090718" w:rsidRPr="00702720" w:rsidRDefault="00090718" w:rsidP="00090718">
            <w:pPr>
              <w:pStyle w:val="TableParagraph"/>
              <w:spacing w:after="120"/>
              <w:jc w:val="center"/>
              <w:rPr>
                <w:rFonts w:cs="Tahoma"/>
              </w:rPr>
            </w:pPr>
          </w:p>
        </w:tc>
      </w:tr>
      <w:tr w:rsidR="00090718" w:rsidRPr="00702720" w14:paraId="41B006A7" w14:textId="77777777" w:rsidTr="00B73AA2">
        <w:trPr>
          <w:jc w:val="center"/>
        </w:trPr>
        <w:tc>
          <w:tcPr>
            <w:tcW w:w="228" w:type="pct"/>
            <w:tcBorders>
              <w:bottom w:val="single" w:sz="4" w:space="0" w:color="000000"/>
            </w:tcBorders>
            <w:vAlign w:val="center"/>
          </w:tcPr>
          <w:p w14:paraId="76EB461F"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rPr>
            </w:pPr>
          </w:p>
        </w:tc>
        <w:tc>
          <w:tcPr>
            <w:tcW w:w="2569" w:type="pct"/>
            <w:tcBorders>
              <w:bottom w:val="single" w:sz="4" w:space="0" w:color="000000"/>
            </w:tcBorders>
            <w:vAlign w:val="center"/>
          </w:tcPr>
          <w:p w14:paraId="3AEE132A" w14:textId="0D69A808" w:rsidR="00090718" w:rsidRPr="00702720" w:rsidRDefault="00090718" w:rsidP="00C561AD">
            <w:pPr>
              <w:pStyle w:val="TableParagraph"/>
              <w:tabs>
                <w:tab w:val="clear" w:pos="0"/>
                <w:tab w:val="clear" w:pos="709"/>
                <w:tab w:val="left" w:pos="127"/>
                <w:tab w:val="left" w:pos="498"/>
                <w:tab w:val="left" w:pos="2156"/>
              </w:tabs>
              <w:spacing w:after="120"/>
              <w:ind w:right="91"/>
              <w:jc w:val="both"/>
              <w:rPr>
                <w:rFonts w:cs="Tahoma"/>
              </w:rPr>
            </w:pPr>
            <w:r w:rsidRPr="00702720">
              <w:rPr>
                <w:rFonts w:cs="Tahoma"/>
              </w:rPr>
              <w:t xml:space="preserve">Συλλογή και επεξεργασία δεδομένων </w:t>
            </w:r>
            <w:r w:rsidR="00F4779A" w:rsidRPr="00702720">
              <w:rPr>
                <w:rFonts w:cs="Tahoma"/>
              </w:rPr>
              <w:t xml:space="preserve">κατά την στιγμή της παράδοσης </w:t>
            </w:r>
            <w:r w:rsidRPr="00702720">
              <w:rPr>
                <w:rFonts w:cs="Tahoma"/>
              </w:rPr>
              <w:t>από ANPR κάμερες</w:t>
            </w:r>
            <w:r w:rsidR="004A15A4" w:rsidRPr="00702720">
              <w:rPr>
                <w:rFonts w:cs="Tahoma"/>
              </w:rPr>
              <w:t xml:space="preserve">. Η ανωτέρω προδιαγραφή να αφορά σε υποστήριξη κατ’ ελάχιστον της ήδη εγκατεστημένης βάσης καμερών στην Ελλάδα που σχετίζεται με έλεγχο </w:t>
            </w:r>
            <w:r w:rsidR="004A15A4" w:rsidRPr="00702720">
              <w:rPr>
                <w:rFonts w:cs="Tahoma"/>
              </w:rPr>
              <w:lastRenderedPageBreak/>
              <w:t xml:space="preserve">ταχύτητας, παραβίαση </w:t>
            </w:r>
            <w:proofErr w:type="spellStart"/>
            <w:r w:rsidR="004A15A4" w:rsidRPr="00702720">
              <w:rPr>
                <w:rFonts w:cs="Tahoma"/>
              </w:rPr>
              <w:t>λεωφορειολωρίδας</w:t>
            </w:r>
            <w:proofErr w:type="spellEnd"/>
            <w:r w:rsidR="004A15A4" w:rsidRPr="00702720">
              <w:rPr>
                <w:rFonts w:cs="Tahoma"/>
              </w:rPr>
              <w:t xml:space="preserve"> και ερυθρού σηματοδότη</w:t>
            </w:r>
          </w:p>
        </w:tc>
        <w:tc>
          <w:tcPr>
            <w:tcW w:w="696" w:type="pct"/>
            <w:tcBorders>
              <w:bottom w:val="single" w:sz="4" w:space="0" w:color="000000"/>
            </w:tcBorders>
            <w:vAlign w:val="center"/>
          </w:tcPr>
          <w:p w14:paraId="5A620E7E" w14:textId="77777777" w:rsidR="00090718" w:rsidRPr="00702720" w:rsidRDefault="00090718" w:rsidP="00090718">
            <w:pPr>
              <w:pStyle w:val="TableParagraph"/>
              <w:spacing w:after="120"/>
              <w:ind w:right="76"/>
              <w:jc w:val="center"/>
              <w:rPr>
                <w:rFonts w:cs="Tahoma"/>
                <w:b/>
                <w:bCs/>
              </w:rPr>
            </w:pPr>
            <w:r w:rsidRPr="00702720">
              <w:rPr>
                <w:rFonts w:cs="Tahoma"/>
                <w:b/>
                <w:bCs/>
              </w:rPr>
              <w:lastRenderedPageBreak/>
              <w:t>ΝΑΙ</w:t>
            </w:r>
          </w:p>
        </w:tc>
        <w:tc>
          <w:tcPr>
            <w:tcW w:w="776" w:type="pct"/>
            <w:tcBorders>
              <w:bottom w:val="single" w:sz="4" w:space="0" w:color="000000"/>
            </w:tcBorders>
            <w:vAlign w:val="center"/>
          </w:tcPr>
          <w:p w14:paraId="7ED2E89D" w14:textId="77777777" w:rsidR="00090718" w:rsidRPr="00702720" w:rsidRDefault="00090718" w:rsidP="00090718">
            <w:pPr>
              <w:pStyle w:val="TableParagraph"/>
              <w:spacing w:after="120"/>
              <w:jc w:val="center"/>
              <w:rPr>
                <w:rFonts w:cs="Tahoma"/>
              </w:rPr>
            </w:pPr>
          </w:p>
        </w:tc>
        <w:tc>
          <w:tcPr>
            <w:tcW w:w="731" w:type="pct"/>
            <w:tcBorders>
              <w:bottom w:val="single" w:sz="4" w:space="0" w:color="000000"/>
            </w:tcBorders>
            <w:vAlign w:val="center"/>
          </w:tcPr>
          <w:p w14:paraId="7C32BE00" w14:textId="77777777" w:rsidR="00090718" w:rsidRPr="00702720" w:rsidRDefault="00090718" w:rsidP="00090718">
            <w:pPr>
              <w:pStyle w:val="TableParagraph"/>
              <w:spacing w:after="120"/>
              <w:jc w:val="center"/>
              <w:rPr>
                <w:rFonts w:cs="Tahoma"/>
              </w:rPr>
            </w:pPr>
          </w:p>
        </w:tc>
      </w:tr>
      <w:tr w:rsidR="00090718" w:rsidRPr="00702720" w14:paraId="6EF4A73B" w14:textId="77777777" w:rsidTr="00B73AA2">
        <w:trPr>
          <w:jc w:val="center"/>
        </w:trPr>
        <w:tc>
          <w:tcPr>
            <w:tcW w:w="228" w:type="pct"/>
            <w:tcBorders>
              <w:bottom w:val="single" w:sz="4" w:space="0" w:color="000000"/>
            </w:tcBorders>
            <w:vAlign w:val="center"/>
          </w:tcPr>
          <w:p w14:paraId="18FC09DD"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rPr>
            </w:pPr>
          </w:p>
        </w:tc>
        <w:tc>
          <w:tcPr>
            <w:tcW w:w="2569" w:type="pct"/>
            <w:tcBorders>
              <w:bottom w:val="single" w:sz="4" w:space="0" w:color="000000"/>
            </w:tcBorders>
            <w:vAlign w:val="center"/>
          </w:tcPr>
          <w:p w14:paraId="18132AEB" w14:textId="295FFA5F" w:rsidR="00090718" w:rsidRPr="00702720" w:rsidRDefault="00090718" w:rsidP="00C561AD">
            <w:pPr>
              <w:pStyle w:val="TableParagraph"/>
              <w:tabs>
                <w:tab w:val="clear" w:pos="0"/>
                <w:tab w:val="left" w:pos="127"/>
              </w:tabs>
              <w:spacing w:after="120"/>
              <w:ind w:left="110" w:right="91"/>
              <w:jc w:val="both"/>
              <w:rPr>
                <w:rFonts w:cs="Tahoma"/>
              </w:rPr>
            </w:pPr>
            <w:r w:rsidRPr="00702720">
              <w:rPr>
                <w:rFonts w:cs="Tahoma"/>
              </w:rPr>
              <w:t xml:space="preserve">Υποστήριξη </w:t>
            </w:r>
            <w:r w:rsidR="00C07F61" w:rsidRPr="00702720">
              <w:rPr>
                <w:rFonts w:cs="Tahoma"/>
              </w:rPr>
              <w:t xml:space="preserve">κατ’ ελάχιστο για </w:t>
            </w:r>
            <w:r w:rsidRPr="00702720">
              <w:rPr>
                <w:rFonts w:cs="Tahoma"/>
              </w:rPr>
              <w:t>10.000 κάμερες.</w:t>
            </w:r>
          </w:p>
        </w:tc>
        <w:tc>
          <w:tcPr>
            <w:tcW w:w="696" w:type="pct"/>
            <w:tcBorders>
              <w:bottom w:val="single" w:sz="4" w:space="0" w:color="000000"/>
            </w:tcBorders>
            <w:vAlign w:val="center"/>
          </w:tcPr>
          <w:p w14:paraId="326245B9" w14:textId="6CE476F8" w:rsidR="00090718" w:rsidRPr="00702720" w:rsidRDefault="00090718" w:rsidP="00090718">
            <w:pPr>
              <w:pStyle w:val="TableParagraph"/>
              <w:spacing w:after="120"/>
              <w:ind w:right="76"/>
              <w:jc w:val="center"/>
              <w:rPr>
                <w:rFonts w:cs="Tahoma"/>
                <w:b/>
                <w:bCs/>
                <w:lang w:val="en-US"/>
              </w:rPr>
            </w:pPr>
            <w:r w:rsidRPr="00702720">
              <w:rPr>
                <w:rFonts w:cs="Tahoma"/>
                <w:b/>
                <w:bCs/>
              </w:rPr>
              <w:t>ΝΑΙ</w:t>
            </w:r>
          </w:p>
        </w:tc>
        <w:tc>
          <w:tcPr>
            <w:tcW w:w="776" w:type="pct"/>
            <w:tcBorders>
              <w:bottom w:val="single" w:sz="4" w:space="0" w:color="000000"/>
            </w:tcBorders>
            <w:vAlign w:val="center"/>
          </w:tcPr>
          <w:p w14:paraId="7F19A790" w14:textId="77777777" w:rsidR="00090718" w:rsidRPr="00702720" w:rsidRDefault="00090718" w:rsidP="00090718">
            <w:pPr>
              <w:pStyle w:val="TableParagraph"/>
              <w:spacing w:after="120"/>
              <w:jc w:val="center"/>
              <w:rPr>
                <w:rFonts w:cs="Tahoma"/>
              </w:rPr>
            </w:pPr>
          </w:p>
        </w:tc>
        <w:tc>
          <w:tcPr>
            <w:tcW w:w="731" w:type="pct"/>
            <w:tcBorders>
              <w:bottom w:val="single" w:sz="4" w:space="0" w:color="000000"/>
            </w:tcBorders>
            <w:vAlign w:val="center"/>
          </w:tcPr>
          <w:p w14:paraId="163E4BF5" w14:textId="77777777" w:rsidR="00090718" w:rsidRPr="00702720" w:rsidRDefault="00090718" w:rsidP="00090718">
            <w:pPr>
              <w:pStyle w:val="TableParagraph"/>
              <w:spacing w:after="120"/>
              <w:jc w:val="center"/>
              <w:rPr>
                <w:rFonts w:cs="Tahoma"/>
              </w:rPr>
            </w:pPr>
          </w:p>
        </w:tc>
      </w:tr>
      <w:tr w:rsidR="00090718" w:rsidRPr="00702720" w14:paraId="735678EB" w14:textId="77777777" w:rsidTr="00B73AA2">
        <w:trPr>
          <w:jc w:val="center"/>
        </w:trPr>
        <w:tc>
          <w:tcPr>
            <w:tcW w:w="228" w:type="pct"/>
            <w:vAlign w:val="center"/>
          </w:tcPr>
          <w:p w14:paraId="3AC0693C"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rPr>
            </w:pPr>
          </w:p>
        </w:tc>
        <w:tc>
          <w:tcPr>
            <w:tcW w:w="2569" w:type="pct"/>
            <w:vAlign w:val="center"/>
          </w:tcPr>
          <w:p w14:paraId="029204BB" w14:textId="0598A3A4" w:rsidR="00090718" w:rsidRPr="00702720" w:rsidRDefault="00090718" w:rsidP="00090718">
            <w:pPr>
              <w:pStyle w:val="TableParagraph"/>
              <w:tabs>
                <w:tab w:val="clear" w:pos="709"/>
                <w:tab w:val="left" w:pos="717"/>
              </w:tabs>
              <w:spacing w:after="120"/>
              <w:ind w:left="110" w:right="91"/>
              <w:jc w:val="both"/>
              <w:rPr>
                <w:rFonts w:cs="Tahoma"/>
              </w:rPr>
            </w:pPr>
            <w:r w:rsidRPr="00702720">
              <w:rPr>
                <w:rFonts w:cs="Tahoma"/>
              </w:rPr>
              <w:t>Σύνδεση με υπάρχοντα συστήματα διαχείρισης.</w:t>
            </w:r>
          </w:p>
        </w:tc>
        <w:tc>
          <w:tcPr>
            <w:tcW w:w="696" w:type="pct"/>
            <w:vAlign w:val="center"/>
          </w:tcPr>
          <w:p w14:paraId="36CC3CEC" w14:textId="215A10D0" w:rsidR="00090718" w:rsidRPr="00702720" w:rsidRDefault="00090718" w:rsidP="00090718">
            <w:pPr>
              <w:pStyle w:val="TableParagraph"/>
              <w:spacing w:after="120"/>
              <w:ind w:right="76"/>
              <w:jc w:val="center"/>
              <w:rPr>
                <w:rFonts w:cs="Tahoma"/>
                <w:b/>
                <w:bCs/>
              </w:rPr>
            </w:pPr>
            <w:r w:rsidRPr="00702720">
              <w:rPr>
                <w:rFonts w:cs="Tahoma"/>
                <w:b/>
                <w:bCs/>
              </w:rPr>
              <w:t>ΝΑΙ</w:t>
            </w:r>
          </w:p>
        </w:tc>
        <w:tc>
          <w:tcPr>
            <w:tcW w:w="776" w:type="pct"/>
            <w:vAlign w:val="center"/>
          </w:tcPr>
          <w:p w14:paraId="5449EC0C" w14:textId="77777777" w:rsidR="00090718" w:rsidRPr="00702720" w:rsidRDefault="00090718" w:rsidP="00090718">
            <w:pPr>
              <w:pStyle w:val="TableParagraph"/>
              <w:spacing w:after="120"/>
              <w:jc w:val="center"/>
              <w:rPr>
                <w:rFonts w:cs="Tahoma"/>
                <w:lang w:val="en-US"/>
              </w:rPr>
            </w:pPr>
          </w:p>
        </w:tc>
        <w:tc>
          <w:tcPr>
            <w:tcW w:w="731" w:type="pct"/>
            <w:vAlign w:val="center"/>
          </w:tcPr>
          <w:p w14:paraId="32F16FB0" w14:textId="77777777" w:rsidR="00090718" w:rsidRPr="00702720" w:rsidRDefault="00090718" w:rsidP="00090718">
            <w:pPr>
              <w:pStyle w:val="TableParagraph"/>
              <w:spacing w:after="120"/>
              <w:jc w:val="center"/>
              <w:rPr>
                <w:rFonts w:cs="Tahoma"/>
              </w:rPr>
            </w:pPr>
          </w:p>
        </w:tc>
      </w:tr>
      <w:tr w:rsidR="00090718" w:rsidRPr="00702720" w14:paraId="1731661F" w14:textId="77777777" w:rsidTr="00B73AA2">
        <w:trPr>
          <w:jc w:val="center"/>
        </w:trPr>
        <w:tc>
          <w:tcPr>
            <w:tcW w:w="228" w:type="pct"/>
            <w:vAlign w:val="center"/>
          </w:tcPr>
          <w:p w14:paraId="5769C23C"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rPr>
            </w:pPr>
          </w:p>
        </w:tc>
        <w:tc>
          <w:tcPr>
            <w:tcW w:w="2569" w:type="pct"/>
            <w:vAlign w:val="center"/>
          </w:tcPr>
          <w:p w14:paraId="0F4D632C" w14:textId="34A5B5FD" w:rsidR="00090718" w:rsidRPr="00702720" w:rsidRDefault="00090718" w:rsidP="00090718">
            <w:pPr>
              <w:pStyle w:val="TableParagraph"/>
              <w:tabs>
                <w:tab w:val="clear" w:pos="709"/>
                <w:tab w:val="left" w:pos="717"/>
              </w:tabs>
              <w:spacing w:after="120"/>
              <w:ind w:left="110" w:right="91"/>
              <w:jc w:val="both"/>
              <w:rPr>
                <w:rFonts w:cs="Tahoma"/>
              </w:rPr>
            </w:pPr>
            <w:r w:rsidRPr="00702720">
              <w:rPr>
                <w:rFonts w:cs="Tahoma"/>
              </w:rPr>
              <w:t xml:space="preserve">Προληπτική λειτουργία (μοτίβα, υποψήφιοι παραβάτες </w:t>
            </w:r>
            <w:proofErr w:type="spellStart"/>
            <w:r w:rsidRPr="00702720">
              <w:rPr>
                <w:rFonts w:cs="Tahoma"/>
              </w:rPr>
              <w:t>κτλ</w:t>
            </w:r>
            <w:proofErr w:type="spellEnd"/>
            <w:r w:rsidRPr="00702720">
              <w:rPr>
                <w:rFonts w:cs="Tahoma"/>
              </w:rPr>
              <w:t>).</w:t>
            </w:r>
          </w:p>
        </w:tc>
        <w:tc>
          <w:tcPr>
            <w:tcW w:w="696" w:type="pct"/>
            <w:vAlign w:val="center"/>
          </w:tcPr>
          <w:p w14:paraId="26E24DA0" w14:textId="1BD27678" w:rsidR="00090718" w:rsidRPr="00702720" w:rsidRDefault="00090718" w:rsidP="00090718">
            <w:pPr>
              <w:pStyle w:val="TableParagraph"/>
              <w:spacing w:after="120"/>
              <w:ind w:right="76"/>
              <w:jc w:val="center"/>
              <w:rPr>
                <w:rFonts w:cs="Tahoma"/>
                <w:b/>
                <w:bCs/>
                <w:lang w:val="en-US"/>
              </w:rPr>
            </w:pPr>
            <w:r w:rsidRPr="00702720">
              <w:rPr>
                <w:rFonts w:cs="Tahoma"/>
                <w:b/>
                <w:bCs/>
              </w:rPr>
              <w:t>ΝΑΙ</w:t>
            </w:r>
          </w:p>
        </w:tc>
        <w:tc>
          <w:tcPr>
            <w:tcW w:w="776" w:type="pct"/>
            <w:vAlign w:val="center"/>
          </w:tcPr>
          <w:p w14:paraId="52C8C745" w14:textId="77777777" w:rsidR="00090718" w:rsidRPr="00702720" w:rsidRDefault="00090718" w:rsidP="00090718">
            <w:pPr>
              <w:pStyle w:val="TableParagraph"/>
              <w:spacing w:after="120"/>
              <w:jc w:val="center"/>
              <w:rPr>
                <w:rFonts w:cs="Tahoma"/>
                <w:lang w:val="en-US"/>
              </w:rPr>
            </w:pPr>
          </w:p>
        </w:tc>
        <w:tc>
          <w:tcPr>
            <w:tcW w:w="731" w:type="pct"/>
            <w:vAlign w:val="center"/>
          </w:tcPr>
          <w:p w14:paraId="7B917B3A" w14:textId="77777777" w:rsidR="00090718" w:rsidRPr="00702720" w:rsidRDefault="00090718" w:rsidP="00090718">
            <w:pPr>
              <w:pStyle w:val="TableParagraph"/>
              <w:spacing w:after="120"/>
              <w:jc w:val="center"/>
              <w:rPr>
                <w:rFonts w:cs="Tahoma"/>
                <w:lang w:val="en-US"/>
              </w:rPr>
            </w:pPr>
          </w:p>
        </w:tc>
      </w:tr>
      <w:tr w:rsidR="00090718" w:rsidRPr="00702720" w14:paraId="22FADDC7" w14:textId="77777777" w:rsidTr="00B73AA2">
        <w:trPr>
          <w:jc w:val="center"/>
        </w:trPr>
        <w:tc>
          <w:tcPr>
            <w:tcW w:w="228" w:type="pct"/>
            <w:vAlign w:val="center"/>
          </w:tcPr>
          <w:p w14:paraId="5D276516"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lang w:val="en-US"/>
              </w:rPr>
            </w:pPr>
          </w:p>
        </w:tc>
        <w:tc>
          <w:tcPr>
            <w:tcW w:w="2569" w:type="pct"/>
            <w:vAlign w:val="center"/>
          </w:tcPr>
          <w:p w14:paraId="4B5DF52D" w14:textId="3BDB7BD9" w:rsidR="00090718" w:rsidRPr="00702720" w:rsidRDefault="00090718" w:rsidP="00090718">
            <w:pPr>
              <w:pStyle w:val="TableParagraph"/>
              <w:tabs>
                <w:tab w:val="clear" w:pos="709"/>
                <w:tab w:val="left" w:pos="717"/>
              </w:tabs>
              <w:spacing w:after="120"/>
              <w:ind w:left="110" w:right="91"/>
              <w:jc w:val="both"/>
              <w:rPr>
                <w:rFonts w:cs="Tahoma"/>
              </w:rPr>
            </w:pPr>
            <w:r w:rsidRPr="00702720">
              <w:rPr>
                <w:rFonts w:cs="Tahoma"/>
              </w:rPr>
              <w:t xml:space="preserve">Διορθώσεις πινακίδων κυκλοφορίας, βελτιστοποίηση δεδομένων, </w:t>
            </w:r>
            <w:proofErr w:type="spellStart"/>
            <w:r w:rsidRPr="00702720">
              <w:rPr>
                <w:rFonts w:cs="Tahoma"/>
              </w:rPr>
              <w:t>machine</w:t>
            </w:r>
            <w:proofErr w:type="spellEnd"/>
            <w:r w:rsidRPr="00702720">
              <w:rPr>
                <w:rFonts w:cs="Tahoma"/>
              </w:rPr>
              <w:t xml:space="preserve"> </w:t>
            </w:r>
            <w:proofErr w:type="spellStart"/>
            <w:r w:rsidRPr="00702720">
              <w:rPr>
                <w:rFonts w:cs="Tahoma"/>
              </w:rPr>
              <w:t>learning</w:t>
            </w:r>
            <w:proofErr w:type="spellEnd"/>
            <w:r w:rsidRPr="00702720">
              <w:rPr>
                <w:rFonts w:cs="Tahoma"/>
              </w:rPr>
              <w:t>.</w:t>
            </w:r>
          </w:p>
        </w:tc>
        <w:tc>
          <w:tcPr>
            <w:tcW w:w="696" w:type="pct"/>
            <w:vAlign w:val="center"/>
          </w:tcPr>
          <w:p w14:paraId="6E93A6AC" w14:textId="4962FC7E" w:rsidR="00090718" w:rsidRPr="00702720" w:rsidRDefault="00090718" w:rsidP="00090718">
            <w:pPr>
              <w:pStyle w:val="TableParagraph"/>
              <w:spacing w:after="120"/>
              <w:ind w:right="76"/>
              <w:jc w:val="center"/>
              <w:rPr>
                <w:rFonts w:cs="Tahoma"/>
                <w:b/>
                <w:bCs/>
                <w:lang w:val="en-US"/>
              </w:rPr>
            </w:pPr>
            <w:r w:rsidRPr="00702720">
              <w:rPr>
                <w:rFonts w:cs="Tahoma"/>
                <w:b/>
                <w:bCs/>
              </w:rPr>
              <w:t>ΝΑΙ</w:t>
            </w:r>
          </w:p>
        </w:tc>
        <w:tc>
          <w:tcPr>
            <w:tcW w:w="776" w:type="pct"/>
            <w:vAlign w:val="center"/>
          </w:tcPr>
          <w:p w14:paraId="316E00D5" w14:textId="77777777" w:rsidR="00090718" w:rsidRPr="00702720" w:rsidRDefault="00090718" w:rsidP="00090718">
            <w:pPr>
              <w:pStyle w:val="TableParagraph"/>
              <w:spacing w:after="120"/>
              <w:jc w:val="center"/>
              <w:rPr>
                <w:rFonts w:cs="Tahoma"/>
                <w:lang w:val="en-US"/>
              </w:rPr>
            </w:pPr>
          </w:p>
        </w:tc>
        <w:tc>
          <w:tcPr>
            <w:tcW w:w="731" w:type="pct"/>
            <w:vAlign w:val="center"/>
          </w:tcPr>
          <w:p w14:paraId="6422B807" w14:textId="77777777" w:rsidR="00090718" w:rsidRPr="00702720" w:rsidRDefault="00090718" w:rsidP="00090718">
            <w:pPr>
              <w:pStyle w:val="TableParagraph"/>
              <w:spacing w:after="120"/>
              <w:jc w:val="center"/>
              <w:rPr>
                <w:rFonts w:cs="Tahoma"/>
                <w:lang w:val="en-US"/>
              </w:rPr>
            </w:pPr>
          </w:p>
        </w:tc>
      </w:tr>
      <w:tr w:rsidR="00090718" w:rsidRPr="00702720" w14:paraId="44DFC089" w14:textId="77777777" w:rsidTr="00B73AA2">
        <w:trPr>
          <w:jc w:val="center"/>
        </w:trPr>
        <w:tc>
          <w:tcPr>
            <w:tcW w:w="228" w:type="pct"/>
            <w:vAlign w:val="center"/>
          </w:tcPr>
          <w:p w14:paraId="0D1AF117"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lang w:val="en-US"/>
              </w:rPr>
            </w:pPr>
          </w:p>
        </w:tc>
        <w:tc>
          <w:tcPr>
            <w:tcW w:w="2569" w:type="pct"/>
            <w:vAlign w:val="center"/>
          </w:tcPr>
          <w:p w14:paraId="5D9FB201" w14:textId="0299099A" w:rsidR="00090718" w:rsidRPr="00702720" w:rsidRDefault="00090718" w:rsidP="00090718">
            <w:pPr>
              <w:pStyle w:val="TableParagraph"/>
              <w:tabs>
                <w:tab w:val="clear" w:pos="709"/>
                <w:tab w:val="left" w:pos="717"/>
              </w:tabs>
              <w:spacing w:after="120"/>
              <w:ind w:left="110" w:right="91"/>
              <w:jc w:val="both"/>
              <w:rPr>
                <w:rFonts w:cs="Tahoma"/>
              </w:rPr>
            </w:pPr>
            <w:r w:rsidRPr="00702720">
              <w:rPr>
                <w:rFonts w:cs="Tahoma"/>
              </w:rPr>
              <w:t xml:space="preserve">Χρήση </w:t>
            </w:r>
            <w:proofErr w:type="spellStart"/>
            <w:r w:rsidRPr="00702720">
              <w:rPr>
                <w:rFonts w:cs="Tahoma"/>
              </w:rPr>
              <w:t>MongoDB</w:t>
            </w:r>
            <w:proofErr w:type="spellEnd"/>
            <w:r w:rsidRPr="00702720">
              <w:rPr>
                <w:rFonts w:cs="Tahoma"/>
              </w:rPr>
              <w:t xml:space="preserve"> ως βάση δεδομένων.</w:t>
            </w:r>
          </w:p>
        </w:tc>
        <w:tc>
          <w:tcPr>
            <w:tcW w:w="696" w:type="pct"/>
            <w:vAlign w:val="center"/>
          </w:tcPr>
          <w:p w14:paraId="527CC879" w14:textId="611D301F" w:rsidR="00090718" w:rsidRPr="00702720" w:rsidRDefault="00090718" w:rsidP="00090718">
            <w:pPr>
              <w:pStyle w:val="TableParagraph"/>
              <w:spacing w:after="120"/>
              <w:ind w:right="76"/>
              <w:jc w:val="center"/>
              <w:rPr>
                <w:rFonts w:cs="Tahoma"/>
                <w:b/>
                <w:bCs/>
              </w:rPr>
            </w:pPr>
            <w:r w:rsidRPr="00702720">
              <w:rPr>
                <w:rFonts w:cs="Tahoma"/>
                <w:b/>
                <w:bCs/>
              </w:rPr>
              <w:t>ΝΑΙ</w:t>
            </w:r>
          </w:p>
        </w:tc>
        <w:tc>
          <w:tcPr>
            <w:tcW w:w="776" w:type="pct"/>
            <w:vAlign w:val="center"/>
          </w:tcPr>
          <w:p w14:paraId="1823AA51" w14:textId="77777777" w:rsidR="00090718" w:rsidRPr="00702720" w:rsidRDefault="00090718" w:rsidP="00090718">
            <w:pPr>
              <w:pStyle w:val="TableParagraph"/>
              <w:spacing w:after="120"/>
              <w:jc w:val="center"/>
              <w:rPr>
                <w:rFonts w:cs="Tahoma"/>
                <w:lang w:val="en-US"/>
              </w:rPr>
            </w:pPr>
          </w:p>
        </w:tc>
        <w:tc>
          <w:tcPr>
            <w:tcW w:w="731" w:type="pct"/>
            <w:vAlign w:val="center"/>
          </w:tcPr>
          <w:p w14:paraId="2B49AF88" w14:textId="77777777" w:rsidR="00090718" w:rsidRPr="00702720" w:rsidRDefault="00090718" w:rsidP="00090718">
            <w:pPr>
              <w:pStyle w:val="TableParagraph"/>
              <w:spacing w:after="120"/>
              <w:jc w:val="center"/>
              <w:rPr>
                <w:rFonts w:cs="Tahoma"/>
                <w:lang w:val="en-US"/>
              </w:rPr>
            </w:pPr>
          </w:p>
        </w:tc>
      </w:tr>
      <w:tr w:rsidR="00090718" w:rsidRPr="00702720" w14:paraId="0A6D6A07" w14:textId="77777777" w:rsidTr="00B73AA2">
        <w:trPr>
          <w:jc w:val="center"/>
        </w:trPr>
        <w:tc>
          <w:tcPr>
            <w:tcW w:w="228" w:type="pct"/>
            <w:vAlign w:val="center"/>
          </w:tcPr>
          <w:p w14:paraId="56EA1039"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lang w:val="en-US"/>
              </w:rPr>
            </w:pPr>
          </w:p>
        </w:tc>
        <w:tc>
          <w:tcPr>
            <w:tcW w:w="2569" w:type="pct"/>
            <w:vAlign w:val="center"/>
          </w:tcPr>
          <w:p w14:paraId="6C7D4D58" w14:textId="05228983" w:rsidR="00090718" w:rsidRPr="00702720" w:rsidRDefault="00090718" w:rsidP="00090718">
            <w:pPr>
              <w:pStyle w:val="TableParagraph"/>
              <w:tabs>
                <w:tab w:val="clear" w:pos="709"/>
                <w:tab w:val="left" w:pos="717"/>
              </w:tabs>
              <w:spacing w:after="120"/>
              <w:ind w:left="110" w:right="91"/>
              <w:jc w:val="both"/>
              <w:rPr>
                <w:rFonts w:cs="Tahoma"/>
              </w:rPr>
            </w:pPr>
            <w:r w:rsidRPr="00702720">
              <w:rPr>
                <w:rFonts w:cs="Tahoma"/>
              </w:rPr>
              <w:t xml:space="preserve">Χρήση </w:t>
            </w:r>
            <w:proofErr w:type="spellStart"/>
            <w:r w:rsidRPr="00702720">
              <w:rPr>
                <w:rFonts w:cs="Tahoma"/>
              </w:rPr>
              <w:t>Kafka</w:t>
            </w:r>
            <w:proofErr w:type="spellEnd"/>
            <w:r w:rsidRPr="00702720">
              <w:rPr>
                <w:rFonts w:cs="Tahoma"/>
              </w:rPr>
              <w:t xml:space="preserve"> για διαχείριση μεγάλων όγκων δεδομένων.</w:t>
            </w:r>
          </w:p>
        </w:tc>
        <w:tc>
          <w:tcPr>
            <w:tcW w:w="696" w:type="pct"/>
            <w:vAlign w:val="center"/>
          </w:tcPr>
          <w:p w14:paraId="1E0D25BA" w14:textId="2760F5F2" w:rsidR="00090718" w:rsidRPr="00702720" w:rsidRDefault="00090718" w:rsidP="00090718">
            <w:pPr>
              <w:pStyle w:val="TableParagraph"/>
              <w:spacing w:after="120"/>
              <w:ind w:right="76"/>
              <w:jc w:val="center"/>
              <w:rPr>
                <w:rFonts w:cs="Tahoma"/>
                <w:b/>
                <w:bCs/>
              </w:rPr>
            </w:pPr>
            <w:r w:rsidRPr="00702720">
              <w:rPr>
                <w:rFonts w:cs="Tahoma"/>
                <w:b/>
                <w:bCs/>
              </w:rPr>
              <w:t>ΝΑΙ</w:t>
            </w:r>
          </w:p>
        </w:tc>
        <w:tc>
          <w:tcPr>
            <w:tcW w:w="776" w:type="pct"/>
            <w:vAlign w:val="center"/>
          </w:tcPr>
          <w:p w14:paraId="796D14AD" w14:textId="77777777" w:rsidR="00090718" w:rsidRPr="00702720" w:rsidRDefault="00090718" w:rsidP="00090718">
            <w:pPr>
              <w:pStyle w:val="TableParagraph"/>
              <w:spacing w:after="120"/>
              <w:jc w:val="center"/>
              <w:rPr>
                <w:rFonts w:cs="Tahoma"/>
                <w:lang w:val="en-US"/>
              </w:rPr>
            </w:pPr>
          </w:p>
        </w:tc>
        <w:tc>
          <w:tcPr>
            <w:tcW w:w="731" w:type="pct"/>
            <w:vAlign w:val="center"/>
          </w:tcPr>
          <w:p w14:paraId="68BF3552" w14:textId="77777777" w:rsidR="00090718" w:rsidRPr="00702720" w:rsidRDefault="00090718" w:rsidP="00090718">
            <w:pPr>
              <w:pStyle w:val="TableParagraph"/>
              <w:spacing w:after="120"/>
              <w:jc w:val="center"/>
              <w:rPr>
                <w:rFonts w:cs="Tahoma"/>
                <w:lang w:val="en-US"/>
              </w:rPr>
            </w:pPr>
          </w:p>
        </w:tc>
      </w:tr>
      <w:tr w:rsidR="00090718" w:rsidRPr="00702720" w14:paraId="43C296F6" w14:textId="77777777" w:rsidTr="00B73AA2">
        <w:trPr>
          <w:jc w:val="center"/>
        </w:trPr>
        <w:tc>
          <w:tcPr>
            <w:tcW w:w="228" w:type="pct"/>
            <w:vAlign w:val="center"/>
          </w:tcPr>
          <w:p w14:paraId="22893CDA"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lang w:val="en-US"/>
              </w:rPr>
            </w:pPr>
          </w:p>
        </w:tc>
        <w:tc>
          <w:tcPr>
            <w:tcW w:w="2569" w:type="pct"/>
            <w:vAlign w:val="center"/>
          </w:tcPr>
          <w:p w14:paraId="05F0346A" w14:textId="0369506D" w:rsidR="00090718" w:rsidRPr="00702720" w:rsidRDefault="00090718" w:rsidP="00090718">
            <w:pPr>
              <w:pStyle w:val="TableParagraph"/>
              <w:tabs>
                <w:tab w:val="clear" w:pos="709"/>
                <w:tab w:val="left" w:pos="717"/>
              </w:tabs>
              <w:spacing w:after="120"/>
              <w:ind w:left="110" w:right="91"/>
              <w:jc w:val="both"/>
              <w:rPr>
                <w:rFonts w:cs="Tahoma"/>
              </w:rPr>
            </w:pPr>
            <w:r w:rsidRPr="00702720">
              <w:rPr>
                <w:rFonts w:cs="Tahoma"/>
              </w:rPr>
              <w:t xml:space="preserve">Χρήση </w:t>
            </w:r>
            <w:proofErr w:type="spellStart"/>
            <w:r w:rsidRPr="00702720">
              <w:rPr>
                <w:rFonts w:cs="Tahoma"/>
              </w:rPr>
              <w:t>Akka</w:t>
            </w:r>
            <w:proofErr w:type="spellEnd"/>
            <w:r w:rsidRPr="00702720">
              <w:rPr>
                <w:rFonts w:cs="Tahoma"/>
              </w:rPr>
              <w:t xml:space="preserve"> για κατανεμημένη επεξεργασία.</w:t>
            </w:r>
          </w:p>
        </w:tc>
        <w:tc>
          <w:tcPr>
            <w:tcW w:w="696" w:type="pct"/>
            <w:vAlign w:val="center"/>
          </w:tcPr>
          <w:p w14:paraId="6B178957" w14:textId="0CE416BE" w:rsidR="00090718" w:rsidRPr="00702720" w:rsidRDefault="00090718" w:rsidP="00090718">
            <w:pPr>
              <w:pStyle w:val="TableParagraph"/>
              <w:spacing w:after="120"/>
              <w:ind w:right="76"/>
              <w:jc w:val="center"/>
              <w:rPr>
                <w:rFonts w:cs="Tahoma"/>
                <w:b/>
                <w:bCs/>
              </w:rPr>
            </w:pPr>
            <w:r w:rsidRPr="00702720">
              <w:rPr>
                <w:rFonts w:cs="Tahoma"/>
                <w:b/>
                <w:bCs/>
              </w:rPr>
              <w:t>ΝΑΙ</w:t>
            </w:r>
          </w:p>
        </w:tc>
        <w:tc>
          <w:tcPr>
            <w:tcW w:w="776" w:type="pct"/>
            <w:vAlign w:val="center"/>
          </w:tcPr>
          <w:p w14:paraId="00FCCFB6" w14:textId="77777777" w:rsidR="00090718" w:rsidRPr="00702720" w:rsidRDefault="00090718" w:rsidP="00090718">
            <w:pPr>
              <w:pStyle w:val="TableParagraph"/>
              <w:spacing w:after="120"/>
              <w:jc w:val="center"/>
              <w:rPr>
                <w:rFonts w:cs="Tahoma"/>
                <w:lang w:val="en-US"/>
              </w:rPr>
            </w:pPr>
          </w:p>
        </w:tc>
        <w:tc>
          <w:tcPr>
            <w:tcW w:w="731" w:type="pct"/>
            <w:vAlign w:val="center"/>
          </w:tcPr>
          <w:p w14:paraId="7DB92B64" w14:textId="77777777" w:rsidR="00090718" w:rsidRPr="00702720" w:rsidRDefault="00090718" w:rsidP="00090718">
            <w:pPr>
              <w:pStyle w:val="TableParagraph"/>
              <w:spacing w:after="120"/>
              <w:jc w:val="center"/>
              <w:rPr>
                <w:rFonts w:cs="Tahoma"/>
                <w:lang w:val="en-US"/>
              </w:rPr>
            </w:pPr>
          </w:p>
        </w:tc>
      </w:tr>
      <w:tr w:rsidR="00090718" w:rsidRPr="00702720" w14:paraId="4F6D2EB2" w14:textId="77777777" w:rsidTr="00B73AA2">
        <w:trPr>
          <w:jc w:val="center"/>
        </w:trPr>
        <w:tc>
          <w:tcPr>
            <w:tcW w:w="228" w:type="pct"/>
            <w:vAlign w:val="center"/>
          </w:tcPr>
          <w:p w14:paraId="1B263582"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lang w:val="en-US"/>
              </w:rPr>
            </w:pPr>
          </w:p>
        </w:tc>
        <w:tc>
          <w:tcPr>
            <w:tcW w:w="2569" w:type="pct"/>
            <w:vAlign w:val="center"/>
          </w:tcPr>
          <w:p w14:paraId="23DF8369" w14:textId="61082734" w:rsidR="00090718" w:rsidRPr="00702720" w:rsidRDefault="00090718" w:rsidP="00090718">
            <w:pPr>
              <w:pStyle w:val="TableParagraph"/>
              <w:tabs>
                <w:tab w:val="clear" w:pos="709"/>
                <w:tab w:val="left" w:pos="717"/>
              </w:tabs>
              <w:spacing w:after="120"/>
              <w:ind w:left="110" w:right="91"/>
              <w:jc w:val="both"/>
              <w:rPr>
                <w:rFonts w:cs="Tahoma"/>
                <w:lang w:val="en-US"/>
              </w:rPr>
            </w:pPr>
            <w:r w:rsidRPr="00702720">
              <w:rPr>
                <w:rFonts w:cs="Tahoma"/>
                <w:lang w:val="en-US"/>
              </w:rPr>
              <w:t xml:space="preserve">REST APIs </w:t>
            </w:r>
            <w:r w:rsidRPr="00702720">
              <w:rPr>
                <w:rFonts w:cs="Tahoma"/>
              </w:rPr>
              <w:t>με</w:t>
            </w:r>
            <w:r w:rsidRPr="00702720">
              <w:rPr>
                <w:rFonts w:cs="Tahoma"/>
                <w:lang w:val="en-US"/>
              </w:rPr>
              <w:t xml:space="preserve"> Play Framework (Scala, Java).</w:t>
            </w:r>
          </w:p>
        </w:tc>
        <w:tc>
          <w:tcPr>
            <w:tcW w:w="696" w:type="pct"/>
            <w:vAlign w:val="center"/>
          </w:tcPr>
          <w:p w14:paraId="50C11C0D" w14:textId="04BC2D7C" w:rsidR="00090718" w:rsidRPr="00702720" w:rsidRDefault="00090718" w:rsidP="00090718">
            <w:pPr>
              <w:pStyle w:val="TableParagraph"/>
              <w:spacing w:after="120"/>
              <w:ind w:right="76"/>
              <w:jc w:val="center"/>
              <w:rPr>
                <w:rFonts w:cs="Tahoma"/>
                <w:b/>
                <w:bCs/>
              </w:rPr>
            </w:pPr>
            <w:r w:rsidRPr="00702720">
              <w:rPr>
                <w:rFonts w:cs="Tahoma"/>
                <w:b/>
                <w:bCs/>
              </w:rPr>
              <w:t>ΝΑΙ</w:t>
            </w:r>
          </w:p>
        </w:tc>
        <w:tc>
          <w:tcPr>
            <w:tcW w:w="776" w:type="pct"/>
            <w:vAlign w:val="center"/>
          </w:tcPr>
          <w:p w14:paraId="1B5DEE73" w14:textId="77777777" w:rsidR="00090718" w:rsidRPr="00702720" w:rsidRDefault="00090718" w:rsidP="00090718">
            <w:pPr>
              <w:pStyle w:val="TableParagraph"/>
              <w:spacing w:after="120"/>
              <w:jc w:val="center"/>
              <w:rPr>
                <w:rFonts w:cs="Tahoma"/>
                <w:lang w:val="en-US"/>
              </w:rPr>
            </w:pPr>
          </w:p>
        </w:tc>
        <w:tc>
          <w:tcPr>
            <w:tcW w:w="731" w:type="pct"/>
            <w:vAlign w:val="center"/>
          </w:tcPr>
          <w:p w14:paraId="7D916F71" w14:textId="77777777" w:rsidR="00090718" w:rsidRPr="00702720" w:rsidRDefault="00090718" w:rsidP="00090718">
            <w:pPr>
              <w:pStyle w:val="TableParagraph"/>
              <w:spacing w:after="120"/>
              <w:jc w:val="center"/>
              <w:rPr>
                <w:rFonts w:cs="Tahoma"/>
                <w:lang w:val="en-US"/>
              </w:rPr>
            </w:pPr>
          </w:p>
        </w:tc>
      </w:tr>
      <w:tr w:rsidR="00090718" w:rsidRPr="00702720" w14:paraId="38AA57FE" w14:textId="77777777" w:rsidTr="00B73AA2">
        <w:trPr>
          <w:jc w:val="center"/>
        </w:trPr>
        <w:tc>
          <w:tcPr>
            <w:tcW w:w="228" w:type="pct"/>
            <w:vAlign w:val="center"/>
          </w:tcPr>
          <w:p w14:paraId="66645DBA"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lang w:val="en-US"/>
              </w:rPr>
            </w:pPr>
          </w:p>
        </w:tc>
        <w:tc>
          <w:tcPr>
            <w:tcW w:w="2569" w:type="pct"/>
            <w:vAlign w:val="center"/>
          </w:tcPr>
          <w:p w14:paraId="336C99DD" w14:textId="5114F4E1" w:rsidR="00090718" w:rsidRPr="00702720" w:rsidRDefault="00090718" w:rsidP="00090718">
            <w:pPr>
              <w:pStyle w:val="TableParagraph"/>
              <w:tabs>
                <w:tab w:val="clear" w:pos="709"/>
                <w:tab w:val="left" w:pos="717"/>
                <w:tab w:val="left" w:pos="2156"/>
              </w:tabs>
              <w:spacing w:after="120"/>
              <w:ind w:left="110" w:right="91"/>
              <w:jc w:val="both"/>
              <w:rPr>
                <w:rFonts w:cs="Tahoma"/>
              </w:rPr>
            </w:pPr>
            <w:r w:rsidRPr="00702720">
              <w:rPr>
                <w:rFonts w:cs="Tahoma"/>
              </w:rPr>
              <w:t xml:space="preserve">Ανάπτυξη εφαρμογής Ιστού με </w:t>
            </w:r>
            <w:proofErr w:type="spellStart"/>
            <w:r w:rsidRPr="00702720">
              <w:rPr>
                <w:rFonts w:cs="Tahoma"/>
              </w:rPr>
              <w:t>Angular</w:t>
            </w:r>
            <w:proofErr w:type="spellEnd"/>
            <w:r w:rsidRPr="00702720">
              <w:rPr>
                <w:rFonts w:cs="Tahoma"/>
              </w:rPr>
              <w:t xml:space="preserve"> 4 και </w:t>
            </w:r>
            <w:proofErr w:type="spellStart"/>
            <w:r w:rsidRPr="00702720">
              <w:rPr>
                <w:rFonts w:cs="Tahoma"/>
              </w:rPr>
              <w:t>TypeScript</w:t>
            </w:r>
            <w:proofErr w:type="spellEnd"/>
            <w:r w:rsidRPr="00702720">
              <w:rPr>
                <w:rFonts w:cs="Tahoma"/>
              </w:rPr>
              <w:t>.</w:t>
            </w:r>
          </w:p>
        </w:tc>
        <w:tc>
          <w:tcPr>
            <w:tcW w:w="696" w:type="pct"/>
            <w:vAlign w:val="center"/>
          </w:tcPr>
          <w:p w14:paraId="68577F56" w14:textId="5101308B" w:rsidR="00090718" w:rsidRPr="00702720" w:rsidRDefault="00090718" w:rsidP="00090718">
            <w:pPr>
              <w:pStyle w:val="TableParagraph"/>
              <w:spacing w:after="120"/>
              <w:ind w:right="76"/>
              <w:jc w:val="center"/>
              <w:rPr>
                <w:rFonts w:cs="Tahoma"/>
                <w:b/>
                <w:bCs/>
                <w:lang w:val="en-US"/>
              </w:rPr>
            </w:pPr>
            <w:r w:rsidRPr="00702720">
              <w:rPr>
                <w:rFonts w:cs="Tahoma"/>
                <w:b/>
                <w:bCs/>
              </w:rPr>
              <w:t>ΝΑΙ</w:t>
            </w:r>
          </w:p>
        </w:tc>
        <w:tc>
          <w:tcPr>
            <w:tcW w:w="776" w:type="pct"/>
            <w:vAlign w:val="center"/>
          </w:tcPr>
          <w:p w14:paraId="7FBCEE17" w14:textId="77777777" w:rsidR="00090718" w:rsidRPr="00702720" w:rsidRDefault="00090718" w:rsidP="00090718">
            <w:pPr>
              <w:pStyle w:val="TableParagraph"/>
              <w:spacing w:after="120"/>
              <w:jc w:val="center"/>
              <w:rPr>
                <w:rFonts w:cs="Tahoma"/>
                <w:lang w:val="en-US"/>
              </w:rPr>
            </w:pPr>
          </w:p>
        </w:tc>
        <w:tc>
          <w:tcPr>
            <w:tcW w:w="731" w:type="pct"/>
            <w:vAlign w:val="center"/>
          </w:tcPr>
          <w:p w14:paraId="0E06DF1F" w14:textId="77777777" w:rsidR="00090718" w:rsidRPr="00702720" w:rsidRDefault="00090718" w:rsidP="00090718">
            <w:pPr>
              <w:pStyle w:val="TableParagraph"/>
              <w:spacing w:after="120"/>
              <w:jc w:val="center"/>
              <w:rPr>
                <w:rFonts w:cs="Tahoma"/>
                <w:lang w:val="en-US"/>
              </w:rPr>
            </w:pPr>
          </w:p>
        </w:tc>
      </w:tr>
      <w:tr w:rsidR="00090718" w:rsidRPr="00702720" w14:paraId="5D6F562E" w14:textId="77777777" w:rsidTr="00B73AA2">
        <w:trPr>
          <w:jc w:val="center"/>
        </w:trPr>
        <w:tc>
          <w:tcPr>
            <w:tcW w:w="228" w:type="pct"/>
            <w:vAlign w:val="center"/>
          </w:tcPr>
          <w:p w14:paraId="79FE79CC"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lang w:val="en-US"/>
              </w:rPr>
            </w:pPr>
          </w:p>
        </w:tc>
        <w:tc>
          <w:tcPr>
            <w:tcW w:w="2569" w:type="pct"/>
            <w:vAlign w:val="center"/>
          </w:tcPr>
          <w:p w14:paraId="32936EBD" w14:textId="11D50452" w:rsidR="00090718" w:rsidRPr="00702720" w:rsidRDefault="00090718" w:rsidP="00090718">
            <w:pPr>
              <w:pStyle w:val="TableParagraph"/>
              <w:tabs>
                <w:tab w:val="clear" w:pos="709"/>
                <w:tab w:val="left" w:pos="717"/>
                <w:tab w:val="left" w:pos="2156"/>
              </w:tabs>
              <w:spacing w:after="120"/>
              <w:ind w:left="110" w:right="91"/>
              <w:jc w:val="both"/>
              <w:rPr>
                <w:rFonts w:cs="Tahoma"/>
              </w:rPr>
            </w:pPr>
            <w:r w:rsidRPr="00702720">
              <w:rPr>
                <w:rFonts w:cs="Tahoma"/>
              </w:rPr>
              <w:t>Χρήση Socket.io για αμφίδρομη επικοινωνία.</w:t>
            </w:r>
          </w:p>
        </w:tc>
        <w:tc>
          <w:tcPr>
            <w:tcW w:w="696" w:type="pct"/>
            <w:vAlign w:val="center"/>
          </w:tcPr>
          <w:p w14:paraId="5D0C043A" w14:textId="21E77159" w:rsidR="00090718" w:rsidRPr="00702720" w:rsidRDefault="00090718" w:rsidP="00090718">
            <w:pPr>
              <w:pStyle w:val="TableParagraph"/>
              <w:spacing w:after="120"/>
              <w:ind w:right="76"/>
              <w:jc w:val="center"/>
              <w:rPr>
                <w:rFonts w:cs="Tahoma"/>
                <w:b/>
                <w:bCs/>
                <w:lang w:val="en-US"/>
              </w:rPr>
            </w:pPr>
            <w:r w:rsidRPr="00702720">
              <w:rPr>
                <w:rFonts w:cs="Tahoma"/>
                <w:b/>
                <w:bCs/>
              </w:rPr>
              <w:t>ΝΑΙ</w:t>
            </w:r>
          </w:p>
        </w:tc>
        <w:tc>
          <w:tcPr>
            <w:tcW w:w="776" w:type="pct"/>
            <w:vAlign w:val="center"/>
          </w:tcPr>
          <w:p w14:paraId="310B0E6C" w14:textId="77777777" w:rsidR="00090718" w:rsidRPr="00702720" w:rsidRDefault="00090718" w:rsidP="00090718">
            <w:pPr>
              <w:pStyle w:val="TableParagraph"/>
              <w:spacing w:after="120"/>
              <w:jc w:val="center"/>
              <w:rPr>
                <w:rFonts w:cs="Tahoma"/>
                <w:lang w:val="en-US"/>
              </w:rPr>
            </w:pPr>
          </w:p>
        </w:tc>
        <w:tc>
          <w:tcPr>
            <w:tcW w:w="731" w:type="pct"/>
            <w:vAlign w:val="center"/>
          </w:tcPr>
          <w:p w14:paraId="1035078D" w14:textId="77777777" w:rsidR="00090718" w:rsidRPr="00702720" w:rsidRDefault="00090718" w:rsidP="00090718">
            <w:pPr>
              <w:pStyle w:val="TableParagraph"/>
              <w:spacing w:after="120"/>
              <w:jc w:val="center"/>
              <w:rPr>
                <w:rFonts w:cs="Tahoma"/>
                <w:lang w:val="en-US"/>
              </w:rPr>
            </w:pPr>
          </w:p>
        </w:tc>
      </w:tr>
      <w:tr w:rsidR="00090718" w:rsidRPr="00702720" w14:paraId="16287D1D" w14:textId="77777777" w:rsidTr="00B73AA2">
        <w:trPr>
          <w:jc w:val="center"/>
        </w:trPr>
        <w:tc>
          <w:tcPr>
            <w:tcW w:w="228" w:type="pct"/>
            <w:vAlign w:val="center"/>
          </w:tcPr>
          <w:p w14:paraId="134A1820"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lang w:val="en-US"/>
              </w:rPr>
            </w:pPr>
          </w:p>
        </w:tc>
        <w:tc>
          <w:tcPr>
            <w:tcW w:w="2569" w:type="pct"/>
            <w:vAlign w:val="center"/>
          </w:tcPr>
          <w:p w14:paraId="1C8C4F4E" w14:textId="6A238168" w:rsidR="00090718" w:rsidRPr="00702720" w:rsidRDefault="00090718" w:rsidP="00090718">
            <w:pPr>
              <w:pStyle w:val="TableParagraph"/>
              <w:tabs>
                <w:tab w:val="clear" w:pos="709"/>
                <w:tab w:val="left" w:pos="717"/>
                <w:tab w:val="left" w:pos="2156"/>
              </w:tabs>
              <w:spacing w:after="120"/>
              <w:ind w:left="110" w:right="91"/>
              <w:jc w:val="both"/>
              <w:rPr>
                <w:rFonts w:cs="Tahoma"/>
                <w:lang w:val="en-US"/>
              </w:rPr>
            </w:pPr>
            <w:r w:rsidRPr="00702720">
              <w:rPr>
                <w:rFonts w:cs="Tahoma"/>
              </w:rPr>
              <w:t>Χρήση</w:t>
            </w:r>
            <w:r w:rsidRPr="00702720">
              <w:rPr>
                <w:rFonts w:cs="Tahoma"/>
                <w:lang w:val="en-US"/>
              </w:rPr>
              <w:t xml:space="preserve"> Flowable </w:t>
            </w:r>
            <w:r w:rsidRPr="00702720">
              <w:rPr>
                <w:rFonts w:cs="Tahoma"/>
              </w:rPr>
              <w:t>για</w:t>
            </w:r>
            <w:r w:rsidRPr="00702720">
              <w:rPr>
                <w:rFonts w:cs="Tahoma"/>
                <w:lang w:val="en-US"/>
              </w:rPr>
              <w:t xml:space="preserve"> Business Process Management.</w:t>
            </w:r>
          </w:p>
        </w:tc>
        <w:tc>
          <w:tcPr>
            <w:tcW w:w="696" w:type="pct"/>
            <w:vAlign w:val="center"/>
          </w:tcPr>
          <w:p w14:paraId="4DCB2858" w14:textId="1FA297C6" w:rsidR="00090718" w:rsidRPr="00702720" w:rsidRDefault="00090718" w:rsidP="00090718">
            <w:pPr>
              <w:pStyle w:val="TableParagraph"/>
              <w:spacing w:after="120"/>
              <w:ind w:right="76"/>
              <w:jc w:val="center"/>
              <w:rPr>
                <w:rFonts w:cs="Tahoma"/>
                <w:b/>
                <w:bCs/>
                <w:lang w:val="en-US"/>
              </w:rPr>
            </w:pPr>
            <w:r w:rsidRPr="00702720">
              <w:rPr>
                <w:rFonts w:cs="Tahoma"/>
                <w:b/>
                <w:bCs/>
              </w:rPr>
              <w:t>ΝΑΙ</w:t>
            </w:r>
          </w:p>
        </w:tc>
        <w:tc>
          <w:tcPr>
            <w:tcW w:w="776" w:type="pct"/>
            <w:vAlign w:val="center"/>
          </w:tcPr>
          <w:p w14:paraId="05D79CFA" w14:textId="77777777" w:rsidR="00090718" w:rsidRPr="00702720" w:rsidRDefault="00090718" w:rsidP="00090718">
            <w:pPr>
              <w:pStyle w:val="TableParagraph"/>
              <w:spacing w:after="120"/>
              <w:jc w:val="center"/>
              <w:rPr>
                <w:rFonts w:cs="Tahoma"/>
                <w:lang w:val="en-US"/>
              </w:rPr>
            </w:pPr>
          </w:p>
        </w:tc>
        <w:tc>
          <w:tcPr>
            <w:tcW w:w="731" w:type="pct"/>
            <w:vAlign w:val="center"/>
          </w:tcPr>
          <w:p w14:paraId="3BADD09A" w14:textId="77777777" w:rsidR="00090718" w:rsidRPr="00702720" w:rsidRDefault="00090718" w:rsidP="00090718">
            <w:pPr>
              <w:pStyle w:val="TableParagraph"/>
              <w:spacing w:after="120"/>
              <w:jc w:val="center"/>
              <w:rPr>
                <w:rFonts w:cs="Tahoma"/>
                <w:lang w:val="en-US"/>
              </w:rPr>
            </w:pPr>
          </w:p>
        </w:tc>
      </w:tr>
      <w:tr w:rsidR="00090718" w:rsidRPr="00702720" w14:paraId="6DACDF7B" w14:textId="77777777" w:rsidTr="00B73AA2">
        <w:trPr>
          <w:jc w:val="center"/>
        </w:trPr>
        <w:tc>
          <w:tcPr>
            <w:tcW w:w="228" w:type="pct"/>
            <w:vAlign w:val="center"/>
          </w:tcPr>
          <w:p w14:paraId="2A547ADB"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lang w:val="en-US"/>
              </w:rPr>
            </w:pPr>
          </w:p>
        </w:tc>
        <w:tc>
          <w:tcPr>
            <w:tcW w:w="2569" w:type="pct"/>
            <w:vAlign w:val="center"/>
          </w:tcPr>
          <w:p w14:paraId="05F9FBAE" w14:textId="7A4967D3" w:rsidR="00090718" w:rsidRPr="00702720" w:rsidRDefault="00090718" w:rsidP="00090718">
            <w:pPr>
              <w:pStyle w:val="TableParagraph"/>
              <w:tabs>
                <w:tab w:val="clear" w:pos="709"/>
                <w:tab w:val="left" w:pos="717"/>
                <w:tab w:val="left" w:pos="2156"/>
              </w:tabs>
              <w:spacing w:after="120"/>
              <w:ind w:left="110" w:right="91"/>
              <w:jc w:val="both"/>
              <w:rPr>
                <w:rFonts w:cs="Tahoma"/>
              </w:rPr>
            </w:pPr>
            <w:r w:rsidRPr="00702720">
              <w:rPr>
                <w:rFonts w:cs="Tahoma"/>
              </w:rPr>
              <w:t xml:space="preserve">Υποστήριξη </w:t>
            </w:r>
            <w:proofErr w:type="spellStart"/>
            <w:r w:rsidRPr="00702720">
              <w:rPr>
                <w:rFonts w:cs="Tahoma"/>
              </w:rPr>
              <w:t>Elastic</w:t>
            </w:r>
            <w:proofErr w:type="spellEnd"/>
            <w:r w:rsidRPr="00702720">
              <w:rPr>
                <w:rFonts w:cs="Tahoma"/>
              </w:rPr>
              <w:t xml:space="preserve"> </w:t>
            </w:r>
            <w:proofErr w:type="spellStart"/>
            <w:r w:rsidRPr="00702720">
              <w:rPr>
                <w:rFonts w:cs="Tahoma"/>
              </w:rPr>
              <w:t>Search</w:t>
            </w:r>
            <w:proofErr w:type="spellEnd"/>
            <w:r w:rsidRPr="00702720">
              <w:rPr>
                <w:rFonts w:cs="Tahoma"/>
              </w:rPr>
              <w:t xml:space="preserve"> για αναζήτηση.</w:t>
            </w:r>
          </w:p>
        </w:tc>
        <w:tc>
          <w:tcPr>
            <w:tcW w:w="696" w:type="pct"/>
            <w:vAlign w:val="center"/>
          </w:tcPr>
          <w:p w14:paraId="6238E6B3" w14:textId="5172E344" w:rsidR="00090718" w:rsidRPr="00702720" w:rsidRDefault="00090718" w:rsidP="00090718">
            <w:pPr>
              <w:pStyle w:val="TableParagraph"/>
              <w:spacing w:after="120"/>
              <w:ind w:right="76"/>
              <w:jc w:val="center"/>
              <w:rPr>
                <w:rFonts w:cs="Tahoma"/>
                <w:b/>
                <w:bCs/>
                <w:lang w:val="en-US"/>
              </w:rPr>
            </w:pPr>
            <w:r w:rsidRPr="00702720">
              <w:rPr>
                <w:rFonts w:cs="Tahoma"/>
                <w:b/>
                <w:bCs/>
              </w:rPr>
              <w:t>ΝΑΙ</w:t>
            </w:r>
          </w:p>
        </w:tc>
        <w:tc>
          <w:tcPr>
            <w:tcW w:w="776" w:type="pct"/>
            <w:vAlign w:val="center"/>
          </w:tcPr>
          <w:p w14:paraId="3BF74C7A" w14:textId="77777777" w:rsidR="00090718" w:rsidRPr="00702720" w:rsidRDefault="00090718" w:rsidP="00090718">
            <w:pPr>
              <w:pStyle w:val="TableParagraph"/>
              <w:spacing w:after="120"/>
              <w:jc w:val="center"/>
              <w:rPr>
                <w:rFonts w:cs="Tahoma"/>
                <w:lang w:val="en-US"/>
              </w:rPr>
            </w:pPr>
          </w:p>
        </w:tc>
        <w:tc>
          <w:tcPr>
            <w:tcW w:w="731" w:type="pct"/>
            <w:vAlign w:val="center"/>
          </w:tcPr>
          <w:p w14:paraId="193DA9EE" w14:textId="77777777" w:rsidR="00090718" w:rsidRPr="00702720" w:rsidRDefault="00090718" w:rsidP="00090718">
            <w:pPr>
              <w:pStyle w:val="TableParagraph"/>
              <w:spacing w:after="120"/>
              <w:jc w:val="center"/>
              <w:rPr>
                <w:rFonts w:cs="Tahoma"/>
                <w:lang w:val="en-US"/>
              </w:rPr>
            </w:pPr>
          </w:p>
        </w:tc>
      </w:tr>
      <w:tr w:rsidR="00090718" w:rsidRPr="00702720" w14:paraId="7B47E3E6" w14:textId="77777777" w:rsidTr="00B73AA2">
        <w:trPr>
          <w:jc w:val="center"/>
        </w:trPr>
        <w:tc>
          <w:tcPr>
            <w:tcW w:w="228" w:type="pct"/>
            <w:vAlign w:val="center"/>
          </w:tcPr>
          <w:p w14:paraId="1C067197"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lang w:val="en-US"/>
              </w:rPr>
            </w:pPr>
          </w:p>
        </w:tc>
        <w:tc>
          <w:tcPr>
            <w:tcW w:w="2569" w:type="pct"/>
            <w:vAlign w:val="center"/>
          </w:tcPr>
          <w:p w14:paraId="3E4063BB" w14:textId="25E5FAEE" w:rsidR="00090718" w:rsidRPr="00702720" w:rsidRDefault="00090718" w:rsidP="00090718">
            <w:pPr>
              <w:pStyle w:val="TableParagraph"/>
              <w:tabs>
                <w:tab w:val="clear" w:pos="709"/>
                <w:tab w:val="left" w:pos="717"/>
                <w:tab w:val="left" w:pos="2156"/>
              </w:tabs>
              <w:spacing w:after="120"/>
              <w:ind w:left="110" w:right="91"/>
              <w:jc w:val="both"/>
              <w:rPr>
                <w:rFonts w:cs="Tahoma"/>
              </w:rPr>
            </w:pPr>
            <w:r w:rsidRPr="00702720">
              <w:rPr>
                <w:rFonts w:cs="Tahoma"/>
              </w:rPr>
              <w:t>Παροχή τεχνικού διαγράμματος αρχιτεκτονικής λογισμικού.</w:t>
            </w:r>
          </w:p>
        </w:tc>
        <w:tc>
          <w:tcPr>
            <w:tcW w:w="696" w:type="pct"/>
            <w:vAlign w:val="center"/>
          </w:tcPr>
          <w:p w14:paraId="473EC76A" w14:textId="7FA7E496" w:rsidR="00090718" w:rsidRPr="00702720" w:rsidRDefault="00090718" w:rsidP="00090718">
            <w:pPr>
              <w:pStyle w:val="TableParagraph"/>
              <w:spacing w:after="120"/>
              <w:ind w:right="76"/>
              <w:jc w:val="center"/>
              <w:rPr>
                <w:rFonts w:cs="Tahoma"/>
                <w:b/>
                <w:bCs/>
                <w:lang w:val="it-IT"/>
              </w:rPr>
            </w:pPr>
            <w:r w:rsidRPr="00702720">
              <w:rPr>
                <w:rFonts w:cs="Tahoma"/>
                <w:b/>
                <w:bCs/>
              </w:rPr>
              <w:t>ΝΑΙ</w:t>
            </w:r>
          </w:p>
        </w:tc>
        <w:tc>
          <w:tcPr>
            <w:tcW w:w="776" w:type="pct"/>
            <w:vAlign w:val="center"/>
          </w:tcPr>
          <w:p w14:paraId="4E74F61D" w14:textId="77777777" w:rsidR="00090718" w:rsidRPr="00702720" w:rsidRDefault="00090718" w:rsidP="00090718">
            <w:pPr>
              <w:pStyle w:val="TableParagraph"/>
              <w:spacing w:after="120"/>
              <w:jc w:val="center"/>
              <w:rPr>
                <w:rFonts w:cs="Tahoma"/>
                <w:lang w:val="it-IT"/>
              </w:rPr>
            </w:pPr>
          </w:p>
        </w:tc>
        <w:tc>
          <w:tcPr>
            <w:tcW w:w="731" w:type="pct"/>
            <w:vAlign w:val="center"/>
          </w:tcPr>
          <w:p w14:paraId="781290BF" w14:textId="77777777" w:rsidR="00090718" w:rsidRPr="00702720" w:rsidRDefault="00090718" w:rsidP="00090718">
            <w:pPr>
              <w:pStyle w:val="TableParagraph"/>
              <w:spacing w:after="120"/>
              <w:jc w:val="center"/>
              <w:rPr>
                <w:rFonts w:cs="Tahoma"/>
                <w:lang w:val="it-IT"/>
              </w:rPr>
            </w:pPr>
          </w:p>
        </w:tc>
      </w:tr>
      <w:tr w:rsidR="00090718" w:rsidRPr="00702720" w14:paraId="2DC38F36" w14:textId="77777777" w:rsidTr="00B73AA2">
        <w:trPr>
          <w:jc w:val="center"/>
        </w:trPr>
        <w:tc>
          <w:tcPr>
            <w:tcW w:w="228" w:type="pct"/>
            <w:vAlign w:val="center"/>
          </w:tcPr>
          <w:p w14:paraId="6B004BAD"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lang w:val="it-IT"/>
              </w:rPr>
            </w:pPr>
          </w:p>
        </w:tc>
        <w:tc>
          <w:tcPr>
            <w:tcW w:w="2569" w:type="pct"/>
            <w:vAlign w:val="center"/>
          </w:tcPr>
          <w:p w14:paraId="05642682" w14:textId="3E62B171" w:rsidR="00090718" w:rsidRPr="00702720" w:rsidRDefault="00090718" w:rsidP="00090718">
            <w:pPr>
              <w:pStyle w:val="TableParagraph"/>
              <w:tabs>
                <w:tab w:val="clear" w:pos="709"/>
                <w:tab w:val="left" w:pos="717"/>
                <w:tab w:val="left" w:pos="2156"/>
              </w:tabs>
              <w:spacing w:after="120"/>
              <w:ind w:left="110" w:right="91"/>
              <w:jc w:val="both"/>
              <w:rPr>
                <w:rFonts w:cs="Tahoma"/>
              </w:rPr>
            </w:pPr>
            <w:r w:rsidRPr="00702720">
              <w:rPr>
                <w:rFonts w:cs="Tahoma"/>
              </w:rPr>
              <w:t>Ασφάλεια δεδομένων με HTTPS και κρυπτογράφηση αποθήκευσης.</w:t>
            </w:r>
          </w:p>
        </w:tc>
        <w:tc>
          <w:tcPr>
            <w:tcW w:w="696" w:type="pct"/>
            <w:vAlign w:val="center"/>
          </w:tcPr>
          <w:p w14:paraId="6E260A09" w14:textId="0646E93D" w:rsidR="00090718" w:rsidRPr="00702720" w:rsidRDefault="00090718" w:rsidP="00090718">
            <w:pPr>
              <w:pStyle w:val="TableParagraph"/>
              <w:spacing w:after="120"/>
              <w:ind w:right="76"/>
              <w:jc w:val="center"/>
              <w:rPr>
                <w:rFonts w:cs="Tahoma"/>
                <w:b/>
                <w:bCs/>
                <w:lang w:val="it-IT"/>
              </w:rPr>
            </w:pPr>
            <w:r w:rsidRPr="00702720">
              <w:rPr>
                <w:rFonts w:cs="Tahoma"/>
                <w:b/>
                <w:bCs/>
              </w:rPr>
              <w:t>ΝΑΙ</w:t>
            </w:r>
          </w:p>
        </w:tc>
        <w:tc>
          <w:tcPr>
            <w:tcW w:w="776" w:type="pct"/>
            <w:vAlign w:val="center"/>
          </w:tcPr>
          <w:p w14:paraId="445C000B" w14:textId="77777777" w:rsidR="00090718" w:rsidRPr="00702720" w:rsidRDefault="00090718" w:rsidP="00090718">
            <w:pPr>
              <w:pStyle w:val="TableParagraph"/>
              <w:spacing w:after="120"/>
              <w:jc w:val="center"/>
              <w:rPr>
                <w:rFonts w:cs="Tahoma"/>
                <w:lang w:val="it-IT"/>
              </w:rPr>
            </w:pPr>
          </w:p>
        </w:tc>
        <w:tc>
          <w:tcPr>
            <w:tcW w:w="731" w:type="pct"/>
            <w:vAlign w:val="center"/>
          </w:tcPr>
          <w:p w14:paraId="187A7ABE" w14:textId="77777777" w:rsidR="00090718" w:rsidRPr="00702720" w:rsidRDefault="00090718" w:rsidP="00090718">
            <w:pPr>
              <w:pStyle w:val="TableParagraph"/>
              <w:spacing w:after="120"/>
              <w:jc w:val="center"/>
              <w:rPr>
                <w:rFonts w:cs="Tahoma"/>
                <w:lang w:val="it-IT"/>
              </w:rPr>
            </w:pPr>
          </w:p>
        </w:tc>
      </w:tr>
      <w:tr w:rsidR="00090718" w:rsidRPr="00702720" w14:paraId="6A45C543" w14:textId="77777777" w:rsidTr="00B73AA2">
        <w:trPr>
          <w:jc w:val="center"/>
        </w:trPr>
        <w:tc>
          <w:tcPr>
            <w:tcW w:w="228" w:type="pct"/>
            <w:vAlign w:val="center"/>
          </w:tcPr>
          <w:p w14:paraId="4259C955"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lang w:val="it-IT"/>
              </w:rPr>
            </w:pPr>
          </w:p>
        </w:tc>
        <w:tc>
          <w:tcPr>
            <w:tcW w:w="2569" w:type="pct"/>
            <w:vAlign w:val="center"/>
          </w:tcPr>
          <w:p w14:paraId="098D9CFF" w14:textId="467084CC" w:rsidR="00090718" w:rsidRPr="00702720" w:rsidRDefault="00090718" w:rsidP="00090718">
            <w:pPr>
              <w:pStyle w:val="TableParagraph"/>
              <w:tabs>
                <w:tab w:val="clear" w:pos="709"/>
                <w:tab w:val="left" w:pos="717"/>
                <w:tab w:val="left" w:pos="2156"/>
              </w:tabs>
              <w:spacing w:after="120"/>
              <w:ind w:left="110" w:right="91"/>
              <w:jc w:val="both"/>
              <w:rPr>
                <w:rFonts w:cs="Tahoma"/>
              </w:rPr>
            </w:pPr>
            <w:r w:rsidRPr="00702720">
              <w:rPr>
                <w:rFonts w:cs="Tahoma"/>
              </w:rPr>
              <w:t xml:space="preserve">Χρήση </w:t>
            </w:r>
            <w:proofErr w:type="spellStart"/>
            <w:r w:rsidRPr="00702720">
              <w:rPr>
                <w:rFonts w:cs="Tahoma"/>
              </w:rPr>
              <w:t>OAuth</w:t>
            </w:r>
            <w:proofErr w:type="spellEnd"/>
            <w:r w:rsidRPr="00702720">
              <w:rPr>
                <w:rFonts w:cs="Tahoma"/>
              </w:rPr>
              <w:t xml:space="preserve"> για ασφαλή ταυτοποίηση χρηστών.</w:t>
            </w:r>
          </w:p>
        </w:tc>
        <w:tc>
          <w:tcPr>
            <w:tcW w:w="696" w:type="pct"/>
            <w:vAlign w:val="center"/>
          </w:tcPr>
          <w:p w14:paraId="18CC9152" w14:textId="4EB8EA80" w:rsidR="00090718" w:rsidRPr="00702720" w:rsidRDefault="00090718" w:rsidP="00090718">
            <w:pPr>
              <w:pStyle w:val="TableParagraph"/>
              <w:spacing w:after="120"/>
              <w:ind w:right="76"/>
              <w:jc w:val="center"/>
              <w:rPr>
                <w:rFonts w:cs="Tahoma"/>
                <w:b/>
                <w:bCs/>
                <w:lang w:val="it-IT"/>
              </w:rPr>
            </w:pPr>
            <w:r w:rsidRPr="00702720">
              <w:rPr>
                <w:rFonts w:cs="Tahoma"/>
                <w:b/>
                <w:bCs/>
              </w:rPr>
              <w:t>ΝΑΙ</w:t>
            </w:r>
          </w:p>
        </w:tc>
        <w:tc>
          <w:tcPr>
            <w:tcW w:w="776" w:type="pct"/>
            <w:vAlign w:val="center"/>
          </w:tcPr>
          <w:p w14:paraId="7AEFB07B" w14:textId="77777777" w:rsidR="00090718" w:rsidRPr="00702720" w:rsidRDefault="00090718" w:rsidP="00090718">
            <w:pPr>
              <w:pStyle w:val="TableParagraph"/>
              <w:spacing w:after="120"/>
              <w:jc w:val="center"/>
              <w:rPr>
                <w:rFonts w:cs="Tahoma"/>
                <w:lang w:val="it-IT"/>
              </w:rPr>
            </w:pPr>
          </w:p>
        </w:tc>
        <w:tc>
          <w:tcPr>
            <w:tcW w:w="731" w:type="pct"/>
            <w:vAlign w:val="center"/>
          </w:tcPr>
          <w:p w14:paraId="585259A4" w14:textId="77777777" w:rsidR="00090718" w:rsidRPr="00702720" w:rsidRDefault="00090718" w:rsidP="00090718">
            <w:pPr>
              <w:pStyle w:val="TableParagraph"/>
              <w:spacing w:after="120"/>
              <w:jc w:val="center"/>
              <w:rPr>
                <w:rFonts w:cs="Tahoma"/>
                <w:lang w:val="it-IT"/>
              </w:rPr>
            </w:pPr>
          </w:p>
        </w:tc>
      </w:tr>
      <w:tr w:rsidR="00090718" w:rsidRPr="00702720" w14:paraId="45457A90" w14:textId="77777777" w:rsidTr="00B73AA2">
        <w:trPr>
          <w:jc w:val="center"/>
        </w:trPr>
        <w:tc>
          <w:tcPr>
            <w:tcW w:w="228" w:type="pct"/>
            <w:vAlign w:val="center"/>
          </w:tcPr>
          <w:p w14:paraId="11AD8FA2"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lang w:val="it-IT"/>
              </w:rPr>
            </w:pPr>
          </w:p>
        </w:tc>
        <w:tc>
          <w:tcPr>
            <w:tcW w:w="2569" w:type="pct"/>
            <w:vAlign w:val="center"/>
          </w:tcPr>
          <w:p w14:paraId="4A6BE9BB" w14:textId="494E2BCF" w:rsidR="00090718" w:rsidRPr="00702720" w:rsidRDefault="00090718" w:rsidP="00090718">
            <w:pPr>
              <w:pStyle w:val="TableParagraph"/>
              <w:tabs>
                <w:tab w:val="clear" w:pos="709"/>
                <w:tab w:val="left" w:pos="717"/>
                <w:tab w:val="left" w:pos="2156"/>
              </w:tabs>
              <w:spacing w:after="120"/>
              <w:ind w:left="110" w:right="91"/>
              <w:jc w:val="both"/>
              <w:rPr>
                <w:rFonts w:cs="Tahoma"/>
              </w:rPr>
            </w:pPr>
            <w:r w:rsidRPr="00702720">
              <w:rPr>
                <w:rFonts w:cs="Tahoma"/>
              </w:rPr>
              <w:t>Ψηφιακή υπογραφή ANPR κάμερας σε κάθε εγγραφή.</w:t>
            </w:r>
          </w:p>
        </w:tc>
        <w:tc>
          <w:tcPr>
            <w:tcW w:w="696" w:type="pct"/>
            <w:vAlign w:val="center"/>
          </w:tcPr>
          <w:p w14:paraId="28F28766" w14:textId="1EF2F365" w:rsidR="00090718" w:rsidRPr="00702720" w:rsidRDefault="00090718" w:rsidP="00090718">
            <w:pPr>
              <w:pStyle w:val="TableParagraph"/>
              <w:spacing w:after="120"/>
              <w:ind w:right="76"/>
              <w:jc w:val="center"/>
              <w:rPr>
                <w:rFonts w:cs="Tahoma"/>
                <w:b/>
                <w:bCs/>
                <w:lang w:val="it-IT"/>
              </w:rPr>
            </w:pPr>
            <w:r w:rsidRPr="00702720">
              <w:rPr>
                <w:rFonts w:cs="Tahoma"/>
                <w:b/>
                <w:bCs/>
              </w:rPr>
              <w:t>ΝΑΙ</w:t>
            </w:r>
          </w:p>
        </w:tc>
        <w:tc>
          <w:tcPr>
            <w:tcW w:w="776" w:type="pct"/>
            <w:vAlign w:val="center"/>
          </w:tcPr>
          <w:p w14:paraId="7B410D12" w14:textId="77777777" w:rsidR="00090718" w:rsidRPr="00702720" w:rsidRDefault="00090718" w:rsidP="00090718">
            <w:pPr>
              <w:pStyle w:val="TableParagraph"/>
              <w:spacing w:after="120"/>
              <w:jc w:val="center"/>
              <w:rPr>
                <w:rFonts w:cs="Tahoma"/>
                <w:lang w:val="it-IT"/>
              </w:rPr>
            </w:pPr>
          </w:p>
        </w:tc>
        <w:tc>
          <w:tcPr>
            <w:tcW w:w="731" w:type="pct"/>
            <w:vAlign w:val="center"/>
          </w:tcPr>
          <w:p w14:paraId="099F7483" w14:textId="77777777" w:rsidR="00090718" w:rsidRPr="00702720" w:rsidRDefault="00090718" w:rsidP="00090718">
            <w:pPr>
              <w:pStyle w:val="TableParagraph"/>
              <w:spacing w:after="120"/>
              <w:jc w:val="center"/>
              <w:rPr>
                <w:rFonts w:cs="Tahoma"/>
                <w:lang w:val="it-IT"/>
              </w:rPr>
            </w:pPr>
          </w:p>
        </w:tc>
      </w:tr>
      <w:tr w:rsidR="00090718" w:rsidRPr="00702720" w14:paraId="716DADFE" w14:textId="77777777" w:rsidTr="00B73AA2">
        <w:trPr>
          <w:jc w:val="center"/>
        </w:trPr>
        <w:tc>
          <w:tcPr>
            <w:tcW w:w="228" w:type="pct"/>
            <w:vAlign w:val="center"/>
          </w:tcPr>
          <w:p w14:paraId="157BD044"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lang w:val="it-IT"/>
              </w:rPr>
            </w:pPr>
          </w:p>
        </w:tc>
        <w:tc>
          <w:tcPr>
            <w:tcW w:w="2569" w:type="pct"/>
            <w:vAlign w:val="center"/>
          </w:tcPr>
          <w:p w14:paraId="49F16E09" w14:textId="56BB515B" w:rsidR="00090718" w:rsidRPr="00702720" w:rsidRDefault="00090718" w:rsidP="00090718">
            <w:pPr>
              <w:pStyle w:val="TableParagraph"/>
              <w:tabs>
                <w:tab w:val="clear" w:pos="709"/>
                <w:tab w:val="left" w:pos="717"/>
                <w:tab w:val="left" w:pos="2156"/>
              </w:tabs>
              <w:spacing w:after="120"/>
              <w:ind w:left="110" w:right="91"/>
              <w:jc w:val="both"/>
              <w:rPr>
                <w:rFonts w:cs="Tahoma"/>
                <w:lang w:val="it-IT"/>
              </w:rPr>
            </w:pPr>
            <w:r w:rsidRPr="00702720">
              <w:rPr>
                <w:rFonts w:cs="Tahoma"/>
              </w:rPr>
              <w:t>Υλοποίηση</w:t>
            </w:r>
            <w:r w:rsidRPr="00702720">
              <w:rPr>
                <w:rFonts w:cs="Tahoma"/>
                <w:lang w:val="it-IT"/>
              </w:rPr>
              <w:t xml:space="preserve"> </w:t>
            </w:r>
            <w:r w:rsidRPr="00702720">
              <w:rPr>
                <w:rFonts w:cs="Tahoma"/>
              </w:rPr>
              <w:t>ως</w:t>
            </w:r>
            <w:r w:rsidRPr="00702720">
              <w:rPr>
                <w:rFonts w:cs="Tahoma"/>
                <w:lang w:val="it-IT"/>
              </w:rPr>
              <w:t xml:space="preserve"> Web Application, </w:t>
            </w:r>
            <w:r w:rsidRPr="00702720">
              <w:rPr>
                <w:rFonts w:cs="Tahoma"/>
              </w:rPr>
              <w:t>με</w:t>
            </w:r>
            <w:r w:rsidRPr="00702720">
              <w:rPr>
                <w:rFonts w:cs="Tahoma"/>
                <w:lang w:val="it-IT"/>
              </w:rPr>
              <w:t xml:space="preserve"> HTML5, CSS, JavaScript.</w:t>
            </w:r>
          </w:p>
        </w:tc>
        <w:tc>
          <w:tcPr>
            <w:tcW w:w="696" w:type="pct"/>
            <w:vAlign w:val="center"/>
          </w:tcPr>
          <w:p w14:paraId="4E1724FD" w14:textId="0F29D4A1" w:rsidR="00090718" w:rsidRPr="00702720" w:rsidRDefault="00090718" w:rsidP="00090718">
            <w:pPr>
              <w:pStyle w:val="TableParagraph"/>
              <w:spacing w:after="120"/>
              <w:ind w:right="76"/>
              <w:jc w:val="center"/>
              <w:rPr>
                <w:rFonts w:cs="Tahoma"/>
                <w:b/>
                <w:bCs/>
                <w:lang w:val="it-IT"/>
              </w:rPr>
            </w:pPr>
            <w:r w:rsidRPr="00702720">
              <w:rPr>
                <w:rFonts w:cs="Tahoma"/>
                <w:b/>
                <w:bCs/>
              </w:rPr>
              <w:t>ΝΑΙ</w:t>
            </w:r>
          </w:p>
        </w:tc>
        <w:tc>
          <w:tcPr>
            <w:tcW w:w="776" w:type="pct"/>
            <w:vAlign w:val="center"/>
          </w:tcPr>
          <w:p w14:paraId="68F2CFF4" w14:textId="77777777" w:rsidR="00090718" w:rsidRPr="00702720" w:rsidRDefault="00090718" w:rsidP="00090718">
            <w:pPr>
              <w:pStyle w:val="TableParagraph"/>
              <w:spacing w:after="120"/>
              <w:jc w:val="center"/>
              <w:rPr>
                <w:rFonts w:cs="Tahoma"/>
                <w:lang w:val="it-IT"/>
              </w:rPr>
            </w:pPr>
          </w:p>
        </w:tc>
        <w:tc>
          <w:tcPr>
            <w:tcW w:w="731" w:type="pct"/>
            <w:vAlign w:val="center"/>
          </w:tcPr>
          <w:p w14:paraId="4620BFDF" w14:textId="77777777" w:rsidR="00090718" w:rsidRPr="00702720" w:rsidRDefault="00090718" w:rsidP="00090718">
            <w:pPr>
              <w:pStyle w:val="TableParagraph"/>
              <w:spacing w:after="120"/>
              <w:jc w:val="center"/>
              <w:rPr>
                <w:rFonts w:cs="Tahoma"/>
                <w:lang w:val="it-IT"/>
              </w:rPr>
            </w:pPr>
          </w:p>
        </w:tc>
      </w:tr>
      <w:tr w:rsidR="00090718" w:rsidRPr="00702720" w14:paraId="30D11934" w14:textId="77777777" w:rsidTr="00B73AA2">
        <w:trPr>
          <w:jc w:val="center"/>
        </w:trPr>
        <w:tc>
          <w:tcPr>
            <w:tcW w:w="228" w:type="pct"/>
            <w:vAlign w:val="center"/>
          </w:tcPr>
          <w:p w14:paraId="17B8DD44"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lang w:val="it-IT"/>
              </w:rPr>
            </w:pPr>
          </w:p>
        </w:tc>
        <w:tc>
          <w:tcPr>
            <w:tcW w:w="2569" w:type="pct"/>
            <w:vAlign w:val="center"/>
          </w:tcPr>
          <w:p w14:paraId="2A0D3413" w14:textId="355AEB20" w:rsidR="00090718" w:rsidRPr="00702720" w:rsidRDefault="00090718" w:rsidP="00090718">
            <w:pPr>
              <w:pStyle w:val="TableParagraph"/>
              <w:tabs>
                <w:tab w:val="clear" w:pos="709"/>
                <w:tab w:val="left" w:pos="717"/>
                <w:tab w:val="left" w:pos="2156"/>
              </w:tabs>
              <w:spacing w:after="120"/>
              <w:ind w:left="110" w:right="91"/>
              <w:jc w:val="both"/>
              <w:rPr>
                <w:rFonts w:cs="Tahoma"/>
              </w:rPr>
            </w:pPr>
            <w:r w:rsidRPr="00702720">
              <w:rPr>
                <w:rFonts w:cs="Tahoma"/>
              </w:rPr>
              <w:t>Συμβατότητα με διαφορετικά προγράμματα περιήγησης.</w:t>
            </w:r>
          </w:p>
        </w:tc>
        <w:tc>
          <w:tcPr>
            <w:tcW w:w="696" w:type="pct"/>
            <w:vAlign w:val="center"/>
          </w:tcPr>
          <w:p w14:paraId="5793837C" w14:textId="6625BA8B" w:rsidR="00090718" w:rsidRPr="00702720" w:rsidRDefault="00090718" w:rsidP="00090718">
            <w:pPr>
              <w:pStyle w:val="TableParagraph"/>
              <w:spacing w:after="120"/>
              <w:ind w:right="76"/>
              <w:jc w:val="center"/>
              <w:rPr>
                <w:rFonts w:cs="Tahoma"/>
                <w:b/>
                <w:bCs/>
                <w:lang w:val="it-IT"/>
              </w:rPr>
            </w:pPr>
            <w:r w:rsidRPr="00702720">
              <w:rPr>
                <w:rFonts w:cs="Tahoma"/>
                <w:b/>
                <w:bCs/>
              </w:rPr>
              <w:t>ΝΑΙ</w:t>
            </w:r>
          </w:p>
        </w:tc>
        <w:tc>
          <w:tcPr>
            <w:tcW w:w="776" w:type="pct"/>
            <w:vAlign w:val="center"/>
          </w:tcPr>
          <w:p w14:paraId="512809EE" w14:textId="77777777" w:rsidR="00090718" w:rsidRPr="00702720" w:rsidRDefault="00090718" w:rsidP="00090718">
            <w:pPr>
              <w:pStyle w:val="TableParagraph"/>
              <w:spacing w:after="120"/>
              <w:jc w:val="center"/>
              <w:rPr>
                <w:rFonts w:cs="Tahoma"/>
                <w:lang w:val="it-IT"/>
              </w:rPr>
            </w:pPr>
          </w:p>
        </w:tc>
        <w:tc>
          <w:tcPr>
            <w:tcW w:w="731" w:type="pct"/>
            <w:vAlign w:val="center"/>
          </w:tcPr>
          <w:p w14:paraId="0811E028" w14:textId="77777777" w:rsidR="00090718" w:rsidRPr="00702720" w:rsidRDefault="00090718" w:rsidP="00090718">
            <w:pPr>
              <w:pStyle w:val="TableParagraph"/>
              <w:spacing w:after="120"/>
              <w:jc w:val="center"/>
              <w:rPr>
                <w:rFonts w:cs="Tahoma"/>
                <w:lang w:val="it-IT"/>
              </w:rPr>
            </w:pPr>
          </w:p>
        </w:tc>
      </w:tr>
      <w:tr w:rsidR="00090718" w:rsidRPr="00702720" w14:paraId="69B17944" w14:textId="77777777" w:rsidTr="00B73AA2">
        <w:trPr>
          <w:jc w:val="center"/>
        </w:trPr>
        <w:tc>
          <w:tcPr>
            <w:tcW w:w="228" w:type="pct"/>
            <w:vAlign w:val="center"/>
          </w:tcPr>
          <w:p w14:paraId="60C09BFB"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lang w:val="it-IT"/>
              </w:rPr>
            </w:pPr>
          </w:p>
        </w:tc>
        <w:tc>
          <w:tcPr>
            <w:tcW w:w="2569" w:type="pct"/>
            <w:vAlign w:val="center"/>
          </w:tcPr>
          <w:p w14:paraId="582CDFF2" w14:textId="6488C1B3" w:rsidR="00090718" w:rsidRPr="00702720" w:rsidRDefault="00090718" w:rsidP="00090718">
            <w:pPr>
              <w:pStyle w:val="TableParagraph"/>
              <w:tabs>
                <w:tab w:val="clear" w:pos="709"/>
                <w:tab w:val="left" w:pos="717"/>
                <w:tab w:val="left" w:pos="2156"/>
              </w:tabs>
              <w:spacing w:after="120"/>
              <w:ind w:left="110" w:right="91"/>
              <w:jc w:val="both"/>
              <w:rPr>
                <w:rFonts w:cs="Tahoma"/>
              </w:rPr>
            </w:pPr>
            <w:proofErr w:type="spellStart"/>
            <w:r w:rsidRPr="00702720">
              <w:rPr>
                <w:rFonts w:cs="Tahoma"/>
              </w:rPr>
              <w:t>Responsive</w:t>
            </w:r>
            <w:proofErr w:type="spellEnd"/>
            <w:r w:rsidRPr="00702720">
              <w:rPr>
                <w:rFonts w:cs="Tahoma"/>
              </w:rPr>
              <w:t xml:space="preserve"> </w:t>
            </w:r>
            <w:proofErr w:type="spellStart"/>
            <w:r w:rsidRPr="00702720">
              <w:rPr>
                <w:rFonts w:cs="Tahoma"/>
              </w:rPr>
              <w:t>design</w:t>
            </w:r>
            <w:proofErr w:type="spellEnd"/>
            <w:r w:rsidRPr="00702720">
              <w:rPr>
                <w:rFonts w:cs="Tahoma"/>
              </w:rPr>
              <w:t xml:space="preserve"> για προσαρμογή σε διαφορετικές συσκευές.</w:t>
            </w:r>
          </w:p>
        </w:tc>
        <w:tc>
          <w:tcPr>
            <w:tcW w:w="696" w:type="pct"/>
            <w:vAlign w:val="center"/>
          </w:tcPr>
          <w:p w14:paraId="4C98391B" w14:textId="4EE65DB1" w:rsidR="00090718" w:rsidRPr="00702720" w:rsidRDefault="00090718" w:rsidP="00090718">
            <w:pPr>
              <w:pStyle w:val="TableParagraph"/>
              <w:spacing w:after="120"/>
              <w:ind w:right="76"/>
              <w:jc w:val="center"/>
              <w:rPr>
                <w:rFonts w:cs="Tahoma"/>
                <w:b/>
                <w:bCs/>
                <w:lang w:val="it-IT"/>
              </w:rPr>
            </w:pPr>
            <w:r w:rsidRPr="00702720">
              <w:rPr>
                <w:rFonts w:cs="Tahoma"/>
                <w:b/>
                <w:bCs/>
              </w:rPr>
              <w:t>ΝΑΙ</w:t>
            </w:r>
          </w:p>
        </w:tc>
        <w:tc>
          <w:tcPr>
            <w:tcW w:w="776" w:type="pct"/>
            <w:vAlign w:val="center"/>
          </w:tcPr>
          <w:p w14:paraId="06D393C2" w14:textId="77777777" w:rsidR="00090718" w:rsidRPr="00702720" w:rsidRDefault="00090718" w:rsidP="00090718">
            <w:pPr>
              <w:pStyle w:val="TableParagraph"/>
              <w:spacing w:after="120"/>
              <w:jc w:val="center"/>
              <w:rPr>
                <w:rFonts w:cs="Tahoma"/>
                <w:lang w:val="it-IT"/>
              </w:rPr>
            </w:pPr>
          </w:p>
        </w:tc>
        <w:tc>
          <w:tcPr>
            <w:tcW w:w="731" w:type="pct"/>
            <w:vAlign w:val="center"/>
          </w:tcPr>
          <w:p w14:paraId="7DD82FDF" w14:textId="77777777" w:rsidR="00090718" w:rsidRPr="00702720" w:rsidRDefault="00090718" w:rsidP="00090718">
            <w:pPr>
              <w:pStyle w:val="TableParagraph"/>
              <w:spacing w:after="120"/>
              <w:jc w:val="center"/>
              <w:rPr>
                <w:rFonts w:cs="Tahoma"/>
                <w:lang w:val="it-IT"/>
              </w:rPr>
            </w:pPr>
          </w:p>
        </w:tc>
      </w:tr>
      <w:tr w:rsidR="00090718" w:rsidRPr="00702720" w14:paraId="2854C455" w14:textId="77777777" w:rsidTr="00B73AA2">
        <w:trPr>
          <w:jc w:val="center"/>
        </w:trPr>
        <w:tc>
          <w:tcPr>
            <w:tcW w:w="228" w:type="pct"/>
            <w:vAlign w:val="center"/>
          </w:tcPr>
          <w:p w14:paraId="58861E43"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lang w:val="it-IT"/>
              </w:rPr>
            </w:pPr>
          </w:p>
        </w:tc>
        <w:tc>
          <w:tcPr>
            <w:tcW w:w="2569" w:type="pct"/>
            <w:vAlign w:val="center"/>
          </w:tcPr>
          <w:p w14:paraId="2C43D425" w14:textId="423E0CD6" w:rsidR="00090718" w:rsidRPr="00702720" w:rsidRDefault="00090718" w:rsidP="00090718">
            <w:pPr>
              <w:pStyle w:val="TableParagraph"/>
              <w:tabs>
                <w:tab w:val="clear" w:pos="709"/>
                <w:tab w:val="left" w:pos="717"/>
                <w:tab w:val="left" w:pos="2156"/>
              </w:tabs>
              <w:spacing w:after="120"/>
              <w:ind w:left="110" w:right="91"/>
              <w:jc w:val="both"/>
              <w:rPr>
                <w:rFonts w:cs="Tahoma"/>
              </w:rPr>
            </w:pPr>
            <w:r w:rsidRPr="00702720">
              <w:rPr>
                <w:rFonts w:cs="Tahoma"/>
              </w:rPr>
              <w:t xml:space="preserve">Υποστήριξη συμπίεσης δεδομένων μέσω HTTP </w:t>
            </w:r>
            <w:proofErr w:type="spellStart"/>
            <w:r w:rsidRPr="00702720">
              <w:rPr>
                <w:rFonts w:cs="Tahoma"/>
              </w:rPr>
              <w:t>Deflate</w:t>
            </w:r>
            <w:proofErr w:type="spellEnd"/>
            <w:r w:rsidRPr="00702720">
              <w:rPr>
                <w:rFonts w:cs="Tahoma"/>
              </w:rPr>
              <w:t>.</w:t>
            </w:r>
          </w:p>
        </w:tc>
        <w:tc>
          <w:tcPr>
            <w:tcW w:w="696" w:type="pct"/>
            <w:vAlign w:val="center"/>
          </w:tcPr>
          <w:p w14:paraId="412E672F" w14:textId="39D773DD" w:rsidR="00090718" w:rsidRPr="00702720" w:rsidRDefault="00090718" w:rsidP="00090718">
            <w:pPr>
              <w:pStyle w:val="TableParagraph"/>
              <w:spacing w:after="120"/>
              <w:ind w:right="76"/>
              <w:jc w:val="center"/>
              <w:rPr>
                <w:rFonts w:cs="Tahoma"/>
                <w:b/>
                <w:bCs/>
                <w:lang w:val="it-IT"/>
              </w:rPr>
            </w:pPr>
            <w:r w:rsidRPr="00702720">
              <w:rPr>
                <w:rFonts w:cs="Tahoma"/>
                <w:b/>
                <w:bCs/>
              </w:rPr>
              <w:t>ΝΑΙ</w:t>
            </w:r>
          </w:p>
        </w:tc>
        <w:tc>
          <w:tcPr>
            <w:tcW w:w="776" w:type="pct"/>
            <w:vAlign w:val="center"/>
          </w:tcPr>
          <w:p w14:paraId="2C394473" w14:textId="77777777" w:rsidR="00090718" w:rsidRPr="00702720" w:rsidRDefault="00090718" w:rsidP="00090718">
            <w:pPr>
              <w:pStyle w:val="TableParagraph"/>
              <w:spacing w:after="120"/>
              <w:jc w:val="center"/>
              <w:rPr>
                <w:rFonts w:cs="Tahoma"/>
                <w:lang w:val="it-IT"/>
              </w:rPr>
            </w:pPr>
          </w:p>
        </w:tc>
        <w:tc>
          <w:tcPr>
            <w:tcW w:w="731" w:type="pct"/>
            <w:vAlign w:val="center"/>
          </w:tcPr>
          <w:p w14:paraId="2C03C978" w14:textId="77777777" w:rsidR="00090718" w:rsidRPr="00702720" w:rsidRDefault="00090718" w:rsidP="00090718">
            <w:pPr>
              <w:pStyle w:val="TableParagraph"/>
              <w:spacing w:after="120"/>
              <w:jc w:val="center"/>
              <w:rPr>
                <w:rFonts w:cs="Tahoma"/>
                <w:lang w:val="it-IT"/>
              </w:rPr>
            </w:pPr>
          </w:p>
        </w:tc>
      </w:tr>
      <w:tr w:rsidR="00090718" w:rsidRPr="00702720" w14:paraId="208667C4" w14:textId="77777777" w:rsidTr="00B73AA2">
        <w:trPr>
          <w:jc w:val="center"/>
        </w:trPr>
        <w:tc>
          <w:tcPr>
            <w:tcW w:w="228" w:type="pct"/>
            <w:vAlign w:val="center"/>
          </w:tcPr>
          <w:p w14:paraId="5B08CBF3"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lang w:val="it-IT"/>
              </w:rPr>
            </w:pPr>
          </w:p>
        </w:tc>
        <w:tc>
          <w:tcPr>
            <w:tcW w:w="2569" w:type="pct"/>
            <w:vAlign w:val="center"/>
          </w:tcPr>
          <w:p w14:paraId="7B851E76" w14:textId="6AB07363" w:rsidR="00090718" w:rsidRPr="00702720" w:rsidRDefault="00090718" w:rsidP="00090718">
            <w:pPr>
              <w:pStyle w:val="TableParagraph"/>
              <w:tabs>
                <w:tab w:val="clear" w:pos="709"/>
                <w:tab w:val="left" w:pos="717"/>
                <w:tab w:val="left" w:pos="2156"/>
              </w:tabs>
              <w:spacing w:after="120"/>
              <w:ind w:left="110" w:right="91"/>
              <w:jc w:val="both"/>
              <w:rPr>
                <w:rFonts w:cs="Tahoma"/>
              </w:rPr>
            </w:pPr>
            <w:r w:rsidRPr="00702720">
              <w:rPr>
                <w:rFonts w:cs="Tahoma"/>
              </w:rPr>
              <w:t>Παράδοση του λογισμικού σε ελληνική και αγγλική γλώσσα.</w:t>
            </w:r>
          </w:p>
        </w:tc>
        <w:tc>
          <w:tcPr>
            <w:tcW w:w="696" w:type="pct"/>
            <w:vAlign w:val="center"/>
          </w:tcPr>
          <w:p w14:paraId="3CEE985E" w14:textId="1169258C" w:rsidR="00090718" w:rsidRPr="00702720" w:rsidRDefault="00090718" w:rsidP="00090718">
            <w:pPr>
              <w:pStyle w:val="TableParagraph"/>
              <w:spacing w:after="120"/>
              <w:ind w:right="76"/>
              <w:jc w:val="center"/>
              <w:rPr>
                <w:rFonts w:cs="Tahoma"/>
                <w:b/>
                <w:bCs/>
                <w:lang w:val="it-IT"/>
              </w:rPr>
            </w:pPr>
            <w:r w:rsidRPr="00702720">
              <w:rPr>
                <w:rFonts w:cs="Tahoma"/>
                <w:b/>
                <w:bCs/>
              </w:rPr>
              <w:t>ΝΑΙ</w:t>
            </w:r>
          </w:p>
        </w:tc>
        <w:tc>
          <w:tcPr>
            <w:tcW w:w="776" w:type="pct"/>
            <w:vAlign w:val="center"/>
          </w:tcPr>
          <w:p w14:paraId="28581F99" w14:textId="77777777" w:rsidR="00090718" w:rsidRPr="00702720" w:rsidRDefault="00090718" w:rsidP="00090718">
            <w:pPr>
              <w:pStyle w:val="TableParagraph"/>
              <w:spacing w:after="120"/>
              <w:jc w:val="center"/>
              <w:rPr>
                <w:rFonts w:cs="Tahoma"/>
                <w:lang w:val="it-IT"/>
              </w:rPr>
            </w:pPr>
          </w:p>
        </w:tc>
        <w:tc>
          <w:tcPr>
            <w:tcW w:w="731" w:type="pct"/>
            <w:vAlign w:val="center"/>
          </w:tcPr>
          <w:p w14:paraId="57C0F511" w14:textId="77777777" w:rsidR="00090718" w:rsidRPr="00702720" w:rsidRDefault="00090718" w:rsidP="00090718">
            <w:pPr>
              <w:pStyle w:val="TableParagraph"/>
              <w:spacing w:after="120"/>
              <w:jc w:val="center"/>
              <w:rPr>
                <w:rFonts w:cs="Tahoma"/>
                <w:lang w:val="it-IT"/>
              </w:rPr>
            </w:pPr>
          </w:p>
        </w:tc>
      </w:tr>
      <w:tr w:rsidR="00090718" w:rsidRPr="00702720" w14:paraId="1089D92F" w14:textId="77777777" w:rsidTr="00B73AA2">
        <w:trPr>
          <w:jc w:val="center"/>
        </w:trPr>
        <w:tc>
          <w:tcPr>
            <w:tcW w:w="228" w:type="pct"/>
            <w:vAlign w:val="center"/>
          </w:tcPr>
          <w:p w14:paraId="5F4794D5"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lang w:val="it-IT"/>
              </w:rPr>
            </w:pPr>
          </w:p>
        </w:tc>
        <w:tc>
          <w:tcPr>
            <w:tcW w:w="2569" w:type="pct"/>
            <w:vAlign w:val="center"/>
          </w:tcPr>
          <w:p w14:paraId="582585EC" w14:textId="676EC574" w:rsidR="00090718" w:rsidRPr="00702720" w:rsidRDefault="00090718" w:rsidP="00090718">
            <w:pPr>
              <w:pStyle w:val="TableParagraph"/>
              <w:tabs>
                <w:tab w:val="clear" w:pos="709"/>
                <w:tab w:val="left" w:pos="717"/>
                <w:tab w:val="left" w:pos="2156"/>
              </w:tabs>
              <w:spacing w:after="120"/>
              <w:ind w:left="110" w:right="91"/>
              <w:jc w:val="both"/>
              <w:rPr>
                <w:rFonts w:cs="Tahoma"/>
              </w:rPr>
            </w:pPr>
            <w:r w:rsidRPr="00702720">
              <w:rPr>
                <w:rFonts w:cs="Tahoma"/>
              </w:rPr>
              <w:t>Υποστήριξη ανοιχτού κώδικα τεχνολογιών και ανεξαρτησία από προμηθευτή.</w:t>
            </w:r>
          </w:p>
        </w:tc>
        <w:tc>
          <w:tcPr>
            <w:tcW w:w="696" w:type="pct"/>
            <w:vAlign w:val="center"/>
          </w:tcPr>
          <w:p w14:paraId="328F80B5" w14:textId="5C9BBCD4" w:rsidR="00090718" w:rsidRPr="00702720" w:rsidRDefault="00090718" w:rsidP="00090718">
            <w:pPr>
              <w:pStyle w:val="TableParagraph"/>
              <w:spacing w:after="120"/>
              <w:ind w:right="76"/>
              <w:jc w:val="center"/>
              <w:rPr>
                <w:rFonts w:cs="Tahoma"/>
                <w:b/>
                <w:bCs/>
                <w:lang w:val="it-IT"/>
              </w:rPr>
            </w:pPr>
            <w:r w:rsidRPr="00702720">
              <w:rPr>
                <w:rFonts w:cs="Tahoma"/>
                <w:b/>
                <w:bCs/>
              </w:rPr>
              <w:t>ΝΑΙ</w:t>
            </w:r>
          </w:p>
        </w:tc>
        <w:tc>
          <w:tcPr>
            <w:tcW w:w="776" w:type="pct"/>
            <w:vAlign w:val="center"/>
          </w:tcPr>
          <w:p w14:paraId="46496EA7" w14:textId="77777777" w:rsidR="00090718" w:rsidRPr="00702720" w:rsidRDefault="00090718" w:rsidP="00090718">
            <w:pPr>
              <w:pStyle w:val="TableParagraph"/>
              <w:spacing w:after="120"/>
              <w:jc w:val="center"/>
              <w:rPr>
                <w:rFonts w:cs="Tahoma"/>
                <w:lang w:val="it-IT"/>
              </w:rPr>
            </w:pPr>
          </w:p>
        </w:tc>
        <w:tc>
          <w:tcPr>
            <w:tcW w:w="731" w:type="pct"/>
            <w:vAlign w:val="center"/>
          </w:tcPr>
          <w:p w14:paraId="0A26E0C7" w14:textId="77777777" w:rsidR="00090718" w:rsidRPr="00702720" w:rsidRDefault="00090718" w:rsidP="00090718">
            <w:pPr>
              <w:pStyle w:val="TableParagraph"/>
              <w:spacing w:after="120"/>
              <w:jc w:val="center"/>
              <w:rPr>
                <w:rFonts w:cs="Tahoma"/>
                <w:lang w:val="it-IT"/>
              </w:rPr>
            </w:pPr>
          </w:p>
        </w:tc>
      </w:tr>
      <w:tr w:rsidR="00090718" w:rsidRPr="00702720" w14:paraId="69B56E88" w14:textId="77777777" w:rsidTr="00B73AA2">
        <w:trPr>
          <w:jc w:val="center"/>
        </w:trPr>
        <w:tc>
          <w:tcPr>
            <w:tcW w:w="228" w:type="pct"/>
            <w:vAlign w:val="center"/>
          </w:tcPr>
          <w:p w14:paraId="135D9DF8"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lang w:val="it-IT"/>
              </w:rPr>
            </w:pPr>
          </w:p>
        </w:tc>
        <w:tc>
          <w:tcPr>
            <w:tcW w:w="2569" w:type="pct"/>
            <w:vAlign w:val="center"/>
          </w:tcPr>
          <w:p w14:paraId="0981E7EC" w14:textId="6D0B6BD1" w:rsidR="00090718" w:rsidRPr="00702720" w:rsidRDefault="00090718" w:rsidP="00090718">
            <w:pPr>
              <w:pStyle w:val="TableParagraph"/>
              <w:tabs>
                <w:tab w:val="clear" w:pos="709"/>
                <w:tab w:val="left" w:pos="717"/>
                <w:tab w:val="left" w:pos="2156"/>
              </w:tabs>
              <w:spacing w:after="120"/>
              <w:ind w:left="110" w:right="91"/>
              <w:jc w:val="both"/>
              <w:rPr>
                <w:rFonts w:cs="Tahoma"/>
              </w:rPr>
            </w:pPr>
            <w:r w:rsidRPr="00702720">
              <w:rPr>
                <w:rFonts w:cs="Tahoma"/>
              </w:rPr>
              <w:t>Δυνατότητα επεκτασιμότητας και κατανεμημένης λειτουργίας.</w:t>
            </w:r>
          </w:p>
        </w:tc>
        <w:tc>
          <w:tcPr>
            <w:tcW w:w="696" w:type="pct"/>
            <w:vAlign w:val="center"/>
          </w:tcPr>
          <w:p w14:paraId="57AAFE62" w14:textId="695F250A" w:rsidR="00090718" w:rsidRPr="00702720" w:rsidRDefault="00090718" w:rsidP="00090718">
            <w:pPr>
              <w:pStyle w:val="TableParagraph"/>
              <w:spacing w:after="120"/>
              <w:ind w:right="76"/>
              <w:jc w:val="center"/>
              <w:rPr>
                <w:rFonts w:cs="Tahoma"/>
                <w:b/>
                <w:bCs/>
                <w:lang w:val="it-IT"/>
              </w:rPr>
            </w:pPr>
            <w:r w:rsidRPr="00702720">
              <w:rPr>
                <w:rFonts w:cs="Tahoma"/>
                <w:b/>
                <w:bCs/>
              </w:rPr>
              <w:t>ΝΑΙ</w:t>
            </w:r>
          </w:p>
        </w:tc>
        <w:tc>
          <w:tcPr>
            <w:tcW w:w="776" w:type="pct"/>
            <w:vAlign w:val="center"/>
          </w:tcPr>
          <w:p w14:paraId="55EDD18A" w14:textId="77777777" w:rsidR="00090718" w:rsidRPr="00702720" w:rsidRDefault="00090718" w:rsidP="00090718">
            <w:pPr>
              <w:pStyle w:val="TableParagraph"/>
              <w:spacing w:after="120"/>
              <w:jc w:val="center"/>
              <w:rPr>
                <w:rFonts w:cs="Tahoma"/>
                <w:lang w:val="it-IT"/>
              </w:rPr>
            </w:pPr>
          </w:p>
        </w:tc>
        <w:tc>
          <w:tcPr>
            <w:tcW w:w="731" w:type="pct"/>
            <w:vAlign w:val="center"/>
          </w:tcPr>
          <w:p w14:paraId="1F8C701B" w14:textId="77777777" w:rsidR="00090718" w:rsidRPr="00702720" w:rsidRDefault="00090718" w:rsidP="00090718">
            <w:pPr>
              <w:pStyle w:val="TableParagraph"/>
              <w:spacing w:after="120"/>
              <w:jc w:val="center"/>
              <w:rPr>
                <w:rFonts w:cs="Tahoma"/>
                <w:lang w:val="it-IT"/>
              </w:rPr>
            </w:pPr>
          </w:p>
        </w:tc>
      </w:tr>
      <w:tr w:rsidR="00090718" w:rsidRPr="00702720" w14:paraId="08A66EED" w14:textId="77777777" w:rsidTr="00B73AA2">
        <w:trPr>
          <w:jc w:val="center"/>
        </w:trPr>
        <w:tc>
          <w:tcPr>
            <w:tcW w:w="228" w:type="pct"/>
            <w:vAlign w:val="center"/>
          </w:tcPr>
          <w:p w14:paraId="705E567B"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lang w:val="it-IT"/>
              </w:rPr>
            </w:pPr>
          </w:p>
        </w:tc>
        <w:tc>
          <w:tcPr>
            <w:tcW w:w="2569" w:type="pct"/>
            <w:vAlign w:val="center"/>
          </w:tcPr>
          <w:p w14:paraId="6E28AF48" w14:textId="6ABE853D" w:rsidR="00090718" w:rsidRPr="00702720" w:rsidRDefault="00090718" w:rsidP="00090718">
            <w:pPr>
              <w:pStyle w:val="TableParagraph"/>
              <w:tabs>
                <w:tab w:val="clear" w:pos="709"/>
                <w:tab w:val="left" w:pos="717"/>
                <w:tab w:val="left" w:pos="2156"/>
              </w:tabs>
              <w:spacing w:after="120"/>
              <w:ind w:left="110" w:right="91"/>
              <w:jc w:val="both"/>
              <w:rPr>
                <w:rFonts w:cs="Tahoma"/>
              </w:rPr>
            </w:pPr>
            <w:r w:rsidRPr="00702720">
              <w:rPr>
                <w:rFonts w:cs="Tahoma"/>
              </w:rPr>
              <w:t xml:space="preserve">Υποστήριξη </w:t>
            </w:r>
            <w:proofErr w:type="spellStart"/>
            <w:r w:rsidRPr="00702720">
              <w:rPr>
                <w:rFonts w:cs="Tahoma"/>
              </w:rPr>
              <w:t>RESTful</w:t>
            </w:r>
            <w:proofErr w:type="spellEnd"/>
            <w:r w:rsidRPr="00702720">
              <w:rPr>
                <w:rFonts w:cs="Tahoma"/>
              </w:rPr>
              <w:t xml:space="preserve"> HTTP πρωτοκόλλων επικοινωνίας.</w:t>
            </w:r>
          </w:p>
        </w:tc>
        <w:tc>
          <w:tcPr>
            <w:tcW w:w="696" w:type="pct"/>
            <w:vAlign w:val="center"/>
          </w:tcPr>
          <w:p w14:paraId="29D94E13" w14:textId="29A9866D" w:rsidR="00090718" w:rsidRPr="00702720" w:rsidRDefault="00090718" w:rsidP="00090718">
            <w:pPr>
              <w:pStyle w:val="TableParagraph"/>
              <w:spacing w:after="120"/>
              <w:ind w:right="76"/>
              <w:jc w:val="center"/>
              <w:rPr>
                <w:rFonts w:cs="Tahoma"/>
                <w:b/>
                <w:bCs/>
                <w:lang w:val="it-IT"/>
              </w:rPr>
            </w:pPr>
            <w:r w:rsidRPr="00702720">
              <w:rPr>
                <w:rFonts w:cs="Tahoma"/>
                <w:b/>
                <w:bCs/>
              </w:rPr>
              <w:t>ΝΑΙ</w:t>
            </w:r>
          </w:p>
        </w:tc>
        <w:tc>
          <w:tcPr>
            <w:tcW w:w="776" w:type="pct"/>
            <w:vAlign w:val="center"/>
          </w:tcPr>
          <w:p w14:paraId="1094FE8E" w14:textId="77777777" w:rsidR="00090718" w:rsidRPr="00702720" w:rsidRDefault="00090718" w:rsidP="00090718">
            <w:pPr>
              <w:pStyle w:val="TableParagraph"/>
              <w:spacing w:after="120"/>
              <w:jc w:val="center"/>
              <w:rPr>
                <w:rFonts w:cs="Tahoma"/>
                <w:lang w:val="it-IT"/>
              </w:rPr>
            </w:pPr>
          </w:p>
        </w:tc>
        <w:tc>
          <w:tcPr>
            <w:tcW w:w="731" w:type="pct"/>
            <w:vAlign w:val="center"/>
          </w:tcPr>
          <w:p w14:paraId="3EF64449" w14:textId="77777777" w:rsidR="00090718" w:rsidRPr="00702720" w:rsidRDefault="00090718" w:rsidP="00090718">
            <w:pPr>
              <w:pStyle w:val="TableParagraph"/>
              <w:spacing w:after="120"/>
              <w:jc w:val="center"/>
              <w:rPr>
                <w:rFonts w:cs="Tahoma"/>
                <w:lang w:val="it-IT"/>
              </w:rPr>
            </w:pPr>
          </w:p>
        </w:tc>
      </w:tr>
      <w:tr w:rsidR="00090718" w:rsidRPr="00702720" w14:paraId="3925CFB1" w14:textId="77777777" w:rsidTr="00B73AA2">
        <w:trPr>
          <w:jc w:val="center"/>
        </w:trPr>
        <w:tc>
          <w:tcPr>
            <w:tcW w:w="228" w:type="pct"/>
            <w:vAlign w:val="center"/>
          </w:tcPr>
          <w:p w14:paraId="73FA3BBB" w14:textId="77777777" w:rsidR="00090718" w:rsidRPr="00702720" w:rsidRDefault="00090718" w:rsidP="003A7B0C">
            <w:pPr>
              <w:pStyle w:val="TableParagraph"/>
              <w:numPr>
                <w:ilvl w:val="0"/>
                <w:numId w:val="37"/>
              </w:numPr>
              <w:tabs>
                <w:tab w:val="clear" w:pos="0"/>
                <w:tab w:val="clear" w:pos="709"/>
                <w:tab w:val="clear" w:pos="1134"/>
              </w:tabs>
              <w:autoSpaceDE/>
              <w:autoSpaceDN/>
              <w:spacing w:after="120"/>
              <w:ind w:left="139" w:firstLine="0"/>
              <w:rPr>
                <w:rFonts w:cs="Tahoma"/>
                <w:b/>
                <w:lang w:val="it-IT"/>
              </w:rPr>
            </w:pPr>
          </w:p>
        </w:tc>
        <w:tc>
          <w:tcPr>
            <w:tcW w:w="2569" w:type="pct"/>
            <w:vAlign w:val="center"/>
          </w:tcPr>
          <w:p w14:paraId="61D279A1" w14:textId="6D0630CF" w:rsidR="00090718" w:rsidRPr="00702720" w:rsidRDefault="00090718" w:rsidP="00090718">
            <w:pPr>
              <w:pStyle w:val="TableParagraph"/>
              <w:tabs>
                <w:tab w:val="clear" w:pos="709"/>
                <w:tab w:val="left" w:pos="717"/>
                <w:tab w:val="left" w:pos="2156"/>
              </w:tabs>
              <w:spacing w:after="120"/>
              <w:ind w:left="110" w:right="91"/>
              <w:jc w:val="both"/>
              <w:rPr>
                <w:rFonts w:cs="Tahoma"/>
              </w:rPr>
            </w:pPr>
            <w:r w:rsidRPr="00702720">
              <w:rPr>
                <w:rFonts w:cs="Tahoma"/>
              </w:rPr>
              <w:t>Υποβολή αναλυτικών τεχνικών απαιτήσεων φιλοξενίας.</w:t>
            </w:r>
          </w:p>
        </w:tc>
        <w:tc>
          <w:tcPr>
            <w:tcW w:w="696" w:type="pct"/>
            <w:vAlign w:val="center"/>
          </w:tcPr>
          <w:p w14:paraId="629109B3" w14:textId="207528FA" w:rsidR="00090718" w:rsidRPr="00702720" w:rsidRDefault="00090718" w:rsidP="00090718">
            <w:pPr>
              <w:pStyle w:val="TableParagraph"/>
              <w:spacing w:after="120"/>
              <w:ind w:right="76"/>
              <w:jc w:val="center"/>
              <w:rPr>
                <w:rFonts w:cs="Tahoma"/>
                <w:b/>
                <w:bCs/>
                <w:lang w:val="it-IT"/>
              </w:rPr>
            </w:pPr>
            <w:r w:rsidRPr="00702720">
              <w:rPr>
                <w:rFonts w:cs="Tahoma"/>
                <w:b/>
                <w:bCs/>
              </w:rPr>
              <w:t>ΝΑΙ</w:t>
            </w:r>
          </w:p>
        </w:tc>
        <w:tc>
          <w:tcPr>
            <w:tcW w:w="776" w:type="pct"/>
            <w:vAlign w:val="center"/>
          </w:tcPr>
          <w:p w14:paraId="712E0DA9" w14:textId="77777777" w:rsidR="00090718" w:rsidRPr="00702720" w:rsidRDefault="00090718" w:rsidP="00090718">
            <w:pPr>
              <w:pStyle w:val="TableParagraph"/>
              <w:spacing w:after="120"/>
              <w:jc w:val="center"/>
              <w:rPr>
                <w:rFonts w:cs="Tahoma"/>
                <w:lang w:val="it-IT"/>
              </w:rPr>
            </w:pPr>
          </w:p>
        </w:tc>
        <w:tc>
          <w:tcPr>
            <w:tcW w:w="731" w:type="pct"/>
            <w:vAlign w:val="center"/>
          </w:tcPr>
          <w:p w14:paraId="0ECF1358" w14:textId="77777777" w:rsidR="00090718" w:rsidRPr="00702720" w:rsidRDefault="00090718" w:rsidP="00090718">
            <w:pPr>
              <w:pStyle w:val="TableParagraph"/>
              <w:spacing w:after="120"/>
              <w:jc w:val="center"/>
              <w:rPr>
                <w:rFonts w:cs="Tahoma"/>
                <w:lang w:val="it-IT"/>
              </w:rPr>
            </w:pPr>
          </w:p>
        </w:tc>
      </w:tr>
      <w:tr w:rsidR="00B73AA2" w:rsidRPr="00702720" w14:paraId="7CE23185" w14:textId="77777777" w:rsidTr="00B73AA2">
        <w:trPr>
          <w:jc w:val="center"/>
        </w:trPr>
        <w:tc>
          <w:tcPr>
            <w:tcW w:w="228" w:type="pct"/>
            <w:vAlign w:val="center"/>
          </w:tcPr>
          <w:p w14:paraId="122B5DB3" w14:textId="77777777" w:rsidR="00B73AA2" w:rsidRPr="00702720" w:rsidRDefault="00B73AA2" w:rsidP="00B73AA2">
            <w:pPr>
              <w:pStyle w:val="TableParagraph"/>
              <w:numPr>
                <w:ilvl w:val="0"/>
                <w:numId w:val="37"/>
              </w:numPr>
              <w:tabs>
                <w:tab w:val="clear" w:pos="0"/>
                <w:tab w:val="clear" w:pos="709"/>
                <w:tab w:val="clear" w:pos="1134"/>
              </w:tabs>
              <w:autoSpaceDE/>
              <w:autoSpaceDN/>
              <w:spacing w:after="120"/>
              <w:ind w:left="139" w:firstLine="0"/>
              <w:rPr>
                <w:rFonts w:cs="Tahoma"/>
                <w:b/>
                <w:lang w:val="it-IT"/>
              </w:rPr>
            </w:pPr>
          </w:p>
        </w:tc>
        <w:tc>
          <w:tcPr>
            <w:tcW w:w="2569" w:type="pct"/>
            <w:vAlign w:val="center"/>
          </w:tcPr>
          <w:p w14:paraId="24B65A5F" w14:textId="520A0355" w:rsidR="00B73AA2" w:rsidRPr="00702720" w:rsidRDefault="00B73AA2" w:rsidP="00B73AA2">
            <w:pPr>
              <w:pStyle w:val="TableParagraph"/>
              <w:tabs>
                <w:tab w:val="clear" w:pos="709"/>
                <w:tab w:val="left" w:pos="717"/>
                <w:tab w:val="left" w:pos="2156"/>
              </w:tabs>
              <w:spacing w:after="120"/>
              <w:ind w:left="110" w:right="91"/>
              <w:jc w:val="both"/>
              <w:rPr>
                <w:rFonts w:cs="Tahoma"/>
              </w:rPr>
            </w:pPr>
            <w:r w:rsidRPr="00702720">
              <w:rPr>
                <w:rFonts w:cs="Tahoma"/>
              </w:rPr>
              <w:t>Ο κατασκευαστής του προτεινόμενου λογισμικού πρέπει να αποδείξει σε πραγματικό χρόνο τη λήψη και την επεξεργασία παραβιάσεων και αναγνωρίσεων από ήδη εγκατεστημένα ραντάρ επιβολής της κυκλοφορίας και κάμερες ANPR στο προσφερόμενο λογισμικό μέσω ενός ήδη αναπτυγμένου πρωτοκόλλου API που θα πρέπει να περιγράψει στην προσφορά του. Να αναφερθούν τουλάχιστον δύο εγκαταστάσεις (πελάτες) καθώς και τα στοιχεία επικοινωνίας των υπευθύνων από κάθε πελάτη που καλύπτουν την εν λόγω απαίτηση</w:t>
            </w:r>
            <w:r w:rsidR="00F4779A" w:rsidRPr="00702720">
              <w:rPr>
                <w:rFonts w:cs="Tahoma"/>
              </w:rPr>
              <w:t xml:space="preserve"> από την αγορά της ΕΕ</w:t>
            </w:r>
          </w:p>
        </w:tc>
        <w:tc>
          <w:tcPr>
            <w:tcW w:w="696" w:type="pct"/>
            <w:vAlign w:val="center"/>
          </w:tcPr>
          <w:p w14:paraId="02B5A6C9" w14:textId="0A81FFF7" w:rsidR="00B73AA2" w:rsidRPr="00702720" w:rsidRDefault="00B73AA2" w:rsidP="00B73AA2">
            <w:pPr>
              <w:pStyle w:val="TableParagraph"/>
              <w:spacing w:after="120"/>
              <w:ind w:right="76"/>
              <w:jc w:val="center"/>
              <w:rPr>
                <w:rFonts w:cs="Tahoma"/>
                <w:b/>
                <w:bCs/>
              </w:rPr>
            </w:pPr>
            <w:r w:rsidRPr="00702720">
              <w:rPr>
                <w:rFonts w:cs="Tahoma"/>
                <w:b/>
                <w:bCs/>
              </w:rPr>
              <w:t>ΝΑΙ</w:t>
            </w:r>
          </w:p>
        </w:tc>
        <w:tc>
          <w:tcPr>
            <w:tcW w:w="776" w:type="pct"/>
            <w:vAlign w:val="center"/>
          </w:tcPr>
          <w:p w14:paraId="0DCC304F" w14:textId="77777777" w:rsidR="00B73AA2" w:rsidRPr="00702720" w:rsidRDefault="00B73AA2" w:rsidP="00B73AA2">
            <w:pPr>
              <w:pStyle w:val="TableParagraph"/>
              <w:spacing w:after="120"/>
              <w:jc w:val="center"/>
              <w:rPr>
                <w:rFonts w:cs="Tahoma"/>
              </w:rPr>
            </w:pPr>
          </w:p>
        </w:tc>
        <w:tc>
          <w:tcPr>
            <w:tcW w:w="731" w:type="pct"/>
            <w:vAlign w:val="center"/>
          </w:tcPr>
          <w:p w14:paraId="6D65FE85" w14:textId="77777777" w:rsidR="00B73AA2" w:rsidRPr="00702720" w:rsidRDefault="00B73AA2" w:rsidP="00B73AA2">
            <w:pPr>
              <w:pStyle w:val="TableParagraph"/>
              <w:spacing w:after="120"/>
              <w:jc w:val="center"/>
              <w:rPr>
                <w:rFonts w:cs="Tahoma"/>
              </w:rPr>
            </w:pPr>
          </w:p>
        </w:tc>
      </w:tr>
      <w:tr w:rsidR="00B73AA2" w:rsidRPr="00702720" w14:paraId="3C615F7D" w14:textId="77777777" w:rsidTr="00B73AA2">
        <w:trPr>
          <w:jc w:val="center"/>
        </w:trPr>
        <w:tc>
          <w:tcPr>
            <w:tcW w:w="228" w:type="pct"/>
            <w:vAlign w:val="center"/>
          </w:tcPr>
          <w:p w14:paraId="16EACF25" w14:textId="77777777" w:rsidR="00B73AA2" w:rsidRPr="00702720" w:rsidRDefault="00B73AA2" w:rsidP="00B73AA2">
            <w:pPr>
              <w:pStyle w:val="TableParagraph"/>
              <w:numPr>
                <w:ilvl w:val="0"/>
                <w:numId w:val="37"/>
              </w:numPr>
              <w:tabs>
                <w:tab w:val="clear" w:pos="0"/>
                <w:tab w:val="clear" w:pos="709"/>
                <w:tab w:val="clear" w:pos="1134"/>
              </w:tabs>
              <w:autoSpaceDE/>
              <w:autoSpaceDN/>
              <w:spacing w:after="120"/>
              <w:ind w:left="139" w:firstLine="0"/>
              <w:rPr>
                <w:rFonts w:cs="Tahoma"/>
                <w:b/>
              </w:rPr>
            </w:pPr>
          </w:p>
        </w:tc>
        <w:tc>
          <w:tcPr>
            <w:tcW w:w="2569" w:type="pct"/>
            <w:vAlign w:val="center"/>
          </w:tcPr>
          <w:p w14:paraId="491981BA" w14:textId="0BCFD1C9" w:rsidR="00C07F61" w:rsidRPr="00702720" w:rsidRDefault="00B73AA2">
            <w:pPr>
              <w:pStyle w:val="TableParagraph"/>
              <w:tabs>
                <w:tab w:val="clear" w:pos="709"/>
                <w:tab w:val="left" w:pos="717"/>
                <w:tab w:val="left" w:pos="2156"/>
              </w:tabs>
              <w:spacing w:after="120"/>
              <w:ind w:left="110" w:right="91"/>
              <w:jc w:val="both"/>
              <w:rPr>
                <w:rFonts w:cs="Tahoma"/>
              </w:rPr>
            </w:pPr>
            <w:r w:rsidRPr="00702720">
              <w:rPr>
                <w:rFonts w:cs="Tahoma"/>
              </w:rPr>
              <w:t xml:space="preserve">Η Αναθέτουσα Αρχή θα καλέσει τον Οικονομικό Φορέα σε Live επίδειξη του προσφερόμενου λογισμικού με ειδοποίηση 10 εργάσιμων ημερών. Στην Live επίδειξη ο Οικονομικός Φορέας θα πρέπει να δείξει την διασύνδεση </w:t>
            </w:r>
            <w:r w:rsidR="004A15A4" w:rsidRPr="00702720">
              <w:rPr>
                <w:rFonts w:cs="Tahoma"/>
              </w:rPr>
              <w:t xml:space="preserve">(εμφάνιση βίντεο, εικόνας και βεβαίωση παράβασης) </w:t>
            </w:r>
            <w:r w:rsidRPr="00702720">
              <w:rPr>
                <w:rFonts w:cs="Tahoma"/>
              </w:rPr>
              <w:t xml:space="preserve">του προσφερόμενου λογισμικού </w:t>
            </w:r>
            <w:r w:rsidR="00F4779A" w:rsidRPr="00702720">
              <w:rPr>
                <w:rFonts w:cs="Tahoma"/>
              </w:rPr>
              <w:t xml:space="preserve">με </w:t>
            </w:r>
            <w:r w:rsidRPr="00702720">
              <w:rPr>
                <w:rFonts w:cs="Tahoma"/>
              </w:rPr>
              <w:t>τουλάχιστον με τρεις (3) διαφορετικούς κατασκευαστές καμερών καθώς και το API για τη σύνδεση με τρίτα συστήματα από μία υφιστάμενη εγκατάσταση</w:t>
            </w:r>
            <w:r w:rsidR="00F4779A" w:rsidRPr="00702720">
              <w:rPr>
                <w:rFonts w:cs="Tahoma"/>
              </w:rPr>
              <w:t xml:space="preserve"> εντός της αγοράς της ΕΕ</w:t>
            </w:r>
            <w:r w:rsidR="00C07F61" w:rsidRPr="00702720">
              <w:rPr>
                <w:rFonts w:cs="Tahoma"/>
              </w:rPr>
              <w:t xml:space="preserve"> </w:t>
            </w:r>
          </w:p>
        </w:tc>
        <w:tc>
          <w:tcPr>
            <w:tcW w:w="696" w:type="pct"/>
            <w:vAlign w:val="center"/>
          </w:tcPr>
          <w:p w14:paraId="72929AC1" w14:textId="384550B1" w:rsidR="00B73AA2" w:rsidRPr="00702720" w:rsidRDefault="00B73AA2" w:rsidP="00B73AA2">
            <w:pPr>
              <w:pStyle w:val="TableParagraph"/>
              <w:spacing w:after="120"/>
              <w:ind w:right="76"/>
              <w:jc w:val="center"/>
              <w:rPr>
                <w:rFonts w:cs="Tahoma"/>
                <w:b/>
                <w:bCs/>
              </w:rPr>
            </w:pPr>
            <w:r w:rsidRPr="00702720">
              <w:rPr>
                <w:rFonts w:cs="Tahoma"/>
                <w:b/>
                <w:bCs/>
              </w:rPr>
              <w:t>ΝΑΙ</w:t>
            </w:r>
          </w:p>
        </w:tc>
        <w:tc>
          <w:tcPr>
            <w:tcW w:w="776" w:type="pct"/>
            <w:vAlign w:val="center"/>
          </w:tcPr>
          <w:p w14:paraId="7D47C450" w14:textId="77777777" w:rsidR="00B73AA2" w:rsidRPr="00702720" w:rsidRDefault="00B73AA2" w:rsidP="00B73AA2">
            <w:pPr>
              <w:pStyle w:val="TableParagraph"/>
              <w:spacing w:after="120"/>
              <w:jc w:val="center"/>
              <w:rPr>
                <w:rFonts w:cs="Tahoma"/>
              </w:rPr>
            </w:pPr>
          </w:p>
        </w:tc>
        <w:tc>
          <w:tcPr>
            <w:tcW w:w="731" w:type="pct"/>
            <w:vAlign w:val="center"/>
          </w:tcPr>
          <w:p w14:paraId="454327F9" w14:textId="77777777" w:rsidR="00B73AA2" w:rsidRPr="00702720" w:rsidRDefault="00B73AA2" w:rsidP="00B73AA2">
            <w:pPr>
              <w:pStyle w:val="TableParagraph"/>
              <w:spacing w:after="120"/>
              <w:jc w:val="center"/>
              <w:rPr>
                <w:rFonts w:cs="Tahoma"/>
              </w:rPr>
            </w:pPr>
          </w:p>
        </w:tc>
      </w:tr>
      <w:tr w:rsidR="00B73AA2" w:rsidRPr="00702720" w14:paraId="5DC13D96" w14:textId="77777777" w:rsidTr="00B73AA2">
        <w:trPr>
          <w:jc w:val="center"/>
        </w:trPr>
        <w:tc>
          <w:tcPr>
            <w:tcW w:w="228" w:type="pct"/>
            <w:vAlign w:val="center"/>
          </w:tcPr>
          <w:p w14:paraId="18398A54" w14:textId="77777777" w:rsidR="00B73AA2" w:rsidRPr="00702720" w:rsidRDefault="00B73AA2" w:rsidP="00B73AA2">
            <w:pPr>
              <w:pStyle w:val="TableParagraph"/>
              <w:numPr>
                <w:ilvl w:val="0"/>
                <w:numId w:val="37"/>
              </w:numPr>
              <w:tabs>
                <w:tab w:val="clear" w:pos="0"/>
                <w:tab w:val="clear" w:pos="709"/>
                <w:tab w:val="clear" w:pos="1134"/>
              </w:tabs>
              <w:autoSpaceDE/>
              <w:autoSpaceDN/>
              <w:spacing w:after="120"/>
              <w:ind w:left="139" w:firstLine="0"/>
              <w:rPr>
                <w:rFonts w:cs="Tahoma"/>
                <w:b/>
              </w:rPr>
            </w:pPr>
          </w:p>
        </w:tc>
        <w:tc>
          <w:tcPr>
            <w:tcW w:w="2569" w:type="pct"/>
            <w:vAlign w:val="center"/>
          </w:tcPr>
          <w:p w14:paraId="727C6BEA" w14:textId="0D00FE34" w:rsidR="00B73AA2" w:rsidRPr="00702720" w:rsidRDefault="00B73AA2" w:rsidP="00B73AA2">
            <w:pPr>
              <w:pStyle w:val="TableParagraph"/>
              <w:tabs>
                <w:tab w:val="clear" w:pos="709"/>
                <w:tab w:val="left" w:pos="717"/>
                <w:tab w:val="left" w:pos="2156"/>
              </w:tabs>
              <w:spacing w:after="120"/>
              <w:ind w:left="110" w:right="91"/>
              <w:jc w:val="both"/>
              <w:rPr>
                <w:rFonts w:cs="Tahoma"/>
              </w:rPr>
            </w:pPr>
            <w:r w:rsidRPr="00702720">
              <w:rPr>
                <w:rFonts w:cs="Tahoma"/>
              </w:rPr>
              <w:t xml:space="preserve">Οι υποψήφιοι παραβάτες από διαφορετικά είδη παραβάσεων όπως στιγμιαία ταχύτητα, </w:t>
            </w:r>
            <w:proofErr w:type="spellStart"/>
            <w:r w:rsidRPr="00702720">
              <w:rPr>
                <w:rFonts w:cs="Tahoma"/>
              </w:rPr>
              <w:t>λεωφορειο</w:t>
            </w:r>
            <w:proofErr w:type="spellEnd"/>
            <w:r w:rsidRPr="00702720">
              <w:rPr>
                <w:rFonts w:cs="Tahoma"/>
              </w:rPr>
              <w:t xml:space="preserve"> λωρίδα, ερυθρό σηματοδότη, λωρίδες προτεραιότητας </w:t>
            </w:r>
            <w:proofErr w:type="spellStart"/>
            <w:r w:rsidRPr="00702720">
              <w:rPr>
                <w:rFonts w:cs="Tahoma"/>
              </w:rPr>
              <w:t>κτλ</w:t>
            </w:r>
            <w:proofErr w:type="spellEnd"/>
            <w:r w:rsidRPr="00702720">
              <w:rPr>
                <w:rFonts w:cs="Tahoma"/>
              </w:rPr>
              <w:t xml:space="preserve"> πρέπει να είναι ορατοί στο ίδιο λογισμικό (σε ενιαίο </w:t>
            </w:r>
            <w:proofErr w:type="spellStart"/>
            <w:r w:rsidRPr="00702720">
              <w:rPr>
                <w:rFonts w:cs="Tahoma"/>
              </w:rPr>
              <w:t>Dashboard</w:t>
            </w:r>
            <w:proofErr w:type="spellEnd"/>
            <w:r w:rsidRPr="00702720">
              <w:rPr>
                <w:rFonts w:cs="Tahoma"/>
              </w:rPr>
              <w:t>) για να ελεγχθούν και να επικυρωθούν πριν προωθηθούν αυτόματα, με ομοιόμορφο τρόπο, στο λογισμικό έκδοσης προστίμων.</w:t>
            </w:r>
            <w:r w:rsidR="00F4779A" w:rsidRPr="00702720">
              <w:rPr>
                <w:rFonts w:cs="Tahoma"/>
              </w:rPr>
              <w:t xml:space="preserve"> Να δοθούν τα σχετικά </w:t>
            </w:r>
            <w:r w:rsidR="00F4779A" w:rsidRPr="00702720">
              <w:rPr>
                <w:rFonts w:cs="Tahoma"/>
                <w:lang w:val="en-US"/>
              </w:rPr>
              <w:t>Screen</w:t>
            </w:r>
            <w:r w:rsidR="00F4779A" w:rsidRPr="00702720">
              <w:rPr>
                <w:rFonts w:cs="Tahoma"/>
              </w:rPr>
              <w:t xml:space="preserve"> </w:t>
            </w:r>
            <w:r w:rsidR="00F4779A" w:rsidRPr="00702720">
              <w:rPr>
                <w:rFonts w:cs="Tahoma"/>
                <w:lang w:val="en-US"/>
              </w:rPr>
              <w:t>shots</w:t>
            </w:r>
            <w:r w:rsidR="00F4779A" w:rsidRPr="00702720">
              <w:rPr>
                <w:rFonts w:cs="Tahoma"/>
              </w:rPr>
              <w:t xml:space="preserve"> από το προσφερόμενο λογισμικό για την κάλυψη της εν λόγω απαίτησης</w:t>
            </w:r>
          </w:p>
        </w:tc>
        <w:tc>
          <w:tcPr>
            <w:tcW w:w="696" w:type="pct"/>
            <w:vAlign w:val="center"/>
          </w:tcPr>
          <w:p w14:paraId="2A44E114" w14:textId="597DF95F" w:rsidR="00B73AA2" w:rsidRPr="00702720" w:rsidRDefault="00B73AA2" w:rsidP="00B73AA2">
            <w:pPr>
              <w:pStyle w:val="TableParagraph"/>
              <w:spacing w:after="120"/>
              <w:ind w:right="76"/>
              <w:jc w:val="center"/>
              <w:rPr>
                <w:rFonts w:cs="Tahoma"/>
                <w:b/>
                <w:bCs/>
              </w:rPr>
            </w:pPr>
            <w:r w:rsidRPr="00702720">
              <w:rPr>
                <w:rFonts w:cs="Tahoma"/>
                <w:b/>
                <w:bCs/>
              </w:rPr>
              <w:t>ΝΑΙ</w:t>
            </w:r>
          </w:p>
        </w:tc>
        <w:tc>
          <w:tcPr>
            <w:tcW w:w="776" w:type="pct"/>
            <w:vAlign w:val="center"/>
          </w:tcPr>
          <w:p w14:paraId="2F7B737D" w14:textId="77777777" w:rsidR="00B73AA2" w:rsidRPr="00702720" w:rsidRDefault="00B73AA2" w:rsidP="00B73AA2">
            <w:pPr>
              <w:pStyle w:val="TableParagraph"/>
              <w:spacing w:after="120"/>
              <w:jc w:val="center"/>
              <w:rPr>
                <w:rFonts w:cs="Tahoma"/>
              </w:rPr>
            </w:pPr>
          </w:p>
        </w:tc>
        <w:tc>
          <w:tcPr>
            <w:tcW w:w="731" w:type="pct"/>
            <w:vAlign w:val="center"/>
          </w:tcPr>
          <w:p w14:paraId="2E0A573B" w14:textId="77777777" w:rsidR="00B73AA2" w:rsidRPr="00702720" w:rsidRDefault="00B73AA2" w:rsidP="00B73AA2">
            <w:pPr>
              <w:pStyle w:val="TableParagraph"/>
              <w:spacing w:after="120"/>
              <w:jc w:val="center"/>
              <w:rPr>
                <w:rFonts w:cs="Tahoma"/>
              </w:rPr>
            </w:pPr>
          </w:p>
        </w:tc>
      </w:tr>
      <w:tr w:rsidR="002C2B3C" w:rsidRPr="00702720" w14:paraId="0DF4A6B8" w14:textId="77777777" w:rsidTr="00B73AA2">
        <w:trPr>
          <w:jc w:val="center"/>
        </w:trPr>
        <w:tc>
          <w:tcPr>
            <w:tcW w:w="228" w:type="pct"/>
            <w:vAlign w:val="center"/>
          </w:tcPr>
          <w:p w14:paraId="3362C563" w14:textId="77777777" w:rsidR="002C2B3C" w:rsidRPr="00702720" w:rsidRDefault="002C2B3C" w:rsidP="00B73AA2">
            <w:pPr>
              <w:pStyle w:val="TableParagraph"/>
              <w:numPr>
                <w:ilvl w:val="0"/>
                <w:numId w:val="37"/>
              </w:numPr>
              <w:tabs>
                <w:tab w:val="clear" w:pos="0"/>
                <w:tab w:val="clear" w:pos="709"/>
                <w:tab w:val="clear" w:pos="1134"/>
              </w:tabs>
              <w:autoSpaceDE/>
              <w:autoSpaceDN/>
              <w:spacing w:after="120"/>
              <w:ind w:left="139" w:firstLine="0"/>
              <w:rPr>
                <w:rFonts w:cs="Tahoma"/>
                <w:b/>
              </w:rPr>
            </w:pPr>
          </w:p>
        </w:tc>
        <w:tc>
          <w:tcPr>
            <w:tcW w:w="2569" w:type="pct"/>
            <w:vAlign w:val="center"/>
          </w:tcPr>
          <w:p w14:paraId="6F3B3975" w14:textId="3D1C072C" w:rsidR="002C2B3C" w:rsidRPr="00702720" w:rsidRDefault="00260F70" w:rsidP="00B73AA2">
            <w:pPr>
              <w:pStyle w:val="TableParagraph"/>
              <w:tabs>
                <w:tab w:val="clear" w:pos="709"/>
                <w:tab w:val="left" w:pos="717"/>
                <w:tab w:val="left" w:pos="2156"/>
              </w:tabs>
              <w:spacing w:after="120"/>
              <w:ind w:left="110" w:right="91"/>
              <w:jc w:val="both"/>
              <w:rPr>
                <w:rFonts w:cs="Tahoma"/>
              </w:rPr>
            </w:pPr>
            <w:r w:rsidRPr="00702720">
              <w:rPr>
                <w:rFonts w:cs="Tahoma"/>
              </w:rPr>
              <w:t>Το προσφερόμενο λογισμικό θα πρέπει να έχει εγκατασταθεί τα τελευταία 5 έτη σε τουλάχιστον 10 διαφορετικούς οργανισμούς σε χώρες της ΕΕ</w:t>
            </w:r>
            <w:r w:rsidR="004A15A4" w:rsidRPr="00702720">
              <w:rPr>
                <w:rFonts w:cs="Tahoma"/>
              </w:rPr>
              <w:t xml:space="preserve">. Μία εκ των εγκαταστάσεων να αφορά σε 2.000 κάμερες </w:t>
            </w:r>
            <w:r w:rsidR="00F467AB" w:rsidRPr="00702720">
              <w:rPr>
                <w:rFonts w:cs="Tahoma"/>
              </w:rPr>
              <w:t>και με διαφορετικούς κατασκευαστές</w:t>
            </w:r>
          </w:p>
        </w:tc>
        <w:tc>
          <w:tcPr>
            <w:tcW w:w="696" w:type="pct"/>
            <w:vAlign w:val="center"/>
          </w:tcPr>
          <w:p w14:paraId="4E183D2E" w14:textId="6BCBDDEA" w:rsidR="002C2B3C" w:rsidRPr="00702720" w:rsidRDefault="002C2B3C" w:rsidP="00B73AA2">
            <w:pPr>
              <w:pStyle w:val="TableParagraph"/>
              <w:spacing w:after="120"/>
              <w:ind w:right="76"/>
              <w:jc w:val="center"/>
              <w:rPr>
                <w:rFonts w:cs="Tahoma"/>
                <w:b/>
                <w:bCs/>
              </w:rPr>
            </w:pPr>
            <w:r w:rsidRPr="00702720">
              <w:rPr>
                <w:rFonts w:cs="Tahoma"/>
                <w:b/>
                <w:bCs/>
              </w:rPr>
              <w:t>ΝΑΙ</w:t>
            </w:r>
          </w:p>
        </w:tc>
        <w:tc>
          <w:tcPr>
            <w:tcW w:w="776" w:type="pct"/>
            <w:vAlign w:val="center"/>
          </w:tcPr>
          <w:p w14:paraId="12EFFB56" w14:textId="77777777" w:rsidR="002C2B3C" w:rsidRPr="00702720" w:rsidRDefault="002C2B3C" w:rsidP="00B73AA2">
            <w:pPr>
              <w:pStyle w:val="TableParagraph"/>
              <w:spacing w:after="120"/>
              <w:jc w:val="center"/>
              <w:rPr>
                <w:rFonts w:cs="Tahoma"/>
              </w:rPr>
            </w:pPr>
          </w:p>
        </w:tc>
        <w:tc>
          <w:tcPr>
            <w:tcW w:w="731" w:type="pct"/>
            <w:vAlign w:val="center"/>
          </w:tcPr>
          <w:p w14:paraId="1B89BBC1" w14:textId="77777777" w:rsidR="002C2B3C" w:rsidRPr="00702720" w:rsidRDefault="002C2B3C" w:rsidP="00B73AA2">
            <w:pPr>
              <w:pStyle w:val="TableParagraph"/>
              <w:spacing w:after="120"/>
              <w:jc w:val="center"/>
              <w:rPr>
                <w:rFonts w:cs="Tahoma"/>
              </w:rPr>
            </w:pPr>
          </w:p>
        </w:tc>
      </w:tr>
      <w:tr w:rsidR="00F4779A" w:rsidRPr="00702720" w14:paraId="61A6B025" w14:textId="77777777" w:rsidTr="00B73AA2">
        <w:trPr>
          <w:jc w:val="center"/>
        </w:trPr>
        <w:tc>
          <w:tcPr>
            <w:tcW w:w="228" w:type="pct"/>
            <w:vAlign w:val="center"/>
          </w:tcPr>
          <w:p w14:paraId="4DE6CFF3" w14:textId="77777777" w:rsidR="00F4779A" w:rsidRPr="00702720" w:rsidRDefault="00F4779A" w:rsidP="00B73AA2">
            <w:pPr>
              <w:pStyle w:val="TableParagraph"/>
              <w:numPr>
                <w:ilvl w:val="0"/>
                <w:numId w:val="37"/>
              </w:numPr>
              <w:tabs>
                <w:tab w:val="clear" w:pos="0"/>
                <w:tab w:val="clear" w:pos="709"/>
                <w:tab w:val="clear" w:pos="1134"/>
              </w:tabs>
              <w:autoSpaceDE/>
              <w:autoSpaceDN/>
              <w:spacing w:after="120"/>
              <w:ind w:left="139" w:firstLine="0"/>
              <w:rPr>
                <w:rFonts w:cs="Tahoma"/>
                <w:b/>
              </w:rPr>
            </w:pPr>
          </w:p>
        </w:tc>
        <w:tc>
          <w:tcPr>
            <w:tcW w:w="2569" w:type="pct"/>
            <w:vAlign w:val="center"/>
          </w:tcPr>
          <w:p w14:paraId="2AC4716C" w14:textId="46009AFE" w:rsidR="00F4779A" w:rsidRPr="00702720" w:rsidRDefault="00F4779A" w:rsidP="00B73AA2">
            <w:pPr>
              <w:pStyle w:val="TableParagraph"/>
              <w:tabs>
                <w:tab w:val="clear" w:pos="709"/>
                <w:tab w:val="left" w:pos="717"/>
                <w:tab w:val="left" w:pos="2156"/>
              </w:tabs>
              <w:spacing w:after="120"/>
              <w:ind w:left="110" w:right="91"/>
              <w:jc w:val="both"/>
              <w:rPr>
                <w:rFonts w:cs="Tahoma"/>
              </w:rPr>
            </w:pPr>
            <w:r w:rsidRPr="00702720">
              <w:rPr>
                <w:rFonts w:cs="Tahoma"/>
              </w:rPr>
              <w:t xml:space="preserve">Το προσφερόμενο λογισμικό θα παραδοθεί στην </w:t>
            </w:r>
            <w:r w:rsidRPr="00702720">
              <w:rPr>
                <w:rFonts w:cs="Tahoma"/>
              </w:rPr>
              <w:lastRenderedPageBreak/>
              <w:t>ελληνική</w:t>
            </w:r>
            <w:r w:rsidR="00D8668A" w:rsidRPr="00702720">
              <w:rPr>
                <w:rFonts w:cs="Tahoma"/>
              </w:rPr>
              <w:t xml:space="preserve"> γλώσσα</w:t>
            </w:r>
            <w:r w:rsidRPr="00702720">
              <w:rPr>
                <w:rFonts w:cs="Tahoma"/>
              </w:rPr>
              <w:t xml:space="preserve"> με όλα τα σχετικά εγχειρίδια </w:t>
            </w:r>
          </w:p>
        </w:tc>
        <w:tc>
          <w:tcPr>
            <w:tcW w:w="696" w:type="pct"/>
            <w:vAlign w:val="center"/>
          </w:tcPr>
          <w:p w14:paraId="4D401566" w14:textId="1485E276" w:rsidR="00F4779A" w:rsidRPr="00702720" w:rsidRDefault="00D8668A" w:rsidP="00B73AA2">
            <w:pPr>
              <w:pStyle w:val="TableParagraph"/>
              <w:spacing w:after="120"/>
              <w:ind w:right="76"/>
              <w:jc w:val="center"/>
              <w:rPr>
                <w:rFonts w:cs="Tahoma"/>
                <w:b/>
                <w:bCs/>
              </w:rPr>
            </w:pPr>
            <w:r w:rsidRPr="00702720">
              <w:rPr>
                <w:rFonts w:cs="Tahoma"/>
                <w:b/>
                <w:bCs/>
              </w:rPr>
              <w:lastRenderedPageBreak/>
              <w:t>ΝΑΙ</w:t>
            </w:r>
          </w:p>
        </w:tc>
        <w:tc>
          <w:tcPr>
            <w:tcW w:w="776" w:type="pct"/>
            <w:vAlign w:val="center"/>
          </w:tcPr>
          <w:p w14:paraId="2E81C9BD" w14:textId="77777777" w:rsidR="00F4779A" w:rsidRPr="00702720" w:rsidRDefault="00F4779A" w:rsidP="00B73AA2">
            <w:pPr>
              <w:pStyle w:val="TableParagraph"/>
              <w:spacing w:after="120"/>
              <w:jc w:val="center"/>
              <w:rPr>
                <w:rFonts w:cs="Tahoma"/>
              </w:rPr>
            </w:pPr>
          </w:p>
        </w:tc>
        <w:tc>
          <w:tcPr>
            <w:tcW w:w="731" w:type="pct"/>
            <w:vAlign w:val="center"/>
          </w:tcPr>
          <w:p w14:paraId="44252FC7" w14:textId="77777777" w:rsidR="00F4779A" w:rsidRPr="00702720" w:rsidRDefault="00F4779A" w:rsidP="00B73AA2">
            <w:pPr>
              <w:pStyle w:val="TableParagraph"/>
              <w:spacing w:after="120"/>
              <w:jc w:val="center"/>
              <w:rPr>
                <w:rFonts w:cs="Tahoma"/>
              </w:rPr>
            </w:pPr>
          </w:p>
        </w:tc>
      </w:tr>
      <w:tr w:rsidR="00D8668A" w:rsidRPr="00702720" w14:paraId="351F3413" w14:textId="77777777" w:rsidTr="00B73AA2">
        <w:trPr>
          <w:jc w:val="center"/>
        </w:trPr>
        <w:tc>
          <w:tcPr>
            <w:tcW w:w="228" w:type="pct"/>
            <w:vAlign w:val="center"/>
          </w:tcPr>
          <w:p w14:paraId="7395FCB0" w14:textId="77777777" w:rsidR="00D8668A" w:rsidRPr="00702720" w:rsidRDefault="00D8668A" w:rsidP="00B73AA2">
            <w:pPr>
              <w:pStyle w:val="TableParagraph"/>
              <w:numPr>
                <w:ilvl w:val="0"/>
                <w:numId w:val="37"/>
              </w:numPr>
              <w:tabs>
                <w:tab w:val="clear" w:pos="0"/>
                <w:tab w:val="clear" w:pos="709"/>
                <w:tab w:val="clear" w:pos="1134"/>
              </w:tabs>
              <w:autoSpaceDE/>
              <w:autoSpaceDN/>
              <w:spacing w:after="120"/>
              <w:ind w:left="139" w:firstLine="0"/>
              <w:rPr>
                <w:rFonts w:cs="Tahoma"/>
                <w:b/>
              </w:rPr>
            </w:pPr>
          </w:p>
        </w:tc>
        <w:tc>
          <w:tcPr>
            <w:tcW w:w="2569" w:type="pct"/>
            <w:vAlign w:val="center"/>
          </w:tcPr>
          <w:p w14:paraId="5C0BCFAA" w14:textId="1CD3F2D4" w:rsidR="00D8668A" w:rsidRPr="00702720" w:rsidRDefault="00D8668A" w:rsidP="00B73AA2">
            <w:pPr>
              <w:pStyle w:val="TableParagraph"/>
              <w:tabs>
                <w:tab w:val="clear" w:pos="709"/>
                <w:tab w:val="left" w:pos="717"/>
                <w:tab w:val="left" w:pos="2156"/>
              </w:tabs>
              <w:spacing w:after="120"/>
              <w:ind w:left="110" w:right="91"/>
              <w:jc w:val="both"/>
              <w:rPr>
                <w:rFonts w:cs="Tahoma"/>
              </w:rPr>
            </w:pPr>
            <w:r w:rsidRPr="00702720">
              <w:rPr>
                <w:rFonts w:cs="Tahoma"/>
              </w:rPr>
              <w:t xml:space="preserve">Το επίπεδο εξυπηρέτησης του συστήματος </w:t>
            </w:r>
            <w:proofErr w:type="spellStart"/>
            <w:r w:rsidRPr="00702720">
              <w:rPr>
                <w:rFonts w:cs="Tahoma"/>
              </w:rPr>
              <w:t>System</w:t>
            </w:r>
            <w:proofErr w:type="spellEnd"/>
            <w:r w:rsidRPr="00702720">
              <w:rPr>
                <w:rFonts w:cs="Tahoma"/>
              </w:rPr>
              <w:t xml:space="preserve"> </w:t>
            </w:r>
            <w:proofErr w:type="spellStart"/>
            <w:r w:rsidRPr="00702720">
              <w:rPr>
                <w:rFonts w:cs="Tahoma"/>
              </w:rPr>
              <w:t>Level</w:t>
            </w:r>
            <w:proofErr w:type="spellEnd"/>
            <w:r w:rsidRPr="00702720">
              <w:rPr>
                <w:rFonts w:cs="Tahoma"/>
              </w:rPr>
              <w:t xml:space="preserve"> Agreement (SLA) θα πρέπει να είναι τουλάχιστον 97%, </w:t>
            </w:r>
            <w:proofErr w:type="spellStart"/>
            <w:r w:rsidRPr="00702720">
              <w:rPr>
                <w:rFonts w:cs="Tahoma"/>
              </w:rPr>
              <w:t>καθόλη</w:t>
            </w:r>
            <w:proofErr w:type="spellEnd"/>
            <w:r w:rsidRPr="00702720">
              <w:rPr>
                <w:rFonts w:cs="Tahoma"/>
              </w:rPr>
              <w:t xml:space="preserve"> την διάρκεια της σύμβασης και του χρόνου εγγύησης. Αυτό θα αποδεικνύεται με έγγραφη βεβαίωση του κατασκευαστή του λογισμικού.</w:t>
            </w:r>
          </w:p>
        </w:tc>
        <w:tc>
          <w:tcPr>
            <w:tcW w:w="696" w:type="pct"/>
            <w:vAlign w:val="center"/>
          </w:tcPr>
          <w:p w14:paraId="4C2AA3F8" w14:textId="7F429BAB" w:rsidR="00D8668A" w:rsidRPr="00702720" w:rsidRDefault="00D8668A" w:rsidP="00B73AA2">
            <w:pPr>
              <w:pStyle w:val="TableParagraph"/>
              <w:spacing w:after="120"/>
              <w:ind w:right="76"/>
              <w:jc w:val="center"/>
              <w:rPr>
                <w:rFonts w:cs="Tahoma"/>
                <w:b/>
                <w:bCs/>
              </w:rPr>
            </w:pPr>
            <w:r w:rsidRPr="00702720">
              <w:rPr>
                <w:rFonts w:cs="Tahoma"/>
                <w:b/>
                <w:bCs/>
              </w:rPr>
              <w:t>ΝΑΙ</w:t>
            </w:r>
          </w:p>
        </w:tc>
        <w:tc>
          <w:tcPr>
            <w:tcW w:w="776" w:type="pct"/>
            <w:vAlign w:val="center"/>
          </w:tcPr>
          <w:p w14:paraId="1AE13A90" w14:textId="77777777" w:rsidR="00D8668A" w:rsidRPr="00702720" w:rsidRDefault="00D8668A" w:rsidP="00B73AA2">
            <w:pPr>
              <w:pStyle w:val="TableParagraph"/>
              <w:spacing w:after="120"/>
              <w:jc w:val="center"/>
              <w:rPr>
                <w:rFonts w:cs="Tahoma"/>
              </w:rPr>
            </w:pPr>
          </w:p>
        </w:tc>
        <w:tc>
          <w:tcPr>
            <w:tcW w:w="731" w:type="pct"/>
            <w:vAlign w:val="center"/>
          </w:tcPr>
          <w:p w14:paraId="4D905524" w14:textId="77777777" w:rsidR="00D8668A" w:rsidRPr="00702720" w:rsidRDefault="00D8668A" w:rsidP="00B73AA2">
            <w:pPr>
              <w:pStyle w:val="TableParagraph"/>
              <w:spacing w:after="120"/>
              <w:jc w:val="center"/>
              <w:rPr>
                <w:rFonts w:cs="Tahoma"/>
              </w:rPr>
            </w:pPr>
          </w:p>
        </w:tc>
      </w:tr>
    </w:tbl>
    <w:p w14:paraId="302A3951" w14:textId="77777777" w:rsidR="006322C4" w:rsidRPr="00702720" w:rsidRDefault="006322C4">
      <w:pPr>
        <w:tabs>
          <w:tab w:val="clear" w:pos="0"/>
          <w:tab w:val="clear" w:pos="709"/>
          <w:tab w:val="clear" w:pos="1134"/>
        </w:tabs>
        <w:suppressAutoHyphens w:val="0"/>
        <w:spacing w:after="0"/>
        <w:jc w:val="left"/>
        <w:rPr>
          <w:rFonts w:cs="Tahoma"/>
          <w:lang w:eastAsia="en-US" w:bidi="he-IL"/>
        </w:rPr>
      </w:pPr>
      <w:r w:rsidRPr="00702720">
        <w:rPr>
          <w:rFonts w:cs="Tahoma"/>
          <w:lang w:eastAsia="en-US" w:bidi="he-IL"/>
        </w:rPr>
        <w:br w:type="page"/>
      </w:r>
    </w:p>
    <w:p w14:paraId="5891537A" w14:textId="463D0086" w:rsidR="00F661A1" w:rsidRPr="00702720" w:rsidRDefault="008A58D5" w:rsidP="00194985">
      <w:pPr>
        <w:pStyle w:val="Appendix-Heading1"/>
      </w:pPr>
      <w:bookmarkStart w:id="692" w:name="_Ref88641210"/>
      <w:bookmarkStart w:id="693" w:name="_Ref88641212"/>
      <w:bookmarkStart w:id="694" w:name="_Toc105346513"/>
      <w:bookmarkStart w:id="695" w:name="_Toc191630167"/>
      <w:bookmarkStart w:id="696" w:name="_Ref496624736"/>
      <w:bookmarkStart w:id="697" w:name="_Ref496624788"/>
      <w:r w:rsidRPr="00702720">
        <w:lastRenderedPageBreak/>
        <w:t xml:space="preserve">Ευρωπαϊκό Ενιαίο </w:t>
      </w:r>
      <w:r w:rsidR="007D0497" w:rsidRPr="00702720">
        <w:t xml:space="preserve">Έγγραφο </w:t>
      </w:r>
      <w:r w:rsidRPr="00702720">
        <w:t>Σύμβασης (ΕΕΕΣ)</w:t>
      </w:r>
      <w:bookmarkEnd w:id="692"/>
      <w:bookmarkEnd w:id="693"/>
      <w:bookmarkEnd w:id="694"/>
      <w:bookmarkEnd w:id="695"/>
      <w:r w:rsidR="00F661A1" w:rsidRPr="00702720">
        <w:t xml:space="preserve"> </w:t>
      </w:r>
      <w:bookmarkEnd w:id="696"/>
      <w:bookmarkEnd w:id="697"/>
    </w:p>
    <w:p w14:paraId="430EF66D" w14:textId="37FDE181" w:rsidR="00A35BF3" w:rsidRPr="00702720" w:rsidRDefault="00A35BF3" w:rsidP="00A35BF3">
      <w:pPr>
        <w:pStyle w:val="normalwithoutspacing"/>
        <w:rPr>
          <w:rFonts w:ascii="Tahoma" w:hAnsi="Tahoma" w:cs="Tahoma"/>
        </w:rPr>
      </w:pPr>
      <w:r w:rsidRPr="00702720">
        <w:rPr>
          <w:rFonts w:ascii="Tahoma" w:hAnsi="Tahoma" w:cs="Tahoma"/>
        </w:rPr>
        <w:t xml:space="preserve">Από τις 2-5-2019, οι αναθέτουσες αρχές συντάσσουν το ΕΕΕΣ με τη χρήση  της νέας ηλεκτρονικής υπηρεσίας </w:t>
      </w:r>
      <w:proofErr w:type="spellStart"/>
      <w:r w:rsidRPr="00702720">
        <w:rPr>
          <w:rFonts w:ascii="Tahoma" w:hAnsi="Tahoma" w:cs="Tahoma"/>
        </w:rPr>
        <w:t>Promitheus</w:t>
      </w:r>
      <w:proofErr w:type="spellEnd"/>
      <w:r w:rsidRPr="00702720">
        <w:rPr>
          <w:rFonts w:ascii="Tahoma" w:hAnsi="Tahoma" w:cs="Tahoma"/>
        </w:rPr>
        <w:t xml:space="preserve"> </w:t>
      </w:r>
      <w:proofErr w:type="spellStart"/>
      <w:r w:rsidRPr="00702720">
        <w:rPr>
          <w:rFonts w:ascii="Tahoma" w:hAnsi="Tahoma" w:cs="Tahoma"/>
        </w:rPr>
        <w:t>ESPDint</w:t>
      </w:r>
      <w:proofErr w:type="spellEnd"/>
      <w:r w:rsidRPr="00702720">
        <w:rPr>
          <w:rFonts w:ascii="Tahoma" w:hAnsi="Tahoma" w:cs="Tahoma"/>
        </w:rPr>
        <w:t xml:space="preserve"> (</w:t>
      </w:r>
      <w:hyperlink r:id="rId41" w:history="1">
        <w:r w:rsidRPr="00702720">
          <w:rPr>
            <w:rStyle w:val="-"/>
            <w:rFonts w:ascii="Tahoma" w:hAnsi="Tahoma" w:cs="Tahoma"/>
          </w:rPr>
          <w:t>https://espdint.eprocurement.gov.gr/</w:t>
        </w:r>
      </w:hyperlink>
      <w:r w:rsidRPr="00702720">
        <w:rPr>
          <w:rFonts w:ascii="Tahoma" w:hAnsi="Tahoma" w:cs="Tahoma"/>
        </w:rPr>
        <w:t xml:space="preserve"> ),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30108F3C" w14:textId="77777777" w:rsidR="00A35BF3" w:rsidRPr="00702720" w:rsidRDefault="00A35BF3" w:rsidP="00A35BF3">
      <w:pPr>
        <w:pStyle w:val="normalwithoutspacing"/>
        <w:rPr>
          <w:rFonts w:ascii="Tahoma" w:hAnsi="Tahoma" w:cs="Tahoma"/>
        </w:rPr>
      </w:pPr>
      <w:r w:rsidRPr="00702720">
        <w:rPr>
          <w:rFonts w:ascii="Tahoma" w:hAnsi="Tahoma" w:cs="Tahoma"/>
        </w:rPr>
        <w:t xml:space="preserve">Συνημμένα της παρούσας διακήρυξης περιλαμβάνονται: </w:t>
      </w:r>
    </w:p>
    <w:p w14:paraId="0653D042" w14:textId="77777777" w:rsidR="00A35BF3" w:rsidRPr="00702720" w:rsidRDefault="00A35BF3" w:rsidP="003A7B0C">
      <w:pPr>
        <w:pStyle w:val="normalwithoutspacing"/>
        <w:numPr>
          <w:ilvl w:val="0"/>
          <w:numId w:val="49"/>
        </w:numPr>
        <w:rPr>
          <w:rFonts w:ascii="Tahoma" w:hAnsi="Tahoma" w:cs="Tahoma"/>
        </w:rPr>
      </w:pPr>
      <w:r w:rsidRPr="00702720">
        <w:rPr>
          <w:rFonts w:ascii="Tahoma" w:hAnsi="Tahoma" w:cs="Tahoma"/>
        </w:rPr>
        <w:t xml:space="preserve">Πρότυπο του Ευρωπαϊκού Ενιαίου Εγγράφου Σύμβασης (ΕΕΕΣ) της παρούσας διακήρυξης σε μορφή αρχείου </w:t>
      </w:r>
      <w:proofErr w:type="spellStart"/>
      <w:r w:rsidRPr="00702720">
        <w:rPr>
          <w:rFonts w:ascii="Tahoma" w:hAnsi="Tahoma" w:cs="Tahoma"/>
        </w:rPr>
        <w:t>pdf</w:t>
      </w:r>
      <w:proofErr w:type="spellEnd"/>
      <w:r w:rsidRPr="00702720">
        <w:rPr>
          <w:rFonts w:ascii="Tahoma" w:hAnsi="Tahoma" w:cs="Tahoma"/>
        </w:rPr>
        <w:t xml:space="preserve"> ψηφιακά υπογεγραμμένο, το οποίο αποτελεί αναπόσπαστο μέρος της διακήρυξης. </w:t>
      </w:r>
    </w:p>
    <w:p w14:paraId="58693730" w14:textId="77777777" w:rsidR="00A35BF3" w:rsidRPr="00702720" w:rsidRDefault="00A35BF3" w:rsidP="003A7B0C">
      <w:pPr>
        <w:pStyle w:val="normalwithoutspacing"/>
        <w:numPr>
          <w:ilvl w:val="0"/>
          <w:numId w:val="49"/>
        </w:numPr>
        <w:rPr>
          <w:rFonts w:ascii="Tahoma" w:hAnsi="Tahoma" w:cs="Tahoma"/>
        </w:rPr>
      </w:pPr>
      <w:r w:rsidRPr="00702720">
        <w:rPr>
          <w:rFonts w:ascii="Tahoma" w:hAnsi="Tahoma" w:cs="Tahoma"/>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577703A7" w14:textId="77777777" w:rsidR="00A35BF3" w:rsidRPr="00702720" w:rsidRDefault="00A35BF3" w:rsidP="003A7B0C">
      <w:pPr>
        <w:pStyle w:val="normalwithoutspacing"/>
        <w:numPr>
          <w:ilvl w:val="0"/>
          <w:numId w:val="49"/>
        </w:numPr>
        <w:rPr>
          <w:rFonts w:ascii="Tahoma" w:hAnsi="Tahoma" w:cs="Tahoma"/>
        </w:rPr>
      </w:pPr>
      <w:r w:rsidRPr="00702720">
        <w:rPr>
          <w:rFonts w:ascii="Tahoma" w:hAnsi="Tahoma" w:cs="Tahoma"/>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9D8C535" w14:textId="77777777" w:rsidR="00DF0E48" w:rsidRPr="00702720" w:rsidRDefault="00DF0E48" w:rsidP="00255DCC">
      <w:pPr>
        <w:rPr>
          <w:rFonts w:eastAsia="Calibri" w:cs="Tahoma"/>
        </w:rPr>
      </w:pPr>
    </w:p>
    <w:p w14:paraId="15C3667B" w14:textId="12498750" w:rsidR="00EA3BD8" w:rsidRPr="00702720" w:rsidRDefault="00EA3BD8" w:rsidP="00255DCC">
      <w:pPr>
        <w:rPr>
          <w:rFonts w:eastAsia="Calibri" w:cs="Tahoma"/>
        </w:rPr>
      </w:pPr>
      <w:r w:rsidRPr="00702720">
        <w:rPr>
          <w:rFonts w:eastAsia="Calibri" w:cs="Tahoma"/>
        </w:rPr>
        <w:t>.</w:t>
      </w:r>
    </w:p>
    <w:p w14:paraId="045D0529" w14:textId="0188A3B9" w:rsidR="006322C4" w:rsidRPr="00702720" w:rsidRDefault="006322C4">
      <w:pPr>
        <w:tabs>
          <w:tab w:val="clear" w:pos="0"/>
          <w:tab w:val="clear" w:pos="709"/>
          <w:tab w:val="clear" w:pos="1134"/>
        </w:tabs>
        <w:suppressAutoHyphens w:val="0"/>
        <w:spacing w:after="0"/>
        <w:jc w:val="left"/>
        <w:rPr>
          <w:rFonts w:cs="Tahoma"/>
        </w:rPr>
      </w:pPr>
      <w:r w:rsidRPr="00702720">
        <w:rPr>
          <w:rFonts w:cs="Tahoma"/>
        </w:rPr>
        <w:br w:type="page"/>
      </w:r>
    </w:p>
    <w:p w14:paraId="7F9BB6B4" w14:textId="785BAF9F" w:rsidR="00F661A1" w:rsidRPr="00702720" w:rsidRDefault="00F661A1" w:rsidP="00194985">
      <w:pPr>
        <w:pStyle w:val="Appendix-Heading1"/>
      </w:pPr>
      <w:bookmarkStart w:id="698" w:name="_Ref496624509"/>
      <w:bookmarkStart w:id="699" w:name="_Toc83829769"/>
      <w:bookmarkStart w:id="700" w:name="_Toc83829879"/>
      <w:bookmarkStart w:id="701" w:name="_Toc83928643"/>
      <w:bookmarkStart w:id="702" w:name="_Toc105346514"/>
      <w:bookmarkStart w:id="703" w:name="_Toc191630168"/>
      <w:r w:rsidRPr="00702720">
        <w:lastRenderedPageBreak/>
        <w:t>Υπόδειγμα Βιογραφικού Σημειώματος</w:t>
      </w:r>
      <w:bookmarkEnd w:id="698"/>
      <w:bookmarkEnd w:id="699"/>
      <w:bookmarkEnd w:id="700"/>
      <w:bookmarkEnd w:id="701"/>
      <w:bookmarkEnd w:id="702"/>
      <w:bookmarkEnd w:id="703"/>
    </w:p>
    <w:tbl>
      <w:tblPr>
        <w:tblW w:w="5004" w:type="pct"/>
        <w:tblInd w:w="-8" w:type="dxa"/>
        <w:tblLook w:val="0000" w:firstRow="0" w:lastRow="0" w:firstColumn="0" w:lastColumn="0" w:noHBand="0" w:noVBand="0"/>
      </w:tblPr>
      <w:tblGrid>
        <w:gridCol w:w="7"/>
        <w:gridCol w:w="1424"/>
        <w:gridCol w:w="298"/>
        <w:gridCol w:w="262"/>
        <w:gridCol w:w="137"/>
        <w:gridCol w:w="152"/>
        <w:gridCol w:w="152"/>
        <w:gridCol w:w="3691"/>
        <w:gridCol w:w="1259"/>
        <w:gridCol w:w="402"/>
        <w:gridCol w:w="102"/>
        <w:gridCol w:w="204"/>
        <w:gridCol w:w="1532"/>
      </w:tblGrid>
      <w:tr w:rsidR="00F661A1" w:rsidRPr="00702720" w14:paraId="58EE4C00" w14:textId="77777777" w:rsidTr="00A56A32">
        <w:trPr>
          <w:gridBefore w:val="1"/>
          <w:wBefore w:w="4" w:type="pct"/>
          <w:trHeight w:val="567"/>
        </w:trPr>
        <w:tc>
          <w:tcPr>
            <w:tcW w:w="4996" w:type="pct"/>
            <w:gridSpan w:val="12"/>
            <w:tcBorders>
              <w:top w:val="single" w:sz="6" w:space="0" w:color="auto"/>
              <w:left w:val="single" w:sz="6" w:space="0" w:color="auto"/>
              <w:bottom w:val="single" w:sz="6" w:space="0" w:color="auto"/>
              <w:right w:val="single" w:sz="6" w:space="0" w:color="auto"/>
            </w:tcBorders>
            <w:shd w:val="pct10" w:color="auto" w:fill="auto"/>
            <w:vAlign w:val="center"/>
          </w:tcPr>
          <w:p w14:paraId="13BD1C2B" w14:textId="77777777" w:rsidR="00F661A1" w:rsidRPr="00702720" w:rsidRDefault="00F661A1" w:rsidP="00A935CF">
            <w:pPr>
              <w:rPr>
                <w:rFonts w:cs="Tahoma"/>
              </w:rPr>
            </w:pPr>
            <w:r w:rsidRPr="00702720">
              <w:rPr>
                <w:rFonts w:cs="Tahoma"/>
              </w:rPr>
              <w:t>ΒΙΟΓΡΑΦΙΚΟ ΣΗΜΕΙΩΜΑ</w:t>
            </w:r>
          </w:p>
        </w:tc>
      </w:tr>
      <w:tr w:rsidR="00F661A1" w:rsidRPr="00702720" w14:paraId="4EC48DF0" w14:textId="77777777" w:rsidTr="00A56A32">
        <w:trPr>
          <w:gridBefore w:val="1"/>
          <w:wBefore w:w="4" w:type="pct"/>
        </w:trPr>
        <w:tc>
          <w:tcPr>
            <w:tcW w:w="4996" w:type="pct"/>
            <w:gridSpan w:val="12"/>
          </w:tcPr>
          <w:p w14:paraId="48E6868C" w14:textId="77777777" w:rsidR="00F661A1" w:rsidRPr="00702720" w:rsidRDefault="00F661A1" w:rsidP="00A935CF">
            <w:pPr>
              <w:rPr>
                <w:rFonts w:cs="Tahoma"/>
              </w:rPr>
            </w:pPr>
          </w:p>
        </w:tc>
      </w:tr>
      <w:tr w:rsidR="00F661A1" w:rsidRPr="00702720" w14:paraId="725F9F82" w14:textId="77777777" w:rsidTr="00A56A32">
        <w:trPr>
          <w:gridBefore w:val="1"/>
          <w:wBefore w:w="4" w:type="pct"/>
        </w:trPr>
        <w:tc>
          <w:tcPr>
            <w:tcW w:w="3178" w:type="pct"/>
            <w:gridSpan w:val="7"/>
            <w:tcBorders>
              <w:top w:val="single" w:sz="6" w:space="0" w:color="auto"/>
              <w:left w:val="single" w:sz="6" w:space="0" w:color="auto"/>
              <w:bottom w:val="single" w:sz="6" w:space="0" w:color="auto"/>
              <w:right w:val="single" w:sz="6" w:space="0" w:color="auto"/>
            </w:tcBorders>
            <w:shd w:val="pct10" w:color="auto" w:fill="auto"/>
            <w:vAlign w:val="center"/>
          </w:tcPr>
          <w:p w14:paraId="65860B4C" w14:textId="77777777" w:rsidR="00F661A1" w:rsidRPr="00702720" w:rsidRDefault="00F661A1" w:rsidP="00A935CF">
            <w:pPr>
              <w:rPr>
                <w:rFonts w:cs="Tahoma"/>
              </w:rPr>
            </w:pPr>
            <w:r w:rsidRPr="00702720">
              <w:rPr>
                <w:rFonts w:cs="Tahoma"/>
              </w:rPr>
              <w:t>ΠΡΟΣΩΠΙΚΑ ΣΤΟΙΧΕΙΑ</w:t>
            </w:r>
          </w:p>
        </w:tc>
        <w:tc>
          <w:tcPr>
            <w:tcW w:w="1818" w:type="pct"/>
            <w:gridSpan w:val="5"/>
            <w:vAlign w:val="center"/>
          </w:tcPr>
          <w:p w14:paraId="626C5E04" w14:textId="77777777" w:rsidR="00F661A1" w:rsidRPr="00702720" w:rsidRDefault="00F661A1" w:rsidP="00A935CF">
            <w:pPr>
              <w:rPr>
                <w:rFonts w:cs="Tahoma"/>
              </w:rPr>
            </w:pPr>
          </w:p>
        </w:tc>
      </w:tr>
      <w:tr w:rsidR="00E36E4B" w:rsidRPr="00702720" w14:paraId="2CDDF4E1" w14:textId="77777777" w:rsidTr="00A56A32">
        <w:trPr>
          <w:gridBefore w:val="1"/>
          <w:wBefore w:w="4" w:type="pct"/>
        </w:trPr>
        <w:tc>
          <w:tcPr>
            <w:tcW w:w="740" w:type="pct"/>
            <w:tcBorders>
              <w:top w:val="double" w:sz="6" w:space="0" w:color="auto"/>
              <w:left w:val="double" w:sz="6" w:space="0" w:color="auto"/>
              <w:bottom w:val="nil"/>
              <w:right w:val="nil"/>
            </w:tcBorders>
            <w:vAlign w:val="center"/>
          </w:tcPr>
          <w:p w14:paraId="5977392F" w14:textId="77777777" w:rsidR="00F661A1" w:rsidRPr="00702720" w:rsidRDefault="00F661A1" w:rsidP="00A935CF">
            <w:pPr>
              <w:rPr>
                <w:rFonts w:cs="Tahoma"/>
              </w:rPr>
            </w:pPr>
            <w:r w:rsidRPr="00702720">
              <w:rPr>
                <w:rFonts w:cs="Tahoma"/>
              </w:rPr>
              <w:t>Επώνυμο:</w:t>
            </w:r>
          </w:p>
        </w:tc>
        <w:tc>
          <w:tcPr>
            <w:tcW w:w="2438" w:type="pct"/>
            <w:gridSpan w:val="6"/>
            <w:tcBorders>
              <w:top w:val="double" w:sz="6" w:space="0" w:color="auto"/>
              <w:left w:val="nil"/>
              <w:bottom w:val="single" w:sz="6" w:space="0" w:color="auto"/>
              <w:right w:val="nil"/>
            </w:tcBorders>
            <w:vAlign w:val="center"/>
          </w:tcPr>
          <w:p w14:paraId="4DD99CC3" w14:textId="77777777" w:rsidR="00F661A1" w:rsidRPr="00702720" w:rsidRDefault="00F661A1" w:rsidP="00A935CF">
            <w:pPr>
              <w:rPr>
                <w:rFonts w:cs="Tahoma"/>
              </w:rPr>
            </w:pPr>
          </w:p>
        </w:tc>
        <w:tc>
          <w:tcPr>
            <w:tcW w:w="654" w:type="pct"/>
            <w:tcBorders>
              <w:top w:val="double" w:sz="6" w:space="0" w:color="auto"/>
              <w:left w:val="nil"/>
              <w:bottom w:val="nil"/>
              <w:right w:val="nil"/>
            </w:tcBorders>
            <w:vAlign w:val="center"/>
          </w:tcPr>
          <w:p w14:paraId="305FB2C4" w14:textId="77777777" w:rsidR="00F661A1" w:rsidRPr="00702720" w:rsidRDefault="00F661A1" w:rsidP="00A935CF">
            <w:pPr>
              <w:rPr>
                <w:rFonts w:cs="Tahoma"/>
              </w:rPr>
            </w:pPr>
            <w:r w:rsidRPr="00702720">
              <w:rPr>
                <w:rFonts w:cs="Tahoma"/>
              </w:rPr>
              <w:t>Όνομα:</w:t>
            </w:r>
          </w:p>
        </w:tc>
        <w:tc>
          <w:tcPr>
            <w:tcW w:w="1164" w:type="pct"/>
            <w:gridSpan w:val="4"/>
            <w:tcBorders>
              <w:top w:val="double" w:sz="6" w:space="0" w:color="auto"/>
              <w:left w:val="nil"/>
              <w:bottom w:val="single" w:sz="6" w:space="0" w:color="auto"/>
              <w:right w:val="double" w:sz="6" w:space="0" w:color="auto"/>
            </w:tcBorders>
            <w:vAlign w:val="center"/>
          </w:tcPr>
          <w:p w14:paraId="6259DF72" w14:textId="77777777" w:rsidR="00F661A1" w:rsidRPr="00702720" w:rsidRDefault="00F661A1" w:rsidP="00A935CF">
            <w:pPr>
              <w:rPr>
                <w:rFonts w:cs="Tahoma"/>
              </w:rPr>
            </w:pPr>
          </w:p>
        </w:tc>
      </w:tr>
      <w:tr w:rsidR="00F661A1" w:rsidRPr="00702720" w14:paraId="03113916" w14:textId="77777777" w:rsidTr="00A56A32">
        <w:trPr>
          <w:gridBefore w:val="1"/>
          <w:wBefore w:w="4" w:type="pct"/>
          <w:trHeight w:val="247"/>
        </w:trPr>
        <w:tc>
          <w:tcPr>
            <w:tcW w:w="4996" w:type="pct"/>
            <w:gridSpan w:val="12"/>
            <w:tcBorders>
              <w:top w:val="nil"/>
              <w:left w:val="double" w:sz="6" w:space="0" w:color="auto"/>
              <w:bottom w:val="nil"/>
              <w:right w:val="double" w:sz="6" w:space="0" w:color="auto"/>
            </w:tcBorders>
            <w:vAlign w:val="center"/>
          </w:tcPr>
          <w:p w14:paraId="5A0814C2" w14:textId="77777777" w:rsidR="00F661A1" w:rsidRPr="00702720" w:rsidRDefault="00F661A1" w:rsidP="00A935CF">
            <w:pPr>
              <w:rPr>
                <w:rFonts w:cs="Tahoma"/>
              </w:rPr>
            </w:pPr>
          </w:p>
        </w:tc>
      </w:tr>
      <w:tr w:rsidR="00F65AC7" w:rsidRPr="00702720" w14:paraId="10FCBC8F" w14:textId="77777777" w:rsidTr="00A56A32">
        <w:trPr>
          <w:gridBefore w:val="1"/>
          <w:wBefore w:w="4" w:type="pct"/>
        </w:trPr>
        <w:tc>
          <w:tcPr>
            <w:tcW w:w="895" w:type="pct"/>
            <w:gridSpan w:val="2"/>
            <w:tcBorders>
              <w:top w:val="nil"/>
              <w:left w:val="double" w:sz="6" w:space="0" w:color="auto"/>
              <w:bottom w:val="nil"/>
              <w:right w:val="nil"/>
            </w:tcBorders>
            <w:vAlign w:val="center"/>
          </w:tcPr>
          <w:p w14:paraId="46C7B5F7" w14:textId="77777777" w:rsidR="00F661A1" w:rsidRPr="00702720" w:rsidRDefault="00F661A1" w:rsidP="00A935CF">
            <w:pPr>
              <w:rPr>
                <w:rFonts w:cs="Tahoma"/>
              </w:rPr>
            </w:pPr>
            <w:r w:rsidRPr="00702720">
              <w:rPr>
                <w:rFonts w:cs="Tahoma"/>
              </w:rPr>
              <w:t>Πατρώνυμο:</w:t>
            </w:r>
          </w:p>
        </w:tc>
        <w:tc>
          <w:tcPr>
            <w:tcW w:w="2283" w:type="pct"/>
            <w:gridSpan w:val="5"/>
            <w:tcBorders>
              <w:top w:val="nil"/>
              <w:left w:val="nil"/>
              <w:bottom w:val="single" w:sz="6" w:space="0" w:color="auto"/>
              <w:right w:val="nil"/>
            </w:tcBorders>
            <w:vAlign w:val="center"/>
          </w:tcPr>
          <w:p w14:paraId="769CAEAE" w14:textId="77777777" w:rsidR="00F661A1" w:rsidRPr="00702720" w:rsidRDefault="00F661A1" w:rsidP="00A935CF">
            <w:pPr>
              <w:rPr>
                <w:rFonts w:cs="Tahoma"/>
              </w:rPr>
            </w:pPr>
          </w:p>
        </w:tc>
        <w:tc>
          <w:tcPr>
            <w:tcW w:w="916" w:type="pct"/>
            <w:gridSpan w:val="3"/>
            <w:vAlign w:val="center"/>
          </w:tcPr>
          <w:p w14:paraId="73E633E8" w14:textId="77777777" w:rsidR="00F661A1" w:rsidRPr="00702720" w:rsidRDefault="00F661A1" w:rsidP="00A935CF">
            <w:pPr>
              <w:rPr>
                <w:rFonts w:cs="Tahoma"/>
              </w:rPr>
            </w:pPr>
            <w:proofErr w:type="spellStart"/>
            <w:r w:rsidRPr="00702720">
              <w:rPr>
                <w:rFonts w:cs="Tahoma"/>
              </w:rPr>
              <w:t>Μητρώνυμο</w:t>
            </w:r>
            <w:proofErr w:type="spellEnd"/>
            <w:r w:rsidRPr="00702720">
              <w:rPr>
                <w:rFonts w:cs="Tahoma"/>
              </w:rPr>
              <w:t>:</w:t>
            </w:r>
          </w:p>
        </w:tc>
        <w:tc>
          <w:tcPr>
            <w:tcW w:w="902" w:type="pct"/>
            <w:gridSpan w:val="2"/>
            <w:tcBorders>
              <w:top w:val="nil"/>
              <w:left w:val="nil"/>
              <w:bottom w:val="single" w:sz="6" w:space="0" w:color="auto"/>
              <w:right w:val="double" w:sz="6" w:space="0" w:color="auto"/>
            </w:tcBorders>
            <w:vAlign w:val="center"/>
          </w:tcPr>
          <w:p w14:paraId="61623E4B" w14:textId="77777777" w:rsidR="00F661A1" w:rsidRPr="00702720" w:rsidRDefault="00F661A1" w:rsidP="00A935CF">
            <w:pPr>
              <w:rPr>
                <w:rFonts w:cs="Tahoma"/>
              </w:rPr>
            </w:pPr>
          </w:p>
        </w:tc>
      </w:tr>
      <w:tr w:rsidR="00F661A1" w:rsidRPr="00702720" w14:paraId="3914DB3A" w14:textId="77777777" w:rsidTr="00A56A32">
        <w:trPr>
          <w:gridBefore w:val="1"/>
          <w:wBefore w:w="4" w:type="pct"/>
        </w:trPr>
        <w:tc>
          <w:tcPr>
            <w:tcW w:w="4996" w:type="pct"/>
            <w:gridSpan w:val="12"/>
            <w:tcBorders>
              <w:top w:val="nil"/>
              <w:left w:val="double" w:sz="6" w:space="0" w:color="auto"/>
              <w:bottom w:val="nil"/>
              <w:right w:val="double" w:sz="6" w:space="0" w:color="auto"/>
            </w:tcBorders>
            <w:vAlign w:val="center"/>
          </w:tcPr>
          <w:p w14:paraId="4ADA7059" w14:textId="77777777" w:rsidR="00F661A1" w:rsidRPr="00702720" w:rsidRDefault="00F661A1" w:rsidP="00A935CF">
            <w:pPr>
              <w:rPr>
                <w:rFonts w:cs="Tahoma"/>
              </w:rPr>
            </w:pPr>
          </w:p>
        </w:tc>
      </w:tr>
      <w:tr w:rsidR="00F65AC7" w:rsidRPr="00702720" w14:paraId="5820F7CE" w14:textId="77777777" w:rsidTr="00A56A32">
        <w:trPr>
          <w:gridBefore w:val="1"/>
          <w:wBefore w:w="4" w:type="pct"/>
        </w:trPr>
        <w:tc>
          <w:tcPr>
            <w:tcW w:w="1031" w:type="pct"/>
            <w:gridSpan w:val="3"/>
            <w:tcBorders>
              <w:top w:val="nil"/>
              <w:left w:val="double" w:sz="6" w:space="0" w:color="auto"/>
              <w:bottom w:val="nil"/>
              <w:right w:val="nil"/>
            </w:tcBorders>
            <w:vAlign w:val="center"/>
          </w:tcPr>
          <w:p w14:paraId="702B1230" w14:textId="77777777" w:rsidR="00F661A1" w:rsidRPr="00702720" w:rsidRDefault="00F661A1" w:rsidP="00A935CF">
            <w:pPr>
              <w:rPr>
                <w:rFonts w:cs="Tahoma"/>
              </w:rPr>
            </w:pPr>
            <w:r w:rsidRPr="00702720">
              <w:rPr>
                <w:rFonts w:cs="Tahoma"/>
              </w:rPr>
              <w:t>Ημερομηνία Γέννησης:</w:t>
            </w:r>
          </w:p>
        </w:tc>
        <w:tc>
          <w:tcPr>
            <w:tcW w:w="2147" w:type="pct"/>
            <w:gridSpan w:val="4"/>
            <w:tcBorders>
              <w:top w:val="nil"/>
              <w:left w:val="nil"/>
              <w:bottom w:val="single" w:sz="6" w:space="0" w:color="auto"/>
              <w:right w:val="nil"/>
            </w:tcBorders>
            <w:vAlign w:val="center"/>
          </w:tcPr>
          <w:p w14:paraId="3F65BEA3" w14:textId="77777777" w:rsidR="00F661A1" w:rsidRPr="00702720" w:rsidRDefault="00F661A1" w:rsidP="00A935CF">
            <w:pPr>
              <w:rPr>
                <w:rFonts w:cs="Tahoma"/>
              </w:rPr>
            </w:pPr>
            <w:r w:rsidRPr="00702720">
              <w:rPr>
                <w:rFonts w:cs="Tahoma"/>
              </w:rPr>
              <w:t>__ /__ / ____</w:t>
            </w:r>
          </w:p>
        </w:tc>
        <w:tc>
          <w:tcPr>
            <w:tcW w:w="1022" w:type="pct"/>
            <w:gridSpan w:val="4"/>
            <w:vAlign w:val="center"/>
          </w:tcPr>
          <w:p w14:paraId="3D4F4F27" w14:textId="77777777" w:rsidR="00F661A1" w:rsidRPr="00702720" w:rsidRDefault="00F661A1" w:rsidP="00A935CF">
            <w:pPr>
              <w:rPr>
                <w:rFonts w:cs="Tahoma"/>
              </w:rPr>
            </w:pPr>
            <w:r w:rsidRPr="00702720">
              <w:rPr>
                <w:rFonts w:cs="Tahoma"/>
              </w:rPr>
              <w:t>Τόπος Γέννησης:</w:t>
            </w:r>
          </w:p>
        </w:tc>
        <w:tc>
          <w:tcPr>
            <w:tcW w:w="796" w:type="pct"/>
            <w:tcBorders>
              <w:top w:val="nil"/>
              <w:left w:val="nil"/>
              <w:bottom w:val="single" w:sz="6" w:space="0" w:color="auto"/>
              <w:right w:val="double" w:sz="6" w:space="0" w:color="auto"/>
            </w:tcBorders>
            <w:vAlign w:val="center"/>
          </w:tcPr>
          <w:p w14:paraId="269C6023" w14:textId="77777777" w:rsidR="00F661A1" w:rsidRPr="00702720" w:rsidRDefault="00F661A1" w:rsidP="00A935CF">
            <w:pPr>
              <w:rPr>
                <w:rFonts w:cs="Tahoma"/>
              </w:rPr>
            </w:pPr>
          </w:p>
        </w:tc>
      </w:tr>
      <w:tr w:rsidR="00F661A1" w:rsidRPr="00702720" w14:paraId="486A6776" w14:textId="77777777" w:rsidTr="00A56A32">
        <w:trPr>
          <w:gridBefore w:val="1"/>
          <w:wBefore w:w="4" w:type="pct"/>
        </w:trPr>
        <w:tc>
          <w:tcPr>
            <w:tcW w:w="4996" w:type="pct"/>
            <w:gridSpan w:val="12"/>
            <w:tcBorders>
              <w:top w:val="nil"/>
              <w:left w:val="double" w:sz="6" w:space="0" w:color="auto"/>
              <w:bottom w:val="nil"/>
              <w:right w:val="double" w:sz="6" w:space="0" w:color="auto"/>
            </w:tcBorders>
            <w:vAlign w:val="center"/>
          </w:tcPr>
          <w:p w14:paraId="03CF728E" w14:textId="77777777" w:rsidR="00F661A1" w:rsidRPr="00702720" w:rsidRDefault="00F661A1" w:rsidP="00A935CF">
            <w:pPr>
              <w:rPr>
                <w:rFonts w:cs="Tahoma"/>
              </w:rPr>
            </w:pPr>
          </w:p>
        </w:tc>
      </w:tr>
      <w:tr w:rsidR="00F65AC7" w:rsidRPr="00702720" w14:paraId="57BBA1D2" w14:textId="77777777" w:rsidTr="00A56A32">
        <w:trPr>
          <w:gridBefore w:val="1"/>
          <w:wBefore w:w="4" w:type="pct"/>
        </w:trPr>
        <w:tc>
          <w:tcPr>
            <w:tcW w:w="1260" w:type="pct"/>
            <w:gridSpan w:val="6"/>
            <w:tcBorders>
              <w:top w:val="nil"/>
              <w:left w:val="double" w:sz="6" w:space="0" w:color="auto"/>
              <w:bottom w:val="nil"/>
              <w:right w:val="nil"/>
            </w:tcBorders>
            <w:vAlign w:val="center"/>
          </w:tcPr>
          <w:p w14:paraId="350FE459" w14:textId="77777777" w:rsidR="00F661A1" w:rsidRPr="00702720" w:rsidRDefault="00F661A1" w:rsidP="00A935CF">
            <w:pPr>
              <w:rPr>
                <w:rFonts w:cs="Tahoma"/>
              </w:rPr>
            </w:pPr>
            <w:r w:rsidRPr="00702720">
              <w:rPr>
                <w:rFonts w:cs="Tahoma"/>
              </w:rPr>
              <w:t>Τηλέφωνο:</w:t>
            </w:r>
          </w:p>
        </w:tc>
        <w:tc>
          <w:tcPr>
            <w:tcW w:w="1918" w:type="pct"/>
            <w:tcBorders>
              <w:top w:val="nil"/>
              <w:left w:val="nil"/>
              <w:bottom w:val="single" w:sz="6" w:space="0" w:color="auto"/>
              <w:right w:val="nil"/>
            </w:tcBorders>
            <w:vAlign w:val="center"/>
          </w:tcPr>
          <w:p w14:paraId="3DB7F2F0" w14:textId="77777777" w:rsidR="00F661A1" w:rsidRPr="00702720" w:rsidRDefault="00F661A1" w:rsidP="00A935CF">
            <w:pPr>
              <w:rPr>
                <w:rFonts w:cs="Tahoma"/>
              </w:rPr>
            </w:pPr>
          </w:p>
        </w:tc>
        <w:tc>
          <w:tcPr>
            <w:tcW w:w="863" w:type="pct"/>
            <w:gridSpan w:val="2"/>
            <w:vAlign w:val="center"/>
          </w:tcPr>
          <w:p w14:paraId="54EFBB66" w14:textId="77777777" w:rsidR="00F661A1" w:rsidRPr="00702720" w:rsidRDefault="00F661A1" w:rsidP="00A935CF">
            <w:pPr>
              <w:rPr>
                <w:rFonts w:cs="Tahoma"/>
              </w:rPr>
            </w:pPr>
            <w:r w:rsidRPr="00702720">
              <w:rPr>
                <w:rFonts w:cs="Tahoma"/>
              </w:rPr>
              <w:t>E-</w:t>
            </w:r>
            <w:proofErr w:type="spellStart"/>
            <w:r w:rsidRPr="00702720">
              <w:rPr>
                <w:rFonts w:cs="Tahoma"/>
              </w:rPr>
              <w:t>mail</w:t>
            </w:r>
            <w:proofErr w:type="spellEnd"/>
            <w:r w:rsidRPr="00702720">
              <w:rPr>
                <w:rFonts w:cs="Tahoma"/>
              </w:rPr>
              <w:t>:</w:t>
            </w:r>
          </w:p>
        </w:tc>
        <w:tc>
          <w:tcPr>
            <w:tcW w:w="955" w:type="pct"/>
            <w:gridSpan w:val="3"/>
            <w:tcBorders>
              <w:top w:val="nil"/>
              <w:left w:val="nil"/>
              <w:bottom w:val="single" w:sz="6" w:space="0" w:color="auto"/>
              <w:right w:val="double" w:sz="6" w:space="0" w:color="auto"/>
            </w:tcBorders>
            <w:vAlign w:val="center"/>
          </w:tcPr>
          <w:p w14:paraId="0BF52C92" w14:textId="77777777" w:rsidR="00F661A1" w:rsidRPr="00702720" w:rsidRDefault="00F661A1" w:rsidP="00A935CF">
            <w:pPr>
              <w:rPr>
                <w:rFonts w:cs="Tahoma"/>
              </w:rPr>
            </w:pPr>
          </w:p>
        </w:tc>
      </w:tr>
      <w:tr w:rsidR="00F65AC7" w:rsidRPr="00702720" w14:paraId="66200E98" w14:textId="77777777" w:rsidTr="00A56A32">
        <w:trPr>
          <w:gridBefore w:val="1"/>
          <w:wBefore w:w="4" w:type="pct"/>
        </w:trPr>
        <w:tc>
          <w:tcPr>
            <w:tcW w:w="1260" w:type="pct"/>
            <w:gridSpan w:val="6"/>
            <w:tcBorders>
              <w:top w:val="nil"/>
              <w:left w:val="double" w:sz="6" w:space="0" w:color="auto"/>
              <w:bottom w:val="nil"/>
              <w:right w:val="nil"/>
            </w:tcBorders>
            <w:vAlign w:val="center"/>
          </w:tcPr>
          <w:p w14:paraId="543BEBC0" w14:textId="77777777" w:rsidR="00F661A1" w:rsidRPr="00702720" w:rsidRDefault="00F661A1" w:rsidP="00A935CF">
            <w:pPr>
              <w:rPr>
                <w:rFonts w:cs="Tahoma"/>
              </w:rPr>
            </w:pPr>
            <w:proofErr w:type="spellStart"/>
            <w:r w:rsidRPr="00702720">
              <w:rPr>
                <w:rFonts w:cs="Tahoma"/>
              </w:rPr>
              <w:t>Fax</w:t>
            </w:r>
            <w:proofErr w:type="spellEnd"/>
            <w:r w:rsidRPr="00702720">
              <w:rPr>
                <w:rFonts w:cs="Tahoma"/>
              </w:rPr>
              <w:t>:</w:t>
            </w:r>
          </w:p>
        </w:tc>
        <w:tc>
          <w:tcPr>
            <w:tcW w:w="1918" w:type="pct"/>
            <w:tcBorders>
              <w:top w:val="nil"/>
              <w:left w:val="nil"/>
              <w:bottom w:val="single" w:sz="6" w:space="0" w:color="auto"/>
              <w:right w:val="nil"/>
            </w:tcBorders>
            <w:vAlign w:val="center"/>
          </w:tcPr>
          <w:p w14:paraId="19D00543" w14:textId="77777777" w:rsidR="00F661A1" w:rsidRPr="00702720" w:rsidRDefault="00F661A1" w:rsidP="00A935CF">
            <w:pPr>
              <w:rPr>
                <w:rFonts w:cs="Tahoma"/>
              </w:rPr>
            </w:pPr>
          </w:p>
        </w:tc>
        <w:tc>
          <w:tcPr>
            <w:tcW w:w="863" w:type="pct"/>
            <w:gridSpan w:val="2"/>
            <w:vAlign w:val="center"/>
          </w:tcPr>
          <w:p w14:paraId="5C668D04" w14:textId="77777777" w:rsidR="00F661A1" w:rsidRPr="00702720" w:rsidRDefault="00F661A1" w:rsidP="00A935CF">
            <w:pPr>
              <w:rPr>
                <w:rFonts w:cs="Tahoma"/>
              </w:rPr>
            </w:pPr>
          </w:p>
        </w:tc>
        <w:tc>
          <w:tcPr>
            <w:tcW w:w="955" w:type="pct"/>
            <w:gridSpan w:val="3"/>
            <w:tcBorders>
              <w:top w:val="single" w:sz="6" w:space="0" w:color="auto"/>
              <w:left w:val="nil"/>
              <w:bottom w:val="nil"/>
              <w:right w:val="double" w:sz="6" w:space="0" w:color="auto"/>
            </w:tcBorders>
            <w:vAlign w:val="center"/>
          </w:tcPr>
          <w:p w14:paraId="653CBCB3" w14:textId="77777777" w:rsidR="00F661A1" w:rsidRPr="00702720" w:rsidRDefault="00F661A1" w:rsidP="00A935CF">
            <w:pPr>
              <w:rPr>
                <w:rFonts w:cs="Tahoma"/>
              </w:rPr>
            </w:pPr>
          </w:p>
        </w:tc>
      </w:tr>
      <w:tr w:rsidR="00F661A1" w:rsidRPr="00702720" w14:paraId="5ABA9749" w14:textId="77777777" w:rsidTr="00A56A32">
        <w:trPr>
          <w:gridBefore w:val="1"/>
          <w:wBefore w:w="4" w:type="pct"/>
        </w:trPr>
        <w:tc>
          <w:tcPr>
            <w:tcW w:w="1102" w:type="pct"/>
            <w:gridSpan w:val="4"/>
            <w:tcBorders>
              <w:top w:val="nil"/>
              <w:left w:val="double" w:sz="6" w:space="0" w:color="auto"/>
              <w:bottom w:val="nil"/>
              <w:right w:val="nil"/>
            </w:tcBorders>
            <w:vAlign w:val="center"/>
          </w:tcPr>
          <w:p w14:paraId="76DCC8D0" w14:textId="77777777" w:rsidR="00F661A1" w:rsidRPr="00702720" w:rsidRDefault="00F661A1" w:rsidP="00A935CF">
            <w:pPr>
              <w:rPr>
                <w:rFonts w:cs="Tahoma"/>
              </w:rPr>
            </w:pPr>
          </w:p>
        </w:tc>
        <w:tc>
          <w:tcPr>
            <w:tcW w:w="2076" w:type="pct"/>
            <w:gridSpan w:val="3"/>
            <w:vAlign w:val="center"/>
          </w:tcPr>
          <w:p w14:paraId="0F10CD79" w14:textId="77777777" w:rsidR="00F661A1" w:rsidRPr="00702720" w:rsidRDefault="00F661A1" w:rsidP="00A935CF">
            <w:pPr>
              <w:rPr>
                <w:rFonts w:cs="Tahoma"/>
              </w:rPr>
            </w:pPr>
          </w:p>
        </w:tc>
        <w:tc>
          <w:tcPr>
            <w:tcW w:w="1022" w:type="pct"/>
            <w:gridSpan w:val="4"/>
            <w:vAlign w:val="center"/>
          </w:tcPr>
          <w:p w14:paraId="12A762D1" w14:textId="77777777" w:rsidR="00F661A1" w:rsidRPr="00702720" w:rsidRDefault="00F661A1" w:rsidP="00A935CF">
            <w:pPr>
              <w:rPr>
                <w:rFonts w:cs="Tahoma"/>
              </w:rPr>
            </w:pPr>
          </w:p>
        </w:tc>
        <w:tc>
          <w:tcPr>
            <w:tcW w:w="796" w:type="pct"/>
            <w:tcBorders>
              <w:top w:val="nil"/>
              <w:left w:val="nil"/>
              <w:bottom w:val="nil"/>
              <w:right w:val="double" w:sz="6" w:space="0" w:color="auto"/>
            </w:tcBorders>
            <w:vAlign w:val="center"/>
          </w:tcPr>
          <w:p w14:paraId="3A86A6D2" w14:textId="77777777" w:rsidR="00F661A1" w:rsidRPr="00702720" w:rsidRDefault="00F661A1" w:rsidP="00A935CF">
            <w:pPr>
              <w:rPr>
                <w:rFonts w:cs="Tahoma"/>
              </w:rPr>
            </w:pPr>
          </w:p>
        </w:tc>
      </w:tr>
      <w:tr w:rsidR="00F661A1" w:rsidRPr="00702720" w14:paraId="420598AC" w14:textId="77777777" w:rsidTr="00A56A32">
        <w:trPr>
          <w:gridBefore w:val="1"/>
          <w:wBefore w:w="4" w:type="pct"/>
        </w:trPr>
        <w:tc>
          <w:tcPr>
            <w:tcW w:w="1181" w:type="pct"/>
            <w:gridSpan w:val="5"/>
            <w:tcBorders>
              <w:top w:val="nil"/>
              <w:left w:val="double" w:sz="6" w:space="0" w:color="auto"/>
              <w:bottom w:val="nil"/>
              <w:right w:val="nil"/>
            </w:tcBorders>
            <w:vAlign w:val="center"/>
          </w:tcPr>
          <w:p w14:paraId="434AB2EC" w14:textId="77777777" w:rsidR="00F661A1" w:rsidRPr="00702720" w:rsidRDefault="00F661A1" w:rsidP="00A935CF">
            <w:pPr>
              <w:rPr>
                <w:rFonts w:cs="Tahoma"/>
              </w:rPr>
            </w:pPr>
            <w:r w:rsidRPr="00702720">
              <w:rPr>
                <w:rFonts w:cs="Tahoma"/>
              </w:rPr>
              <w:t>Διεύθυνση Κατοικίας:</w:t>
            </w:r>
          </w:p>
        </w:tc>
        <w:tc>
          <w:tcPr>
            <w:tcW w:w="1997" w:type="pct"/>
            <w:gridSpan w:val="2"/>
            <w:tcBorders>
              <w:top w:val="nil"/>
              <w:left w:val="nil"/>
              <w:bottom w:val="single" w:sz="6" w:space="0" w:color="auto"/>
              <w:right w:val="nil"/>
            </w:tcBorders>
            <w:vAlign w:val="center"/>
          </w:tcPr>
          <w:p w14:paraId="23BED4B0" w14:textId="77777777" w:rsidR="00F661A1" w:rsidRPr="00702720" w:rsidRDefault="00F661A1" w:rsidP="00A935CF">
            <w:pPr>
              <w:rPr>
                <w:rFonts w:cs="Tahoma"/>
              </w:rPr>
            </w:pPr>
          </w:p>
        </w:tc>
        <w:tc>
          <w:tcPr>
            <w:tcW w:w="1022" w:type="pct"/>
            <w:gridSpan w:val="4"/>
            <w:tcBorders>
              <w:top w:val="nil"/>
              <w:left w:val="nil"/>
              <w:bottom w:val="single" w:sz="6" w:space="0" w:color="auto"/>
              <w:right w:val="nil"/>
            </w:tcBorders>
            <w:vAlign w:val="center"/>
          </w:tcPr>
          <w:p w14:paraId="6AF22C51" w14:textId="77777777" w:rsidR="00F661A1" w:rsidRPr="00702720" w:rsidRDefault="00F661A1" w:rsidP="00A935CF">
            <w:pPr>
              <w:rPr>
                <w:rFonts w:cs="Tahoma"/>
              </w:rPr>
            </w:pPr>
          </w:p>
        </w:tc>
        <w:tc>
          <w:tcPr>
            <w:tcW w:w="796" w:type="pct"/>
            <w:tcBorders>
              <w:top w:val="nil"/>
              <w:left w:val="nil"/>
              <w:bottom w:val="single" w:sz="6" w:space="0" w:color="auto"/>
              <w:right w:val="double" w:sz="6" w:space="0" w:color="auto"/>
            </w:tcBorders>
            <w:vAlign w:val="center"/>
          </w:tcPr>
          <w:p w14:paraId="679B0B18" w14:textId="77777777" w:rsidR="00F661A1" w:rsidRPr="00702720" w:rsidRDefault="00F661A1" w:rsidP="00A935CF">
            <w:pPr>
              <w:rPr>
                <w:rFonts w:cs="Tahoma"/>
              </w:rPr>
            </w:pPr>
          </w:p>
        </w:tc>
      </w:tr>
      <w:tr w:rsidR="00F661A1" w:rsidRPr="00702720" w14:paraId="08C7F173" w14:textId="77777777" w:rsidTr="00A56A32">
        <w:trPr>
          <w:gridBefore w:val="1"/>
          <w:wBefore w:w="4" w:type="pct"/>
        </w:trPr>
        <w:tc>
          <w:tcPr>
            <w:tcW w:w="1181" w:type="pct"/>
            <w:gridSpan w:val="5"/>
            <w:tcBorders>
              <w:top w:val="nil"/>
              <w:left w:val="double" w:sz="6" w:space="0" w:color="auto"/>
              <w:bottom w:val="nil"/>
              <w:right w:val="nil"/>
            </w:tcBorders>
            <w:vAlign w:val="center"/>
          </w:tcPr>
          <w:p w14:paraId="6BBEC91C" w14:textId="77777777" w:rsidR="00F661A1" w:rsidRPr="00702720" w:rsidRDefault="00F661A1" w:rsidP="00A935CF">
            <w:pPr>
              <w:rPr>
                <w:rFonts w:cs="Tahoma"/>
              </w:rPr>
            </w:pPr>
          </w:p>
        </w:tc>
        <w:tc>
          <w:tcPr>
            <w:tcW w:w="1997" w:type="pct"/>
            <w:gridSpan w:val="2"/>
            <w:tcBorders>
              <w:top w:val="nil"/>
              <w:left w:val="nil"/>
              <w:bottom w:val="single" w:sz="6" w:space="0" w:color="auto"/>
              <w:right w:val="nil"/>
            </w:tcBorders>
            <w:vAlign w:val="center"/>
          </w:tcPr>
          <w:p w14:paraId="11363415" w14:textId="77777777" w:rsidR="00F661A1" w:rsidRPr="00702720" w:rsidRDefault="00F661A1" w:rsidP="00A935CF">
            <w:pPr>
              <w:rPr>
                <w:rFonts w:cs="Tahoma"/>
              </w:rPr>
            </w:pPr>
          </w:p>
        </w:tc>
        <w:tc>
          <w:tcPr>
            <w:tcW w:w="1022" w:type="pct"/>
            <w:gridSpan w:val="4"/>
            <w:tcBorders>
              <w:top w:val="nil"/>
              <w:left w:val="nil"/>
              <w:bottom w:val="single" w:sz="6" w:space="0" w:color="auto"/>
              <w:right w:val="nil"/>
            </w:tcBorders>
            <w:vAlign w:val="center"/>
          </w:tcPr>
          <w:p w14:paraId="6778B54F" w14:textId="77777777" w:rsidR="00F661A1" w:rsidRPr="00702720" w:rsidRDefault="00F661A1" w:rsidP="00A935CF">
            <w:pPr>
              <w:rPr>
                <w:rFonts w:cs="Tahoma"/>
              </w:rPr>
            </w:pPr>
          </w:p>
        </w:tc>
        <w:tc>
          <w:tcPr>
            <w:tcW w:w="796" w:type="pct"/>
            <w:tcBorders>
              <w:top w:val="nil"/>
              <w:left w:val="nil"/>
              <w:bottom w:val="single" w:sz="6" w:space="0" w:color="auto"/>
              <w:right w:val="double" w:sz="6" w:space="0" w:color="auto"/>
            </w:tcBorders>
            <w:vAlign w:val="center"/>
          </w:tcPr>
          <w:p w14:paraId="1CD093EF" w14:textId="77777777" w:rsidR="00F661A1" w:rsidRPr="00702720" w:rsidRDefault="00F661A1" w:rsidP="00A935CF">
            <w:pPr>
              <w:rPr>
                <w:rFonts w:cs="Tahoma"/>
              </w:rPr>
            </w:pPr>
          </w:p>
        </w:tc>
      </w:tr>
      <w:tr w:rsidR="00F65AC7" w:rsidRPr="00702720" w14:paraId="699B2F82" w14:textId="77777777" w:rsidTr="00A56A32">
        <w:trPr>
          <w:gridBefore w:val="1"/>
          <w:wBefore w:w="4" w:type="pct"/>
        </w:trPr>
        <w:tc>
          <w:tcPr>
            <w:tcW w:w="1102" w:type="pct"/>
            <w:gridSpan w:val="4"/>
            <w:tcBorders>
              <w:top w:val="nil"/>
              <w:left w:val="double" w:sz="6" w:space="0" w:color="auto"/>
              <w:bottom w:val="double" w:sz="6" w:space="0" w:color="auto"/>
              <w:right w:val="nil"/>
            </w:tcBorders>
            <w:vAlign w:val="center"/>
          </w:tcPr>
          <w:p w14:paraId="79867009" w14:textId="77777777" w:rsidR="00F661A1" w:rsidRPr="00702720" w:rsidRDefault="00F661A1" w:rsidP="00A935CF">
            <w:pPr>
              <w:rPr>
                <w:rFonts w:cs="Tahoma"/>
              </w:rPr>
            </w:pPr>
          </w:p>
        </w:tc>
        <w:tc>
          <w:tcPr>
            <w:tcW w:w="2076" w:type="pct"/>
            <w:gridSpan w:val="3"/>
            <w:tcBorders>
              <w:top w:val="nil"/>
              <w:left w:val="nil"/>
              <w:bottom w:val="double" w:sz="6" w:space="0" w:color="auto"/>
              <w:right w:val="nil"/>
            </w:tcBorders>
            <w:vAlign w:val="center"/>
          </w:tcPr>
          <w:p w14:paraId="3585105E" w14:textId="77777777" w:rsidR="00F661A1" w:rsidRPr="00702720" w:rsidRDefault="00F661A1" w:rsidP="00A935CF">
            <w:pPr>
              <w:rPr>
                <w:rFonts w:cs="Tahoma"/>
              </w:rPr>
            </w:pPr>
          </w:p>
        </w:tc>
        <w:tc>
          <w:tcPr>
            <w:tcW w:w="1022" w:type="pct"/>
            <w:gridSpan w:val="4"/>
            <w:tcBorders>
              <w:top w:val="nil"/>
              <w:left w:val="nil"/>
              <w:bottom w:val="double" w:sz="6" w:space="0" w:color="auto"/>
              <w:right w:val="nil"/>
            </w:tcBorders>
            <w:vAlign w:val="center"/>
          </w:tcPr>
          <w:p w14:paraId="4CD1ACCE" w14:textId="77777777" w:rsidR="00F661A1" w:rsidRPr="00702720" w:rsidRDefault="00F661A1" w:rsidP="00A935CF">
            <w:pPr>
              <w:rPr>
                <w:rFonts w:cs="Tahoma"/>
              </w:rPr>
            </w:pPr>
          </w:p>
        </w:tc>
        <w:tc>
          <w:tcPr>
            <w:tcW w:w="796" w:type="pct"/>
            <w:tcBorders>
              <w:top w:val="nil"/>
              <w:left w:val="nil"/>
              <w:bottom w:val="double" w:sz="6" w:space="0" w:color="auto"/>
              <w:right w:val="double" w:sz="6" w:space="0" w:color="auto"/>
            </w:tcBorders>
            <w:vAlign w:val="center"/>
          </w:tcPr>
          <w:p w14:paraId="22DF3FB1" w14:textId="77777777" w:rsidR="00F661A1" w:rsidRPr="00702720" w:rsidRDefault="00F661A1" w:rsidP="00A935CF">
            <w:pPr>
              <w:rPr>
                <w:rFonts w:cs="Tahoma"/>
              </w:rPr>
            </w:pPr>
          </w:p>
        </w:tc>
      </w:tr>
      <w:tr w:rsidR="00F661A1" w:rsidRPr="00702720" w14:paraId="511978C9" w14:textId="77777777" w:rsidTr="00A56A32">
        <w:trPr>
          <w:gridBefore w:val="1"/>
          <w:wBefore w:w="4" w:type="pct"/>
        </w:trPr>
        <w:tc>
          <w:tcPr>
            <w:tcW w:w="4996" w:type="pct"/>
            <w:gridSpan w:val="12"/>
          </w:tcPr>
          <w:p w14:paraId="017A6FA3" w14:textId="77777777" w:rsidR="00F661A1" w:rsidRPr="00702720" w:rsidRDefault="00F661A1" w:rsidP="00A935CF">
            <w:pPr>
              <w:rPr>
                <w:rFonts w:cs="Tahoma"/>
              </w:rPr>
            </w:pPr>
          </w:p>
        </w:tc>
      </w:tr>
      <w:tr w:rsidR="00F661A1" w:rsidRPr="00702720" w14:paraId="56EEE00F" w14:textId="77777777" w:rsidTr="00A56A32">
        <w:trPr>
          <w:gridBefore w:val="1"/>
          <w:wBefore w:w="4" w:type="pct"/>
        </w:trPr>
        <w:tc>
          <w:tcPr>
            <w:tcW w:w="1031" w:type="pct"/>
            <w:gridSpan w:val="3"/>
            <w:tcBorders>
              <w:top w:val="single" w:sz="6" w:space="0" w:color="auto"/>
              <w:left w:val="single" w:sz="6" w:space="0" w:color="auto"/>
              <w:bottom w:val="single" w:sz="6" w:space="0" w:color="auto"/>
              <w:right w:val="single" w:sz="6" w:space="0" w:color="auto"/>
            </w:tcBorders>
            <w:shd w:val="pct10" w:color="auto" w:fill="auto"/>
          </w:tcPr>
          <w:p w14:paraId="593B962E" w14:textId="77777777" w:rsidR="00F661A1" w:rsidRPr="00702720" w:rsidRDefault="00F661A1" w:rsidP="00A935CF">
            <w:pPr>
              <w:rPr>
                <w:rFonts w:cs="Tahoma"/>
              </w:rPr>
            </w:pPr>
            <w:r w:rsidRPr="00702720">
              <w:rPr>
                <w:rFonts w:cs="Tahoma"/>
              </w:rPr>
              <w:t>ΕΚΠΑΙΔΕΥΣΗ</w:t>
            </w:r>
          </w:p>
        </w:tc>
        <w:tc>
          <w:tcPr>
            <w:tcW w:w="3965" w:type="pct"/>
            <w:gridSpan w:val="9"/>
          </w:tcPr>
          <w:p w14:paraId="5DFD3BE0" w14:textId="77777777" w:rsidR="00F661A1" w:rsidRPr="00702720" w:rsidRDefault="00F661A1" w:rsidP="00A935CF">
            <w:pPr>
              <w:rPr>
                <w:rFonts w:cs="Tahoma"/>
              </w:rPr>
            </w:pPr>
          </w:p>
        </w:tc>
      </w:tr>
      <w:tr w:rsidR="00F661A1" w:rsidRPr="00702720" w14:paraId="1846C0A1" w14:textId="77777777" w:rsidTr="00A56A32">
        <w:trPr>
          <w:gridBefore w:val="1"/>
          <w:wBefore w:w="4" w:type="pct"/>
        </w:trPr>
        <w:tc>
          <w:tcPr>
            <w:tcW w:w="1260" w:type="pct"/>
            <w:gridSpan w:val="6"/>
            <w:tcBorders>
              <w:top w:val="double" w:sz="6" w:space="0" w:color="auto"/>
              <w:left w:val="double" w:sz="6" w:space="0" w:color="auto"/>
              <w:bottom w:val="nil"/>
              <w:right w:val="single" w:sz="6" w:space="0" w:color="auto"/>
            </w:tcBorders>
            <w:vAlign w:val="center"/>
          </w:tcPr>
          <w:p w14:paraId="25167791" w14:textId="77777777" w:rsidR="00F661A1" w:rsidRPr="00702720" w:rsidRDefault="00F661A1" w:rsidP="00A935CF">
            <w:pPr>
              <w:rPr>
                <w:rFonts w:cs="Tahoma"/>
              </w:rPr>
            </w:pPr>
            <w:r w:rsidRPr="00702720">
              <w:rPr>
                <w:rFonts w:cs="Tahoma"/>
              </w:rPr>
              <w:t>Όνομα Ιδρύματος</w:t>
            </w:r>
          </w:p>
        </w:tc>
        <w:tc>
          <w:tcPr>
            <w:tcW w:w="1918" w:type="pct"/>
            <w:tcBorders>
              <w:top w:val="double" w:sz="6" w:space="0" w:color="auto"/>
              <w:left w:val="nil"/>
              <w:bottom w:val="nil"/>
              <w:right w:val="single" w:sz="6" w:space="0" w:color="auto"/>
            </w:tcBorders>
            <w:vAlign w:val="center"/>
          </w:tcPr>
          <w:p w14:paraId="69F5C087" w14:textId="77777777" w:rsidR="00F661A1" w:rsidRPr="00702720" w:rsidRDefault="00F661A1" w:rsidP="00A935CF">
            <w:pPr>
              <w:rPr>
                <w:rFonts w:cs="Tahoma"/>
              </w:rPr>
            </w:pPr>
            <w:r w:rsidRPr="00702720">
              <w:rPr>
                <w:rFonts w:cs="Tahoma"/>
              </w:rPr>
              <w:t>Τίτλος Πτυχίου</w:t>
            </w:r>
          </w:p>
        </w:tc>
        <w:tc>
          <w:tcPr>
            <w:tcW w:w="1022" w:type="pct"/>
            <w:gridSpan w:val="4"/>
            <w:tcBorders>
              <w:top w:val="double" w:sz="6" w:space="0" w:color="auto"/>
              <w:left w:val="nil"/>
              <w:bottom w:val="nil"/>
              <w:right w:val="single" w:sz="6" w:space="0" w:color="auto"/>
            </w:tcBorders>
            <w:vAlign w:val="center"/>
          </w:tcPr>
          <w:p w14:paraId="13E7E67E" w14:textId="77777777" w:rsidR="00F661A1" w:rsidRPr="00702720" w:rsidRDefault="00F661A1" w:rsidP="00A935CF">
            <w:pPr>
              <w:rPr>
                <w:rFonts w:cs="Tahoma"/>
              </w:rPr>
            </w:pPr>
            <w:r w:rsidRPr="00702720">
              <w:rPr>
                <w:rFonts w:cs="Tahoma"/>
              </w:rPr>
              <w:t>Ειδικότητα</w:t>
            </w:r>
          </w:p>
        </w:tc>
        <w:tc>
          <w:tcPr>
            <w:tcW w:w="796" w:type="pct"/>
            <w:tcBorders>
              <w:top w:val="double" w:sz="6" w:space="0" w:color="auto"/>
              <w:left w:val="nil"/>
              <w:bottom w:val="nil"/>
              <w:right w:val="double" w:sz="6" w:space="0" w:color="auto"/>
            </w:tcBorders>
            <w:vAlign w:val="center"/>
          </w:tcPr>
          <w:p w14:paraId="42823562" w14:textId="77777777" w:rsidR="00F661A1" w:rsidRPr="00702720" w:rsidRDefault="00F661A1" w:rsidP="00A935CF">
            <w:pPr>
              <w:rPr>
                <w:rFonts w:cs="Tahoma"/>
              </w:rPr>
            </w:pPr>
            <w:r w:rsidRPr="00702720">
              <w:rPr>
                <w:rFonts w:cs="Tahoma"/>
              </w:rPr>
              <w:t>Ημερομηνία Απόκτησης Πτυχίου</w:t>
            </w:r>
          </w:p>
        </w:tc>
      </w:tr>
      <w:tr w:rsidR="00F661A1" w:rsidRPr="00702720" w14:paraId="6D99D286" w14:textId="77777777" w:rsidTr="00A56A32">
        <w:trPr>
          <w:gridBefore w:val="1"/>
          <w:wBefore w:w="4" w:type="pct"/>
        </w:trPr>
        <w:tc>
          <w:tcPr>
            <w:tcW w:w="1260" w:type="pct"/>
            <w:gridSpan w:val="6"/>
            <w:tcBorders>
              <w:top w:val="double" w:sz="6" w:space="0" w:color="auto"/>
              <w:left w:val="double" w:sz="6" w:space="0" w:color="auto"/>
              <w:bottom w:val="single" w:sz="6" w:space="0" w:color="auto"/>
              <w:right w:val="single" w:sz="6" w:space="0" w:color="auto"/>
            </w:tcBorders>
          </w:tcPr>
          <w:p w14:paraId="6D5893A9" w14:textId="77777777" w:rsidR="00F661A1" w:rsidRPr="00702720" w:rsidRDefault="00F661A1" w:rsidP="00A935CF">
            <w:pPr>
              <w:rPr>
                <w:rFonts w:cs="Tahoma"/>
              </w:rPr>
            </w:pPr>
          </w:p>
        </w:tc>
        <w:tc>
          <w:tcPr>
            <w:tcW w:w="1918" w:type="pct"/>
            <w:tcBorders>
              <w:top w:val="double" w:sz="6" w:space="0" w:color="auto"/>
              <w:left w:val="nil"/>
              <w:bottom w:val="single" w:sz="6" w:space="0" w:color="auto"/>
              <w:right w:val="single" w:sz="6" w:space="0" w:color="auto"/>
            </w:tcBorders>
          </w:tcPr>
          <w:p w14:paraId="7A25BCEB" w14:textId="77777777" w:rsidR="00F661A1" w:rsidRPr="00702720" w:rsidRDefault="00F661A1" w:rsidP="00A935CF">
            <w:pPr>
              <w:rPr>
                <w:rFonts w:cs="Tahoma"/>
              </w:rPr>
            </w:pPr>
          </w:p>
        </w:tc>
        <w:tc>
          <w:tcPr>
            <w:tcW w:w="1022" w:type="pct"/>
            <w:gridSpan w:val="4"/>
            <w:tcBorders>
              <w:top w:val="double" w:sz="6" w:space="0" w:color="auto"/>
              <w:left w:val="nil"/>
              <w:bottom w:val="single" w:sz="6" w:space="0" w:color="auto"/>
              <w:right w:val="single" w:sz="6" w:space="0" w:color="auto"/>
            </w:tcBorders>
          </w:tcPr>
          <w:p w14:paraId="14CD6D66" w14:textId="77777777" w:rsidR="00F661A1" w:rsidRPr="00702720" w:rsidRDefault="00F661A1" w:rsidP="00A935CF">
            <w:pPr>
              <w:rPr>
                <w:rFonts w:cs="Tahoma"/>
              </w:rPr>
            </w:pPr>
          </w:p>
        </w:tc>
        <w:tc>
          <w:tcPr>
            <w:tcW w:w="796" w:type="pct"/>
            <w:tcBorders>
              <w:top w:val="double" w:sz="6" w:space="0" w:color="auto"/>
              <w:left w:val="nil"/>
              <w:bottom w:val="single" w:sz="6" w:space="0" w:color="auto"/>
              <w:right w:val="double" w:sz="6" w:space="0" w:color="auto"/>
            </w:tcBorders>
          </w:tcPr>
          <w:p w14:paraId="27EA966E" w14:textId="77777777" w:rsidR="00F661A1" w:rsidRPr="00702720" w:rsidRDefault="00F661A1" w:rsidP="00A935CF">
            <w:pPr>
              <w:rPr>
                <w:rFonts w:cs="Tahoma"/>
              </w:rPr>
            </w:pPr>
          </w:p>
        </w:tc>
      </w:tr>
      <w:tr w:rsidR="00F661A1" w:rsidRPr="00702720" w14:paraId="03277496" w14:textId="77777777" w:rsidTr="00A56A32">
        <w:trPr>
          <w:gridBefore w:val="1"/>
          <w:wBefore w:w="4" w:type="pct"/>
        </w:trPr>
        <w:tc>
          <w:tcPr>
            <w:tcW w:w="1260" w:type="pct"/>
            <w:gridSpan w:val="6"/>
            <w:tcBorders>
              <w:top w:val="nil"/>
              <w:left w:val="double" w:sz="6" w:space="0" w:color="auto"/>
              <w:bottom w:val="nil"/>
              <w:right w:val="single" w:sz="6" w:space="0" w:color="auto"/>
            </w:tcBorders>
          </w:tcPr>
          <w:p w14:paraId="412E5358" w14:textId="77777777" w:rsidR="00F661A1" w:rsidRPr="00702720" w:rsidRDefault="00F661A1" w:rsidP="00A935CF">
            <w:pPr>
              <w:rPr>
                <w:rFonts w:cs="Tahoma"/>
              </w:rPr>
            </w:pPr>
          </w:p>
        </w:tc>
        <w:tc>
          <w:tcPr>
            <w:tcW w:w="1918" w:type="pct"/>
            <w:tcBorders>
              <w:top w:val="nil"/>
              <w:left w:val="nil"/>
              <w:bottom w:val="nil"/>
              <w:right w:val="single" w:sz="6" w:space="0" w:color="auto"/>
            </w:tcBorders>
          </w:tcPr>
          <w:p w14:paraId="294029C4" w14:textId="77777777" w:rsidR="00F661A1" w:rsidRPr="00702720" w:rsidRDefault="00F661A1" w:rsidP="00A935CF">
            <w:pPr>
              <w:rPr>
                <w:rFonts w:cs="Tahoma"/>
              </w:rPr>
            </w:pPr>
          </w:p>
        </w:tc>
        <w:tc>
          <w:tcPr>
            <w:tcW w:w="1022" w:type="pct"/>
            <w:gridSpan w:val="4"/>
            <w:tcBorders>
              <w:top w:val="nil"/>
              <w:left w:val="nil"/>
              <w:bottom w:val="nil"/>
              <w:right w:val="single" w:sz="6" w:space="0" w:color="auto"/>
            </w:tcBorders>
          </w:tcPr>
          <w:p w14:paraId="1D8F1308" w14:textId="77777777" w:rsidR="00F661A1" w:rsidRPr="00702720" w:rsidRDefault="00F661A1" w:rsidP="00A935CF">
            <w:pPr>
              <w:rPr>
                <w:rFonts w:cs="Tahoma"/>
              </w:rPr>
            </w:pPr>
          </w:p>
        </w:tc>
        <w:tc>
          <w:tcPr>
            <w:tcW w:w="796" w:type="pct"/>
            <w:tcBorders>
              <w:top w:val="nil"/>
              <w:left w:val="nil"/>
              <w:bottom w:val="nil"/>
              <w:right w:val="double" w:sz="6" w:space="0" w:color="auto"/>
            </w:tcBorders>
          </w:tcPr>
          <w:p w14:paraId="14D9D0AF" w14:textId="77777777" w:rsidR="00F661A1" w:rsidRPr="00702720" w:rsidRDefault="00F661A1" w:rsidP="00A935CF">
            <w:pPr>
              <w:rPr>
                <w:rFonts w:cs="Tahoma"/>
              </w:rPr>
            </w:pPr>
          </w:p>
        </w:tc>
      </w:tr>
      <w:tr w:rsidR="00F661A1" w:rsidRPr="00702720" w14:paraId="5DE3BA1E" w14:textId="77777777" w:rsidTr="00A56A32">
        <w:trPr>
          <w:gridBefore w:val="1"/>
          <w:wBefore w:w="4" w:type="pct"/>
        </w:trPr>
        <w:tc>
          <w:tcPr>
            <w:tcW w:w="1260" w:type="pct"/>
            <w:gridSpan w:val="6"/>
            <w:tcBorders>
              <w:top w:val="single" w:sz="6" w:space="0" w:color="auto"/>
              <w:left w:val="double" w:sz="6" w:space="0" w:color="auto"/>
              <w:bottom w:val="double" w:sz="4" w:space="0" w:color="auto"/>
              <w:right w:val="single" w:sz="6" w:space="0" w:color="auto"/>
            </w:tcBorders>
          </w:tcPr>
          <w:p w14:paraId="1BB05C03" w14:textId="77777777" w:rsidR="00F661A1" w:rsidRPr="00702720" w:rsidRDefault="00F661A1" w:rsidP="00A935CF">
            <w:pPr>
              <w:rPr>
                <w:rFonts w:cs="Tahoma"/>
              </w:rPr>
            </w:pPr>
          </w:p>
        </w:tc>
        <w:tc>
          <w:tcPr>
            <w:tcW w:w="1918" w:type="pct"/>
            <w:tcBorders>
              <w:top w:val="single" w:sz="6" w:space="0" w:color="auto"/>
              <w:left w:val="nil"/>
              <w:bottom w:val="double" w:sz="4" w:space="0" w:color="auto"/>
              <w:right w:val="single" w:sz="6" w:space="0" w:color="auto"/>
            </w:tcBorders>
          </w:tcPr>
          <w:p w14:paraId="57C69770" w14:textId="77777777" w:rsidR="00F661A1" w:rsidRPr="00702720" w:rsidRDefault="00F661A1" w:rsidP="00A935CF">
            <w:pPr>
              <w:rPr>
                <w:rFonts w:cs="Tahoma"/>
              </w:rPr>
            </w:pPr>
          </w:p>
        </w:tc>
        <w:tc>
          <w:tcPr>
            <w:tcW w:w="1022" w:type="pct"/>
            <w:gridSpan w:val="4"/>
            <w:tcBorders>
              <w:top w:val="single" w:sz="6" w:space="0" w:color="auto"/>
              <w:left w:val="nil"/>
              <w:bottom w:val="double" w:sz="4" w:space="0" w:color="auto"/>
              <w:right w:val="single" w:sz="6" w:space="0" w:color="auto"/>
            </w:tcBorders>
          </w:tcPr>
          <w:p w14:paraId="78AC84F1" w14:textId="77777777" w:rsidR="00F661A1" w:rsidRPr="00702720" w:rsidRDefault="00F661A1" w:rsidP="00A935CF">
            <w:pPr>
              <w:rPr>
                <w:rFonts w:cs="Tahoma"/>
              </w:rPr>
            </w:pPr>
          </w:p>
        </w:tc>
        <w:tc>
          <w:tcPr>
            <w:tcW w:w="796" w:type="pct"/>
            <w:tcBorders>
              <w:top w:val="single" w:sz="6" w:space="0" w:color="auto"/>
              <w:left w:val="nil"/>
              <w:bottom w:val="double" w:sz="4" w:space="0" w:color="auto"/>
              <w:right w:val="double" w:sz="6" w:space="0" w:color="auto"/>
            </w:tcBorders>
          </w:tcPr>
          <w:p w14:paraId="0D7508EA" w14:textId="77777777" w:rsidR="00F661A1" w:rsidRPr="00702720" w:rsidRDefault="00F661A1" w:rsidP="00A935CF">
            <w:pPr>
              <w:rPr>
                <w:rFonts w:cs="Tahoma"/>
              </w:rPr>
            </w:pPr>
          </w:p>
        </w:tc>
      </w:tr>
      <w:tr w:rsidR="00F65AC7" w:rsidRPr="00702720" w14:paraId="05732118" w14:textId="77777777" w:rsidTr="00A56A32">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82" w:type="pct"/>
            <w:gridSpan w:val="8"/>
            <w:tcBorders>
              <w:top w:val="double" w:sz="6" w:space="0" w:color="auto"/>
              <w:left w:val="double" w:sz="6" w:space="0" w:color="auto"/>
              <w:bottom w:val="double" w:sz="6" w:space="0" w:color="auto"/>
              <w:right w:val="double" w:sz="6" w:space="0" w:color="auto"/>
            </w:tcBorders>
            <w:shd w:val="pct10" w:color="auto" w:fill="auto"/>
          </w:tcPr>
          <w:p w14:paraId="04680B2F" w14:textId="77777777" w:rsidR="00F661A1" w:rsidRPr="00702720" w:rsidRDefault="00F661A1" w:rsidP="00A935CF">
            <w:pPr>
              <w:rPr>
                <w:rFonts w:cs="Tahoma"/>
              </w:rPr>
            </w:pPr>
            <w:r w:rsidRPr="00702720">
              <w:rPr>
                <w:rFonts w:cs="Tahoma"/>
              </w:rPr>
              <w:t xml:space="preserve">ΚΑΤΗΓΟΡΙΑ ΣΤΕΛΕΧΟΥΣ </w:t>
            </w:r>
          </w:p>
          <w:p w14:paraId="2681CE56" w14:textId="77777777" w:rsidR="00F661A1" w:rsidRPr="00702720" w:rsidRDefault="00F661A1" w:rsidP="00A935CF">
            <w:pPr>
              <w:rPr>
                <w:rFonts w:cs="Tahoma"/>
              </w:rPr>
            </w:pPr>
            <w:r w:rsidRPr="00702720">
              <w:rPr>
                <w:rFonts w:cs="Tahoma"/>
              </w:rPr>
              <w:t>(στο προτεινόμενο, από τον υποψήφιο Οικονομικό Φορέα, σχήμα διοίκησης Έργου)</w:t>
            </w:r>
          </w:p>
        </w:tc>
        <w:tc>
          <w:tcPr>
            <w:tcW w:w="1818" w:type="pct"/>
            <w:gridSpan w:val="5"/>
            <w:tcBorders>
              <w:top w:val="double" w:sz="6" w:space="0" w:color="auto"/>
              <w:left w:val="double" w:sz="6" w:space="0" w:color="auto"/>
              <w:bottom w:val="double" w:sz="6" w:space="0" w:color="auto"/>
              <w:right w:val="double" w:sz="6" w:space="0" w:color="auto"/>
            </w:tcBorders>
          </w:tcPr>
          <w:p w14:paraId="5CD57EED" w14:textId="77777777" w:rsidR="00F661A1" w:rsidRPr="00702720" w:rsidRDefault="00F661A1" w:rsidP="00A935CF">
            <w:pPr>
              <w:rPr>
                <w:rFonts w:cs="Tahoma"/>
              </w:rPr>
            </w:pPr>
          </w:p>
        </w:tc>
      </w:tr>
    </w:tbl>
    <w:p w14:paraId="2CC944C6" w14:textId="77777777" w:rsidR="00F661A1" w:rsidRPr="00702720" w:rsidRDefault="00F661A1" w:rsidP="00A935CF">
      <w:pPr>
        <w:rPr>
          <w:rFonts w:cs="Tahoma"/>
        </w:rPr>
        <w:sectPr w:rsidR="00F661A1" w:rsidRPr="00702720" w:rsidSect="00EC6057">
          <w:pgSz w:w="11906" w:h="16838"/>
          <w:pgMar w:top="1440" w:right="1138" w:bottom="1138" w:left="1138" w:header="720" w:footer="370" w:gutter="0"/>
          <w:cols w:space="720"/>
          <w:docGrid w:linePitch="360"/>
        </w:sectPr>
      </w:pPr>
    </w:p>
    <w:p w14:paraId="40603C77" w14:textId="77777777" w:rsidR="00F661A1" w:rsidRPr="00702720" w:rsidRDefault="00F661A1" w:rsidP="00A935CF">
      <w:pPr>
        <w:rPr>
          <w:rFonts w:cs="Tahom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0"/>
      </w:tblGrid>
      <w:tr w:rsidR="00F661A1" w:rsidRPr="00702720" w14:paraId="60EA3D9D" w14:textId="77777777" w:rsidTr="00D00A85">
        <w:trPr>
          <w:trHeight w:val="567"/>
        </w:trPr>
        <w:tc>
          <w:tcPr>
            <w:tcW w:w="5000" w:type="pct"/>
            <w:shd w:val="pct10" w:color="auto" w:fill="auto"/>
            <w:vAlign w:val="center"/>
          </w:tcPr>
          <w:p w14:paraId="46FC8795" w14:textId="77777777" w:rsidR="00F661A1" w:rsidRPr="00702720" w:rsidRDefault="00F661A1" w:rsidP="00A935CF">
            <w:pPr>
              <w:rPr>
                <w:rFonts w:cs="Tahoma"/>
              </w:rPr>
            </w:pPr>
            <w:r w:rsidRPr="00702720">
              <w:rPr>
                <w:rFonts w:cs="Tahoma"/>
              </w:rPr>
              <w:t>ΕΠΑΓΓΕΛΜΑΤΙΚΗ ΕΜΠΕΙΡΙΑ</w:t>
            </w:r>
          </w:p>
        </w:tc>
      </w:tr>
    </w:tbl>
    <w:p w14:paraId="154A8BC0" w14:textId="77777777" w:rsidR="00F661A1" w:rsidRPr="00702720" w:rsidRDefault="00F661A1" w:rsidP="00A935CF">
      <w:pPr>
        <w:rPr>
          <w:rFonts w:cs="Tahom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1"/>
        <w:gridCol w:w="1396"/>
        <w:gridCol w:w="3854"/>
        <w:gridCol w:w="1090"/>
        <w:gridCol w:w="759"/>
      </w:tblGrid>
      <w:tr w:rsidR="00F661A1" w:rsidRPr="00702720" w14:paraId="78DAA20A" w14:textId="77777777" w:rsidTr="00D00A85">
        <w:trPr>
          <w:cantSplit/>
        </w:trPr>
        <w:tc>
          <w:tcPr>
            <w:tcW w:w="1315" w:type="pct"/>
            <w:vMerge w:val="restart"/>
            <w:shd w:val="clear" w:color="auto" w:fill="E6E6E6"/>
            <w:vAlign w:val="center"/>
          </w:tcPr>
          <w:p w14:paraId="67E004D0" w14:textId="77777777" w:rsidR="00F661A1" w:rsidRPr="00702720" w:rsidRDefault="00F661A1" w:rsidP="00A935CF">
            <w:pPr>
              <w:rPr>
                <w:rFonts w:cs="Tahoma"/>
              </w:rPr>
            </w:pPr>
            <w:r w:rsidRPr="00702720">
              <w:rPr>
                <w:rFonts w:cs="Tahoma"/>
              </w:rPr>
              <w:t>Έργο</w:t>
            </w:r>
          </w:p>
        </w:tc>
        <w:tc>
          <w:tcPr>
            <w:tcW w:w="730" w:type="pct"/>
            <w:vMerge w:val="restart"/>
            <w:shd w:val="clear" w:color="auto" w:fill="E6E6E6"/>
            <w:vAlign w:val="center"/>
          </w:tcPr>
          <w:p w14:paraId="18258505" w14:textId="77777777" w:rsidR="00F661A1" w:rsidRPr="00702720" w:rsidRDefault="00F661A1" w:rsidP="00A935CF">
            <w:pPr>
              <w:rPr>
                <w:rFonts w:cs="Tahoma"/>
              </w:rPr>
            </w:pPr>
            <w:r w:rsidRPr="00702720">
              <w:rPr>
                <w:rFonts w:cs="Tahoma"/>
              </w:rPr>
              <w:t>Εργοδότης</w:t>
            </w:r>
          </w:p>
        </w:tc>
        <w:tc>
          <w:tcPr>
            <w:tcW w:w="2008" w:type="pct"/>
            <w:vMerge w:val="restart"/>
            <w:shd w:val="clear" w:color="auto" w:fill="E6E6E6"/>
            <w:vAlign w:val="center"/>
          </w:tcPr>
          <w:p w14:paraId="726CC20B" w14:textId="77777777" w:rsidR="00F661A1" w:rsidRPr="00702720" w:rsidRDefault="00F661A1" w:rsidP="00A935CF">
            <w:pPr>
              <w:rPr>
                <w:rFonts w:cs="Tahoma"/>
              </w:rPr>
            </w:pPr>
            <w:r w:rsidRPr="00702720">
              <w:rPr>
                <w:rFonts w:cs="Tahoma"/>
              </w:rPr>
              <w:t>Θέση</w:t>
            </w:r>
            <w:r w:rsidRPr="00702720">
              <w:rPr>
                <w:rFonts w:cs="Tahoma"/>
                <w:vertAlign w:val="superscript"/>
              </w:rPr>
              <w:footnoteReference w:id="2"/>
            </w:r>
            <w:r w:rsidRPr="00702720">
              <w:rPr>
                <w:rFonts w:cs="Tahoma"/>
              </w:rPr>
              <w:t xml:space="preserve"> και Καθήκοντα στο Έργο </w:t>
            </w:r>
          </w:p>
        </w:tc>
        <w:tc>
          <w:tcPr>
            <w:tcW w:w="947" w:type="pct"/>
            <w:gridSpan w:val="2"/>
            <w:shd w:val="clear" w:color="auto" w:fill="E6E6E6"/>
            <w:vAlign w:val="center"/>
          </w:tcPr>
          <w:p w14:paraId="515D06CC" w14:textId="77777777" w:rsidR="00F661A1" w:rsidRPr="00702720" w:rsidRDefault="00F661A1" w:rsidP="00A935CF">
            <w:pPr>
              <w:rPr>
                <w:rFonts w:cs="Tahoma"/>
              </w:rPr>
            </w:pPr>
            <w:r w:rsidRPr="00702720">
              <w:rPr>
                <w:rFonts w:cs="Tahoma"/>
              </w:rPr>
              <w:t>Απασχόληση στο Έργο</w:t>
            </w:r>
          </w:p>
        </w:tc>
      </w:tr>
      <w:tr w:rsidR="00F661A1" w:rsidRPr="00702720" w14:paraId="5FEB1C37" w14:textId="77777777" w:rsidTr="00D00A85">
        <w:trPr>
          <w:cantSplit/>
        </w:trPr>
        <w:tc>
          <w:tcPr>
            <w:tcW w:w="1315" w:type="pct"/>
            <w:vMerge/>
            <w:shd w:val="clear" w:color="auto" w:fill="E6E6E6"/>
            <w:vAlign w:val="center"/>
          </w:tcPr>
          <w:p w14:paraId="768742FB" w14:textId="77777777" w:rsidR="00F661A1" w:rsidRPr="00702720" w:rsidRDefault="00F661A1" w:rsidP="00A935CF">
            <w:pPr>
              <w:rPr>
                <w:rFonts w:cs="Tahoma"/>
              </w:rPr>
            </w:pPr>
          </w:p>
        </w:tc>
        <w:tc>
          <w:tcPr>
            <w:tcW w:w="730" w:type="pct"/>
            <w:vMerge/>
            <w:shd w:val="clear" w:color="auto" w:fill="E6E6E6"/>
            <w:vAlign w:val="center"/>
          </w:tcPr>
          <w:p w14:paraId="3E218002" w14:textId="77777777" w:rsidR="00F661A1" w:rsidRPr="00702720" w:rsidRDefault="00F661A1" w:rsidP="00A935CF">
            <w:pPr>
              <w:rPr>
                <w:rFonts w:cs="Tahoma"/>
              </w:rPr>
            </w:pPr>
          </w:p>
        </w:tc>
        <w:tc>
          <w:tcPr>
            <w:tcW w:w="2008" w:type="pct"/>
            <w:vMerge/>
            <w:shd w:val="clear" w:color="auto" w:fill="E6E6E6"/>
            <w:vAlign w:val="center"/>
          </w:tcPr>
          <w:p w14:paraId="2638AB10" w14:textId="77777777" w:rsidR="00F661A1" w:rsidRPr="00702720" w:rsidRDefault="00F661A1" w:rsidP="00A935CF">
            <w:pPr>
              <w:rPr>
                <w:rFonts w:cs="Tahoma"/>
              </w:rPr>
            </w:pPr>
          </w:p>
        </w:tc>
        <w:tc>
          <w:tcPr>
            <w:tcW w:w="548" w:type="pct"/>
            <w:shd w:val="clear" w:color="auto" w:fill="E6E6E6"/>
            <w:vAlign w:val="center"/>
          </w:tcPr>
          <w:p w14:paraId="67075296" w14:textId="77777777" w:rsidR="00F661A1" w:rsidRPr="00702720" w:rsidRDefault="00F661A1" w:rsidP="00A935CF">
            <w:pPr>
              <w:rPr>
                <w:rFonts w:cs="Tahoma"/>
              </w:rPr>
            </w:pPr>
            <w:r w:rsidRPr="00702720">
              <w:rPr>
                <w:rFonts w:cs="Tahoma"/>
              </w:rPr>
              <w:t>Περίοδος</w:t>
            </w:r>
          </w:p>
          <w:p w14:paraId="1EF8332A" w14:textId="77777777" w:rsidR="00F661A1" w:rsidRPr="00702720" w:rsidRDefault="00F661A1" w:rsidP="00A935CF">
            <w:pPr>
              <w:rPr>
                <w:rFonts w:cs="Tahoma"/>
                <w:b/>
              </w:rPr>
            </w:pPr>
            <w:r w:rsidRPr="00702720">
              <w:rPr>
                <w:rFonts w:cs="Tahoma"/>
              </w:rPr>
              <w:t xml:space="preserve">(από </w:t>
            </w:r>
            <w:r w:rsidRPr="00702720">
              <w:rPr>
                <w:rFonts w:cs="Tahoma"/>
                <w:b/>
              </w:rPr>
              <w:t>-</w:t>
            </w:r>
            <w:r w:rsidRPr="00702720">
              <w:rPr>
                <w:rFonts w:cs="Tahoma"/>
              </w:rPr>
              <w:t xml:space="preserve"> έως)</w:t>
            </w:r>
          </w:p>
        </w:tc>
        <w:tc>
          <w:tcPr>
            <w:tcW w:w="399" w:type="pct"/>
            <w:shd w:val="clear" w:color="auto" w:fill="E6E6E6"/>
            <w:vAlign w:val="center"/>
          </w:tcPr>
          <w:p w14:paraId="32CF9099" w14:textId="77777777" w:rsidR="00F661A1" w:rsidRPr="00702720" w:rsidRDefault="00F661A1" w:rsidP="00A935CF">
            <w:pPr>
              <w:rPr>
                <w:rFonts w:cs="Tahoma"/>
              </w:rPr>
            </w:pPr>
            <w:r w:rsidRPr="00702720">
              <w:rPr>
                <w:rFonts w:cs="Tahoma"/>
              </w:rPr>
              <w:t>Α/Μ</w:t>
            </w:r>
          </w:p>
        </w:tc>
      </w:tr>
      <w:tr w:rsidR="00F661A1" w:rsidRPr="00702720" w14:paraId="37045414" w14:textId="77777777" w:rsidTr="00D00A85">
        <w:tc>
          <w:tcPr>
            <w:tcW w:w="1315" w:type="pct"/>
          </w:tcPr>
          <w:p w14:paraId="59A653A1" w14:textId="77777777" w:rsidR="00F661A1" w:rsidRPr="00702720" w:rsidRDefault="00F661A1" w:rsidP="00A935CF">
            <w:pPr>
              <w:rPr>
                <w:rFonts w:cs="Tahoma"/>
              </w:rPr>
            </w:pPr>
          </w:p>
          <w:p w14:paraId="5CE325AC" w14:textId="77777777" w:rsidR="00F661A1" w:rsidRPr="00702720" w:rsidRDefault="00F661A1" w:rsidP="00A935CF">
            <w:pPr>
              <w:rPr>
                <w:rFonts w:cs="Tahoma"/>
              </w:rPr>
            </w:pPr>
          </w:p>
        </w:tc>
        <w:tc>
          <w:tcPr>
            <w:tcW w:w="730" w:type="pct"/>
          </w:tcPr>
          <w:p w14:paraId="11291DB1" w14:textId="77777777" w:rsidR="00F661A1" w:rsidRPr="00702720" w:rsidRDefault="00F661A1" w:rsidP="00A935CF">
            <w:pPr>
              <w:rPr>
                <w:rFonts w:cs="Tahoma"/>
              </w:rPr>
            </w:pPr>
          </w:p>
        </w:tc>
        <w:tc>
          <w:tcPr>
            <w:tcW w:w="2008" w:type="pct"/>
          </w:tcPr>
          <w:p w14:paraId="7164B97C" w14:textId="77777777" w:rsidR="00F661A1" w:rsidRPr="00702720" w:rsidRDefault="00F661A1" w:rsidP="00A935CF">
            <w:pPr>
              <w:rPr>
                <w:rFonts w:cs="Tahoma"/>
              </w:rPr>
            </w:pPr>
          </w:p>
          <w:p w14:paraId="402CAE00" w14:textId="77777777" w:rsidR="00F661A1" w:rsidRPr="00702720" w:rsidRDefault="00F661A1" w:rsidP="00A935CF">
            <w:pPr>
              <w:rPr>
                <w:rFonts w:cs="Tahoma"/>
              </w:rPr>
            </w:pPr>
          </w:p>
          <w:p w14:paraId="0D1C1BD5" w14:textId="77777777" w:rsidR="00F661A1" w:rsidRPr="00702720" w:rsidRDefault="00F661A1" w:rsidP="00A935CF">
            <w:pPr>
              <w:rPr>
                <w:rFonts w:cs="Tahoma"/>
              </w:rPr>
            </w:pPr>
          </w:p>
        </w:tc>
        <w:tc>
          <w:tcPr>
            <w:tcW w:w="548" w:type="pct"/>
          </w:tcPr>
          <w:p w14:paraId="0A646817" w14:textId="77777777" w:rsidR="00F661A1" w:rsidRPr="00702720" w:rsidRDefault="00F661A1" w:rsidP="00A935CF">
            <w:pPr>
              <w:rPr>
                <w:rFonts w:cs="Tahoma"/>
              </w:rPr>
            </w:pPr>
            <w:r w:rsidRPr="00702720">
              <w:rPr>
                <w:rFonts w:cs="Tahoma"/>
              </w:rPr>
              <w:t>__ /__ / ___</w:t>
            </w:r>
          </w:p>
          <w:p w14:paraId="48F9E630" w14:textId="77777777" w:rsidR="00F661A1" w:rsidRPr="00702720" w:rsidRDefault="00F661A1" w:rsidP="00A935CF">
            <w:pPr>
              <w:rPr>
                <w:rFonts w:cs="Tahoma"/>
              </w:rPr>
            </w:pPr>
            <w:r w:rsidRPr="00702720">
              <w:rPr>
                <w:rFonts w:cs="Tahoma"/>
              </w:rPr>
              <w:t>-</w:t>
            </w:r>
          </w:p>
          <w:p w14:paraId="3600A33E" w14:textId="77777777" w:rsidR="00F661A1" w:rsidRPr="00702720" w:rsidRDefault="00F661A1" w:rsidP="00A935CF">
            <w:pPr>
              <w:rPr>
                <w:rFonts w:cs="Tahoma"/>
              </w:rPr>
            </w:pPr>
            <w:r w:rsidRPr="00702720">
              <w:rPr>
                <w:rFonts w:cs="Tahoma"/>
              </w:rPr>
              <w:t>__ /__ / ___</w:t>
            </w:r>
          </w:p>
        </w:tc>
        <w:tc>
          <w:tcPr>
            <w:tcW w:w="399" w:type="pct"/>
          </w:tcPr>
          <w:p w14:paraId="51835944" w14:textId="77777777" w:rsidR="00F661A1" w:rsidRPr="00702720" w:rsidRDefault="00F661A1" w:rsidP="00A935CF">
            <w:pPr>
              <w:rPr>
                <w:rFonts w:cs="Tahoma"/>
              </w:rPr>
            </w:pPr>
          </w:p>
        </w:tc>
      </w:tr>
      <w:tr w:rsidR="00F661A1" w:rsidRPr="00702720" w14:paraId="3535CBDA" w14:textId="77777777" w:rsidTr="00D00A85">
        <w:tc>
          <w:tcPr>
            <w:tcW w:w="1315" w:type="pct"/>
          </w:tcPr>
          <w:p w14:paraId="3C1A5CF5" w14:textId="77777777" w:rsidR="00F661A1" w:rsidRPr="00702720" w:rsidRDefault="00F661A1" w:rsidP="00A935CF">
            <w:pPr>
              <w:rPr>
                <w:rFonts w:cs="Tahoma"/>
              </w:rPr>
            </w:pPr>
          </w:p>
        </w:tc>
        <w:tc>
          <w:tcPr>
            <w:tcW w:w="730" w:type="pct"/>
          </w:tcPr>
          <w:p w14:paraId="5A6CE6BD" w14:textId="77777777" w:rsidR="00F661A1" w:rsidRPr="00702720" w:rsidRDefault="00F661A1" w:rsidP="00A935CF">
            <w:pPr>
              <w:rPr>
                <w:rFonts w:cs="Tahoma"/>
              </w:rPr>
            </w:pPr>
          </w:p>
        </w:tc>
        <w:tc>
          <w:tcPr>
            <w:tcW w:w="2008" w:type="pct"/>
          </w:tcPr>
          <w:p w14:paraId="1EDCC24B" w14:textId="77777777" w:rsidR="00F661A1" w:rsidRPr="00702720" w:rsidRDefault="00F661A1" w:rsidP="00A935CF">
            <w:pPr>
              <w:rPr>
                <w:rFonts w:cs="Tahoma"/>
              </w:rPr>
            </w:pPr>
          </w:p>
        </w:tc>
        <w:tc>
          <w:tcPr>
            <w:tcW w:w="548" w:type="pct"/>
          </w:tcPr>
          <w:p w14:paraId="161684BA" w14:textId="77777777" w:rsidR="00F661A1" w:rsidRPr="00702720" w:rsidRDefault="00F661A1" w:rsidP="00A935CF">
            <w:pPr>
              <w:rPr>
                <w:rFonts w:cs="Tahoma"/>
              </w:rPr>
            </w:pPr>
            <w:r w:rsidRPr="00702720">
              <w:rPr>
                <w:rFonts w:cs="Tahoma"/>
              </w:rPr>
              <w:t>__ /__ / ___</w:t>
            </w:r>
          </w:p>
          <w:p w14:paraId="78EE8000" w14:textId="77777777" w:rsidR="00F661A1" w:rsidRPr="00702720" w:rsidRDefault="00F661A1" w:rsidP="00A935CF">
            <w:pPr>
              <w:rPr>
                <w:rFonts w:cs="Tahoma"/>
              </w:rPr>
            </w:pPr>
            <w:r w:rsidRPr="00702720">
              <w:rPr>
                <w:rFonts w:cs="Tahoma"/>
              </w:rPr>
              <w:t>-</w:t>
            </w:r>
          </w:p>
          <w:p w14:paraId="70B1752F" w14:textId="77777777" w:rsidR="00F661A1" w:rsidRPr="00702720" w:rsidRDefault="00F661A1" w:rsidP="00A935CF">
            <w:pPr>
              <w:rPr>
                <w:rFonts w:cs="Tahoma"/>
              </w:rPr>
            </w:pPr>
            <w:r w:rsidRPr="00702720">
              <w:rPr>
                <w:rFonts w:cs="Tahoma"/>
              </w:rPr>
              <w:t>__ /__ / ___</w:t>
            </w:r>
          </w:p>
        </w:tc>
        <w:tc>
          <w:tcPr>
            <w:tcW w:w="399" w:type="pct"/>
          </w:tcPr>
          <w:p w14:paraId="62E98F92" w14:textId="77777777" w:rsidR="00F661A1" w:rsidRPr="00702720" w:rsidRDefault="00F661A1" w:rsidP="00A935CF">
            <w:pPr>
              <w:rPr>
                <w:rFonts w:cs="Tahoma"/>
              </w:rPr>
            </w:pPr>
          </w:p>
        </w:tc>
      </w:tr>
      <w:tr w:rsidR="00F661A1" w:rsidRPr="00702720" w14:paraId="3B49490B" w14:textId="77777777" w:rsidTr="00D00A85">
        <w:tc>
          <w:tcPr>
            <w:tcW w:w="1315" w:type="pct"/>
          </w:tcPr>
          <w:p w14:paraId="6BDA2EAD" w14:textId="77777777" w:rsidR="00F661A1" w:rsidRPr="00702720" w:rsidRDefault="00F661A1" w:rsidP="00A935CF">
            <w:pPr>
              <w:rPr>
                <w:rFonts w:cs="Tahoma"/>
              </w:rPr>
            </w:pPr>
          </w:p>
        </w:tc>
        <w:tc>
          <w:tcPr>
            <w:tcW w:w="730" w:type="pct"/>
          </w:tcPr>
          <w:p w14:paraId="2C3DA3CD" w14:textId="77777777" w:rsidR="00F661A1" w:rsidRPr="00702720" w:rsidRDefault="00F661A1" w:rsidP="00A935CF">
            <w:pPr>
              <w:rPr>
                <w:rFonts w:cs="Tahoma"/>
              </w:rPr>
            </w:pPr>
          </w:p>
        </w:tc>
        <w:tc>
          <w:tcPr>
            <w:tcW w:w="2008" w:type="pct"/>
          </w:tcPr>
          <w:p w14:paraId="53C1BA2D" w14:textId="77777777" w:rsidR="00F661A1" w:rsidRPr="00702720" w:rsidRDefault="00F661A1" w:rsidP="00A935CF">
            <w:pPr>
              <w:rPr>
                <w:rFonts w:cs="Tahoma"/>
              </w:rPr>
            </w:pPr>
          </w:p>
        </w:tc>
        <w:tc>
          <w:tcPr>
            <w:tcW w:w="548" w:type="pct"/>
          </w:tcPr>
          <w:p w14:paraId="4A102DDC" w14:textId="77777777" w:rsidR="00F661A1" w:rsidRPr="00702720" w:rsidRDefault="00F661A1" w:rsidP="00A935CF">
            <w:pPr>
              <w:rPr>
                <w:rFonts w:cs="Tahoma"/>
              </w:rPr>
            </w:pPr>
            <w:r w:rsidRPr="00702720">
              <w:rPr>
                <w:rFonts w:cs="Tahoma"/>
              </w:rPr>
              <w:t>__ /__ / ___</w:t>
            </w:r>
          </w:p>
          <w:p w14:paraId="69BC1EC5" w14:textId="77777777" w:rsidR="00F661A1" w:rsidRPr="00702720" w:rsidRDefault="00F661A1" w:rsidP="00A935CF">
            <w:pPr>
              <w:rPr>
                <w:rFonts w:cs="Tahoma"/>
              </w:rPr>
            </w:pPr>
            <w:r w:rsidRPr="00702720">
              <w:rPr>
                <w:rFonts w:cs="Tahoma"/>
              </w:rPr>
              <w:t>-</w:t>
            </w:r>
          </w:p>
          <w:p w14:paraId="70F56133" w14:textId="77777777" w:rsidR="00F661A1" w:rsidRPr="00702720" w:rsidRDefault="00F661A1" w:rsidP="00A935CF">
            <w:pPr>
              <w:rPr>
                <w:rFonts w:cs="Tahoma"/>
              </w:rPr>
            </w:pPr>
            <w:r w:rsidRPr="00702720">
              <w:rPr>
                <w:rFonts w:cs="Tahoma"/>
              </w:rPr>
              <w:t>__ /__ / ___</w:t>
            </w:r>
          </w:p>
        </w:tc>
        <w:tc>
          <w:tcPr>
            <w:tcW w:w="399" w:type="pct"/>
          </w:tcPr>
          <w:p w14:paraId="109EE87A" w14:textId="77777777" w:rsidR="00F661A1" w:rsidRPr="00702720" w:rsidRDefault="00F661A1" w:rsidP="00A935CF">
            <w:pPr>
              <w:rPr>
                <w:rFonts w:cs="Tahoma"/>
              </w:rPr>
            </w:pPr>
          </w:p>
        </w:tc>
      </w:tr>
    </w:tbl>
    <w:p w14:paraId="7E755CDA" w14:textId="77777777" w:rsidR="00CA7D73" w:rsidRPr="00702720" w:rsidRDefault="00CA7D73" w:rsidP="00CA7D73">
      <w:pPr>
        <w:rPr>
          <w:rFonts w:cs="Tahoma"/>
        </w:rPr>
      </w:pPr>
      <w:bookmarkStart w:id="704" w:name="_Ref510087097"/>
      <w:bookmarkStart w:id="705" w:name="_Toc83829770"/>
      <w:bookmarkStart w:id="706" w:name="_Toc83829880"/>
      <w:bookmarkStart w:id="707" w:name="_Toc83928644"/>
      <w:bookmarkStart w:id="708" w:name="_Toc105346515"/>
    </w:p>
    <w:p w14:paraId="51B11DA2" w14:textId="77777777" w:rsidR="00CA7D73" w:rsidRPr="00702720" w:rsidRDefault="00CA7D73">
      <w:pPr>
        <w:tabs>
          <w:tab w:val="clear" w:pos="0"/>
          <w:tab w:val="clear" w:pos="709"/>
          <w:tab w:val="clear" w:pos="1134"/>
        </w:tabs>
        <w:suppressAutoHyphens w:val="0"/>
        <w:spacing w:after="0"/>
        <w:jc w:val="left"/>
        <w:rPr>
          <w:rFonts w:eastAsiaTheme="majorEastAsia" w:cs="Tahoma"/>
          <w:b/>
          <w:bCs/>
          <w:color w:val="002060"/>
          <w:sz w:val="28"/>
          <w:szCs w:val="28"/>
          <w:lang w:eastAsia="en-US" w:bidi="he-IL"/>
        </w:rPr>
      </w:pPr>
      <w:r w:rsidRPr="00702720">
        <w:rPr>
          <w:rFonts w:cs="Tahoma"/>
        </w:rPr>
        <w:br w:type="page"/>
      </w:r>
    </w:p>
    <w:p w14:paraId="31DD5865" w14:textId="77780051" w:rsidR="00F661A1" w:rsidRPr="00702720" w:rsidRDefault="00F661A1" w:rsidP="00194985">
      <w:pPr>
        <w:pStyle w:val="Appendix-Heading1"/>
      </w:pPr>
      <w:bookmarkStart w:id="709" w:name="_Toc191630169"/>
      <w:r w:rsidRPr="00702720">
        <w:lastRenderedPageBreak/>
        <w:t>Υπόδειγμα Τεχνικής Προσφοράς</w:t>
      </w:r>
      <w:bookmarkEnd w:id="704"/>
      <w:bookmarkEnd w:id="705"/>
      <w:bookmarkEnd w:id="706"/>
      <w:bookmarkEnd w:id="707"/>
      <w:bookmarkEnd w:id="708"/>
      <w:bookmarkEnd w:id="709"/>
      <w:r w:rsidRPr="00702720">
        <w:t xml:space="preserve"> </w:t>
      </w:r>
    </w:p>
    <w:p w14:paraId="1B245158" w14:textId="5ED07ABA" w:rsidR="00090718" w:rsidRPr="00702720" w:rsidRDefault="00090718" w:rsidP="00B91332">
      <w:pPr>
        <w:pStyle w:val="Appendix-Heading2"/>
      </w:pPr>
      <w:bookmarkStart w:id="710" w:name="_Toc191630170"/>
      <w:r w:rsidRPr="00702720">
        <w:t>Τμήμα 1</w:t>
      </w:r>
      <w:bookmarkEnd w:id="710"/>
    </w:p>
    <w:p w14:paraId="1394DCC8" w14:textId="27CDBEFA" w:rsidR="005C741D" w:rsidRPr="00702720" w:rsidRDefault="00B74EE3" w:rsidP="00A935CF">
      <w:pPr>
        <w:rPr>
          <w:rFonts w:cs="Tahoma"/>
        </w:rPr>
      </w:pPr>
      <w:r w:rsidRPr="00702720">
        <w:rPr>
          <w:rFonts w:cs="Tahoma"/>
        </w:rPr>
        <w:t xml:space="preserve">Η Τεχνική Προσφορά του υποψήφιου Αναδόχου θα συνταχθεί σύμφωνα με το παρακάτω υπόδειγμα και θα περιέχει </w:t>
      </w:r>
      <w:proofErr w:type="spellStart"/>
      <w:r w:rsidRPr="00702720">
        <w:rPr>
          <w:rFonts w:cs="Tahoma"/>
        </w:rPr>
        <w:t>τεκμηριωτικό</w:t>
      </w:r>
      <w:proofErr w:type="spellEnd"/>
      <w:r w:rsidRPr="00702720">
        <w:rPr>
          <w:rFonts w:cs="Tahoma"/>
        </w:rPr>
        <w:t xml:space="preserve"> υλικό για τον προσφερόμενο εξοπλισμό λογισμικό, εφαρμογές [εγχειρίδια, τεχνικά φυλλάδια, κλπ.] καθώς και τις παρεχόμενες υπηρεσίες καθώς και οποιοδήποτε επιπλέον στοιχείο τεκμηριώνει πληρέστερα την Προσφορά του υποψήφιου Αναδόχου και απαντά στις επιμέρους απαιτήσεις που τίθενται στην παρούσα Διακήρυξη, αλλά και στα αντίστοιχα κριτήρια αξιολόγησης</w:t>
      </w:r>
      <w:r w:rsidR="005C741D" w:rsidRPr="00702720">
        <w:rPr>
          <w:rFonts w:cs="Tahoma"/>
        </w:rPr>
        <w:t xml:space="preserve">. </w:t>
      </w:r>
    </w:p>
    <w:p w14:paraId="1E034B15" w14:textId="77777777" w:rsidR="005B4235" w:rsidRPr="00702720" w:rsidRDefault="005B4235" w:rsidP="005B4235">
      <w:pPr>
        <w:rPr>
          <w:rFonts w:cs="Tahoma"/>
        </w:rPr>
      </w:pPr>
      <w:r w:rsidRPr="00702720">
        <w:rPr>
          <w:rFonts w:cs="Tahoma"/>
        </w:rPr>
        <w:t xml:space="preserve">Τα περιεχόμενά της θα πρέπει να καλύπτουν τουλάχιστον τα παρακάτω κεφάλαια και </w:t>
      </w:r>
      <w:proofErr w:type="spellStart"/>
      <w:r w:rsidRPr="00702720">
        <w:rPr>
          <w:rFonts w:cs="Tahoma"/>
        </w:rPr>
        <w:t>υποενότητες</w:t>
      </w:r>
      <w:proofErr w:type="spellEnd"/>
      <w:r w:rsidRPr="00702720">
        <w:rPr>
          <w:rFonts w:cs="Tahoma"/>
        </w:rPr>
        <w:t>:</w:t>
      </w:r>
    </w:p>
    <w:tbl>
      <w:tblPr>
        <w:tblW w:w="9632"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1"/>
        <w:gridCol w:w="6767"/>
        <w:gridCol w:w="2034"/>
      </w:tblGrid>
      <w:tr w:rsidR="00223082" w:rsidRPr="00702720" w14:paraId="5448A14D" w14:textId="77777777">
        <w:trPr>
          <w:trHeight w:val="832"/>
        </w:trPr>
        <w:tc>
          <w:tcPr>
            <w:tcW w:w="831" w:type="dxa"/>
            <w:shd w:val="clear" w:color="auto" w:fill="B3B3B3"/>
          </w:tcPr>
          <w:p w14:paraId="154A20AC" w14:textId="77777777" w:rsidR="00223082" w:rsidRPr="00702720" w:rsidRDefault="00223082">
            <w:pPr>
              <w:pStyle w:val="TableParagraph"/>
              <w:spacing w:before="9"/>
              <w:rPr>
                <w:rFonts w:cs="Tahoma"/>
                <w:b/>
              </w:rPr>
            </w:pPr>
          </w:p>
          <w:p w14:paraId="57D42E90" w14:textId="77777777" w:rsidR="00223082" w:rsidRPr="00702720" w:rsidRDefault="00223082">
            <w:pPr>
              <w:pStyle w:val="TableParagraph"/>
              <w:ind w:left="110"/>
              <w:rPr>
                <w:rFonts w:cs="Tahoma"/>
                <w:b/>
              </w:rPr>
            </w:pPr>
            <w:r w:rsidRPr="00702720">
              <w:rPr>
                <w:rFonts w:cs="Tahoma"/>
                <w:b/>
              </w:rPr>
              <w:t>Α/Α</w:t>
            </w:r>
          </w:p>
        </w:tc>
        <w:tc>
          <w:tcPr>
            <w:tcW w:w="6767" w:type="dxa"/>
            <w:shd w:val="clear" w:color="auto" w:fill="B3B3B3"/>
          </w:tcPr>
          <w:p w14:paraId="020B407B" w14:textId="77777777" w:rsidR="00223082" w:rsidRPr="00702720" w:rsidRDefault="00223082">
            <w:pPr>
              <w:pStyle w:val="TableParagraph"/>
              <w:spacing w:before="9"/>
              <w:rPr>
                <w:rFonts w:cs="Tahoma"/>
                <w:b/>
              </w:rPr>
            </w:pPr>
          </w:p>
          <w:p w14:paraId="04B54CF5" w14:textId="77777777" w:rsidR="00223082" w:rsidRPr="00702720" w:rsidRDefault="00223082">
            <w:pPr>
              <w:pStyle w:val="TableParagraph"/>
              <w:ind w:left="107"/>
              <w:rPr>
                <w:rFonts w:cs="Tahoma"/>
                <w:b/>
              </w:rPr>
            </w:pPr>
            <w:r w:rsidRPr="00702720">
              <w:rPr>
                <w:rFonts w:cs="Tahoma"/>
                <w:b/>
              </w:rPr>
              <w:t>Τίτλος Ενότητας</w:t>
            </w:r>
          </w:p>
        </w:tc>
        <w:tc>
          <w:tcPr>
            <w:tcW w:w="2034" w:type="dxa"/>
            <w:shd w:val="clear" w:color="auto" w:fill="B3B3B3"/>
          </w:tcPr>
          <w:p w14:paraId="3A56152B" w14:textId="1A042888" w:rsidR="00223082" w:rsidRPr="00702720" w:rsidRDefault="00223082">
            <w:pPr>
              <w:pStyle w:val="TableParagraph"/>
              <w:tabs>
                <w:tab w:val="left" w:pos="1688"/>
              </w:tabs>
              <w:spacing w:line="273" w:lineRule="auto"/>
              <w:ind w:left="107" w:right="99"/>
              <w:rPr>
                <w:rFonts w:cs="Tahoma"/>
                <w:b/>
              </w:rPr>
            </w:pPr>
            <w:proofErr w:type="spellStart"/>
            <w:r w:rsidRPr="00702720">
              <w:rPr>
                <w:rFonts w:cs="Tahoma"/>
                <w:b/>
              </w:rPr>
              <w:t>Σύμφωνα</w:t>
            </w:r>
            <w:r w:rsidRPr="00702720">
              <w:rPr>
                <w:rFonts w:cs="Tahoma"/>
                <w:b/>
                <w:spacing w:val="-9"/>
              </w:rPr>
              <w:t>με</w:t>
            </w:r>
            <w:proofErr w:type="spellEnd"/>
            <w:r w:rsidRPr="00702720">
              <w:rPr>
                <w:rFonts w:cs="Tahoma"/>
                <w:b/>
                <w:spacing w:val="-9"/>
              </w:rPr>
              <w:t xml:space="preserve"> </w:t>
            </w:r>
            <w:r w:rsidRPr="00702720">
              <w:rPr>
                <w:rFonts w:cs="Tahoma"/>
                <w:b/>
              </w:rPr>
              <w:t>παραγράφους</w:t>
            </w:r>
            <w:r w:rsidRPr="00702720">
              <w:rPr>
                <w:rFonts w:cs="Tahoma"/>
                <w:b/>
                <w:spacing w:val="1"/>
              </w:rPr>
              <w:t xml:space="preserve"> </w:t>
            </w:r>
            <w:r w:rsidRPr="00702720">
              <w:rPr>
                <w:rFonts w:cs="Tahoma"/>
                <w:b/>
              </w:rPr>
              <w:t>του</w:t>
            </w:r>
          </w:p>
          <w:p w14:paraId="1376EC01" w14:textId="77777777" w:rsidR="00223082" w:rsidRPr="00702720" w:rsidRDefault="00223082">
            <w:pPr>
              <w:pStyle w:val="TableParagraph"/>
              <w:spacing w:before="3"/>
              <w:ind w:left="107"/>
              <w:rPr>
                <w:rFonts w:cs="Tahoma"/>
                <w:b/>
              </w:rPr>
            </w:pPr>
            <w:r w:rsidRPr="00702720">
              <w:rPr>
                <w:rFonts w:cs="Tahoma"/>
                <w:b/>
              </w:rPr>
              <w:t>Παραρτήματος Ι:</w:t>
            </w:r>
          </w:p>
        </w:tc>
      </w:tr>
      <w:tr w:rsidR="00223082" w:rsidRPr="00702720" w14:paraId="6860E74B" w14:textId="77777777">
        <w:trPr>
          <w:trHeight w:val="313"/>
        </w:trPr>
        <w:tc>
          <w:tcPr>
            <w:tcW w:w="831" w:type="dxa"/>
            <w:shd w:val="clear" w:color="auto" w:fill="FAE3D4"/>
          </w:tcPr>
          <w:p w14:paraId="0160F6FF" w14:textId="77777777" w:rsidR="00223082" w:rsidRPr="00702720" w:rsidRDefault="00223082">
            <w:pPr>
              <w:pStyle w:val="TableParagraph"/>
              <w:spacing w:before="18"/>
              <w:ind w:left="110"/>
              <w:rPr>
                <w:rFonts w:cs="Tahoma"/>
                <w:b/>
              </w:rPr>
            </w:pPr>
            <w:r w:rsidRPr="00702720">
              <w:rPr>
                <w:rFonts w:cs="Tahoma"/>
                <w:b/>
              </w:rPr>
              <w:t>1.</w:t>
            </w:r>
          </w:p>
        </w:tc>
        <w:tc>
          <w:tcPr>
            <w:tcW w:w="6767" w:type="dxa"/>
            <w:shd w:val="clear" w:color="auto" w:fill="FAE3D4"/>
          </w:tcPr>
          <w:p w14:paraId="7FF036F3" w14:textId="77777777" w:rsidR="00223082" w:rsidRPr="00702720" w:rsidRDefault="00223082">
            <w:pPr>
              <w:pStyle w:val="TableParagraph"/>
              <w:spacing w:before="18"/>
              <w:ind w:left="827"/>
              <w:rPr>
                <w:rFonts w:cs="Tahoma"/>
                <w:b/>
              </w:rPr>
            </w:pPr>
            <w:r w:rsidRPr="00702720">
              <w:rPr>
                <w:rFonts w:cs="Tahoma"/>
                <w:b/>
              </w:rPr>
              <w:t>Περιγραφή</w:t>
            </w:r>
            <w:r w:rsidRPr="00702720">
              <w:rPr>
                <w:rFonts w:cs="Tahoma"/>
                <w:b/>
                <w:spacing w:val="58"/>
              </w:rPr>
              <w:t xml:space="preserve"> </w:t>
            </w:r>
            <w:r w:rsidRPr="00702720">
              <w:rPr>
                <w:rFonts w:cs="Tahoma"/>
                <w:b/>
              </w:rPr>
              <w:t>Έργου</w:t>
            </w:r>
          </w:p>
        </w:tc>
        <w:tc>
          <w:tcPr>
            <w:tcW w:w="2034" w:type="dxa"/>
            <w:shd w:val="clear" w:color="auto" w:fill="FAE3D4"/>
          </w:tcPr>
          <w:p w14:paraId="3D790FD3" w14:textId="77777777" w:rsidR="00223082" w:rsidRPr="00702720" w:rsidRDefault="00223082">
            <w:pPr>
              <w:pStyle w:val="TableParagraph"/>
              <w:rPr>
                <w:rFonts w:cs="Tahoma"/>
              </w:rPr>
            </w:pPr>
          </w:p>
        </w:tc>
      </w:tr>
      <w:tr w:rsidR="00223082" w:rsidRPr="00702720" w14:paraId="61C525E6" w14:textId="77777777">
        <w:trPr>
          <w:trHeight w:val="317"/>
        </w:trPr>
        <w:tc>
          <w:tcPr>
            <w:tcW w:w="831" w:type="dxa"/>
          </w:tcPr>
          <w:p w14:paraId="689619AF" w14:textId="77777777" w:rsidR="00223082" w:rsidRPr="00702720" w:rsidRDefault="00223082">
            <w:pPr>
              <w:pStyle w:val="TableParagraph"/>
              <w:spacing w:before="18"/>
              <w:ind w:right="12"/>
              <w:jc w:val="center"/>
              <w:rPr>
                <w:rFonts w:cs="Tahoma"/>
              </w:rPr>
            </w:pPr>
            <w:r w:rsidRPr="00702720">
              <w:rPr>
                <w:rFonts w:cs="Tahoma"/>
                <w:w w:val="95"/>
              </w:rPr>
              <w:t>1.1.</w:t>
            </w:r>
          </w:p>
        </w:tc>
        <w:tc>
          <w:tcPr>
            <w:tcW w:w="6767" w:type="dxa"/>
          </w:tcPr>
          <w:p w14:paraId="61644EED" w14:textId="77777777" w:rsidR="00223082" w:rsidRPr="00702720" w:rsidRDefault="00223082">
            <w:pPr>
              <w:pStyle w:val="TableParagraph"/>
              <w:spacing w:before="18"/>
              <w:ind w:left="107"/>
              <w:rPr>
                <w:rFonts w:cs="Tahoma"/>
              </w:rPr>
            </w:pPr>
            <w:r w:rsidRPr="00702720">
              <w:rPr>
                <w:rFonts w:cs="Tahoma"/>
              </w:rPr>
              <w:t>Περιβάλλον του Έργου</w:t>
            </w:r>
          </w:p>
        </w:tc>
        <w:tc>
          <w:tcPr>
            <w:tcW w:w="2034" w:type="dxa"/>
          </w:tcPr>
          <w:p w14:paraId="6034B9B4" w14:textId="77777777" w:rsidR="00223082" w:rsidRPr="00702720" w:rsidRDefault="00223082">
            <w:pPr>
              <w:pStyle w:val="TableParagraph"/>
              <w:spacing w:line="240" w:lineRule="exact"/>
              <w:ind w:left="107"/>
              <w:rPr>
                <w:rFonts w:cs="Tahoma"/>
              </w:rPr>
            </w:pPr>
            <w:r w:rsidRPr="00702720">
              <w:rPr>
                <w:rFonts w:cs="Tahoma"/>
              </w:rPr>
              <w:t>Ι.1</w:t>
            </w:r>
          </w:p>
        </w:tc>
      </w:tr>
      <w:tr w:rsidR="00223082" w:rsidRPr="00702720" w14:paraId="262CE9FD" w14:textId="77777777">
        <w:trPr>
          <w:trHeight w:val="313"/>
        </w:trPr>
        <w:tc>
          <w:tcPr>
            <w:tcW w:w="831" w:type="dxa"/>
          </w:tcPr>
          <w:p w14:paraId="634BDDE4" w14:textId="77777777" w:rsidR="00223082" w:rsidRPr="00702720" w:rsidRDefault="00223082">
            <w:pPr>
              <w:pStyle w:val="TableParagraph"/>
              <w:spacing w:before="18"/>
              <w:ind w:right="12"/>
              <w:jc w:val="center"/>
              <w:rPr>
                <w:rFonts w:cs="Tahoma"/>
              </w:rPr>
            </w:pPr>
            <w:r w:rsidRPr="00702720">
              <w:rPr>
                <w:rFonts w:cs="Tahoma"/>
                <w:w w:val="95"/>
              </w:rPr>
              <w:t>1.2.</w:t>
            </w:r>
          </w:p>
        </w:tc>
        <w:tc>
          <w:tcPr>
            <w:tcW w:w="6767" w:type="dxa"/>
          </w:tcPr>
          <w:p w14:paraId="708C5EE6" w14:textId="77777777" w:rsidR="00223082" w:rsidRPr="00702720" w:rsidRDefault="00223082">
            <w:pPr>
              <w:pStyle w:val="TableParagraph"/>
              <w:spacing w:before="18"/>
              <w:ind w:left="107"/>
              <w:rPr>
                <w:rFonts w:cs="Tahoma"/>
              </w:rPr>
            </w:pPr>
            <w:r w:rsidRPr="00702720">
              <w:rPr>
                <w:rFonts w:cs="Tahoma"/>
              </w:rPr>
              <w:t>Αντικείμενο του Έργου</w:t>
            </w:r>
          </w:p>
        </w:tc>
        <w:tc>
          <w:tcPr>
            <w:tcW w:w="2034" w:type="dxa"/>
          </w:tcPr>
          <w:p w14:paraId="54218D0C" w14:textId="77777777" w:rsidR="00223082" w:rsidRPr="00702720" w:rsidRDefault="00223082">
            <w:pPr>
              <w:pStyle w:val="TableParagraph"/>
              <w:spacing w:line="240" w:lineRule="exact"/>
              <w:ind w:left="107"/>
              <w:rPr>
                <w:rFonts w:cs="Tahoma"/>
              </w:rPr>
            </w:pPr>
            <w:r w:rsidRPr="00702720">
              <w:rPr>
                <w:rFonts w:cs="Tahoma"/>
              </w:rPr>
              <w:t>Ι.2</w:t>
            </w:r>
          </w:p>
        </w:tc>
      </w:tr>
      <w:tr w:rsidR="00223082" w:rsidRPr="00702720" w14:paraId="5B1D3178" w14:textId="77777777">
        <w:trPr>
          <w:trHeight w:val="316"/>
        </w:trPr>
        <w:tc>
          <w:tcPr>
            <w:tcW w:w="831" w:type="dxa"/>
            <w:shd w:val="clear" w:color="auto" w:fill="FAE3D4"/>
          </w:tcPr>
          <w:p w14:paraId="24196694" w14:textId="78034C51" w:rsidR="00223082" w:rsidRPr="00702720" w:rsidRDefault="003663E2">
            <w:pPr>
              <w:pStyle w:val="TableParagraph"/>
              <w:spacing w:before="18"/>
              <w:ind w:left="110"/>
              <w:rPr>
                <w:rFonts w:cs="Tahoma"/>
                <w:b/>
              </w:rPr>
            </w:pPr>
            <w:r w:rsidRPr="00702720">
              <w:rPr>
                <w:rFonts w:cs="Tahoma"/>
                <w:b/>
              </w:rPr>
              <w:t>2.</w:t>
            </w:r>
          </w:p>
        </w:tc>
        <w:tc>
          <w:tcPr>
            <w:tcW w:w="6767" w:type="dxa"/>
            <w:shd w:val="clear" w:color="auto" w:fill="FAE3D4"/>
          </w:tcPr>
          <w:p w14:paraId="7D81032B" w14:textId="371E1C66" w:rsidR="00223082" w:rsidRPr="00702720" w:rsidRDefault="003663E2">
            <w:pPr>
              <w:pStyle w:val="TableParagraph"/>
              <w:spacing w:before="18"/>
              <w:ind w:left="107"/>
              <w:rPr>
                <w:rFonts w:cs="Tahoma"/>
                <w:b/>
              </w:rPr>
            </w:pPr>
            <w:r w:rsidRPr="00702720">
              <w:rPr>
                <w:rFonts w:cs="Tahoma"/>
                <w:b/>
              </w:rPr>
              <w:t>Αρχιτεκτονική και Μη λειτουργικές προδιαγραφές</w:t>
            </w:r>
          </w:p>
        </w:tc>
        <w:tc>
          <w:tcPr>
            <w:tcW w:w="2034" w:type="dxa"/>
            <w:shd w:val="clear" w:color="auto" w:fill="FAE3D4"/>
          </w:tcPr>
          <w:p w14:paraId="59638CCB" w14:textId="77777777" w:rsidR="00223082" w:rsidRPr="00702720" w:rsidRDefault="00223082">
            <w:pPr>
              <w:pStyle w:val="TableParagraph"/>
              <w:rPr>
                <w:rFonts w:cs="Tahoma"/>
              </w:rPr>
            </w:pPr>
          </w:p>
        </w:tc>
      </w:tr>
      <w:tr w:rsidR="00223082" w:rsidRPr="00702720" w14:paraId="46926E63" w14:textId="77777777">
        <w:trPr>
          <w:trHeight w:val="361"/>
        </w:trPr>
        <w:tc>
          <w:tcPr>
            <w:tcW w:w="831" w:type="dxa"/>
            <w:vAlign w:val="center"/>
          </w:tcPr>
          <w:p w14:paraId="09FFADC0" w14:textId="77777777" w:rsidR="00223082" w:rsidRPr="00702720" w:rsidRDefault="00223082">
            <w:pPr>
              <w:pStyle w:val="TableParagraph"/>
              <w:spacing w:before="39"/>
              <w:ind w:left="252"/>
              <w:rPr>
                <w:rFonts w:cs="Tahoma"/>
              </w:rPr>
            </w:pPr>
            <w:r w:rsidRPr="00702720">
              <w:rPr>
                <w:rFonts w:cs="Tahoma"/>
              </w:rPr>
              <w:t>2.1.</w:t>
            </w:r>
          </w:p>
        </w:tc>
        <w:tc>
          <w:tcPr>
            <w:tcW w:w="6767" w:type="dxa"/>
            <w:vAlign w:val="center"/>
          </w:tcPr>
          <w:p w14:paraId="30B95A78" w14:textId="3F712129" w:rsidR="00223082" w:rsidRPr="00702720" w:rsidRDefault="003663E2">
            <w:pPr>
              <w:pStyle w:val="TableParagraph"/>
              <w:spacing w:before="18"/>
              <w:ind w:left="107"/>
              <w:rPr>
                <w:rFonts w:cs="Tahoma"/>
              </w:rPr>
            </w:pPr>
            <w:r w:rsidRPr="00702720">
              <w:rPr>
                <w:rFonts w:cs="Tahoma"/>
              </w:rPr>
              <w:t>Αρχιτεκτονική</w:t>
            </w:r>
          </w:p>
        </w:tc>
        <w:tc>
          <w:tcPr>
            <w:tcW w:w="2034" w:type="dxa"/>
            <w:vAlign w:val="center"/>
          </w:tcPr>
          <w:p w14:paraId="51D07E84" w14:textId="230960AD" w:rsidR="00223082" w:rsidRPr="00702720" w:rsidRDefault="00223082">
            <w:pPr>
              <w:pStyle w:val="TableParagraph"/>
              <w:spacing w:line="240" w:lineRule="exact"/>
              <w:ind w:left="107"/>
              <w:rPr>
                <w:rFonts w:cs="Tahoma"/>
              </w:rPr>
            </w:pPr>
            <w:r w:rsidRPr="00702720">
              <w:rPr>
                <w:rFonts w:cs="Tahoma"/>
              </w:rPr>
              <w:t>Ι.3</w:t>
            </w:r>
          </w:p>
        </w:tc>
      </w:tr>
      <w:tr w:rsidR="00223082" w:rsidRPr="00702720" w14:paraId="53CAA0C5" w14:textId="77777777">
        <w:trPr>
          <w:trHeight w:val="313"/>
        </w:trPr>
        <w:tc>
          <w:tcPr>
            <w:tcW w:w="831" w:type="dxa"/>
            <w:vAlign w:val="center"/>
          </w:tcPr>
          <w:p w14:paraId="7AA19D09" w14:textId="77777777" w:rsidR="00223082" w:rsidRPr="00702720" w:rsidRDefault="00223082">
            <w:pPr>
              <w:pStyle w:val="TableParagraph"/>
              <w:spacing w:before="18"/>
              <w:ind w:left="252"/>
              <w:rPr>
                <w:rFonts w:cs="Tahoma"/>
              </w:rPr>
            </w:pPr>
            <w:r w:rsidRPr="00702720">
              <w:rPr>
                <w:rFonts w:cs="Tahoma"/>
              </w:rPr>
              <w:t>2.2.</w:t>
            </w:r>
          </w:p>
        </w:tc>
        <w:tc>
          <w:tcPr>
            <w:tcW w:w="6767" w:type="dxa"/>
            <w:vAlign w:val="center"/>
          </w:tcPr>
          <w:p w14:paraId="251250A4" w14:textId="2F4FCA1C" w:rsidR="00223082" w:rsidRPr="00702720" w:rsidRDefault="003663E2">
            <w:pPr>
              <w:pStyle w:val="TableParagraph"/>
              <w:spacing w:before="18"/>
              <w:ind w:left="107"/>
              <w:rPr>
                <w:rFonts w:cs="Tahoma"/>
              </w:rPr>
            </w:pPr>
            <w:r w:rsidRPr="00702720">
              <w:rPr>
                <w:rFonts w:cs="Tahoma"/>
              </w:rPr>
              <w:t>Μη λειτουργικές προδιαγραφές</w:t>
            </w:r>
          </w:p>
        </w:tc>
        <w:tc>
          <w:tcPr>
            <w:tcW w:w="2034" w:type="dxa"/>
          </w:tcPr>
          <w:p w14:paraId="4AAC6C7C" w14:textId="19335550" w:rsidR="00223082" w:rsidRPr="00702720" w:rsidRDefault="00223082">
            <w:pPr>
              <w:pStyle w:val="TableParagraph"/>
              <w:spacing w:line="240" w:lineRule="exact"/>
              <w:ind w:left="107"/>
              <w:rPr>
                <w:rFonts w:cs="Tahoma"/>
              </w:rPr>
            </w:pPr>
            <w:r w:rsidRPr="00702720">
              <w:rPr>
                <w:rFonts w:cs="Tahoma"/>
              </w:rPr>
              <w:t>Ι.</w:t>
            </w:r>
            <w:r w:rsidR="003663E2" w:rsidRPr="00702720">
              <w:rPr>
                <w:rFonts w:cs="Tahoma"/>
              </w:rPr>
              <w:t>5</w:t>
            </w:r>
          </w:p>
        </w:tc>
      </w:tr>
      <w:tr w:rsidR="00223082" w:rsidRPr="00702720" w14:paraId="140D57D3" w14:textId="77777777">
        <w:trPr>
          <w:trHeight w:val="316"/>
        </w:trPr>
        <w:tc>
          <w:tcPr>
            <w:tcW w:w="831" w:type="dxa"/>
            <w:shd w:val="clear" w:color="auto" w:fill="FAE3D4"/>
          </w:tcPr>
          <w:p w14:paraId="19443B28" w14:textId="77777777" w:rsidR="00223082" w:rsidRPr="00702720" w:rsidRDefault="00223082">
            <w:pPr>
              <w:pStyle w:val="TableParagraph"/>
              <w:spacing w:before="18"/>
              <w:ind w:left="110"/>
              <w:rPr>
                <w:rFonts w:cs="Tahoma"/>
                <w:b/>
              </w:rPr>
            </w:pPr>
            <w:r w:rsidRPr="00702720">
              <w:rPr>
                <w:rFonts w:cs="Tahoma"/>
                <w:b/>
              </w:rPr>
              <w:t>3.</w:t>
            </w:r>
          </w:p>
        </w:tc>
        <w:tc>
          <w:tcPr>
            <w:tcW w:w="6767" w:type="dxa"/>
            <w:shd w:val="clear" w:color="auto" w:fill="FAE3D4"/>
          </w:tcPr>
          <w:p w14:paraId="699E2799" w14:textId="49E7A28C" w:rsidR="00223082" w:rsidRPr="00702720" w:rsidRDefault="003663E2">
            <w:pPr>
              <w:pStyle w:val="TableParagraph"/>
              <w:spacing w:before="18"/>
              <w:ind w:left="107"/>
              <w:rPr>
                <w:rFonts w:cs="Tahoma"/>
                <w:b/>
              </w:rPr>
            </w:pPr>
            <w:r w:rsidRPr="00702720">
              <w:rPr>
                <w:rFonts w:cs="Tahoma"/>
                <w:b/>
              </w:rPr>
              <w:t>Λειτουργικές και τεχνικές προδιαγραφές έργου</w:t>
            </w:r>
          </w:p>
        </w:tc>
        <w:tc>
          <w:tcPr>
            <w:tcW w:w="2034" w:type="dxa"/>
            <w:shd w:val="clear" w:color="auto" w:fill="FAE3D4"/>
          </w:tcPr>
          <w:p w14:paraId="73621004" w14:textId="77777777" w:rsidR="00223082" w:rsidRPr="00702720" w:rsidRDefault="00223082">
            <w:pPr>
              <w:pStyle w:val="TableParagraph"/>
              <w:rPr>
                <w:rFonts w:cs="Tahoma"/>
              </w:rPr>
            </w:pPr>
          </w:p>
        </w:tc>
      </w:tr>
      <w:tr w:rsidR="002A61AD" w:rsidRPr="00702720" w14:paraId="712BCDB1" w14:textId="77777777">
        <w:trPr>
          <w:trHeight w:val="314"/>
        </w:trPr>
        <w:tc>
          <w:tcPr>
            <w:tcW w:w="831" w:type="dxa"/>
          </w:tcPr>
          <w:p w14:paraId="4DB443CE" w14:textId="77777777" w:rsidR="002A61AD" w:rsidRPr="00702720" w:rsidRDefault="002A61AD" w:rsidP="002A61AD">
            <w:pPr>
              <w:pStyle w:val="TableParagraph"/>
              <w:spacing w:before="18"/>
              <w:ind w:left="252"/>
              <w:rPr>
                <w:rFonts w:cs="Tahoma"/>
              </w:rPr>
            </w:pPr>
            <w:r w:rsidRPr="00702720">
              <w:rPr>
                <w:rFonts w:cs="Tahoma"/>
              </w:rPr>
              <w:t>3.1.</w:t>
            </w:r>
          </w:p>
        </w:tc>
        <w:tc>
          <w:tcPr>
            <w:tcW w:w="6767" w:type="dxa"/>
            <w:vAlign w:val="center"/>
          </w:tcPr>
          <w:p w14:paraId="179A1898" w14:textId="3F2407F3" w:rsidR="002A61AD" w:rsidRPr="00702720" w:rsidRDefault="002A61AD" w:rsidP="002A61AD">
            <w:pPr>
              <w:pStyle w:val="TableParagraph"/>
              <w:spacing w:before="18"/>
              <w:ind w:left="107"/>
              <w:rPr>
                <w:rFonts w:cs="Tahoma"/>
              </w:rPr>
            </w:pPr>
            <w:r w:rsidRPr="00702720">
              <w:rPr>
                <w:rFonts w:cs="Tahoma"/>
                <w:color w:val="000000"/>
              </w:rPr>
              <w:t>Κεντρικό Διαχειριστικό Σύστημα δημιουργίας, επεξεργασίας και διαχείρισης δεδομένων</w:t>
            </w:r>
          </w:p>
        </w:tc>
        <w:tc>
          <w:tcPr>
            <w:tcW w:w="2034" w:type="dxa"/>
            <w:vAlign w:val="center"/>
          </w:tcPr>
          <w:p w14:paraId="0DAE4222" w14:textId="09F55813" w:rsidR="002A61AD" w:rsidRPr="00702720" w:rsidRDefault="002A61AD" w:rsidP="002A61AD">
            <w:pPr>
              <w:pStyle w:val="TableParagraph"/>
              <w:spacing w:line="240" w:lineRule="exact"/>
              <w:ind w:left="107"/>
              <w:rPr>
                <w:rFonts w:cs="Tahoma"/>
              </w:rPr>
            </w:pPr>
            <w:r w:rsidRPr="00702720">
              <w:rPr>
                <w:rFonts w:cs="Tahoma"/>
                <w:color w:val="000000"/>
              </w:rPr>
              <w:t>I.4.1.1</w:t>
            </w:r>
          </w:p>
        </w:tc>
      </w:tr>
      <w:tr w:rsidR="002A61AD" w:rsidRPr="00702720" w14:paraId="4C67DC90" w14:textId="77777777">
        <w:trPr>
          <w:trHeight w:val="314"/>
        </w:trPr>
        <w:tc>
          <w:tcPr>
            <w:tcW w:w="831" w:type="dxa"/>
          </w:tcPr>
          <w:p w14:paraId="387EFA1C" w14:textId="77777777" w:rsidR="002A61AD" w:rsidRPr="00702720" w:rsidRDefault="002A61AD" w:rsidP="002A61AD">
            <w:pPr>
              <w:pStyle w:val="TableParagraph"/>
              <w:spacing w:before="18"/>
              <w:ind w:left="252"/>
              <w:rPr>
                <w:rFonts w:cs="Tahoma"/>
              </w:rPr>
            </w:pPr>
            <w:r w:rsidRPr="00702720">
              <w:rPr>
                <w:rFonts w:cs="Tahoma"/>
              </w:rPr>
              <w:t>3.2.</w:t>
            </w:r>
          </w:p>
        </w:tc>
        <w:tc>
          <w:tcPr>
            <w:tcW w:w="6767" w:type="dxa"/>
            <w:vAlign w:val="center"/>
          </w:tcPr>
          <w:p w14:paraId="7A4DD2EB" w14:textId="330A71FC" w:rsidR="002A61AD" w:rsidRPr="00702720" w:rsidRDefault="002A61AD" w:rsidP="002A61AD">
            <w:pPr>
              <w:pStyle w:val="TableParagraph"/>
              <w:spacing w:before="18"/>
              <w:ind w:left="107"/>
              <w:rPr>
                <w:rFonts w:cs="Tahoma"/>
              </w:rPr>
            </w:pPr>
            <w:r w:rsidRPr="00702720">
              <w:rPr>
                <w:rFonts w:cs="Tahoma"/>
                <w:color w:val="000000"/>
              </w:rPr>
              <w:t>Σύστημα ψηφιακών ελέγχων και έκδοσης προστίμων μέσω φορητών συσκευών στο πεδίο</w:t>
            </w:r>
          </w:p>
        </w:tc>
        <w:tc>
          <w:tcPr>
            <w:tcW w:w="2034" w:type="dxa"/>
            <w:vAlign w:val="center"/>
          </w:tcPr>
          <w:p w14:paraId="16A17DE8" w14:textId="24407791" w:rsidR="002A61AD" w:rsidRPr="00702720" w:rsidRDefault="002A61AD" w:rsidP="002A61AD">
            <w:pPr>
              <w:pStyle w:val="TableParagraph"/>
              <w:spacing w:line="240" w:lineRule="exact"/>
              <w:ind w:left="107"/>
              <w:rPr>
                <w:rFonts w:cs="Tahoma"/>
              </w:rPr>
            </w:pPr>
            <w:r w:rsidRPr="00702720">
              <w:rPr>
                <w:rFonts w:cs="Tahoma"/>
                <w:color w:val="000000"/>
              </w:rPr>
              <w:t>I.4.1.2</w:t>
            </w:r>
          </w:p>
        </w:tc>
      </w:tr>
      <w:tr w:rsidR="002A61AD" w:rsidRPr="00702720" w14:paraId="3D9979A8" w14:textId="77777777">
        <w:trPr>
          <w:trHeight w:val="314"/>
        </w:trPr>
        <w:tc>
          <w:tcPr>
            <w:tcW w:w="831" w:type="dxa"/>
          </w:tcPr>
          <w:p w14:paraId="644DDC1B" w14:textId="77777777" w:rsidR="002A61AD" w:rsidRPr="00702720" w:rsidRDefault="002A61AD" w:rsidP="002A61AD">
            <w:pPr>
              <w:pStyle w:val="TableParagraph"/>
              <w:spacing w:before="18"/>
              <w:ind w:left="252"/>
              <w:rPr>
                <w:rFonts w:cs="Tahoma"/>
              </w:rPr>
            </w:pPr>
            <w:r w:rsidRPr="00702720">
              <w:rPr>
                <w:rFonts w:cs="Tahoma"/>
              </w:rPr>
              <w:t>3.1.</w:t>
            </w:r>
          </w:p>
        </w:tc>
        <w:tc>
          <w:tcPr>
            <w:tcW w:w="6767" w:type="dxa"/>
            <w:vAlign w:val="center"/>
          </w:tcPr>
          <w:p w14:paraId="1A01DFBD" w14:textId="13DA52C4" w:rsidR="002A61AD" w:rsidRPr="00702720" w:rsidRDefault="002A61AD" w:rsidP="002A61AD">
            <w:pPr>
              <w:pStyle w:val="TableParagraph"/>
              <w:spacing w:before="18"/>
              <w:ind w:left="107"/>
              <w:rPr>
                <w:rFonts w:cs="Tahoma"/>
              </w:rPr>
            </w:pPr>
            <w:r w:rsidRPr="00702720">
              <w:rPr>
                <w:rFonts w:cs="Tahoma"/>
                <w:color w:val="000000"/>
              </w:rPr>
              <w:t>Άδειες λογισμικού &amp; συνδρομητικές υπηρεσίες</w:t>
            </w:r>
          </w:p>
        </w:tc>
        <w:tc>
          <w:tcPr>
            <w:tcW w:w="2034" w:type="dxa"/>
            <w:vAlign w:val="center"/>
          </w:tcPr>
          <w:p w14:paraId="54F106AA" w14:textId="5837C506" w:rsidR="002A61AD" w:rsidRPr="00702720" w:rsidRDefault="002A61AD" w:rsidP="002A61AD">
            <w:pPr>
              <w:pStyle w:val="TableParagraph"/>
              <w:spacing w:line="240" w:lineRule="exact"/>
              <w:ind w:left="107"/>
              <w:rPr>
                <w:rFonts w:cs="Tahoma"/>
              </w:rPr>
            </w:pPr>
            <w:r w:rsidRPr="00702720">
              <w:rPr>
                <w:rFonts w:cs="Tahoma"/>
                <w:color w:val="000000"/>
              </w:rPr>
              <w:t xml:space="preserve">I.5.9 </w:t>
            </w:r>
          </w:p>
        </w:tc>
      </w:tr>
      <w:tr w:rsidR="002A61AD" w:rsidRPr="00702720" w14:paraId="46D27E7F" w14:textId="77777777">
        <w:trPr>
          <w:trHeight w:val="314"/>
        </w:trPr>
        <w:tc>
          <w:tcPr>
            <w:tcW w:w="831" w:type="dxa"/>
          </w:tcPr>
          <w:p w14:paraId="43DCE9F6" w14:textId="77777777" w:rsidR="002A61AD" w:rsidRPr="00702720" w:rsidRDefault="002A61AD" w:rsidP="002A61AD">
            <w:pPr>
              <w:pStyle w:val="TableParagraph"/>
              <w:spacing w:before="18"/>
              <w:ind w:left="252"/>
              <w:rPr>
                <w:rFonts w:cs="Tahoma"/>
              </w:rPr>
            </w:pPr>
            <w:r w:rsidRPr="00702720">
              <w:rPr>
                <w:rFonts w:cs="Tahoma"/>
              </w:rPr>
              <w:t>3.2.</w:t>
            </w:r>
          </w:p>
        </w:tc>
        <w:tc>
          <w:tcPr>
            <w:tcW w:w="6767" w:type="dxa"/>
            <w:vAlign w:val="center"/>
          </w:tcPr>
          <w:p w14:paraId="0D086A99" w14:textId="2BEA470E" w:rsidR="002A61AD" w:rsidRPr="00702720" w:rsidRDefault="002A61AD" w:rsidP="002A61AD">
            <w:pPr>
              <w:pStyle w:val="TableParagraph"/>
              <w:spacing w:before="18"/>
              <w:ind w:left="107"/>
              <w:rPr>
                <w:rFonts w:cs="Tahoma"/>
              </w:rPr>
            </w:pPr>
            <w:r w:rsidRPr="00702720">
              <w:rPr>
                <w:rFonts w:cs="Tahoma"/>
                <w:color w:val="000000"/>
              </w:rPr>
              <w:t>Έξυπνα κινητά τηλέφωνα</w:t>
            </w:r>
          </w:p>
        </w:tc>
        <w:tc>
          <w:tcPr>
            <w:tcW w:w="2034" w:type="dxa"/>
            <w:vAlign w:val="center"/>
          </w:tcPr>
          <w:p w14:paraId="16EE1619" w14:textId="6E8E5EBA" w:rsidR="002A61AD" w:rsidRPr="00702720" w:rsidRDefault="002A61AD" w:rsidP="002A61AD">
            <w:pPr>
              <w:pStyle w:val="TableParagraph"/>
              <w:spacing w:line="240" w:lineRule="exact"/>
              <w:ind w:left="107"/>
              <w:rPr>
                <w:rFonts w:cs="Tahoma"/>
              </w:rPr>
            </w:pPr>
            <w:r w:rsidRPr="00702720">
              <w:rPr>
                <w:rFonts w:cs="Tahoma"/>
                <w:color w:val="000000"/>
              </w:rPr>
              <w:t>I.4.1.3.1</w:t>
            </w:r>
          </w:p>
        </w:tc>
      </w:tr>
      <w:tr w:rsidR="002A61AD" w:rsidRPr="00702720" w14:paraId="1A614691" w14:textId="77777777">
        <w:trPr>
          <w:trHeight w:val="314"/>
        </w:trPr>
        <w:tc>
          <w:tcPr>
            <w:tcW w:w="831" w:type="dxa"/>
          </w:tcPr>
          <w:p w14:paraId="45ACD9D4" w14:textId="77777777" w:rsidR="002A61AD" w:rsidRPr="00702720" w:rsidRDefault="002A61AD" w:rsidP="002A61AD">
            <w:pPr>
              <w:pStyle w:val="TableParagraph"/>
              <w:spacing w:before="18"/>
              <w:ind w:left="252"/>
              <w:rPr>
                <w:rFonts w:cs="Tahoma"/>
              </w:rPr>
            </w:pPr>
            <w:r w:rsidRPr="00702720">
              <w:rPr>
                <w:rFonts w:cs="Tahoma"/>
              </w:rPr>
              <w:t>3.1.</w:t>
            </w:r>
          </w:p>
        </w:tc>
        <w:tc>
          <w:tcPr>
            <w:tcW w:w="6767" w:type="dxa"/>
            <w:vAlign w:val="center"/>
          </w:tcPr>
          <w:p w14:paraId="132D805F" w14:textId="10E44A69" w:rsidR="002A61AD" w:rsidRPr="00702720" w:rsidRDefault="002A61AD" w:rsidP="002A61AD">
            <w:pPr>
              <w:pStyle w:val="TableParagraph"/>
              <w:spacing w:before="18"/>
              <w:ind w:left="107"/>
              <w:rPr>
                <w:rFonts w:cs="Tahoma"/>
              </w:rPr>
            </w:pPr>
            <w:r w:rsidRPr="00702720">
              <w:rPr>
                <w:rFonts w:cs="Tahoma"/>
                <w:color w:val="000000"/>
              </w:rPr>
              <w:t>Φορητοί ασύρματοι εκτυπωτές και Αναλώσιμα</w:t>
            </w:r>
          </w:p>
        </w:tc>
        <w:tc>
          <w:tcPr>
            <w:tcW w:w="2034" w:type="dxa"/>
            <w:vAlign w:val="center"/>
          </w:tcPr>
          <w:p w14:paraId="53A274A2" w14:textId="66D506D2" w:rsidR="002A61AD" w:rsidRPr="00702720" w:rsidRDefault="002A61AD" w:rsidP="002A61AD">
            <w:pPr>
              <w:pStyle w:val="TableParagraph"/>
              <w:spacing w:line="240" w:lineRule="exact"/>
              <w:ind w:left="107"/>
              <w:rPr>
                <w:rFonts w:cs="Tahoma"/>
              </w:rPr>
            </w:pPr>
            <w:r w:rsidRPr="00702720">
              <w:rPr>
                <w:rFonts w:cs="Tahoma"/>
                <w:color w:val="000000"/>
              </w:rPr>
              <w:t>I.4.1.3.2</w:t>
            </w:r>
          </w:p>
        </w:tc>
      </w:tr>
      <w:tr w:rsidR="00223082" w:rsidRPr="00702720" w14:paraId="4B44D4DC" w14:textId="77777777">
        <w:trPr>
          <w:trHeight w:val="316"/>
        </w:trPr>
        <w:tc>
          <w:tcPr>
            <w:tcW w:w="831" w:type="dxa"/>
            <w:shd w:val="clear" w:color="auto" w:fill="FAE3D4"/>
          </w:tcPr>
          <w:p w14:paraId="61A3785B" w14:textId="77777777" w:rsidR="00223082" w:rsidRPr="00702720" w:rsidRDefault="00223082">
            <w:pPr>
              <w:pStyle w:val="TableParagraph"/>
              <w:spacing w:before="18"/>
              <w:ind w:left="110"/>
              <w:rPr>
                <w:rFonts w:cs="Tahoma"/>
                <w:b/>
              </w:rPr>
            </w:pPr>
            <w:r w:rsidRPr="00702720">
              <w:rPr>
                <w:rFonts w:cs="Tahoma"/>
                <w:b/>
              </w:rPr>
              <w:t>4.</w:t>
            </w:r>
          </w:p>
        </w:tc>
        <w:tc>
          <w:tcPr>
            <w:tcW w:w="6767" w:type="dxa"/>
            <w:shd w:val="clear" w:color="auto" w:fill="FAE3D4"/>
          </w:tcPr>
          <w:p w14:paraId="574D25C1" w14:textId="77777777" w:rsidR="00223082" w:rsidRPr="00702720" w:rsidRDefault="00223082">
            <w:pPr>
              <w:pStyle w:val="TableParagraph"/>
              <w:spacing w:before="18"/>
              <w:ind w:left="107"/>
              <w:rPr>
                <w:rFonts w:cs="Tahoma"/>
                <w:b/>
              </w:rPr>
            </w:pPr>
            <w:r w:rsidRPr="00702720">
              <w:rPr>
                <w:rFonts w:cs="Tahoma"/>
                <w:b/>
              </w:rPr>
              <w:t>Προσφερόμενες υπηρεσίες</w:t>
            </w:r>
          </w:p>
        </w:tc>
        <w:tc>
          <w:tcPr>
            <w:tcW w:w="2034" w:type="dxa"/>
            <w:shd w:val="clear" w:color="auto" w:fill="FAE3D4"/>
          </w:tcPr>
          <w:p w14:paraId="45AE5021" w14:textId="77777777" w:rsidR="00223082" w:rsidRPr="00702720" w:rsidRDefault="00223082">
            <w:pPr>
              <w:pStyle w:val="TableParagraph"/>
              <w:rPr>
                <w:rFonts w:cs="Tahoma"/>
              </w:rPr>
            </w:pPr>
          </w:p>
        </w:tc>
      </w:tr>
      <w:tr w:rsidR="00223082" w:rsidRPr="00702720" w14:paraId="240FD576" w14:textId="77777777">
        <w:trPr>
          <w:trHeight w:val="314"/>
        </w:trPr>
        <w:tc>
          <w:tcPr>
            <w:tcW w:w="831" w:type="dxa"/>
          </w:tcPr>
          <w:p w14:paraId="2AA6D1B7" w14:textId="77777777" w:rsidR="00223082" w:rsidRPr="00702720" w:rsidRDefault="00223082">
            <w:pPr>
              <w:pStyle w:val="TableParagraph"/>
              <w:spacing w:before="18"/>
              <w:ind w:left="252"/>
              <w:rPr>
                <w:rFonts w:cs="Tahoma"/>
              </w:rPr>
            </w:pPr>
            <w:r w:rsidRPr="00702720">
              <w:rPr>
                <w:rFonts w:cs="Tahoma"/>
              </w:rPr>
              <w:t>4.1.</w:t>
            </w:r>
          </w:p>
        </w:tc>
        <w:tc>
          <w:tcPr>
            <w:tcW w:w="6767" w:type="dxa"/>
          </w:tcPr>
          <w:p w14:paraId="5CC8327E" w14:textId="091B718D" w:rsidR="00223082" w:rsidRPr="00702720" w:rsidRDefault="003663E2">
            <w:pPr>
              <w:pStyle w:val="TableParagraph"/>
              <w:spacing w:before="18"/>
              <w:ind w:left="107"/>
              <w:rPr>
                <w:rFonts w:cs="Tahoma"/>
              </w:rPr>
            </w:pPr>
            <w:r w:rsidRPr="00702720">
              <w:rPr>
                <w:rFonts w:cs="Tahoma"/>
              </w:rPr>
              <w:t>Μελέτη Εφαρμογής</w:t>
            </w:r>
          </w:p>
        </w:tc>
        <w:tc>
          <w:tcPr>
            <w:tcW w:w="2034" w:type="dxa"/>
          </w:tcPr>
          <w:p w14:paraId="074603E3" w14:textId="34FE25F8" w:rsidR="00223082" w:rsidRPr="00702720" w:rsidRDefault="00223082">
            <w:pPr>
              <w:pStyle w:val="TableParagraph"/>
              <w:spacing w:line="240" w:lineRule="exact"/>
              <w:ind w:left="107"/>
              <w:rPr>
                <w:rFonts w:cs="Tahoma"/>
              </w:rPr>
            </w:pPr>
            <w:r w:rsidRPr="00702720">
              <w:rPr>
                <w:rFonts w:cs="Tahoma"/>
              </w:rPr>
              <w:t>Ι.</w:t>
            </w:r>
            <w:r w:rsidR="00B91332" w:rsidRPr="00702720">
              <w:rPr>
                <w:rFonts w:cs="Tahoma"/>
              </w:rPr>
              <w:t>6</w:t>
            </w:r>
            <w:r w:rsidRPr="00702720">
              <w:rPr>
                <w:rFonts w:cs="Tahoma"/>
              </w:rPr>
              <w:t xml:space="preserve">.1 </w:t>
            </w:r>
          </w:p>
        </w:tc>
      </w:tr>
      <w:tr w:rsidR="00497C26" w:rsidRPr="00702720" w14:paraId="1CC8698F" w14:textId="77777777">
        <w:trPr>
          <w:trHeight w:val="314"/>
        </w:trPr>
        <w:tc>
          <w:tcPr>
            <w:tcW w:w="831" w:type="dxa"/>
          </w:tcPr>
          <w:p w14:paraId="0E7CD9FA" w14:textId="77777777" w:rsidR="00497C26" w:rsidRPr="00702720" w:rsidRDefault="00497C26" w:rsidP="00497C26">
            <w:pPr>
              <w:pStyle w:val="TableParagraph"/>
              <w:spacing w:before="18"/>
              <w:ind w:left="252"/>
              <w:rPr>
                <w:rFonts w:cs="Tahoma"/>
              </w:rPr>
            </w:pPr>
            <w:r w:rsidRPr="00702720">
              <w:rPr>
                <w:rFonts w:cs="Tahoma"/>
              </w:rPr>
              <w:t>4.2.</w:t>
            </w:r>
          </w:p>
        </w:tc>
        <w:tc>
          <w:tcPr>
            <w:tcW w:w="6767" w:type="dxa"/>
          </w:tcPr>
          <w:p w14:paraId="66C2F195" w14:textId="3D3FCC5B" w:rsidR="00497C26" w:rsidRPr="00702720" w:rsidRDefault="00497C26" w:rsidP="00497C26">
            <w:pPr>
              <w:pStyle w:val="TableParagraph"/>
              <w:spacing w:before="18"/>
              <w:ind w:left="107"/>
              <w:rPr>
                <w:rFonts w:cs="Tahoma"/>
              </w:rPr>
            </w:pPr>
            <w:r w:rsidRPr="00702720">
              <w:rPr>
                <w:rFonts w:cs="Tahoma"/>
              </w:rPr>
              <w:t>Υπηρεσίες Εγκατάστασης &amp; Παραμετροποίησης</w:t>
            </w:r>
          </w:p>
        </w:tc>
        <w:tc>
          <w:tcPr>
            <w:tcW w:w="2034" w:type="dxa"/>
          </w:tcPr>
          <w:p w14:paraId="5FBACFF2" w14:textId="3DAA4907" w:rsidR="00497C26" w:rsidRPr="00702720" w:rsidRDefault="00497C26" w:rsidP="00497C26">
            <w:pPr>
              <w:pStyle w:val="TableParagraph"/>
              <w:spacing w:line="240" w:lineRule="exact"/>
              <w:ind w:left="107"/>
              <w:rPr>
                <w:rFonts w:cs="Tahoma"/>
              </w:rPr>
            </w:pPr>
            <w:r w:rsidRPr="00702720">
              <w:rPr>
                <w:rFonts w:cs="Tahoma"/>
              </w:rPr>
              <w:t>Ι.</w:t>
            </w:r>
            <w:r w:rsidR="00B91332" w:rsidRPr="00702720">
              <w:rPr>
                <w:rFonts w:cs="Tahoma"/>
              </w:rPr>
              <w:t>6</w:t>
            </w:r>
            <w:r w:rsidRPr="00702720">
              <w:rPr>
                <w:rFonts w:cs="Tahoma"/>
              </w:rPr>
              <w:t>.2</w:t>
            </w:r>
          </w:p>
        </w:tc>
      </w:tr>
      <w:tr w:rsidR="00497C26" w:rsidRPr="00702720" w14:paraId="7F06797C" w14:textId="77777777">
        <w:trPr>
          <w:trHeight w:val="314"/>
        </w:trPr>
        <w:tc>
          <w:tcPr>
            <w:tcW w:w="831" w:type="dxa"/>
          </w:tcPr>
          <w:p w14:paraId="3CE2BB56" w14:textId="73DB06CF" w:rsidR="00497C26" w:rsidRPr="00702720" w:rsidRDefault="00497C26" w:rsidP="00497C26">
            <w:pPr>
              <w:pStyle w:val="TableParagraph"/>
              <w:spacing w:before="18"/>
              <w:ind w:left="252"/>
              <w:rPr>
                <w:rFonts w:cs="Tahoma"/>
              </w:rPr>
            </w:pPr>
            <w:r w:rsidRPr="00702720">
              <w:rPr>
                <w:rFonts w:cs="Tahoma"/>
              </w:rPr>
              <w:t>4.3.</w:t>
            </w:r>
          </w:p>
        </w:tc>
        <w:tc>
          <w:tcPr>
            <w:tcW w:w="6767" w:type="dxa"/>
          </w:tcPr>
          <w:p w14:paraId="6139ACAE" w14:textId="5CB9E8F2" w:rsidR="00497C26" w:rsidRPr="00702720" w:rsidRDefault="00497C26" w:rsidP="00497C26">
            <w:pPr>
              <w:pStyle w:val="TableParagraph"/>
              <w:spacing w:before="18"/>
              <w:ind w:left="107"/>
              <w:rPr>
                <w:rFonts w:cs="Tahoma"/>
              </w:rPr>
            </w:pPr>
            <w:r w:rsidRPr="00702720">
              <w:rPr>
                <w:rFonts w:cs="Tahoma"/>
              </w:rPr>
              <w:t>Υπηρεσίες Εκπαίδευσης</w:t>
            </w:r>
          </w:p>
        </w:tc>
        <w:tc>
          <w:tcPr>
            <w:tcW w:w="2034" w:type="dxa"/>
          </w:tcPr>
          <w:p w14:paraId="7CA27243" w14:textId="16FE9622" w:rsidR="00497C26" w:rsidRPr="00702720" w:rsidRDefault="00497C26" w:rsidP="00497C26">
            <w:pPr>
              <w:pStyle w:val="TableParagraph"/>
              <w:spacing w:line="240" w:lineRule="exact"/>
              <w:ind w:left="107"/>
              <w:rPr>
                <w:rFonts w:cs="Tahoma"/>
              </w:rPr>
            </w:pPr>
            <w:r w:rsidRPr="00702720">
              <w:rPr>
                <w:rFonts w:cs="Tahoma"/>
              </w:rPr>
              <w:t>Ι.</w:t>
            </w:r>
            <w:r w:rsidR="00B91332" w:rsidRPr="00702720">
              <w:rPr>
                <w:rFonts w:cs="Tahoma"/>
              </w:rPr>
              <w:t>6</w:t>
            </w:r>
            <w:r w:rsidRPr="00702720">
              <w:rPr>
                <w:rFonts w:cs="Tahoma"/>
              </w:rPr>
              <w:t>.3</w:t>
            </w:r>
          </w:p>
        </w:tc>
      </w:tr>
      <w:tr w:rsidR="00F31EA7" w:rsidRPr="00702720" w14:paraId="43935169" w14:textId="77777777">
        <w:trPr>
          <w:trHeight w:val="278"/>
        </w:trPr>
        <w:tc>
          <w:tcPr>
            <w:tcW w:w="831" w:type="dxa"/>
          </w:tcPr>
          <w:p w14:paraId="17826B0A" w14:textId="77777777" w:rsidR="00F31EA7" w:rsidRPr="00702720" w:rsidRDefault="00F31EA7">
            <w:pPr>
              <w:pStyle w:val="TableParagraph"/>
              <w:spacing w:line="240" w:lineRule="exact"/>
              <w:ind w:left="252"/>
              <w:rPr>
                <w:rFonts w:cs="Tahoma"/>
              </w:rPr>
            </w:pPr>
            <w:r w:rsidRPr="00702720">
              <w:rPr>
                <w:rFonts w:cs="Tahoma"/>
              </w:rPr>
              <w:t>4.4.</w:t>
            </w:r>
          </w:p>
        </w:tc>
        <w:tc>
          <w:tcPr>
            <w:tcW w:w="6767" w:type="dxa"/>
          </w:tcPr>
          <w:p w14:paraId="01511B54" w14:textId="77777777" w:rsidR="00F31EA7" w:rsidRPr="00702720" w:rsidRDefault="00F31EA7">
            <w:pPr>
              <w:pStyle w:val="TableParagraph"/>
              <w:spacing w:before="18"/>
              <w:ind w:left="107"/>
              <w:rPr>
                <w:rFonts w:cs="Tahoma"/>
              </w:rPr>
            </w:pPr>
            <w:r w:rsidRPr="00702720">
              <w:rPr>
                <w:rFonts w:cs="Tahoma"/>
              </w:rPr>
              <w:t>Υπηρεσίες Δοκιμαστικής Λειτουργίας</w:t>
            </w:r>
          </w:p>
        </w:tc>
        <w:tc>
          <w:tcPr>
            <w:tcW w:w="2034" w:type="dxa"/>
          </w:tcPr>
          <w:p w14:paraId="1F921DF0" w14:textId="77777777" w:rsidR="00F31EA7" w:rsidRPr="00702720" w:rsidRDefault="00F31EA7">
            <w:pPr>
              <w:pStyle w:val="TableParagraph"/>
              <w:spacing w:line="240" w:lineRule="exact"/>
              <w:ind w:left="107"/>
              <w:rPr>
                <w:rFonts w:cs="Tahoma"/>
              </w:rPr>
            </w:pPr>
            <w:r w:rsidRPr="00702720">
              <w:rPr>
                <w:rFonts w:cs="Tahoma"/>
              </w:rPr>
              <w:t>Ι.6.4</w:t>
            </w:r>
          </w:p>
        </w:tc>
      </w:tr>
      <w:tr w:rsidR="003D5731" w:rsidRPr="00702720" w14:paraId="05193183" w14:textId="77777777">
        <w:trPr>
          <w:trHeight w:val="278"/>
        </w:trPr>
        <w:tc>
          <w:tcPr>
            <w:tcW w:w="831" w:type="dxa"/>
          </w:tcPr>
          <w:p w14:paraId="78FF5ABA" w14:textId="77777777" w:rsidR="003D5731" w:rsidRPr="00702720" w:rsidRDefault="003D5731">
            <w:pPr>
              <w:pStyle w:val="TableParagraph"/>
              <w:spacing w:line="240" w:lineRule="exact"/>
              <w:ind w:left="252"/>
              <w:rPr>
                <w:rFonts w:cs="Tahoma"/>
              </w:rPr>
            </w:pPr>
            <w:r w:rsidRPr="00702720">
              <w:rPr>
                <w:rFonts w:cs="Tahoma"/>
              </w:rPr>
              <w:t>4.5.</w:t>
            </w:r>
          </w:p>
        </w:tc>
        <w:tc>
          <w:tcPr>
            <w:tcW w:w="6767" w:type="dxa"/>
          </w:tcPr>
          <w:p w14:paraId="7748894D" w14:textId="4B3B8859" w:rsidR="003D5731" w:rsidRPr="00702720" w:rsidRDefault="003D5731">
            <w:pPr>
              <w:pStyle w:val="TableParagraph"/>
              <w:spacing w:before="18"/>
              <w:ind w:left="107"/>
              <w:rPr>
                <w:rFonts w:cs="Tahoma"/>
              </w:rPr>
            </w:pPr>
            <w:r w:rsidRPr="00702720">
              <w:rPr>
                <w:rFonts w:cs="Tahoma"/>
              </w:rPr>
              <w:t>Υπηρεσίες Δημοσιότητας</w:t>
            </w:r>
          </w:p>
        </w:tc>
        <w:tc>
          <w:tcPr>
            <w:tcW w:w="2034" w:type="dxa"/>
          </w:tcPr>
          <w:p w14:paraId="34C8595E" w14:textId="3BF5A9FB" w:rsidR="003D5731" w:rsidRPr="00702720" w:rsidRDefault="003D5731">
            <w:pPr>
              <w:pStyle w:val="TableParagraph"/>
              <w:spacing w:line="240" w:lineRule="exact"/>
              <w:ind w:left="107"/>
              <w:rPr>
                <w:rFonts w:cs="Tahoma"/>
              </w:rPr>
            </w:pPr>
            <w:r w:rsidRPr="00702720">
              <w:rPr>
                <w:rFonts w:cs="Tahoma"/>
              </w:rPr>
              <w:t>I.6.</w:t>
            </w:r>
            <w:r w:rsidR="009D7664" w:rsidRPr="00702720">
              <w:rPr>
                <w:rFonts w:cs="Tahoma"/>
              </w:rPr>
              <w:t>5</w:t>
            </w:r>
          </w:p>
        </w:tc>
      </w:tr>
      <w:tr w:rsidR="00B91332" w:rsidRPr="00702720" w14:paraId="3E2B59FD" w14:textId="77777777">
        <w:trPr>
          <w:trHeight w:val="278"/>
        </w:trPr>
        <w:tc>
          <w:tcPr>
            <w:tcW w:w="831" w:type="dxa"/>
          </w:tcPr>
          <w:p w14:paraId="6A185CC3" w14:textId="45B610F4" w:rsidR="00B91332" w:rsidRPr="00702720" w:rsidRDefault="00B91332" w:rsidP="00B91332">
            <w:pPr>
              <w:pStyle w:val="TableParagraph"/>
              <w:spacing w:line="240" w:lineRule="exact"/>
              <w:ind w:left="252"/>
              <w:rPr>
                <w:rFonts w:cs="Tahoma"/>
              </w:rPr>
            </w:pPr>
            <w:r w:rsidRPr="00702720">
              <w:rPr>
                <w:rFonts w:cs="Tahoma"/>
              </w:rPr>
              <w:t>4.</w:t>
            </w:r>
            <w:r w:rsidR="007F2E0B" w:rsidRPr="00702720">
              <w:rPr>
                <w:rFonts w:cs="Tahoma"/>
              </w:rPr>
              <w:t>5</w:t>
            </w:r>
            <w:r w:rsidRPr="00702720">
              <w:rPr>
                <w:rFonts w:cs="Tahoma"/>
              </w:rPr>
              <w:t>.</w:t>
            </w:r>
          </w:p>
        </w:tc>
        <w:tc>
          <w:tcPr>
            <w:tcW w:w="6767" w:type="dxa"/>
          </w:tcPr>
          <w:p w14:paraId="43AB9861" w14:textId="4367BD6A" w:rsidR="00B91332" w:rsidRPr="00702720" w:rsidRDefault="00B91332" w:rsidP="00B91332">
            <w:pPr>
              <w:pStyle w:val="TableParagraph"/>
              <w:spacing w:before="18"/>
              <w:ind w:left="107"/>
              <w:rPr>
                <w:rFonts w:cs="Tahoma"/>
              </w:rPr>
            </w:pPr>
            <w:r w:rsidRPr="00702720">
              <w:rPr>
                <w:rFonts w:cs="Tahoma"/>
              </w:rPr>
              <w:t>Υπηρεσίες Εγγύησης – Τεχνική Υποστήριξη</w:t>
            </w:r>
          </w:p>
        </w:tc>
        <w:tc>
          <w:tcPr>
            <w:tcW w:w="2034" w:type="dxa"/>
          </w:tcPr>
          <w:p w14:paraId="29019E87" w14:textId="6A01164A" w:rsidR="00B91332" w:rsidRPr="00702720" w:rsidRDefault="00B91332" w:rsidP="00B91332">
            <w:pPr>
              <w:pStyle w:val="TableParagraph"/>
              <w:spacing w:line="240" w:lineRule="exact"/>
              <w:ind w:left="107"/>
              <w:rPr>
                <w:rFonts w:cs="Tahoma"/>
              </w:rPr>
            </w:pPr>
            <w:r w:rsidRPr="00702720">
              <w:rPr>
                <w:rFonts w:cs="Tahoma"/>
              </w:rPr>
              <w:t>I.6.</w:t>
            </w:r>
            <w:r w:rsidR="007F2E0B" w:rsidRPr="00702720">
              <w:rPr>
                <w:rFonts w:cs="Tahoma"/>
              </w:rPr>
              <w:t>6</w:t>
            </w:r>
          </w:p>
        </w:tc>
      </w:tr>
      <w:tr w:rsidR="00B91332" w:rsidRPr="00702720" w14:paraId="5F0D114E" w14:textId="77777777">
        <w:trPr>
          <w:trHeight w:val="316"/>
        </w:trPr>
        <w:tc>
          <w:tcPr>
            <w:tcW w:w="831" w:type="dxa"/>
            <w:shd w:val="clear" w:color="auto" w:fill="FAE3D4"/>
          </w:tcPr>
          <w:p w14:paraId="5382FF2E" w14:textId="77777777" w:rsidR="00B91332" w:rsidRPr="00702720" w:rsidRDefault="00B91332" w:rsidP="00B91332">
            <w:pPr>
              <w:pStyle w:val="TableParagraph"/>
              <w:spacing w:before="18"/>
              <w:ind w:left="110"/>
              <w:rPr>
                <w:rFonts w:cs="Tahoma"/>
                <w:b/>
              </w:rPr>
            </w:pPr>
            <w:r w:rsidRPr="00702720">
              <w:rPr>
                <w:rFonts w:cs="Tahoma"/>
                <w:b/>
              </w:rPr>
              <w:t>5.</w:t>
            </w:r>
          </w:p>
        </w:tc>
        <w:tc>
          <w:tcPr>
            <w:tcW w:w="6767" w:type="dxa"/>
            <w:shd w:val="clear" w:color="auto" w:fill="FAE3D4"/>
          </w:tcPr>
          <w:p w14:paraId="6384722F" w14:textId="77777777" w:rsidR="00B91332" w:rsidRPr="00702720" w:rsidRDefault="00B91332" w:rsidP="00B91332">
            <w:pPr>
              <w:pStyle w:val="TableParagraph"/>
              <w:spacing w:before="18"/>
              <w:ind w:left="107"/>
              <w:rPr>
                <w:rFonts w:cs="Tahoma"/>
                <w:b/>
              </w:rPr>
            </w:pPr>
            <w:r w:rsidRPr="00702720">
              <w:rPr>
                <w:rFonts w:cs="Tahoma"/>
                <w:b/>
              </w:rPr>
              <w:t>Μεθοδολογία Υλοποίησης Έργου</w:t>
            </w:r>
          </w:p>
        </w:tc>
        <w:tc>
          <w:tcPr>
            <w:tcW w:w="2034" w:type="dxa"/>
            <w:shd w:val="clear" w:color="auto" w:fill="FAE3D4"/>
          </w:tcPr>
          <w:p w14:paraId="6B1D532F" w14:textId="77777777" w:rsidR="00B91332" w:rsidRPr="00702720" w:rsidRDefault="00B91332" w:rsidP="00B91332">
            <w:pPr>
              <w:pStyle w:val="TableParagraph"/>
              <w:rPr>
                <w:rFonts w:cs="Tahoma"/>
              </w:rPr>
            </w:pPr>
          </w:p>
        </w:tc>
      </w:tr>
      <w:tr w:rsidR="00B91332" w:rsidRPr="00702720" w14:paraId="3C8F1182" w14:textId="77777777">
        <w:trPr>
          <w:trHeight w:val="314"/>
        </w:trPr>
        <w:tc>
          <w:tcPr>
            <w:tcW w:w="831" w:type="dxa"/>
          </w:tcPr>
          <w:p w14:paraId="135DD872" w14:textId="77777777" w:rsidR="00B91332" w:rsidRPr="00702720" w:rsidRDefault="00B91332" w:rsidP="00B91332">
            <w:pPr>
              <w:pStyle w:val="TableParagraph"/>
              <w:spacing w:before="7"/>
              <w:ind w:right="230"/>
              <w:jc w:val="right"/>
              <w:rPr>
                <w:rFonts w:cs="Tahoma"/>
              </w:rPr>
            </w:pPr>
            <w:r w:rsidRPr="00702720">
              <w:rPr>
                <w:rFonts w:cs="Tahoma"/>
                <w:w w:val="95"/>
              </w:rPr>
              <w:t>5.1.</w:t>
            </w:r>
          </w:p>
        </w:tc>
        <w:tc>
          <w:tcPr>
            <w:tcW w:w="6767" w:type="dxa"/>
          </w:tcPr>
          <w:p w14:paraId="1245519A" w14:textId="77777777" w:rsidR="00B91332" w:rsidRPr="00702720" w:rsidRDefault="00B91332" w:rsidP="00B91332">
            <w:pPr>
              <w:pStyle w:val="TableParagraph"/>
              <w:spacing w:before="7"/>
              <w:ind w:left="107"/>
              <w:rPr>
                <w:rFonts w:cs="Tahoma"/>
              </w:rPr>
            </w:pPr>
            <w:r w:rsidRPr="00702720">
              <w:rPr>
                <w:rFonts w:cs="Tahoma"/>
              </w:rPr>
              <w:t>Φάσεις Υλοποίησης – Παραδοτέα - Χρονοδιάγραμμα</w:t>
            </w:r>
          </w:p>
        </w:tc>
        <w:tc>
          <w:tcPr>
            <w:tcW w:w="2034" w:type="dxa"/>
          </w:tcPr>
          <w:p w14:paraId="08583FAA" w14:textId="34DC7673" w:rsidR="00B91332" w:rsidRPr="00702720" w:rsidRDefault="00B91332" w:rsidP="00B91332">
            <w:pPr>
              <w:pStyle w:val="TableParagraph"/>
              <w:spacing w:line="230" w:lineRule="exact"/>
              <w:ind w:left="107"/>
              <w:rPr>
                <w:rFonts w:cs="Tahoma"/>
              </w:rPr>
            </w:pPr>
            <w:r w:rsidRPr="00702720">
              <w:rPr>
                <w:rFonts w:cs="Tahoma"/>
              </w:rPr>
              <w:t>Ι.7</w:t>
            </w:r>
          </w:p>
        </w:tc>
      </w:tr>
      <w:tr w:rsidR="00B91332" w:rsidRPr="00702720" w14:paraId="56D700F4" w14:textId="77777777">
        <w:trPr>
          <w:trHeight w:val="525"/>
        </w:trPr>
        <w:tc>
          <w:tcPr>
            <w:tcW w:w="831" w:type="dxa"/>
          </w:tcPr>
          <w:p w14:paraId="579F7D45" w14:textId="77777777" w:rsidR="00B91332" w:rsidRPr="00702720" w:rsidRDefault="00B91332" w:rsidP="00B91332">
            <w:pPr>
              <w:pStyle w:val="TableParagraph"/>
              <w:spacing w:before="113"/>
              <w:ind w:right="230"/>
              <w:jc w:val="right"/>
              <w:rPr>
                <w:rFonts w:cs="Tahoma"/>
              </w:rPr>
            </w:pPr>
            <w:r w:rsidRPr="00702720">
              <w:rPr>
                <w:rFonts w:cs="Tahoma"/>
                <w:w w:val="95"/>
              </w:rPr>
              <w:t>5.2.</w:t>
            </w:r>
          </w:p>
        </w:tc>
        <w:tc>
          <w:tcPr>
            <w:tcW w:w="6767" w:type="dxa"/>
          </w:tcPr>
          <w:p w14:paraId="1C95A021" w14:textId="77777777" w:rsidR="00B91332" w:rsidRPr="00702720" w:rsidRDefault="00B91332" w:rsidP="00B91332">
            <w:pPr>
              <w:pStyle w:val="TableParagraph"/>
              <w:spacing w:before="113"/>
              <w:ind w:left="107"/>
              <w:rPr>
                <w:rFonts w:cs="Tahoma"/>
              </w:rPr>
            </w:pPr>
            <w:r w:rsidRPr="00702720">
              <w:rPr>
                <w:rFonts w:cs="Tahoma"/>
              </w:rPr>
              <w:t>Μεθοδολογία Διοίκησης Έργου</w:t>
            </w:r>
          </w:p>
        </w:tc>
        <w:tc>
          <w:tcPr>
            <w:tcW w:w="2034" w:type="dxa"/>
          </w:tcPr>
          <w:p w14:paraId="332CC038" w14:textId="385B9D9C" w:rsidR="00B91332" w:rsidRPr="00702720" w:rsidRDefault="00B91332" w:rsidP="00B91332">
            <w:pPr>
              <w:pStyle w:val="TableParagraph"/>
              <w:spacing w:before="94"/>
              <w:ind w:left="107"/>
              <w:rPr>
                <w:rFonts w:cs="Tahoma"/>
              </w:rPr>
            </w:pPr>
            <w:r w:rsidRPr="00702720">
              <w:rPr>
                <w:rFonts w:cs="Tahoma"/>
              </w:rPr>
              <w:t>Ι.8</w:t>
            </w:r>
          </w:p>
        </w:tc>
      </w:tr>
      <w:tr w:rsidR="00B91332" w:rsidRPr="00702720" w14:paraId="40BDDCB9" w14:textId="77777777">
        <w:trPr>
          <w:trHeight w:val="313"/>
        </w:trPr>
        <w:tc>
          <w:tcPr>
            <w:tcW w:w="831" w:type="dxa"/>
            <w:shd w:val="clear" w:color="auto" w:fill="FAE3D4"/>
          </w:tcPr>
          <w:p w14:paraId="114C7DF7" w14:textId="77777777" w:rsidR="00B91332" w:rsidRPr="00702720" w:rsidRDefault="00B91332" w:rsidP="00B91332">
            <w:pPr>
              <w:pStyle w:val="TableParagraph"/>
              <w:spacing w:before="7"/>
              <w:ind w:left="110"/>
              <w:rPr>
                <w:rFonts w:cs="Tahoma"/>
                <w:b/>
              </w:rPr>
            </w:pPr>
            <w:r w:rsidRPr="00702720">
              <w:rPr>
                <w:rFonts w:cs="Tahoma"/>
                <w:b/>
              </w:rPr>
              <w:t>6.</w:t>
            </w:r>
          </w:p>
        </w:tc>
        <w:tc>
          <w:tcPr>
            <w:tcW w:w="6767" w:type="dxa"/>
            <w:shd w:val="clear" w:color="auto" w:fill="FAE3D4"/>
          </w:tcPr>
          <w:p w14:paraId="3E8920BB" w14:textId="77777777" w:rsidR="00B91332" w:rsidRPr="00702720" w:rsidRDefault="00B91332" w:rsidP="00B91332">
            <w:pPr>
              <w:pStyle w:val="TableParagraph"/>
              <w:spacing w:before="7"/>
              <w:ind w:left="107"/>
              <w:rPr>
                <w:rFonts w:cs="Tahoma"/>
                <w:b/>
              </w:rPr>
            </w:pPr>
            <w:r w:rsidRPr="00702720">
              <w:rPr>
                <w:rFonts w:cs="Tahoma"/>
                <w:b/>
              </w:rPr>
              <w:t>Πίνακες Συμμόρφωσης</w:t>
            </w:r>
          </w:p>
        </w:tc>
        <w:tc>
          <w:tcPr>
            <w:tcW w:w="2034" w:type="dxa"/>
            <w:shd w:val="clear" w:color="auto" w:fill="FAE3D4"/>
          </w:tcPr>
          <w:p w14:paraId="2DB98206" w14:textId="77777777" w:rsidR="00B91332" w:rsidRPr="00702720" w:rsidRDefault="00B91332" w:rsidP="00B91332">
            <w:pPr>
              <w:pStyle w:val="TableParagraph"/>
              <w:spacing w:before="7"/>
              <w:ind w:left="107"/>
              <w:rPr>
                <w:rFonts w:cs="Tahoma"/>
                <w:b/>
              </w:rPr>
            </w:pPr>
            <w:r w:rsidRPr="00702720">
              <w:rPr>
                <w:rFonts w:cs="Tahoma"/>
                <w:b/>
              </w:rPr>
              <w:t>Παράρτημα ΙΙ</w:t>
            </w:r>
          </w:p>
        </w:tc>
      </w:tr>
      <w:tr w:rsidR="00B91332" w:rsidRPr="00702720" w14:paraId="743C1E08" w14:textId="77777777">
        <w:trPr>
          <w:trHeight w:val="834"/>
        </w:trPr>
        <w:tc>
          <w:tcPr>
            <w:tcW w:w="831" w:type="dxa"/>
            <w:shd w:val="clear" w:color="auto" w:fill="FAE3D4"/>
          </w:tcPr>
          <w:p w14:paraId="4EC9760E" w14:textId="77777777" w:rsidR="00B91332" w:rsidRPr="00702720" w:rsidRDefault="00B91332" w:rsidP="00B91332">
            <w:pPr>
              <w:pStyle w:val="TableParagraph"/>
              <w:spacing w:before="2"/>
              <w:rPr>
                <w:rFonts w:cs="Tahoma"/>
              </w:rPr>
            </w:pPr>
          </w:p>
          <w:p w14:paraId="21C2D08D" w14:textId="77777777" w:rsidR="00B91332" w:rsidRPr="00702720" w:rsidRDefault="00B91332" w:rsidP="00B91332">
            <w:pPr>
              <w:pStyle w:val="TableParagraph"/>
              <w:ind w:left="110"/>
              <w:rPr>
                <w:rFonts w:cs="Tahoma"/>
                <w:b/>
              </w:rPr>
            </w:pPr>
            <w:r w:rsidRPr="00702720">
              <w:rPr>
                <w:rFonts w:cs="Tahoma"/>
                <w:b/>
              </w:rPr>
              <w:t>7.</w:t>
            </w:r>
          </w:p>
        </w:tc>
        <w:tc>
          <w:tcPr>
            <w:tcW w:w="6767" w:type="dxa"/>
            <w:shd w:val="clear" w:color="auto" w:fill="FAE3D4"/>
          </w:tcPr>
          <w:p w14:paraId="49C7866A" w14:textId="77777777" w:rsidR="00B91332" w:rsidRPr="00702720" w:rsidRDefault="00B91332" w:rsidP="00B91332">
            <w:pPr>
              <w:pStyle w:val="TableParagraph"/>
              <w:spacing w:line="232" w:lineRule="exact"/>
              <w:ind w:left="107"/>
              <w:rPr>
                <w:rFonts w:cs="Tahoma"/>
                <w:b/>
              </w:rPr>
            </w:pPr>
            <w:r w:rsidRPr="00702720">
              <w:rPr>
                <w:rFonts w:cs="Tahoma"/>
                <w:b/>
              </w:rPr>
              <w:t>Πίνακες Οικονομικής Προσφοράς,</w:t>
            </w:r>
            <w:r w:rsidRPr="00702720">
              <w:rPr>
                <w:rFonts w:cs="Tahoma"/>
                <w:b/>
                <w:u w:val="single"/>
              </w:rPr>
              <w:t xml:space="preserve"> χωρίς τιμές</w:t>
            </w:r>
          </w:p>
          <w:p w14:paraId="067C7E82" w14:textId="77777777" w:rsidR="00B91332" w:rsidRPr="00702720" w:rsidRDefault="00B91332" w:rsidP="00B91332">
            <w:pPr>
              <w:pStyle w:val="TableParagraph"/>
              <w:spacing w:before="12" w:line="278" w:lineRule="exact"/>
              <w:ind w:left="107" w:right="16"/>
              <w:rPr>
                <w:rFonts w:cs="Tahoma"/>
              </w:rPr>
            </w:pPr>
            <w:r w:rsidRPr="00702720">
              <w:rPr>
                <w:rFonts w:cs="Tahoma"/>
                <w:u w:val="single"/>
              </w:rPr>
              <w:t>Η εμφάνιση τιμής/ τιμών στον εν λόγω πίνακα αποτελεί λόγο απόρριψης</w:t>
            </w:r>
            <w:r w:rsidRPr="00702720">
              <w:rPr>
                <w:rFonts w:cs="Tahoma"/>
              </w:rPr>
              <w:t xml:space="preserve"> </w:t>
            </w:r>
            <w:r w:rsidRPr="00702720">
              <w:rPr>
                <w:rFonts w:cs="Tahoma"/>
                <w:u w:val="single"/>
              </w:rPr>
              <w:t>της προσφοράς</w:t>
            </w:r>
          </w:p>
        </w:tc>
        <w:tc>
          <w:tcPr>
            <w:tcW w:w="2034" w:type="dxa"/>
            <w:shd w:val="clear" w:color="auto" w:fill="FAE3D4"/>
          </w:tcPr>
          <w:p w14:paraId="710DE736" w14:textId="77777777" w:rsidR="00B91332" w:rsidRPr="00702720" w:rsidRDefault="00B91332" w:rsidP="00B91332">
            <w:pPr>
              <w:pStyle w:val="TableParagraph"/>
              <w:spacing w:before="2"/>
              <w:rPr>
                <w:rFonts w:cs="Tahoma"/>
              </w:rPr>
            </w:pPr>
          </w:p>
          <w:p w14:paraId="3D6C0657" w14:textId="77777777" w:rsidR="00B91332" w:rsidRPr="00702720" w:rsidRDefault="00B91332" w:rsidP="00B91332">
            <w:pPr>
              <w:pStyle w:val="TableParagraph"/>
              <w:ind w:left="107"/>
              <w:rPr>
                <w:rFonts w:cs="Tahoma"/>
                <w:b/>
              </w:rPr>
            </w:pPr>
            <w:r w:rsidRPr="00702720">
              <w:rPr>
                <w:rFonts w:cs="Tahoma"/>
                <w:b/>
              </w:rPr>
              <w:t>Παράρτημα VI</w:t>
            </w:r>
          </w:p>
        </w:tc>
      </w:tr>
    </w:tbl>
    <w:p w14:paraId="018D81FB" w14:textId="77777777" w:rsidR="00C83757" w:rsidRPr="00702720" w:rsidRDefault="00C83757" w:rsidP="00A935CF">
      <w:pPr>
        <w:rPr>
          <w:rFonts w:cs="Tahoma"/>
        </w:rPr>
      </w:pPr>
    </w:p>
    <w:p w14:paraId="64F4CEEF" w14:textId="77777777" w:rsidR="00C83757" w:rsidRPr="00702720" w:rsidRDefault="00C83757" w:rsidP="00A935CF">
      <w:pPr>
        <w:rPr>
          <w:rFonts w:cs="Tahoma"/>
        </w:rPr>
      </w:pPr>
    </w:p>
    <w:p w14:paraId="41BD250E" w14:textId="2CC0366D" w:rsidR="005C741D" w:rsidRPr="00702720" w:rsidRDefault="005C741D" w:rsidP="00A935CF">
      <w:pPr>
        <w:rPr>
          <w:rFonts w:cs="Tahoma"/>
        </w:rPr>
      </w:pPr>
      <w:r w:rsidRPr="00702720">
        <w:rPr>
          <w:rFonts w:cs="Tahoma"/>
        </w:rPr>
        <w:lastRenderedPageBreak/>
        <w:t xml:space="preserve">Επίσης, περιλαμβάνονται στην Τεχνική Προσφορά: </w:t>
      </w:r>
    </w:p>
    <w:p w14:paraId="10436C05" w14:textId="77777777" w:rsidR="005C741D" w:rsidRPr="00702720" w:rsidRDefault="005C741D" w:rsidP="00A935CF">
      <w:pPr>
        <w:rPr>
          <w:rFonts w:cs="Tahoma"/>
        </w:rPr>
      </w:pPr>
      <w:r w:rsidRPr="00702720">
        <w:rPr>
          <w:rFonts w:cs="Tahoma"/>
        </w:rPr>
        <w:t xml:space="preserve">- </w:t>
      </w:r>
      <w:r w:rsidRPr="00702720">
        <w:rPr>
          <w:rFonts w:cs="Tahoma"/>
        </w:rPr>
        <w:tab/>
        <w:t xml:space="preserve">Όλες οι αναλυτικές πληροφορίες και </w:t>
      </w:r>
      <w:proofErr w:type="spellStart"/>
      <w:r w:rsidRPr="00702720">
        <w:rPr>
          <w:rFonts w:cs="Tahoma"/>
        </w:rPr>
        <w:t>τεκμηριωτικό</w:t>
      </w:r>
      <w:proofErr w:type="spellEnd"/>
      <w:r w:rsidRPr="00702720">
        <w:rPr>
          <w:rFonts w:cs="Tahoma"/>
        </w:rPr>
        <w:t xml:space="preserve"> υλικό για τον προσφερόμενο εξοπλισμό (εγχειρίδια, τεχνικά φυλλάδια, κ.λπ.) που αφορούν στην υλοποίηση του έργου, σε μορφή αυτόνομων τευχών για κάθε επιμέρους υλικό. Το παράρτημα αυτό αποτελείται από αριθμημένα Τεχνικά  Φυλλάδια κατασκευαστών, ή αναλυτικές τεχνικές περιγραφές των υπηρεσιών, κ.λπ. που κατά την κρίση του υποψηφίου αναδόχου τεκμηριώνουν τα στοιχεία των Πινάκων Τεχνικών Προδιαγραφών και Συμμόρφωσης. Στην αρχή του Παραρτήματος καταγράφεται αναλυτικός πίνακας των περιεχομένων φυλλαδίων και τευχών που περιλαμβάνονται σ’ αυτό καθώς και η αρίθμησή τους.</w:t>
      </w:r>
    </w:p>
    <w:p w14:paraId="0593BECE" w14:textId="77777777" w:rsidR="005C741D" w:rsidRPr="00702720" w:rsidRDefault="005C741D" w:rsidP="00A935CF">
      <w:pPr>
        <w:rPr>
          <w:rFonts w:cs="Tahoma"/>
        </w:rPr>
      </w:pPr>
      <w:r w:rsidRPr="00702720">
        <w:rPr>
          <w:rFonts w:cs="Tahoma"/>
        </w:rPr>
        <w:t xml:space="preserve">- </w:t>
      </w:r>
      <w:r w:rsidRPr="00702720">
        <w:rPr>
          <w:rFonts w:cs="Tahoma"/>
        </w:rPr>
        <w:tab/>
        <w:t>Οποιοδήποτε επιπλέον στοιχείο τεκμηριώνει πληρέστερα την προσφορά του υποψήφιου Αναδόχου και απαντά στις επιμέρους απαιτήσεις που τίθενται στην παρούσα διακήρυξη.</w:t>
      </w:r>
    </w:p>
    <w:p w14:paraId="100BA727" w14:textId="42E7F856" w:rsidR="00AC02F5" w:rsidRPr="00702720" w:rsidRDefault="00AC02F5">
      <w:pPr>
        <w:tabs>
          <w:tab w:val="clear" w:pos="0"/>
          <w:tab w:val="clear" w:pos="709"/>
          <w:tab w:val="clear" w:pos="1134"/>
        </w:tabs>
        <w:suppressAutoHyphens w:val="0"/>
        <w:spacing w:after="0"/>
        <w:jc w:val="left"/>
        <w:rPr>
          <w:rFonts w:cs="Tahoma"/>
        </w:rPr>
      </w:pPr>
    </w:p>
    <w:p w14:paraId="15AE8092" w14:textId="7AC997CB" w:rsidR="003663E2" w:rsidRPr="00702720" w:rsidRDefault="003663E2" w:rsidP="00B91332">
      <w:pPr>
        <w:pStyle w:val="Appendix-Heading2"/>
      </w:pPr>
      <w:bookmarkStart w:id="711" w:name="_Toc191630171"/>
      <w:bookmarkStart w:id="712" w:name="_Ref88047446"/>
      <w:bookmarkStart w:id="713" w:name="_Ref88922491"/>
      <w:bookmarkStart w:id="714" w:name="_Toc105346516"/>
      <w:r w:rsidRPr="00702720">
        <w:t>Τμήμα 2</w:t>
      </w:r>
      <w:bookmarkEnd w:id="711"/>
    </w:p>
    <w:p w14:paraId="62872765" w14:textId="77777777" w:rsidR="003663E2" w:rsidRPr="00702720" w:rsidRDefault="003663E2" w:rsidP="003663E2">
      <w:pPr>
        <w:rPr>
          <w:rFonts w:cs="Tahoma"/>
        </w:rPr>
      </w:pPr>
      <w:r w:rsidRPr="00702720">
        <w:rPr>
          <w:rFonts w:cs="Tahoma"/>
        </w:rPr>
        <w:t xml:space="preserve">Η Τεχνική Προσφορά του υποψήφιου Αναδόχου θα συνταχθεί σύμφωνα με το παρακάτω υπόδειγμα και θα περιέχει </w:t>
      </w:r>
      <w:proofErr w:type="spellStart"/>
      <w:r w:rsidRPr="00702720">
        <w:rPr>
          <w:rFonts w:cs="Tahoma"/>
        </w:rPr>
        <w:t>τεκμηριωτικό</w:t>
      </w:r>
      <w:proofErr w:type="spellEnd"/>
      <w:r w:rsidRPr="00702720">
        <w:rPr>
          <w:rFonts w:cs="Tahoma"/>
        </w:rPr>
        <w:t xml:space="preserve"> υλικό για τον προσφερόμενο εξοπλισμό λογισμικό, εφαρμογές [εγχειρίδια, τεχνικά φυλλάδια, κλπ.] καθώς και τις παρεχόμενες υπηρεσίες καθώς και οποιοδήποτε επιπλέον στοιχείο τεκμηριώνει πληρέστερα την Προσφορά του υποψήφιου Αναδόχου και απαντά στις επιμέρους απαιτήσεις που τίθενται στην παρούσα Διακήρυξη, αλλά και στα αντίστοιχα κριτήρια αξιολόγησης. </w:t>
      </w:r>
    </w:p>
    <w:p w14:paraId="75FF3D08" w14:textId="77777777" w:rsidR="003663E2" w:rsidRPr="00702720" w:rsidRDefault="003663E2" w:rsidP="003663E2">
      <w:pPr>
        <w:rPr>
          <w:rFonts w:cs="Tahoma"/>
        </w:rPr>
      </w:pPr>
      <w:r w:rsidRPr="00702720">
        <w:rPr>
          <w:rFonts w:cs="Tahoma"/>
        </w:rPr>
        <w:t xml:space="preserve">Τα περιεχόμενά της θα πρέπει να καλύπτουν τουλάχιστον τα παρακάτω κεφάλαια και </w:t>
      </w:r>
      <w:proofErr w:type="spellStart"/>
      <w:r w:rsidRPr="00702720">
        <w:rPr>
          <w:rFonts w:cs="Tahoma"/>
        </w:rPr>
        <w:t>υποενότητες</w:t>
      </w:r>
      <w:proofErr w:type="spellEnd"/>
      <w:r w:rsidRPr="00702720">
        <w:rPr>
          <w:rFonts w:cs="Tahoma"/>
        </w:rPr>
        <w:t>:</w:t>
      </w:r>
    </w:p>
    <w:tbl>
      <w:tblPr>
        <w:tblW w:w="9632"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1"/>
        <w:gridCol w:w="6767"/>
        <w:gridCol w:w="2034"/>
      </w:tblGrid>
      <w:tr w:rsidR="003663E2" w:rsidRPr="00702720" w14:paraId="40104324" w14:textId="77777777">
        <w:trPr>
          <w:trHeight w:val="832"/>
        </w:trPr>
        <w:tc>
          <w:tcPr>
            <w:tcW w:w="831" w:type="dxa"/>
            <w:shd w:val="clear" w:color="auto" w:fill="B3B3B3"/>
          </w:tcPr>
          <w:p w14:paraId="5BD558F6" w14:textId="77777777" w:rsidR="003663E2" w:rsidRPr="00702720" w:rsidRDefault="003663E2">
            <w:pPr>
              <w:pStyle w:val="TableParagraph"/>
              <w:spacing w:before="9"/>
              <w:rPr>
                <w:rFonts w:cs="Tahoma"/>
                <w:b/>
              </w:rPr>
            </w:pPr>
          </w:p>
          <w:p w14:paraId="22C2B55A" w14:textId="77777777" w:rsidR="003663E2" w:rsidRPr="00702720" w:rsidRDefault="003663E2">
            <w:pPr>
              <w:pStyle w:val="TableParagraph"/>
              <w:ind w:left="110"/>
              <w:rPr>
                <w:rFonts w:cs="Tahoma"/>
                <w:b/>
              </w:rPr>
            </w:pPr>
            <w:r w:rsidRPr="00702720">
              <w:rPr>
                <w:rFonts w:cs="Tahoma"/>
                <w:b/>
              </w:rPr>
              <w:t>Α/Α</w:t>
            </w:r>
          </w:p>
        </w:tc>
        <w:tc>
          <w:tcPr>
            <w:tcW w:w="6767" w:type="dxa"/>
            <w:shd w:val="clear" w:color="auto" w:fill="B3B3B3"/>
          </w:tcPr>
          <w:p w14:paraId="22B40B53" w14:textId="77777777" w:rsidR="003663E2" w:rsidRPr="00702720" w:rsidRDefault="003663E2">
            <w:pPr>
              <w:pStyle w:val="TableParagraph"/>
              <w:spacing w:before="9"/>
              <w:rPr>
                <w:rFonts w:cs="Tahoma"/>
                <w:b/>
              </w:rPr>
            </w:pPr>
          </w:p>
          <w:p w14:paraId="70232985" w14:textId="77777777" w:rsidR="003663E2" w:rsidRPr="00702720" w:rsidRDefault="003663E2">
            <w:pPr>
              <w:pStyle w:val="TableParagraph"/>
              <w:ind w:left="107"/>
              <w:rPr>
                <w:rFonts w:cs="Tahoma"/>
                <w:b/>
              </w:rPr>
            </w:pPr>
            <w:r w:rsidRPr="00702720">
              <w:rPr>
                <w:rFonts w:cs="Tahoma"/>
                <w:b/>
              </w:rPr>
              <w:t>Τίτλος Ενότητας</w:t>
            </w:r>
          </w:p>
        </w:tc>
        <w:tc>
          <w:tcPr>
            <w:tcW w:w="2034" w:type="dxa"/>
            <w:shd w:val="clear" w:color="auto" w:fill="B3B3B3"/>
          </w:tcPr>
          <w:p w14:paraId="0FFCC044" w14:textId="77777777" w:rsidR="003663E2" w:rsidRPr="00702720" w:rsidRDefault="003663E2">
            <w:pPr>
              <w:pStyle w:val="TableParagraph"/>
              <w:tabs>
                <w:tab w:val="left" w:pos="1688"/>
              </w:tabs>
              <w:spacing w:line="273" w:lineRule="auto"/>
              <w:ind w:left="107" w:right="99"/>
              <w:rPr>
                <w:rFonts w:cs="Tahoma"/>
                <w:b/>
              </w:rPr>
            </w:pPr>
            <w:proofErr w:type="spellStart"/>
            <w:r w:rsidRPr="00702720">
              <w:rPr>
                <w:rFonts w:cs="Tahoma"/>
                <w:b/>
              </w:rPr>
              <w:t>Σύμφωνα</w:t>
            </w:r>
            <w:r w:rsidRPr="00702720">
              <w:rPr>
                <w:rFonts w:cs="Tahoma"/>
                <w:b/>
                <w:spacing w:val="-9"/>
              </w:rPr>
              <w:t>με</w:t>
            </w:r>
            <w:proofErr w:type="spellEnd"/>
            <w:r w:rsidRPr="00702720">
              <w:rPr>
                <w:rFonts w:cs="Tahoma"/>
                <w:b/>
                <w:spacing w:val="-9"/>
              </w:rPr>
              <w:t xml:space="preserve"> </w:t>
            </w:r>
            <w:r w:rsidRPr="00702720">
              <w:rPr>
                <w:rFonts w:cs="Tahoma"/>
                <w:b/>
              </w:rPr>
              <w:t>παραγράφους</w:t>
            </w:r>
            <w:r w:rsidRPr="00702720">
              <w:rPr>
                <w:rFonts w:cs="Tahoma"/>
                <w:b/>
                <w:spacing w:val="1"/>
              </w:rPr>
              <w:t xml:space="preserve"> </w:t>
            </w:r>
            <w:r w:rsidRPr="00702720">
              <w:rPr>
                <w:rFonts w:cs="Tahoma"/>
                <w:b/>
              </w:rPr>
              <w:t>του</w:t>
            </w:r>
          </w:p>
          <w:p w14:paraId="6E68A85F" w14:textId="77777777" w:rsidR="003663E2" w:rsidRPr="00702720" w:rsidRDefault="003663E2">
            <w:pPr>
              <w:pStyle w:val="TableParagraph"/>
              <w:spacing w:before="3"/>
              <w:ind w:left="107"/>
              <w:rPr>
                <w:rFonts w:cs="Tahoma"/>
                <w:b/>
              </w:rPr>
            </w:pPr>
            <w:r w:rsidRPr="00702720">
              <w:rPr>
                <w:rFonts w:cs="Tahoma"/>
                <w:b/>
              </w:rPr>
              <w:t>Παραρτήματος Ι:</w:t>
            </w:r>
          </w:p>
        </w:tc>
      </w:tr>
      <w:tr w:rsidR="003663E2" w:rsidRPr="00702720" w14:paraId="0F08FED6" w14:textId="77777777">
        <w:trPr>
          <w:trHeight w:val="313"/>
        </w:trPr>
        <w:tc>
          <w:tcPr>
            <w:tcW w:w="831" w:type="dxa"/>
            <w:shd w:val="clear" w:color="auto" w:fill="FAE3D4"/>
          </w:tcPr>
          <w:p w14:paraId="4AEC9505" w14:textId="77777777" w:rsidR="003663E2" w:rsidRPr="00702720" w:rsidRDefault="003663E2">
            <w:pPr>
              <w:pStyle w:val="TableParagraph"/>
              <w:spacing w:before="18"/>
              <w:ind w:left="110"/>
              <w:rPr>
                <w:rFonts w:cs="Tahoma"/>
                <w:b/>
              </w:rPr>
            </w:pPr>
            <w:r w:rsidRPr="00702720">
              <w:rPr>
                <w:rFonts w:cs="Tahoma"/>
                <w:b/>
              </w:rPr>
              <w:t>1.</w:t>
            </w:r>
          </w:p>
        </w:tc>
        <w:tc>
          <w:tcPr>
            <w:tcW w:w="6767" w:type="dxa"/>
            <w:shd w:val="clear" w:color="auto" w:fill="FAE3D4"/>
          </w:tcPr>
          <w:p w14:paraId="711DAB98" w14:textId="77777777" w:rsidR="003663E2" w:rsidRPr="00702720" w:rsidRDefault="003663E2">
            <w:pPr>
              <w:pStyle w:val="TableParagraph"/>
              <w:spacing w:before="18"/>
              <w:ind w:left="827"/>
              <w:rPr>
                <w:rFonts w:cs="Tahoma"/>
                <w:b/>
              </w:rPr>
            </w:pPr>
            <w:r w:rsidRPr="00702720">
              <w:rPr>
                <w:rFonts w:cs="Tahoma"/>
                <w:b/>
              </w:rPr>
              <w:t>Περιγραφή</w:t>
            </w:r>
            <w:r w:rsidRPr="00702720">
              <w:rPr>
                <w:rFonts w:cs="Tahoma"/>
                <w:b/>
                <w:spacing w:val="58"/>
              </w:rPr>
              <w:t xml:space="preserve"> </w:t>
            </w:r>
            <w:r w:rsidRPr="00702720">
              <w:rPr>
                <w:rFonts w:cs="Tahoma"/>
                <w:b/>
              </w:rPr>
              <w:t>Έργου</w:t>
            </w:r>
          </w:p>
        </w:tc>
        <w:tc>
          <w:tcPr>
            <w:tcW w:w="2034" w:type="dxa"/>
            <w:shd w:val="clear" w:color="auto" w:fill="FAE3D4"/>
          </w:tcPr>
          <w:p w14:paraId="1A4CCAB3" w14:textId="77777777" w:rsidR="003663E2" w:rsidRPr="00702720" w:rsidRDefault="003663E2">
            <w:pPr>
              <w:pStyle w:val="TableParagraph"/>
              <w:rPr>
                <w:rFonts w:cs="Tahoma"/>
              </w:rPr>
            </w:pPr>
          </w:p>
        </w:tc>
      </w:tr>
      <w:tr w:rsidR="00ED5E64" w:rsidRPr="00702720" w14:paraId="1C00BAFA" w14:textId="77777777">
        <w:trPr>
          <w:trHeight w:val="317"/>
        </w:trPr>
        <w:tc>
          <w:tcPr>
            <w:tcW w:w="831" w:type="dxa"/>
          </w:tcPr>
          <w:p w14:paraId="672507FE" w14:textId="0A770AE0" w:rsidR="00ED5E64" w:rsidRPr="00702720" w:rsidRDefault="00ED5E64" w:rsidP="00ED5E64">
            <w:pPr>
              <w:pStyle w:val="TableParagraph"/>
              <w:spacing w:before="18"/>
              <w:ind w:right="12"/>
              <w:jc w:val="center"/>
              <w:rPr>
                <w:rFonts w:cs="Tahoma"/>
              </w:rPr>
            </w:pPr>
            <w:r w:rsidRPr="00702720">
              <w:rPr>
                <w:rFonts w:cs="Tahoma"/>
              </w:rPr>
              <w:t>1.1</w:t>
            </w:r>
          </w:p>
        </w:tc>
        <w:tc>
          <w:tcPr>
            <w:tcW w:w="6767" w:type="dxa"/>
          </w:tcPr>
          <w:p w14:paraId="12B09A94" w14:textId="6712C034" w:rsidR="00ED5E64" w:rsidRPr="00702720" w:rsidRDefault="00ED5E64" w:rsidP="00ED5E64">
            <w:pPr>
              <w:pStyle w:val="TableParagraph"/>
              <w:spacing w:before="18"/>
              <w:ind w:left="107"/>
              <w:rPr>
                <w:rFonts w:cs="Tahoma"/>
              </w:rPr>
            </w:pPr>
            <w:r w:rsidRPr="00702720">
              <w:rPr>
                <w:rFonts w:cs="Tahoma"/>
              </w:rPr>
              <w:t>Αντίληψη και κατανόηση του έργου από τον υποψήφιο Ανάδοχο</w:t>
            </w:r>
          </w:p>
        </w:tc>
        <w:tc>
          <w:tcPr>
            <w:tcW w:w="2034" w:type="dxa"/>
          </w:tcPr>
          <w:p w14:paraId="1C26EA8C" w14:textId="56E836BA" w:rsidR="00ED5E64" w:rsidRPr="00702720" w:rsidRDefault="00ED5E64" w:rsidP="00ED5E64">
            <w:pPr>
              <w:pStyle w:val="TableParagraph"/>
              <w:spacing w:line="240" w:lineRule="exact"/>
              <w:ind w:left="107"/>
              <w:rPr>
                <w:rFonts w:cs="Tahoma"/>
              </w:rPr>
            </w:pPr>
            <w:r w:rsidRPr="00702720">
              <w:rPr>
                <w:rFonts w:cs="Tahoma"/>
              </w:rPr>
              <w:t>Ι.1</w:t>
            </w:r>
            <w:r w:rsidR="00F562D5" w:rsidRPr="00702720">
              <w:rPr>
                <w:rFonts w:cs="Tahoma"/>
              </w:rPr>
              <w:t>, Ι2</w:t>
            </w:r>
          </w:p>
        </w:tc>
      </w:tr>
      <w:tr w:rsidR="00ED5E64" w:rsidRPr="00702720" w14:paraId="4CF1FAEB" w14:textId="77777777">
        <w:trPr>
          <w:trHeight w:val="317"/>
        </w:trPr>
        <w:tc>
          <w:tcPr>
            <w:tcW w:w="831" w:type="dxa"/>
          </w:tcPr>
          <w:p w14:paraId="76A74ECC" w14:textId="55648014" w:rsidR="00ED5E64" w:rsidRPr="00702720" w:rsidRDefault="00ED5E64" w:rsidP="00ED5E64">
            <w:pPr>
              <w:pStyle w:val="TableParagraph"/>
              <w:spacing w:before="18"/>
              <w:ind w:right="12"/>
              <w:jc w:val="center"/>
              <w:rPr>
                <w:rFonts w:cs="Tahoma"/>
                <w:w w:val="95"/>
              </w:rPr>
            </w:pPr>
            <w:r w:rsidRPr="00702720">
              <w:rPr>
                <w:rFonts w:cs="Tahoma"/>
              </w:rPr>
              <w:t>1.2</w:t>
            </w:r>
          </w:p>
        </w:tc>
        <w:tc>
          <w:tcPr>
            <w:tcW w:w="6767" w:type="dxa"/>
          </w:tcPr>
          <w:p w14:paraId="0B86CD57" w14:textId="0B925C68" w:rsidR="00ED5E64" w:rsidRPr="00702720" w:rsidRDefault="00ED5E64" w:rsidP="00ED5E64">
            <w:pPr>
              <w:pStyle w:val="TableParagraph"/>
              <w:spacing w:before="18"/>
              <w:ind w:left="107"/>
              <w:rPr>
                <w:rFonts w:cs="Tahoma"/>
              </w:rPr>
            </w:pPr>
            <w:r w:rsidRPr="00702720">
              <w:rPr>
                <w:rFonts w:cs="Tahoma"/>
              </w:rPr>
              <w:t>Λειτουργικές &amp; Τεχνικές Απαιτήσεις Προσφερόμενου Λογισμικού</w:t>
            </w:r>
          </w:p>
        </w:tc>
        <w:tc>
          <w:tcPr>
            <w:tcW w:w="2034" w:type="dxa"/>
          </w:tcPr>
          <w:p w14:paraId="4D80455E" w14:textId="01A07AF0" w:rsidR="00ED5E64" w:rsidRPr="00702720" w:rsidRDefault="007A0EB6" w:rsidP="00ED5E64">
            <w:pPr>
              <w:pStyle w:val="TableParagraph"/>
              <w:spacing w:line="240" w:lineRule="exact"/>
              <w:ind w:left="107"/>
              <w:rPr>
                <w:rFonts w:cs="Tahoma"/>
              </w:rPr>
            </w:pPr>
            <w:r w:rsidRPr="00702720">
              <w:rPr>
                <w:rFonts w:cs="Tahoma"/>
              </w:rPr>
              <w:t>I.4.2</w:t>
            </w:r>
            <w:r w:rsidR="004D1945" w:rsidRPr="00702720">
              <w:rPr>
                <w:rFonts w:cs="Tahoma"/>
              </w:rPr>
              <w:t xml:space="preserve"> </w:t>
            </w:r>
          </w:p>
        </w:tc>
      </w:tr>
      <w:tr w:rsidR="00ED5E64" w:rsidRPr="00702720" w14:paraId="1BA29E64" w14:textId="77777777">
        <w:trPr>
          <w:trHeight w:val="317"/>
        </w:trPr>
        <w:tc>
          <w:tcPr>
            <w:tcW w:w="831" w:type="dxa"/>
          </w:tcPr>
          <w:p w14:paraId="0D88C35D" w14:textId="08EFACCB" w:rsidR="00ED5E64" w:rsidRPr="00702720" w:rsidRDefault="00ED5E64" w:rsidP="00ED5E64">
            <w:pPr>
              <w:pStyle w:val="TableParagraph"/>
              <w:spacing w:before="18"/>
              <w:ind w:right="12"/>
              <w:jc w:val="center"/>
              <w:rPr>
                <w:rFonts w:cs="Tahoma"/>
                <w:w w:val="95"/>
              </w:rPr>
            </w:pPr>
            <w:r w:rsidRPr="00702720">
              <w:rPr>
                <w:rFonts w:cs="Tahoma"/>
              </w:rPr>
              <w:t>1.3</w:t>
            </w:r>
          </w:p>
        </w:tc>
        <w:tc>
          <w:tcPr>
            <w:tcW w:w="6767" w:type="dxa"/>
          </w:tcPr>
          <w:p w14:paraId="52BB7FCE" w14:textId="6B252F5E" w:rsidR="00ED5E64" w:rsidRPr="00702720" w:rsidRDefault="00600E02" w:rsidP="00ED5E64">
            <w:pPr>
              <w:pStyle w:val="TableParagraph"/>
              <w:spacing w:before="18"/>
              <w:ind w:left="107"/>
              <w:rPr>
                <w:rFonts w:cs="Tahoma"/>
              </w:rPr>
            </w:pPr>
            <w:r w:rsidRPr="00702720">
              <w:rPr>
                <w:rFonts w:cs="Tahoma"/>
              </w:rPr>
              <w:t xml:space="preserve">Αρχιτεκτονική - </w:t>
            </w:r>
            <w:r w:rsidR="00ED5E64" w:rsidRPr="00702720">
              <w:rPr>
                <w:rFonts w:cs="Tahoma"/>
              </w:rPr>
              <w:t>Οριζόντιες Απαιτήσεις</w:t>
            </w:r>
          </w:p>
        </w:tc>
        <w:tc>
          <w:tcPr>
            <w:tcW w:w="2034" w:type="dxa"/>
          </w:tcPr>
          <w:p w14:paraId="7E22E470" w14:textId="357997C6" w:rsidR="00ED5E64" w:rsidRPr="00702720" w:rsidRDefault="007A0EB6" w:rsidP="00ED5E64">
            <w:pPr>
              <w:pStyle w:val="TableParagraph"/>
              <w:spacing w:line="240" w:lineRule="exact"/>
              <w:ind w:left="107"/>
              <w:rPr>
                <w:rFonts w:cs="Tahoma"/>
              </w:rPr>
            </w:pPr>
            <w:r w:rsidRPr="00702720">
              <w:rPr>
                <w:rFonts w:cs="Tahoma"/>
              </w:rPr>
              <w:t>I.3, I.5</w:t>
            </w:r>
          </w:p>
        </w:tc>
      </w:tr>
      <w:tr w:rsidR="00ED5E64" w:rsidRPr="00702720" w14:paraId="36CE554F" w14:textId="77777777">
        <w:trPr>
          <w:trHeight w:val="313"/>
        </w:trPr>
        <w:tc>
          <w:tcPr>
            <w:tcW w:w="831" w:type="dxa"/>
          </w:tcPr>
          <w:p w14:paraId="6311D28C" w14:textId="512DEEFA" w:rsidR="00ED5E64" w:rsidRPr="00702720" w:rsidRDefault="00ED5E64" w:rsidP="00ED5E64">
            <w:pPr>
              <w:pStyle w:val="TableParagraph"/>
              <w:spacing w:before="18"/>
              <w:ind w:right="12"/>
              <w:jc w:val="center"/>
              <w:rPr>
                <w:rFonts w:cs="Tahoma"/>
              </w:rPr>
            </w:pPr>
            <w:r w:rsidRPr="00702720">
              <w:rPr>
                <w:rFonts w:cs="Tahoma"/>
              </w:rPr>
              <w:t>1.4</w:t>
            </w:r>
          </w:p>
        </w:tc>
        <w:tc>
          <w:tcPr>
            <w:tcW w:w="6767" w:type="dxa"/>
          </w:tcPr>
          <w:p w14:paraId="3DC73ADF" w14:textId="2C1BB2AE" w:rsidR="00ED5E64" w:rsidRPr="00702720" w:rsidRDefault="00ED5E64" w:rsidP="00ED5E64">
            <w:pPr>
              <w:pStyle w:val="TableParagraph"/>
              <w:spacing w:before="18"/>
              <w:ind w:left="107"/>
              <w:rPr>
                <w:rFonts w:cs="Tahoma"/>
              </w:rPr>
            </w:pPr>
            <w:r w:rsidRPr="00702720">
              <w:rPr>
                <w:rFonts w:cs="Tahoma"/>
              </w:rPr>
              <w:t>Αριθμός διαφορετικών κατασκευαστών καμερών που μπορεί να συνδυάσει το προσφερόμενο λογισμικό από υφιστάμενες υλοποιήσεις</w:t>
            </w:r>
          </w:p>
        </w:tc>
        <w:tc>
          <w:tcPr>
            <w:tcW w:w="2034" w:type="dxa"/>
          </w:tcPr>
          <w:p w14:paraId="1F2A5A13" w14:textId="0498E9A3" w:rsidR="00ED5E64" w:rsidRPr="00702720" w:rsidRDefault="007A0EB6" w:rsidP="00ED5E64">
            <w:pPr>
              <w:pStyle w:val="TableParagraph"/>
              <w:spacing w:line="240" w:lineRule="exact"/>
              <w:ind w:left="107"/>
              <w:rPr>
                <w:rFonts w:cs="Tahoma"/>
              </w:rPr>
            </w:pPr>
            <w:r w:rsidRPr="00702720">
              <w:rPr>
                <w:rFonts w:cs="Tahoma"/>
              </w:rPr>
              <w:t xml:space="preserve">I.4.2 </w:t>
            </w:r>
          </w:p>
        </w:tc>
      </w:tr>
      <w:tr w:rsidR="003663E2" w:rsidRPr="00702720" w14:paraId="117A2CBF" w14:textId="77777777">
        <w:trPr>
          <w:trHeight w:val="316"/>
        </w:trPr>
        <w:tc>
          <w:tcPr>
            <w:tcW w:w="831" w:type="dxa"/>
            <w:shd w:val="clear" w:color="auto" w:fill="FAE3D4"/>
          </w:tcPr>
          <w:p w14:paraId="6A8CAB04" w14:textId="006C2048" w:rsidR="003663E2" w:rsidRPr="00702720" w:rsidRDefault="004D1945">
            <w:pPr>
              <w:pStyle w:val="TableParagraph"/>
              <w:spacing w:before="18"/>
              <w:ind w:left="110"/>
              <w:rPr>
                <w:rFonts w:cs="Tahoma"/>
                <w:b/>
              </w:rPr>
            </w:pPr>
            <w:r w:rsidRPr="00702720">
              <w:rPr>
                <w:rFonts w:cs="Tahoma"/>
                <w:b/>
              </w:rPr>
              <w:t>2</w:t>
            </w:r>
            <w:r w:rsidR="00F81BD3">
              <w:rPr>
                <w:rFonts w:cs="Tahoma"/>
                <w:b/>
              </w:rPr>
              <w:t>.</w:t>
            </w:r>
          </w:p>
        </w:tc>
        <w:tc>
          <w:tcPr>
            <w:tcW w:w="6767" w:type="dxa"/>
            <w:shd w:val="clear" w:color="auto" w:fill="FAE3D4"/>
          </w:tcPr>
          <w:p w14:paraId="3189ADB8" w14:textId="77777777" w:rsidR="003663E2" w:rsidRPr="00702720" w:rsidRDefault="003663E2">
            <w:pPr>
              <w:pStyle w:val="TableParagraph"/>
              <w:spacing w:before="18"/>
              <w:ind w:left="107"/>
              <w:rPr>
                <w:rFonts w:cs="Tahoma"/>
                <w:b/>
              </w:rPr>
            </w:pPr>
            <w:r w:rsidRPr="00702720">
              <w:rPr>
                <w:rFonts w:cs="Tahoma"/>
                <w:b/>
              </w:rPr>
              <w:t>Προσφερόμενες υπηρεσίες</w:t>
            </w:r>
          </w:p>
        </w:tc>
        <w:tc>
          <w:tcPr>
            <w:tcW w:w="2034" w:type="dxa"/>
            <w:shd w:val="clear" w:color="auto" w:fill="FAE3D4"/>
          </w:tcPr>
          <w:p w14:paraId="09DA2997" w14:textId="77777777" w:rsidR="003663E2" w:rsidRPr="00702720" w:rsidRDefault="003663E2">
            <w:pPr>
              <w:pStyle w:val="TableParagraph"/>
              <w:rPr>
                <w:rFonts w:cs="Tahoma"/>
              </w:rPr>
            </w:pPr>
          </w:p>
        </w:tc>
      </w:tr>
      <w:tr w:rsidR="00B91332" w:rsidRPr="00702720" w14:paraId="05C0FA1B" w14:textId="77777777">
        <w:trPr>
          <w:trHeight w:val="314"/>
        </w:trPr>
        <w:tc>
          <w:tcPr>
            <w:tcW w:w="831" w:type="dxa"/>
          </w:tcPr>
          <w:p w14:paraId="17135948" w14:textId="6778D267" w:rsidR="00B91332" w:rsidRPr="00702720" w:rsidRDefault="00F81BD3" w:rsidP="00B91332">
            <w:pPr>
              <w:pStyle w:val="TableParagraph"/>
              <w:spacing w:before="18"/>
              <w:ind w:left="252"/>
              <w:rPr>
                <w:rFonts w:cs="Tahoma"/>
              </w:rPr>
            </w:pPr>
            <w:r>
              <w:rPr>
                <w:rFonts w:cs="Tahoma"/>
              </w:rPr>
              <w:t>2</w:t>
            </w:r>
            <w:r w:rsidR="00B91332" w:rsidRPr="00702720">
              <w:rPr>
                <w:rFonts w:cs="Tahoma"/>
              </w:rPr>
              <w:t>.1</w:t>
            </w:r>
          </w:p>
        </w:tc>
        <w:tc>
          <w:tcPr>
            <w:tcW w:w="6767" w:type="dxa"/>
          </w:tcPr>
          <w:p w14:paraId="5C54D3FB" w14:textId="62EBFCC0" w:rsidR="00B91332" w:rsidRPr="00702720" w:rsidRDefault="00B91332" w:rsidP="00B91332">
            <w:pPr>
              <w:pStyle w:val="TableParagraph"/>
              <w:spacing w:before="18"/>
              <w:ind w:left="107"/>
              <w:rPr>
                <w:rFonts w:cs="Tahoma"/>
              </w:rPr>
            </w:pPr>
            <w:r w:rsidRPr="00702720">
              <w:rPr>
                <w:rFonts w:cs="Tahoma"/>
              </w:rPr>
              <w:t>Μελέτη Εφαρμογής</w:t>
            </w:r>
          </w:p>
        </w:tc>
        <w:tc>
          <w:tcPr>
            <w:tcW w:w="2034" w:type="dxa"/>
          </w:tcPr>
          <w:p w14:paraId="3D552032" w14:textId="144736F2" w:rsidR="00B91332" w:rsidRPr="00702720" w:rsidRDefault="00B91332" w:rsidP="00B91332">
            <w:pPr>
              <w:pStyle w:val="TableParagraph"/>
              <w:spacing w:line="240" w:lineRule="exact"/>
              <w:ind w:left="107"/>
              <w:rPr>
                <w:rFonts w:cs="Tahoma"/>
              </w:rPr>
            </w:pPr>
            <w:r w:rsidRPr="00702720">
              <w:rPr>
                <w:rFonts w:cs="Tahoma"/>
              </w:rPr>
              <w:t xml:space="preserve">Ι.6.1 </w:t>
            </w:r>
          </w:p>
        </w:tc>
      </w:tr>
      <w:tr w:rsidR="00B91332" w:rsidRPr="00702720" w14:paraId="48DEBCD9" w14:textId="77777777">
        <w:trPr>
          <w:trHeight w:val="314"/>
        </w:trPr>
        <w:tc>
          <w:tcPr>
            <w:tcW w:w="831" w:type="dxa"/>
          </w:tcPr>
          <w:p w14:paraId="57478C6A" w14:textId="5685D63D" w:rsidR="00B91332" w:rsidRPr="00702720" w:rsidRDefault="00F81BD3" w:rsidP="00B91332">
            <w:pPr>
              <w:pStyle w:val="TableParagraph"/>
              <w:spacing w:before="18"/>
              <w:ind w:left="252"/>
              <w:rPr>
                <w:rFonts w:cs="Tahoma"/>
              </w:rPr>
            </w:pPr>
            <w:r>
              <w:rPr>
                <w:rFonts w:cs="Tahoma"/>
              </w:rPr>
              <w:t>2</w:t>
            </w:r>
            <w:r w:rsidR="00B91332" w:rsidRPr="00702720">
              <w:rPr>
                <w:rFonts w:cs="Tahoma"/>
              </w:rPr>
              <w:t>.2</w:t>
            </w:r>
          </w:p>
        </w:tc>
        <w:tc>
          <w:tcPr>
            <w:tcW w:w="6767" w:type="dxa"/>
          </w:tcPr>
          <w:p w14:paraId="6EE29798" w14:textId="0E398D2C" w:rsidR="00B91332" w:rsidRPr="00702720" w:rsidRDefault="00A5325B" w:rsidP="00B91332">
            <w:pPr>
              <w:pStyle w:val="TableParagraph"/>
              <w:spacing w:before="18"/>
              <w:ind w:left="107"/>
              <w:rPr>
                <w:rFonts w:cs="Tahoma"/>
              </w:rPr>
            </w:pPr>
            <w:r w:rsidRPr="00702720">
              <w:rPr>
                <w:rFonts w:cs="Tahoma"/>
              </w:rPr>
              <w:t>Υπηρεσίες Προμήθειας και εγκατάστασης έτοιμου Λογισμικού – Ανάπτυξη και θέση σε λειτουργία Εφαρμογών</w:t>
            </w:r>
          </w:p>
        </w:tc>
        <w:tc>
          <w:tcPr>
            <w:tcW w:w="2034" w:type="dxa"/>
          </w:tcPr>
          <w:p w14:paraId="05DEA14D" w14:textId="28E057F6" w:rsidR="00B91332" w:rsidRPr="00702720" w:rsidRDefault="00B91332" w:rsidP="00B91332">
            <w:pPr>
              <w:pStyle w:val="TableParagraph"/>
              <w:spacing w:line="240" w:lineRule="exact"/>
              <w:ind w:left="107"/>
              <w:rPr>
                <w:rFonts w:cs="Tahoma"/>
              </w:rPr>
            </w:pPr>
            <w:r w:rsidRPr="00702720">
              <w:rPr>
                <w:rFonts w:cs="Tahoma"/>
              </w:rPr>
              <w:t>Ι.6.2</w:t>
            </w:r>
          </w:p>
        </w:tc>
      </w:tr>
      <w:tr w:rsidR="00B91332" w:rsidRPr="00702720" w14:paraId="5F29B764" w14:textId="77777777">
        <w:trPr>
          <w:trHeight w:val="314"/>
        </w:trPr>
        <w:tc>
          <w:tcPr>
            <w:tcW w:w="831" w:type="dxa"/>
          </w:tcPr>
          <w:p w14:paraId="23FF9B50" w14:textId="4F2B987D" w:rsidR="00B91332" w:rsidRPr="00702720" w:rsidRDefault="00F81BD3" w:rsidP="00B91332">
            <w:pPr>
              <w:pStyle w:val="TableParagraph"/>
              <w:spacing w:before="18"/>
              <w:ind w:left="252"/>
              <w:rPr>
                <w:rFonts w:cs="Tahoma"/>
              </w:rPr>
            </w:pPr>
            <w:r>
              <w:rPr>
                <w:rFonts w:cs="Tahoma"/>
              </w:rPr>
              <w:t>2</w:t>
            </w:r>
            <w:r w:rsidR="00B91332" w:rsidRPr="00702720">
              <w:rPr>
                <w:rFonts w:cs="Tahoma"/>
              </w:rPr>
              <w:t>.3</w:t>
            </w:r>
          </w:p>
        </w:tc>
        <w:tc>
          <w:tcPr>
            <w:tcW w:w="6767" w:type="dxa"/>
          </w:tcPr>
          <w:p w14:paraId="1FF614AC" w14:textId="56100A0C" w:rsidR="00B91332" w:rsidRPr="00702720" w:rsidRDefault="00B91332" w:rsidP="00B91332">
            <w:pPr>
              <w:pStyle w:val="TableParagraph"/>
              <w:spacing w:before="18"/>
              <w:ind w:left="107"/>
              <w:rPr>
                <w:rFonts w:cs="Tahoma"/>
              </w:rPr>
            </w:pPr>
            <w:r w:rsidRPr="00702720">
              <w:rPr>
                <w:rFonts w:cs="Tahoma"/>
              </w:rPr>
              <w:t>Υπηρεσίες Εκπαίδευσης</w:t>
            </w:r>
          </w:p>
        </w:tc>
        <w:tc>
          <w:tcPr>
            <w:tcW w:w="2034" w:type="dxa"/>
          </w:tcPr>
          <w:p w14:paraId="3E83BE56" w14:textId="7CAE3691" w:rsidR="00B91332" w:rsidRPr="00702720" w:rsidRDefault="00B91332" w:rsidP="00B91332">
            <w:pPr>
              <w:pStyle w:val="TableParagraph"/>
              <w:spacing w:line="240" w:lineRule="exact"/>
              <w:ind w:left="107"/>
              <w:rPr>
                <w:rFonts w:cs="Tahoma"/>
              </w:rPr>
            </w:pPr>
            <w:r w:rsidRPr="00702720">
              <w:rPr>
                <w:rFonts w:cs="Tahoma"/>
              </w:rPr>
              <w:t>Ι.6.3</w:t>
            </w:r>
          </w:p>
        </w:tc>
      </w:tr>
      <w:tr w:rsidR="00B91332" w:rsidRPr="00702720" w14:paraId="7A06C847" w14:textId="77777777">
        <w:trPr>
          <w:trHeight w:val="278"/>
        </w:trPr>
        <w:tc>
          <w:tcPr>
            <w:tcW w:w="831" w:type="dxa"/>
          </w:tcPr>
          <w:p w14:paraId="5E6D6279" w14:textId="7C1866C5" w:rsidR="00B91332" w:rsidRPr="00702720" w:rsidRDefault="00F81BD3" w:rsidP="00B91332">
            <w:pPr>
              <w:pStyle w:val="TableParagraph"/>
              <w:spacing w:line="240" w:lineRule="exact"/>
              <w:ind w:left="252"/>
              <w:rPr>
                <w:rFonts w:cs="Tahoma"/>
              </w:rPr>
            </w:pPr>
            <w:r>
              <w:rPr>
                <w:rFonts w:cs="Tahoma"/>
              </w:rPr>
              <w:t>2</w:t>
            </w:r>
            <w:r w:rsidR="00B91332" w:rsidRPr="00702720">
              <w:rPr>
                <w:rFonts w:cs="Tahoma"/>
              </w:rPr>
              <w:t>.4</w:t>
            </w:r>
          </w:p>
        </w:tc>
        <w:tc>
          <w:tcPr>
            <w:tcW w:w="6767" w:type="dxa"/>
          </w:tcPr>
          <w:p w14:paraId="2567B26C" w14:textId="66E5ABB3" w:rsidR="00B91332" w:rsidRPr="00702720" w:rsidRDefault="00B91332" w:rsidP="00B91332">
            <w:pPr>
              <w:pStyle w:val="TableParagraph"/>
              <w:spacing w:before="18"/>
              <w:ind w:left="107"/>
              <w:rPr>
                <w:rFonts w:cs="Tahoma"/>
              </w:rPr>
            </w:pPr>
            <w:r w:rsidRPr="00702720">
              <w:rPr>
                <w:rFonts w:cs="Tahoma"/>
              </w:rPr>
              <w:t>Υπηρεσίες Δοκιμαστικής Λειτουργίας</w:t>
            </w:r>
          </w:p>
        </w:tc>
        <w:tc>
          <w:tcPr>
            <w:tcW w:w="2034" w:type="dxa"/>
          </w:tcPr>
          <w:p w14:paraId="16349362" w14:textId="4B10B10D" w:rsidR="00B91332" w:rsidRPr="00702720" w:rsidRDefault="00B91332" w:rsidP="00B91332">
            <w:pPr>
              <w:pStyle w:val="TableParagraph"/>
              <w:spacing w:line="240" w:lineRule="exact"/>
              <w:ind w:left="107"/>
              <w:rPr>
                <w:rFonts w:cs="Tahoma"/>
              </w:rPr>
            </w:pPr>
            <w:r w:rsidRPr="00702720">
              <w:rPr>
                <w:rFonts w:cs="Tahoma"/>
              </w:rPr>
              <w:t>Ι.6.4</w:t>
            </w:r>
          </w:p>
        </w:tc>
      </w:tr>
      <w:tr w:rsidR="00B91332" w:rsidRPr="00702720" w14:paraId="77257BF4" w14:textId="77777777">
        <w:trPr>
          <w:trHeight w:val="278"/>
        </w:trPr>
        <w:tc>
          <w:tcPr>
            <w:tcW w:w="831" w:type="dxa"/>
          </w:tcPr>
          <w:p w14:paraId="09B5DB64" w14:textId="53F5144B" w:rsidR="00B91332" w:rsidRPr="00702720" w:rsidRDefault="00F81BD3" w:rsidP="00B91332">
            <w:pPr>
              <w:pStyle w:val="TableParagraph"/>
              <w:spacing w:line="240" w:lineRule="exact"/>
              <w:ind w:left="252"/>
              <w:rPr>
                <w:rFonts w:cs="Tahoma"/>
              </w:rPr>
            </w:pPr>
            <w:r>
              <w:rPr>
                <w:rFonts w:cs="Tahoma"/>
              </w:rPr>
              <w:t>2</w:t>
            </w:r>
            <w:r w:rsidR="00B91332" w:rsidRPr="00702720">
              <w:rPr>
                <w:rFonts w:cs="Tahoma"/>
              </w:rPr>
              <w:t>.5</w:t>
            </w:r>
          </w:p>
        </w:tc>
        <w:tc>
          <w:tcPr>
            <w:tcW w:w="6767" w:type="dxa"/>
          </w:tcPr>
          <w:p w14:paraId="20AE35AA" w14:textId="761EFDA0" w:rsidR="00B91332" w:rsidRPr="00702720" w:rsidRDefault="00B91332" w:rsidP="00B91332">
            <w:pPr>
              <w:pStyle w:val="TableParagraph"/>
              <w:spacing w:before="18"/>
              <w:ind w:left="107"/>
              <w:rPr>
                <w:rFonts w:cs="Tahoma"/>
              </w:rPr>
            </w:pPr>
            <w:r w:rsidRPr="00702720">
              <w:rPr>
                <w:rFonts w:cs="Tahoma"/>
              </w:rPr>
              <w:t>Υπηρεσίες Εγγύησης – Τεχνική Υποστήριξη</w:t>
            </w:r>
          </w:p>
        </w:tc>
        <w:tc>
          <w:tcPr>
            <w:tcW w:w="2034" w:type="dxa"/>
          </w:tcPr>
          <w:p w14:paraId="564D8649" w14:textId="1DF4D41F" w:rsidR="00B91332" w:rsidRPr="00702720" w:rsidRDefault="00B91332" w:rsidP="00B91332">
            <w:pPr>
              <w:pStyle w:val="TableParagraph"/>
              <w:spacing w:line="240" w:lineRule="exact"/>
              <w:ind w:left="107"/>
              <w:rPr>
                <w:rFonts w:cs="Tahoma"/>
              </w:rPr>
            </w:pPr>
            <w:r w:rsidRPr="00702720">
              <w:rPr>
                <w:rFonts w:cs="Tahoma"/>
              </w:rPr>
              <w:t>I.6.5</w:t>
            </w:r>
          </w:p>
        </w:tc>
      </w:tr>
      <w:tr w:rsidR="003663E2" w:rsidRPr="00702720" w14:paraId="6528D7E5" w14:textId="77777777">
        <w:trPr>
          <w:trHeight w:val="316"/>
        </w:trPr>
        <w:tc>
          <w:tcPr>
            <w:tcW w:w="831" w:type="dxa"/>
            <w:shd w:val="clear" w:color="auto" w:fill="FAE3D4"/>
          </w:tcPr>
          <w:p w14:paraId="713E360A" w14:textId="280A45DF" w:rsidR="003663E2" w:rsidRPr="00702720" w:rsidRDefault="00A5325B">
            <w:pPr>
              <w:pStyle w:val="TableParagraph"/>
              <w:spacing w:before="18"/>
              <w:ind w:left="110"/>
              <w:rPr>
                <w:rFonts w:cs="Tahoma"/>
                <w:b/>
              </w:rPr>
            </w:pPr>
            <w:r w:rsidRPr="00702720">
              <w:rPr>
                <w:rFonts w:cs="Tahoma"/>
                <w:b/>
              </w:rPr>
              <w:t>3</w:t>
            </w:r>
            <w:r w:rsidR="003663E2" w:rsidRPr="00702720">
              <w:rPr>
                <w:rFonts w:cs="Tahoma"/>
                <w:b/>
              </w:rPr>
              <w:t>.</w:t>
            </w:r>
          </w:p>
        </w:tc>
        <w:tc>
          <w:tcPr>
            <w:tcW w:w="6767" w:type="dxa"/>
            <w:shd w:val="clear" w:color="auto" w:fill="FAE3D4"/>
          </w:tcPr>
          <w:p w14:paraId="7AAC0D59" w14:textId="778D65A8" w:rsidR="003663E2" w:rsidRPr="00702720" w:rsidRDefault="00F166A5">
            <w:pPr>
              <w:pStyle w:val="TableParagraph"/>
              <w:spacing w:before="18"/>
              <w:ind w:left="107"/>
              <w:rPr>
                <w:rFonts w:cs="Tahoma"/>
                <w:b/>
              </w:rPr>
            </w:pPr>
            <w:r w:rsidRPr="00702720">
              <w:rPr>
                <w:rFonts w:cs="Tahoma"/>
                <w:b/>
              </w:rPr>
              <w:t>Μεθοδολογία Οργάνωσης/Διοίκησης και Υλοποίησης Έργου</w:t>
            </w:r>
          </w:p>
        </w:tc>
        <w:tc>
          <w:tcPr>
            <w:tcW w:w="2034" w:type="dxa"/>
            <w:shd w:val="clear" w:color="auto" w:fill="FAE3D4"/>
          </w:tcPr>
          <w:p w14:paraId="358908F1" w14:textId="77777777" w:rsidR="003663E2" w:rsidRPr="00702720" w:rsidRDefault="003663E2">
            <w:pPr>
              <w:pStyle w:val="TableParagraph"/>
              <w:rPr>
                <w:rFonts w:cs="Tahoma"/>
              </w:rPr>
            </w:pPr>
          </w:p>
        </w:tc>
      </w:tr>
      <w:tr w:rsidR="00F166A5" w:rsidRPr="00702720" w14:paraId="1042AA63" w14:textId="77777777">
        <w:trPr>
          <w:trHeight w:val="314"/>
        </w:trPr>
        <w:tc>
          <w:tcPr>
            <w:tcW w:w="831" w:type="dxa"/>
          </w:tcPr>
          <w:p w14:paraId="6AEF5DEE" w14:textId="4C9F923E" w:rsidR="00F166A5" w:rsidRPr="00702720" w:rsidRDefault="00F81BD3" w:rsidP="00F166A5">
            <w:pPr>
              <w:pStyle w:val="TableParagraph"/>
              <w:spacing w:before="7"/>
              <w:ind w:right="230"/>
              <w:jc w:val="right"/>
              <w:rPr>
                <w:rFonts w:cs="Tahoma"/>
              </w:rPr>
            </w:pPr>
            <w:r>
              <w:rPr>
                <w:rFonts w:cs="Tahoma"/>
                <w:w w:val="95"/>
              </w:rPr>
              <w:t>3</w:t>
            </w:r>
            <w:r w:rsidR="00F166A5" w:rsidRPr="00702720">
              <w:rPr>
                <w:rFonts w:cs="Tahoma"/>
                <w:w w:val="95"/>
              </w:rPr>
              <w:t>.1</w:t>
            </w:r>
          </w:p>
        </w:tc>
        <w:tc>
          <w:tcPr>
            <w:tcW w:w="6767" w:type="dxa"/>
            <w:vAlign w:val="center"/>
          </w:tcPr>
          <w:p w14:paraId="7BF36952" w14:textId="17D03092" w:rsidR="00F166A5" w:rsidRPr="00702720" w:rsidRDefault="00F166A5" w:rsidP="00F166A5">
            <w:pPr>
              <w:pStyle w:val="TableParagraph"/>
              <w:spacing w:before="7"/>
              <w:ind w:left="107"/>
              <w:rPr>
                <w:rFonts w:cs="Tahoma"/>
              </w:rPr>
            </w:pPr>
            <w:r w:rsidRPr="00702720">
              <w:rPr>
                <w:rFonts w:cs="Tahoma"/>
                <w:color w:val="000000"/>
              </w:rPr>
              <w:t>Οργάνωση Υλοποίησης Έργου (Χρονοδιάγραμμα, Φάσεις, Παραδοτέα)</w:t>
            </w:r>
          </w:p>
        </w:tc>
        <w:tc>
          <w:tcPr>
            <w:tcW w:w="2034" w:type="dxa"/>
          </w:tcPr>
          <w:p w14:paraId="441C645A" w14:textId="77777777" w:rsidR="00F166A5" w:rsidRPr="00702720" w:rsidRDefault="00F166A5" w:rsidP="00F166A5">
            <w:pPr>
              <w:pStyle w:val="TableParagraph"/>
              <w:spacing w:line="230" w:lineRule="exact"/>
              <w:ind w:left="107"/>
              <w:rPr>
                <w:rFonts w:cs="Tahoma"/>
              </w:rPr>
            </w:pPr>
            <w:r w:rsidRPr="00702720">
              <w:rPr>
                <w:rFonts w:cs="Tahoma"/>
              </w:rPr>
              <w:t>Ι.7</w:t>
            </w:r>
          </w:p>
        </w:tc>
      </w:tr>
      <w:tr w:rsidR="00F166A5" w:rsidRPr="00702720" w14:paraId="19BCF8CF" w14:textId="77777777">
        <w:trPr>
          <w:trHeight w:val="525"/>
        </w:trPr>
        <w:tc>
          <w:tcPr>
            <w:tcW w:w="831" w:type="dxa"/>
          </w:tcPr>
          <w:p w14:paraId="688F5BB3" w14:textId="29A2262F" w:rsidR="00F166A5" w:rsidRPr="00702720" w:rsidRDefault="00F81BD3" w:rsidP="00F166A5">
            <w:pPr>
              <w:pStyle w:val="TableParagraph"/>
              <w:spacing w:before="113"/>
              <w:ind w:right="230"/>
              <w:jc w:val="right"/>
              <w:rPr>
                <w:rFonts w:cs="Tahoma"/>
              </w:rPr>
            </w:pPr>
            <w:r>
              <w:rPr>
                <w:rFonts w:cs="Tahoma"/>
                <w:w w:val="95"/>
              </w:rPr>
              <w:t>3</w:t>
            </w:r>
            <w:r w:rsidR="00F166A5" w:rsidRPr="00702720">
              <w:rPr>
                <w:rFonts w:cs="Tahoma"/>
                <w:w w:val="95"/>
              </w:rPr>
              <w:t>.2</w:t>
            </w:r>
          </w:p>
        </w:tc>
        <w:tc>
          <w:tcPr>
            <w:tcW w:w="6767" w:type="dxa"/>
            <w:vAlign w:val="center"/>
          </w:tcPr>
          <w:p w14:paraId="5EBDC3A8" w14:textId="52624186" w:rsidR="00F166A5" w:rsidRPr="00702720" w:rsidRDefault="00F166A5" w:rsidP="00F166A5">
            <w:pPr>
              <w:pStyle w:val="TableParagraph"/>
              <w:spacing w:before="113"/>
              <w:ind w:left="107"/>
              <w:rPr>
                <w:rFonts w:cs="Tahoma"/>
              </w:rPr>
            </w:pPr>
            <w:r w:rsidRPr="00702720">
              <w:rPr>
                <w:rFonts w:cs="Tahoma"/>
                <w:color w:val="000000"/>
              </w:rPr>
              <w:t>Ομάδα Έργου/Σχήμα Διοίκησης &amp; Μεθοδολογία Διοίκησης και Διασφάλισης Ποιότητας</w:t>
            </w:r>
          </w:p>
        </w:tc>
        <w:tc>
          <w:tcPr>
            <w:tcW w:w="2034" w:type="dxa"/>
          </w:tcPr>
          <w:p w14:paraId="3107F7DF" w14:textId="77777777" w:rsidR="00F166A5" w:rsidRPr="00702720" w:rsidRDefault="00F166A5" w:rsidP="00F166A5">
            <w:pPr>
              <w:pStyle w:val="TableParagraph"/>
              <w:spacing w:before="94"/>
              <w:ind w:left="107"/>
              <w:rPr>
                <w:rFonts w:cs="Tahoma"/>
              </w:rPr>
            </w:pPr>
            <w:r w:rsidRPr="00702720">
              <w:rPr>
                <w:rFonts w:cs="Tahoma"/>
              </w:rPr>
              <w:t>Ι.8</w:t>
            </w:r>
          </w:p>
        </w:tc>
      </w:tr>
      <w:tr w:rsidR="003663E2" w:rsidRPr="00702720" w14:paraId="17C2DC75" w14:textId="77777777">
        <w:trPr>
          <w:trHeight w:val="313"/>
        </w:trPr>
        <w:tc>
          <w:tcPr>
            <w:tcW w:w="831" w:type="dxa"/>
            <w:shd w:val="clear" w:color="auto" w:fill="FAE3D4"/>
          </w:tcPr>
          <w:p w14:paraId="01A1EC07" w14:textId="24F87046" w:rsidR="003663E2" w:rsidRPr="00702720" w:rsidRDefault="00F81BD3">
            <w:pPr>
              <w:pStyle w:val="TableParagraph"/>
              <w:spacing w:before="7"/>
              <w:ind w:left="110"/>
              <w:rPr>
                <w:rFonts w:cs="Tahoma"/>
                <w:b/>
              </w:rPr>
            </w:pPr>
            <w:r>
              <w:rPr>
                <w:rFonts w:cs="Tahoma"/>
                <w:b/>
              </w:rPr>
              <w:t>4</w:t>
            </w:r>
            <w:r w:rsidR="003663E2" w:rsidRPr="00702720">
              <w:rPr>
                <w:rFonts w:cs="Tahoma"/>
                <w:b/>
              </w:rPr>
              <w:t>.</w:t>
            </w:r>
          </w:p>
        </w:tc>
        <w:tc>
          <w:tcPr>
            <w:tcW w:w="6767" w:type="dxa"/>
            <w:shd w:val="clear" w:color="auto" w:fill="FAE3D4"/>
          </w:tcPr>
          <w:p w14:paraId="3BE87F51" w14:textId="77777777" w:rsidR="003663E2" w:rsidRPr="00702720" w:rsidRDefault="003663E2">
            <w:pPr>
              <w:pStyle w:val="TableParagraph"/>
              <w:spacing w:before="7"/>
              <w:ind w:left="107"/>
              <w:rPr>
                <w:rFonts w:cs="Tahoma"/>
                <w:b/>
              </w:rPr>
            </w:pPr>
            <w:r w:rsidRPr="00702720">
              <w:rPr>
                <w:rFonts w:cs="Tahoma"/>
                <w:b/>
              </w:rPr>
              <w:t>Πίνακες Συμμόρφωσης</w:t>
            </w:r>
          </w:p>
        </w:tc>
        <w:tc>
          <w:tcPr>
            <w:tcW w:w="2034" w:type="dxa"/>
            <w:shd w:val="clear" w:color="auto" w:fill="FAE3D4"/>
          </w:tcPr>
          <w:p w14:paraId="616917CC" w14:textId="77777777" w:rsidR="003663E2" w:rsidRPr="00702720" w:rsidRDefault="003663E2">
            <w:pPr>
              <w:pStyle w:val="TableParagraph"/>
              <w:spacing w:before="7"/>
              <w:ind w:left="107"/>
              <w:rPr>
                <w:rFonts w:cs="Tahoma"/>
                <w:b/>
              </w:rPr>
            </w:pPr>
            <w:r w:rsidRPr="00702720">
              <w:rPr>
                <w:rFonts w:cs="Tahoma"/>
                <w:b/>
              </w:rPr>
              <w:t>Παράρτημα ΙΙ</w:t>
            </w:r>
          </w:p>
        </w:tc>
      </w:tr>
      <w:tr w:rsidR="003663E2" w:rsidRPr="00702720" w14:paraId="73653936" w14:textId="77777777">
        <w:trPr>
          <w:trHeight w:val="834"/>
        </w:trPr>
        <w:tc>
          <w:tcPr>
            <w:tcW w:w="831" w:type="dxa"/>
            <w:shd w:val="clear" w:color="auto" w:fill="FAE3D4"/>
          </w:tcPr>
          <w:p w14:paraId="299024D6" w14:textId="77777777" w:rsidR="003663E2" w:rsidRPr="00702720" w:rsidRDefault="003663E2">
            <w:pPr>
              <w:pStyle w:val="TableParagraph"/>
              <w:spacing w:before="2"/>
              <w:rPr>
                <w:rFonts w:cs="Tahoma"/>
              </w:rPr>
            </w:pPr>
          </w:p>
          <w:p w14:paraId="19E1DF4A" w14:textId="6802B8DA" w:rsidR="003663E2" w:rsidRPr="00702720" w:rsidRDefault="00F81BD3">
            <w:pPr>
              <w:pStyle w:val="TableParagraph"/>
              <w:ind w:left="110"/>
              <w:rPr>
                <w:rFonts w:cs="Tahoma"/>
                <w:b/>
              </w:rPr>
            </w:pPr>
            <w:r>
              <w:rPr>
                <w:rFonts w:cs="Tahoma"/>
                <w:b/>
              </w:rPr>
              <w:t>5</w:t>
            </w:r>
            <w:r w:rsidR="003663E2" w:rsidRPr="00702720">
              <w:rPr>
                <w:rFonts w:cs="Tahoma"/>
                <w:b/>
              </w:rPr>
              <w:t>.</w:t>
            </w:r>
          </w:p>
        </w:tc>
        <w:tc>
          <w:tcPr>
            <w:tcW w:w="6767" w:type="dxa"/>
            <w:shd w:val="clear" w:color="auto" w:fill="FAE3D4"/>
          </w:tcPr>
          <w:p w14:paraId="093FE08B" w14:textId="77777777" w:rsidR="003663E2" w:rsidRPr="00702720" w:rsidRDefault="003663E2">
            <w:pPr>
              <w:pStyle w:val="TableParagraph"/>
              <w:spacing w:line="232" w:lineRule="exact"/>
              <w:ind w:left="107"/>
              <w:rPr>
                <w:rFonts w:cs="Tahoma"/>
                <w:b/>
              </w:rPr>
            </w:pPr>
            <w:r w:rsidRPr="00702720">
              <w:rPr>
                <w:rFonts w:cs="Tahoma"/>
                <w:b/>
              </w:rPr>
              <w:t>Πίνακες Οικονομικής Προσφοράς,</w:t>
            </w:r>
            <w:r w:rsidRPr="00702720">
              <w:rPr>
                <w:rFonts w:cs="Tahoma"/>
                <w:b/>
                <w:u w:val="single"/>
              </w:rPr>
              <w:t xml:space="preserve"> χωρίς τιμές</w:t>
            </w:r>
          </w:p>
          <w:p w14:paraId="7295F2FC" w14:textId="77777777" w:rsidR="003663E2" w:rsidRPr="00702720" w:rsidRDefault="003663E2">
            <w:pPr>
              <w:pStyle w:val="TableParagraph"/>
              <w:spacing w:before="12" w:line="278" w:lineRule="exact"/>
              <w:ind w:left="107" w:right="16"/>
              <w:rPr>
                <w:rFonts w:cs="Tahoma"/>
              </w:rPr>
            </w:pPr>
            <w:r w:rsidRPr="00702720">
              <w:rPr>
                <w:rFonts w:cs="Tahoma"/>
                <w:u w:val="single"/>
              </w:rPr>
              <w:t>Η εμφάνιση τιμής/ τιμών στον εν λόγω πίνακα αποτελεί λόγο απόρριψης</w:t>
            </w:r>
            <w:r w:rsidRPr="00702720">
              <w:rPr>
                <w:rFonts w:cs="Tahoma"/>
              </w:rPr>
              <w:t xml:space="preserve"> </w:t>
            </w:r>
            <w:r w:rsidRPr="00702720">
              <w:rPr>
                <w:rFonts w:cs="Tahoma"/>
                <w:u w:val="single"/>
              </w:rPr>
              <w:t>της προσφοράς</w:t>
            </w:r>
          </w:p>
        </w:tc>
        <w:tc>
          <w:tcPr>
            <w:tcW w:w="2034" w:type="dxa"/>
            <w:shd w:val="clear" w:color="auto" w:fill="FAE3D4"/>
          </w:tcPr>
          <w:p w14:paraId="7D979A1D" w14:textId="77777777" w:rsidR="003663E2" w:rsidRPr="00702720" w:rsidRDefault="003663E2">
            <w:pPr>
              <w:pStyle w:val="TableParagraph"/>
              <w:spacing w:before="2"/>
              <w:rPr>
                <w:rFonts w:cs="Tahoma"/>
              </w:rPr>
            </w:pPr>
          </w:p>
          <w:p w14:paraId="3C005261" w14:textId="77777777" w:rsidR="003663E2" w:rsidRPr="00702720" w:rsidRDefault="003663E2">
            <w:pPr>
              <w:pStyle w:val="TableParagraph"/>
              <w:ind w:left="107"/>
              <w:rPr>
                <w:rFonts w:cs="Tahoma"/>
                <w:b/>
              </w:rPr>
            </w:pPr>
            <w:r w:rsidRPr="00702720">
              <w:rPr>
                <w:rFonts w:cs="Tahoma"/>
                <w:b/>
              </w:rPr>
              <w:t>Παράρτημα VI</w:t>
            </w:r>
          </w:p>
        </w:tc>
      </w:tr>
    </w:tbl>
    <w:p w14:paraId="50257DD7" w14:textId="77777777" w:rsidR="003663E2" w:rsidRPr="00702720" w:rsidRDefault="003663E2" w:rsidP="003663E2">
      <w:pPr>
        <w:rPr>
          <w:rFonts w:cs="Tahoma"/>
        </w:rPr>
      </w:pPr>
      <w:r w:rsidRPr="00702720">
        <w:rPr>
          <w:rFonts w:cs="Tahoma"/>
        </w:rPr>
        <w:lastRenderedPageBreak/>
        <w:t xml:space="preserve">Επίσης, περιλαμβάνονται στην Τεχνική Προσφορά: </w:t>
      </w:r>
    </w:p>
    <w:p w14:paraId="495971F4" w14:textId="77777777" w:rsidR="003663E2" w:rsidRPr="00702720" w:rsidRDefault="003663E2" w:rsidP="003663E2">
      <w:pPr>
        <w:rPr>
          <w:rFonts w:cs="Tahoma"/>
        </w:rPr>
      </w:pPr>
      <w:r w:rsidRPr="00702720">
        <w:rPr>
          <w:rFonts w:cs="Tahoma"/>
        </w:rPr>
        <w:t xml:space="preserve">- </w:t>
      </w:r>
      <w:r w:rsidRPr="00702720">
        <w:rPr>
          <w:rFonts w:cs="Tahoma"/>
        </w:rPr>
        <w:tab/>
        <w:t xml:space="preserve">Όλες οι αναλυτικές πληροφορίες και </w:t>
      </w:r>
      <w:proofErr w:type="spellStart"/>
      <w:r w:rsidRPr="00702720">
        <w:rPr>
          <w:rFonts w:cs="Tahoma"/>
        </w:rPr>
        <w:t>τεκμηριωτικό</w:t>
      </w:r>
      <w:proofErr w:type="spellEnd"/>
      <w:r w:rsidRPr="00702720">
        <w:rPr>
          <w:rFonts w:cs="Tahoma"/>
        </w:rPr>
        <w:t xml:space="preserve"> υλικό για τον προσφερόμενο εξοπλισμό (εγχειρίδια, τεχνικά φυλλάδια, κ.λπ.) που αφορούν στην υλοποίηση του έργου, σε μορφή αυτόνομων τευχών για κάθε επιμέρους υλικό. Το παράρτημα αυτό αποτελείται από αριθμημένα Τεχνικά  Φυλλάδια κατασκευαστών, ή αναλυτικές τεχνικές περιγραφές των υπηρεσιών, κ.λπ. που κατά την κρίση του υποψηφίου αναδόχου τεκμηριώνουν τα στοιχεία των Πινάκων Τεχνικών Προδιαγραφών και Συμμόρφωσης. Στην αρχή του Παραρτήματος καταγράφεται αναλυτικός πίνακας των περιεχομένων φυλλαδίων και τευχών που περιλαμβάνονται σ’ αυτό καθώς και η αρίθμησή τους.</w:t>
      </w:r>
    </w:p>
    <w:p w14:paraId="0775771C" w14:textId="77777777" w:rsidR="003663E2" w:rsidRPr="00702720" w:rsidRDefault="003663E2" w:rsidP="003663E2">
      <w:pPr>
        <w:rPr>
          <w:rFonts w:cs="Tahoma"/>
        </w:rPr>
      </w:pPr>
      <w:r w:rsidRPr="00702720">
        <w:rPr>
          <w:rFonts w:cs="Tahoma"/>
        </w:rPr>
        <w:t xml:space="preserve">- </w:t>
      </w:r>
      <w:r w:rsidRPr="00702720">
        <w:rPr>
          <w:rFonts w:cs="Tahoma"/>
        </w:rPr>
        <w:tab/>
        <w:t>Οποιοδήποτε επιπλέον στοιχείο τεκμηριώνει πληρέστερα την προσφορά του υποψήφιου Αναδόχου και απαντά στις επιμέρους απαιτήσεις που τίθενται στην παρούσα διακήρυξη.</w:t>
      </w:r>
    </w:p>
    <w:p w14:paraId="70280E3B" w14:textId="19397091" w:rsidR="00F628D9" w:rsidRPr="00702720" w:rsidRDefault="00F628D9" w:rsidP="008D6225">
      <w:pPr>
        <w:rPr>
          <w:rFonts w:cs="Tahoma"/>
        </w:rPr>
        <w:sectPr w:rsidR="00F628D9" w:rsidRPr="00702720" w:rsidSect="00EC6057">
          <w:headerReference w:type="first" r:id="rId42"/>
          <w:pgSz w:w="11906" w:h="16838"/>
          <w:pgMar w:top="1440" w:right="1138" w:bottom="1138" w:left="1138" w:header="426" w:footer="82" w:gutter="0"/>
          <w:cols w:space="720"/>
          <w:docGrid w:linePitch="360"/>
        </w:sectPr>
      </w:pPr>
    </w:p>
    <w:p w14:paraId="3B380BC3" w14:textId="77777777" w:rsidR="008D6225" w:rsidRPr="00702720" w:rsidRDefault="008D6225" w:rsidP="008D6225">
      <w:pPr>
        <w:rPr>
          <w:rFonts w:cs="Tahoma"/>
        </w:rPr>
      </w:pPr>
    </w:p>
    <w:p w14:paraId="2A182D21" w14:textId="1F2DCDAC" w:rsidR="00AC02F5" w:rsidRPr="00702720" w:rsidRDefault="00AC02F5" w:rsidP="00194985">
      <w:pPr>
        <w:pStyle w:val="Appendix-Heading1"/>
      </w:pPr>
      <w:bookmarkStart w:id="715" w:name="_Ref125452612"/>
      <w:bookmarkStart w:id="716" w:name="_Ref125452621"/>
      <w:bookmarkStart w:id="717" w:name="_Toc191630172"/>
      <w:r w:rsidRPr="00702720">
        <w:t>Υπόδειγμα Οικονομικής Προσφοράς</w:t>
      </w:r>
      <w:bookmarkEnd w:id="712"/>
      <w:bookmarkEnd w:id="713"/>
      <w:bookmarkEnd w:id="714"/>
      <w:bookmarkEnd w:id="715"/>
      <w:bookmarkEnd w:id="716"/>
      <w:bookmarkEnd w:id="717"/>
      <w:r w:rsidRPr="00702720">
        <w:t xml:space="preserve"> </w:t>
      </w:r>
    </w:p>
    <w:p w14:paraId="452736C6" w14:textId="77777777" w:rsidR="00220DBA" w:rsidRPr="00702720" w:rsidRDefault="00220DBA" w:rsidP="00220DBA">
      <w:pPr>
        <w:rPr>
          <w:rFonts w:cs="Tahoma"/>
          <w:b/>
          <w:bCs/>
        </w:rPr>
      </w:pPr>
    </w:p>
    <w:p w14:paraId="354D1375" w14:textId="64EF3200" w:rsidR="00B03699" w:rsidRPr="00702720" w:rsidRDefault="00B91332" w:rsidP="00B91332">
      <w:pPr>
        <w:pStyle w:val="Appendix-Heading2"/>
      </w:pPr>
      <w:bookmarkStart w:id="718" w:name="_Toc191630173"/>
      <w:r w:rsidRPr="00702720">
        <w:t>Τμήμα 1</w:t>
      </w:r>
      <w:bookmarkEnd w:id="718"/>
    </w:p>
    <w:p w14:paraId="6AB3A8B4" w14:textId="09C0EB8B" w:rsidR="000812DF" w:rsidRPr="00702720" w:rsidRDefault="00B91332" w:rsidP="007F5B86">
      <w:pPr>
        <w:pStyle w:val="Appendix-Heading3"/>
      </w:pPr>
      <w:r w:rsidRPr="00702720">
        <w:t xml:space="preserve"> </w:t>
      </w:r>
      <w:bookmarkStart w:id="719" w:name="_Toc191630174"/>
      <w:r w:rsidRPr="00702720">
        <w:t>Λογισμικά Υποδομής</w:t>
      </w:r>
      <w:r w:rsidR="002B5203" w:rsidRPr="00702720">
        <w:t xml:space="preserve"> – Συνδρομητικές Υπηρεσίες</w:t>
      </w:r>
      <w:bookmarkEnd w:id="719"/>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02"/>
        <w:gridCol w:w="2842"/>
        <w:gridCol w:w="1134"/>
        <w:gridCol w:w="1371"/>
        <w:gridCol w:w="1175"/>
        <w:gridCol w:w="1178"/>
        <w:gridCol w:w="1175"/>
        <w:gridCol w:w="1353"/>
        <w:gridCol w:w="1048"/>
        <w:gridCol w:w="1053"/>
        <w:gridCol w:w="1219"/>
      </w:tblGrid>
      <w:tr w:rsidR="004D4978" w:rsidRPr="00702720" w14:paraId="157079FB" w14:textId="77777777" w:rsidTr="00EB459C">
        <w:trPr>
          <w:trHeight w:val="335"/>
        </w:trPr>
        <w:tc>
          <w:tcPr>
            <w:tcW w:w="249" w:type="pct"/>
            <w:vMerge w:val="restart"/>
            <w:shd w:val="clear" w:color="auto" w:fill="E6E6E6"/>
          </w:tcPr>
          <w:p w14:paraId="3B67CFC0" w14:textId="77777777" w:rsidR="004D4978" w:rsidRPr="00702720" w:rsidRDefault="004D4978">
            <w:pPr>
              <w:pStyle w:val="TableParagraph"/>
              <w:spacing w:before="4"/>
              <w:rPr>
                <w:rFonts w:cs="Tahoma"/>
                <w:i/>
                <w:sz w:val="28"/>
              </w:rPr>
            </w:pPr>
          </w:p>
          <w:p w14:paraId="1899C900" w14:textId="77777777" w:rsidR="004D4978" w:rsidRPr="00702720" w:rsidRDefault="004D4978">
            <w:pPr>
              <w:pStyle w:val="TableParagraph"/>
              <w:spacing w:before="1"/>
              <w:ind w:left="110"/>
              <w:rPr>
                <w:rFonts w:cs="Tahoma"/>
                <w:sz w:val="18"/>
              </w:rPr>
            </w:pPr>
            <w:r w:rsidRPr="00702720">
              <w:rPr>
                <w:rFonts w:cs="Tahoma"/>
                <w:sz w:val="18"/>
              </w:rPr>
              <w:t>Α/Α</w:t>
            </w:r>
          </w:p>
        </w:tc>
        <w:tc>
          <w:tcPr>
            <w:tcW w:w="1000" w:type="pct"/>
            <w:vMerge w:val="restart"/>
            <w:shd w:val="clear" w:color="auto" w:fill="E6E6E6"/>
          </w:tcPr>
          <w:p w14:paraId="5EC0CD14" w14:textId="77777777" w:rsidR="004D4978" w:rsidRPr="00702720" w:rsidRDefault="004D4978">
            <w:pPr>
              <w:pStyle w:val="TableParagraph"/>
              <w:spacing w:before="4"/>
              <w:rPr>
                <w:rFonts w:cs="Tahoma"/>
                <w:i/>
                <w:sz w:val="28"/>
              </w:rPr>
            </w:pPr>
          </w:p>
          <w:p w14:paraId="25886E6E" w14:textId="77777777" w:rsidR="004D4978" w:rsidRPr="00702720" w:rsidRDefault="004D4978">
            <w:pPr>
              <w:pStyle w:val="TableParagraph"/>
              <w:spacing w:before="1"/>
              <w:ind w:left="107"/>
              <w:rPr>
                <w:rFonts w:cs="Tahoma"/>
                <w:sz w:val="18"/>
              </w:rPr>
            </w:pPr>
            <w:r w:rsidRPr="00702720">
              <w:rPr>
                <w:rFonts w:cs="Tahoma"/>
                <w:sz w:val="18"/>
              </w:rPr>
              <w:t>ΠΕΡΙΓΡΑΦΗ</w:t>
            </w:r>
          </w:p>
        </w:tc>
        <w:tc>
          <w:tcPr>
            <w:tcW w:w="383" w:type="pct"/>
            <w:vMerge w:val="restart"/>
            <w:shd w:val="clear" w:color="auto" w:fill="E6E6E6"/>
          </w:tcPr>
          <w:p w14:paraId="7E013697" w14:textId="77777777" w:rsidR="004D4978" w:rsidRPr="00702720" w:rsidRDefault="004D4978">
            <w:pPr>
              <w:pStyle w:val="TableParagraph"/>
              <w:spacing w:before="4"/>
              <w:rPr>
                <w:rFonts w:cs="Tahoma"/>
                <w:i/>
                <w:sz w:val="28"/>
              </w:rPr>
            </w:pPr>
          </w:p>
          <w:p w14:paraId="0F984DBF" w14:textId="77777777" w:rsidR="004D4978" w:rsidRPr="00702720" w:rsidRDefault="004D4978">
            <w:pPr>
              <w:pStyle w:val="TableParagraph"/>
              <w:spacing w:before="1"/>
              <w:ind w:left="107"/>
              <w:rPr>
                <w:rFonts w:cs="Tahoma"/>
                <w:sz w:val="18"/>
              </w:rPr>
            </w:pPr>
            <w:r w:rsidRPr="00702720">
              <w:rPr>
                <w:rFonts w:cs="Tahoma"/>
                <w:sz w:val="18"/>
              </w:rPr>
              <w:t>ΤΥΠΟΣ ΠΟΣΟΤΗΤΑΣ</w:t>
            </w:r>
          </w:p>
        </w:tc>
        <w:tc>
          <w:tcPr>
            <w:tcW w:w="484" w:type="pct"/>
            <w:vMerge w:val="restart"/>
            <w:shd w:val="clear" w:color="auto" w:fill="E6E6E6"/>
          </w:tcPr>
          <w:p w14:paraId="60EB5AD9" w14:textId="77777777" w:rsidR="004D4978" w:rsidRPr="00702720" w:rsidRDefault="004D4978">
            <w:pPr>
              <w:pStyle w:val="TableParagraph"/>
              <w:spacing w:before="4"/>
              <w:rPr>
                <w:rFonts w:cs="Tahoma"/>
                <w:i/>
                <w:sz w:val="28"/>
              </w:rPr>
            </w:pPr>
          </w:p>
          <w:p w14:paraId="40091518" w14:textId="77777777" w:rsidR="004D4978" w:rsidRPr="00702720" w:rsidRDefault="004D4978">
            <w:pPr>
              <w:pStyle w:val="TableParagraph"/>
              <w:spacing w:before="1"/>
              <w:ind w:left="109"/>
              <w:rPr>
                <w:rFonts w:cs="Tahoma"/>
                <w:sz w:val="18"/>
              </w:rPr>
            </w:pPr>
            <w:r w:rsidRPr="00702720">
              <w:rPr>
                <w:rFonts w:cs="Tahoma"/>
                <w:sz w:val="18"/>
              </w:rPr>
              <w:t>ΠΟΣΟΤΗΤΑ</w:t>
            </w:r>
          </w:p>
        </w:tc>
        <w:tc>
          <w:tcPr>
            <w:tcW w:w="830" w:type="pct"/>
            <w:gridSpan w:val="2"/>
            <w:shd w:val="clear" w:color="auto" w:fill="E6E6E6"/>
          </w:tcPr>
          <w:p w14:paraId="377B0087" w14:textId="77777777" w:rsidR="004D4978" w:rsidRPr="00702720" w:rsidRDefault="004D4978">
            <w:pPr>
              <w:pStyle w:val="TableParagraph"/>
              <w:spacing w:line="217" w:lineRule="exact"/>
              <w:ind w:left="107"/>
              <w:rPr>
                <w:rFonts w:cs="Tahoma"/>
                <w:sz w:val="18"/>
              </w:rPr>
            </w:pPr>
            <w:r w:rsidRPr="00702720">
              <w:rPr>
                <w:rFonts w:cs="Tahoma"/>
                <w:sz w:val="18"/>
              </w:rPr>
              <w:t>ΑΞΙΑ ΧΩΡΙΣ ΦΠΑ [€]</w:t>
            </w:r>
          </w:p>
        </w:tc>
        <w:tc>
          <w:tcPr>
            <w:tcW w:w="415" w:type="pct"/>
            <w:vMerge w:val="restart"/>
            <w:shd w:val="clear" w:color="auto" w:fill="E6E6E6"/>
          </w:tcPr>
          <w:p w14:paraId="04D00779" w14:textId="77777777" w:rsidR="004D4978" w:rsidRPr="00702720" w:rsidRDefault="004D4978">
            <w:pPr>
              <w:pStyle w:val="TableParagraph"/>
              <w:spacing w:before="4"/>
              <w:rPr>
                <w:rFonts w:cs="Tahoma"/>
                <w:i/>
                <w:sz w:val="28"/>
              </w:rPr>
            </w:pPr>
          </w:p>
          <w:p w14:paraId="3BBB6AEC" w14:textId="77777777" w:rsidR="004D4978" w:rsidRPr="00702720" w:rsidRDefault="004D4978">
            <w:pPr>
              <w:pStyle w:val="TableParagraph"/>
              <w:spacing w:before="1"/>
              <w:ind w:left="110"/>
              <w:rPr>
                <w:rFonts w:cs="Tahoma"/>
                <w:sz w:val="18"/>
              </w:rPr>
            </w:pPr>
            <w:r w:rsidRPr="00702720">
              <w:rPr>
                <w:rFonts w:cs="Tahoma"/>
                <w:sz w:val="18"/>
              </w:rPr>
              <w:t>ΦΠΑ [€]</w:t>
            </w:r>
          </w:p>
        </w:tc>
        <w:tc>
          <w:tcPr>
            <w:tcW w:w="466" w:type="pct"/>
            <w:vMerge w:val="restart"/>
            <w:shd w:val="clear" w:color="auto" w:fill="E6E6E6"/>
          </w:tcPr>
          <w:p w14:paraId="2001C1E5" w14:textId="77777777" w:rsidR="004D4978" w:rsidRPr="00702720" w:rsidRDefault="004D4978">
            <w:pPr>
              <w:pStyle w:val="TableParagraph"/>
              <w:spacing w:before="64"/>
              <w:ind w:left="107" w:right="382"/>
              <w:rPr>
                <w:rFonts w:cs="Tahoma"/>
                <w:sz w:val="18"/>
              </w:rPr>
            </w:pPr>
            <w:r w:rsidRPr="00702720">
              <w:rPr>
                <w:rFonts w:cs="Tahoma"/>
                <w:sz w:val="18"/>
              </w:rPr>
              <w:t>ΣΥΝΟΛΙΚΗ ΑΞΙΑ</w:t>
            </w:r>
          </w:p>
          <w:p w14:paraId="7E781FB7" w14:textId="77777777" w:rsidR="004D4978" w:rsidRPr="00702720" w:rsidRDefault="004D4978">
            <w:pPr>
              <w:pStyle w:val="TableParagraph"/>
              <w:ind w:left="107"/>
              <w:rPr>
                <w:rFonts w:cs="Tahoma"/>
                <w:sz w:val="18"/>
              </w:rPr>
            </w:pPr>
            <w:r w:rsidRPr="00702720">
              <w:rPr>
                <w:rFonts w:cs="Tahoma"/>
                <w:sz w:val="18"/>
              </w:rPr>
              <w:t>ΜΕ ΦΠΑ [€]</w:t>
            </w:r>
          </w:p>
        </w:tc>
        <w:tc>
          <w:tcPr>
            <w:tcW w:w="1172" w:type="pct"/>
            <w:gridSpan w:val="3"/>
            <w:shd w:val="clear" w:color="auto" w:fill="E6E6E6"/>
          </w:tcPr>
          <w:p w14:paraId="6165B227" w14:textId="77777777" w:rsidR="004D4978" w:rsidRPr="00702720" w:rsidRDefault="004D4978">
            <w:pPr>
              <w:pStyle w:val="TableParagraph"/>
              <w:spacing w:line="217" w:lineRule="exact"/>
              <w:ind w:left="110"/>
              <w:rPr>
                <w:rFonts w:cs="Tahoma"/>
                <w:sz w:val="18"/>
              </w:rPr>
            </w:pPr>
            <w:r w:rsidRPr="00702720">
              <w:rPr>
                <w:rFonts w:cs="Tahoma"/>
                <w:sz w:val="18"/>
              </w:rPr>
              <w:t>* ΚΟΣΤΟΣ ΣΥΝΤΗΡΗΣΗΣ ΧΩΡΙΣ ΦΠΑ [€]</w:t>
            </w:r>
          </w:p>
        </w:tc>
      </w:tr>
      <w:tr w:rsidR="004D4978" w:rsidRPr="00702720" w14:paraId="62F2F583" w14:textId="77777777" w:rsidTr="00EB459C">
        <w:trPr>
          <w:trHeight w:val="676"/>
        </w:trPr>
        <w:tc>
          <w:tcPr>
            <w:tcW w:w="249" w:type="pct"/>
            <w:vMerge/>
            <w:tcBorders>
              <w:top w:val="nil"/>
            </w:tcBorders>
            <w:shd w:val="clear" w:color="auto" w:fill="E6E6E6"/>
          </w:tcPr>
          <w:p w14:paraId="170456AC" w14:textId="77777777" w:rsidR="004D4978" w:rsidRPr="00702720" w:rsidRDefault="004D4978">
            <w:pPr>
              <w:rPr>
                <w:rFonts w:cs="Tahoma"/>
                <w:sz w:val="2"/>
                <w:szCs w:val="2"/>
              </w:rPr>
            </w:pPr>
          </w:p>
        </w:tc>
        <w:tc>
          <w:tcPr>
            <w:tcW w:w="1000" w:type="pct"/>
            <w:vMerge/>
            <w:tcBorders>
              <w:top w:val="nil"/>
            </w:tcBorders>
            <w:shd w:val="clear" w:color="auto" w:fill="E6E6E6"/>
          </w:tcPr>
          <w:p w14:paraId="1C7DB8B6" w14:textId="77777777" w:rsidR="004D4978" w:rsidRPr="00702720" w:rsidRDefault="004D4978">
            <w:pPr>
              <w:rPr>
                <w:rFonts w:cs="Tahoma"/>
                <w:sz w:val="2"/>
                <w:szCs w:val="2"/>
              </w:rPr>
            </w:pPr>
          </w:p>
        </w:tc>
        <w:tc>
          <w:tcPr>
            <w:tcW w:w="383" w:type="pct"/>
            <w:vMerge/>
            <w:tcBorders>
              <w:top w:val="nil"/>
            </w:tcBorders>
            <w:shd w:val="clear" w:color="auto" w:fill="E6E6E6"/>
          </w:tcPr>
          <w:p w14:paraId="1E23E8C0" w14:textId="77777777" w:rsidR="004D4978" w:rsidRPr="00702720" w:rsidRDefault="004D4978">
            <w:pPr>
              <w:rPr>
                <w:rFonts w:cs="Tahoma"/>
                <w:sz w:val="2"/>
                <w:szCs w:val="2"/>
              </w:rPr>
            </w:pPr>
          </w:p>
        </w:tc>
        <w:tc>
          <w:tcPr>
            <w:tcW w:w="484" w:type="pct"/>
            <w:vMerge/>
            <w:tcBorders>
              <w:top w:val="nil"/>
            </w:tcBorders>
            <w:shd w:val="clear" w:color="auto" w:fill="E6E6E6"/>
          </w:tcPr>
          <w:p w14:paraId="62A4BDED" w14:textId="77777777" w:rsidR="004D4978" w:rsidRPr="00702720" w:rsidRDefault="004D4978">
            <w:pPr>
              <w:rPr>
                <w:rFonts w:cs="Tahoma"/>
                <w:sz w:val="2"/>
                <w:szCs w:val="2"/>
              </w:rPr>
            </w:pPr>
          </w:p>
        </w:tc>
        <w:tc>
          <w:tcPr>
            <w:tcW w:w="415" w:type="pct"/>
            <w:shd w:val="clear" w:color="auto" w:fill="E6E6E6"/>
          </w:tcPr>
          <w:p w14:paraId="6517256E" w14:textId="77777777" w:rsidR="004D4978" w:rsidRPr="00702720" w:rsidRDefault="004D4978">
            <w:pPr>
              <w:pStyle w:val="TableParagraph"/>
              <w:spacing w:before="2"/>
              <w:ind w:left="107"/>
              <w:rPr>
                <w:rFonts w:cs="Tahoma"/>
                <w:sz w:val="18"/>
              </w:rPr>
            </w:pPr>
            <w:r w:rsidRPr="00702720">
              <w:rPr>
                <w:rFonts w:cs="Tahoma"/>
                <w:sz w:val="18"/>
              </w:rPr>
              <w:t>ΤΙΜΗ</w:t>
            </w:r>
          </w:p>
          <w:p w14:paraId="4403E239" w14:textId="77777777" w:rsidR="004D4978" w:rsidRPr="00702720" w:rsidRDefault="004D4978">
            <w:pPr>
              <w:pStyle w:val="TableParagraph"/>
              <w:spacing w:before="119"/>
              <w:ind w:left="107"/>
              <w:rPr>
                <w:rFonts w:cs="Tahoma"/>
                <w:sz w:val="18"/>
              </w:rPr>
            </w:pPr>
            <w:r w:rsidRPr="00702720">
              <w:rPr>
                <w:rFonts w:cs="Tahoma"/>
                <w:sz w:val="18"/>
              </w:rPr>
              <w:t>ΜΟΝΑΔΑΣ</w:t>
            </w:r>
          </w:p>
        </w:tc>
        <w:tc>
          <w:tcPr>
            <w:tcW w:w="416" w:type="pct"/>
            <w:shd w:val="clear" w:color="auto" w:fill="E6E6E6"/>
          </w:tcPr>
          <w:p w14:paraId="640A88CF" w14:textId="77777777" w:rsidR="004D4978" w:rsidRPr="00702720" w:rsidRDefault="004D4978">
            <w:pPr>
              <w:pStyle w:val="TableParagraph"/>
              <w:spacing w:before="170"/>
              <w:ind w:left="109"/>
              <w:rPr>
                <w:rFonts w:cs="Tahoma"/>
                <w:sz w:val="18"/>
              </w:rPr>
            </w:pPr>
            <w:r w:rsidRPr="00702720">
              <w:rPr>
                <w:rFonts w:cs="Tahoma"/>
                <w:sz w:val="18"/>
              </w:rPr>
              <w:t>ΣΥΝΟΛΟ</w:t>
            </w:r>
          </w:p>
        </w:tc>
        <w:tc>
          <w:tcPr>
            <w:tcW w:w="415" w:type="pct"/>
            <w:vMerge/>
            <w:tcBorders>
              <w:top w:val="nil"/>
            </w:tcBorders>
            <w:shd w:val="clear" w:color="auto" w:fill="E6E6E6"/>
          </w:tcPr>
          <w:p w14:paraId="032F60D1" w14:textId="77777777" w:rsidR="004D4978" w:rsidRPr="00702720" w:rsidRDefault="004D4978">
            <w:pPr>
              <w:rPr>
                <w:rFonts w:cs="Tahoma"/>
                <w:sz w:val="2"/>
                <w:szCs w:val="2"/>
              </w:rPr>
            </w:pPr>
          </w:p>
        </w:tc>
        <w:tc>
          <w:tcPr>
            <w:tcW w:w="466" w:type="pct"/>
            <w:vMerge/>
            <w:tcBorders>
              <w:top w:val="nil"/>
            </w:tcBorders>
            <w:shd w:val="clear" w:color="auto" w:fill="E6E6E6"/>
          </w:tcPr>
          <w:p w14:paraId="4BA1EFD1" w14:textId="77777777" w:rsidR="004D4978" w:rsidRPr="00702720" w:rsidRDefault="004D4978">
            <w:pPr>
              <w:rPr>
                <w:rFonts w:cs="Tahoma"/>
                <w:sz w:val="2"/>
                <w:szCs w:val="2"/>
              </w:rPr>
            </w:pPr>
          </w:p>
        </w:tc>
        <w:tc>
          <w:tcPr>
            <w:tcW w:w="370" w:type="pct"/>
            <w:shd w:val="clear" w:color="auto" w:fill="E6E6E6"/>
          </w:tcPr>
          <w:p w14:paraId="1E7A001E" w14:textId="77777777" w:rsidR="004D4978" w:rsidRPr="00702720" w:rsidRDefault="004D4978">
            <w:pPr>
              <w:pStyle w:val="TableParagraph"/>
              <w:spacing w:before="170"/>
              <w:ind w:left="110"/>
              <w:rPr>
                <w:rFonts w:cs="Tahoma"/>
                <w:sz w:val="18"/>
              </w:rPr>
            </w:pPr>
            <w:r w:rsidRPr="00702720">
              <w:rPr>
                <w:rFonts w:cs="Tahoma"/>
                <w:sz w:val="18"/>
              </w:rPr>
              <w:t>1</w:t>
            </w:r>
            <w:r w:rsidRPr="00702720">
              <w:rPr>
                <w:rFonts w:cs="Tahoma"/>
                <w:position w:val="6"/>
                <w:sz w:val="12"/>
              </w:rPr>
              <w:t xml:space="preserve">ο </w:t>
            </w:r>
            <w:r w:rsidRPr="00702720">
              <w:rPr>
                <w:rFonts w:cs="Tahoma"/>
                <w:sz w:val="18"/>
              </w:rPr>
              <w:t>έτος</w:t>
            </w:r>
          </w:p>
        </w:tc>
        <w:tc>
          <w:tcPr>
            <w:tcW w:w="372" w:type="pct"/>
            <w:shd w:val="clear" w:color="auto" w:fill="E6E6E6"/>
          </w:tcPr>
          <w:p w14:paraId="49634B8D" w14:textId="77777777" w:rsidR="004D4978" w:rsidRPr="00702720" w:rsidRDefault="004D4978">
            <w:pPr>
              <w:pStyle w:val="TableParagraph"/>
              <w:spacing w:before="170"/>
              <w:ind w:left="108"/>
              <w:rPr>
                <w:rFonts w:cs="Tahoma"/>
                <w:sz w:val="18"/>
              </w:rPr>
            </w:pPr>
            <w:r w:rsidRPr="00702720">
              <w:rPr>
                <w:rFonts w:cs="Tahoma"/>
                <w:sz w:val="18"/>
              </w:rPr>
              <w:t>2</w:t>
            </w:r>
            <w:r w:rsidRPr="00702720">
              <w:rPr>
                <w:rFonts w:cs="Tahoma"/>
                <w:position w:val="6"/>
                <w:sz w:val="12"/>
              </w:rPr>
              <w:t xml:space="preserve">ο </w:t>
            </w:r>
            <w:r w:rsidRPr="00702720">
              <w:rPr>
                <w:rFonts w:cs="Tahoma"/>
                <w:sz w:val="18"/>
              </w:rPr>
              <w:t>έτος</w:t>
            </w:r>
          </w:p>
        </w:tc>
        <w:tc>
          <w:tcPr>
            <w:tcW w:w="430" w:type="pct"/>
            <w:shd w:val="clear" w:color="auto" w:fill="E6E6E6"/>
          </w:tcPr>
          <w:p w14:paraId="01563319" w14:textId="790FED52" w:rsidR="004D4978" w:rsidRPr="00702720" w:rsidRDefault="00047299">
            <w:pPr>
              <w:pStyle w:val="TableParagraph"/>
              <w:spacing w:before="170"/>
              <w:ind w:left="108"/>
              <w:rPr>
                <w:rFonts w:cs="Tahoma"/>
                <w:sz w:val="18"/>
              </w:rPr>
            </w:pPr>
            <w:r>
              <w:rPr>
                <w:rFonts w:cs="Tahoma"/>
                <w:sz w:val="18"/>
              </w:rPr>
              <w:t>3</w:t>
            </w:r>
            <w:r w:rsidRPr="00047299">
              <w:rPr>
                <w:rFonts w:cs="Tahoma"/>
                <w:sz w:val="18"/>
                <w:vertAlign w:val="superscript"/>
              </w:rPr>
              <w:t>ο</w:t>
            </w:r>
            <w:r>
              <w:rPr>
                <w:rFonts w:cs="Tahoma"/>
                <w:sz w:val="18"/>
              </w:rPr>
              <w:t xml:space="preserve"> έτος</w:t>
            </w:r>
          </w:p>
        </w:tc>
      </w:tr>
      <w:tr w:rsidR="004D4978" w:rsidRPr="00702720" w14:paraId="598E0CB3" w14:textId="77777777" w:rsidTr="00EB459C">
        <w:trPr>
          <w:trHeight w:val="359"/>
        </w:trPr>
        <w:tc>
          <w:tcPr>
            <w:tcW w:w="249" w:type="pct"/>
          </w:tcPr>
          <w:p w14:paraId="1DC17B9C" w14:textId="77777777" w:rsidR="004D4978" w:rsidRPr="00702720" w:rsidRDefault="004D4978">
            <w:pPr>
              <w:pStyle w:val="TableParagraph"/>
              <w:spacing w:line="240" w:lineRule="exact"/>
              <w:ind w:right="84"/>
              <w:jc w:val="right"/>
              <w:rPr>
                <w:rFonts w:cs="Tahoma"/>
                <w:sz w:val="20"/>
              </w:rPr>
            </w:pPr>
            <w:r w:rsidRPr="00702720">
              <w:rPr>
                <w:rFonts w:cs="Tahoma"/>
                <w:w w:val="95"/>
                <w:sz w:val="20"/>
              </w:rPr>
              <w:t>1.</w:t>
            </w:r>
          </w:p>
        </w:tc>
        <w:tc>
          <w:tcPr>
            <w:tcW w:w="1000" w:type="pct"/>
          </w:tcPr>
          <w:p w14:paraId="22AFC686" w14:textId="13A20877" w:rsidR="004D4978" w:rsidRPr="00702720" w:rsidRDefault="004D4978">
            <w:pPr>
              <w:pStyle w:val="TableParagraph"/>
              <w:spacing w:line="240" w:lineRule="exact"/>
              <w:ind w:left="107"/>
              <w:rPr>
                <w:rFonts w:cs="Tahoma"/>
                <w:sz w:val="20"/>
                <w:szCs w:val="20"/>
              </w:rPr>
            </w:pPr>
          </w:p>
        </w:tc>
        <w:tc>
          <w:tcPr>
            <w:tcW w:w="383" w:type="pct"/>
            <w:vAlign w:val="center"/>
          </w:tcPr>
          <w:p w14:paraId="4C5FB4A8" w14:textId="0D8A7473" w:rsidR="004D4978" w:rsidRPr="00702720" w:rsidRDefault="004D4978">
            <w:pPr>
              <w:pStyle w:val="TableParagraph"/>
              <w:jc w:val="center"/>
              <w:rPr>
                <w:rFonts w:cs="Tahoma"/>
                <w:sz w:val="18"/>
              </w:rPr>
            </w:pPr>
          </w:p>
        </w:tc>
        <w:tc>
          <w:tcPr>
            <w:tcW w:w="484" w:type="pct"/>
            <w:vAlign w:val="center"/>
          </w:tcPr>
          <w:p w14:paraId="0EA270CB" w14:textId="552BD4AB" w:rsidR="004D4978" w:rsidRPr="00702720" w:rsidRDefault="004D4978">
            <w:pPr>
              <w:pStyle w:val="TableParagraph"/>
              <w:jc w:val="center"/>
              <w:rPr>
                <w:rFonts w:cs="Tahoma"/>
                <w:sz w:val="18"/>
              </w:rPr>
            </w:pPr>
          </w:p>
        </w:tc>
        <w:tc>
          <w:tcPr>
            <w:tcW w:w="415" w:type="pct"/>
          </w:tcPr>
          <w:p w14:paraId="08CDD478" w14:textId="77777777" w:rsidR="004D4978" w:rsidRPr="00702720" w:rsidRDefault="004D4978">
            <w:pPr>
              <w:pStyle w:val="TableParagraph"/>
              <w:rPr>
                <w:rFonts w:cs="Tahoma"/>
                <w:sz w:val="18"/>
              </w:rPr>
            </w:pPr>
          </w:p>
        </w:tc>
        <w:tc>
          <w:tcPr>
            <w:tcW w:w="416" w:type="pct"/>
          </w:tcPr>
          <w:p w14:paraId="5B5CC653" w14:textId="77777777" w:rsidR="004D4978" w:rsidRPr="00702720" w:rsidRDefault="004D4978">
            <w:pPr>
              <w:pStyle w:val="TableParagraph"/>
              <w:rPr>
                <w:rFonts w:cs="Tahoma"/>
                <w:sz w:val="18"/>
              </w:rPr>
            </w:pPr>
          </w:p>
        </w:tc>
        <w:tc>
          <w:tcPr>
            <w:tcW w:w="415" w:type="pct"/>
          </w:tcPr>
          <w:p w14:paraId="113149FA" w14:textId="77777777" w:rsidR="004D4978" w:rsidRPr="00702720" w:rsidRDefault="004D4978">
            <w:pPr>
              <w:pStyle w:val="TableParagraph"/>
              <w:rPr>
                <w:rFonts w:cs="Tahoma"/>
                <w:sz w:val="18"/>
              </w:rPr>
            </w:pPr>
          </w:p>
        </w:tc>
        <w:tc>
          <w:tcPr>
            <w:tcW w:w="466" w:type="pct"/>
          </w:tcPr>
          <w:p w14:paraId="2AEFBDE9" w14:textId="77777777" w:rsidR="004D4978" w:rsidRPr="00702720" w:rsidRDefault="004D4978">
            <w:pPr>
              <w:pStyle w:val="TableParagraph"/>
              <w:rPr>
                <w:rFonts w:cs="Tahoma"/>
                <w:sz w:val="18"/>
              </w:rPr>
            </w:pPr>
          </w:p>
        </w:tc>
        <w:tc>
          <w:tcPr>
            <w:tcW w:w="370" w:type="pct"/>
          </w:tcPr>
          <w:p w14:paraId="4A554F10" w14:textId="77777777" w:rsidR="004D4978" w:rsidRPr="00702720" w:rsidRDefault="004D4978">
            <w:pPr>
              <w:pStyle w:val="TableParagraph"/>
              <w:rPr>
                <w:rFonts w:cs="Tahoma"/>
                <w:sz w:val="18"/>
              </w:rPr>
            </w:pPr>
          </w:p>
        </w:tc>
        <w:tc>
          <w:tcPr>
            <w:tcW w:w="372" w:type="pct"/>
          </w:tcPr>
          <w:p w14:paraId="45C6F43A" w14:textId="77777777" w:rsidR="004D4978" w:rsidRPr="00702720" w:rsidRDefault="004D4978">
            <w:pPr>
              <w:pStyle w:val="TableParagraph"/>
              <w:rPr>
                <w:rFonts w:cs="Tahoma"/>
                <w:sz w:val="18"/>
              </w:rPr>
            </w:pPr>
          </w:p>
        </w:tc>
        <w:tc>
          <w:tcPr>
            <w:tcW w:w="430" w:type="pct"/>
          </w:tcPr>
          <w:p w14:paraId="7C941F9F" w14:textId="77777777" w:rsidR="004D4978" w:rsidRPr="00702720" w:rsidRDefault="004D4978">
            <w:pPr>
              <w:pStyle w:val="TableParagraph"/>
              <w:rPr>
                <w:rFonts w:cs="Tahoma"/>
                <w:sz w:val="18"/>
              </w:rPr>
            </w:pPr>
          </w:p>
        </w:tc>
      </w:tr>
      <w:tr w:rsidR="004D4978" w:rsidRPr="00702720" w14:paraId="1B9BEEEF" w14:textId="77777777" w:rsidTr="00EB459C">
        <w:trPr>
          <w:trHeight w:val="602"/>
        </w:trPr>
        <w:tc>
          <w:tcPr>
            <w:tcW w:w="249" w:type="pct"/>
          </w:tcPr>
          <w:p w14:paraId="5DFA3C34" w14:textId="77777777" w:rsidR="004D4978" w:rsidRPr="00702720" w:rsidRDefault="004D4978">
            <w:pPr>
              <w:pStyle w:val="TableParagraph"/>
              <w:spacing w:before="119"/>
              <w:ind w:right="84"/>
              <w:jc w:val="right"/>
              <w:rPr>
                <w:rFonts w:cs="Tahoma"/>
                <w:sz w:val="20"/>
              </w:rPr>
            </w:pPr>
            <w:r w:rsidRPr="00702720">
              <w:rPr>
                <w:rFonts w:cs="Tahoma"/>
                <w:w w:val="95"/>
                <w:sz w:val="20"/>
              </w:rPr>
              <w:t>3.</w:t>
            </w:r>
          </w:p>
        </w:tc>
        <w:tc>
          <w:tcPr>
            <w:tcW w:w="1000" w:type="pct"/>
          </w:tcPr>
          <w:p w14:paraId="63E47047" w14:textId="670846AB" w:rsidR="004D4978" w:rsidRPr="00702720" w:rsidRDefault="004D4978">
            <w:pPr>
              <w:pStyle w:val="TableParagraph"/>
              <w:ind w:left="107" w:right="460"/>
              <w:rPr>
                <w:rFonts w:cs="Tahoma"/>
                <w:sz w:val="20"/>
                <w:szCs w:val="20"/>
              </w:rPr>
            </w:pPr>
          </w:p>
        </w:tc>
        <w:tc>
          <w:tcPr>
            <w:tcW w:w="383" w:type="pct"/>
            <w:vAlign w:val="center"/>
          </w:tcPr>
          <w:p w14:paraId="4DB44862" w14:textId="033017A8" w:rsidR="004D4978" w:rsidRPr="00702720" w:rsidRDefault="004D4978">
            <w:pPr>
              <w:pStyle w:val="TableParagraph"/>
              <w:jc w:val="center"/>
              <w:rPr>
                <w:rFonts w:cs="Tahoma"/>
                <w:sz w:val="18"/>
              </w:rPr>
            </w:pPr>
          </w:p>
        </w:tc>
        <w:tc>
          <w:tcPr>
            <w:tcW w:w="484" w:type="pct"/>
            <w:vAlign w:val="center"/>
          </w:tcPr>
          <w:p w14:paraId="1849A35B" w14:textId="4A2B88E8" w:rsidR="004D4978" w:rsidRPr="00702720" w:rsidRDefault="004D4978">
            <w:pPr>
              <w:pStyle w:val="TableParagraph"/>
              <w:jc w:val="center"/>
              <w:rPr>
                <w:rFonts w:cs="Tahoma"/>
                <w:sz w:val="18"/>
              </w:rPr>
            </w:pPr>
          </w:p>
        </w:tc>
        <w:tc>
          <w:tcPr>
            <w:tcW w:w="415" w:type="pct"/>
          </w:tcPr>
          <w:p w14:paraId="5C0CA609" w14:textId="77777777" w:rsidR="004D4978" w:rsidRPr="00702720" w:rsidRDefault="004D4978">
            <w:pPr>
              <w:pStyle w:val="TableParagraph"/>
              <w:rPr>
                <w:rFonts w:cs="Tahoma"/>
                <w:sz w:val="18"/>
              </w:rPr>
            </w:pPr>
          </w:p>
        </w:tc>
        <w:tc>
          <w:tcPr>
            <w:tcW w:w="416" w:type="pct"/>
          </w:tcPr>
          <w:p w14:paraId="6C4A8826" w14:textId="77777777" w:rsidR="004D4978" w:rsidRPr="00702720" w:rsidRDefault="004D4978">
            <w:pPr>
              <w:pStyle w:val="TableParagraph"/>
              <w:rPr>
                <w:rFonts w:cs="Tahoma"/>
                <w:sz w:val="18"/>
              </w:rPr>
            </w:pPr>
          </w:p>
        </w:tc>
        <w:tc>
          <w:tcPr>
            <w:tcW w:w="415" w:type="pct"/>
          </w:tcPr>
          <w:p w14:paraId="025614B1" w14:textId="77777777" w:rsidR="004D4978" w:rsidRPr="00702720" w:rsidRDefault="004D4978">
            <w:pPr>
              <w:pStyle w:val="TableParagraph"/>
              <w:rPr>
                <w:rFonts w:cs="Tahoma"/>
                <w:sz w:val="18"/>
              </w:rPr>
            </w:pPr>
          </w:p>
        </w:tc>
        <w:tc>
          <w:tcPr>
            <w:tcW w:w="466" w:type="pct"/>
          </w:tcPr>
          <w:p w14:paraId="3B647995" w14:textId="77777777" w:rsidR="004D4978" w:rsidRPr="00702720" w:rsidRDefault="004D4978">
            <w:pPr>
              <w:pStyle w:val="TableParagraph"/>
              <w:rPr>
                <w:rFonts w:cs="Tahoma"/>
                <w:sz w:val="18"/>
              </w:rPr>
            </w:pPr>
          </w:p>
        </w:tc>
        <w:tc>
          <w:tcPr>
            <w:tcW w:w="370" w:type="pct"/>
          </w:tcPr>
          <w:p w14:paraId="18991436" w14:textId="77777777" w:rsidR="004D4978" w:rsidRPr="00702720" w:rsidRDefault="004D4978">
            <w:pPr>
              <w:pStyle w:val="TableParagraph"/>
              <w:rPr>
                <w:rFonts w:cs="Tahoma"/>
                <w:sz w:val="18"/>
              </w:rPr>
            </w:pPr>
          </w:p>
        </w:tc>
        <w:tc>
          <w:tcPr>
            <w:tcW w:w="372" w:type="pct"/>
          </w:tcPr>
          <w:p w14:paraId="43A9263F" w14:textId="77777777" w:rsidR="004D4978" w:rsidRPr="00702720" w:rsidRDefault="004D4978">
            <w:pPr>
              <w:pStyle w:val="TableParagraph"/>
              <w:rPr>
                <w:rFonts w:cs="Tahoma"/>
                <w:sz w:val="18"/>
              </w:rPr>
            </w:pPr>
          </w:p>
        </w:tc>
        <w:tc>
          <w:tcPr>
            <w:tcW w:w="430" w:type="pct"/>
          </w:tcPr>
          <w:p w14:paraId="4B2D156E" w14:textId="77777777" w:rsidR="004D4978" w:rsidRPr="00702720" w:rsidRDefault="004D4978">
            <w:pPr>
              <w:pStyle w:val="TableParagraph"/>
              <w:rPr>
                <w:rFonts w:cs="Tahoma"/>
                <w:sz w:val="18"/>
              </w:rPr>
            </w:pPr>
          </w:p>
        </w:tc>
      </w:tr>
      <w:tr w:rsidR="004D4978" w:rsidRPr="00702720" w14:paraId="67CAA999" w14:textId="77777777" w:rsidTr="00EB459C">
        <w:trPr>
          <w:trHeight w:val="361"/>
        </w:trPr>
        <w:tc>
          <w:tcPr>
            <w:tcW w:w="249" w:type="pct"/>
          </w:tcPr>
          <w:p w14:paraId="482A15B9" w14:textId="77777777" w:rsidR="004D4978" w:rsidRPr="00702720" w:rsidRDefault="004D4978">
            <w:pPr>
              <w:pStyle w:val="TableParagraph"/>
              <w:spacing w:line="240" w:lineRule="exact"/>
              <w:ind w:right="84"/>
              <w:jc w:val="right"/>
              <w:rPr>
                <w:rFonts w:cs="Tahoma"/>
                <w:sz w:val="20"/>
              </w:rPr>
            </w:pPr>
            <w:r w:rsidRPr="00702720">
              <w:rPr>
                <w:rFonts w:cs="Tahoma"/>
                <w:w w:val="95"/>
                <w:sz w:val="20"/>
              </w:rPr>
              <w:t>4.</w:t>
            </w:r>
          </w:p>
        </w:tc>
        <w:tc>
          <w:tcPr>
            <w:tcW w:w="1000" w:type="pct"/>
          </w:tcPr>
          <w:p w14:paraId="11903E50" w14:textId="5AD71BA6" w:rsidR="004D4978" w:rsidRPr="00702720" w:rsidRDefault="004D4978">
            <w:pPr>
              <w:pStyle w:val="TableParagraph"/>
              <w:spacing w:line="240" w:lineRule="exact"/>
              <w:ind w:left="107"/>
              <w:rPr>
                <w:rFonts w:cs="Tahoma"/>
                <w:sz w:val="20"/>
                <w:szCs w:val="20"/>
              </w:rPr>
            </w:pPr>
          </w:p>
        </w:tc>
        <w:tc>
          <w:tcPr>
            <w:tcW w:w="383" w:type="pct"/>
            <w:vAlign w:val="center"/>
          </w:tcPr>
          <w:p w14:paraId="65B35050" w14:textId="6E33F8A7" w:rsidR="004D4978" w:rsidRPr="00702720" w:rsidRDefault="004D4978">
            <w:pPr>
              <w:pStyle w:val="TableParagraph"/>
              <w:jc w:val="center"/>
              <w:rPr>
                <w:rFonts w:cs="Tahoma"/>
                <w:sz w:val="18"/>
              </w:rPr>
            </w:pPr>
          </w:p>
        </w:tc>
        <w:tc>
          <w:tcPr>
            <w:tcW w:w="484" w:type="pct"/>
            <w:vAlign w:val="center"/>
          </w:tcPr>
          <w:p w14:paraId="2B1CF151" w14:textId="438C08A2" w:rsidR="004D4978" w:rsidRPr="00702720" w:rsidRDefault="004D4978">
            <w:pPr>
              <w:pStyle w:val="TableParagraph"/>
              <w:jc w:val="center"/>
              <w:rPr>
                <w:rFonts w:cs="Tahoma"/>
                <w:sz w:val="18"/>
              </w:rPr>
            </w:pPr>
          </w:p>
        </w:tc>
        <w:tc>
          <w:tcPr>
            <w:tcW w:w="415" w:type="pct"/>
          </w:tcPr>
          <w:p w14:paraId="10628B9E" w14:textId="77777777" w:rsidR="004D4978" w:rsidRPr="00702720" w:rsidRDefault="004D4978">
            <w:pPr>
              <w:pStyle w:val="TableParagraph"/>
              <w:rPr>
                <w:rFonts w:cs="Tahoma"/>
                <w:sz w:val="18"/>
              </w:rPr>
            </w:pPr>
          </w:p>
        </w:tc>
        <w:tc>
          <w:tcPr>
            <w:tcW w:w="416" w:type="pct"/>
          </w:tcPr>
          <w:p w14:paraId="2F92E20C" w14:textId="77777777" w:rsidR="004D4978" w:rsidRPr="00702720" w:rsidRDefault="004D4978">
            <w:pPr>
              <w:pStyle w:val="TableParagraph"/>
              <w:rPr>
                <w:rFonts w:cs="Tahoma"/>
                <w:sz w:val="18"/>
              </w:rPr>
            </w:pPr>
          </w:p>
        </w:tc>
        <w:tc>
          <w:tcPr>
            <w:tcW w:w="415" w:type="pct"/>
          </w:tcPr>
          <w:p w14:paraId="30F6C24C" w14:textId="77777777" w:rsidR="004D4978" w:rsidRPr="00702720" w:rsidRDefault="004D4978">
            <w:pPr>
              <w:pStyle w:val="TableParagraph"/>
              <w:rPr>
                <w:rFonts w:cs="Tahoma"/>
                <w:sz w:val="18"/>
              </w:rPr>
            </w:pPr>
          </w:p>
        </w:tc>
        <w:tc>
          <w:tcPr>
            <w:tcW w:w="466" w:type="pct"/>
          </w:tcPr>
          <w:p w14:paraId="0588B295" w14:textId="77777777" w:rsidR="004D4978" w:rsidRPr="00702720" w:rsidRDefault="004D4978">
            <w:pPr>
              <w:pStyle w:val="TableParagraph"/>
              <w:rPr>
                <w:rFonts w:cs="Tahoma"/>
                <w:sz w:val="18"/>
              </w:rPr>
            </w:pPr>
          </w:p>
        </w:tc>
        <w:tc>
          <w:tcPr>
            <w:tcW w:w="370" w:type="pct"/>
          </w:tcPr>
          <w:p w14:paraId="6837B0DA" w14:textId="77777777" w:rsidR="004D4978" w:rsidRPr="00702720" w:rsidRDefault="004D4978">
            <w:pPr>
              <w:pStyle w:val="TableParagraph"/>
              <w:rPr>
                <w:rFonts w:cs="Tahoma"/>
                <w:sz w:val="18"/>
              </w:rPr>
            </w:pPr>
          </w:p>
        </w:tc>
        <w:tc>
          <w:tcPr>
            <w:tcW w:w="372" w:type="pct"/>
          </w:tcPr>
          <w:p w14:paraId="3B889A46" w14:textId="77777777" w:rsidR="004D4978" w:rsidRPr="00702720" w:rsidRDefault="004D4978">
            <w:pPr>
              <w:pStyle w:val="TableParagraph"/>
              <w:rPr>
                <w:rFonts w:cs="Tahoma"/>
                <w:sz w:val="18"/>
              </w:rPr>
            </w:pPr>
          </w:p>
        </w:tc>
        <w:tc>
          <w:tcPr>
            <w:tcW w:w="430" w:type="pct"/>
          </w:tcPr>
          <w:p w14:paraId="02934BAC" w14:textId="77777777" w:rsidR="004D4978" w:rsidRPr="00702720" w:rsidRDefault="004D4978">
            <w:pPr>
              <w:pStyle w:val="TableParagraph"/>
              <w:rPr>
                <w:rFonts w:cs="Tahoma"/>
                <w:sz w:val="18"/>
              </w:rPr>
            </w:pPr>
          </w:p>
        </w:tc>
      </w:tr>
      <w:tr w:rsidR="004D4978" w:rsidRPr="00702720" w14:paraId="3F8AAB94" w14:textId="77777777" w:rsidTr="00EB459C">
        <w:trPr>
          <w:trHeight w:val="361"/>
        </w:trPr>
        <w:tc>
          <w:tcPr>
            <w:tcW w:w="249" w:type="pct"/>
          </w:tcPr>
          <w:p w14:paraId="64D9418D" w14:textId="00DAABB9" w:rsidR="004D4978" w:rsidRPr="00702720" w:rsidRDefault="00626A41">
            <w:pPr>
              <w:pStyle w:val="TableParagraph"/>
              <w:spacing w:line="240" w:lineRule="exact"/>
              <w:ind w:right="84"/>
              <w:jc w:val="right"/>
              <w:rPr>
                <w:rFonts w:cs="Tahoma"/>
                <w:sz w:val="20"/>
              </w:rPr>
            </w:pPr>
            <w:r w:rsidRPr="00702720">
              <w:rPr>
                <w:rFonts w:cs="Tahoma"/>
                <w:w w:val="95"/>
                <w:sz w:val="20"/>
              </w:rPr>
              <w:t>5.</w:t>
            </w:r>
          </w:p>
        </w:tc>
        <w:tc>
          <w:tcPr>
            <w:tcW w:w="1000" w:type="pct"/>
          </w:tcPr>
          <w:p w14:paraId="7DB4AF70" w14:textId="094C8840" w:rsidR="004D4978" w:rsidRPr="00702720" w:rsidRDefault="004D4978">
            <w:pPr>
              <w:pStyle w:val="TableParagraph"/>
              <w:spacing w:line="240" w:lineRule="exact"/>
              <w:ind w:left="107"/>
              <w:rPr>
                <w:rFonts w:cs="Tahoma"/>
                <w:sz w:val="20"/>
                <w:szCs w:val="20"/>
                <w:lang w:val="en-US"/>
              </w:rPr>
            </w:pPr>
          </w:p>
        </w:tc>
        <w:tc>
          <w:tcPr>
            <w:tcW w:w="383" w:type="pct"/>
          </w:tcPr>
          <w:p w14:paraId="17BB4723" w14:textId="66A682FC" w:rsidR="004D4978" w:rsidRPr="00702720" w:rsidRDefault="004D4978">
            <w:pPr>
              <w:pStyle w:val="TableParagraph"/>
              <w:jc w:val="center"/>
              <w:rPr>
                <w:rFonts w:cs="Tahoma"/>
                <w:sz w:val="18"/>
              </w:rPr>
            </w:pPr>
          </w:p>
        </w:tc>
        <w:tc>
          <w:tcPr>
            <w:tcW w:w="484" w:type="pct"/>
            <w:vAlign w:val="center"/>
          </w:tcPr>
          <w:p w14:paraId="06A4CF7A" w14:textId="3E9148E6" w:rsidR="004D4978" w:rsidRPr="00702720" w:rsidRDefault="004D4978">
            <w:pPr>
              <w:pStyle w:val="TableParagraph"/>
              <w:jc w:val="center"/>
              <w:rPr>
                <w:rFonts w:cs="Tahoma"/>
                <w:sz w:val="18"/>
              </w:rPr>
            </w:pPr>
          </w:p>
        </w:tc>
        <w:tc>
          <w:tcPr>
            <w:tcW w:w="415" w:type="pct"/>
          </w:tcPr>
          <w:p w14:paraId="7BB832EA" w14:textId="77777777" w:rsidR="004D4978" w:rsidRPr="00702720" w:rsidRDefault="004D4978">
            <w:pPr>
              <w:pStyle w:val="TableParagraph"/>
              <w:rPr>
                <w:rFonts w:cs="Tahoma"/>
                <w:sz w:val="18"/>
              </w:rPr>
            </w:pPr>
          </w:p>
        </w:tc>
        <w:tc>
          <w:tcPr>
            <w:tcW w:w="416" w:type="pct"/>
          </w:tcPr>
          <w:p w14:paraId="648632AB" w14:textId="77777777" w:rsidR="004D4978" w:rsidRPr="00702720" w:rsidRDefault="004D4978">
            <w:pPr>
              <w:pStyle w:val="TableParagraph"/>
              <w:rPr>
                <w:rFonts w:cs="Tahoma"/>
                <w:sz w:val="18"/>
              </w:rPr>
            </w:pPr>
          </w:p>
        </w:tc>
        <w:tc>
          <w:tcPr>
            <w:tcW w:w="415" w:type="pct"/>
          </w:tcPr>
          <w:p w14:paraId="0B52A71C" w14:textId="77777777" w:rsidR="004D4978" w:rsidRPr="00702720" w:rsidRDefault="004D4978">
            <w:pPr>
              <w:pStyle w:val="TableParagraph"/>
              <w:rPr>
                <w:rFonts w:cs="Tahoma"/>
                <w:sz w:val="18"/>
              </w:rPr>
            </w:pPr>
          </w:p>
        </w:tc>
        <w:tc>
          <w:tcPr>
            <w:tcW w:w="466" w:type="pct"/>
          </w:tcPr>
          <w:p w14:paraId="7CE1A09B" w14:textId="77777777" w:rsidR="004D4978" w:rsidRPr="00702720" w:rsidRDefault="004D4978">
            <w:pPr>
              <w:pStyle w:val="TableParagraph"/>
              <w:rPr>
                <w:rFonts w:cs="Tahoma"/>
                <w:sz w:val="18"/>
              </w:rPr>
            </w:pPr>
          </w:p>
        </w:tc>
        <w:tc>
          <w:tcPr>
            <w:tcW w:w="370" w:type="pct"/>
          </w:tcPr>
          <w:p w14:paraId="76DB466D" w14:textId="77777777" w:rsidR="004D4978" w:rsidRPr="00702720" w:rsidRDefault="004D4978">
            <w:pPr>
              <w:pStyle w:val="TableParagraph"/>
              <w:rPr>
                <w:rFonts w:cs="Tahoma"/>
                <w:sz w:val="18"/>
              </w:rPr>
            </w:pPr>
          </w:p>
        </w:tc>
        <w:tc>
          <w:tcPr>
            <w:tcW w:w="372" w:type="pct"/>
          </w:tcPr>
          <w:p w14:paraId="5529C7FF" w14:textId="77777777" w:rsidR="004D4978" w:rsidRPr="00702720" w:rsidRDefault="004D4978">
            <w:pPr>
              <w:pStyle w:val="TableParagraph"/>
              <w:rPr>
                <w:rFonts w:cs="Tahoma"/>
                <w:sz w:val="18"/>
              </w:rPr>
            </w:pPr>
          </w:p>
        </w:tc>
        <w:tc>
          <w:tcPr>
            <w:tcW w:w="430" w:type="pct"/>
          </w:tcPr>
          <w:p w14:paraId="3EEA59FA" w14:textId="77777777" w:rsidR="004D4978" w:rsidRPr="00702720" w:rsidRDefault="004D4978">
            <w:pPr>
              <w:pStyle w:val="TableParagraph"/>
              <w:rPr>
                <w:rFonts w:cs="Tahoma"/>
                <w:sz w:val="18"/>
              </w:rPr>
            </w:pPr>
          </w:p>
        </w:tc>
      </w:tr>
      <w:tr w:rsidR="004D4978" w:rsidRPr="00702720" w14:paraId="35AF5EDA" w14:textId="77777777" w:rsidTr="00EB459C">
        <w:trPr>
          <w:trHeight w:val="340"/>
        </w:trPr>
        <w:tc>
          <w:tcPr>
            <w:tcW w:w="249" w:type="pct"/>
            <w:shd w:val="clear" w:color="auto" w:fill="E6E6E6"/>
          </w:tcPr>
          <w:p w14:paraId="45E52BD9" w14:textId="77777777" w:rsidR="004D4978" w:rsidRPr="00702720" w:rsidRDefault="004D4978">
            <w:pPr>
              <w:pStyle w:val="TableParagraph"/>
              <w:rPr>
                <w:rFonts w:cs="Tahoma"/>
                <w:sz w:val="18"/>
              </w:rPr>
            </w:pPr>
          </w:p>
        </w:tc>
        <w:tc>
          <w:tcPr>
            <w:tcW w:w="1000" w:type="pct"/>
            <w:shd w:val="clear" w:color="auto" w:fill="E6E6E6"/>
          </w:tcPr>
          <w:p w14:paraId="03D010EE" w14:textId="77777777" w:rsidR="004D4978" w:rsidRPr="00702720" w:rsidRDefault="004D4978">
            <w:pPr>
              <w:pStyle w:val="TableParagraph"/>
              <w:rPr>
                <w:rFonts w:cs="Tahoma"/>
                <w:sz w:val="18"/>
              </w:rPr>
            </w:pPr>
          </w:p>
        </w:tc>
        <w:tc>
          <w:tcPr>
            <w:tcW w:w="383" w:type="pct"/>
            <w:shd w:val="clear" w:color="auto" w:fill="E6E6E6"/>
          </w:tcPr>
          <w:p w14:paraId="60263FEB" w14:textId="77777777" w:rsidR="004D4978" w:rsidRPr="00702720" w:rsidRDefault="004D4978">
            <w:pPr>
              <w:pStyle w:val="TableParagraph"/>
              <w:rPr>
                <w:rFonts w:cs="Tahoma"/>
                <w:sz w:val="18"/>
              </w:rPr>
            </w:pPr>
          </w:p>
        </w:tc>
        <w:tc>
          <w:tcPr>
            <w:tcW w:w="484" w:type="pct"/>
            <w:shd w:val="clear" w:color="auto" w:fill="E6E6E6"/>
          </w:tcPr>
          <w:p w14:paraId="366F02D2" w14:textId="77777777" w:rsidR="004D4978" w:rsidRPr="00702720" w:rsidRDefault="004D4978">
            <w:pPr>
              <w:pStyle w:val="TableParagraph"/>
              <w:rPr>
                <w:rFonts w:cs="Tahoma"/>
                <w:sz w:val="18"/>
              </w:rPr>
            </w:pPr>
          </w:p>
        </w:tc>
        <w:tc>
          <w:tcPr>
            <w:tcW w:w="415" w:type="pct"/>
            <w:shd w:val="clear" w:color="auto" w:fill="E6E6E6"/>
          </w:tcPr>
          <w:p w14:paraId="5BCC1412" w14:textId="77777777" w:rsidR="004D4978" w:rsidRPr="00702720" w:rsidRDefault="004D4978">
            <w:pPr>
              <w:pStyle w:val="TableParagraph"/>
              <w:spacing w:line="217" w:lineRule="exact"/>
              <w:ind w:left="107"/>
              <w:rPr>
                <w:rFonts w:cs="Tahoma"/>
                <w:b/>
                <w:sz w:val="18"/>
              </w:rPr>
            </w:pPr>
            <w:r w:rsidRPr="00702720">
              <w:rPr>
                <w:rFonts w:cs="Tahoma"/>
                <w:b/>
                <w:sz w:val="18"/>
              </w:rPr>
              <w:t>ΣΥΝΟΛΟ</w:t>
            </w:r>
          </w:p>
        </w:tc>
        <w:tc>
          <w:tcPr>
            <w:tcW w:w="416" w:type="pct"/>
          </w:tcPr>
          <w:p w14:paraId="3F2AD1F4" w14:textId="77777777" w:rsidR="004D4978" w:rsidRPr="00702720" w:rsidRDefault="004D4978">
            <w:pPr>
              <w:pStyle w:val="TableParagraph"/>
              <w:rPr>
                <w:rFonts w:cs="Tahoma"/>
                <w:sz w:val="18"/>
              </w:rPr>
            </w:pPr>
          </w:p>
        </w:tc>
        <w:tc>
          <w:tcPr>
            <w:tcW w:w="415" w:type="pct"/>
          </w:tcPr>
          <w:p w14:paraId="68C54831" w14:textId="77777777" w:rsidR="004D4978" w:rsidRPr="00702720" w:rsidRDefault="004D4978">
            <w:pPr>
              <w:pStyle w:val="TableParagraph"/>
              <w:rPr>
                <w:rFonts w:cs="Tahoma"/>
                <w:sz w:val="18"/>
              </w:rPr>
            </w:pPr>
          </w:p>
        </w:tc>
        <w:tc>
          <w:tcPr>
            <w:tcW w:w="466" w:type="pct"/>
          </w:tcPr>
          <w:p w14:paraId="736F75BC" w14:textId="77777777" w:rsidR="004D4978" w:rsidRPr="00702720" w:rsidRDefault="004D4978">
            <w:pPr>
              <w:pStyle w:val="TableParagraph"/>
              <w:rPr>
                <w:rFonts w:cs="Tahoma"/>
                <w:sz w:val="18"/>
              </w:rPr>
            </w:pPr>
          </w:p>
        </w:tc>
        <w:tc>
          <w:tcPr>
            <w:tcW w:w="370" w:type="pct"/>
          </w:tcPr>
          <w:p w14:paraId="1604A9C1" w14:textId="77777777" w:rsidR="004D4978" w:rsidRPr="00702720" w:rsidRDefault="004D4978">
            <w:pPr>
              <w:pStyle w:val="TableParagraph"/>
              <w:rPr>
                <w:rFonts w:cs="Tahoma"/>
                <w:sz w:val="18"/>
              </w:rPr>
            </w:pPr>
          </w:p>
        </w:tc>
        <w:tc>
          <w:tcPr>
            <w:tcW w:w="372" w:type="pct"/>
          </w:tcPr>
          <w:p w14:paraId="4BF11FB6" w14:textId="77777777" w:rsidR="004D4978" w:rsidRPr="00702720" w:rsidRDefault="004D4978">
            <w:pPr>
              <w:pStyle w:val="TableParagraph"/>
              <w:rPr>
                <w:rFonts w:cs="Tahoma"/>
                <w:sz w:val="18"/>
              </w:rPr>
            </w:pPr>
          </w:p>
        </w:tc>
        <w:tc>
          <w:tcPr>
            <w:tcW w:w="430" w:type="pct"/>
          </w:tcPr>
          <w:p w14:paraId="7C5A77B5" w14:textId="77777777" w:rsidR="004D4978" w:rsidRPr="00702720" w:rsidRDefault="004D4978">
            <w:pPr>
              <w:pStyle w:val="TableParagraph"/>
              <w:rPr>
                <w:rFonts w:cs="Tahoma"/>
                <w:sz w:val="18"/>
              </w:rPr>
            </w:pPr>
          </w:p>
        </w:tc>
      </w:tr>
    </w:tbl>
    <w:p w14:paraId="0012293B" w14:textId="77777777" w:rsidR="000812DF" w:rsidRPr="00702720" w:rsidRDefault="000812DF" w:rsidP="000812DF">
      <w:pPr>
        <w:spacing w:before="100" w:beforeAutospacing="1" w:after="100" w:afterAutospacing="1"/>
        <w:jc w:val="center"/>
        <w:rPr>
          <w:rFonts w:cs="Tahoma"/>
          <w:sz w:val="20"/>
        </w:rPr>
      </w:pPr>
      <w:r w:rsidRPr="00702720">
        <w:rPr>
          <w:rFonts w:cs="Tahoma"/>
          <w:sz w:val="20"/>
        </w:rPr>
        <w:t xml:space="preserve">* Το ΚΟΣΤΟΣ ΣΥΝΤΗΡΗΣΗΣ αφορά στα έτη μετά την ελάχιστη </w:t>
      </w:r>
      <w:r w:rsidRPr="00702720">
        <w:rPr>
          <w:rFonts w:cs="Tahoma"/>
          <w:b/>
          <w:sz w:val="20"/>
        </w:rPr>
        <w:t>ζητούμενη</w:t>
      </w:r>
      <w:r w:rsidRPr="00702720">
        <w:rPr>
          <w:rFonts w:cs="Tahoma"/>
          <w:sz w:val="20"/>
        </w:rPr>
        <w:t xml:space="preserve"> Περίοδο Εγγύησης.</w:t>
      </w:r>
    </w:p>
    <w:p w14:paraId="27D1D1F0" w14:textId="4C4C7940" w:rsidR="00BD72D0" w:rsidRPr="00702720" w:rsidRDefault="00BD72D0" w:rsidP="007F5B86">
      <w:pPr>
        <w:pStyle w:val="Appendix-Heading3"/>
      </w:pPr>
      <w:bookmarkStart w:id="720" w:name="_Toc191630175"/>
      <w:r w:rsidRPr="00702720">
        <w:t>Εξοπλισμός</w:t>
      </w:r>
      <w:bookmarkEnd w:id="720"/>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02"/>
        <w:gridCol w:w="2842"/>
        <w:gridCol w:w="1134"/>
        <w:gridCol w:w="1371"/>
        <w:gridCol w:w="1175"/>
        <w:gridCol w:w="1178"/>
        <w:gridCol w:w="1175"/>
        <w:gridCol w:w="1353"/>
        <w:gridCol w:w="1048"/>
        <w:gridCol w:w="1053"/>
        <w:gridCol w:w="1219"/>
      </w:tblGrid>
      <w:tr w:rsidR="00BD72D0" w:rsidRPr="00702720" w14:paraId="77848F33" w14:textId="77777777" w:rsidTr="00EB459C">
        <w:trPr>
          <w:trHeight w:val="335"/>
        </w:trPr>
        <w:tc>
          <w:tcPr>
            <w:tcW w:w="249" w:type="pct"/>
            <w:vMerge w:val="restart"/>
            <w:shd w:val="clear" w:color="auto" w:fill="E6E6E6"/>
          </w:tcPr>
          <w:p w14:paraId="376FA24E" w14:textId="77777777" w:rsidR="00BD72D0" w:rsidRPr="00702720" w:rsidRDefault="00BD72D0">
            <w:pPr>
              <w:pStyle w:val="TableParagraph"/>
              <w:spacing w:before="4"/>
              <w:rPr>
                <w:rFonts w:cs="Tahoma"/>
                <w:i/>
                <w:sz w:val="28"/>
              </w:rPr>
            </w:pPr>
          </w:p>
          <w:p w14:paraId="50B25411" w14:textId="77777777" w:rsidR="00BD72D0" w:rsidRPr="00702720" w:rsidRDefault="00BD72D0">
            <w:pPr>
              <w:pStyle w:val="TableParagraph"/>
              <w:spacing w:before="1"/>
              <w:ind w:left="110"/>
              <w:rPr>
                <w:rFonts w:cs="Tahoma"/>
                <w:sz w:val="18"/>
              </w:rPr>
            </w:pPr>
            <w:r w:rsidRPr="00702720">
              <w:rPr>
                <w:rFonts w:cs="Tahoma"/>
                <w:sz w:val="18"/>
              </w:rPr>
              <w:t>Α/Α</w:t>
            </w:r>
          </w:p>
        </w:tc>
        <w:tc>
          <w:tcPr>
            <w:tcW w:w="1000" w:type="pct"/>
            <w:vMerge w:val="restart"/>
            <w:shd w:val="clear" w:color="auto" w:fill="E6E6E6"/>
          </w:tcPr>
          <w:p w14:paraId="644FDFD3" w14:textId="77777777" w:rsidR="00BD72D0" w:rsidRPr="00702720" w:rsidRDefault="00BD72D0">
            <w:pPr>
              <w:pStyle w:val="TableParagraph"/>
              <w:spacing w:before="4"/>
              <w:rPr>
                <w:rFonts w:cs="Tahoma"/>
                <w:i/>
                <w:sz w:val="28"/>
              </w:rPr>
            </w:pPr>
          </w:p>
          <w:p w14:paraId="674A7EB6" w14:textId="77777777" w:rsidR="00BD72D0" w:rsidRPr="00702720" w:rsidRDefault="00BD72D0">
            <w:pPr>
              <w:pStyle w:val="TableParagraph"/>
              <w:spacing w:before="1"/>
              <w:ind w:left="107"/>
              <w:rPr>
                <w:rFonts w:cs="Tahoma"/>
                <w:sz w:val="18"/>
              </w:rPr>
            </w:pPr>
            <w:r w:rsidRPr="00702720">
              <w:rPr>
                <w:rFonts w:cs="Tahoma"/>
                <w:sz w:val="18"/>
              </w:rPr>
              <w:t>ΠΕΡΙΓΡΑΦΗ</w:t>
            </w:r>
          </w:p>
        </w:tc>
        <w:tc>
          <w:tcPr>
            <w:tcW w:w="383" w:type="pct"/>
            <w:vMerge w:val="restart"/>
            <w:shd w:val="clear" w:color="auto" w:fill="E6E6E6"/>
          </w:tcPr>
          <w:p w14:paraId="2FEBFCE3" w14:textId="77777777" w:rsidR="00BD72D0" w:rsidRPr="00702720" w:rsidRDefault="00BD72D0">
            <w:pPr>
              <w:pStyle w:val="TableParagraph"/>
              <w:spacing w:before="4"/>
              <w:rPr>
                <w:rFonts w:cs="Tahoma"/>
                <w:i/>
                <w:sz w:val="28"/>
              </w:rPr>
            </w:pPr>
          </w:p>
          <w:p w14:paraId="0B51521B" w14:textId="77777777" w:rsidR="00BD72D0" w:rsidRPr="00702720" w:rsidRDefault="00BD72D0">
            <w:pPr>
              <w:pStyle w:val="TableParagraph"/>
              <w:spacing w:before="1"/>
              <w:ind w:left="107"/>
              <w:rPr>
                <w:rFonts w:cs="Tahoma"/>
                <w:sz w:val="18"/>
              </w:rPr>
            </w:pPr>
            <w:r w:rsidRPr="00702720">
              <w:rPr>
                <w:rFonts w:cs="Tahoma"/>
                <w:sz w:val="18"/>
              </w:rPr>
              <w:t>ΤΥΠΟΣ ΠΟΣΟΤΗΤΑΣ</w:t>
            </w:r>
          </w:p>
        </w:tc>
        <w:tc>
          <w:tcPr>
            <w:tcW w:w="484" w:type="pct"/>
            <w:vMerge w:val="restart"/>
            <w:shd w:val="clear" w:color="auto" w:fill="E6E6E6"/>
          </w:tcPr>
          <w:p w14:paraId="49C78DC8" w14:textId="77777777" w:rsidR="00BD72D0" w:rsidRPr="00702720" w:rsidRDefault="00BD72D0">
            <w:pPr>
              <w:pStyle w:val="TableParagraph"/>
              <w:spacing w:before="4"/>
              <w:rPr>
                <w:rFonts w:cs="Tahoma"/>
                <w:i/>
                <w:sz w:val="28"/>
              </w:rPr>
            </w:pPr>
          </w:p>
          <w:p w14:paraId="0796FF70" w14:textId="77777777" w:rsidR="00BD72D0" w:rsidRPr="00702720" w:rsidRDefault="00BD72D0">
            <w:pPr>
              <w:pStyle w:val="TableParagraph"/>
              <w:spacing w:before="1"/>
              <w:ind w:left="109"/>
              <w:rPr>
                <w:rFonts w:cs="Tahoma"/>
                <w:sz w:val="18"/>
              </w:rPr>
            </w:pPr>
            <w:r w:rsidRPr="00702720">
              <w:rPr>
                <w:rFonts w:cs="Tahoma"/>
                <w:sz w:val="18"/>
              </w:rPr>
              <w:t>ΠΟΣΟΤΗΤΑ</w:t>
            </w:r>
          </w:p>
        </w:tc>
        <w:tc>
          <w:tcPr>
            <w:tcW w:w="830" w:type="pct"/>
            <w:gridSpan w:val="2"/>
            <w:shd w:val="clear" w:color="auto" w:fill="E6E6E6"/>
          </w:tcPr>
          <w:p w14:paraId="46D20DA1" w14:textId="77777777" w:rsidR="00BD72D0" w:rsidRPr="00702720" w:rsidRDefault="00BD72D0">
            <w:pPr>
              <w:pStyle w:val="TableParagraph"/>
              <w:spacing w:line="217" w:lineRule="exact"/>
              <w:ind w:left="107"/>
              <w:rPr>
                <w:rFonts w:cs="Tahoma"/>
                <w:sz w:val="18"/>
              </w:rPr>
            </w:pPr>
            <w:r w:rsidRPr="00702720">
              <w:rPr>
                <w:rFonts w:cs="Tahoma"/>
                <w:sz w:val="18"/>
              </w:rPr>
              <w:t>ΑΞΙΑ ΧΩΡΙΣ ΦΠΑ [€]</w:t>
            </w:r>
          </w:p>
        </w:tc>
        <w:tc>
          <w:tcPr>
            <w:tcW w:w="415" w:type="pct"/>
            <w:vMerge w:val="restart"/>
            <w:shd w:val="clear" w:color="auto" w:fill="E6E6E6"/>
          </w:tcPr>
          <w:p w14:paraId="0361BE32" w14:textId="77777777" w:rsidR="00BD72D0" w:rsidRPr="00702720" w:rsidRDefault="00BD72D0">
            <w:pPr>
              <w:pStyle w:val="TableParagraph"/>
              <w:spacing w:before="4"/>
              <w:rPr>
                <w:rFonts w:cs="Tahoma"/>
                <w:i/>
                <w:sz w:val="28"/>
              </w:rPr>
            </w:pPr>
          </w:p>
          <w:p w14:paraId="57CA3C6F" w14:textId="77777777" w:rsidR="00BD72D0" w:rsidRPr="00702720" w:rsidRDefault="00BD72D0">
            <w:pPr>
              <w:pStyle w:val="TableParagraph"/>
              <w:spacing w:before="1"/>
              <w:ind w:left="110"/>
              <w:rPr>
                <w:rFonts w:cs="Tahoma"/>
                <w:sz w:val="18"/>
              </w:rPr>
            </w:pPr>
            <w:r w:rsidRPr="00702720">
              <w:rPr>
                <w:rFonts w:cs="Tahoma"/>
                <w:sz w:val="18"/>
              </w:rPr>
              <w:t>ΦΠΑ [€]</w:t>
            </w:r>
          </w:p>
        </w:tc>
        <w:tc>
          <w:tcPr>
            <w:tcW w:w="466" w:type="pct"/>
            <w:vMerge w:val="restart"/>
            <w:shd w:val="clear" w:color="auto" w:fill="E6E6E6"/>
          </w:tcPr>
          <w:p w14:paraId="047D57FA" w14:textId="77777777" w:rsidR="00BD72D0" w:rsidRPr="00702720" w:rsidRDefault="00BD72D0">
            <w:pPr>
              <w:pStyle w:val="TableParagraph"/>
              <w:spacing w:before="64"/>
              <w:ind w:left="107" w:right="382"/>
              <w:rPr>
                <w:rFonts w:cs="Tahoma"/>
                <w:sz w:val="18"/>
              </w:rPr>
            </w:pPr>
            <w:r w:rsidRPr="00702720">
              <w:rPr>
                <w:rFonts w:cs="Tahoma"/>
                <w:sz w:val="18"/>
              </w:rPr>
              <w:t>ΣΥΝΟΛΙΚΗ ΑΞΙΑ</w:t>
            </w:r>
          </w:p>
          <w:p w14:paraId="57A4C9A4" w14:textId="77777777" w:rsidR="00BD72D0" w:rsidRPr="00702720" w:rsidRDefault="00BD72D0">
            <w:pPr>
              <w:pStyle w:val="TableParagraph"/>
              <w:ind w:left="107"/>
              <w:rPr>
                <w:rFonts w:cs="Tahoma"/>
                <w:sz w:val="18"/>
              </w:rPr>
            </w:pPr>
            <w:r w:rsidRPr="00702720">
              <w:rPr>
                <w:rFonts w:cs="Tahoma"/>
                <w:sz w:val="18"/>
              </w:rPr>
              <w:t>ΜΕ ΦΠΑ [€]</w:t>
            </w:r>
          </w:p>
        </w:tc>
        <w:tc>
          <w:tcPr>
            <w:tcW w:w="1172" w:type="pct"/>
            <w:gridSpan w:val="3"/>
            <w:shd w:val="clear" w:color="auto" w:fill="E6E6E6"/>
          </w:tcPr>
          <w:p w14:paraId="67D87EC7" w14:textId="77777777" w:rsidR="00BD72D0" w:rsidRPr="00702720" w:rsidRDefault="00BD72D0">
            <w:pPr>
              <w:pStyle w:val="TableParagraph"/>
              <w:spacing w:line="217" w:lineRule="exact"/>
              <w:ind w:left="110"/>
              <w:rPr>
                <w:rFonts w:cs="Tahoma"/>
                <w:sz w:val="18"/>
              </w:rPr>
            </w:pPr>
            <w:r w:rsidRPr="00702720">
              <w:rPr>
                <w:rFonts w:cs="Tahoma"/>
                <w:sz w:val="18"/>
              </w:rPr>
              <w:t>* ΚΟΣΤΟΣ ΣΥΝΤΗΡΗΣΗΣ ΧΩΡΙΣ ΦΠΑ [€]</w:t>
            </w:r>
          </w:p>
        </w:tc>
      </w:tr>
      <w:tr w:rsidR="00BD72D0" w:rsidRPr="00702720" w14:paraId="5C214D58" w14:textId="77777777" w:rsidTr="00EB459C">
        <w:trPr>
          <w:trHeight w:val="676"/>
        </w:trPr>
        <w:tc>
          <w:tcPr>
            <w:tcW w:w="249" w:type="pct"/>
            <w:vMerge/>
            <w:tcBorders>
              <w:top w:val="nil"/>
            </w:tcBorders>
            <w:shd w:val="clear" w:color="auto" w:fill="E6E6E6"/>
          </w:tcPr>
          <w:p w14:paraId="3376A1D9" w14:textId="77777777" w:rsidR="00BD72D0" w:rsidRPr="00702720" w:rsidRDefault="00BD72D0">
            <w:pPr>
              <w:rPr>
                <w:rFonts w:cs="Tahoma"/>
                <w:sz w:val="2"/>
                <w:szCs w:val="2"/>
              </w:rPr>
            </w:pPr>
          </w:p>
        </w:tc>
        <w:tc>
          <w:tcPr>
            <w:tcW w:w="1000" w:type="pct"/>
            <w:vMerge/>
            <w:tcBorders>
              <w:top w:val="nil"/>
            </w:tcBorders>
            <w:shd w:val="clear" w:color="auto" w:fill="E6E6E6"/>
          </w:tcPr>
          <w:p w14:paraId="692BC14B" w14:textId="77777777" w:rsidR="00BD72D0" w:rsidRPr="00702720" w:rsidRDefault="00BD72D0">
            <w:pPr>
              <w:rPr>
                <w:rFonts w:cs="Tahoma"/>
                <w:sz w:val="2"/>
                <w:szCs w:val="2"/>
              </w:rPr>
            </w:pPr>
          </w:p>
        </w:tc>
        <w:tc>
          <w:tcPr>
            <w:tcW w:w="383" w:type="pct"/>
            <w:vMerge/>
            <w:tcBorders>
              <w:top w:val="nil"/>
            </w:tcBorders>
            <w:shd w:val="clear" w:color="auto" w:fill="E6E6E6"/>
          </w:tcPr>
          <w:p w14:paraId="4EA354AE" w14:textId="77777777" w:rsidR="00BD72D0" w:rsidRPr="00702720" w:rsidRDefault="00BD72D0">
            <w:pPr>
              <w:rPr>
                <w:rFonts w:cs="Tahoma"/>
                <w:sz w:val="2"/>
                <w:szCs w:val="2"/>
              </w:rPr>
            </w:pPr>
          </w:p>
        </w:tc>
        <w:tc>
          <w:tcPr>
            <w:tcW w:w="484" w:type="pct"/>
            <w:vMerge/>
            <w:tcBorders>
              <w:top w:val="nil"/>
            </w:tcBorders>
            <w:shd w:val="clear" w:color="auto" w:fill="E6E6E6"/>
          </w:tcPr>
          <w:p w14:paraId="6AF46968" w14:textId="77777777" w:rsidR="00BD72D0" w:rsidRPr="00702720" w:rsidRDefault="00BD72D0">
            <w:pPr>
              <w:rPr>
                <w:rFonts w:cs="Tahoma"/>
                <w:sz w:val="2"/>
                <w:szCs w:val="2"/>
              </w:rPr>
            </w:pPr>
          </w:p>
        </w:tc>
        <w:tc>
          <w:tcPr>
            <w:tcW w:w="415" w:type="pct"/>
            <w:shd w:val="clear" w:color="auto" w:fill="E6E6E6"/>
          </w:tcPr>
          <w:p w14:paraId="3D7C9E96" w14:textId="77777777" w:rsidR="00BD72D0" w:rsidRPr="00702720" w:rsidRDefault="00BD72D0">
            <w:pPr>
              <w:pStyle w:val="TableParagraph"/>
              <w:spacing w:before="2"/>
              <w:ind w:left="107"/>
              <w:rPr>
                <w:rFonts w:cs="Tahoma"/>
                <w:sz w:val="18"/>
              </w:rPr>
            </w:pPr>
            <w:r w:rsidRPr="00702720">
              <w:rPr>
                <w:rFonts w:cs="Tahoma"/>
                <w:sz w:val="18"/>
              </w:rPr>
              <w:t>ΤΙΜΗ</w:t>
            </w:r>
          </w:p>
          <w:p w14:paraId="70DCB83B" w14:textId="77777777" w:rsidR="00BD72D0" w:rsidRPr="00702720" w:rsidRDefault="00BD72D0">
            <w:pPr>
              <w:pStyle w:val="TableParagraph"/>
              <w:spacing w:before="119"/>
              <w:ind w:left="107"/>
              <w:rPr>
                <w:rFonts w:cs="Tahoma"/>
                <w:sz w:val="18"/>
              </w:rPr>
            </w:pPr>
            <w:r w:rsidRPr="00702720">
              <w:rPr>
                <w:rFonts w:cs="Tahoma"/>
                <w:sz w:val="18"/>
              </w:rPr>
              <w:t>ΜΟΝΑΔΑΣ</w:t>
            </w:r>
          </w:p>
        </w:tc>
        <w:tc>
          <w:tcPr>
            <w:tcW w:w="416" w:type="pct"/>
            <w:shd w:val="clear" w:color="auto" w:fill="E6E6E6"/>
          </w:tcPr>
          <w:p w14:paraId="5E94A42C" w14:textId="77777777" w:rsidR="00BD72D0" w:rsidRPr="00702720" w:rsidRDefault="00BD72D0">
            <w:pPr>
              <w:pStyle w:val="TableParagraph"/>
              <w:spacing w:before="170"/>
              <w:ind w:left="109"/>
              <w:rPr>
                <w:rFonts w:cs="Tahoma"/>
                <w:sz w:val="18"/>
              </w:rPr>
            </w:pPr>
            <w:r w:rsidRPr="00702720">
              <w:rPr>
                <w:rFonts w:cs="Tahoma"/>
                <w:sz w:val="18"/>
              </w:rPr>
              <w:t>ΣΥΝΟΛΟ</w:t>
            </w:r>
          </w:p>
        </w:tc>
        <w:tc>
          <w:tcPr>
            <w:tcW w:w="415" w:type="pct"/>
            <w:vMerge/>
            <w:tcBorders>
              <w:top w:val="nil"/>
            </w:tcBorders>
            <w:shd w:val="clear" w:color="auto" w:fill="E6E6E6"/>
          </w:tcPr>
          <w:p w14:paraId="076B05D4" w14:textId="77777777" w:rsidR="00BD72D0" w:rsidRPr="00702720" w:rsidRDefault="00BD72D0">
            <w:pPr>
              <w:rPr>
                <w:rFonts w:cs="Tahoma"/>
                <w:sz w:val="2"/>
                <w:szCs w:val="2"/>
              </w:rPr>
            </w:pPr>
          </w:p>
        </w:tc>
        <w:tc>
          <w:tcPr>
            <w:tcW w:w="466" w:type="pct"/>
            <w:vMerge/>
            <w:tcBorders>
              <w:top w:val="nil"/>
            </w:tcBorders>
            <w:shd w:val="clear" w:color="auto" w:fill="E6E6E6"/>
          </w:tcPr>
          <w:p w14:paraId="2FCB4153" w14:textId="77777777" w:rsidR="00BD72D0" w:rsidRPr="00702720" w:rsidRDefault="00BD72D0">
            <w:pPr>
              <w:rPr>
                <w:rFonts w:cs="Tahoma"/>
                <w:sz w:val="2"/>
                <w:szCs w:val="2"/>
              </w:rPr>
            </w:pPr>
          </w:p>
        </w:tc>
        <w:tc>
          <w:tcPr>
            <w:tcW w:w="370" w:type="pct"/>
            <w:shd w:val="clear" w:color="auto" w:fill="E6E6E6"/>
          </w:tcPr>
          <w:p w14:paraId="2395E68B" w14:textId="77777777" w:rsidR="00BD72D0" w:rsidRPr="00702720" w:rsidRDefault="00BD72D0">
            <w:pPr>
              <w:pStyle w:val="TableParagraph"/>
              <w:spacing w:before="170"/>
              <w:ind w:left="110"/>
              <w:rPr>
                <w:rFonts w:cs="Tahoma"/>
                <w:sz w:val="18"/>
              </w:rPr>
            </w:pPr>
            <w:r w:rsidRPr="00702720">
              <w:rPr>
                <w:rFonts w:cs="Tahoma"/>
                <w:sz w:val="18"/>
              </w:rPr>
              <w:t>1</w:t>
            </w:r>
            <w:r w:rsidRPr="00702720">
              <w:rPr>
                <w:rFonts w:cs="Tahoma"/>
                <w:position w:val="6"/>
                <w:sz w:val="12"/>
              </w:rPr>
              <w:t xml:space="preserve">ο </w:t>
            </w:r>
            <w:r w:rsidRPr="00702720">
              <w:rPr>
                <w:rFonts w:cs="Tahoma"/>
                <w:sz w:val="18"/>
              </w:rPr>
              <w:t>έτος</w:t>
            </w:r>
          </w:p>
        </w:tc>
        <w:tc>
          <w:tcPr>
            <w:tcW w:w="372" w:type="pct"/>
            <w:shd w:val="clear" w:color="auto" w:fill="E6E6E6"/>
          </w:tcPr>
          <w:p w14:paraId="48BA30B9" w14:textId="77777777" w:rsidR="00BD72D0" w:rsidRPr="00702720" w:rsidRDefault="00BD72D0">
            <w:pPr>
              <w:pStyle w:val="TableParagraph"/>
              <w:spacing w:before="170"/>
              <w:ind w:left="108"/>
              <w:rPr>
                <w:rFonts w:cs="Tahoma"/>
                <w:sz w:val="18"/>
              </w:rPr>
            </w:pPr>
            <w:r w:rsidRPr="00702720">
              <w:rPr>
                <w:rFonts w:cs="Tahoma"/>
                <w:sz w:val="18"/>
              </w:rPr>
              <w:t>2</w:t>
            </w:r>
            <w:r w:rsidRPr="00702720">
              <w:rPr>
                <w:rFonts w:cs="Tahoma"/>
                <w:position w:val="6"/>
                <w:sz w:val="12"/>
              </w:rPr>
              <w:t xml:space="preserve">ο </w:t>
            </w:r>
            <w:r w:rsidRPr="00702720">
              <w:rPr>
                <w:rFonts w:cs="Tahoma"/>
                <w:sz w:val="18"/>
              </w:rPr>
              <w:t>έτος</w:t>
            </w:r>
          </w:p>
        </w:tc>
        <w:tc>
          <w:tcPr>
            <w:tcW w:w="430" w:type="pct"/>
            <w:shd w:val="clear" w:color="auto" w:fill="E6E6E6"/>
          </w:tcPr>
          <w:p w14:paraId="29EBF4F6" w14:textId="74BD42CB" w:rsidR="00BD72D0" w:rsidRPr="00702720" w:rsidRDefault="00047299">
            <w:pPr>
              <w:pStyle w:val="TableParagraph"/>
              <w:spacing w:before="170"/>
              <w:ind w:left="108"/>
              <w:rPr>
                <w:rFonts w:cs="Tahoma"/>
                <w:sz w:val="18"/>
              </w:rPr>
            </w:pPr>
            <w:r>
              <w:rPr>
                <w:rFonts w:cs="Tahoma"/>
                <w:sz w:val="18"/>
              </w:rPr>
              <w:t>3</w:t>
            </w:r>
            <w:r w:rsidRPr="00047299">
              <w:rPr>
                <w:rFonts w:cs="Tahoma"/>
                <w:sz w:val="18"/>
                <w:vertAlign w:val="superscript"/>
              </w:rPr>
              <w:t>ο</w:t>
            </w:r>
            <w:r>
              <w:rPr>
                <w:rFonts w:cs="Tahoma"/>
                <w:sz w:val="18"/>
              </w:rPr>
              <w:t xml:space="preserve"> έτος</w:t>
            </w:r>
          </w:p>
        </w:tc>
      </w:tr>
      <w:tr w:rsidR="00BD72D0" w:rsidRPr="00702720" w14:paraId="1014A0C4" w14:textId="77777777" w:rsidTr="00EB459C">
        <w:trPr>
          <w:trHeight w:val="359"/>
        </w:trPr>
        <w:tc>
          <w:tcPr>
            <w:tcW w:w="249" w:type="pct"/>
          </w:tcPr>
          <w:p w14:paraId="04A109DB" w14:textId="77777777" w:rsidR="00BD72D0" w:rsidRPr="00702720" w:rsidRDefault="00BD72D0" w:rsidP="00BD72D0">
            <w:pPr>
              <w:pStyle w:val="TableParagraph"/>
              <w:spacing w:line="240" w:lineRule="exact"/>
              <w:ind w:right="84"/>
              <w:jc w:val="right"/>
              <w:rPr>
                <w:rFonts w:cs="Tahoma"/>
                <w:sz w:val="20"/>
              </w:rPr>
            </w:pPr>
            <w:r w:rsidRPr="00702720">
              <w:rPr>
                <w:rFonts w:cs="Tahoma"/>
                <w:w w:val="95"/>
                <w:sz w:val="20"/>
              </w:rPr>
              <w:t>1.</w:t>
            </w:r>
          </w:p>
        </w:tc>
        <w:tc>
          <w:tcPr>
            <w:tcW w:w="1000" w:type="pct"/>
          </w:tcPr>
          <w:p w14:paraId="3103C4B7" w14:textId="49BC5613" w:rsidR="00BD72D0" w:rsidRPr="00702720" w:rsidRDefault="00BD72D0" w:rsidP="00BD72D0">
            <w:pPr>
              <w:pStyle w:val="TableParagraph"/>
              <w:spacing w:line="240" w:lineRule="exact"/>
              <w:ind w:left="107"/>
              <w:rPr>
                <w:rFonts w:cs="Tahoma"/>
                <w:sz w:val="20"/>
                <w:szCs w:val="20"/>
              </w:rPr>
            </w:pPr>
            <w:r w:rsidRPr="00702720">
              <w:rPr>
                <w:rFonts w:cs="Tahoma"/>
              </w:rPr>
              <w:t>Έξυπνα κινητά τηλέφωνα</w:t>
            </w:r>
          </w:p>
        </w:tc>
        <w:tc>
          <w:tcPr>
            <w:tcW w:w="383" w:type="pct"/>
            <w:vAlign w:val="center"/>
          </w:tcPr>
          <w:p w14:paraId="789E761F" w14:textId="77777777" w:rsidR="00BD72D0" w:rsidRPr="00702720" w:rsidRDefault="00BD72D0" w:rsidP="00BD72D0">
            <w:pPr>
              <w:pStyle w:val="TableParagraph"/>
              <w:jc w:val="center"/>
              <w:rPr>
                <w:rFonts w:cs="Tahoma"/>
                <w:sz w:val="18"/>
              </w:rPr>
            </w:pPr>
          </w:p>
        </w:tc>
        <w:tc>
          <w:tcPr>
            <w:tcW w:w="484" w:type="pct"/>
            <w:vAlign w:val="center"/>
          </w:tcPr>
          <w:p w14:paraId="722674B3" w14:textId="77777777" w:rsidR="00BD72D0" w:rsidRPr="00702720" w:rsidRDefault="00BD72D0" w:rsidP="00BD72D0">
            <w:pPr>
              <w:pStyle w:val="TableParagraph"/>
              <w:jc w:val="center"/>
              <w:rPr>
                <w:rFonts w:cs="Tahoma"/>
                <w:sz w:val="18"/>
              </w:rPr>
            </w:pPr>
          </w:p>
        </w:tc>
        <w:tc>
          <w:tcPr>
            <w:tcW w:w="415" w:type="pct"/>
          </w:tcPr>
          <w:p w14:paraId="4857F787" w14:textId="77777777" w:rsidR="00BD72D0" w:rsidRPr="00702720" w:rsidRDefault="00BD72D0" w:rsidP="00BD72D0">
            <w:pPr>
              <w:pStyle w:val="TableParagraph"/>
              <w:rPr>
                <w:rFonts w:cs="Tahoma"/>
                <w:sz w:val="18"/>
              </w:rPr>
            </w:pPr>
          </w:p>
        </w:tc>
        <w:tc>
          <w:tcPr>
            <w:tcW w:w="416" w:type="pct"/>
          </w:tcPr>
          <w:p w14:paraId="71BFE3A9" w14:textId="77777777" w:rsidR="00BD72D0" w:rsidRPr="00702720" w:rsidRDefault="00BD72D0" w:rsidP="00BD72D0">
            <w:pPr>
              <w:pStyle w:val="TableParagraph"/>
              <w:rPr>
                <w:rFonts w:cs="Tahoma"/>
                <w:sz w:val="18"/>
              </w:rPr>
            </w:pPr>
          </w:p>
        </w:tc>
        <w:tc>
          <w:tcPr>
            <w:tcW w:w="415" w:type="pct"/>
          </w:tcPr>
          <w:p w14:paraId="698DC0A1" w14:textId="77777777" w:rsidR="00BD72D0" w:rsidRPr="00702720" w:rsidRDefault="00BD72D0" w:rsidP="00BD72D0">
            <w:pPr>
              <w:pStyle w:val="TableParagraph"/>
              <w:rPr>
                <w:rFonts w:cs="Tahoma"/>
                <w:sz w:val="18"/>
              </w:rPr>
            </w:pPr>
          </w:p>
        </w:tc>
        <w:tc>
          <w:tcPr>
            <w:tcW w:w="466" w:type="pct"/>
          </w:tcPr>
          <w:p w14:paraId="7E23D29A" w14:textId="77777777" w:rsidR="00BD72D0" w:rsidRPr="00702720" w:rsidRDefault="00BD72D0" w:rsidP="00BD72D0">
            <w:pPr>
              <w:pStyle w:val="TableParagraph"/>
              <w:rPr>
                <w:rFonts w:cs="Tahoma"/>
                <w:sz w:val="18"/>
              </w:rPr>
            </w:pPr>
          </w:p>
        </w:tc>
        <w:tc>
          <w:tcPr>
            <w:tcW w:w="370" w:type="pct"/>
          </w:tcPr>
          <w:p w14:paraId="3F535049" w14:textId="77777777" w:rsidR="00BD72D0" w:rsidRPr="00702720" w:rsidRDefault="00BD72D0" w:rsidP="00BD72D0">
            <w:pPr>
              <w:pStyle w:val="TableParagraph"/>
              <w:rPr>
                <w:rFonts w:cs="Tahoma"/>
                <w:sz w:val="18"/>
              </w:rPr>
            </w:pPr>
          </w:p>
        </w:tc>
        <w:tc>
          <w:tcPr>
            <w:tcW w:w="372" w:type="pct"/>
          </w:tcPr>
          <w:p w14:paraId="7A3BE18C" w14:textId="77777777" w:rsidR="00BD72D0" w:rsidRPr="00702720" w:rsidRDefault="00BD72D0" w:rsidP="00BD72D0">
            <w:pPr>
              <w:pStyle w:val="TableParagraph"/>
              <w:rPr>
                <w:rFonts w:cs="Tahoma"/>
                <w:sz w:val="18"/>
              </w:rPr>
            </w:pPr>
          </w:p>
        </w:tc>
        <w:tc>
          <w:tcPr>
            <w:tcW w:w="430" w:type="pct"/>
          </w:tcPr>
          <w:p w14:paraId="6648C0AD" w14:textId="77777777" w:rsidR="00BD72D0" w:rsidRPr="00702720" w:rsidRDefault="00BD72D0" w:rsidP="00BD72D0">
            <w:pPr>
              <w:pStyle w:val="TableParagraph"/>
              <w:rPr>
                <w:rFonts w:cs="Tahoma"/>
                <w:sz w:val="18"/>
              </w:rPr>
            </w:pPr>
          </w:p>
        </w:tc>
      </w:tr>
      <w:tr w:rsidR="00BD72D0" w:rsidRPr="00702720" w14:paraId="777FABCB" w14:textId="77777777" w:rsidTr="00EB459C">
        <w:trPr>
          <w:trHeight w:val="602"/>
        </w:trPr>
        <w:tc>
          <w:tcPr>
            <w:tcW w:w="249" w:type="pct"/>
          </w:tcPr>
          <w:p w14:paraId="0268329C" w14:textId="67FF339F" w:rsidR="00BD72D0" w:rsidRPr="00702720" w:rsidRDefault="00BD72D0" w:rsidP="00BD72D0">
            <w:pPr>
              <w:pStyle w:val="TableParagraph"/>
              <w:spacing w:before="119"/>
              <w:ind w:right="84"/>
              <w:jc w:val="right"/>
              <w:rPr>
                <w:rFonts w:cs="Tahoma"/>
                <w:sz w:val="20"/>
              </w:rPr>
            </w:pPr>
            <w:r w:rsidRPr="00702720">
              <w:rPr>
                <w:rFonts w:cs="Tahoma"/>
                <w:w w:val="95"/>
                <w:sz w:val="20"/>
              </w:rPr>
              <w:t>2.</w:t>
            </w:r>
          </w:p>
        </w:tc>
        <w:tc>
          <w:tcPr>
            <w:tcW w:w="1000" w:type="pct"/>
          </w:tcPr>
          <w:p w14:paraId="726A2F02" w14:textId="593F0412" w:rsidR="00BD72D0" w:rsidRPr="00702720" w:rsidRDefault="00BD72D0" w:rsidP="00BD72D0">
            <w:pPr>
              <w:pStyle w:val="TableParagraph"/>
              <w:ind w:left="107" w:right="460"/>
              <w:rPr>
                <w:rFonts w:cs="Tahoma"/>
                <w:sz w:val="20"/>
                <w:szCs w:val="20"/>
              </w:rPr>
            </w:pPr>
            <w:r w:rsidRPr="00702720">
              <w:rPr>
                <w:rFonts w:cs="Tahoma"/>
              </w:rPr>
              <w:t>Φορητοί ασύρματοι εκτυπωτές</w:t>
            </w:r>
          </w:p>
        </w:tc>
        <w:tc>
          <w:tcPr>
            <w:tcW w:w="383" w:type="pct"/>
            <w:vAlign w:val="center"/>
          </w:tcPr>
          <w:p w14:paraId="6E9A639A" w14:textId="77777777" w:rsidR="00BD72D0" w:rsidRPr="00702720" w:rsidRDefault="00BD72D0" w:rsidP="00BD72D0">
            <w:pPr>
              <w:pStyle w:val="TableParagraph"/>
              <w:jc w:val="center"/>
              <w:rPr>
                <w:rFonts w:cs="Tahoma"/>
                <w:sz w:val="18"/>
              </w:rPr>
            </w:pPr>
          </w:p>
        </w:tc>
        <w:tc>
          <w:tcPr>
            <w:tcW w:w="484" w:type="pct"/>
            <w:vAlign w:val="center"/>
          </w:tcPr>
          <w:p w14:paraId="33EBEFE0" w14:textId="77777777" w:rsidR="00BD72D0" w:rsidRPr="00702720" w:rsidRDefault="00BD72D0" w:rsidP="00BD72D0">
            <w:pPr>
              <w:pStyle w:val="TableParagraph"/>
              <w:jc w:val="center"/>
              <w:rPr>
                <w:rFonts w:cs="Tahoma"/>
                <w:sz w:val="18"/>
              </w:rPr>
            </w:pPr>
          </w:p>
        </w:tc>
        <w:tc>
          <w:tcPr>
            <w:tcW w:w="415" w:type="pct"/>
          </w:tcPr>
          <w:p w14:paraId="7D5E319F" w14:textId="77777777" w:rsidR="00BD72D0" w:rsidRPr="00702720" w:rsidRDefault="00BD72D0" w:rsidP="00BD72D0">
            <w:pPr>
              <w:pStyle w:val="TableParagraph"/>
              <w:rPr>
                <w:rFonts w:cs="Tahoma"/>
                <w:sz w:val="18"/>
              </w:rPr>
            </w:pPr>
          </w:p>
        </w:tc>
        <w:tc>
          <w:tcPr>
            <w:tcW w:w="416" w:type="pct"/>
          </w:tcPr>
          <w:p w14:paraId="21A2AB62" w14:textId="77777777" w:rsidR="00BD72D0" w:rsidRPr="00702720" w:rsidRDefault="00BD72D0" w:rsidP="00BD72D0">
            <w:pPr>
              <w:pStyle w:val="TableParagraph"/>
              <w:rPr>
                <w:rFonts w:cs="Tahoma"/>
                <w:sz w:val="18"/>
              </w:rPr>
            </w:pPr>
          </w:p>
        </w:tc>
        <w:tc>
          <w:tcPr>
            <w:tcW w:w="415" w:type="pct"/>
          </w:tcPr>
          <w:p w14:paraId="78958393" w14:textId="77777777" w:rsidR="00BD72D0" w:rsidRPr="00702720" w:rsidRDefault="00BD72D0" w:rsidP="00BD72D0">
            <w:pPr>
              <w:pStyle w:val="TableParagraph"/>
              <w:rPr>
                <w:rFonts w:cs="Tahoma"/>
                <w:sz w:val="18"/>
              </w:rPr>
            </w:pPr>
          </w:p>
        </w:tc>
        <w:tc>
          <w:tcPr>
            <w:tcW w:w="466" w:type="pct"/>
          </w:tcPr>
          <w:p w14:paraId="1AE5885B" w14:textId="77777777" w:rsidR="00BD72D0" w:rsidRPr="00702720" w:rsidRDefault="00BD72D0" w:rsidP="00BD72D0">
            <w:pPr>
              <w:pStyle w:val="TableParagraph"/>
              <w:rPr>
                <w:rFonts w:cs="Tahoma"/>
                <w:sz w:val="18"/>
              </w:rPr>
            </w:pPr>
          </w:p>
        </w:tc>
        <w:tc>
          <w:tcPr>
            <w:tcW w:w="370" w:type="pct"/>
          </w:tcPr>
          <w:p w14:paraId="72ACB88A" w14:textId="77777777" w:rsidR="00BD72D0" w:rsidRPr="00702720" w:rsidRDefault="00BD72D0" w:rsidP="00BD72D0">
            <w:pPr>
              <w:pStyle w:val="TableParagraph"/>
              <w:rPr>
                <w:rFonts w:cs="Tahoma"/>
                <w:sz w:val="18"/>
              </w:rPr>
            </w:pPr>
          </w:p>
        </w:tc>
        <w:tc>
          <w:tcPr>
            <w:tcW w:w="372" w:type="pct"/>
          </w:tcPr>
          <w:p w14:paraId="673069C9" w14:textId="77777777" w:rsidR="00BD72D0" w:rsidRPr="00702720" w:rsidRDefault="00BD72D0" w:rsidP="00BD72D0">
            <w:pPr>
              <w:pStyle w:val="TableParagraph"/>
              <w:rPr>
                <w:rFonts w:cs="Tahoma"/>
                <w:sz w:val="18"/>
              </w:rPr>
            </w:pPr>
          </w:p>
        </w:tc>
        <w:tc>
          <w:tcPr>
            <w:tcW w:w="430" w:type="pct"/>
          </w:tcPr>
          <w:p w14:paraId="47573456" w14:textId="77777777" w:rsidR="00BD72D0" w:rsidRPr="00702720" w:rsidRDefault="00BD72D0" w:rsidP="00BD72D0">
            <w:pPr>
              <w:pStyle w:val="TableParagraph"/>
              <w:rPr>
                <w:rFonts w:cs="Tahoma"/>
                <w:sz w:val="18"/>
              </w:rPr>
            </w:pPr>
          </w:p>
        </w:tc>
      </w:tr>
      <w:tr w:rsidR="00BD72D0" w:rsidRPr="00702720" w14:paraId="29D02C23" w14:textId="77777777" w:rsidTr="00EB459C">
        <w:trPr>
          <w:trHeight w:val="361"/>
        </w:trPr>
        <w:tc>
          <w:tcPr>
            <w:tcW w:w="249" w:type="pct"/>
          </w:tcPr>
          <w:p w14:paraId="77EE81CE" w14:textId="0B30D528" w:rsidR="00BD72D0" w:rsidRPr="00702720" w:rsidRDefault="00BD72D0" w:rsidP="00BD72D0">
            <w:pPr>
              <w:pStyle w:val="TableParagraph"/>
              <w:spacing w:line="240" w:lineRule="exact"/>
              <w:ind w:right="84"/>
              <w:jc w:val="right"/>
              <w:rPr>
                <w:rFonts w:cs="Tahoma"/>
                <w:sz w:val="20"/>
              </w:rPr>
            </w:pPr>
            <w:r w:rsidRPr="00702720">
              <w:rPr>
                <w:rFonts w:cs="Tahoma"/>
                <w:w w:val="95"/>
                <w:sz w:val="20"/>
              </w:rPr>
              <w:t>3.</w:t>
            </w:r>
          </w:p>
        </w:tc>
        <w:tc>
          <w:tcPr>
            <w:tcW w:w="1000" w:type="pct"/>
          </w:tcPr>
          <w:p w14:paraId="13F6ADCE" w14:textId="618C1954" w:rsidR="00BD72D0" w:rsidRPr="00702720" w:rsidRDefault="00BD72D0" w:rsidP="00BD72D0">
            <w:pPr>
              <w:pStyle w:val="TableParagraph"/>
              <w:spacing w:line="240" w:lineRule="exact"/>
              <w:ind w:left="107"/>
              <w:rPr>
                <w:rFonts w:cs="Tahoma"/>
                <w:sz w:val="20"/>
                <w:szCs w:val="20"/>
              </w:rPr>
            </w:pPr>
            <w:r w:rsidRPr="00702720">
              <w:rPr>
                <w:rFonts w:cs="Tahoma"/>
              </w:rPr>
              <w:t>Αναλώσιμα εκτυπωτών</w:t>
            </w:r>
          </w:p>
        </w:tc>
        <w:tc>
          <w:tcPr>
            <w:tcW w:w="383" w:type="pct"/>
            <w:vAlign w:val="center"/>
          </w:tcPr>
          <w:p w14:paraId="797675F3" w14:textId="77777777" w:rsidR="00BD72D0" w:rsidRPr="00702720" w:rsidRDefault="00BD72D0" w:rsidP="00BD72D0">
            <w:pPr>
              <w:pStyle w:val="TableParagraph"/>
              <w:jc w:val="center"/>
              <w:rPr>
                <w:rFonts w:cs="Tahoma"/>
                <w:sz w:val="18"/>
              </w:rPr>
            </w:pPr>
          </w:p>
        </w:tc>
        <w:tc>
          <w:tcPr>
            <w:tcW w:w="484" w:type="pct"/>
            <w:vAlign w:val="center"/>
          </w:tcPr>
          <w:p w14:paraId="5097DB5F" w14:textId="77777777" w:rsidR="00BD72D0" w:rsidRPr="00702720" w:rsidRDefault="00BD72D0" w:rsidP="00BD72D0">
            <w:pPr>
              <w:pStyle w:val="TableParagraph"/>
              <w:jc w:val="center"/>
              <w:rPr>
                <w:rFonts w:cs="Tahoma"/>
                <w:sz w:val="18"/>
              </w:rPr>
            </w:pPr>
          </w:p>
        </w:tc>
        <w:tc>
          <w:tcPr>
            <w:tcW w:w="415" w:type="pct"/>
          </w:tcPr>
          <w:p w14:paraId="6CC79B28" w14:textId="77777777" w:rsidR="00BD72D0" w:rsidRPr="00702720" w:rsidRDefault="00BD72D0" w:rsidP="00BD72D0">
            <w:pPr>
              <w:pStyle w:val="TableParagraph"/>
              <w:rPr>
                <w:rFonts w:cs="Tahoma"/>
                <w:sz w:val="18"/>
              </w:rPr>
            </w:pPr>
          </w:p>
        </w:tc>
        <w:tc>
          <w:tcPr>
            <w:tcW w:w="416" w:type="pct"/>
          </w:tcPr>
          <w:p w14:paraId="409850F5" w14:textId="77777777" w:rsidR="00BD72D0" w:rsidRPr="00702720" w:rsidRDefault="00BD72D0" w:rsidP="00BD72D0">
            <w:pPr>
              <w:pStyle w:val="TableParagraph"/>
              <w:rPr>
                <w:rFonts w:cs="Tahoma"/>
                <w:sz w:val="18"/>
              </w:rPr>
            </w:pPr>
          </w:p>
        </w:tc>
        <w:tc>
          <w:tcPr>
            <w:tcW w:w="415" w:type="pct"/>
          </w:tcPr>
          <w:p w14:paraId="2E66918F" w14:textId="77777777" w:rsidR="00BD72D0" w:rsidRPr="00702720" w:rsidRDefault="00BD72D0" w:rsidP="00BD72D0">
            <w:pPr>
              <w:pStyle w:val="TableParagraph"/>
              <w:rPr>
                <w:rFonts w:cs="Tahoma"/>
                <w:sz w:val="18"/>
              </w:rPr>
            </w:pPr>
          </w:p>
        </w:tc>
        <w:tc>
          <w:tcPr>
            <w:tcW w:w="466" w:type="pct"/>
          </w:tcPr>
          <w:p w14:paraId="2FEAEA86" w14:textId="77777777" w:rsidR="00BD72D0" w:rsidRPr="00702720" w:rsidRDefault="00BD72D0" w:rsidP="00BD72D0">
            <w:pPr>
              <w:pStyle w:val="TableParagraph"/>
              <w:rPr>
                <w:rFonts w:cs="Tahoma"/>
                <w:sz w:val="18"/>
              </w:rPr>
            </w:pPr>
          </w:p>
        </w:tc>
        <w:tc>
          <w:tcPr>
            <w:tcW w:w="370" w:type="pct"/>
          </w:tcPr>
          <w:p w14:paraId="6233ECC5" w14:textId="77777777" w:rsidR="00BD72D0" w:rsidRPr="00702720" w:rsidRDefault="00BD72D0" w:rsidP="00BD72D0">
            <w:pPr>
              <w:pStyle w:val="TableParagraph"/>
              <w:rPr>
                <w:rFonts w:cs="Tahoma"/>
                <w:sz w:val="18"/>
              </w:rPr>
            </w:pPr>
          </w:p>
        </w:tc>
        <w:tc>
          <w:tcPr>
            <w:tcW w:w="372" w:type="pct"/>
          </w:tcPr>
          <w:p w14:paraId="7D0F3673" w14:textId="77777777" w:rsidR="00BD72D0" w:rsidRPr="00702720" w:rsidRDefault="00BD72D0" w:rsidP="00BD72D0">
            <w:pPr>
              <w:pStyle w:val="TableParagraph"/>
              <w:rPr>
                <w:rFonts w:cs="Tahoma"/>
                <w:sz w:val="18"/>
              </w:rPr>
            </w:pPr>
          </w:p>
        </w:tc>
        <w:tc>
          <w:tcPr>
            <w:tcW w:w="430" w:type="pct"/>
          </w:tcPr>
          <w:p w14:paraId="4BA8E7C4" w14:textId="77777777" w:rsidR="00BD72D0" w:rsidRPr="00702720" w:rsidRDefault="00BD72D0" w:rsidP="00BD72D0">
            <w:pPr>
              <w:pStyle w:val="TableParagraph"/>
              <w:rPr>
                <w:rFonts w:cs="Tahoma"/>
                <w:sz w:val="18"/>
              </w:rPr>
            </w:pPr>
          </w:p>
        </w:tc>
      </w:tr>
      <w:tr w:rsidR="00BD72D0" w:rsidRPr="00702720" w14:paraId="1C720E34" w14:textId="77777777" w:rsidTr="00EB459C">
        <w:trPr>
          <w:trHeight w:val="361"/>
        </w:trPr>
        <w:tc>
          <w:tcPr>
            <w:tcW w:w="249" w:type="pct"/>
          </w:tcPr>
          <w:p w14:paraId="3239FDB4" w14:textId="614C87BB" w:rsidR="00BD72D0" w:rsidRPr="00702720" w:rsidRDefault="00BD72D0">
            <w:pPr>
              <w:pStyle w:val="TableParagraph"/>
              <w:spacing w:line="240" w:lineRule="exact"/>
              <w:ind w:right="84"/>
              <w:jc w:val="right"/>
              <w:rPr>
                <w:rFonts w:cs="Tahoma"/>
                <w:sz w:val="20"/>
              </w:rPr>
            </w:pPr>
            <w:r w:rsidRPr="00702720">
              <w:rPr>
                <w:rFonts w:cs="Tahoma"/>
                <w:w w:val="95"/>
                <w:sz w:val="20"/>
              </w:rPr>
              <w:t>…</w:t>
            </w:r>
          </w:p>
        </w:tc>
        <w:tc>
          <w:tcPr>
            <w:tcW w:w="1000" w:type="pct"/>
          </w:tcPr>
          <w:p w14:paraId="75C6A4B3" w14:textId="77777777" w:rsidR="00BD72D0" w:rsidRPr="00702720" w:rsidRDefault="00BD72D0">
            <w:pPr>
              <w:pStyle w:val="TableParagraph"/>
              <w:spacing w:line="240" w:lineRule="exact"/>
              <w:ind w:left="107"/>
              <w:rPr>
                <w:rFonts w:cs="Tahoma"/>
                <w:sz w:val="20"/>
                <w:szCs w:val="20"/>
                <w:lang w:val="en-US"/>
              </w:rPr>
            </w:pPr>
          </w:p>
        </w:tc>
        <w:tc>
          <w:tcPr>
            <w:tcW w:w="383" w:type="pct"/>
          </w:tcPr>
          <w:p w14:paraId="60A95DB6" w14:textId="77777777" w:rsidR="00BD72D0" w:rsidRPr="00702720" w:rsidRDefault="00BD72D0">
            <w:pPr>
              <w:pStyle w:val="TableParagraph"/>
              <w:jc w:val="center"/>
              <w:rPr>
                <w:rFonts w:cs="Tahoma"/>
                <w:sz w:val="18"/>
              </w:rPr>
            </w:pPr>
          </w:p>
        </w:tc>
        <w:tc>
          <w:tcPr>
            <w:tcW w:w="484" w:type="pct"/>
            <w:vAlign w:val="center"/>
          </w:tcPr>
          <w:p w14:paraId="5C7D0487" w14:textId="77777777" w:rsidR="00BD72D0" w:rsidRPr="00702720" w:rsidRDefault="00BD72D0">
            <w:pPr>
              <w:pStyle w:val="TableParagraph"/>
              <w:jc w:val="center"/>
              <w:rPr>
                <w:rFonts w:cs="Tahoma"/>
                <w:sz w:val="18"/>
              </w:rPr>
            </w:pPr>
          </w:p>
        </w:tc>
        <w:tc>
          <w:tcPr>
            <w:tcW w:w="415" w:type="pct"/>
          </w:tcPr>
          <w:p w14:paraId="4323A115" w14:textId="77777777" w:rsidR="00BD72D0" w:rsidRPr="00702720" w:rsidRDefault="00BD72D0">
            <w:pPr>
              <w:pStyle w:val="TableParagraph"/>
              <w:rPr>
                <w:rFonts w:cs="Tahoma"/>
                <w:sz w:val="18"/>
              </w:rPr>
            </w:pPr>
          </w:p>
        </w:tc>
        <w:tc>
          <w:tcPr>
            <w:tcW w:w="416" w:type="pct"/>
          </w:tcPr>
          <w:p w14:paraId="48E78E00" w14:textId="77777777" w:rsidR="00BD72D0" w:rsidRPr="00702720" w:rsidRDefault="00BD72D0">
            <w:pPr>
              <w:pStyle w:val="TableParagraph"/>
              <w:rPr>
                <w:rFonts w:cs="Tahoma"/>
                <w:sz w:val="18"/>
              </w:rPr>
            </w:pPr>
          </w:p>
        </w:tc>
        <w:tc>
          <w:tcPr>
            <w:tcW w:w="415" w:type="pct"/>
          </w:tcPr>
          <w:p w14:paraId="763F7B00" w14:textId="77777777" w:rsidR="00BD72D0" w:rsidRPr="00702720" w:rsidRDefault="00BD72D0">
            <w:pPr>
              <w:pStyle w:val="TableParagraph"/>
              <w:rPr>
                <w:rFonts w:cs="Tahoma"/>
                <w:sz w:val="18"/>
              </w:rPr>
            </w:pPr>
          </w:p>
        </w:tc>
        <w:tc>
          <w:tcPr>
            <w:tcW w:w="466" w:type="pct"/>
          </w:tcPr>
          <w:p w14:paraId="7C5EA981" w14:textId="77777777" w:rsidR="00BD72D0" w:rsidRPr="00702720" w:rsidRDefault="00BD72D0">
            <w:pPr>
              <w:pStyle w:val="TableParagraph"/>
              <w:rPr>
                <w:rFonts w:cs="Tahoma"/>
                <w:sz w:val="18"/>
              </w:rPr>
            </w:pPr>
          </w:p>
        </w:tc>
        <w:tc>
          <w:tcPr>
            <w:tcW w:w="370" w:type="pct"/>
          </w:tcPr>
          <w:p w14:paraId="5699B977" w14:textId="77777777" w:rsidR="00BD72D0" w:rsidRPr="00702720" w:rsidRDefault="00BD72D0">
            <w:pPr>
              <w:pStyle w:val="TableParagraph"/>
              <w:rPr>
                <w:rFonts w:cs="Tahoma"/>
                <w:sz w:val="18"/>
              </w:rPr>
            </w:pPr>
          </w:p>
        </w:tc>
        <w:tc>
          <w:tcPr>
            <w:tcW w:w="372" w:type="pct"/>
          </w:tcPr>
          <w:p w14:paraId="626CF0F5" w14:textId="77777777" w:rsidR="00BD72D0" w:rsidRPr="00702720" w:rsidRDefault="00BD72D0">
            <w:pPr>
              <w:pStyle w:val="TableParagraph"/>
              <w:rPr>
                <w:rFonts w:cs="Tahoma"/>
                <w:sz w:val="18"/>
              </w:rPr>
            </w:pPr>
          </w:p>
        </w:tc>
        <w:tc>
          <w:tcPr>
            <w:tcW w:w="430" w:type="pct"/>
          </w:tcPr>
          <w:p w14:paraId="0864C1F8" w14:textId="77777777" w:rsidR="00BD72D0" w:rsidRPr="00702720" w:rsidRDefault="00BD72D0">
            <w:pPr>
              <w:pStyle w:val="TableParagraph"/>
              <w:rPr>
                <w:rFonts w:cs="Tahoma"/>
                <w:sz w:val="18"/>
              </w:rPr>
            </w:pPr>
          </w:p>
        </w:tc>
      </w:tr>
      <w:tr w:rsidR="00BD72D0" w:rsidRPr="00702720" w14:paraId="38C2ABAD" w14:textId="77777777" w:rsidTr="00EB459C">
        <w:trPr>
          <w:trHeight w:val="361"/>
        </w:trPr>
        <w:tc>
          <w:tcPr>
            <w:tcW w:w="249" w:type="pct"/>
          </w:tcPr>
          <w:p w14:paraId="5727C83C" w14:textId="77777777" w:rsidR="00BD72D0" w:rsidRPr="00702720" w:rsidRDefault="00BD72D0">
            <w:pPr>
              <w:pStyle w:val="TableParagraph"/>
              <w:spacing w:line="240" w:lineRule="exact"/>
              <w:ind w:right="84"/>
              <w:jc w:val="right"/>
              <w:rPr>
                <w:rFonts w:cs="Tahoma"/>
                <w:w w:val="95"/>
                <w:sz w:val="20"/>
              </w:rPr>
            </w:pPr>
          </w:p>
        </w:tc>
        <w:tc>
          <w:tcPr>
            <w:tcW w:w="1000" w:type="pct"/>
          </w:tcPr>
          <w:p w14:paraId="2C399883" w14:textId="77777777" w:rsidR="00BD72D0" w:rsidRPr="00702720" w:rsidRDefault="00BD72D0">
            <w:pPr>
              <w:pStyle w:val="TableParagraph"/>
              <w:spacing w:line="240" w:lineRule="exact"/>
              <w:ind w:left="107"/>
              <w:rPr>
                <w:rFonts w:cs="Tahoma"/>
                <w:sz w:val="20"/>
                <w:szCs w:val="20"/>
                <w:lang w:val="en-US"/>
              </w:rPr>
            </w:pPr>
          </w:p>
        </w:tc>
        <w:tc>
          <w:tcPr>
            <w:tcW w:w="383" w:type="pct"/>
          </w:tcPr>
          <w:p w14:paraId="389CB6F4" w14:textId="77777777" w:rsidR="00BD72D0" w:rsidRPr="00702720" w:rsidRDefault="00BD72D0">
            <w:pPr>
              <w:pStyle w:val="TableParagraph"/>
              <w:jc w:val="center"/>
              <w:rPr>
                <w:rFonts w:cs="Tahoma"/>
                <w:sz w:val="18"/>
              </w:rPr>
            </w:pPr>
          </w:p>
        </w:tc>
        <w:tc>
          <w:tcPr>
            <w:tcW w:w="484" w:type="pct"/>
            <w:vAlign w:val="center"/>
          </w:tcPr>
          <w:p w14:paraId="6F236E8D" w14:textId="77777777" w:rsidR="00BD72D0" w:rsidRPr="00702720" w:rsidRDefault="00BD72D0">
            <w:pPr>
              <w:pStyle w:val="TableParagraph"/>
              <w:jc w:val="center"/>
              <w:rPr>
                <w:rFonts w:cs="Tahoma"/>
                <w:sz w:val="18"/>
              </w:rPr>
            </w:pPr>
          </w:p>
        </w:tc>
        <w:tc>
          <w:tcPr>
            <w:tcW w:w="415" w:type="pct"/>
          </w:tcPr>
          <w:p w14:paraId="3D55151A" w14:textId="77777777" w:rsidR="00BD72D0" w:rsidRPr="00702720" w:rsidRDefault="00BD72D0">
            <w:pPr>
              <w:pStyle w:val="TableParagraph"/>
              <w:rPr>
                <w:rFonts w:cs="Tahoma"/>
                <w:sz w:val="18"/>
              </w:rPr>
            </w:pPr>
          </w:p>
        </w:tc>
        <w:tc>
          <w:tcPr>
            <w:tcW w:w="416" w:type="pct"/>
          </w:tcPr>
          <w:p w14:paraId="04176648" w14:textId="77777777" w:rsidR="00BD72D0" w:rsidRPr="00702720" w:rsidRDefault="00BD72D0">
            <w:pPr>
              <w:pStyle w:val="TableParagraph"/>
              <w:rPr>
                <w:rFonts w:cs="Tahoma"/>
                <w:sz w:val="18"/>
              </w:rPr>
            </w:pPr>
          </w:p>
        </w:tc>
        <w:tc>
          <w:tcPr>
            <w:tcW w:w="415" w:type="pct"/>
          </w:tcPr>
          <w:p w14:paraId="10BB97D9" w14:textId="77777777" w:rsidR="00BD72D0" w:rsidRPr="00702720" w:rsidRDefault="00BD72D0">
            <w:pPr>
              <w:pStyle w:val="TableParagraph"/>
              <w:rPr>
                <w:rFonts w:cs="Tahoma"/>
                <w:sz w:val="18"/>
              </w:rPr>
            </w:pPr>
          </w:p>
        </w:tc>
        <w:tc>
          <w:tcPr>
            <w:tcW w:w="466" w:type="pct"/>
          </w:tcPr>
          <w:p w14:paraId="07BD2272" w14:textId="77777777" w:rsidR="00BD72D0" w:rsidRPr="00702720" w:rsidRDefault="00BD72D0">
            <w:pPr>
              <w:pStyle w:val="TableParagraph"/>
              <w:rPr>
                <w:rFonts w:cs="Tahoma"/>
                <w:sz w:val="18"/>
              </w:rPr>
            </w:pPr>
          </w:p>
        </w:tc>
        <w:tc>
          <w:tcPr>
            <w:tcW w:w="370" w:type="pct"/>
          </w:tcPr>
          <w:p w14:paraId="7DDF353E" w14:textId="77777777" w:rsidR="00BD72D0" w:rsidRPr="00702720" w:rsidRDefault="00BD72D0">
            <w:pPr>
              <w:pStyle w:val="TableParagraph"/>
              <w:rPr>
                <w:rFonts w:cs="Tahoma"/>
                <w:sz w:val="18"/>
              </w:rPr>
            </w:pPr>
          </w:p>
        </w:tc>
        <w:tc>
          <w:tcPr>
            <w:tcW w:w="372" w:type="pct"/>
          </w:tcPr>
          <w:p w14:paraId="770A96D0" w14:textId="77777777" w:rsidR="00BD72D0" w:rsidRPr="00702720" w:rsidRDefault="00BD72D0">
            <w:pPr>
              <w:pStyle w:val="TableParagraph"/>
              <w:rPr>
                <w:rFonts w:cs="Tahoma"/>
                <w:sz w:val="18"/>
              </w:rPr>
            </w:pPr>
          </w:p>
        </w:tc>
        <w:tc>
          <w:tcPr>
            <w:tcW w:w="430" w:type="pct"/>
          </w:tcPr>
          <w:p w14:paraId="6C489D2D" w14:textId="77777777" w:rsidR="00BD72D0" w:rsidRPr="00702720" w:rsidRDefault="00BD72D0">
            <w:pPr>
              <w:pStyle w:val="TableParagraph"/>
              <w:rPr>
                <w:rFonts w:cs="Tahoma"/>
                <w:sz w:val="18"/>
              </w:rPr>
            </w:pPr>
          </w:p>
        </w:tc>
      </w:tr>
      <w:tr w:rsidR="00BD72D0" w:rsidRPr="00702720" w14:paraId="4340B8C4" w14:textId="77777777" w:rsidTr="00EB459C">
        <w:trPr>
          <w:trHeight w:val="340"/>
        </w:trPr>
        <w:tc>
          <w:tcPr>
            <w:tcW w:w="249" w:type="pct"/>
            <w:shd w:val="clear" w:color="auto" w:fill="E6E6E6"/>
          </w:tcPr>
          <w:p w14:paraId="5E97A2D3" w14:textId="77777777" w:rsidR="00BD72D0" w:rsidRPr="00702720" w:rsidRDefault="00BD72D0">
            <w:pPr>
              <w:pStyle w:val="TableParagraph"/>
              <w:rPr>
                <w:rFonts w:cs="Tahoma"/>
                <w:sz w:val="18"/>
              </w:rPr>
            </w:pPr>
          </w:p>
        </w:tc>
        <w:tc>
          <w:tcPr>
            <w:tcW w:w="1000" w:type="pct"/>
            <w:shd w:val="clear" w:color="auto" w:fill="E6E6E6"/>
          </w:tcPr>
          <w:p w14:paraId="7A4E72DB" w14:textId="77777777" w:rsidR="00BD72D0" w:rsidRPr="00702720" w:rsidRDefault="00BD72D0">
            <w:pPr>
              <w:pStyle w:val="TableParagraph"/>
              <w:rPr>
                <w:rFonts w:cs="Tahoma"/>
                <w:sz w:val="18"/>
              </w:rPr>
            </w:pPr>
          </w:p>
        </w:tc>
        <w:tc>
          <w:tcPr>
            <w:tcW w:w="383" w:type="pct"/>
            <w:shd w:val="clear" w:color="auto" w:fill="E6E6E6"/>
          </w:tcPr>
          <w:p w14:paraId="2E994594" w14:textId="77777777" w:rsidR="00BD72D0" w:rsidRPr="00702720" w:rsidRDefault="00BD72D0">
            <w:pPr>
              <w:pStyle w:val="TableParagraph"/>
              <w:rPr>
                <w:rFonts w:cs="Tahoma"/>
                <w:sz w:val="18"/>
              </w:rPr>
            </w:pPr>
          </w:p>
        </w:tc>
        <w:tc>
          <w:tcPr>
            <w:tcW w:w="484" w:type="pct"/>
            <w:shd w:val="clear" w:color="auto" w:fill="E6E6E6"/>
          </w:tcPr>
          <w:p w14:paraId="490F08B8" w14:textId="77777777" w:rsidR="00BD72D0" w:rsidRPr="00702720" w:rsidRDefault="00BD72D0">
            <w:pPr>
              <w:pStyle w:val="TableParagraph"/>
              <w:rPr>
                <w:rFonts w:cs="Tahoma"/>
                <w:sz w:val="18"/>
              </w:rPr>
            </w:pPr>
          </w:p>
        </w:tc>
        <w:tc>
          <w:tcPr>
            <w:tcW w:w="415" w:type="pct"/>
            <w:shd w:val="clear" w:color="auto" w:fill="E6E6E6"/>
          </w:tcPr>
          <w:p w14:paraId="60CE5F65" w14:textId="77777777" w:rsidR="00BD72D0" w:rsidRPr="00702720" w:rsidRDefault="00BD72D0">
            <w:pPr>
              <w:pStyle w:val="TableParagraph"/>
              <w:spacing w:line="217" w:lineRule="exact"/>
              <w:ind w:left="107"/>
              <w:rPr>
                <w:rFonts w:cs="Tahoma"/>
                <w:b/>
                <w:sz w:val="18"/>
              </w:rPr>
            </w:pPr>
            <w:r w:rsidRPr="00702720">
              <w:rPr>
                <w:rFonts w:cs="Tahoma"/>
                <w:b/>
                <w:sz w:val="18"/>
              </w:rPr>
              <w:t>ΣΥΝΟΛΟ</w:t>
            </w:r>
          </w:p>
        </w:tc>
        <w:tc>
          <w:tcPr>
            <w:tcW w:w="416" w:type="pct"/>
          </w:tcPr>
          <w:p w14:paraId="682E9CC0" w14:textId="77777777" w:rsidR="00BD72D0" w:rsidRPr="00702720" w:rsidRDefault="00BD72D0">
            <w:pPr>
              <w:pStyle w:val="TableParagraph"/>
              <w:rPr>
                <w:rFonts w:cs="Tahoma"/>
                <w:sz w:val="18"/>
              </w:rPr>
            </w:pPr>
          </w:p>
        </w:tc>
        <w:tc>
          <w:tcPr>
            <w:tcW w:w="415" w:type="pct"/>
          </w:tcPr>
          <w:p w14:paraId="5F4063A4" w14:textId="77777777" w:rsidR="00BD72D0" w:rsidRPr="00702720" w:rsidRDefault="00BD72D0">
            <w:pPr>
              <w:pStyle w:val="TableParagraph"/>
              <w:rPr>
                <w:rFonts w:cs="Tahoma"/>
                <w:sz w:val="18"/>
              </w:rPr>
            </w:pPr>
          </w:p>
        </w:tc>
        <w:tc>
          <w:tcPr>
            <w:tcW w:w="466" w:type="pct"/>
          </w:tcPr>
          <w:p w14:paraId="443B6804" w14:textId="77777777" w:rsidR="00BD72D0" w:rsidRPr="00702720" w:rsidRDefault="00BD72D0">
            <w:pPr>
              <w:pStyle w:val="TableParagraph"/>
              <w:rPr>
                <w:rFonts w:cs="Tahoma"/>
                <w:sz w:val="18"/>
              </w:rPr>
            </w:pPr>
          </w:p>
        </w:tc>
        <w:tc>
          <w:tcPr>
            <w:tcW w:w="370" w:type="pct"/>
          </w:tcPr>
          <w:p w14:paraId="36122856" w14:textId="77777777" w:rsidR="00BD72D0" w:rsidRPr="00702720" w:rsidRDefault="00BD72D0">
            <w:pPr>
              <w:pStyle w:val="TableParagraph"/>
              <w:rPr>
                <w:rFonts w:cs="Tahoma"/>
                <w:sz w:val="18"/>
              </w:rPr>
            </w:pPr>
          </w:p>
        </w:tc>
        <w:tc>
          <w:tcPr>
            <w:tcW w:w="372" w:type="pct"/>
          </w:tcPr>
          <w:p w14:paraId="71A23EA2" w14:textId="77777777" w:rsidR="00BD72D0" w:rsidRPr="00702720" w:rsidRDefault="00BD72D0">
            <w:pPr>
              <w:pStyle w:val="TableParagraph"/>
              <w:rPr>
                <w:rFonts w:cs="Tahoma"/>
                <w:sz w:val="18"/>
              </w:rPr>
            </w:pPr>
          </w:p>
        </w:tc>
        <w:tc>
          <w:tcPr>
            <w:tcW w:w="430" w:type="pct"/>
          </w:tcPr>
          <w:p w14:paraId="7849D36B" w14:textId="77777777" w:rsidR="00BD72D0" w:rsidRPr="00702720" w:rsidRDefault="00BD72D0">
            <w:pPr>
              <w:pStyle w:val="TableParagraph"/>
              <w:rPr>
                <w:rFonts w:cs="Tahoma"/>
                <w:sz w:val="18"/>
              </w:rPr>
            </w:pPr>
          </w:p>
        </w:tc>
      </w:tr>
    </w:tbl>
    <w:p w14:paraId="24FD0BA6" w14:textId="77777777" w:rsidR="00BD72D0" w:rsidRPr="00702720" w:rsidRDefault="00BD72D0" w:rsidP="00BD72D0">
      <w:pPr>
        <w:spacing w:before="100" w:beforeAutospacing="1" w:after="100" w:afterAutospacing="1"/>
        <w:jc w:val="center"/>
        <w:rPr>
          <w:rFonts w:cs="Tahoma"/>
          <w:sz w:val="20"/>
        </w:rPr>
      </w:pPr>
      <w:r w:rsidRPr="00702720">
        <w:rPr>
          <w:rFonts w:cs="Tahoma"/>
          <w:sz w:val="20"/>
        </w:rPr>
        <w:t xml:space="preserve">* Το ΚΟΣΤΟΣ ΣΥΝΤΗΡΗΣΗΣ αφορά στα έτη μετά την ελάχιστη </w:t>
      </w:r>
      <w:r w:rsidRPr="00702720">
        <w:rPr>
          <w:rFonts w:cs="Tahoma"/>
          <w:b/>
          <w:sz w:val="20"/>
        </w:rPr>
        <w:t>ζητούμενη</w:t>
      </w:r>
      <w:r w:rsidRPr="00702720">
        <w:rPr>
          <w:rFonts w:cs="Tahoma"/>
          <w:sz w:val="20"/>
        </w:rPr>
        <w:t xml:space="preserve"> Περίοδο Εγγύησης.</w:t>
      </w:r>
    </w:p>
    <w:p w14:paraId="11E56148" w14:textId="77777777" w:rsidR="00BD72D0" w:rsidRPr="00702720" w:rsidRDefault="00BD72D0" w:rsidP="000812DF">
      <w:pPr>
        <w:spacing w:before="100" w:beforeAutospacing="1" w:after="100" w:afterAutospacing="1"/>
        <w:jc w:val="center"/>
        <w:rPr>
          <w:rFonts w:cs="Tahoma"/>
          <w:sz w:val="20"/>
        </w:rPr>
      </w:pPr>
    </w:p>
    <w:p w14:paraId="13A3CCE6" w14:textId="77777777" w:rsidR="002C7BAB" w:rsidRPr="00702720" w:rsidRDefault="002C7BAB" w:rsidP="007F5B86">
      <w:pPr>
        <w:pStyle w:val="Appendix-Heading3"/>
      </w:pPr>
      <w:bookmarkStart w:id="721" w:name="_Toc95069762"/>
      <w:bookmarkStart w:id="722" w:name="_Toc105593275"/>
      <w:bookmarkStart w:id="723" w:name="_Toc125978393"/>
      <w:bookmarkStart w:id="724" w:name="_Toc191630176"/>
      <w:r w:rsidRPr="00702720">
        <w:t>Ανάπτυξη Εφαρμογών</w:t>
      </w:r>
      <w:bookmarkEnd w:id="721"/>
      <w:bookmarkEnd w:id="722"/>
      <w:bookmarkEnd w:id="723"/>
      <w:bookmarkEnd w:id="724"/>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62"/>
        <w:gridCol w:w="3069"/>
        <w:gridCol w:w="1234"/>
        <w:gridCol w:w="1241"/>
        <w:gridCol w:w="1181"/>
        <w:gridCol w:w="1186"/>
        <w:gridCol w:w="1184"/>
        <w:gridCol w:w="1353"/>
        <w:gridCol w:w="1055"/>
        <w:gridCol w:w="1061"/>
        <w:gridCol w:w="1224"/>
      </w:tblGrid>
      <w:tr w:rsidR="002C7BAB" w:rsidRPr="00702720" w14:paraId="07986E81" w14:textId="77777777" w:rsidTr="00EB459C">
        <w:tc>
          <w:tcPr>
            <w:tcW w:w="163" w:type="pct"/>
            <w:vMerge w:val="restart"/>
            <w:shd w:val="clear" w:color="auto" w:fill="E6E6E6"/>
            <w:vAlign w:val="center"/>
          </w:tcPr>
          <w:p w14:paraId="530E3AA4" w14:textId="77777777" w:rsidR="002C7BAB" w:rsidRPr="00702720" w:rsidRDefault="002C7BAB">
            <w:pPr>
              <w:pStyle w:val="TableParagraph"/>
              <w:spacing w:after="120" w:line="259" w:lineRule="auto"/>
              <w:ind w:left="110"/>
              <w:jc w:val="center"/>
              <w:rPr>
                <w:rFonts w:cs="Tahoma"/>
                <w:sz w:val="18"/>
                <w:szCs w:val="18"/>
              </w:rPr>
            </w:pPr>
            <w:r w:rsidRPr="00702720">
              <w:rPr>
                <w:rFonts w:cs="Tahoma"/>
                <w:sz w:val="18"/>
                <w:szCs w:val="18"/>
              </w:rPr>
              <w:t>Α/Α</w:t>
            </w:r>
          </w:p>
        </w:tc>
        <w:tc>
          <w:tcPr>
            <w:tcW w:w="1078" w:type="pct"/>
            <w:vMerge w:val="restart"/>
            <w:shd w:val="clear" w:color="auto" w:fill="E6E6E6"/>
            <w:vAlign w:val="center"/>
          </w:tcPr>
          <w:p w14:paraId="63EC7F1E" w14:textId="77777777" w:rsidR="002C7BAB" w:rsidRPr="00702720" w:rsidRDefault="002C7BAB">
            <w:pPr>
              <w:pStyle w:val="TableParagraph"/>
              <w:spacing w:after="120" w:line="259" w:lineRule="auto"/>
              <w:ind w:left="107"/>
              <w:rPr>
                <w:rFonts w:cs="Tahoma"/>
                <w:sz w:val="18"/>
                <w:szCs w:val="18"/>
              </w:rPr>
            </w:pPr>
            <w:r w:rsidRPr="00702720">
              <w:rPr>
                <w:rFonts w:cs="Tahoma"/>
                <w:sz w:val="18"/>
                <w:szCs w:val="18"/>
              </w:rPr>
              <w:t>ΠΕΡΙΓΡΑΦΗ</w:t>
            </w:r>
          </w:p>
        </w:tc>
        <w:tc>
          <w:tcPr>
            <w:tcW w:w="434" w:type="pct"/>
            <w:vMerge w:val="restart"/>
            <w:shd w:val="clear" w:color="auto" w:fill="E6E6E6"/>
            <w:vAlign w:val="center"/>
          </w:tcPr>
          <w:p w14:paraId="02D57E10" w14:textId="77777777" w:rsidR="002C7BAB" w:rsidRPr="00702720" w:rsidRDefault="002C7BAB">
            <w:pPr>
              <w:pStyle w:val="TableParagraph"/>
              <w:spacing w:after="120" w:line="259" w:lineRule="auto"/>
              <w:ind w:left="107"/>
              <w:rPr>
                <w:rFonts w:cs="Tahoma"/>
                <w:sz w:val="18"/>
                <w:szCs w:val="18"/>
              </w:rPr>
            </w:pPr>
            <w:r w:rsidRPr="00702720">
              <w:rPr>
                <w:rFonts w:cs="Tahoma"/>
                <w:sz w:val="18"/>
                <w:szCs w:val="18"/>
              </w:rPr>
              <w:t>ΤΥΠΟΣ</w:t>
            </w:r>
          </w:p>
        </w:tc>
        <w:tc>
          <w:tcPr>
            <w:tcW w:w="436" w:type="pct"/>
            <w:vMerge w:val="restart"/>
            <w:shd w:val="clear" w:color="auto" w:fill="E6E6E6"/>
            <w:vAlign w:val="center"/>
          </w:tcPr>
          <w:p w14:paraId="5351EF52" w14:textId="77777777" w:rsidR="002C7BAB" w:rsidRPr="00702720" w:rsidRDefault="002C7BAB">
            <w:pPr>
              <w:pStyle w:val="TableParagraph"/>
              <w:spacing w:after="120" w:line="259" w:lineRule="auto"/>
              <w:ind w:left="107"/>
              <w:rPr>
                <w:rFonts w:cs="Tahoma"/>
                <w:sz w:val="18"/>
                <w:szCs w:val="18"/>
              </w:rPr>
            </w:pPr>
            <w:r w:rsidRPr="00702720">
              <w:rPr>
                <w:rFonts w:cs="Tahoma"/>
                <w:sz w:val="18"/>
                <w:szCs w:val="18"/>
              </w:rPr>
              <w:t>ΠΟΣΟΤΗΤΑ</w:t>
            </w:r>
          </w:p>
          <w:p w14:paraId="09570FE3" w14:textId="77777777" w:rsidR="002C7BAB" w:rsidRPr="00702720" w:rsidRDefault="002C7BAB">
            <w:pPr>
              <w:pStyle w:val="TableParagraph"/>
              <w:spacing w:after="120" w:line="259" w:lineRule="auto"/>
              <w:ind w:left="107"/>
              <w:rPr>
                <w:rFonts w:cs="Tahoma"/>
                <w:sz w:val="18"/>
                <w:szCs w:val="18"/>
              </w:rPr>
            </w:pPr>
            <w:r w:rsidRPr="00702720">
              <w:rPr>
                <w:rFonts w:cs="Tahoma"/>
                <w:sz w:val="18"/>
                <w:szCs w:val="18"/>
              </w:rPr>
              <w:t>(σε Α/Μ)</w:t>
            </w:r>
          </w:p>
        </w:tc>
        <w:tc>
          <w:tcPr>
            <w:tcW w:w="832" w:type="pct"/>
            <w:gridSpan w:val="2"/>
            <w:shd w:val="clear" w:color="auto" w:fill="E6E6E6"/>
            <w:vAlign w:val="center"/>
          </w:tcPr>
          <w:p w14:paraId="6C091B94" w14:textId="77777777" w:rsidR="002C7BAB" w:rsidRPr="00702720" w:rsidRDefault="002C7BAB">
            <w:pPr>
              <w:pStyle w:val="TableParagraph"/>
              <w:spacing w:after="120" w:line="259" w:lineRule="auto"/>
              <w:ind w:left="106"/>
              <w:rPr>
                <w:rFonts w:cs="Tahoma"/>
                <w:sz w:val="18"/>
                <w:szCs w:val="18"/>
              </w:rPr>
            </w:pPr>
            <w:r w:rsidRPr="00702720">
              <w:rPr>
                <w:rFonts w:cs="Tahoma"/>
                <w:sz w:val="18"/>
                <w:szCs w:val="18"/>
              </w:rPr>
              <w:t>ΑΞΙΑ ΧΩΡΙΣ ΦΠΑ [€]</w:t>
            </w:r>
          </w:p>
        </w:tc>
        <w:tc>
          <w:tcPr>
            <w:tcW w:w="416" w:type="pct"/>
            <w:vMerge w:val="restart"/>
            <w:shd w:val="clear" w:color="auto" w:fill="E6E6E6"/>
            <w:vAlign w:val="center"/>
          </w:tcPr>
          <w:p w14:paraId="3473EBBC" w14:textId="77777777" w:rsidR="002C7BAB" w:rsidRPr="00702720" w:rsidRDefault="002C7BAB">
            <w:pPr>
              <w:pStyle w:val="TableParagraph"/>
              <w:spacing w:after="120" w:line="259" w:lineRule="auto"/>
              <w:ind w:left="109"/>
              <w:rPr>
                <w:rFonts w:cs="Tahoma"/>
                <w:sz w:val="18"/>
                <w:szCs w:val="18"/>
              </w:rPr>
            </w:pPr>
            <w:r w:rsidRPr="00702720">
              <w:rPr>
                <w:rFonts w:cs="Tahoma"/>
                <w:sz w:val="18"/>
                <w:szCs w:val="18"/>
              </w:rPr>
              <w:t>ΦΠΑ [€]</w:t>
            </w:r>
          </w:p>
        </w:tc>
        <w:tc>
          <w:tcPr>
            <w:tcW w:w="467" w:type="pct"/>
            <w:vMerge w:val="restart"/>
            <w:shd w:val="clear" w:color="auto" w:fill="E6E6E6"/>
            <w:vAlign w:val="center"/>
          </w:tcPr>
          <w:p w14:paraId="5E276595" w14:textId="77777777" w:rsidR="002C7BAB" w:rsidRPr="00702720" w:rsidRDefault="002C7BAB">
            <w:pPr>
              <w:pStyle w:val="TableParagraph"/>
              <w:spacing w:after="120" w:line="259" w:lineRule="auto"/>
              <w:ind w:left="107" w:right="382"/>
              <w:rPr>
                <w:rFonts w:cs="Tahoma"/>
                <w:sz w:val="18"/>
                <w:szCs w:val="18"/>
              </w:rPr>
            </w:pPr>
            <w:r w:rsidRPr="00702720">
              <w:rPr>
                <w:rFonts w:cs="Tahoma"/>
                <w:sz w:val="18"/>
                <w:szCs w:val="18"/>
              </w:rPr>
              <w:t>ΣΥΝΟΛΙΚΗ ΑΞΙΑ</w:t>
            </w:r>
          </w:p>
          <w:p w14:paraId="2871009D" w14:textId="77777777" w:rsidR="002C7BAB" w:rsidRPr="00702720" w:rsidRDefault="002C7BAB">
            <w:pPr>
              <w:pStyle w:val="TableParagraph"/>
              <w:spacing w:after="120" w:line="259" w:lineRule="auto"/>
              <w:ind w:left="107"/>
              <w:rPr>
                <w:rFonts w:cs="Tahoma"/>
                <w:sz w:val="18"/>
                <w:szCs w:val="18"/>
              </w:rPr>
            </w:pPr>
            <w:r w:rsidRPr="00702720">
              <w:rPr>
                <w:rFonts w:cs="Tahoma"/>
                <w:sz w:val="18"/>
                <w:szCs w:val="18"/>
              </w:rPr>
              <w:t>ΜΕ ΦΠΑ [€]</w:t>
            </w:r>
          </w:p>
        </w:tc>
        <w:tc>
          <w:tcPr>
            <w:tcW w:w="1174" w:type="pct"/>
            <w:gridSpan w:val="3"/>
            <w:shd w:val="clear" w:color="auto" w:fill="E6E6E6"/>
            <w:vAlign w:val="center"/>
          </w:tcPr>
          <w:p w14:paraId="123147B4" w14:textId="77777777" w:rsidR="002C7BAB" w:rsidRPr="00702720" w:rsidRDefault="002C7BAB">
            <w:pPr>
              <w:pStyle w:val="TableParagraph"/>
              <w:spacing w:after="120" w:line="259" w:lineRule="auto"/>
              <w:ind w:left="110"/>
              <w:rPr>
                <w:rFonts w:cs="Tahoma"/>
                <w:sz w:val="18"/>
                <w:szCs w:val="18"/>
              </w:rPr>
            </w:pPr>
            <w:r w:rsidRPr="00702720">
              <w:rPr>
                <w:rFonts w:cs="Tahoma"/>
                <w:sz w:val="18"/>
                <w:szCs w:val="18"/>
              </w:rPr>
              <w:t>* ΚΟΣΤΟΣ ΣΥΝΤΗΡΗΣΗΣ ΧΩΡΙΣ ΦΠΑ [€]</w:t>
            </w:r>
          </w:p>
        </w:tc>
      </w:tr>
      <w:tr w:rsidR="002C7BAB" w:rsidRPr="00702720" w14:paraId="2D2F98EA" w14:textId="77777777" w:rsidTr="00EB459C">
        <w:tc>
          <w:tcPr>
            <w:tcW w:w="163" w:type="pct"/>
            <w:vMerge/>
            <w:tcBorders>
              <w:top w:val="nil"/>
            </w:tcBorders>
            <w:shd w:val="clear" w:color="auto" w:fill="E6E6E6"/>
            <w:vAlign w:val="center"/>
          </w:tcPr>
          <w:p w14:paraId="7DD4017C" w14:textId="77777777" w:rsidR="002C7BAB" w:rsidRPr="00702720" w:rsidRDefault="002C7BAB">
            <w:pPr>
              <w:jc w:val="center"/>
              <w:rPr>
                <w:rFonts w:cs="Tahoma"/>
                <w:sz w:val="18"/>
                <w:szCs w:val="18"/>
              </w:rPr>
            </w:pPr>
          </w:p>
        </w:tc>
        <w:tc>
          <w:tcPr>
            <w:tcW w:w="1078" w:type="pct"/>
            <w:vMerge/>
            <w:tcBorders>
              <w:top w:val="nil"/>
            </w:tcBorders>
            <w:shd w:val="clear" w:color="auto" w:fill="E6E6E6"/>
            <w:vAlign w:val="center"/>
          </w:tcPr>
          <w:p w14:paraId="4949DBD8" w14:textId="77777777" w:rsidR="002C7BAB" w:rsidRPr="00702720" w:rsidRDefault="002C7BAB">
            <w:pPr>
              <w:jc w:val="left"/>
              <w:rPr>
                <w:rFonts w:cs="Tahoma"/>
                <w:sz w:val="18"/>
                <w:szCs w:val="18"/>
              </w:rPr>
            </w:pPr>
          </w:p>
        </w:tc>
        <w:tc>
          <w:tcPr>
            <w:tcW w:w="434" w:type="pct"/>
            <w:vMerge/>
            <w:tcBorders>
              <w:top w:val="nil"/>
            </w:tcBorders>
            <w:shd w:val="clear" w:color="auto" w:fill="E6E6E6"/>
            <w:vAlign w:val="center"/>
          </w:tcPr>
          <w:p w14:paraId="3183D997" w14:textId="77777777" w:rsidR="002C7BAB" w:rsidRPr="00702720" w:rsidRDefault="002C7BAB">
            <w:pPr>
              <w:rPr>
                <w:rFonts w:cs="Tahoma"/>
                <w:sz w:val="18"/>
                <w:szCs w:val="18"/>
              </w:rPr>
            </w:pPr>
          </w:p>
        </w:tc>
        <w:tc>
          <w:tcPr>
            <w:tcW w:w="436" w:type="pct"/>
            <w:vMerge/>
            <w:tcBorders>
              <w:top w:val="nil"/>
            </w:tcBorders>
            <w:shd w:val="clear" w:color="auto" w:fill="E6E6E6"/>
            <w:vAlign w:val="center"/>
          </w:tcPr>
          <w:p w14:paraId="2A3F53D1" w14:textId="77777777" w:rsidR="002C7BAB" w:rsidRPr="00702720" w:rsidRDefault="002C7BAB">
            <w:pPr>
              <w:rPr>
                <w:rFonts w:cs="Tahoma"/>
                <w:sz w:val="18"/>
                <w:szCs w:val="18"/>
              </w:rPr>
            </w:pPr>
          </w:p>
        </w:tc>
        <w:tc>
          <w:tcPr>
            <w:tcW w:w="415" w:type="pct"/>
            <w:shd w:val="clear" w:color="auto" w:fill="E6E6E6"/>
            <w:vAlign w:val="center"/>
          </w:tcPr>
          <w:p w14:paraId="5A7F4A39" w14:textId="77777777" w:rsidR="002C7BAB" w:rsidRPr="00702720" w:rsidRDefault="002C7BAB">
            <w:pPr>
              <w:pStyle w:val="TableParagraph"/>
              <w:spacing w:after="120" w:line="259" w:lineRule="auto"/>
              <w:ind w:left="106"/>
              <w:rPr>
                <w:rFonts w:cs="Tahoma"/>
                <w:sz w:val="18"/>
                <w:szCs w:val="18"/>
              </w:rPr>
            </w:pPr>
            <w:r w:rsidRPr="00702720">
              <w:rPr>
                <w:rFonts w:cs="Tahoma"/>
                <w:sz w:val="18"/>
                <w:szCs w:val="18"/>
              </w:rPr>
              <w:t>ΤΙΜΗ</w:t>
            </w:r>
          </w:p>
          <w:p w14:paraId="604F499E" w14:textId="77777777" w:rsidR="002C7BAB" w:rsidRPr="00702720" w:rsidRDefault="002C7BAB">
            <w:pPr>
              <w:pStyle w:val="TableParagraph"/>
              <w:spacing w:after="120" w:line="259" w:lineRule="auto"/>
              <w:ind w:left="106"/>
              <w:rPr>
                <w:rFonts w:cs="Tahoma"/>
                <w:sz w:val="18"/>
                <w:szCs w:val="18"/>
              </w:rPr>
            </w:pPr>
            <w:r w:rsidRPr="00702720">
              <w:rPr>
                <w:rFonts w:cs="Tahoma"/>
                <w:sz w:val="18"/>
                <w:szCs w:val="18"/>
              </w:rPr>
              <w:t>ΜΟΝΑΔΑΣ</w:t>
            </w:r>
          </w:p>
        </w:tc>
        <w:tc>
          <w:tcPr>
            <w:tcW w:w="417" w:type="pct"/>
            <w:shd w:val="clear" w:color="auto" w:fill="E6E6E6"/>
            <w:vAlign w:val="center"/>
          </w:tcPr>
          <w:p w14:paraId="5CC8153A" w14:textId="77777777" w:rsidR="002C7BAB" w:rsidRPr="00702720" w:rsidRDefault="002C7BAB">
            <w:pPr>
              <w:pStyle w:val="TableParagraph"/>
              <w:spacing w:after="120" w:line="259" w:lineRule="auto"/>
              <w:ind w:left="109"/>
              <w:rPr>
                <w:rFonts w:cs="Tahoma"/>
                <w:sz w:val="18"/>
                <w:szCs w:val="18"/>
              </w:rPr>
            </w:pPr>
            <w:r w:rsidRPr="00702720">
              <w:rPr>
                <w:rFonts w:cs="Tahoma"/>
                <w:sz w:val="18"/>
                <w:szCs w:val="18"/>
              </w:rPr>
              <w:t>ΣΥΝΟΛΟ</w:t>
            </w:r>
          </w:p>
        </w:tc>
        <w:tc>
          <w:tcPr>
            <w:tcW w:w="416" w:type="pct"/>
            <w:vMerge/>
            <w:tcBorders>
              <w:top w:val="nil"/>
            </w:tcBorders>
            <w:shd w:val="clear" w:color="auto" w:fill="E6E6E6"/>
            <w:vAlign w:val="center"/>
          </w:tcPr>
          <w:p w14:paraId="02E34251" w14:textId="77777777" w:rsidR="002C7BAB" w:rsidRPr="00702720" w:rsidRDefault="002C7BAB">
            <w:pPr>
              <w:rPr>
                <w:rFonts w:cs="Tahoma"/>
                <w:sz w:val="18"/>
                <w:szCs w:val="18"/>
                <w:vertAlign w:val="superscript"/>
              </w:rPr>
            </w:pPr>
          </w:p>
        </w:tc>
        <w:tc>
          <w:tcPr>
            <w:tcW w:w="467" w:type="pct"/>
            <w:vMerge/>
            <w:tcBorders>
              <w:top w:val="nil"/>
            </w:tcBorders>
            <w:shd w:val="clear" w:color="auto" w:fill="E6E6E6"/>
            <w:vAlign w:val="center"/>
          </w:tcPr>
          <w:p w14:paraId="6373D4A5" w14:textId="77777777" w:rsidR="002C7BAB" w:rsidRPr="00702720" w:rsidRDefault="002C7BAB">
            <w:pPr>
              <w:rPr>
                <w:rFonts w:cs="Tahoma"/>
                <w:sz w:val="18"/>
                <w:szCs w:val="18"/>
              </w:rPr>
            </w:pPr>
          </w:p>
        </w:tc>
        <w:tc>
          <w:tcPr>
            <w:tcW w:w="371" w:type="pct"/>
            <w:shd w:val="clear" w:color="auto" w:fill="E6E6E6"/>
            <w:vAlign w:val="center"/>
          </w:tcPr>
          <w:p w14:paraId="6DB1B920" w14:textId="77777777" w:rsidR="002C7BAB" w:rsidRPr="00702720" w:rsidRDefault="002C7BAB">
            <w:pPr>
              <w:pStyle w:val="TableParagraph"/>
              <w:spacing w:after="120" w:line="259" w:lineRule="auto"/>
              <w:ind w:left="110"/>
              <w:rPr>
                <w:rFonts w:cs="Tahoma"/>
                <w:sz w:val="18"/>
                <w:szCs w:val="18"/>
              </w:rPr>
            </w:pPr>
            <w:r w:rsidRPr="00702720">
              <w:rPr>
                <w:rFonts w:cs="Tahoma"/>
                <w:sz w:val="18"/>
                <w:szCs w:val="18"/>
              </w:rPr>
              <w:t>1</w:t>
            </w:r>
            <w:r w:rsidRPr="00702720">
              <w:rPr>
                <w:rFonts w:cs="Tahoma"/>
                <w:position w:val="6"/>
                <w:sz w:val="18"/>
                <w:szCs w:val="18"/>
              </w:rPr>
              <w:t xml:space="preserve">ο </w:t>
            </w:r>
            <w:r w:rsidRPr="00702720">
              <w:rPr>
                <w:rFonts w:cs="Tahoma"/>
                <w:sz w:val="18"/>
                <w:szCs w:val="18"/>
              </w:rPr>
              <w:t>έτο</w:t>
            </w:r>
            <w:r w:rsidRPr="00702720">
              <w:rPr>
                <w:rFonts w:cs="Tahoma"/>
                <w:sz w:val="18"/>
                <w:szCs w:val="18"/>
                <w:vertAlign w:val="superscript"/>
              </w:rPr>
              <w:t>ς</w:t>
            </w:r>
          </w:p>
        </w:tc>
        <w:tc>
          <w:tcPr>
            <w:tcW w:w="373" w:type="pct"/>
            <w:shd w:val="clear" w:color="auto" w:fill="E6E6E6"/>
            <w:vAlign w:val="center"/>
          </w:tcPr>
          <w:p w14:paraId="5617E2C8" w14:textId="77777777" w:rsidR="002C7BAB" w:rsidRPr="00702720" w:rsidRDefault="002C7BAB">
            <w:pPr>
              <w:pStyle w:val="TableParagraph"/>
              <w:spacing w:after="120" w:line="259" w:lineRule="auto"/>
              <w:ind w:left="107"/>
              <w:rPr>
                <w:rFonts w:cs="Tahoma"/>
                <w:sz w:val="18"/>
                <w:szCs w:val="18"/>
              </w:rPr>
            </w:pPr>
            <w:r w:rsidRPr="00702720">
              <w:rPr>
                <w:rFonts w:cs="Tahoma"/>
                <w:sz w:val="18"/>
                <w:szCs w:val="18"/>
              </w:rPr>
              <w:t>2</w:t>
            </w:r>
            <w:r w:rsidRPr="00702720">
              <w:rPr>
                <w:rFonts w:cs="Tahoma"/>
                <w:position w:val="6"/>
                <w:sz w:val="18"/>
                <w:szCs w:val="18"/>
              </w:rPr>
              <w:t xml:space="preserve">ο </w:t>
            </w:r>
            <w:r w:rsidRPr="00702720">
              <w:rPr>
                <w:rFonts w:cs="Tahoma"/>
                <w:sz w:val="18"/>
                <w:szCs w:val="18"/>
              </w:rPr>
              <w:t>έτο</w:t>
            </w:r>
            <w:r w:rsidRPr="00702720">
              <w:rPr>
                <w:rFonts w:cs="Tahoma"/>
                <w:sz w:val="18"/>
                <w:szCs w:val="18"/>
                <w:vertAlign w:val="superscript"/>
              </w:rPr>
              <w:t>ς</w:t>
            </w:r>
          </w:p>
        </w:tc>
        <w:tc>
          <w:tcPr>
            <w:tcW w:w="430" w:type="pct"/>
            <w:shd w:val="clear" w:color="auto" w:fill="E6E6E6"/>
            <w:vAlign w:val="center"/>
          </w:tcPr>
          <w:p w14:paraId="6D63EAB2" w14:textId="1BB84BCD" w:rsidR="002C7BAB" w:rsidRPr="00702720" w:rsidRDefault="00047299">
            <w:pPr>
              <w:pStyle w:val="TableParagraph"/>
              <w:spacing w:after="120" w:line="259" w:lineRule="auto"/>
              <w:ind w:left="107"/>
              <w:rPr>
                <w:rFonts w:cs="Tahoma"/>
                <w:sz w:val="18"/>
                <w:szCs w:val="18"/>
              </w:rPr>
            </w:pPr>
            <w:r>
              <w:rPr>
                <w:rFonts w:cs="Tahoma"/>
                <w:sz w:val="18"/>
              </w:rPr>
              <w:t>3</w:t>
            </w:r>
            <w:r w:rsidRPr="00047299">
              <w:rPr>
                <w:rFonts w:cs="Tahoma"/>
                <w:sz w:val="18"/>
                <w:vertAlign w:val="superscript"/>
              </w:rPr>
              <w:t>ο</w:t>
            </w:r>
            <w:r>
              <w:rPr>
                <w:rFonts w:cs="Tahoma"/>
                <w:sz w:val="18"/>
              </w:rPr>
              <w:t xml:space="preserve"> έτος</w:t>
            </w:r>
          </w:p>
        </w:tc>
      </w:tr>
      <w:tr w:rsidR="00103EA5" w:rsidRPr="00702720" w14:paraId="1E19EFCF" w14:textId="77777777" w:rsidTr="00EB459C">
        <w:tc>
          <w:tcPr>
            <w:tcW w:w="163" w:type="pct"/>
            <w:vAlign w:val="center"/>
          </w:tcPr>
          <w:p w14:paraId="160A125E" w14:textId="77777777" w:rsidR="00103EA5" w:rsidRPr="00702720" w:rsidRDefault="00103EA5" w:rsidP="00103EA5">
            <w:pPr>
              <w:pStyle w:val="TableParagraph"/>
              <w:spacing w:after="120" w:line="259" w:lineRule="auto"/>
              <w:ind w:right="84"/>
              <w:jc w:val="center"/>
              <w:rPr>
                <w:rFonts w:cs="Tahoma"/>
                <w:sz w:val="18"/>
                <w:szCs w:val="18"/>
              </w:rPr>
            </w:pPr>
            <w:r w:rsidRPr="00702720">
              <w:rPr>
                <w:rFonts w:cs="Tahoma"/>
                <w:w w:val="95"/>
                <w:sz w:val="18"/>
                <w:szCs w:val="18"/>
              </w:rPr>
              <w:t>1.</w:t>
            </w:r>
          </w:p>
        </w:tc>
        <w:tc>
          <w:tcPr>
            <w:tcW w:w="1078" w:type="pct"/>
            <w:vAlign w:val="center"/>
          </w:tcPr>
          <w:p w14:paraId="1B6F4CF5" w14:textId="7D51EDC8" w:rsidR="00103EA5" w:rsidRPr="00702720" w:rsidRDefault="00103EA5" w:rsidP="00103EA5">
            <w:pPr>
              <w:pStyle w:val="TableParagraph"/>
              <w:tabs>
                <w:tab w:val="left" w:pos="2581"/>
              </w:tabs>
              <w:spacing w:after="120" w:line="259" w:lineRule="auto"/>
              <w:ind w:left="107" w:right="97"/>
              <w:rPr>
                <w:rFonts w:cs="Tahoma"/>
                <w:sz w:val="20"/>
                <w:szCs w:val="20"/>
              </w:rPr>
            </w:pPr>
            <w:r w:rsidRPr="00702720">
              <w:rPr>
                <w:rFonts w:cs="Tahoma"/>
                <w:color w:val="000000"/>
                <w:sz w:val="20"/>
                <w:szCs w:val="20"/>
              </w:rPr>
              <w:t>Κεντρικό Διαχειριστικό Σύστημα δημιουργίας, επεξεργασίας και διαχείρισης δεδομένων</w:t>
            </w:r>
          </w:p>
        </w:tc>
        <w:tc>
          <w:tcPr>
            <w:tcW w:w="434" w:type="pct"/>
            <w:vAlign w:val="center"/>
          </w:tcPr>
          <w:p w14:paraId="17E81E4F" w14:textId="77777777" w:rsidR="00103EA5" w:rsidRPr="00702720" w:rsidRDefault="00103EA5" w:rsidP="00103EA5">
            <w:pPr>
              <w:pStyle w:val="TableParagraph"/>
              <w:spacing w:after="120" w:line="259" w:lineRule="auto"/>
              <w:rPr>
                <w:rFonts w:cs="Tahoma"/>
                <w:sz w:val="18"/>
                <w:szCs w:val="18"/>
              </w:rPr>
            </w:pPr>
          </w:p>
        </w:tc>
        <w:tc>
          <w:tcPr>
            <w:tcW w:w="436" w:type="pct"/>
            <w:vAlign w:val="center"/>
          </w:tcPr>
          <w:p w14:paraId="3EDF853B" w14:textId="77777777" w:rsidR="00103EA5" w:rsidRPr="00702720" w:rsidRDefault="00103EA5" w:rsidP="00103EA5">
            <w:pPr>
              <w:pStyle w:val="TableParagraph"/>
              <w:spacing w:after="120" w:line="259" w:lineRule="auto"/>
              <w:rPr>
                <w:rFonts w:cs="Tahoma"/>
                <w:sz w:val="18"/>
                <w:szCs w:val="18"/>
              </w:rPr>
            </w:pPr>
          </w:p>
        </w:tc>
        <w:tc>
          <w:tcPr>
            <w:tcW w:w="415" w:type="pct"/>
            <w:vAlign w:val="center"/>
          </w:tcPr>
          <w:p w14:paraId="2006FBAE" w14:textId="77777777" w:rsidR="00103EA5" w:rsidRPr="00702720" w:rsidRDefault="00103EA5" w:rsidP="00103EA5">
            <w:pPr>
              <w:pStyle w:val="TableParagraph"/>
              <w:spacing w:after="120" w:line="259" w:lineRule="auto"/>
              <w:rPr>
                <w:rFonts w:cs="Tahoma"/>
                <w:sz w:val="18"/>
                <w:szCs w:val="18"/>
              </w:rPr>
            </w:pPr>
          </w:p>
        </w:tc>
        <w:tc>
          <w:tcPr>
            <w:tcW w:w="417" w:type="pct"/>
            <w:vAlign w:val="center"/>
          </w:tcPr>
          <w:p w14:paraId="46F2147B" w14:textId="77777777" w:rsidR="00103EA5" w:rsidRPr="00702720" w:rsidRDefault="00103EA5" w:rsidP="00103EA5">
            <w:pPr>
              <w:pStyle w:val="TableParagraph"/>
              <w:spacing w:after="120" w:line="259" w:lineRule="auto"/>
              <w:rPr>
                <w:rFonts w:cs="Tahoma"/>
                <w:sz w:val="18"/>
                <w:szCs w:val="18"/>
              </w:rPr>
            </w:pPr>
          </w:p>
        </w:tc>
        <w:tc>
          <w:tcPr>
            <w:tcW w:w="416" w:type="pct"/>
            <w:vAlign w:val="center"/>
          </w:tcPr>
          <w:p w14:paraId="50089D75" w14:textId="77777777" w:rsidR="00103EA5" w:rsidRPr="00702720" w:rsidRDefault="00103EA5" w:rsidP="00103EA5">
            <w:pPr>
              <w:pStyle w:val="TableParagraph"/>
              <w:spacing w:after="120" w:line="259" w:lineRule="auto"/>
              <w:rPr>
                <w:rFonts w:cs="Tahoma"/>
                <w:sz w:val="18"/>
                <w:szCs w:val="18"/>
              </w:rPr>
            </w:pPr>
          </w:p>
        </w:tc>
        <w:tc>
          <w:tcPr>
            <w:tcW w:w="467" w:type="pct"/>
            <w:vAlign w:val="center"/>
          </w:tcPr>
          <w:p w14:paraId="758D651F" w14:textId="77777777" w:rsidR="00103EA5" w:rsidRPr="00702720" w:rsidRDefault="00103EA5" w:rsidP="00103EA5">
            <w:pPr>
              <w:pStyle w:val="TableParagraph"/>
              <w:spacing w:after="120" w:line="259" w:lineRule="auto"/>
              <w:rPr>
                <w:rFonts w:cs="Tahoma"/>
                <w:sz w:val="18"/>
                <w:szCs w:val="18"/>
              </w:rPr>
            </w:pPr>
          </w:p>
        </w:tc>
        <w:tc>
          <w:tcPr>
            <w:tcW w:w="371" w:type="pct"/>
            <w:vAlign w:val="center"/>
          </w:tcPr>
          <w:p w14:paraId="4C6D4B60" w14:textId="77777777" w:rsidR="00103EA5" w:rsidRPr="00702720" w:rsidRDefault="00103EA5" w:rsidP="00103EA5">
            <w:pPr>
              <w:pStyle w:val="TableParagraph"/>
              <w:spacing w:after="120" w:line="259" w:lineRule="auto"/>
              <w:rPr>
                <w:rFonts w:cs="Tahoma"/>
                <w:sz w:val="18"/>
                <w:szCs w:val="18"/>
              </w:rPr>
            </w:pPr>
          </w:p>
        </w:tc>
        <w:tc>
          <w:tcPr>
            <w:tcW w:w="373" w:type="pct"/>
            <w:vAlign w:val="center"/>
          </w:tcPr>
          <w:p w14:paraId="17F1781F" w14:textId="77777777" w:rsidR="00103EA5" w:rsidRPr="00702720" w:rsidRDefault="00103EA5" w:rsidP="00103EA5">
            <w:pPr>
              <w:pStyle w:val="TableParagraph"/>
              <w:spacing w:after="120" w:line="259" w:lineRule="auto"/>
              <w:rPr>
                <w:rFonts w:cs="Tahoma"/>
                <w:sz w:val="18"/>
                <w:szCs w:val="18"/>
              </w:rPr>
            </w:pPr>
          </w:p>
        </w:tc>
        <w:tc>
          <w:tcPr>
            <w:tcW w:w="430" w:type="pct"/>
            <w:vAlign w:val="center"/>
          </w:tcPr>
          <w:p w14:paraId="2599F35D" w14:textId="77777777" w:rsidR="00103EA5" w:rsidRPr="00702720" w:rsidRDefault="00103EA5" w:rsidP="00103EA5">
            <w:pPr>
              <w:pStyle w:val="TableParagraph"/>
              <w:spacing w:after="120" w:line="259" w:lineRule="auto"/>
              <w:rPr>
                <w:rFonts w:cs="Tahoma"/>
                <w:sz w:val="18"/>
                <w:szCs w:val="18"/>
              </w:rPr>
            </w:pPr>
          </w:p>
        </w:tc>
      </w:tr>
      <w:tr w:rsidR="00103EA5" w:rsidRPr="00702720" w14:paraId="709AB761" w14:textId="77777777" w:rsidTr="00EB459C">
        <w:tc>
          <w:tcPr>
            <w:tcW w:w="163" w:type="pct"/>
            <w:vAlign w:val="center"/>
          </w:tcPr>
          <w:p w14:paraId="64119471" w14:textId="77777777" w:rsidR="00103EA5" w:rsidRPr="00702720" w:rsidRDefault="00103EA5" w:rsidP="00103EA5">
            <w:pPr>
              <w:pStyle w:val="TableParagraph"/>
              <w:spacing w:after="120" w:line="259" w:lineRule="auto"/>
              <w:ind w:right="84"/>
              <w:jc w:val="center"/>
              <w:rPr>
                <w:rFonts w:cs="Tahoma"/>
                <w:sz w:val="18"/>
                <w:szCs w:val="18"/>
              </w:rPr>
            </w:pPr>
            <w:r w:rsidRPr="00702720">
              <w:rPr>
                <w:rFonts w:cs="Tahoma"/>
                <w:w w:val="95"/>
                <w:sz w:val="18"/>
                <w:szCs w:val="18"/>
              </w:rPr>
              <w:t>2.</w:t>
            </w:r>
          </w:p>
        </w:tc>
        <w:tc>
          <w:tcPr>
            <w:tcW w:w="1078" w:type="pct"/>
            <w:vAlign w:val="center"/>
          </w:tcPr>
          <w:p w14:paraId="11788E64" w14:textId="10FC9E9E" w:rsidR="00103EA5" w:rsidRPr="00702720" w:rsidRDefault="00103EA5" w:rsidP="00103EA5">
            <w:pPr>
              <w:pStyle w:val="TableParagraph"/>
              <w:tabs>
                <w:tab w:val="left" w:pos="1438"/>
              </w:tabs>
              <w:spacing w:after="120" w:line="259" w:lineRule="auto"/>
              <w:ind w:left="107" w:right="99"/>
              <w:rPr>
                <w:rFonts w:cs="Tahoma"/>
                <w:sz w:val="20"/>
                <w:szCs w:val="20"/>
              </w:rPr>
            </w:pPr>
            <w:r w:rsidRPr="00702720">
              <w:rPr>
                <w:rFonts w:cs="Tahoma"/>
                <w:color w:val="000000"/>
                <w:sz w:val="20"/>
                <w:szCs w:val="20"/>
              </w:rPr>
              <w:t>Σύστημα ψηφιακών ελέγχων και έκδοσης προστίμων μέσω φορητών συσκευών στο πεδίο</w:t>
            </w:r>
          </w:p>
        </w:tc>
        <w:tc>
          <w:tcPr>
            <w:tcW w:w="434" w:type="pct"/>
            <w:vAlign w:val="center"/>
          </w:tcPr>
          <w:p w14:paraId="58FB55EA" w14:textId="77777777" w:rsidR="00103EA5" w:rsidRPr="00702720" w:rsidRDefault="00103EA5" w:rsidP="00103EA5">
            <w:pPr>
              <w:pStyle w:val="TableParagraph"/>
              <w:spacing w:after="120" w:line="259" w:lineRule="auto"/>
              <w:rPr>
                <w:rFonts w:cs="Tahoma"/>
                <w:sz w:val="18"/>
                <w:szCs w:val="18"/>
              </w:rPr>
            </w:pPr>
          </w:p>
        </w:tc>
        <w:tc>
          <w:tcPr>
            <w:tcW w:w="436" w:type="pct"/>
            <w:vAlign w:val="center"/>
          </w:tcPr>
          <w:p w14:paraId="3D1BC5B4" w14:textId="77777777" w:rsidR="00103EA5" w:rsidRPr="00702720" w:rsidRDefault="00103EA5" w:rsidP="00103EA5">
            <w:pPr>
              <w:pStyle w:val="TableParagraph"/>
              <w:spacing w:after="120" w:line="259" w:lineRule="auto"/>
              <w:rPr>
                <w:rFonts w:cs="Tahoma"/>
                <w:sz w:val="18"/>
                <w:szCs w:val="18"/>
              </w:rPr>
            </w:pPr>
          </w:p>
        </w:tc>
        <w:tc>
          <w:tcPr>
            <w:tcW w:w="415" w:type="pct"/>
            <w:vAlign w:val="center"/>
          </w:tcPr>
          <w:p w14:paraId="6D7C601B" w14:textId="77777777" w:rsidR="00103EA5" w:rsidRPr="00702720" w:rsidRDefault="00103EA5" w:rsidP="00103EA5">
            <w:pPr>
              <w:pStyle w:val="TableParagraph"/>
              <w:spacing w:after="120" w:line="259" w:lineRule="auto"/>
              <w:rPr>
                <w:rFonts w:cs="Tahoma"/>
                <w:sz w:val="18"/>
                <w:szCs w:val="18"/>
              </w:rPr>
            </w:pPr>
          </w:p>
        </w:tc>
        <w:tc>
          <w:tcPr>
            <w:tcW w:w="417" w:type="pct"/>
            <w:vAlign w:val="center"/>
          </w:tcPr>
          <w:p w14:paraId="577FE438" w14:textId="77777777" w:rsidR="00103EA5" w:rsidRPr="00702720" w:rsidRDefault="00103EA5" w:rsidP="00103EA5">
            <w:pPr>
              <w:pStyle w:val="TableParagraph"/>
              <w:spacing w:after="120" w:line="259" w:lineRule="auto"/>
              <w:rPr>
                <w:rFonts w:cs="Tahoma"/>
                <w:sz w:val="18"/>
                <w:szCs w:val="18"/>
              </w:rPr>
            </w:pPr>
          </w:p>
        </w:tc>
        <w:tc>
          <w:tcPr>
            <w:tcW w:w="416" w:type="pct"/>
            <w:vAlign w:val="center"/>
          </w:tcPr>
          <w:p w14:paraId="60630E49" w14:textId="77777777" w:rsidR="00103EA5" w:rsidRPr="00702720" w:rsidRDefault="00103EA5" w:rsidP="00103EA5">
            <w:pPr>
              <w:pStyle w:val="TableParagraph"/>
              <w:spacing w:after="120" w:line="259" w:lineRule="auto"/>
              <w:rPr>
                <w:rFonts w:cs="Tahoma"/>
                <w:sz w:val="18"/>
                <w:szCs w:val="18"/>
              </w:rPr>
            </w:pPr>
          </w:p>
        </w:tc>
        <w:tc>
          <w:tcPr>
            <w:tcW w:w="467" w:type="pct"/>
            <w:vAlign w:val="center"/>
          </w:tcPr>
          <w:p w14:paraId="5327ED78" w14:textId="77777777" w:rsidR="00103EA5" w:rsidRPr="00702720" w:rsidRDefault="00103EA5" w:rsidP="00103EA5">
            <w:pPr>
              <w:pStyle w:val="TableParagraph"/>
              <w:spacing w:after="120" w:line="259" w:lineRule="auto"/>
              <w:rPr>
                <w:rFonts w:cs="Tahoma"/>
                <w:sz w:val="18"/>
                <w:szCs w:val="18"/>
              </w:rPr>
            </w:pPr>
          </w:p>
        </w:tc>
        <w:tc>
          <w:tcPr>
            <w:tcW w:w="371" w:type="pct"/>
            <w:vAlign w:val="center"/>
          </w:tcPr>
          <w:p w14:paraId="3DCE0476" w14:textId="77777777" w:rsidR="00103EA5" w:rsidRPr="00702720" w:rsidRDefault="00103EA5" w:rsidP="00103EA5">
            <w:pPr>
              <w:pStyle w:val="TableParagraph"/>
              <w:spacing w:after="120" w:line="259" w:lineRule="auto"/>
              <w:rPr>
                <w:rFonts w:cs="Tahoma"/>
                <w:sz w:val="18"/>
                <w:szCs w:val="18"/>
              </w:rPr>
            </w:pPr>
          </w:p>
        </w:tc>
        <w:tc>
          <w:tcPr>
            <w:tcW w:w="373" w:type="pct"/>
            <w:vAlign w:val="center"/>
          </w:tcPr>
          <w:p w14:paraId="238E03FA" w14:textId="77777777" w:rsidR="00103EA5" w:rsidRPr="00702720" w:rsidRDefault="00103EA5" w:rsidP="00103EA5">
            <w:pPr>
              <w:pStyle w:val="TableParagraph"/>
              <w:spacing w:after="120" w:line="259" w:lineRule="auto"/>
              <w:rPr>
                <w:rFonts w:cs="Tahoma"/>
                <w:sz w:val="18"/>
                <w:szCs w:val="18"/>
              </w:rPr>
            </w:pPr>
          </w:p>
        </w:tc>
        <w:tc>
          <w:tcPr>
            <w:tcW w:w="430" w:type="pct"/>
            <w:vAlign w:val="center"/>
          </w:tcPr>
          <w:p w14:paraId="1A3B50E2" w14:textId="77777777" w:rsidR="00103EA5" w:rsidRPr="00702720" w:rsidRDefault="00103EA5" w:rsidP="00103EA5">
            <w:pPr>
              <w:pStyle w:val="TableParagraph"/>
              <w:spacing w:after="120" w:line="259" w:lineRule="auto"/>
              <w:rPr>
                <w:rFonts w:cs="Tahoma"/>
                <w:sz w:val="18"/>
                <w:szCs w:val="18"/>
              </w:rPr>
            </w:pPr>
          </w:p>
        </w:tc>
      </w:tr>
      <w:tr w:rsidR="002C7BAB" w:rsidRPr="00702720" w14:paraId="42634EC2" w14:textId="77777777" w:rsidTr="00EB459C">
        <w:tc>
          <w:tcPr>
            <w:tcW w:w="163" w:type="pct"/>
            <w:tcBorders>
              <w:top w:val="single" w:sz="4" w:space="0" w:color="000000"/>
              <w:left w:val="single" w:sz="4" w:space="0" w:color="000000"/>
              <w:bottom w:val="single" w:sz="4" w:space="0" w:color="000000"/>
              <w:right w:val="single" w:sz="4" w:space="0" w:color="000000"/>
            </w:tcBorders>
            <w:vAlign w:val="center"/>
          </w:tcPr>
          <w:p w14:paraId="427DD8A1" w14:textId="77777777" w:rsidR="002C7BAB" w:rsidRPr="00702720" w:rsidRDefault="002C7BAB">
            <w:pPr>
              <w:pStyle w:val="TableParagraph"/>
              <w:spacing w:after="120" w:line="259" w:lineRule="auto"/>
              <w:ind w:right="84"/>
              <w:rPr>
                <w:rFonts w:cs="Tahoma"/>
                <w:w w:val="95"/>
                <w:sz w:val="18"/>
                <w:szCs w:val="18"/>
                <w:lang w:val="en-US"/>
              </w:rPr>
            </w:pPr>
            <w:r w:rsidRPr="00702720">
              <w:rPr>
                <w:rFonts w:cs="Tahoma"/>
                <w:w w:val="95"/>
                <w:sz w:val="18"/>
                <w:szCs w:val="18"/>
              </w:rPr>
              <w:t>…</w:t>
            </w:r>
            <w:r w:rsidRPr="00702720">
              <w:rPr>
                <w:rFonts w:cs="Tahoma"/>
                <w:w w:val="95"/>
                <w:sz w:val="18"/>
                <w:szCs w:val="18"/>
                <w:lang w:val="en-US"/>
              </w:rPr>
              <w:t>7.</w:t>
            </w:r>
          </w:p>
        </w:tc>
        <w:tc>
          <w:tcPr>
            <w:tcW w:w="1078" w:type="pct"/>
            <w:tcBorders>
              <w:top w:val="single" w:sz="4" w:space="0" w:color="000000"/>
              <w:left w:val="single" w:sz="4" w:space="0" w:color="000000"/>
              <w:bottom w:val="single" w:sz="4" w:space="0" w:color="000000"/>
              <w:right w:val="single" w:sz="4" w:space="0" w:color="000000"/>
            </w:tcBorders>
            <w:vAlign w:val="center"/>
          </w:tcPr>
          <w:p w14:paraId="70EC77B8" w14:textId="77777777" w:rsidR="002C7BAB" w:rsidRPr="00702720" w:rsidRDefault="002C7BAB">
            <w:pPr>
              <w:pStyle w:val="TableParagraph"/>
              <w:tabs>
                <w:tab w:val="left" w:pos="1439"/>
                <w:tab w:val="left" w:pos="2321"/>
              </w:tabs>
              <w:spacing w:after="120" w:line="259" w:lineRule="auto"/>
              <w:ind w:left="107" w:right="99"/>
              <w:rPr>
                <w:rFonts w:cs="Tahoma"/>
                <w:i/>
                <w:iCs/>
                <w:sz w:val="18"/>
                <w:szCs w:val="18"/>
              </w:rPr>
            </w:pPr>
            <w:r w:rsidRPr="00702720">
              <w:rPr>
                <w:rFonts w:cs="Tahoma"/>
                <w:i/>
                <w:iCs/>
                <w:sz w:val="18"/>
                <w:szCs w:val="18"/>
              </w:rPr>
              <w:t>Άλλες</w:t>
            </w:r>
            <w:r w:rsidRPr="00702720">
              <w:rPr>
                <w:rFonts w:cs="Tahoma"/>
                <w:i/>
                <w:iCs/>
                <w:sz w:val="18"/>
                <w:szCs w:val="18"/>
              </w:rPr>
              <w:tab/>
              <w:t>εφαρμογές / υποσυστήματα …</w:t>
            </w:r>
          </w:p>
        </w:tc>
        <w:tc>
          <w:tcPr>
            <w:tcW w:w="434" w:type="pct"/>
            <w:tcBorders>
              <w:top w:val="single" w:sz="4" w:space="0" w:color="000000"/>
              <w:left w:val="single" w:sz="4" w:space="0" w:color="000000"/>
              <w:bottom w:val="single" w:sz="4" w:space="0" w:color="000000"/>
              <w:right w:val="single" w:sz="4" w:space="0" w:color="000000"/>
            </w:tcBorders>
            <w:vAlign w:val="center"/>
          </w:tcPr>
          <w:p w14:paraId="3AB9C8E0" w14:textId="77777777" w:rsidR="002C7BAB" w:rsidRPr="00702720" w:rsidRDefault="002C7BAB">
            <w:pPr>
              <w:pStyle w:val="TableParagraph"/>
              <w:spacing w:after="120" w:line="259" w:lineRule="auto"/>
              <w:rPr>
                <w:rFonts w:cs="Tahoma"/>
                <w:sz w:val="18"/>
                <w:szCs w:val="18"/>
              </w:rPr>
            </w:pPr>
          </w:p>
        </w:tc>
        <w:tc>
          <w:tcPr>
            <w:tcW w:w="436" w:type="pct"/>
            <w:tcBorders>
              <w:top w:val="single" w:sz="4" w:space="0" w:color="000000"/>
              <w:left w:val="single" w:sz="4" w:space="0" w:color="000000"/>
              <w:bottom w:val="single" w:sz="4" w:space="0" w:color="000000"/>
              <w:right w:val="single" w:sz="4" w:space="0" w:color="000000"/>
            </w:tcBorders>
            <w:vAlign w:val="center"/>
          </w:tcPr>
          <w:p w14:paraId="045C1D1C" w14:textId="77777777" w:rsidR="002C7BAB" w:rsidRPr="00702720" w:rsidRDefault="002C7BAB">
            <w:pPr>
              <w:pStyle w:val="TableParagraph"/>
              <w:spacing w:after="120" w:line="259" w:lineRule="auto"/>
              <w:rPr>
                <w:rFonts w:cs="Tahoma"/>
                <w:sz w:val="18"/>
                <w:szCs w:val="18"/>
              </w:rPr>
            </w:pPr>
          </w:p>
        </w:tc>
        <w:tc>
          <w:tcPr>
            <w:tcW w:w="415" w:type="pct"/>
            <w:tcBorders>
              <w:top w:val="single" w:sz="4" w:space="0" w:color="000000"/>
              <w:left w:val="single" w:sz="4" w:space="0" w:color="000000"/>
              <w:bottom w:val="single" w:sz="4" w:space="0" w:color="000000"/>
              <w:right w:val="single" w:sz="4" w:space="0" w:color="000000"/>
            </w:tcBorders>
            <w:vAlign w:val="center"/>
          </w:tcPr>
          <w:p w14:paraId="5CD56594" w14:textId="77777777" w:rsidR="002C7BAB" w:rsidRPr="00702720" w:rsidRDefault="002C7BAB">
            <w:pPr>
              <w:pStyle w:val="TableParagraph"/>
              <w:spacing w:after="120" w:line="259" w:lineRule="auto"/>
              <w:rPr>
                <w:rFonts w:cs="Tahoma"/>
                <w:sz w:val="18"/>
                <w:szCs w:val="18"/>
              </w:rPr>
            </w:pPr>
          </w:p>
        </w:tc>
        <w:tc>
          <w:tcPr>
            <w:tcW w:w="417" w:type="pct"/>
            <w:tcBorders>
              <w:top w:val="single" w:sz="4" w:space="0" w:color="000000"/>
              <w:left w:val="single" w:sz="4" w:space="0" w:color="000000"/>
              <w:bottom w:val="single" w:sz="4" w:space="0" w:color="000000"/>
              <w:right w:val="single" w:sz="4" w:space="0" w:color="000000"/>
            </w:tcBorders>
            <w:vAlign w:val="center"/>
          </w:tcPr>
          <w:p w14:paraId="01A6D7A1" w14:textId="77777777" w:rsidR="002C7BAB" w:rsidRPr="00702720" w:rsidRDefault="002C7BAB">
            <w:pPr>
              <w:pStyle w:val="TableParagraph"/>
              <w:spacing w:after="120" w:line="259" w:lineRule="auto"/>
              <w:rPr>
                <w:rFonts w:cs="Tahoma"/>
                <w:sz w:val="18"/>
                <w:szCs w:val="18"/>
              </w:rPr>
            </w:pPr>
          </w:p>
        </w:tc>
        <w:tc>
          <w:tcPr>
            <w:tcW w:w="416" w:type="pct"/>
            <w:tcBorders>
              <w:top w:val="single" w:sz="4" w:space="0" w:color="000000"/>
              <w:left w:val="single" w:sz="4" w:space="0" w:color="000000"/>
              <w:bottom w:val="single" w:sz="4" w:space="0" w:color="000000"/>
              <w:right w:val="single" w:sz="4" w:space="0" w:color="000000"/>
            </w:tcBorders>
            <w:vAlign w:val="center"/>
          </w:tcPr>
          <w:p w14:paraId="78AAEE70" w14:textId="77777777" w:rsidR="002C7BAB" w:rsidRPr="00702720" w:rsidRDefault="002C7BAB">
            <w:pPr>
              <w:pStyle w:val="TableParagraph"/>
              <w:spacing w:after="120" w:line="259" w:lineRule="auto"/>
              <w:rPr>
                <w:rFonts w:cs="Tahoma"/>
                <w:sz w:val="18"/>
                <w:szCs w:val="18"/>
              </w:rPr>
            </w:pPr>
          </w:p>
        </w:tc>
        <w:tc>
          <w:tcPr>
            <w:tcW w:w="467" w:type="pct"/>
            <w:tcBorders>
              <w:top w:val="single" w:sz="4" w:space="0" w:color="000000"/>
              <w:left w:val="single" w:sz="4" w:space="0" w:color="000000"/>
              <w:bottom w:val="single" w:sz="4" w:space="0" w:color="000000"/>
              <w:right w:val="single" w:sz="4" w:space="0" w:color="000000"/>
            </w:tcBorders>
            <w:vAlign w:val="center"/>
          </w:tcPr>
          <w:p w14:paraId="508A2C4F" w14:textId="77777777" w:rsidR="002C7BAB" w:rsidRPr="00702720" w:rsidRDefault="002C7BAB">
            <w:pPr>
              <w:pStyle w:val="TableParagraph"/>
              <w:spacing w:after="120" w:line="259" w:lineRule="auto"/>
              <w:rPr>
                <w:rFonts w:cs="Tahoma"/>
                <w:sz w:val="18"/>
                <w:szCs w:val="18"/>
              </w:rPr>
            </w:pPr>
          </w:p>
        </w:tc>
        <w:tc>
          <w:tcPr>
            <w:tcW w:w="371" w:type="pct"/>
            <w:tcBorders>
              <w:top w:val="single" w:sz="4" w:space="0" w:color="000000"/>
              <w:left w:val="single" w:sz="4" w:space="0" w:color="000000"/>
              <w:bottom w:val="single" w:sz="4" w:space="0" w:color="000000"/>
              <w:right w:val="single" w:sz="4" w:space="0" w:color="000000"/>
            </w:tcBorders>
            <w:vAlign w:val="center"/>
          </w:tcPr>
          <w:p w14:paraId="5FD2AE2F" w14:textId="77777777" w:rsidR="002C7BAB" w:rsidRPr="00702720" w:rsidRDefault="002C7BAB">
            <w:pPr>
              <w:pStyle w:val="TableParagraph"/>
              <w:spacing w:after="120" w:line="259" w:lineRule="auto"/>
              <w:rPr>
                <w:rFonts w:cs="Tahoma"/>
                <w:sz w:val="18"/>
                <w:szCs w:val="18"/>
              </w:rPr>
            </w:pPr>
          </w:p>
        </w:tc>
        <w:tc>
          <w:tcPr>
            <w:tcW w:w="373" w:type="pct"/>
            <w:tcBorders>
              <w:top w:val="single" w:sz="4" w:space="0" w:color="000000"/>
              <w:left w:val="single" w:sz="4" w:space="0" w:color="000000"/>
              <w:bottom w:val="single" w:sz="4" w:space="0" w:color="000000"/>
              <w:right w:val="single" w:sz="4" w:space="0" w:color="000000"/>
            </w:tcBorders>
            <w:vAlign w:val="center"/>
          </w:tcPr>
          <w:p w14:paraId="307138F6" w14:textId="77777777" w:rsidR="002C7BAB" w:rsidRPr="00702720" w:rsidRDefault="002C7BAB">
            <w:pPr>
              <w:pStyle w:val="TableParagraph"/>
              <w:spacing w:after="120" w:line="259" w:lineRule="auto"/>
              <w:rPr>
                <w:rFonts w:cs="Tahoma"/>
                <w:sz w:val="18"/>
                <w:szCs w:val="18"/>
              </w:rPr>
            </w:pPr>
          </w:p>
        </w:tc>
        <w:tc>
          <w:tcPr>
            <w:tcW w:w="430" w:type="pct"/>
            <w:tcBorders>
              <w:top w:val="single" w:sz="4" w:space="0" w:color="000000"/>
              <w:left w:val="single" w:sz="4" w:space="0" w:color="000000"/>
              <w:bottom w:val="single" w:sz="4" w:space="0" w:color="000000"/>
              <w:right w:val="single" w:sz="4" w:space="0" w:color="000000"/>
            </w:tcBorders>
            <w:vAlign w:val="center"/>
          </w:tcPr>
          <w:p w14:paraId="02A300D3" w14:textId="77777777" w:rsidR="002C7BAB" w:rsidRPr="00702720" w:rsidRDefault="002C7BAB">
            <w:pPr>
              <w:pStyle w:val="TableParagraph"/>
              <w:spacing w:after="120" w:line="259" w:lineRule="auto"/>
              <w:rPr>
                <w:rFonts w:cs="Tahoma"/>
                <w:sz w:val="18"/>
                <w:szCs w:val="18"/>
              </w:rPr>
            </w:pPr>
          </w:p>
        </w:tc>
      </w:tr>
      <w:tr w:rsidR="002C7BAB" w:rsidRPr="00702720" w14:paraId="5B7C2101" w14:textId="77777777" w:rsidTr="00EB459C">
        <w:tc>
          <w:tcPr>
            <w:tcW w:w="16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6D1337B" w14:textId="77777777" w:rsidR="002C7BAB" w:rsidRPr="00702720" w:rsidRDefault="002C7BAB">
            <w:pPr>
              <w:pStyle w:val="TableParagraph"/>
              <w:spacing w:after="120" w:line="259" w:lineRule="auto"/>
              <w:ind w:right="84"/>
              <w:jc w:val="center"/>
              <w:rPr>
                <w:rFonts w:cs="Tahoma"/>
                <w:w w:val="95"/>
                <w:sz w:val="18"/>
                <w:szCs w:val="18"/>
              </w:rPr>
            </w:pPr>
          </w:p>
        </w:tc>
        <w:tc>
          <w:tcPr>
            <w:tcW w:w="107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2B0DFB5" w14:textId="77777777" w:rsidR="002C7BAB" w:rsidRPr="00702720" w:rsidRDefault="002C7BAB">
            <w:pPr>
              <w:pStyle w:val="TableParagraph"/>
              <w:tabs>
                <w:tab w:val="left" w:pos="1439"/>
                <w:tab w:val="left" w:pos="2321"/>
              </w:tabs>
              <w:spacing w:after="120" w:line="259" w:lineRule="auto"/>
              <w:ind w:left="107" w:right="99"/>
              <w:rPr>
                <w:rFonts w:cs="Tahoma"/>
                <w:i/>
                <w:iCs/>
                <w:sz w:val="18"/>
                <w:szCs w:val="18"/>
              </w:rPr>
            </w:pPr>
          </w:p>
        </w:tc>
        <w:tc>
          <w:tcPr>
            <w:tcW w:w="434"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682FD7D" w14:textId="77777777" w:rsidR="002C7BAB" w:rsidRPr="00702720" w:rsidRDefault="002C7BAB">
            <w:pPr>
              <w:pStyle w:val="TableParagraph"/>
              <w:spacing w:after="120" w:line="259" w:lineRule="auto"/>
              <w:rPr>
                <w:rFonts w:cs="Tahoma"/>
                <w:sz w:val="18"/>
                <w:szCs w:val="18"/>
              </w:rPr>
            </w:pPr>
          </w:p>
        </w:tc>
        <w:tc>
          <w:tcPr>
            <w:tcW w:w="43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A43A357" w14:textId="77777777" w:rsidR="002C7BAB" w:rsidRPr="00702720" w:rsidRDefault="002C7BAB">
            <w:pPr>
              <w:pStyle w:val="TableParagraph"/>
              <w:spacing w:after="120" w:line="259" w:lineRule="auto"/>
              <w:rPr>
                <w:rFonts w:cs="Tahoma"/>
                <w:sz w:val="18"/>
                <w:szCs w:val="18"/>
              </w:rPr>
            </w:pPr>
          </w:p>
        </w:tc>
        <w:tc>
          <w:tcPr>
            <w:tcW w:w="415"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FDE0EE8" w14:textId="77777777" w:rsidR="002C7BAB" w:rsidRPr="00702720" w:rsidRDefault="002C7BAB">
            <w:pPr>
              <w:pStyle w:val="TableParagraph"/>
              <w:spacing w:after="120" w:line="259" w:lineRule="auto"/>
              <w:rPr>
                <w:rFonts w:cs="Tahoma"/>
                <w:sz w:val="18"/>
                <w:szCs w:val="18"/>
              </w:rPr>
            </w:pPr>
            <w:r w:rsidRPr="00702720">
              <w:rPr>
                <w:rFonts w:cs="Tahoma"/>
                <w:b/>
                <w:sz w:val="18"/>
                <w:szCs w:val="18"/>
              </w:rPr>
              <w:t>ΣΥΝΟΛΟ</w:t>
            </w:r>
          </w:p>
        </w:tc>
        <w:tc>
          <w:tcPr>
            <w:tcW w:w="417" w:type="pct"/>
            <w:tcBorders>
              <w:top w:val="single" w:sz="4" w:space="0" w:color="000000"/>
              <w:left w:val="single" w:sz="4" w:space="0" w:color="000000"/>
              <w:bottom w:val="single" w:sz="4" w:space="0" w:color="000000"/>
              <w:right w:val="single" w:sz="4" w:space="0" w:color="000000"/>
            </w:tcBorders>
            <w:vAlign w:val="center"/>
          </w:tcPr>
          <w:p w14:paraId="24EEAD01" w14:textId="77777777" w:rsidR="002C7BAB" w:rsidRPr="00702720" w:rsidRDefault="002C7BAB">
            <w:pPr>
              <w:pStyle w:val="TableParagraph"/>
              <w:spacing w:after="120" w:line="259" w:lineRule="auto"/>
              <w:rPr>
                <w:rFonts w:cs="Tahoma"/>
                <w:sz w:val="18"/>
                <w:szCs w:val="18"/>
              </w:rPr>
            </w:pPr>
          </w:p>
        </w:tc>
        <w:tc>
          <w:tcPr>
            <w:tcW w:w="416" w:type="pct"/>
            <w:tcBorders>
              <w:top w:val="single" w:sz="4" w:space="0" w:color="000000"/>
              <w:left w:val="single" w:sz="4" w:space="0" w:color="000000"/>
              <w:bottom w:val="single" w:sz="4" w:space="0" w:color="000000"/>
              <w:right w:val="single" w:sz="4" w:space="0" w:color="000000"/>
            </w:tcBorders>
            <w:vAlign w:val="center"/>
          </w:tcPr>
          <w:p w14:paraId="736FC737" w14:textId="77777777" w:rsidR="002C7BAB" w:rsidRPr="00702720" w:rsidRDefault="002C7BAB">
            <w:pPr>
              <w:pStyle w:val="TableParagraph"/>
              <w:spacing w:after="120" w:line="259" w:lineRule="auto"/>
              <w:rPr>
                <w:rFonts w:cs="Tahoma"/>
                <w:sz w:val="18"/>
                <w:szCs w:val="18"/>
              </w:rPr>
            </w:pPr>
          </w:p>
        </w:tc>
        <w:tc>
          <w:tcPr>
            <w:tcW w:w="467" w:type="pct"/>
            <w:tcBorders>
              <w:top w:val="single" w:sz="4" w:space="0" w:color="000000"/>
              <w:left w:val="single" w:sz="4" w:space="0" w:color="000000"/>
              <w:bottom w:val="single" w:sz="4" w:space="0" w:color="000000"/>
              <w:right w:val="single" w:sz="4" w:space="0" w:color="000000"/>
            </w:tcBorders>
            <w:vAlign w:val="center"/>
          </w:tcPr>
          <w:p w14:paraId="223A909A" w14:textId="77777777" w:rsidR="002C7BAB" w:rsidRPr="00702720" w:rsidRDefault="002C7BAB">
            <w:pPr>
              <w:pStyle w:val="TableParagraph"/>
              <w:spacing w:after="120" w:line="259" w:lineRule="auto"/>
              <w:rPr>
                <w:rFonts w:cs="Tahoma"/>
                <w:sz w:val="18"/>
                <w:szCs w:val="18"/>
              </w:rPr>
            </w:pPr>
          </w:p>
        </w:tc>
        <w:tc>
          <w:tcPr>
            <w:tcW w:w="371" w:type="pct"/>
            <w:tcBorders>
              <w:top w:val="single" w:sz="4" w:space="0" w:color="000000"/>
              <w:left w:val="single" w:sz="4" w:space="0" w:color="000000"/>
              <w:bottom w:val="single" w:sz="4" w:space="0" w:color="000000"/>
              <w:right w:val="single" w:sz="4" w:space="0" w:color="000000"/>
            </w:tcBorders>
            <w:vAlign w:val="center"/>
          </w:tcPr>
          <w:p w14:paraId="3BCA3518" w14:textId="77777777" w:rsidR="002C7BAB" w:rsidRPr="00702720" w:rsidRDefault="002C7BAB">
            <w:pPr>
              <w:pStyle w:val="TableParagraph"/>
              <w:spacing w:after="120" w:line="259" w:lineRule="auto"/>
              <w:rPr>
                <w:rFonts w:cs="Tahoma"/>
                <w:sz w:val="18"/>
                <w:szCs w:val="18"/>
              </w:rPr>
            </w:pPr>
          </w:p>
        </w:tc>
        <w:tc>
          <w:tcPr>
            <w:tcW w:w="373" w:type="pct"/>
            <w:tcBorders>
              <w:top w:val="single" w:sz="4" w:space="0" w:color="000000"/>
              <w:left w:val="single" w:sz="4" w:space="0" w:color="000000"/>
              <w:bottom w:val="single" w:sz="4" w:space="0" w:color="000000"/>
              <w:right w:val="single" w:sz="4" w:space="0" w:color="000000"/>
            </w:tcBorders>
            <w:vAlign w:val="center"/>
          </w:tcPr>
          <w:p w14:paraId="5763A8B1" w14:textId="77777777" w:rsidR="002C7BAB" w:rsidRPr="00702720" w:rsidRDefault="002C7BAB">
            <w:pPr>
              <w:pStyle w:val="TableParagraph"/>
              <w:spacing w:after="120" w:line="259" w:lineRule="auto"/>
              <w:rPr>
                <w:rFonts w:cs="Tahoma"/>
                <w:sz w:val="18"/>
                <w:szCs w:val="18"/>
              </w:rPr>
            </w:pPr>
          </w:p>
        </w:tc>
        <w:tc>
          <w:tcPr>
            <w:tcW w:w="430" w:type="pct"/>
            <w:tcBorders>
              <w:top w:val="single" w:sz="4" w:space="0" w:color="000000"/>
              <w:left w:val="single" w:sz="4" w:space="0" w:color="000000"/>
              <w:bottom w:val="single" w:sz="4" w:space="0" w:color="000000"/>
              <w:right w:val="single" w:sz="4" w:space="0" w:color="000000"/>
            </w:tcBorders>
            <w:vAlign w:val="center"/>
          </w:tcPr>
          <w:p w14:paraId="254B7960" w14:textId="77777777" w:rsidR="002C7BAB" w:rsidRPr="00702720" w:rsidRDefault="002C7BAB">
            <w:pPr>
              <w:pStyle w:val="TableParagraph"/>
              <w:spacing w:after="120" w:line="259" w:lineRule="auto"/>
              <w:rPr>
                <w:rFonts w:cs="Tahoma"/>
                <w:sz w:val="18"/>
                <w:szCs w:val="18"/>
              </w:rPr>
            </w:pPr>
          </w:p>
        </w:tc>
      </w:tr>
    </w:tbl>
    <w:p w14:paraId="5E9C0A3F" w14:textId="77777777" w:rsidR="002C7BAB" w:rsidRPr="00702720" w:rsidRDefault="002C7BAB" w:rsidP="000812DF">
      <w:pPr>
        <w:spacing w:before="100" w:beforeAutospacing="1" w:after="100" w:afterAutospacing="1"/>
        <w:jc w:val="center"/>
        <w:rPr>
          <w:rFonts w:cs="Tahoma"/>
          <w:sz w:val="20"/>
        </w:rPr>
      </w:pPr>
    </w:p>
    <w:p w14:paraId="53C472AE" w14:textId="4FCE5043" w:rsidR="000812DF" w:rsidRPr="00702720" w:rsidRDefault="00C62026" w:rsidP="007F5B86">
      <w:pPr>
        <w:pStyle w:val="Appendix-Heading3"/>
      </w:pPr>
      <w:bookmarkStart w:id="725" w:name="_Toc191630177"/>
      <w:r w:rsidRPr="00702720">
        <w:t>Υπηρεσίες</w:t>
      </w:r>
      <w:bookmarkEnd w:id="725"/>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69"/>
        <w:gridCol w:w="4874"/>
        <w:gridCol w:w="1434"/>
        <w:gridCol w:w="1872"/>
        <w:gridCol w:w="1593"/>
        <w:gridCol w:w="1713"/>
        <w:gridCol w:w="1995"/>
      </w:tblGrid>
      <w:tr w:rsidR="005F6370" w:rsidRPr="00702720" w14:paraId="34498F08" w14:textId="77777777" w:rsidTr="00EB459C">
        <w:trPr>
          <w:trHeight w:val="338"/>
        </w:trPr>
        <w:tc>
          <w:tcPr>
            <w:tcW w:w="270" w:type="pct"/>
            <w:vMerge w:val="restart"/>
            <w:shd w:val="clear" w:color="auto" w:fill="E6E6E6"/>
          </w:tcPr>
          <w:p w14:paraId="7AFCB1B7" w14:textId="77777777" w:rsidR="005F6370" w:rsidRPr="00702720" w:rsidRDefault="005F6370">
            <w:pPr>
              <w:pStyle w:val="TableParagraph"/>
              <w:spacing w:before="175"/>
              <w:ind w:left="110"/>
              <w:rPr>
                <w:rFonts w:cs="Tahoma"/>
                <w:sz w:val="18"/>
              </w:rPr>
            </w:pPr>
            <w:r w:rsidRPr="00702720">
              <w:rPr>
                <w:rFonts w:cs="Tahoma"/>
                <w:sz w:val="18"/>
              </w:rPr>
              <w:t>Α/Α</w:t>
            </w:r>
          </w:p>
        </w:tc>
        <w:tc>
          <w:tcPr>
            <w:tcW w:w="1710" w:type="pct"/>
            <w:vMerge w:val="restart"/>
            <w:shd w:val="clear" w:color="auto" w:fill="E6E6E6"/>
          </w:tcPr>
          <w:p w14:paraId="4B3AB2CA" w14:textId="77777777" w:rsidR="005F6370" w:rsidRPr="00702720" w:rsidRDefault="005F6370">
            <w:pPr>
              <w:pStyle w:val="TableParagraph"/>
              <w:spacing w:before="175"/>
              <w:ind w:left="107"/>
              <w:rPr>
                <w:rFonts w:cs="Tahoma"/>
                <w:sz w:val="18"/>
              </w:rPr>
            </w:pPr>
            <w:r w:rsidRPr="00702720">
              <w:rPr>
                <w:rFonts w:cs="Tahoma"/>
                <w:sz w:val="18"/>
              </w:rPr>
              <w:t>ΠΕΡΙΓΡΑΦΗ</w:t>
            </w:r>
          </w:p>
        </w:tc>
        <w:tc>
          <w:tcPr>
            <w:tcW w:w="503" w:type="pct"/>
            <w:vMerge w:val="restart"/>
            <w:shd w:val="clear" w:color="auto" w:fill="E6E6E6"/>
          </w:tcPr>
          <w:p w14:paraId="25E9CC39" w14:textId="77777777" w:rsidR="005F6370" w:rsidRPr="00702720" w:rsidRDefault="005F6370">
            <w:pPr>
              <w:pStyle w:val="TableParagraph"/>
              <w:spacing w:before="175"/>
              <w:ind w:left="106"/>
              <w:rPr>
                <w:rFonts w:cs="Tahoma"/>
                <w:sz w:val="18"/>
              </w:rPr>
            </w:pPr>
            <w:r w:rsidRPr="00702720">
              <w:rPr>
                <w:rFonts w:cs="Tahoma"/>
                <w:sz w:val="18"/>
              </w:rPr>
              <w:t>Ανθρωπομήνες</w:t>
            </w:r>
          </w:p>
        </w:tc>
        <w:tc>
          <w:tcPr>
            <w:tcW w:w="1215" w:type="pct"/>
            <w:gridSpan w:val="2"/>
            <w:shd w:val="clear" w:color="auto" w:fill="E6E6E6"/>
          </w:tcPr>
          <w:p w14:paraId="154C5C35" w14:textId="77777777" w:rsidR="005F6370" w:rsidRPr="00702720" w:rsidRDefault="005F6370">
            <w:pPr>
              <w:pStyle w:val="TableParagraph"/>
              <w:spacing w:line="217" w:lineRule="exact"/>
              <w:ind w:left="108"/>
              <w:rPr>
                <w:rFonts w:cs="Tahoma"/>
                <w:sz w:val="18"/>
              </w:rPr>
            </w:pPr>
            <w:r w:rsidRPr="00702720">
              <w:rPr>
                <w:rFonts w:cs="Tahoma"/>
                <w:sz w:val="18"/>
              </w:rPr>
              <w:t>ΑΞΙΑ ΧΩΡΙΣ ΦΠΑ [€]</w:t>
            </w:r>
          </w:p>
        </w:tc>
        <w:tc>
          <w:tcPr>
            <w:tcW w:w="601" w:type="pct"/>
            <w:vMerge w:val="restart"/>
            <w:shd w:val="clear" w:color="auto" w:fill="E6E6E6"/>
          </w:tcPr>
          <w:p w14:paraId="2D7A2B41" w14:textId="77777777" w:rsidR="005F6370" w:rsidRPr="00702720" w:rsidRDefault="005F6370">
            <w:pPr>
              <w:pStyle w:val="TableParagraph"/>
              <w:spacing w:before="175"/>
              <w:ind w:left="106"/>
              <w:rPr>
                <w:rFonts w:cs="Tahoma"/>
                <w:sz w:val="18"/>
              </w:rPr>
            </w:pPr>
            <w:r w:rsidRPr="00702720">
              <w:rPr>
                <w:rFonts w:cs="Tahoma"/>
                <w:sz w:val="18"/>
              </w:rPr>
              <w:t>ΦΠΑ [€]</w:t>
            </w:r>
          </w:p>
        </w:tc>
        <w:tc>
          <w:tcPr>
            <w:tcW w:w="700" w:type="pct"/>
            <w:vMerge w:val="restart"/>
            <w:shd w:val="clear" w:color="auto" w:fill="E6E6E6"/>
          </w:tcPr>
          <w:p w14:paraId="42DA39D3" w14:textId="77777777" w:rsidR="005F6370" w:rsidRPr="00702720" w:rsidRDefault="005F6370">
            <w:pPr>
              <w:pStyle w:val="TableParagraph"/>
              <w:spacing w:before="4"/>
              <w:ind w:left="108"/>
              <w:rPr>
                <w:rFonts w:cs="Tahoma"/>
                <w:sz w:val="18"/>
              </w:rPr>
            </w:pPr>
            <w:r w:rsidRPr="00702720">
              <w:rPr>
                <w:rFonts w:cs="Tahoma"/>
                <w:sz w:val="18"/>
              </w:rPr>
              <w:t>ΣΥΝΟΛΙΚΗ ΑΞΙΑ</w:t>
            </w:r>
          </w:p>
          <w:p w14:paraId="48E92BFE" w14:textId="77777777" w:rsidR="005F6370" w:rsidRPr="00702720" w:rsidRDefault="005F6370">
            <w:pPr>
              <w:pStyle w:val="TableParagraph"/>
              <w:spacing w:before="122"/>
              <w:ind w:left="108"/>
              <w:rPr>
                <w:rFonts w:cs="Tahoma"/>
                <w:sz w:val="18"/>
              </w:rPr>
            </w:pPr>
            <w:r w:rsidRPr="00702720">
              <w:rPr>
                <w:rFonts w:cs="Tahoma"/>
                <w:sz w:val="18"/>
              </w:rPr>
              <w:t>ΜΕ ΦΠΑ [€]</w:t>
            </w:r>
          </w:p>
        </w:tc>
      </w:tr>
      <w:tr w:rsidR="005F6370" w:rsidRPr="00702720" w14:paraId="0EBA61B2" w14:textId="77777777" w:rsidTr="00EB459C">
        <w:trPr>
          <w:trHeight w:val="335"/>
        </w:trPr>
        <w:tc>
          <w:tcPr>
            <w:tcW w:w="270" w:type="pct"/>
            <w:vMerge/>
            <w:tcBorders>
              <w:top w:val="nil"/>
            </w:tcBorders>
            <w:shd w:val="clear" w:color="auto" w:fill="E6E6E6"/>
          </w:tcPr>
          <w:p w14:paraId="050104FF" w14:textId="77777777" w:rsidR="005F6370" w:rsidRPr="00702720" w:rsidRDefault="005F6370">
            <w:pPr>
              <w:rPr>
                <w:rFonts w:cs="Tahoma"/>
                <w:sz w:val="2"/>
                <w:szCs w:val="2"/>
              </w:rPr>
            </w:pPr>
          </w:p>
        </w:tc>
        <w:tc>
          <w:tcPr>
            <w:tcW w:w="1710" w:type="pct"/>
            <w:vMerge/>
            <w:tcBorders>
              <w:top w:val="nil"/>
            </w:tcBorders>
            <w:shd w:val="clear" w:color="auto" w:fill="E6E6E6"/>
          </w:tcPr>
          <w:p w14:paraId="13294B02" w14:textId="77777777" w:rsidR="005F6370" w:rsidRPr="00702720" w:rsidRDefault="005F6370">
            <w:pPr>
              <w:rPr>
                <w:rFonts w:cs="Tahoma"/>
                <w:sz w:val="2"/>
                <w:szCs w:val="2"/>
              </w:rPr>
            </w:pPr>
          </w:p>
        </w:tc>
        <w:tc>
          <w:tcPr>
            <w:tcW w:w="503" w:type="pct"/>
            <w:vMerge/>
            <w:tcBorders>
              <w:top w:val="nil"/>
            </w:tcBorders>
            <w:shd w:val="clear" w:color="auto" w:fill="E6E6E6"/>
          </w:tcPr>
          <w:p w14:paraId="322F5130" w14:textId="77777777" w:rsidR="005F6370" w:rsidRPr="00702720" w:rsidRDefault="005F6370">
            <w:pPr>
              <w:rPr>
                <w:rFonts w:cs="Tahoma"/>
                <w:sz w:val="2"/>
                <w:szCs w:val="2"/>
              </w:rPr>
            </w:pPr>
          </w:p>
        </w:tc>
        <w:tc>
          <w:tcPr>
            <w:tcW w:w="657" w:type="pct"/>
            <w:shd w:val="clear" w:color="auto" w:fill="E6E6E6"/>
          </w:tcPr>
          <w:p w14:paraId="5C4A6086" w14:textId="77777777" w:rsidR="005F6370" w:rsidRPr="00702720" w:rsidRDefault="005F6370">
            <w:pPr>
              <w:pStyle w:val="TableParagraph"/>
              <w:spacing w:line="217" w:lineRule="exact"/>
              <w:ind w:left="108"/>
              <w:rPr>
                <w:rFonts w:cs="Tahoma"/>
                <w:sz w:val="18"/>
              </w:rPr>
            </w:pPr>
            <w:r w:rsidRPr="00702720">
              <w:rPr>
                <w:rFonts w:cs="Tahoma"/>
                <w:sz w:val="18"/>
              </w:rPr>
              <w:t>ΤΙΜΗ ΜΟΝΑΔΑΣ</w:t>
            </w:r>
          </w:p>
        </w:tc>
        <w:tc>
          <w:tcPr>
            <w:tcW w:w="559" w:type="pct"/>
            <w:shd w:val="clear" w:color="auto" w:fill="E6E6E6"/>
          </w:tcPr>
          <w:p w14:paraId="2C65D676" w14:textId="77777777" w:rsidR="005F6370" w:rsidRPr="00702720" w:rsidRDefault="005F6370">
            <w:pPr>
              <w:pStyle w:val="TableParagraph"/>
              <w:spacing w:line="217" w:lineRule="exact"/>
              <w:ind w:left="106"/>
              <w:rPr>
                <w:rFonts w:cs="Tahoma"/>
                <w:sz w:val="18"/>
              </w:rPr>
            </w:pPr>
            <w:r w:rsidRPr="00702720">
              <w:rPr>
                <w:rFonts w:cs="Tahoma"/>
                <w:sz w:val="18"/>
              </w:rPr>
              <w:t>ΣΥΝΟΛΟ</w:t>
            </w:r>
          </w:p>
        </w:tc>
        <w:tc>
          <w:tcPr>
            <w:tcW w:w="601" w:type="pct"/>
            <w:vMerge/>
            <w:tcBorders>
              <w:top w:val="nil"/>
            </w:tcBorders>
            <w:shd w:val="clear" w:color="auto" w:fill="E6E6E6"/>
          </w:tcPr>
          <w:p w14:paraId="59E14847" w14:textId="77777777" w:rsidR="005F6370" w:rsidRPr="00702720" w:rsidRDefault="005F6370">
            <w:pPr>
              <w:rPr>
                <w:rFonts w:cs="Tahoma"/>
                <w:sz w:val="2"/>
                <w:szCs w:val="2"/>
              </w:rPr>
            </w:pPr>
          </w:p>
        </w:tc>
        <w:tc>
          <w:tcPr>
            <w:tcW w:w="700" w:type="pct"/>
            <w:vMerge/>
            <w:tcBorders>
              <w:top w:val="nil"/>
            </w:tcBorders>
            <w:shd w:val="clear" w:color="auto" w:fill="E6E6E6"/>
          </w:tcPr>
          <w:p w14:paraId="329EBCB6" w14:textId="77777777" w:rsidR="005F6370" w:rsidRPr="00702720" w:rsidRDefault="005F6370">
            <w:pPr>
              <w:rPr>
                <w:rFonts w:cs="Tahoma"/>
                <w:sz w:val="2"/>
                <w:szCs w:val="2"/>
              </w:rPr>
            </w:pPr>
          </w:p>
        </w:tc>
      </w:tr>
      <w:tr w:rsidR="005F6370" w:rsidRPr="00702720" w14:paraId="2C6E079C" w14:textId="77777777" w:rsidTr="00EB459C">
        <w:trPr>
          <w:trHeight w:val="361"/>
        </w:trPr>
        <w:tc>
          <w:tcPr>
            <w:tcW w:w="270" w:type="pct"/>
          </w:tcPr>
          <w:p w14:paraId="1F429965" w14:textId="77777777" w:rsidR="005F6370" w:rsidRPr="00702720" w:rsidRDefault="005F6370">
            <w:pPr>
              <w:pStyle w:val="TableParagraph"/>
              <w:spacing w:before="1"/>
              <w:ind w:right="137"/>
              <w:jc w:val="right"/>
              <w:rPr>
                <w:rFonts w:cs="Tahoma"/>
                <w:sz w:val="20"/>
              </w:rPr>
            </w:pPr>
            <w:r w:rsidRPr="00702720">
              <w:rPr>
                <w:rFonts w:cs="Tahoma"/>
                <w:w w:val="95"/>
                <w:sz w:val="20"/>
              </w:rPr>
              <w:t>1.</w:t>
            </w:r>
          </w:p>
        </w:tc>
        <w:tc>
          <w:tcPr>
            <w:tcW w:w="1710" w:type="pct"/>
          </w:tcPr>
          <w:p w14:paraId="59038637" w14:textId="77777777" w:rsidR="005F6370" w:rsidRPr="00702720" w:rsidRDefault="005F6370">
            <w:pPr>
              <w:pStyle w:val="TableParagraph"/>
              <w:spacing w:before="1"/>
              <w:ind w:left="107"/>
              <w:rPr>
                <w:rFonts w:cs="Tahoma"/>
                <w:sz w:val="20"/>
                <w:szCs w:val="20"/>
              </w:rPr>
            </w:pPr>
            <w:r w:rsidRPr="00702720">
              <w:rPr>
                <w:rFonts w:cs="Tahoma"/>
                <w:sz w:val="20"/>
                <w:szCs w:val="20"/>
              </w:rPr>
              <w:t>Υπηρεσίες Διαχείρισης Έργου</w:t>
            </w:r>
          </w:p>
        </w:tc>
        <w:tc>
          <w:tcPr>
            <w:tcW w:w="503" w:type="pct"/>
          </w:tcPr>
          <w:p w14:paraId="7740D39A" w14:textId="77777777" w:rsidR="005F6370" w:rsidRPr="00702720" w:rsidRDefault="005F6370">
            <w:pPr>
              <w:pStyle w:val="TableParagraph"/>
              <w:rPr>
                <w:rFonts w:cs="Tahoma"/>
                <w:sz w:val="18"/>
              </w:rPr>
            </w:pPr>
          </w:p>
        </w:tc>
        <w:tc>
          <w:tcPr>
            <w:tcW w:w="657" w:type="pct"/>
          </w:tcPr>
          <w:p w14:paraId="0D02C32B" w14:textId="77777777" w:rsidR="005F6370" w:rsidRPr="00702720" w:rsidRDefault="005F6370">
            <w:pPr>
              <w:pStyle w:val="TableParagraph"/>
              <w:rPr>
                <w:rFonts w:cs="Tahoma"/>
                <w:sz w:val="18"/>
              </w:rPr>
            </w:pPr>
          </w:p>
        </w:tc>
        <w:tc>
          <w:tcPr>
            <w:tcW w:w="559" w:type="pct"/>
          </w:tcPr>
          <w:p w14:paraId="3E0604CA" w14:textId="77777777" w:rsidR="005F6370" w:rsidRPr="00702720" w:rsidRDefault="005F6370">
            <w:pPr>
              <w:pStyle w:val="TableParagraph"/>
              <w:rPr>
                <w:rFonts w:cs="Tahoma"/>
                <w:sz w:val="18"/>
              </w:rPr>
            </w:pPr>
          </w:p>
        </w:tc>
        <w:tc>
          <w:tcPr>
            <w:tcW w:w="601" w:type="pct"/>
          </w:tcPr>
          <w:p w14:paraId="07F28DC1" w14:textId="77777777" w:rsidR="005F6370" w:rsidRPr="00702720" w:rsidRDefault="005F6370">
            <w:pPr>
              <w:pStyle w:val="TableParagraph"/>
              <w:rPr>
                <w:rFonts w:cs="Tahoma"/>
                <w:sz w:val="18"/>
              </w:rPr>
            </w:pPr>
          </w:p>
        </w:tc>
        <w:tc>
          <w:tcPr>
            <w:tcW w:w="700" w:type="pct"/>
          </w:tcPr>
          <w:p w14:paraId="7F34ECD1" w14:textId="77777777" w:rsidR="005F6370" w:rsidRPr="00702720" w:rsidRDefault="005F6370">
            <w:pPr>
              <w:pStyle w:val="TableParagraph"/>
              <w:rPr>
                <w:rFonts w:cs="Tahoma"/>
                <w:sz w:val="18"/>
              </w:rPr>
            </w:pPr>
          </w:p>
        </w:tc>
      </w:tr>
      <w:tr w:rsidR="005F6370" w:rsidRPr="00702720" w14:paraId="5C1466C4" w14:textId="77777777" w:rsidTr="00EB459C">
        <w:trPr>
          <w:trHeight w:val="361"/>
        </w:trPr>
        <w:tc>
          <w:tcPr>
            <w:tcW w:w="270" w:type="pct"/>
          </w:tcPr>
          <w:p w14:paraId="1426C4EA" w14:textId="77777777" w:rsidR="005F6370" w:rsidRPr="00702720" w:rsidRDefault="005F6370">
            <w:pPr>
              <w:pStyle w:val="TableParagraph"/>
              <w:spacing w:before="1"/>
              <w:ind w:right="137"/>
              <w:jc w:val="right"/>
              <w:rPr>
                <w:rFonts w:cs="Tahoma"/>
                <w:w w:val="95"/>
                <w:sz w:val="20"/>
              </w:rPr>
            </w:pPr>
            <w:r w:rsidRPr="00702720">
              <w:rPr>
                <w:rFonts w:cs="Tahoma"/>
                <w:w w:val="95"/>
                <w:sz w:val="20"/>
              </w:rPr>
              <w:t>2.</w:t>
            </w:r>
          </w:p>
        </w:tc>
        <w:tc>
          <w:tcPr>
            <w:tcW w:w="1710" w:type="pct"/>
          </w:tcPr>
          <w:p w14:paraId="2E5D054C" w14:textId="234FF81E" w:rsidR="005F6370" w:rsidRPr="00702720" w:rsidRDefault="005F6370">
            <w:pPr>
              <w:pStyle w:val="TableParagraph"/>
              <w:spacing w:before="1"/>
              <w:ind w:left="107"/>
              <w:rPr>
                <w:rFonts w:cs="Tahoma"/>
                <w:sz w:val="20"/>
                <w:szCs w:val="20"/>
              </w:rPr>
            </w:pPr>
            <w:r w:rsidRPr="00702720">
              <w:rPr>
                <w:rFonts w:cs="Tahoma"/>
                <w:sz w:val="20"/>
                <w:szCs w:val="20"/>
              </w:rPr>
              <w:t xml:space="preserve">Μελέτη </w:t>
            </w:r>
            <w:r w:rsidR="002A670D" w:rsidRPr="00702720">
              <w:rPr>
                <w:rFonts w:cs="Tahoma"/>
                <w:sz w:val="20"/>
                <w:szCs w:val="20"/>
              </w:rPr>
              <w:t>Εφαρμογής</w:t>
            </w:r>
          </w:p>
        </w:tc>
        <w:tc>
          <w:tcPr>
            <w:tcW w:w="503" w:type="pct"/>
          </w:tcPr>
          <w:p w14:paraId="41A1089B" w14:textId="77777777" w:rsidR="005F6370" w:rsidRPr="00702720" w:rsidRDefault="005F6370">
            <w:pPr>
              <w:pStyle w:val="TableParagraph"/>
              <w:rPr>
                <w:rFonts w:cs="Tahoma"/>
                <w:sz w:val="18"/>
              </w:rPr>
            </w:pPr>
          </w:p>
        </w:tc>
        <w:tc>
          <w:tcPr>
            <w:tcW w:w="657" w:type="pct"/>
          </w:tcPr>
          <w:p w14:paraId="59D3ED89" w14:textId="77777777" w:rsidR="005F6370" w:rsidRPr="00702720" w:rsidRDefault="005F6370">
            <w:pPr>
              <w:pStyle w:val="TableParagraph"/>
              <w:rPr>
                <w:rFonts w:cs="Tahoma"/>
                <w:sz w:val="18"/>
              </w:rPr>
            </w:pPr>
          </w:p>
        </w:tc>
        <w:tc>
          <w:tcPr>
            <w:tcW w:w="559" w:type="pct"/>
          </w:tcPr>
          <w:p w14:paraId="324C88B2" w14:textId="77777777" w:rsidR="005F6370" w:rsidRPr="00702720" w:rsidRDefault="005F6370">
            <w:pPr>
              <w:pStyle w:val="TableParagraph"/>
              <w:rPr>
                <w:rFonts w:cs="Tahoma"/>
                <w:sz w:val="18"/>
              </w:rPr>
            </w:pPr>
          </w:p>
        </w:tc>
        <w:tc>
          <w:tcPr>
            <w:tcW w:w="601" w:type="pct"/>
          </w:tcPr>
          <w:p w14:paraId="3D24EC08" w14:textId="77777777" w:rsidR="005F6370" w:rsidRPr="00702720" w:rsidRDefault="005F6370">
            <w:pPr>
              <w:pStyle w:val="TableParagraph"/>
              <w:rPr>
                <w:rFonts w:cs="Tahoma"/>
                <w:sz w:val="18"/>
              </w:rPr>
            </w:pPr>
          </w:p>
        </w:tc>
        <w:tc>
          <w:tcPr>
            <w:tcW w:w="700" w:type="pct"/>
          </w:tcPr>
          <w:p w14:paraId="4C7FC0CD" w14:textId="77777777" w:rsidR="005F6370" w:rsidRPr="00702720" w:rsidRDefault="005F6370">
            <w:pPr>
              <w:pStyle w:val="TableParagraph"/>
              <w:rPr>
                <w:rFonts w:cs="Tahoma"/>
                <w:sz w:val="18"/>
              </w:rPr>
            </w:pPr>
          </w:p>
        </w:tc>
      </w:tr>
      <w:tr w:rsidR="005F6370" w:rsidRPr="00702720" w14:paraId="336D8F39" w14:textId="77777777" w:rsidTr="00EB459C">
        <w:trPr>
          <w:trHeight w:val="361"/>
        </w:trPr>
        <w:tc>
          <w:tcPr>
            <w:tcW w:w="270" w:type="pct"/>
          </w:tcPr>
          <w:p w14:paraId="15B7556E" w14:textId="77777777" w:rsidR="005F6370" w:rsidRPr="00702720" w:rsidRDefault="005F6370">
            <w:pPr>
              <w:pStyle w:val="TableParagraph"/>
              <w:spacing w:before="1"/>
              <w:ind w:right="137"/>
              <w:jc w:val="right"/>
              <w:rPr>
                <w:rFonts w:cs="Tahoma"/>
                <w:w w:val="95"/>
                <w:sz w:val="20"/>
              </w:rPr>
            </w:pPr>
            <w:r w:rsidRPr="00702720">
              <w:rPr>
                <w:rFonts w:cs="Tahoma"/>
                <w:w w:val="95"/>
                <w:sz w:val="20"/>
              </w:rPr>
              <w:t>3.</w:t>
            </w:r>
          </w:p>
        </w:tc>
        <w:tc>
          <w:tcPr>
            <w:tcW w:w="1710" w:type="pct"/>
          </w:tcPr>
          <w:p w14:paraId="355529D7" w14:textId="77777777" w:rsidR="005F6370" w:rsidRPr="00702720" w:rsidRDefault="005F6370">
            <w:pPr>
              <w:pStyle w:val="TableParagraph"/>
              <w:spacing w:before="1"/>
              <w:ind w:left="107"/>
              <w:rPr>
                <w:rFonts w:cs="Tahoma"/>
                <w:sz w:val="20"/>
                <w:szCs w:val="20"/>
              </w:rPr>
            </w:pPr>
            <w:r w:rsidRPr="00702720">
              <w:rPr>
                <w:rFonts w:cs="Tahoma"/>
                <w:sz w:val="20"/>
                <w:szCs w:val="20"/>
              </w:rPr>
              <w:t>Υπηρεσίες Εκπαίδευσης</w:t>
            </w:r>
          </w:p>
        </w:tc>
        <w:tc>
          <w:tcPr>
            <w:tcW w:w="503" w:type="pct"/>
          </w:tcPr>
          <w:p w14:paraId="1F32DE85" w14:textId="77777777" w:rsidR="005F6370" w:rsidRPr="00702720" w:rsidRDefault="005F6370">
            <w:pPr>
              <w:pStyle w:val="TableParagraph"/>
              <w:rPr>
                <w:rFonts w:cs="Tahoma"/>
                <w:sz w:val="18"/>
              </w:rPr>
            </w:pPr>
          </w:p>
        </w:tc>
        <w:tc>
          <w:tcPr>
            <w:tcW w:w="657" w:type="pct"/>
          </w:tcPr>
          <w:p w14:paraId="7D8F5DBE" w14:textId="77777777" w:rsidR="005F6370" w:rsidRPr="00702720" w:rsidRDefault="005F6370">
            <w:pPr>
              <w:pStyle w:val="TableParagraph"/>
              <w:rPr>
                <w:rFonts w:cs="Tahoma"/>
                <w:sz w:val="18"/>
              </w:rPr>
            </w:pPr>
          </w:p>
        </w:tc>
        <w:tc>
          <w:tcPr>
            <w:tcW w:w="559" w:type="pct"/>
          </w:tcPr>
          <w:p w14:paraId="000C4288" w14:textId="77777777" w:rsidR="005F6370" w:rsidRPr="00702720" w:rsidRDefault="005F6370">
            <w:pPr>
              <w:pStyle w:val="TableParagraph"/>
              <w:rPr>
                <w:rFonts w:cs="Tahoma"/>
                <w:sz w:val="18"/>
              </w:rPr>
            </w:pPr>
          </w:p>
        </w:tc>
        <w:tc>
          <w:tcPr>
            <w:tcW w:w="601" w:type="pct"/>
          </w:tcPr>
          <w:p w14:paraId="7160FC4C" w14:textId="77777777" w:rsidR="005F6370" w:rsidRPr="00702720" w:rsidRDefault="005F6370">
            <w:pPr>
              <w:pStyle w:val="TableParagraph"/>
              <w:rPr>
                <w:rFonts w:cs="Tahoma"/>
                <w:sz w:val="18"/>
              </w:rPr>
            </w:pPr>
          </w:p>
        </w:tc>
        <w:tc>
          <w:tcPr>
            <w:tcW w:w="700" w:type="pct"/>
          </w:tcPr>
          <w:p w14:paraId="30BBE5D9" w14:textId="77777777" w:rsidR="005F6370" w:rsidRPr="00702720" w:rsidRDefault="005F6370">
            <w:pPr>
              <w:pStyle w:val="TableParagraph"/>
              <w:rPr>
                <w:rFonts w:cs="Tahoma"/>
                <w:sz w:val="18"/>
              </w:rPr>
            </w:pPr>
          </w:p>
        </w:tc>
      </w:tr>
      <w:tr w:rsidR="005F6370" w:rsidRPr="00702720" w14:paraId="6BC9DCCF" w14:textId="77777777" w:rsidTr="00EB459C">
        <w:trPr>
          <w:trHeight w:val="604"/>
        </w:trPr>
        <w:tc>
          <w:tcPr>
            <w:tcW w:w="270" w:type="pct"/>
          </w:tcPr>
          <w:p w14:paraId="0D1C4BF0" w14:textId="77777777" w:rsidR="005F6370" w:rsidRPr="00702720" w:rsidRDefault="005F6370">
            <w:pPr>
              <w:pStyle w:val="TableParagraph"/>
              <w:spacing w:before="121"/>
              <w:ind w:right="137"/>
              <w:jc w:val="right"/>
              <w:rPr>
                <w:rFonts w:cs="Tahoma"/>
                <w:sz w:val="20"/>
              </w:rPr>
            </w:pPr>
            <w:r w:rsidRPr="00702720">
              <w:rPr>
                <w:rFonts w:cs="Tahoma"/>
                <w:w w:val="95"/>
                <w:sz w:val="20"/>
              </w:rPr>
              <w:lastRenderedPageBreak/>
              <w:t>4.</w:t>
            </w:r>
          </w:p>
        </w:tc>
        <w:tc>
          <w:tcPr>
            <w:tcW w:w="1710" w:type="pct"/>
          </w:tcPr>
          <w:p w14:paraId="1199DB94" w14:textId="77777777" w:rsidR="005F6370" w:rsidRPr="00702720" w:rsidRDefault="005F6370">
            <w:pPr>
              <w:pStyle w:val="TableParagraph"/>
              <w:ind w:left="107"/>
              <w:rPr>
                <w:rFonts w:cs="Tahoma"/>
                <w:sz w:val="20"/>
                <w:szCs w:val="20"/>
              </w:rPr>
            </w:pPr>
            <w:r w:rsidRPr="00702720">
              <w:rPr>
                <w:rFonts w:cs="Tahoma"/>
                <w:sz w:val="20"/>
                <w:szCs w:val="20"/>
              </w:rPr>
              <w:t>Υπηρεσίες Εγκατάστασης &amp; Παραμετροποίησης</w:t>
            </w:r>
          </w:p>
        </w:tc>
        <w:tc>
          <w:tcPr>
            <w:tcW w:w="503" w:type="pct"/>
          </w:tcPr>
          <w:p w14:paraId="568988BE" w14:textId="77777777" w:rsidR="005F6370" w:rsidRPr="00702720" w:rsidRDefault="005F6370">
            <w:pPr>
              <w:pStyle w:val="TableParagraph"/>
              <w:rPr>
                <w:rFonts w:cs="Tahoma"/>
                <w:sz w:val="18"/>
              </w:rPr>
            </w:pPr>
          </w:p>
        </w:tc>
        <w:tc>
          <w:tcPr>
            <w:tcW w:w="657" w:type="pct"/>
          </w:tcPr>
          <w:p w14:paraId="754FC1E7" w14:textId="77777777" w:rsidR="005F6370" w:rsidRPr="00702720" w:rsidRDefault="005F6370">
            <w:pPr>
              <w:pStyle w:val="TableParagraph"/>
              <w:rPr>
                <w:rFonts w:cs="Tahoma"/>
                <w:sz w:val="18"/>
              </w:rPr>
            </w:pPr>
          </w:p>
        </w:tc>
        <w:tc>
          <w:tcPr>
            <w:tcW w:w="559" w:type="pct"/>
          </w:tcPr>
          <w:p w14:paraId="0FCEB5CE" w14:textId="77777777" w:rsidR="005F6370" w:rsidRPr="00702720" w:rsidRDefault="005F6370">
            <w:pPr>
              <w:pStyle w:val="TableParagraph"/>
              <w:rPr>
                <w:rFonts w:cs="Tahoma"/>
                <w:sz w:val="18"/>
              </w:rPr>
            </w:pPr>
          </w:p>
        </w:tc>
        <w:tc>
          <w:tcPr>
            <w:tcW w:w="601" w:type="pct"/>
          </w:tcPr>
          <w:p w14:paraId="08214F1F" w14:textId="77777777" w:rsidR="005F6370" w:rsidRPr="00702720" w:rsidRDefault="005F6370">
            <w:pPr>
              <w:pStyle w:val="TableParagraph"/>
              <w:rPr>
                <w:rFonts w:cs="Tahoma"/>
                <w:sz w:val="18"/>
              </w:rPr>
            </w:pPr>
          </w:p>
        </w:tc>
        <w:tc>
          <w:tcPr>
            <w:tcW w:w="700" w:type="pct"/>
          </w:tcPr>
          <w:p w14:paraId="00E4FCFB" w14:textId="77777777" w:rsidR="005F6370" w:rsidRPr="00702720" w:rsidRDefault="005F6370">
            <w:pPr>
              <w:pStyle w:val="TableParagraph"/>
              <w:rPr>
                <w:rFonts w:cs="Tahoma"/>
                <w:sz w:val="18"/>
              </w:rPr>
            </w:pPr>
          </w:p>
        </w:tc>
      </w:tr>
      <w:tr w:rsidR="005F6370" w:rsidRPr="00702720" w14:paraId="64B64055" w14:textId="77777777" w:rsidTr="00EB459C">
        <w:trPr>
          <w:trHeight w:val="361"/>
        </w:trPr>
        <w:tc>
          <w:tcPr>
            <w:tcW w:w="270" w:type="pct"/>
          </w:tcPr>
          <w:p w14:paraId="3A28D0CF" w14:textId="77777777" w:rsidR="005F6370" w:rsidRPr="00702720" w:rsidRDefault="005F6370">
            <w:pPr>
              <w:pStyle w:val="TableParagraph"/>
              <w:spacing w:before="1"/>
              <w:ind w:right="137"/>
              <w:jc w:val="right"/>
              <w:rPr>
                <w:rFonts w:cs="Tahoma"/>
                <w:sz w:val="20"/>
              </w:rPr>
            </w:pPr>
            <w:r w:rsidRPr="00702720">
              <w:rPr>
                <w:rFonts w:cs="Tahoma"/>
                <w:w w:val="95"/>
                <w:sz w:val="20"/>
              </w:rPr>
              <w:t>5.</w:t>
            </w:r>
          </w:p>
        </w:tc>
        <w:tc>
          <w:tcPr>
            <w:tcW w:w="1710" w:type="pct"/>
          </w:tcPr>
          <w:p w14:paraId="4ADF71E3" w14:textId="71729CAC" w:rsidR="005F6370" w:rsidRPr="00702720" w:rsidRDefault="002C7BAB" w:rsidP="002C7BAB">
            <w:pPr>
              <w:pStyle w:val="TableParagraph"/>
              <w:ind w:left="107"/>
              <w:rPr>
                <w:rFonts w:cs="Tahoma"/>
                <w:sz w:val="20"/>
                <w:szCs w:val="20"/>
                <w:lang w:val="en-US"/>
              </w:rPr>
            </w:pPr>
            <w:r w:rsidRPr="00702720">
              <w:rPr>
                <w:rFonts w:cs="Tahoma"/>
                <w:sz w:val="20"/>
                <w:szCs w:val="20"/>
              </w:rPr>
              <w:t>Υπηρεσίες Υποστήριξης Δοκιμαστικής  Λειτουργίας</w:t>
            </w:r>
          </w:p>
        </w:tc>
        <w:tc>
          <w:tcPr>
            <w:tcW w:w="503" w:type="pct"/>
          </w:tcPr>
          <w:p w14:paraId="7920DF63" w14:textId="77777777" w:rsidR="005F6370" w:rsidRPr="00702720" w:rsidRDefault="005F6370">
            <w:pPr>
              <w:pStyle w:val="TableParagraph"/>
              <w:rPr>
                <w:rFonts w:cs="Tahoma"/>
                <w:sz w:val="18"/>
                <w:lang w:val="en-US"/>
              </w:rPr>
            </w:pPr>
          </w:p>
        </w:tc>
        <w:tc>
          <w:tcPr>
            <w:tcW w:w="657" w:type="pct"/>
          </w:tcPr>
          <w:p w14:paraId="7D26D591" w14:textId="77777777" w:rsidR="005F6370" w:rsidRPr="00702720" w:rsidRDefault="005F6370">
            <w:pPr>
              <w:pStyle w:val="TableParagraph"/>
              <w:rPr>
                <w:rFonts w:cs="Tahoma"/>
                <w:sz w:val="18"/>
                <w:lang w:val="en-US"/>
              </w:rPr>
            </w:pPr>
          </w:p>
        </w:tc>
        <w:tc>
          <w:tcPr>
            <w:tcW w:w="559" w:type="pct"/>
          </w:tcPr>
          <w:p w14:paraId="55DC1E93" w14:textId="77777777" w:rsidR="005F6370" w:rsidRPr="00702720" w:rsidRDefault="005F6370">
            <w:pPr>
              <w:pStyle w:val="TableParagraph"/>
              <w:rPr>
                <w:rFonts w:cs="Tahoma"/>
                <w:sz w:val="18"/>
                <w:lang w:val="en-US"/>
              </w:rPr>
            </w:pPr>
          </w:p>
        </w:tc>
        <w:tc>
          <w:tcPr>
            <w:tcW w:w="601" w:type="pct"/>
          </w:tcPr>
          <w:p w14:paraId="788DD3D4" w14:textId="77777777" w:rsidR="005F6370" w:rsidRPr="00702720" w:rsidRDefault="005F6370">
            <w:pPr>
              <w:pStyle w:val="TableParagraph"/>
              <w:rPr>
                <w:rFonts w:cs="Tahoma"/>
                <w:sz w:val="18"/>
                <w:lang w:val="en-US"/>
              </w:rPr>
            </w:pPr>
          </w:p>
        </w:tc>
        <w:tc>
          <w:tcPr>
            <w:tcW w:w="700" w:type="pct"/>
          </w:tcPr>
          <w:p w14:paraId="74045177" w14:textId="77777777" w:rsidR="005F6370" w:rsidRPr="00702720" w:rsidRDefault="005F6370">
            <w:pPr>
              <w:pStyle w:val="TableParagraph"/>
              <w:rPr>
                <w:rFonts w:cs="Tahoma"/>
                <w:sz w:val="18"/>
                <w:lang w:val="en-US"/>
              </w:rPr>
            </w:pPr>
          </w:p>
        </w:tc>
      </w:tr>
      <w:tr w:rsidR="00BD72D0" w:rsidRPr="00702720" w14:paraId="40726676" w14:textId="77777777" w:rsidTr="00EB459C">
        <w:trPr>
          <w:trHeight w:val="604"/>
        </w:trPr>
        <w:tc>
          <w:tcPr>
            <w:tcW w:w="270" w:type="pct"/>
          </w:tcPr>
          <w:p w14:paraId="09D487A5" w14:textId="77777777" w:rsidR="00BD72D0" w:rsidRPr="00702720" w:rsidRDefault="00BD72D0">
            <w:pPr>
              <w:pStyle w:val="TableParagraph"/>
              <w:spacing w:before="121"/>
              <w:ind w:right="137"/>
              <w:jc w:val="right"/>
              <w:rPr>
                <w:rFonts w:cs="Tahoma"/>
                <w:sz w:val="20"/>
              </w:rPr>
            </w:pPr>
            <w:r w:rsidRPr="00702720">
              <w:rPr>
                <w:rFonts w:cs="Tahoma"/>
                <w:w w:val="95"/>
                <w:sz w:val="20"/>
              </w:rPr>
              <w:t>4.</w:t>
            </w:r>
          </w:p>
        </w:tc>
        <w:tc>
          <w:tcPr>
            <w:tcW w:w="1710" w:type="pct"/>
          </w:tcPr>
          <w:p w14:paraId="39646E9A" w14:textId="6F06133A" w:rsidR="00BD72D0" w:rsidRPr="00702720" w:rsidRDefault="00BD72D0">
            <w:pPr>
              <w:pStyle w:val="TableParagraph"/>
              <w:ind w:left="107"/>
              <w:rPr>
                <w:rFonts w:cs="Tahoma"/>
                <w:sz w:val="20"/>
                <w:szCs w:val="20"/>
              </w:rPr>
            </w:pPr>
            <w:r w:rsidRPr="00702720">
              <w:rPr>
                <w:rFonts w:cs="Tahoma"/>
                <w:sz w:val="20"/>
                <w:szCs w:val="20"/>
              </w:rPr>
              <w:t>Υπηρεσίες Δημοσιότητας</w:t>
            </w:r>
          </w:p>
        </w:tc>
        <w:tc>
          <w:tcPr>
            <w:tcW w:w="503" w:type="pct"/>
          </w:tcPr>
          <w:p w14:paraId="5CF3E37C" w14:textId="77777777" w:rsidR="00BD72D0" w:rsidRPr="00702720" w:rsidRDefault="00BD72D0">
            <w:pPr>
              <w:pStyle w:val="TableParagraph"/>
              <w:rPr>
                <w:rFonts w:cs="Tahoma"/>
                <w:sz w:val="18"/>
              </w:rPr>
            </w:pPr>
          </w:p>
        </w:tc>
        <w:tc>
          <w:tcPr>
            <w:tcW w:w="657" w:type="pct"/>
          </w:tcPr>
          <w:p w14:paraId="136AE836" w14:textId="77777777" w:rsidR="00BD72D0" w:rsidRPr="00702720" w:rsidRDefault="00BD72D0">
            <w:pPr>
              <w:pStyle w:val="TableParagraph"/>
              <w:rPr>
                <w:rFonts w:cs="Tahoma"/>
                <w:sz w:val="18"/>
              </w:rPr>
            </w:pPr>
          </w:p>
        </w:tc>
        <w:tc>
          <w:tcPr>
            <w:tcW w:w="559" w:type="pct"/>
          </w:tcPr>
          <w:p w14:paraId="075B2322" w14:textId="77777777" w:rsidR="00BD72D0" w:rsidRPr="00702720" w:rsidRDefault="00BD72D0">
            <w:pPr>
              <w:pStyle w:val="TableParagraph"/>
              <w:rPr>
                <w:rFonts w:cs="Tahoma"/>
                <w:sz w:val="18"/>
              </w:rPr>
            </w:pPr>
          </w:p>
        </w:tc>
        <w:tc>
          <w:tcPr>
            <w:tcW w:w="601" w:type="pct"/>
          </w:tcPr>
          <w:p w14:paraId="4E5F75B7" w14:textId="77777777" w:rsidR="00BD72D0" w:rsidRPr="00702720" w:rsidRDefault="00BD72D0">
            <w:pPr>
              <w:pStyle w:val="TableParagraph"/>
              <w:rPr>
                <w:rFonts w:cs="Tahoma"/>
                <w:sz w:val="18"/>
              </w:rPr>
            </w:pPr>
          </w:p>
        </w:tc>
        <w:tc>
          <w:tcPr>
            <w:tcW w:w="700" w:type="pct"/>
          </w:tcPr>
          <w:p w14:paraId="3F33C752" w14:textId="77777777" w:rsidR="00BD72D0" w:rsidRPr="00702720" w:rsidRDefault="00BD72D0">
            <w:pPr>
              <w:pStyle w:val="TableParagraph"/>
              <w:rPr>
                <w:rFonts w:cs="Tahoma"/>
                <w:sz w:val="18"/>
              </w:rPr>
            </w:pPr>
          </w:p>
        </w:tc>
      </w:tr>
      <w:tr w:rsidR="005F6370" w:rsidRPr="00702720" w14:paraId="3735BED1" w14:textId="77777777" w:rsidTr="00EB459C">
        <w:trPr>
          <w:trHeight w:val="362"/>
        </w:trPr>
        <w:tc>
          <w:tcPr>
            <w:tcW w:w="270" w:type="pct"/>
          </w:tcPr>
          <w:p w14:paraId="3ECEF1B1" w14:textId="3591DF6B" w:rsidR="005F6370" w:rsidRPr="00702720" w:rsidRDefault="002C7BAB">
            <w:pPr>
              <w:pStyle w:val="TableParagraph"/>
              <w:spacing w:line="240" w:lineRule="exact"/>
              <w:ind w:right="137"/>
              <w:jc w:val="right"/>
              <w:rPr>
                <w:rFonts w:cs="Tahoma"/>
                <w:sz w:val="20"/>
              </w:rPr>
            </w:pPr>
            <w:r w:rsidRPr="00702720">
              <w:rPr>
                <w:rFonts w:cs="Tahoma"/>
                <w:w w:val="95"/>
                <w:sz w:val="20"/>
              </w:rPr>
              <w:t>…</w:t>
            </w:r>
            <w:r w:rsidR="005F6370" w:rsidRPr="00702720">
              <w:rPr>
                <w:rFonts w:cs="Tahoma"/>
                <w:w w:val="95"/>
                <w:sz w:val="20"/>
              </w:rPr>
              <w:t>.</w:t>
            </w:r>
          </w:p>
        </w:tc>
        <w:tc>
          <w:tcPr>
            <w:tcW w:w="1710" w:type="pct"/>
          </w:tcPr>
          <w:p w14:paraId="241AF3F6" w14:textId="2FF4255B" w:rsidR="005F6370" w:rsidRPr="00702720" w:rsidRDefault="002C7BAB">
            <w:pPr>
              <w:pStyle w:val="TableParagraph"/>
              <w:spacing w:line="240" w:lineRule="exact"/>
              <w:ind w:left="107"/>
              <w:rPr>
                <w:rFonts w:cs="Tahoma"/>
                <w:sz w:val="20"/>
                <w:lang w:val="en-US"/>
              </w:rPr>
            </w:pPr>
            <w:r w:rsidRPr="00702720">
              <w:rPr>
                <w:rFonts w:cs="Tahoma"/>
                <w:i/>
                <w:sz w:val="21"/>
              </w:rPr>
              <w:t>Άλλες Υπηρεσίες …</w:t>
            </w:r>
          </w:p>
        </w:tc>
        <w:tc>
          <w:tcPr>
            <w:tcW w:w="503" w:type="pct"/>
          </w:tcPr>
          <w:p w14:paraId="390DE3FB" w14:textId="77777777" w:rsidR="005F6370" w:rsidRPr="00702720" w:rsidRDefault="005F6370">
            <w:pPr>
              <w:pStyle w:val="TableParagraph"/>
              <w:rPr>
                <w:rFonts w:cs="Tahoma"/>
                <w:sz w:val="18"/>
                <w:lang w:val="en-US"/>
              </w:rPr>
            </w:pPr>
          </w:p>
        </w:tc>
        <w:tc>
          <w:tcPr>
            <w:tcW w:w="657" w:type="pct"/>
          </w:tcPr>
          <w:p w14:paraId="64EFF630" w14:textId="77777777" w:rsidR="005F6370" w:rsidRPr="00702720" w:rsidRDefault="005F6370">
            <w:pPr>
              <w:pStyle w:val="TableParagraph"/>
              <w:rPr>
                <w:rFonts w:cs="Tahoma"/>
                <w:sz w:val="18"/>
                <w:lang w:val="en-US"/>
              </w:rPr>
            </w:pPr>
          </w:p>
        </w:tc>
        <w:tc>
          <w:tcPr>
            <w:tcW w:w="559" w:type="pct"/>
          </w:tcPr>
          <w:p w14:paraId="64C47FC1" w14:textId="77777777" w:rsidR="005F6370" w:rsidRPr="00702720" w:rsidRDefault="005F6370">
            <w:pPr>
              <w:pStyle w:val="TableParagraph"/>
              <w:rPr>
                <w:rFonts w:cs="Tahoma"/>
                <w:sz w:val="18"/>
                <w:lang w:val="en-US"/>
              </w:rPr>
            </w:pPr>
          </w:p>
        </w:tc>
        <w:tc>
          <w:tcPr>
            <w:tcW w:w="601" w:type="pct"/>
          </w:tcPr>
          <w:p w14:paraId="6165F3AA" w14:textId="77777777" w:rsidR="005F6370" w:rsidRPr="00702720" w:rsidRDefault="005F6370">
            <w:pPr>
              <w:pStyle w:val="TableParagraph"/>
              <w:rPr>
                <w:rFonts w:cs="Tahoma"/>
                <w:sz w:val="18"/>
                <w:lang w:val="en-US"/>
              </w:rPr>
            </w:pPr>
          </w:p>
        </w:tc>
        <w:tc>
          <w:tcPr>
            <w:tcW w:w="700" w:type="pct"/>
          </w:tcPr>
          <w:p w14:paraId="1F41B7D2" w14:textId="77777777" w:rsidR="005F6370" w:rsidRPr="00702720" w:rsidRDefault="005F6370">
            <w:pPr>
              <w:pStyle w:val="TableParagraph"/>
              <w:rPr>
                <w:rFonts w:cs="Tahoma"/>
                <w:sz w:val="18"/>
                <w:lang w:val="en-US"/>
              </w:rPr>
            </w:pPr>
          </w:p>
        </w:tc>
      </w:tr>
      <w:tr w:rsidR="005F6370" w:rsidRPr="00702720" w14:paraId="2E1E2ACB" w14:textId="77777777" w:rsidTr="00EB459C">
        <w:trPr>
          <w:trHeight w:val="362"/>
        </w:trPr>
        <w:tc>
          <w:tcPr>
            <w:tcW w:w="270" w:type="pct"/>
          </w:tcPr>
          <w:p w14:paraId="23E6355D" w14:textId="09399ABA" w:rsidR="005F6370" w:rsidRPr="00702720" w:rsidRDefault="005F6370">
            <w:pPr>
              <w:pStyle w:val="TableParagraph"/>
              <w:spacing w:line="240" w:lineRule="exact"/>
              <w:ind w:right="137"/>
              <w:jc w:val="right"/>
              <w:rPr>
                <w:rFonts w:cs="Tahoma"/>
                <w:w w:val="95"/>
                <w:sz w:val="20"/>
              </w:rPr>
            </w:pPr>
          </w:p>
        </w:tc>
        <w:tc>
          <w:tcPr>
            <w:tcW w:w="1710" w:type="pct"/>
          </w:tcPr>
          <w:p w14:paraId="5199F7AB" w14:textId="69EB76CE" w:rsidR="005F6370" w:rsidRPr="00702720" w:rsidRDefault="005F6370">
            <w:pPr>
              <w:pStyle w:val="TableParagraph"/>
              <w:spacing w:line="240" w:lineRule="exact"/>
              <w:ind w:left="107"/>
              <w:rPr>
                <w:rFonts w:cs="Tahoma"/>
                <w:sz w:val="20"/>
              </w:rPr>
            </w:pPr>
          </w:p>
        </w:tc>
        <w:tc>
          <w:tcPr>
            <w:tcW w:w="503" w:type="pct"/>
          </w:tcPr>
          <w:p w14:paraId="1ABF2E85" w14:textId="77777777" w:rsidR="005F6370" w:rsidRPr="00702720" w:rsidRDefault="005F6370">
            <w:pPr>
              <w:pStyle w:val="TableParagraph"/>
              <w:rPr>
                <w:rFonts w:cs="Tahoma"/>
                <w:sz w:val="18"/>
              </w:rPr>
            </w:pPr>
          </w:p>
        </w:tc>
        <w:tc>
          <w:tcPr>
            <w:tcW w:w="657" w:type="pct"/>
          </w:tcPr>
          <w:p w14:paraId="33685E2A" w14:textId="77777777" w:rsidR="005F6370" w:rsidRPr="00702720" w:rsidRDefault="005F6370">
            <w:pPr>
              <w:pStyle w:val="TableParagraph"/>
              <w:rPr>
                <w:rFonts w:cs="Tahoma"/>
                <w:sz w:val="18"/>
              </w:rPr>
            </w:pPr>
          </w:p>
        </w:tc>
        <w:tc>
          <w:tcPr>
            <w:tcW w:w="559" w:type="pct"/>
          </w:tcPr>
          <w:p w14:paraId="45F12D6D" w14:textId="77777777" w:rsidR="005F6370" w:rsidRPr="00702720" w:rsidRDefault="005F6370">
            <w:pPr>
              <w:pStyle w:val="TableParagraph"/>
              <w:rPr>
                <w:rFonts w:cs="Tahoma"/>
                <w:sz w:val="18"/>
              </w:rPr>
            </w:pPr>
          </w:p>
        </w:tc>
        <w:tc>
          <w:tcPr>
            <w:tcW w:w="601" w:type="pct"/>
          </w:tcPr>
          <w:p w14:paraId="506882F7" w14:textId="77777777" w:rsidR="005F6370" w:rsidRPr="00702720" w:rsidRDefault="005F6370">
            <w:pPr>
              <w:pStyle w:val="TableParagraph"/>
              <w:rPr>
                <w:rFonts w:cs="Tahoma"/>
                <w:sz w:val="18"/>
              </w:rPr>
            </w:pPr>
          </w:p>
        </w:tc>
        <w:tc>
          <w:tcPr>
            <w:tcW w:w="700" w:type="pct"/>
          </w:tcPr>
          <w:p w14:paraId="54752BCD" w14:textId="77777777" w:rsidR="005F6370" w:rsidRPr="00702720" w:rsidRDefault="005F6370">
            <w:pPr>
              <w:pStyle w:val="TableParagraph"/>
              <w:rPr>
                <w:rFonts w:cs="Tahoma"/>
                <w:sz w:val="18"/>
              </w:rPr>
            </w:pPr>
          </w:p>
        </w:tc>
      </w:tr>
      <w:tr w:rsidR="005F6370" w:rsidRPr="00702720" w14:paraId="642A7916" w14:textId="77777777" w:rsidTr="00EB459C">
        <w:trPr>
          <w:trHeight w:val="361"/>
        </w:trPr>
        <w:tc>
          <w:tcPr>
            <w:tcW w:w="270" w:type="pct"/>
          </w:tcPr>
          <w:p w14:paraId="565C86FC" w14:textId="77777777" w:rsidR="005F6370" w:rsidRPr="00702720" w:rsidRDefault="005F6370">
            <w:pPr>
              <w:pStyle w:val="TableParagraph"/>
              <w:spacing w:line="240" w:lineRule="exact"/>
              <w:ind w:right="137"/>
              <w:jc w:val="right"/>
              <w:rPr>
                <w:rFonts w:cs="Tahoma"/>
                <w:sz w:val="20"/>
              </w:rPr>
            </w:pPr>
          </w:p>
        </w:tc>
        <w:tc>
          <w:tcPr>
            <w:tcW w:w="1710" w:type="pct"/>
          </w:tcPr>
          <w:p w14:paraId="36B35833" w14:textId="77777777" w:rsidR="005F6370" w:rsidRPr="00702720" w:rsidRDefault="005F6370">
            <w:pPr>
              <w:pStyle w:val="TableParagraph"/>
              <w:spacing w:line="240" w:lineRule="exact"/>
              <w:ind w:left="107"/>
              <w:rPr>
                <w:rFonts w:cs="Tahoma"/>
                <w:sz w:val="20"/>
              </w:rPr>
            </w:pPr>
          </w:p>
        </w:tc>
        <w:tc>
          <w:tcPr>
            <w:tcW w:w="503" w:type="pct"/>
          </w:tcPr>
          <w:p w14:paraId="194B7086" w14:textId="77777777" w:rsidR="005F6370" w:rsidRPr="00702720" w:rsidRDefault="005F6370">
            <w:pPr>
              <w:pStyle w:val="TableParagraph"/>
              <w:rPr>
                <w:rFonts w:cs="Tahoma"/>
                <w:sz w:val="18"/>
              </w:rPr>
            </w:pPr>
          </w:p>
        </w:tc>
        <w:tc>
          <w:tcPr>
            <w:tcW w:w="657" w:type="pct"/>
          </w:tcPr>
          <w:p w14:paraId="7E288FE7" w14:textId="77777777" w:rsidR="005F6370" w:rsidRPr="00702720" w:rsidRDefault="005F6370">
            <w:pPr>
              <w:pStyle w:val="TableParagraph"/>
              <w:rPr>
                <w:rFonts w:cs="Tahoma"/>
                <w:sz w:val="18"/>
              </w:rPr>
            </w:pPr>
          </w:p>
        </w:tc>
        <w:tc>
          <w:tcPr>
            <w:tcW w:w="559" w:type="pct"/>
          </w:tcPr>
          <w:p w14:paraId="75259F34" w14:textId="77777777" w:rsidR="005F6370" w:rsidRPr="00702720" w:rsidRDefault="005F6370">
            <w:pPr>
              <w:pStyle w:val="TableParagraph"/>
              <w:rPr>
                <w:rFonts w:cs="Tahoma"/>
                <w:sz w:val="18"/>
              </w:rPr>
            </w:pPr>
          </w:p>
        </w:tc>
        <w:tc>
          <w:tcPr>
            <w:tcW w:w="601" w:type="pct"/>
          </w:tcPr>
          <w:p w14:paraId="3F598BB2" w14:textId="77777777" w:rsidR="005F6370" w:rsidRPr="00702720" w:rsidRDefault="005F6370">
            <w:pPr>
              <w:pStyle w:val="TableParagraph"/>
              <w:rPr>
                <w:rFonts w:cs="Tahoma"/>
                <w:sz w:val="18"/>
              </w:rPr>
            </w:pPr>
          </w:p>
        </w:tc>
        <w:tc>
          <w:tcPr>
            <w:tcW w:w="700" w:type="pct"/>
          </w:tcPr>
          <w:p w14:paraId="6951049A" w14:textId="77777777" w:rsidR="005F6370" w:rsidRPr="00702720" w:rsidRDefault="005F6370">
            <w:pPr>
              <w:pStyle w:val="TableParagraph"/>
              <w:rPr>
                <w:rFonts w:cs="Tahoma"/>
                <w:sz w:val="18"/>
              </w:rPr>
            </w:pPr>
          </w:p>
        </w:tc>
      </w:tr>
      <w:tr w:rsidR="005F6370" w:rsidRPr="00702720" w14:paraId="12CF1142" w14:textId="77777777" w:rsidTr="00EB459C">
        <w:trPr>
          <w:trHeight w:val="359"/>
        </w:trPr>
        <w:tc>
          <w:tcPr>
            <w:tcW w:w="270" w:type="pct"/>
          </w:tcPr>
          <w:p w14:paraId="4C742578" w14:textId="77777777" w:rsidR="005F6370" w:rsidRPr="00702720" w:rsidRDefault="005F6370">
            <w:pPr>
              <w:pStyle w:val="TableParagraph"/>
              <w:spacing w:line="242" w:lineRule="exact"/>
              <w:ind w:left="110"/>
              <w:rPr>
                <w:rFonts w:cs="Tahoma"/>
                <w:i/>
                <w:sz w:val="21"/>
              </w:rPr>
            </w:pPr>
          </w:p>
        </w:tc>
        <w:tc>
          <w:tcPr>
            <w:tcW w:w="1710" w:type="pct"/>
          </w:tcPr>
          <w:p w14:paraId="1ECE5CB0" w14:textId="77777777" w:rsidR="005F6370" w:rsidRPr="00702720" w:rsidRDefault="005F6370">
            <w:pPr>
              <w:pStyle w:val="TableParagraph"/>
              <w:spacing w:line="242" w:lineRule="exact"/>
              <w:ind w:left="107"/>
              <w:rPr>
                <w:rFonts w:cs="Tahoma"/>
                <w:i/>
                <w:sz w:val="21"/>
              </w:rPr>
            </w:pPr>
          </w:p>
        </w:tc>
        <w:tc>
          <w:tcPr>
            <w:tcW w:w="503" w:type="pct"/>
          </w:tcPr>
          <w:p w14:paraId="6DC69B95" w14:textId="77777777" w:rsidR="005F6370" w:rsidRPr="00702720" w:rsidRDefault="005F6370">
            <w:pPr>
              <w:pStyle w:val="TableParagraph"/>
              <w:rPr>
                <w:rFonts w:cs="Tahoma"/>
                <w:sz w:val="18"/>
              </w:rPr>
            </w:pPr>
          </w:p>
        </w:tc>
        <w:tc>
          <w:tcPr>
            <w:tcW w:w="657" w:type="pct"/>
          </w:tcPr>
          <w:p w14:paraId="774BA68D" w14:textId="77777777" w:rsidR="005F6370" w:rsidRPr="00702720" w:rsidRDefault="005F6370">
            <w:pPr>
              <w:pStyle w:val="TableParagraph"/>
              <w:rPr>
                <w:rFonts w:cs="Tahoma"/>
                <w:sz w:val="18"/>
              </w:rPr>
            </w:pPr>
          </w:p>
        </w:tc>
        <w:tc>
          <w:tcPr>
            <w:tcW w:w="559" w:type="pct"/>
          </w:tcPr>
          <w:p w14:paraId="2C416024" w14:textId="77777777" w:rsidR="005F6370" w:rsidRPr="00702720" w:rsidRDefault="005F6370">
            <w:pPr>
              <w:pStyle w:val="TableParagraph"/>
              <w:rPr>
                <w:rFonts w:cs="Tahoma"/>
                <w:sz w:val="18"/>
              </w:rPr>
            </w:pPr>
          </w:p>
        </w:tc>
        <w:tc>
          <w:tcPr>
            <w:tcW w:w="601" w:type="pct"/>
          </w:tcPr>
          <w:p w14:paraId="631214BA" w14:textId="77777777" w:rsidR="005F6370" w:rsidRPr="00702720" w:rsidRDefault="005F6370">
            <w:pPr>
              <w:pStyle w:val="TableParagraph"/>
              <w:rPr>
                <w:rFonts w:cs="Tahoma"/>
                <w:sz w:val="18"/>
              </w:rPr>
            </w:pPr>
          </w:p>
        </w:tc>
        <w:tc>
          <w:tcPr>
            <w:tcW w:w="700" w:type="pct"/>
          </w:tcPr>
          <w:p w14:paraId="47B200A2" w14:textId="77777777" w:rsidR="005F6370" w:rsidRPr="00702720" w:rsidRDefault="005F6370">
            <w:pPr>
              <w:pStyle w:val="TableParagraph"/>
              <w:rPr>
                <w:rFonts w:cs="Tahoma"/>
                <w:sz w:val="18"/>
              </w:rPr>
            </w:pPr>
          </w:p>
        </w:tc>
      </w:tr>
      <w:tr w:rsidR="005F6370" w:rsidRPr="00702720" w14:paraId="1AE76BC6" w14:textId="77777777" w:rsidTr="00EB459C">
        <w:trPr>
          <w:trHeight w:val="337"/>
        </w:trPr>
        <w:tc>
          <w:tcPr>
            <w:tcW w:w="1980" w:type="pct"/>
            <w:gridSpan w:val="2"/>
            <w:tcBorders>
              <w:left w:val="nil"/>
              <w:bottom w:val="nil"/>
            </w:tcBorders>
          </w:tcPr>
          <w:p w14:paraId="2CD5D29E" w14:textId="77777777" w:rsidR="005F6370" w:rsidRPr="00702720" w:rsidRDefault="005F6370">
            <w:pPr>
              <w:pStyle w:val="TableParagraph"/>
              <w:spacing w:before="2"/>
              <w:ind w:left="115"/>
              <w:rPr>
                <w:rFonts w:cs="Tahoma"/>
                <w:b/>
                <w:sz w:val="18"/>
              </w:rPr>
            </w:pPr>
            <w:r w:rsidRPr="00702720">
              <w:rPr>
                <w:rFonts w:cs="Tahoma"/>
                <w:b/>
                <w:sz w:val="18"/>
              </w:rPr>
              <w:t>ΣΥΝΟΛΟ</w:t>
            </w:r>
          </w:p>
        </w:tc>
        <w:tc>
          <w:tcPr>
            <w:tcW w:w="503" w:type="pct"/>
            <w:shd w:val="clear" w:color="auto" w:fill="DFDFDF"/>
          </w:tcPr>
          <w:p w14:paraId="21FDAF5F" w14:textId="77777777" w:rsidR="005F6370" w:rsidRPr="00702720" w:rsidRDefault="005F6370">
            <w:pPr>
              <w:pStyle w:val="TableParagraph"/>
              <w:rPr>
                <w:rFonts w:cs="Tahoma"/>
                <w:sz w:val="18"/>
              </w:rPr>
            </w:pPr>
          </w:p>
        </w:tc>
        <w:tc>
          <w:tcPr>
            <w:tcW w:w="657" w:type="pct"/>
            <w:shd w:val="clear" w:color="auto" w:fill="585858"/>
          </w:tcPr>
          <w:p w14:paraId="1C3D9D4A" w14:textId="77777777" w:rsidR="005F6370" w:rsidRPr="00702720" w:rsidRDefault="005F6370">
            <w:pPr>
              <w:pStyle w:val="TableParagraph"/>
              <w:rPr>
                <w:rFonts w:cs="Tahoma"/>
                <w:sz w:val="18"/>
              </w:rPr>
            </w:pPr>
          </w:p>
        </w:tc>
        <w:tc>
          <w:tcPr>
            <w:tcW w:w="559" w:type="pct"/>
            <w:shd w:val="clear" w:color="auto" w:fill="DFDFDF"/>
          </w:tcPr>
          <w:p w14:paraId="02C7E831" w14:textId="77777777" w:rsidR="005F6370" w:rsidRPr="00702720" w:rsidRDefault="005F6370">
            <w:pPr>
              <w:pStyle w:val="TableParagraph"/>
              <w:rPr>
                <w:rFonts w:cs="Tahoma"/>
                <w:sz w:val="18"/>
              </w:rPr>
            </w:pPr>
          </w:p>
        </w:tc>
        <w:tc>
          <w:tcPr>
            <w:tcW w:w="601" w:type="pct"/>
            <w:shd w:val="clear" w:color="auto" w:fill="DFDFDF"/>
          </w:tcPr>
          <w:p w14:paraId="4A235E24" w14:textId="77777777" w:rsidR="005F6370" w:rsidRPr="00702720" w:rsidRDefault="005F6370">
            <w:pPr>
              <w:pStyle w:val="TableParagraph"/>
              <w:rPr>
                <w:rFonts w:cs="Tahoma"/>
                <w:sz w:val="18"/>
              </w:rPr>
            </w:pPr>
          </w:p>
        </w:tc>
        <w:tc>
          <w:tcPr>
            <w:tcW w:w="700" w:type="pct"/>
            <w:shd w:val="clear" w:color="auto" w:fill="DFDFDF"/>
          </w:tcPr>
          <w:p w14:paraId="49DF69B7" w14:textId="77777777" w:rsidR="005F6370" w:rsidRPr="00702720" w:rsidRDefault="005F6370">
            <w:pPr>
              <w:pStyle w:val="TableParagraph"/>
              <w:rPr>
                <w:rFonts w:cs="Tahoma"/>
                <w:sz w:val="18"/>
              </w:rPr>
            </w:pPr>
          </w:p>
        </w:tc>
      </w:tr>
    </w:tbl>
    <w:p w14:paraId="4A2B99B5" w14:textId="5012081F" w:rsidR="000812DF" w:rsidRPr="00702720" w:rsidRDefault="000812DF" w:rsidP="00A270B9">
      <w:pPr>
        <w:spacing w:before="100" w:beforeAutospacing="1" w:after="100" w:afterAutospacing="1"/>
        <w:jc w:val="center"/>
        <w:rPr>
          <w:rFonts w:cs="Tahoma"/>
        </w:rPr>
      </w:pPr>
      <w:r w:rsidRPr="00702720">
        <w:rPr>
          <w:rFonts w:cs="Tahoma"/>
          <w:sz w:val="20"/>
        </w:rPr>
        <w:t xml:space="preserve">* Το ΚΟΣΤΟΣ ΣΥΝΤΗΡΗΣΗΣ αφορά στα έτη μετά την ελάχιστη </w:t>
      </w:r>
      <w:r w:rsidRPr="00702720">
        <w:rPr>
          <w:rFonts w:cs="Tahoma"/>
          <w:b/>
          <w:sz w:val="20"/>
        </w:rPr>
        <w:t>ζητούμενη</w:t>
      </w:r>
      <w:r w:rsidRPr="00702720">
        <w:rPr>
          <w:rFonts w:cs="Tahoma"/>
          <w:sz w:val="20"/>
        </w:rPr>
        <w:t xml:space="preserve"> Περίοδο Εγγύησης.</w:t>
      </w:r>
      <w:bookmarkStart w:id="726" w:name="_Toc240445879"/>
      <w:bookmarkStart w:id="727" w:name="_Toc366852700"/>
      <w:bookmarkStart w:id="728" w:name="_Ref508304072"/>
      <w:bookmarkStart w:id="729" w:name="_Toc10632753"/>
      <w:bookmarkStart w:id="730" w:name="_Toc42167520"/>
      <w:r w:rsidR="00A270B9" w:rsidRPr="00702720">
        <w:rPr>
          <w:rFonts w:cs="Tahoma"/>
        </w:rPr>
        <w:t xml:space="preserve"> </w:t>
      </w:r>
    </w:p>
    <w:p w14:paraId="05B4950A" w14:textId="77777777" w:rsidR="000812DF" w:rsidRPr="00702720" w:rsidRDefault="000812DF" w:rsidP="000812DF">
      <w:pPr>
        <w:rPr>
          <w:rFonts w:cs="Tahoma"/>
        </w:rPr>
      </w:pPr>
    </w:p>
    <w:p w14:paraId="7BC663C4" w14:textId="61533900" w:rsidR="000812DF" w:rsidRPr="00702720" w:rsidRDefault="000812DF" w:rsidP="007F5B86">
      <w:pPr>
        <w:pStyle w:val="Appendix-Heading3"/>
      </w:pPr>
      <w:bookmarkStart w:id="731" w:name="_Toc73009327"/>
      <w:bookmarkStart w:id="732" w:name="_Toc73009913"/>
      <w:bookmarkStart w:id="733" w:name="_Toc73010390"/>
      <w:bookmarkStart w:id="734" w:name="_Toc73010734"/>
      <w:bookmarkStart w:id="735" w:name="_Toc73055416"/>
      <w:bookmarkStart w:id="736" w:name="_Toc73064313"/>
      <w:bookmarkStart w:id="737" w:name="_Toc73064667"/>
      <w:bookmarkStart w:id="738" w:name="_Toc73065021"/>
      <w:bookmarkStart w:id="739" w:name="_Toc53671373"/>
      <w:bookmarkStart w:id="740" w:name="_Toc85109328"/>
      <w:bookmarkStart w:id="741" w:name="_Toc105346520"/>
      <w:bookmarkStart w:id="742" w:name="_Toc191630178"/>
      <w:bookmarkEnd w:id="731"/>
      <w:bookmarkEnd w:id="732"/>
      <w:bookmarkEnd w:id="733"/>
      <w:bookmarkEnd w:id="734"/>
      <w:bookmarkEnd w:id="735"/>
      <w:bookmarkEnd w:id="736"/>
      <w:bookmarkEnd w:id="737"/>
      <w:bookmarkEnd w:id="738"/>
      <w:r w:rsidRPr="00702720">
        <w:t>Άλλες δαπάνες</w:t>
      </w:r>
      <w:bookmarkEnd w:id="726"/>
      <w:bookmarkEnd w:id="727"/>
      <w:bookmarkEnd w:id="728"/>
      <w:bookmarkEnd w:id="729"/>
      <w:bookmarkEnd w:id="730"/>
      <w:bookmarkEnd w:id="739"/>
      <w:bookmarkEnd w:id="740"/>
      <w:bookmarkEnd w:id="741"/>
      <w:bookmarkEnd w:id="742"/>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832"/>
        <w:gridCol w:w="4822"/>
        <w:gridCol w:w="1268"/>
        <w:gridCol w:w="1824"/>
        <w:gridCol w:w="1659"/>
        <w:gridCol w:w="1841"/>
        <w:gridCol w:w="2004"/>
      </w:tblGrid>
      <w:tr w:rsidR="005711B7" w:rsidRPr="00702720" w14:paraId="60C28177" w14:textId="77777777" w:rsidTr="00EB459C">
        <w:trPr>
          <w:trHeight w:val="335"/>
        </w:trPr>
        <w:tc>
          <w:tcPr>
            <w:tcW w:w="292" w:type="pct"/>
            <w:vMerge w:val="restart"/>
            <w:shd w:val="clear" w:color="auto" w:fill="E6E6E6"/>
          </w:tcPr>
          <w:p w14:paraId="2E117E6D" w14:textId="77777777" w:rsidR="005711B7" w:rsidRPr="00702720" w:rsidRDefault="005711B7">
            <w:pPr>
              <w:pStyle w:val="TableParagraph"/>
              <w:spacing w:before="172"/>
              <w:ind w:left="110"/>
              <w:rPr>
                <w:rFonts w:cs="Tahoma"/>
                <w:sz w:val="18"/>
              </w:rPr>
            </w:pPr>
            <w:bookmarkStart w:id="743" w:name="_Toc46178225"/>
            <w:bookmarkStart w:id="744" w:name="_Toc46178713"/>
            <w:bookmarkStart w:id="745" w:name="_Toc46179200"/>
            <w:bookmarkStart w:id="746" w:name="_Toc63254467"/>
            <w:bookmarkStart w:id="747" w:name="_Ref104352824"/>
            <w:bookmarkStart w:id="748" w:name="_Ref104352827"/>
            <w:bookmarkStart w:id="749" w:name="_Ref104352962"/>
            <w:bookmarkStart w:id="750" w:name="_Toc240445882"/>
            <w:bookmarkStart w:id="751" w:name="_Toc366852703"/>
            <w:bookmarkStart w:id="752" w:name="_Toc10632754"/>
            <w:bookmarkStart w:id="753" w:name="_Toc42167521"/>
            <w:bookmarkEnd w:id="743"/>
            <w:bookmarkEnd w:id="744"/>
            <w:bookmarkEnd w:id="745"/>
            <w:r w:rsidRPr="00702720">
              <w:rPr>
                <w:rFonts w:cs="Tahoma"/>
                <w:sz w:val="18"/>
              </w:rPr>
              <w:t>Α/Α</w:t>
            </w:r>
          </w:p>
        </w:tc>
        <w:tc>
          <w:tcPr>
            <w:tcW w:w="1692" w:type="pct"/>
            <w:vMerge w:val="restart"/>
            <w:shd w:val="clear" w:color="auto" w:fill="E6E6E6"/>
          </w:tcPr>
          <w:p w14:paraId="702BEAB8" w14:textId="77777777" w:rsidR="005711B7" w:rsidRPr="00702720" w:rsidRDefault="005711B7">
            <w:pPr>
              <w:pStyle w:val="TableParagraph"/>
              <w:spacing w:before="172"/>
              <w:ind w:left="110"/>
              <w:rPr>
                <w:rFonts w:cs="Tahoma"/>
                <w:sz w:val="18"/>
              </w:rPr>
            </w:pPr>
            <w:r w:rsidRPr="00702720">
              <w:rPr>
                <w:rFonts w:cs="Tahoma"/>
                <w:sz w:val="18"/>
              </w:rPr>
              <w:t>ΠΕΡΙΓΡΑΦΗ</w:t>
            </w:r>
          </w:p>
        </w:tc>
        <w:tc>
          <w:tcPr>
            <w:tcW w:w="445" w:type="pct"/>
            <w:vMerge w:val="restart"/>
            <w:shd w:val="clear" w:color="auto" w:fill="E6E6E6"/>
          </w:tcPr>
          <w:p w14:paraId="5FD88DDA" w14:textId="77777777" w:rsidR="005711B7" w:rsidRPr="00702720" w:rsidRDefault="005711B7">
            <w:pPr>
              <w:pStyle w:val="TableParagraph"/>
              <w:spacing w:before="172"/>
              <w:ind w:left="110"/>
              <w:rPr>
                <w:rFonts w:cs="Tahoma"/>
                <w:sz w:val="18"/>
              </w:rPr>
            </w:pPr>
            <w:r w:rsidRPr="00702720">
              <w:rPr>
                <w:rFonts w:cs="Tahoma"/>
                <w:sz w:val="18"/>
              </w:rPr>
              <w:t>ΠΟΣΟΤΗΤΑ</w:t>
            </w:r>
          </w:p>
        </w:tc>
        <w:tc>
          <w:tcPr>
            <w:tcW w:w="1222" w:type="pct"/>
            <w:gridSpan w:val="2"/>
            <w:shd w:val="clear" w:color="auto" w:fill="E6E6E6"/>
          </w:tcPr>
          <w:p w14:paraId="11C6CB86" w14:textId="77777777" w:rsidR="005711B7" w:rsidRPr="00702720" w:rsidRDefault="005711B7">
            <w:pPr>
              <w:pStyle w:val="TableParagraph"/>
              <w:spacing w:line="217" w:lineRule="exact"/>
              <w:ind w:left="109"/>
              <w:rPr>
                <w:rFonts w:cs="Tahoma"/>
                <w:sz w:val="18"/>
              </w:rPr>
            </w:pPr>
            <w:r w:rsidRPr="00702720">
              <w:rPr>
                <w:rFonts w:cs="Tahoma"/>
                <w:sz w:val="18"/>
              </w:rPr>
              <w:t>ΑΞΙΑ ΧΩΡΙΣ ΦΠΑ [€]</w:t>
            </w:r>
          </w:p>
        </w:tc>
        <w:tc>
          <w:tcPr>
            <w:tcW w:w="646" w:type="pct"/>
            <w:vMerge w:val="restart"/>
            <w:shd w:val="clear" w:color="auto" w:fill="E6E6E6"/>
          </w:tcPr>
          <w:p w14:paraId="127A99AA" w14:textId="77777777" w:rsidR="005711B7" w:rsidRPr="00702720" w:rsidRDefault="005711B7">
            <w:pPr>
              <w:pStyle w:val="TableParagraph"/>
              <w:spacing w:before="172"/>
              <w:ind w:left="109"/>
              <w:rPr>
                <w:rFonts w:cs="Tahoma"/>
                <w:sz w:val="18"/>
              </w:rPr>
            </w:pPr>
            <w:r w:rsidRPr="00702720">
              <w:rPr>
                <w:rFonts w:cs="Tahoma"/>
                <w:sz w:val="18"/>
              </w:rPr>
              <w:t>ΦΠΑ [€]</w:t>
            </w:r>
          </w:p>
        </w:tc>
        <w:tc>
          <w:tcPr>
            <w:tcW w:w="703" w:type="pct"/>
            <w:vMerge w:val="restart"/>
            <w:shd w:val="clear" w:color="auto" w:fill="E6E6E6"/>
          </w:tcPr>
          <w:p w14:paraId="0465DB43" w14:textId="77777777" w:rsidR="005711B7" w:rsidRPr="00702720" w:rsidRDefault="005711B7">
            <w:pPr>
              <w:pStyle w:val="TableParagraph"/>
              <w:spacing w:before="4"/>
              <w:ind w:left="106"/>
              <w:rPr>
                <w:rFonts w:cs="Tahoma"/>
                <w:sz w:val="18"/>
              </w:rPr>
            </w:pPr>
            <w:r w:rsidRPr="00702720">
              <w:rPr>
                <w:rFonts w:cs="Tahoma"/>
                <w:sz w:val="18"/>
              </w:rPr>
              <w:t>ΣΥΝΟΛΙΚΗ ΑΞΙΑ</w:t>
            </w:r>
          </w:p>
          <w:p w14:paraId="52995E46" w14:textId="77777777" w:rsidR="005711B7" w:rsidRPr="00702720" w:rsidRDefault="005711B7">
            <w:pPr>
              <w:pStyle w:val="TableParagraph"/>
              <w:spacing w:before="119"/>
              <w:ind w:left="106"/>
              <w:rPr>
                <w:rFonts w:cs="Tahoma"/>
                <w:sz w:val="18"/>
              </w:rPr>
            </w:pPr>
            <w:r w:rsidRPr="00702720">
              <w:rPr>
                <w:rFonts w:cs="Tahoma"/>
                <w:sz w:val="18"/>
              </w:rPr>
              <w:t>ΜΕ ΦΠΑ [€]</w:t>
            </w:r>
          </w:p>
        </w:tc>
      </w:tr>
      <w:tr w:rsidR="005711B7" w:rsidRPr="00702720" w14:paraId="1E5D0980" w14:textId="77777777" w:rsidTr="00EB459C">
        <w:trPr>
          <w:trHeight w:val="338"/>
        </w:trPr>
        <w:tc>
          <w:tcPr>
            <w:tcW w:w="292" w:type="pct"/>
            <w:vMerge/>
            <w:tcBorders>
              <w:top w:val="nil"/>
            </w:tcBorders>
            <w:shd w:val="clear" w:color="auto" w:fill="E6E6E6"/>
          </w:tcPr>
          <w:p w14:paraId="20ED8A80" w14:textId="77777777" w:rsidR="005711B7" w:rsidRPr="00702720" w:rsidRDefault="005711B7">
            <w:pPr>
              <w:rPr>
                <w:rFonts w:cs="Tahoma"/>
                <w:sz w:val="2"/>
                <w:szCs w:val="2"/>
              </w:rPr>
            </w:pPr>
          </w:p>
        </w:tc>
        <w:tc>
          <w:tcPr>
            <w:tcW w:w="1692" w:type="pct"/>
            <w:vMerge/>
            <w:tcBorders>
              <w:top w:val="nil"/>
            </w:tcBorders>
            <w:shd w:val="clear" w:color="auto" w:fill="E6E6E6"/>
          </w:tcPr>
          <w:p w14:paraId="53E702ED" w14:textId="77777777" w:rsidR="005711B7" w:rsidRPr="00702720" w:rsidRDefault="005711B7">
            <w:pPr>
              <w:rPr>
                <w:rFonts w:cs="Tahoma"/>
                <w:sz w:val="2"/>
                <w:szCs w:val="2"/>
              </w:rPr>
            </w:pPr>
          </w:p>
        </w:tc>
        <w:tc>
          <w:tcPr>
            <w:tcW w:w="445" w:type="pct"/>
            <w:vMerge/>
            <w:tcBorders>
              <w:top w:val="nil"/>
            </w:tcBorders>
            <w:shd w:val="clear" w:color="auto" w:fill="E6E6E6"/>
          </w:tcPr>
          <w:p w14:paraId="6068214D" w14:textId="77777777" w:rsidR="005711B7" w:rsidRPr="00702720" w:rsidRDefault="005711B7">
            <w:pPr>
              <w:rPr>
                <w:rFonts w:cs="Tahoma"/>
                <w:sz w:val="2"/>
                <w:szCs w:val="2"/>
              </w:rPr>
            </w:pPr>
          </w:p>
        </w:tc>
        <w:tc>
          <w:tcPr>
            <w:tcW w:w="640" w:type="pct"/>
            <w:shd w:val="clear" w:color="auto" w:fill="E6E6E6"/>
          </w:tcPr>
          <w:p w14:paraId="15D273B2" w14:textId="77777777" w:rsidR="005711B7" w:rsidRPr="00702720" w:rsidRDefault="005711B7">
            <w:pPr>
              <w:pStyle w:val="TableParagraph"/>
              <w:spacing w:line="217" w:lineRule="exact"/>
              <w:ind w:left="109"/>
              <w:rPr>
                <w:rFonts w:cs="Tahoma"/>
                <w:sz w:val="18"/>
              </w:rPr>
            </w:pPr>
            <w:r w:rsidRPr="00702720">
              <w:rPr>
                <w:rFonts w:cs="Tahoma"/>
                <w:sz w:val="18"/>
              </w:rPr>
              <w:t>ΤΙΜΗ ΜΟΝΑΔΑΣ</w:t>
            </w:r>
          </w:p>
        </w:tc>
        <w:tc>
          <w:tcPr>
            <w:tcW w:w="582" w:type="pct"/>
            <w:shd w:val="clear" w:color="auto" w:fill="E6E6E6"/>
          </w:tcPr>
          <w:p w14:paraId="45AD3CA5" w14:textId="77777777" w:rsidR="005711B7" w:rsidRPr="00702720" w:rsidRDefault="005711B7">
            <w:pPr>
              <w:pStyle w:val="TableParagraph"/>
              <w:spacing w:line="217" w:lineRule="exact"/>
              <w:ind w:left="106"/>
              <w:rPr>
                <w:rFonts w:cs="Tahoma"/>
                <w:sz w:val="18"/>
              </w:rPr>
            </w:pPr>
            <w:r w:rsidRPr="00702720">
              <w:rPr>
                <w:rFonts w:cs="Tahoma"/>
                <w:sz w:val="18"/>
              </w:rPr>
              <w:t>ΣΥΝΟΛΟ</w:t>
            </w:r>
          </w:p>
        </w:tc>
        <w:tc>
          <w:tcPr>
            <w:tcW w:w="646" w:type="pct"/>
            <w:vMerge/>
            <w:tcBorders>
              <w:top w:val="nil"/>
            </w:tcBorders>
            <w:shd w:val="clear" w:color="auto" w:fill="E6E6E6"/>
          </w:tcPr>
          <w:p w14:paraId="21FC5CA3" w14:textId="77777777" w:rsidR="005711B7" w:rsidRPr="00702720" w:rsidRDefault="005711B7">
            <w:pPr>
              <w:rPr>
                <w:rFonts w:cs="Tahoma"/>
                <w:sz w:val="2"/>
                <w:szCs w:val="2"/>
              </w:rPr>
            </w:pPr>
          </w:p>
        </w:tc>
        <w:tc>
          <w:tcPr>
            <w:tcW w:w="703" w:type="pct"/>
            <w:vMerge/>
            <w:tcBorders>
              <w:top w:val="nil"/>
            </w:tcBorders>
            <w:shd w:val="clear" w:color="auto" w:fill="E6E6E6"/>
          </w:tcPr>
          <w:p w14:paraId="697A92C2" w14:textId="77777777" w:rsidR="005711B7" w:rsidRPr="00702720" w:rsidRDefault="005711B7">
            <w:pPr>
              <w:rPr>
                <w:rFonts w:cs="Tahoma"/>
                <w:sz w:val="2"/>
                <w:szCs w:val="2"/>
              </w:rPr>
            </w:pPr>
          </w:p>
        </w:tc>
      </w:tr>
      <w:tr w:rsidR="005711B7" w:rsidRPr="00702720" w14:paraId="136BEBE3" w14:textId="77777777" w:rsidTr="00EB459C">
        <w:trPr>
          <w:trHeight w:val="337"/>
        </w:trPr>
        <w:tc>
          <w:tcPr>
            <w:tcW w:w="292" w:type="pct"/>
          </w:tcPr>
          <w:p w14:paraId="724231FD" w14:textId="571C8D8F" w:rsidR="005711B7" w:rsidRPr="00702720" w:rsidRDefault="00BD72D0">
            <w:pPr>
              <w:pStyle w:val="TableParagraph"/>
              <w:spacing w:line="217" w:lineRule="exact"/>
              <w:ind w:right="214"/>
              <w:jc w:val="right"/>
              <w:rPr>
                <w:rFonts w:cs="Tahoma"/>
                <w:sz w:val="18"/>
              </w:rPr>
            </w:pPr>
            <w:r w:rsidRPr="00702720">
              <w:rPr>
                <w:rFonts w:cs="Tahoma"/>
                <w:sz w:val="18"/>
              </w:rPr>
              <w:t>1</w:t>
            </w:r>
          </w:p>
        </w:tc>
        <w:tc>
          <w:tcPr>
            <w:tcW w:w="1692" w:type="pct"/>
          </w:tcPr>
          <w:p w14:paraId="6EB468BD" w14:textId="77777777" w:rsidR="00BD72D0" w:rsidRPr="00702720" w:rsidRDefault="00BD72D0" w:rsidP="00BD72D0">
            <w:pPr>
              <w:tabs>
                <w:tab w:val="clear" w:pos="0"/>
                <w:tab w:val="clear" w:pos="709"/>
                <w:tab w:val="clear" w:pos="1134"/>
              </w:tabs>
              <w:suppressAutoHyphens w:val="0"/>
              <w:spacing w:after="0"/>
              <w:jc w:val="left"/>
              <w:rPr>
                <w:rFonts w:cs="Tahoma"/>
                <w:i/>
                <w:iCs/>
                <w:sz w:val="20"/>
                <w:szCs w:val="20"/>
                <w:lang w:eastAsia="el-GR"/>
              </w:rPr>
            </w:pPr>
            <w:r w:rsidRPr="00702720">
              <w:rPr>
                <w:rFonts w:cs="Tahoma"/>
                <w:i/>
                <w:iCs/>
                <w:sz w:val="20"/>
                <w:szCs w:val="20"/>
              </w:rPr>
              <w:t>Προμήθεια Συνδρομητικών Υπηρεσιών</w:t>
            </w:r>
          </w:p>
          <w:p w14:paraId="7084A37B" w14:textId="3C5A8FA0" w:rsidR="005711B7" w:rsidRPr="00702720" w:rsidRDefault="005711B7">
            <w:pPr>
              <w:pStyle w:val="TableParagraph"/>
              <w:rPr>
                <w:rFonts w:cs="Tahoma"/>
                <w:sz w:val="18"/>
                <w:lang w:val="en-US"/>
              </w:rPr>
            </w:pPr>
          </w:p>
        </w:tc>
        <w:tc>
          <w:tcPr>
            <w:tcW w:w="445" w:type="pct"/>
          </w:tcPr>
          <w:p w14:paraId="2B80872B" w14:textId="53CB6124" w:rsidR="005711B7" w:rsidRPr="00702720" w:rsidRDefault="005711B7">
            <w:pPr>
              <w:pStyle w:val="TableParagraph"/>
              <w:jc w:val="center"/>
              <w:rPr>
                <w:rFonts w:cs="Tahoma"/>
              </w:rPr>
            </w:pPr>
          </w:p>
        </w:tc>
        <w:tc>
          <w:tcPr>
            <w:tcW w:w="640" w:type="pct"/>
          </w:tcPr>
          <w:p w14:paraId="7CCE3C3B" w14:textId="77777777" w:rsidR="005711B7" w:rsidRPr="00702720" w:rsidRDefault="005711B7">
            <w:pPr>
              <w:pStyle w:val="TableParagraph"/>
              <w:rPr>
                <w:rFonts w:cs="Tahoma"/>
                <w:sz w:val="18"/>
                <w:lang w:val="en-US"/>
              </w:rPr>
            </w:pPr>
          </w:p>
        </w:tc>
        <w:tc>
          <w:tcPr>
            <w:tcW w:w="582" w:type="pct"/>
          </w:tcPr>
          <w:p w14:paraId="0EE9ABCE" w14:textId="77777777" w:rsidR="005711B7" w:rsidRPr="00702720" w:rsidRDefault="005711B7">
            <w:pPr>
              <w:pStyle w:val="TableParagraph"/>
              <w:rPr>
                <w:rFonts w:cs="Tahoma"/>
                <w:sz w:val="18"/>
                <w:lang w:val="en-US"/>
              </w:rPr>
            </w:pPr>
          </w:p>
        </w:tc>
        <w:tc>
          <w:tcPr>
            <w:tcW w:w="646" w:type="pct"/>
          </w:tcPr>
          <w:p w14:paraId="3570C7CB" w14:textId="77777777" w:rsidR="005711B7" w:rsidRPr="00702720" w:rsidRDefault="005711B7">
            <w:pPr>
              <w:pStyle w:val="TableParagraph"/>
              <w:rPr>
                <w:rFonts w:cs="Tahoma"/>
                <w:sz w:val="18"/>
                <w:lang w:val="en-US"/>
              </w:rPr>
            </w:pPr>
          </w:p>
        </w:tc>
        <w:tc>
          <w:tcPr>
            <w:tcW w:w="703" w:type="pct"/>
          </w:tcPr>
          <w:p w14:paraId="42AD74F0" w14:textId="77777777" w:rsidR="005711B7" w:rsidRPr="00702720" w:rsidRDefault="005711B7">
            <w:pPr>
              <w:pStyle w:val="TableParagraph"/>
              <w:rPr>
                <w:rFonts w:cs="Tahoma"/>
                <w:sz w:val="18"/>
                <w:lang w:val="en-US"/>
              </w:rPr>
            </w:pPr>
          </w:p>
        </w:tc>
      </w:tr>
      <w:tr w:rsidR="005711B7" w:rsidRPr="00702720" w14:paraId="27DA225D" w14:textId="77777777" w:rsidTr="00EB459C">
        <w:trPr>
          <w:trHeight w:val="335"/>
        </w:trPr>
        <w:tc>
          <w:tcPr>
            <w:tcW w:w="292" w:type="pct"/>
          </w:tcPr>
          <w:p w14:paraId="2E452EFE" w14:textId="182C489A" w:rsidR="005711B7" w:rsidRPr="00702720" w:rsidRDefault="005711B7">
            <w:pPr>
              <w:pStyle w:val="TableParagraph"/>
              <w:spacing w:line="217" w:lineRule="exact"/>
              <w:ind w:right="214"/>
              <w:jc w:val="right"/>
              <w:rPr>
                <w:rFonts w:cs="Tahoma"/>
                <w:sz w:val="18"/>
              </w:rPr>
            </w:pPr>
          </w:p>
        </w:tc>
        <w:tc>
          <w:tcPr>
            <w:tcW w:w="1692" w:type="pct"/>
          </w:tcPr>
          <w:p w14:paraId="2F28A3B6" w14:textId="3ED8A485" w:rsidR="005711B7" w:rsidRPr="00702720" w:rsidRDefault="005711B7">
            <w:pPr>
              <w:pStyle w:val="TableParagraph"/>
              <w:rPr>
                <w:rFonts w:cs="Tahoma"/>
                <w:sz w:val="18"/>
              </w:rPr>
            </w:pPr>
          </w:p>
        </w:tc>
        <w:tc>
          <w:tcPr>
            <w:tcW w:w="445" w:type="pct"/>
          </w:tcPr>
          <w:p w14:paraId="451D4400" w14:textId="5C0820A1" w:rsidR="005711B7" w:rsidRPr="00702720" w:rsidRDefault="005711B7">
            <w:pPr>
              <w:pStyle w:val="TableParagraph"/>
              <w:jc w:val="center"/>
              <w:rPr>
                <w:rFonts w:cs="Tahoma"/>
              </w:rPr>
            </w:pPr>
          </w:p>
        </w:tc>
        <w:tc>
          <w:tcPr>
            <w:tcW w:w="640" w:type="pct"/>
          </w:tcPr>
          <w:p w14:paraId="0EC68766" w14:textId="77777777" w:rsidR="005711B7" w:rsidRPr="00702720" w:rsidRDefault="005711B7">
            <w:pPr>
              <w:pStyle w:val="TableParagraph"/>
              <w:rPr>
                <w:rFonts w:cs="Tahoma"/>
                <w:sz w:val="18"/>
              </w:rPr>
            </w:pPr>
          </w:p>
        </w:tc>
        <w:tc>
          <w:tcPr>
            <w:tcW w:w="582" w:type="pct"/>
          </w:tcPr>
          <w:p w14:paraId="71450DE6" w14:textId="77777777" w:rsidR="005711B7" w:rsidRPr="00702720" w:rsidRDefault="005711B7">
            <w:pPr>
              <w:pStyle w:val="TableParagraph"/>
              <w:rPr>
                <w:rFonts w:cs="Tahoma"/>
                <w:sz w:val="18"/>
              </w:rPr>
            </w:pPr>
          </w:p>
        </w:tc>
        <w:tc>
          <w:tcPr>
            <w:tcW w:w="646" w:type="pct"/>
          </w:tcPr>
          <w:p w14:paraId="01331317" w14:textId="77777777" w:rsidR="005711B7" w:rsidRPr="00702720" w:rsidRDefault="005711B7">
            <w:pPr>
              <w:pStyle w:val="TableParagraph"/>
              <w:rPr>
                <w:rFonts w:cs="Tahoma"/>
                <w:sz w:val="18"/>
              </w:rPr>
            </w:pPr>
          </w:p>
        </w:tc>
        <w:tc>
          <w:tcPr>
            <w:tcW w:w="703" w:type="pct"/>
          </w:tcPr>
          <w:p w14:paraId="1F700770" w14:textId="77777777" w:rsidR="005711B7" w:rsidRPr="00702720" w:rsidRDefault="005711B7">
            <w:pPr>
              <w:pStyle w:val="TableParagraph"/>
              <w:rPr>
                <w:rFonts w:cs="Tahoma"/>
                <w:sz w:val="18"/>
              </w:rPr>
            </w:pPr>
          </w:p>
        </w:tc>
      </w:tr>
      <w:tr w:rsidR="005711B7" w:rsidRPr="00702720" w14:paraId="67E8497D" w14:textId="77777777" w:rsidTr="00EB459C">
        <w:trPr>
          <w:trHeight w:val="338"/>
        </w:trPr>
        <w:tc>
          <w:tcPr>
            <w:tcW w:w="292" w:type="pct"/>
          </w:tcPr>
          <w:p w14:paraId="7665247C" w14:textId="60311933" w:rsidR="005711B7" w:rsidRPr="00702720" w:rsidRDefault="005711B7">
            <w:pPr>
              <w:pStyle w:val="TableParagraph"/>
              <w:spacing w:before="2"/>
              <w:ind w:right="214"/>
              <w:jc w:val="right"/>
              <w:rPr>
                <w:rFonts w:cs="Tahoma"/>
                <w:sz w:val="18"/>
              </w:rPr>
            </w:pPr>
          </w:p>
        </w:tc>
        <w:tc>
          <w:tcPr>
            <w:tcW w:w="1692" w:type="pct"/>
          </w:tcPr>
          <w:p w14:paraId="21359150" w14:textId="3E3FF1CF" w:rsidR="005711B7" w:rsidRPr="00702720" w:rsidRDefault="005711B7">
            <w:pPr>
              <w:pStyle w:val="TableParagraph"/>
              <w:rPr>
                <w:rFonts w:cs="Tahoma"/>
                <w:sz w:val="18"/>
              </w:rPr>
            </w:pPr>
          </w:p>
        </w:tc>
        <w:tc>
          <w:tcPr>
            <w:tcW w:w="445" w:type="pct"/>
          </w:tcPr>
          <w:p w14:paraId="1F146748" w14:textId="1A580837" w:rsidR="005711B7" w:rsidRPr="00702720" w:rsidRDefault="005711B7">
            <w:pPr>
              <w:pStyle w:val="TableParagraph"/>
              <w:jc w:val="center"/>
              <w:rPr>
                <w:rFonts w:cs="Tahoma"/>
                <w:lang w:val="en-US"/>
              </w:rPr>
            </w:pPr>
          </w:p>
        </w:tc>
        <w:tc>
          <w:tcPr>
            <w:tcW w:w="640" w:type="pct"/>
          </w:tcPr>
          <w:p w14:paraId="6CCAF7FD" w14:textId="77777777" w:rsidR="005711B7" w:rsidRPr="00702720" w:rsidRDefault="005711B7">
            <w:pPr>
              <w:pStyle w:val="TableParagraph"/>
              <w:rPr>
                <w:rFonts w:cs="Tahoma"/>
                <w:sz w:val="18"/>
              </w:rPr>
            </w:pPr>
          </w:p>
        </w:tc>
        <w:tc>
          <w:tcPr>
            <w:tcW w:w="582" w:type="pct"/>
          </w:tcPr>
          <w:p w14:paraId="4198A603" w14:textId="77777777" w:rsidR="005711B7" w:rsidRPr="00702720" w:rsidRDefault="005711B7">
            <w:pPr>
              <w:pStyle w:val="TableParagraph"/>
              <w:rPr>
                <w:rFonts w:cs="Tahoma"/>
                <w:sz w:val="18"/>
              </w:rPr>
            </w:pPr>
          </w:p>
        </w:tc>
        <w:tc>
          <w:tcPr>
            <w:tcW w:w="646" w:type="pct"/>
          </w:tcPr>
          <w:p w14:paraId="182599BC" w14:textId="77777777" w:rsidR="005711B7" w:rsidRPr="00702720" w:rsidRDefault="005711B7">
            <w:pPr>
              <w:pStyle w:val="TableParagraph"/>
              <w:rPr>
                <w:rFonts w:cs="Tahoma"/>
                <w:sz w:val="18"/>
              </w:rPr>
            </w:pPr>
          </w:p>
        </w:tc>
        <w:tc>
          <w:tcPr>
            <w:tcW w:w="703" w:type="pct"/>
          </w:tcPr>
          <w:p w14:paraId="75877033" w14:textId="77777777" w:rsidR="005711B7" w:rsidRPr="00702720" w:rsidRDefault="005711B7">
            <w:pPr>
              <w:pStyle w:val="TableParagraph"/>
              <w:rPr>
                <w:rFonts w:cs="Tahoma"/>
                <w:sz w:val="18"/>
              </w:rPr>
            </w:pPr>
          </w:p>
        </w:tc>
      </w:tr>
      <w:tr w:rsidR="005711B7" w:rsidRPr="00702720" w14:paraId="5A7B5DAD" w14:textId="77777777" w:rsidTr="00EB459C">
        <w:trPr>
          <w:trHeight w:val="338"/>
        </w:trPr>
        <w:tc>
          <w:tcPr>
            <w:tcW w:w="3069" w:type="pct"/>
            <w:gridSpan w:val="4"/>
            <w:tcBorders>
              <w:left w:val="nil"/>
              <w:bottom w:val="nil"/>
            </w:tcBorders>
          </w:tcPr>
          <w:p w14:paraId="55582F14" w14:textId="77777777" w:rsidR="005711B7" w:rsidRPr="00702720" w:rsidRDefault="005711B7">
            <w:pPr>
              <w:pStyle w:val="TableParagraph"/>
              <w:spacing w:line="217" w:lineRule="exact"/>
              <w:ind w:left="115"/>
              <w:rPr>
                <w:rFonts w:cs="Tahoma"/>
                <w:b/>
                <w:sz w:val="18"/>
              </w:rPr>
            </w:pPr>
            <w:r w:rsidRPr="00702720">
              <w:rPr>
                <w:rFonts w:cs="Tahoma"/>
                <w:b/>
                <w:sz w:val="18"/>
              </w:rPr>
              <w:t>ΣΥΝΟΛΟ</w:t>
            </w:r>
          </w:p>
        </w:tc>
        <w:tc>
          <w:tcPr>
            <w:tcW w:w="582" w:type="pct"/>
            <w:shd w:val="clear" w:color="auto" w:fill="DFDFDF"/>
          </w:tcPr>
          <w:p w14:paraId="3312F6F8" w14:textId="77777777" w:rsidR="005711B7" w:rsidRPr="00702720" w:rsidRDefault="005711B7">
            <w:pPr>
              <w:pStyle w:val="TableParagraph"/>
              <w:rPr>
                <w:rFonts w:cs="Tahoma"/>
                <w:sz w:val="18"/>
              </w:rPr>
            </w:pPr>
          </w:p>
        </w:tc>
        <w:tc>
          <w:tcPr>
            <w:tcW w:w="646" w:type="pct"/>
            <w:shd w:val="clear" w:color="auto" w:fill="DFDFDF"/>
          </w:tcPr>
          <w:p w14:paraId="799966BA" w14:textId="77777777" w:rsidR="005711B7" w:rsidRPr="00702720" w:rsidRDefault="005711B7">
            <w:pPr>
              <w:pStyle w:val="TableParagraph"/>
              <w:rPr>
                <w:rFonts w:cs="Tahoma"/>
                <w:sz w:val="18"/>
              </w:rPr>
            </w:pPr>
          </w:p>
        </w:tc>
        <w:tc>
          <w:tcPr>
            <w:tcW w:w="703" w:type="pct"/>
            <w:shd w:val="clear" w:color="auto" w:fill="DFDFDF"/>
          </w:tcPr>
          <w:p w14:paraId="0D06D739" w14:textId="77777777" w:rsidR="005711B7" w:rsidRPr="00702720" w:rsidRDefault="005711B7">
            <w:pPr>
              <w:pStyle w:val="TableParagraph"/>
              <w:rPr>
                <w:rFonts w:cs="Tahoma"/>
                <w:sz w:val="18"/>
              </w:rPr>
            </w:pPr>
          </w:p>
        </w:tc>
      </w:tr>
    </w:tbl>
    <w:p w14:paraId="08689BC5" w14:textId="77777777" w:rsidR="000812DF" w:rsidRPr="00702720" w:rsidRDefault="000812DF" w:rsidP="000812DF">
      <w:pPr>
        <w:rPr>
          <w:rFonts w:cs="Tahoma"/>
        </w:rPr>
      </w:pPr>
    </w:p>
    <w:p w14:paraId="390F8CC9" w14:textId="3F2C9DF3" w:rsidR="000812DF" w:rsidRPr="00702720" w:rsidRDefault="000812DF" w:rsidP="007F5B86">
      <w:pPr>
        <w:pStyle w:val="Appendix-Heading3"/>
      </w:pPr>
      <w:bookmarkStart w:id="754" w:name="_Ref52978018"/>
      <w:bookmarkStart w:id="755" w:name="_Toc53671374"/>
      <w:bookmarkStart w:id="756" w:name="_Toc85109329"/>
      <w:bookmarkStart w:id="757" w:name="_Toc105346521"/>
      <w:bookmarkStart w:id="758" w:name="_Toc191630179"/>
      <w:r w:rsidRPr="00702720">
        <w:lastRenderedPageBreak/>
        <w:t>Συγκεντρωτικός Πίνακας Οικονομικής Προσφοράς</w:t>
      </w:r>
      <w:bookmarkEnd w:id="746"/>
      <w:r w:rsidRPr="00702720">
        <w:t xml:space="preserve"> Έργου</w:t>
      </w:r>
      <w:bookmarkEnd w:id="747"/>
      <w:bookmarkEnd w:id="748"/>
      <w:bookmarkEnd w:id="749"/>
      <w:bookmarkEnd w:id="750"/>
      <w:bookmarkEnd w:id="751"/>
      <w:bookmarkEnd w:id="752"/>
      <w:bookmarkEnd w:id="753"/>
      <w:bookmarkEnd w:id="754"/>
      <w:bookmarkEnd w:id="755"/>
      <w:bookmarkEnd w:id="756"/>
      <w:bookmarkEnd w:id="757"/>
      <w:bookmarkEnd w:id="7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7"/>
        <w:gridCol w:w="6193"/>
        <w:gridCol w:w="2408"/>
        <w:gridCol w:w="2411"/>
        <w:gridCol w:w="2411"/>
      </w:tblGrid>
      <w:tr w:rsidR="000812DF" w:rsidRPr="00702720" w14:paraId="6BB6E774" w14:textId="77777777" w:rsidTr="00EB459C">
        <w:trPr>
          <w:cantSplit/>
          <w:trHeight w:val="280"/>
        </w:trPr>
        <w:tc>
          <w:tcPr>
            <w:tcW w:w="290" w:type="pct"/>
            <w:vMerge w:val="restart"/>
            <w:shd w:val="pct15" w:color="auto" w:fill="FFFFFF"/>
            <w:vAlign w:val="center"/>
          </w:tcPr>
          <w:p w14:paraId="2498E08D" w14:textId="77777777" w:rsidR="000812DF" w:rsidRPr="00702720" w:rsidRDefault="000812DF">
            <w:pPr>
              <w:keepNext/>
              <w:keepLines/>
              <w:spacing w:before="60" w:after="60"/>
              <w:rPr>
                <w:rFonts w:cs="Tahoma"/>
                <w:sz w:val="18"/>
                <w:szCs w:val="18"/>
              </w:rPr>
            </w:pPr>
            <w:r w:rsidRPr="00702720">
              <w:rPr>
                <w:rFonts w:cs="Tahoma"/>
                <w:sz w:val="18"/>
                <w:szCs w:val="18"/>
              </w:rPr>
              <w:t>Α/Α</w:t>
            </w:r>
          </w:p>
        </w:tc>
        <w:tc>
          <w:tcPr>
            <w:tcW w:w="2173" w:type="pct"/>
            <w:vMerge w:val="restart"/>
            <w:shd w:val="pct15" w:color="auto" w:fill="FFFFFF"/>
            <w:vAlign w:val="center"/>
          </w:tcPr>
          <w:p w14:paraId="17EB396C" w14:textId="77777777" w:rsidR="000812DF" w:rsidRPr="00702720" w:rsidRDefault="000812DF">
            <w:pPr>
              <w:keepNext/>
              <w:keepLines/>
              <w:spacing w:before="60" w:after="60"/>
              <w:rPr>
                <w:rFonts w:cs="Tahoma"/>
                <w:sz w:val="18"/>
                <w:szCs w:val="18"/>
              </w:rPr>
            </w:pPr>
            <w:r w:rsidRPr="00702720">
              <w:rPr>
                <w:rFonts w:cs="Tahoma"/>
                <w:sz w:val="18"/>
                <w:szCs w:val="18"/>
              </w:rPr>
              <w:t>ΠΕΡΙΓΡΑΦΗ</w:t>
            </w:r>
          </w:p>
        </w:tc>
        <w:tc>
          <w:tcPr>
            <w:tcW w:w="845" w:type="pct"/>
            <w:vMerge w:val="restart"/>
            <w:shd w:val="pct15" w:color="auto" w:fill="FFFFFF"/>
            <w:vAlign w:val="center"/>
          </w:tcPr>
          <w:p w14:paraId="3606A08D" w14:textId="77777777" w:rsidR="000812DF" w:rsidRPr="00702720" w:rsidRDefault="000812DF">
            <w:pPr>
              <w:keepNext/>
              <w:keepLines/>
              <w:spacing w:before="60" w:after="60"/>
              <w:jc w:val="center"/>
              <w:rPr>
                <w:rFonts w:cs="Tahoma"/>
                <w:sz w:val="18"/>
                <w:szCs w:val="18"/>
              </w:rPr>
            </w:pPr>
            <w:r w:rsidRPr="00702720">
              <w:rPr>
                <w:rFonts w:cs="Tahoma"/>
                <w:sz w:val="18"/>
                <w:szCs w:val="18"/>
              </w:rPr>
              <w:t>ΣΥΝΟΛΙΚΗ ΑΞΙΑ ΕΡΓΟΥ</w:t>
            </w:r>
          </w:p>
          <w:p w14:paraId="374A2388" w14:textId="77777777" w:rsidR="000812DF" w:rsidRPr="00702720" w:rsidRDefault="000812DF">
            <w:pPr>
              <w:keepNext/>
              <w:keepLines/>
              <w:spacing w:before="60" w:after="60"/>
              <w:jc w:val="center"/>
              <w:rPr>
                <w:rFonts w:cs="Tahoma"/>
                <w:sz w:val="18"/>
                <w:szCs w:val="18"/>
              </w:rPr>
            </w:pPr>
            <w:r w:rsidRPr="00702720">
              <w:rPr>
                <w:rFonts w:cs="Tahoma"/>
                <w:sz w:val="18"/>
                <w:szCs w:val="18"/>
              </w:rPr>
              <w:t>ΧΩΡΙΣ ΦΠΑ [€]</w:t>
            </w:r>
          </w:p>
        </w:tc>
        <w:tc>
          <w:tcPr>
            <w:tcW w:w="846" w:type="pct"/>
            <w:vMerge w:val="restart"/>
            <w:shd w:val="pct15" w:color="auto" w:fill="FFFFFF"/>
            <w:vAlign w:val="center"/>
          </w:tcPr>
          <w:p w14:paraId="3241D7DF" w14:textId="77777777" w:rsidR="000812DF" w:rsidRPr="00702720" w:rsidRDefault="000812DF">
            <w:pPr>
              <w:keepNext/>
              <w:keepLines/>
              <w:spacing w:before="60" w:after="60"/>
              <w:jc w:val="center"/>
              <w:rPr>
                <w:rFonts w:cs="Tahoma"/>
                <w:sz w:val="18"/>
                <w:szCs w:val="18"/>
              </w:rPr>
            </w:pPr>
            <w:r w:rsidRPr="00702720">
              <w:rPr>
                <w:rFonts w:cs="Tahoma"/>
                <w:sz w:val="18"/>
                <w:szCs w:val="18"/>
              </w:rPr>
              <w:t>ΦΠΑ [€]</w:t>
            </w:r>
          </w:p>
        </w:tc>
        <w:tc>
          <w:tcPr>
            <w:tcW w:w="846" w:type="pct"/>
            <w:vMerge w:val="restart"/>
            <w:shd w:val="pct15" w:color="auto" w:fill="FFFFFF"/>
            <w:vAlign w:val="center"/>
          </w:tcPr>
          <w:p w14:paraId="23035A15" w14:textId="77777777" w:rsidR="000812DF" w:rsidRPr="00702720" w:rsidRDefault="000812DF">
            <w:pPr>
              <w:keepNext/>
              <w:keepLines/>
              <w:spacing w:before="60" w:after="60"/>
              <w:jc w:val="center"/>
              <w:rPr>
                <w:rFonts w:cs="Tahoma"/>
                <w:sz w:val="18"/>
                <w:szCs w:val="18"/>
              </w:rPr>
            </w:pPr>
            <w:r w:rsidRPr="00702720">
              <w:rPr>
                <w:rFonts w:cs="Tahoma"/>
                <w:sz w:val="18"/>
                <w:szCs w:val="18"/>
              </w:rPr>
              <w:t>ΣΥΝΟΛΙΚΗ ΑΞΙΑ ΕΡΓΟΥ</w:t>
            </w:r>
          </w:p>
          <w:p w14:paraId="52A3A9D3" w14:textId="77777777" w:rsidR="000812DF" w:rsidRPr="00702720" w:rsidRDefault="000812DF">
            <w:pPr>
              <w:keepNext/>
              <w:keepLines/>
              <w:spacing w:before="60" w:after="60"/>
              <w:jc w:val="center"/>
              <w:rPr>
                <w:rFonts w:cs="Tahoma"/>
                <w:sz w:val="18"/>
                <w:szCs w:val="18"/>
              </w:rPr>
            </w:pPr>
            <w:r w:rsidRPr="00702720">
              <w:rPr>
                <w:rFonts w:cs="Tahoma"/>
                <w:sz w:val="18"/>
                <w:szCs w:val="18"/>
              </w:rPr>
              <w:t>ΜΕ ΦΠΑ [€]</w:t>
            </w:r>
          </w:p>
        </w:tc>
      </w:tr>
      <w:tr w:rsidR="000812DF" w:rsidRPr="00702720" w14:paraId="1413691E" w14:textId="77777777" w:rsidTr="00EB459C">
        <w:trPr>
          <w:cantSplit/>
          <w:trHeight w:val="340"/>
        </w:trPr>
        <w:tc>
          <w:tcPr>
            <w:tcW w:w="290" w:type="pct"/>
            <w:vMerge/>
            <w:shd w:val="pct15" w:color="auto" w:fill="FFFFFF"/>
            <w:vAlign w:val="center"/>
          </w:tcPr>
          <w:p w14:paraId="62DA4B3E" w14:textId="77777777" w:rsidR="000812DF" w:rsidRPr="00702720" w:rsidRDefault="000812DF">
            <w:pPr>
              <w:keepNext/>
              <w:keepLines/>
              <w:spacing w:before="60" w:after="60"/>
              <w:rPr>
                <w:rFonts w:cs="Tahoma"/>
                <w:sz w:val="18"/>
                <w:szCs w:val="18"/>
              </w:rPr>
            </w:pPr>
          </w:p>
        </w:tc>
        <w:tc>
          <w:tcPr>
            <w:tcW w:w="2173" w:type="pct"/>
            <w:vMerge/>
            <w:shd w:val="pct15" w:color="auto" w:fill="FFFFFF"/>
            <w:vAlign w:val="center"/>
          </w:tcPr>
          <w:p w14:paraId="6B857E56" w14:textId="77777777" w:rsidR="000812DF" w:rsidRPr="00702720" w:rsidRDefault="000812DF">
            <w:pPr>
              <w:keepNext/>
              <w:keepLines/>
              <w:spacing w:before="60" w:after="60"/>
              <w:rPr>
                <w:rFonts w:cs="Tahoma"/>
                <w:sz w:val="18"/>
                <w:szCs w:val="18"/>
              </w:rPr>
            </w:pPr>
          </w:p>
        </w:tc>
        <w:tc>
          <w:tcPr>
            <w:tcW w:w="845" w:type="pct"/>
            <w:vMerge/>
            <w:shd w:val="pct15" w:color="auto" w:fill="FFFFFF"/>
            <w:vAlign w:val="center"/>
          </w:tcPr>
          <w:p w14:paraId="7B4C89E5" w14:textId="77777777" w:rsidR="000812DF" w:rsidRPr="00702720" w:rsidRDefault="000812DF">
            <w:pPr>
              <w:keepNext/>
              <w:keepLines/>
              <w:spacing w:before="60" w:after="60"/>
              <w:rPr>
                <w:rFonts w:cs="Tahoma"/>
                <w:sz w:val="18"/>
                <w:szCs w:val="18"/>
              </w:rPr>
            </w:pPr>
          </w:p>
        </w:tc>
        <w:tc>
          <w:tcPr>
            <w:tcW w:w="846" w:type="pct"/>
            <w:vMerge/>
            <w:shd w:val="pct15" w:color="auto" w:fill="FFFFFF"/>
            <w:vAlign w:val="center"/>
          </w:tcPr>
          <w:p w14:paraId="425322AF" w14:textId="77777777" w:rsidR="000812DF" w:rsidRPr="00702720" w:rsidRDefault="000812DF">
            <w:pPr>
              <w:keepNext/>
              <w:keepLines/>
              <w:spacing w:before="60" w:after="60"/>
              <w:rPr>
                <w:rFonts w:cs="Tahoma"/>
                <w:sz w:val="18"/>
                <w:szCs w:val="18"/>
              </w:rPr>
            </w:pPr>
          </w:p>
        </w:tc>
        <w:tc>
          <w:tcPr>
            <w:tcW w:w="846" w:type="pct"/>
            <w:vMerge/>
            <w:shd w:val="pct15" w:color="auto" w:fill="FFFFFF"/>
            <w:vAlign w:val="center"/>
          </w:tcPr>
          <w:p w14:paraId="0A665D3B" w14:textId="77777777" w:rsidR="000812DF" w:rsidRPr="00702720" w:rsidRDefault="000812DF">
            <w:pPr>
              <w:keepNext/>
              <w:keepLines/>
              <w:spacing w:before="60" w:after="60"/>
              <w:rPr>
                <w:rFonts w:cs="Tahoma"/>
                <w:sz w:val="18"/>
                <w:szCs w:val="18"/>
              </w:rPr>
            </w:pPr>
          </w:p>
        </w:tc>
      </w:tr>
      <w:tr w:rsidR="000812DF" w:rsidRPr="00702720" w14:paraId="18275F9B" w14:textId="77777777" w:rsidTr="00EB459C">
        <w:trPr>
          <w:trHeight w:val="284"/>
        </w:trPr>
        <w:tc>
          <w:tcPr>
            <w:tcW w:w="290" w:type="pct"/>
            <w:vAlign w:val="center"/>
          </w:tcPr>
          <w:p w14:paraId="47B45EB8" w14:textId="77777777" w:rsidR="000812DF" w:rsidRPr="00702720" w:rsidRDefault="000812DF">
            <w:pPr>
              <w:keepNext/>
              <w:keepLines/>
              <w:spacing w:before="60" w:after="60"/>
              <w:rPr>
                <w:rFonts w:cs="Tahoma"/>
                <w:sz w:val="18"/>
                <w:szCs w:val="18"/>
              </w:rPr>
            </w:pPr>
            <w:r w:rsidRPr="00702720">
              <w:rPr>
                <w:rFonts w:cs="Tahoma"/>
                <w:sz w:val="18"/>
                <w:szCs w:val="18"/>
              </w:rPr>
              <w:t>1</w:t>
            </w:r>
          </w:p>
        </w:tc>
        <w:tc>
          <w:tcPr>
            <w:tcW w:w="2173" w:type="pct"/>
            <w:vAlign w:val="center"/>
          </w:tcPr>
          <w:p w14:paraId="6DA282DF" w14:textId="680C95E3" w:rsidR="000812DF" w:rsidRPr="00702720" w:rsidRDefault="002C7BAB" w:rsidP="00293F04">
            <w:pPr>
              <w:pStyle w:val="TableParagraph"/>
              <w:rPr>
                <w:rFonts w:cs="Tahoma"/>
                <w:lang w:val="en-US"/>
              </w:rPr>
            </w:pPr>
            <w:r w:rsidRPr="00702720">
              <w:rPr>
                <w:rFonts w:cs="Tahoma"/>
              </w:rPr>
              <w:t>Λογισμικά Υποδομής</w:t>
            </w:r>
            <w:r w:rsidR="00A95E6C" w:rsidRPr="00702720">
              <w:rPr>
                <w:rFonts w:cs="Tahoma"/>
                <w:lang w:val="en-US"/>
              </w:rPr>
              <w:t xml:space="preserve"> (</w:t>
            </w:r>
            <w:proofErr w:type="spellStart"/>
            <w:r w:rsidR="00A95E6C" w:rsidRPr="00702720">
              <w:rPr>
                <w:rFonts w:cs="Tahoma"/>
                <w:lang w:val="en-US"/>
              </w:rPr>
              <w:t>Πίν</w:t>
            </w:r>
            <w:proofErr w:type="spellEnd"/>
            <w:r w:rsidR="00A95E6C" w:rsidRPr="00702720">
              <w:rPr>
                <w:rFonts w:cs="Tahoma"/>
                <w:lang w:val="en-US"/>
              </w:rPr>
              <w:t xml:space="preserve">ακας </w:t>
            </w:r>
            <w:r w:rsidR="00B17B93" w:rsidRPr="00702720">
              <w:rPr>
                <w:rFonts w:cs="Tahoma"/>
                <w:lang w:val="en-US"/>
              </w:rPr>
              <w:t>VI.</w:t>
            </w:r>
            <w:r w:rsidR="00BD72D0" w:rsidRPr="00702720">
              <w:rPr>
                <w:rFonts w:cs="Tahoma"/>
              </w:rPr>
              <w:t>1.</w:t>
            </w:r>
            <w:r w:rsidR="00A95E6C" w:rsidRPr="00702720">
              <w:rPr>
                <w:rFonts w:cs="Tahoma"/>
                <w:lang w:val="en-US"/>
              </w:rPr>
              <w:t>1)</w:t>
            </w:r>
          </w:p>
        </w:tc>
        <w:tc>
          <w:tcPr>
            <w:tcW w:w="845" w:type="pct"/>
            <w:vAlign w:val="center"/>
          </w:tcPr>
          <w:p w14:paraId="0E83908A" w14:textId="77777777" w:rsidR="000812DF" w:rsidRPr="00702720" w:rsidRDefault="000812DF">
            <w:pPr>
              <w:keepNext/>
              <w:keepLines/>
              <w:spacing w:before="60" w:after="60"/>
              <w:rPr>
                <w:rFonts w:cs="Tahoma"/>
                <w:sz w:val="18"/>
                <w:szCs w:val="18"/>
              </w:rPr>
            </w:pPr>
          </w:p>
        </w:tc>
        <w:tc>
          <w:tcPr>
            <w:tcW w:w="846" w:type="pct"/>
            <w:vAlign w:val="center"/>
          </w:tcPr>
          <w:p w14:paraId="684CA46B" w14:textId="77777777" w:rsidR="000812DF" w:rsidRPr="00702720" w:rsidRDefault="000812DF">
            <w:pPr>
              <w:keepNext/>
              <w:keepLines/>
              <w:spacing w:before="60" w:after="60"/>
              <w:rPr>
                <w:rFonts w:cs="Tahoma"/>
                <w:sz w:val="18"/>
                <w:szCs w:val="18"/>
              </w:rPr>
            </w:pPr>
          </w:p>
        </w:tc>
        <w:tc>
          <w:tcPr>
            <w:tcW w:w="846" w:type="pct"/>
            <w:vAlign w:val="center"/>
          </w:tcPr>
          <w:p w14:paraId="5F4C961A" w14:textId="77777777" w:rsidR="000812DF" w:rsidRPr="00702720" w:rsidRDefault="000812DF">
            <w:pPr>
              <w:keepNext/>
              <w:keepLines/>
              <w:spacing w:before="60" w:after="60"/>
              <w:rPr>
                <w:rFonts w:cs="Tahoma"/>
                <w:sz w:val="18"/>
                <w:szCs w:val="18"/>
              </w:rPr>
            </w:pPr>
          </w:p>
        </w:tc>
      </w:tr>
      <w:tr w:rsidR="00BD72D0" w:rsidRPr="00702720" w14:paraId="5829843E" w14:textId="77777777" w:rsidTr="00EB459C">
        <w:trPr>
          <w:trHeight w:val="284"/>
        </w:trPr>
        <w:tc>
          <w:tcPr>
            <w:tcW w:w="290" w:type="pct"/>
            <w:vAlign w:val="center"/>
          </w:tcPr>
          <w:p w14:paraId="7FFD2A78" w14:textId="4BC31B5C" w:rsidR="00BD72D0" w:rsidRPr="00702720" w:rsidRDefault="00BD72D0">
            <w:pPr>
              <w:keepNext/>
              <w:keepLines/>
              <w:spacing w:before="60" w:after="60"/>
              <w:rPr>
                <w:rFonts w:cs="Tahoma"/>
                <w:sz w:val="18"/>
                <w:szCs w:val="18"/>
              </w:rPr>
            </w:pPr>
            <w:r w:rsidRPr="00702720">
              <w:rPr>
                <w:rFonts w:cs="Tahoma"/>
                <w:sz w:val="18"/>
                <w:szCs w:val="18"/>
              </w:rPr>
              <w:t>2</w:t>
            </w:r>
          </w:p>
        </w:tc>
        <w:tc>
          <w:tcPr>
            <w:tcW w:w="2173" w:type="pct"/>
            <w:vAlign w:val="center"/>
          </w:tcPr>
          <w:p w14:paraId="2E532FC9" w14:textId="1CC62205" w:rsidR="00BD72D0" w:rsidRPr="00702720" w:rsidRDefault="00BD72D0" w:rsidP="00293F04">
            <w:pPr>
              <w:pStyle w:val="TableParagraph"/>
              <w:rPr>
                <w:rFonts w:cs="Tahoma"/>
              </w:rPr>
            </w:pPr>
            <w:r w:rsidRPr="00702720">
              <w:rPr>
                <w:rFonts w:cs="Tahoma"/>
              </w:rPr>
              <w:t xml:space="preserve">Εξοπλισμός </w:t>
            </w:r>
            <w:r w:rsidRPr="00702720">
              <w:rPr>
                <w:rFonts w:cs="Tahoma"/>
                <w:lang w:val="en-US"/>
              </w:rPr>
              <w:t>(</w:t>
            </w:r>
            <w:proofErr w:type="spellStart"/>
            <w:r w:rsidRPr="00702720">
              <w:rPr>
                <w:rFonts w:cs="Tahoma"/>
                <w:lang w:val="en-US"/>
              </w:rPr>
              <w:t>Πίν</w:t>
            </w:r>
            <w:proofErr w:type="spellEnd"/>
            <w:r w:rsidRPr="00702720">
              <w:rPr>
                <w:rFonts w:cs="Tahoma"/>
                <w:lang w:val="en-US"/>
              </w:rPr>
              <w:t>ακας VI.</w:t>
            </w:r>
            <w:r w:rsidRPr="00702720">
              <w:rPr>
                <w:rFonts w:cs="Tahoma"/>
              </w:rPr>
              <w:t>1.2</w:t>
            </w:r>
            <w:r w:rsidRPr="00702720">
              <w:rPr>
                <w:rFonts w:cs="Tahoma"/>
                <w:lang w:val="en-US"/>
              </w:rPr>
              <w:t>)</w:t>
            </w:r>
          </w:p>
        </w:tc>
        <w:tc>
          <w:tcPr>
            <w:tcW w:w="845" w:type="pct"/>
            <w:vAlign w:val="center"/>
          </w:tcPr>
          <w:p w14:paraId="485D04F7" w14:textId="77777777" w:rsidR="00BD72D0" w:rsidRPr="00702720" w:rsidRDefault="00BD72D0">
            <w:pPr>
              <w:keepNext/>
              <w:keepLines/>
              <w:spacing w:before="60" w:after="60"/>
              <w:rPr>
                <w:rFonts w:cs="Tahoma"/>
                <w:sz w:val="18"/>
                <w:szCs w:val="18"/>
              </w:rPr>
            </w:pPr>
          </w:p>
        </w:tc>
        <w:tc>
          <w:tcPr>
            <w:tcW w:w="846" w:type="pct"/>
            <w:vAlign w:val="center"/>
          </w:tcPr>
          <w:p w14:paraId="3394547E" w14:textId="77777777" w:rsidR="00BD72D0" w:rsidRPr="00702720" w:rsidRDefault="00BD72D0">
            <w:pPr>
              <w:keepNext/>
              <w:keepLines/>
              <w:spacing w:before="60" w:after="60"/>
              <w:rPr>
                <w:rFonts w:cs="Tahoma"/>
                <w:sz w:val="18"/>
                <w:szCs w:val="18"/>
              </w:rPr>
            </w:pPr>
          </w:p>
        </w:tc>
        <w:tc>
          <w:tcPr>
            <w:tcW w:w="846" w:type="pct"/>
            <w:vAlign w:val="center"/>
          </w:tcPr>
          <w:p w14:paraId="5C7A3AAA" w14:textId="77777777" w:rsidR="00BD72D0" w:rsidRPr="00702720" w:rsidRDefault="00BD72D0">
            <w:pPr>
              <w:keepNext/>
              <w:keepLines/>
              <w:spacing w:before="60" w:after="60"/>
              <w:rPr>
                <w:rFonts w:cs="Tahoma"/>
                <w:sz w:val="18"/>
                <w:szCs w:val="18"/>
              </w:rPr>
            </w:pPr>
          </w:p>
        </w:tc>
      </w:tr>
      <w:tr w:rsidR="000812DF" w:rsidRPr="00702720" w14:paraId="1F801B1E" w14:textId="77777777" w:rsidTr="00EB459C">
        <w:trPr>
          <w:trHeight w:val="284"/>
        </w:trPr>
        <w:tc>
          <w:tcPr>
            <w:tcW w:w="290" w:type="pct"/>
            <w:vAlign w:val="center"/>
          </w:tcPr>
          <w:p w14:paraId="398B6FF6" w14:textId="3577800C" w:rsidR="000812DF" w:rsidRPr="00702720" w:rsidRDefault="002C7BAB">
            <w:pPr>
              <w:keepNext/>
              <w:keepLines/>
              <w:spacing w:before="60" w:after="60"/>
              <w:rPr>
                <w:rFonts w:cs="Tahoma"/>
                <w:sz w:val="18"/>
                <w:szCs w:val="18"/>
              </w:rPr>
            </w:pPr>
            <w:r w:rsidRPr="00702720">
              <w:rPr>
                <w:rFonts w:cs="Tahoma"/>
                <w:sz w:val="18"/>
                <w:szCs w:val="18"/>
              </w:rPr>
              <w:t>2</w:t>
            </w:r>
          </w:p>
        </w:tc>
        <w:tc>
          <w:tcPr>
            <w:tcW w:w="2173" w:type="pct"/>
            <w:vAlign w:val="center"/>
          </w:tcPr>
          <w:p w14:paraId="3553021D" w14:textId="2CB17128" w:rsidR="000812DF" w:rsidRPr="00702720" w:rsidRDefault="002C7BAB" w:rsidP="00293F04">
            <w:pPr>
              <w:pStyle w:val="TableParagraph"/>
              <w:rPr>
                <w:rFonts w:cs="Tahoma"/>
              </w:rPr>
            </w:pPr>
            <w:r w:rsidRPr="00702720">
              <w:rPr>
                <w:rFonts w:cs="Tahoma"/>
              </w:rPr>
              <w:t xml:space="preserve">Ανάπτυξη Εφαρμογών  </w:t>
            </w:r>
            <w:r w:rsidRPr="00702720">
              <w:rPr>
                <w:rFonts w:cs="Tahoma"/>
                <w:lang w:val="en-US"/>
              </w:rPr>
              <w:t>(</w:t>
            </w:r>
            <w:proofErr w:type="spellStart"/>
            <w:r w:rsidRPr="00702720">
              <w:rPr>
                <w:rFonts w:cs="Tahoma"/>
                <w:lang w:val="en-US"/>
              </w:rPr>
              <w:t>Πίν</w:t>
            </w:r>
            <w:proofErr w:type="spellEnd"/>
            <w:r w:rsidRPr="00702720">
              <w:rPr>
                <w:rFonts w:cs="Tahoma"/>
                <w:lang w:val="en-US"/>
              </w:rPr>
              <w:t>ακας VI.</w:t>
            </w:r>
            <w:r w:rsidR="00BD72D0" w:rsidRPr="00702720">
              <w:rPr>
                <w:rFonts w:cs="Tahoma"/>
              </w:rPr>
              <w:t>1.3</w:t>
            </w:r>
            <w:r w:rsidRPr="00702720">
              <w:rPr>
                <w:rFonts w:cs="Tahoma"/>
                <w:lang w:val="en-US"/>
              </w:rPr>
              <w:t>)</w:t>
            </w:r>
          </w:p>
        </w:tc>
        <w:tc>
          <w:tcPr>
            <w:tcW w:w="845" w:type="pct"/>
            <w:vAlign w:val="center"/>
          </w:tcPr>
          <w:p w14:paraId="4C84F2E4" w14:textId="77777777" w:rsidR="000812DF" w:rsidRPr="00702720" w:rsidRDefault="000812DF">
            <w:pPr>
              <w:keepNext/>
              <w:keepLines/>
              <w:spacing w:before="60" w:after="60"/>
              <w:rPr>
                <w:rFonts w:cs="Tahoma"/>
                <w:sz w:val="18"/>
                <w:szCs w:val="18"/>
              </w:rPr>
            </w:pPr>
          </w:p>
        </w:tc>
        <w:tc>
          <w:tcPr>
            <w:tcW w:w="846" w:type="pct"/>
            <w:vAlign w:val="center"/>
          </w:tcPr>
          <w:p w14:paraId="2367054C" w14:textId="77777777" w:rsidR="000812DF" w:rsidRPr="00702720" w:rsidRDefault="000812DF">
            <w:pPr>
              <w:keepNext/>
              <w:keepLines/>
              <w:spacing w:before="60" w:after="60"/>
              <w:rPr>
                <w:rFonts w:cs="Tahoma"/>
                <w:sz w:val="18"/>
                <w:szCs w:val="18"/>
              </w:rPr>
            </w:pPr>
          </w:p>
        </w:tc>
        <w:tc>
          <w:tcPr>
            <w:tcW w:w="846" w:type="pct"/>
            <w:vAlign w:val="center"/>
          </w:tcPr>
          <w:p w14:paraId="424300BD" w14:textId="77777777" w:rsidR="000812DF" w:rsidRPr="00702720" w:rsidRDefault="000812DF">
            <w:pPr>
              <w:keepNext/>
              <w:keepLines/>
              <w:spacing w:before="60" w:after="60"/>
              <w:rPr>
                <w:rFonts w:cs="Tahoma"/>
                <w:sz w:val="18"/>
                <w:szCs w:val="18"/>
              </w:rPr>
            </w:pPr>
          </w:p>
        </w:tc>
      </w:tr>
      <w:tr w:rsidR="002C7BAB" w:rsidRPr="00702720" w14:paraId="0724C858" w14:textId="77777777" w:rsidTr="00EB459C">
        <w:trPr>
          <w:trHeight w:val="284"/>
        </w:trPr>
        <w:tc>
          <w:tcPr>
            <w:tcW w:w="290" w:type="pct"/>
            <w:vAlign w:val="center"/>
          </w:tcPr>
          <w:p w14:paraId="5C039FB4" w14:textId="4D8FA488" w:rsidR="002C7BAB" w:rsidRPr="00702720" w:rsidRDefault="002C7BAB" w:rsidP="002C7BAB">
            <w:pPr>
              <w:keepNext/>
              <w:keepLines/>
              <w:spacing w:before="60" w:after="60"/>
              <w:rPr>
                <w:rFonts w:cs="Tahoma"/>
                <w:sz w:val="18"/>
                <w:szCs w:val="18"/>
              </w:rPr>
            </w:pPr>
            <w:r w:rsidRPr="00702720">
              <w:rPr>
                <w:rFonts w:cs="Tahoma"/>
                <w:sz w:val="18"/>
                <w:szCs w:val="18"/>
              </w:rPr>
              <w:t>3</w:t>
            </w:r>
          </w:p>
        </w:tc>
        <w:tc>
          <w:tcPr>
            <w:tcW w:w="2173" w:type="pct"/>
            <w:vAlign w:val="center"/>
          </w:tcPr>
          <w:p w14:paraId="1212B0FB" w14:textId="23FD91EA" w:rsidR="002C7BAB" w:rsidRPr="00702720" w:rsidRDefault="002C7BAB" w:rsidP="002C7BAB">
            <w:pPr>
              <w:pStyle w:val="TableParagraph"/>
              <w:rPr>
                <w:rFonts w:cs="Tahoma"/>
                <w:lang w:val="en-US"/>
              </w:rPr>
            </w:pPr>
            <w:r w:rsidRPr="00702720">
              <w:rPr>
                <w:rFonts w:cs="Tahoma"/>
                <w:lang w:val="en-US"/>
              </w:rPr>
              <w:t>Υπ</w:t>
            </w:r>
            <w:proofErr w:type="spellStart"/>
            <w:r w:rsidRPr="00702720">
              <w:rPr>
                <w:rFonts w:cs="Tahoma"/>
                <w:lang w:val="en-US"/>
              </w:rPr>
              <w:t>ηρεσίες</w:t>
            </w:r>
            <w:proofErr w:type="spellEnd"/>
            <w:r w:rsidRPr="00702720">
              <w:rPr>
                <w:rFonts w:cs="Tahoma"/>
                <w:lang w:val="en-US"/>
              </w:rPr>
              <w:t xml:space="preserve"> (</w:t>
            </w:r>
            <w:proofErr w:type="spellStart"/>
            <w:r w:rsidRPr="00702720">
              <w:rPr>
                <w:rFonts w:cs="Tahoma"/>
                <w:lang w:val="en-US"/>
              </w:rPr>
              <w:t>Πίν</w:t>
            </w:r>
            <w:proofErr w:type="spellEnd"/>
            <w:r w:rsidRPr="00702720">
              <w:rPr>
                <w:rFonts w:cs="Tahoma"/>
                <w:lang w:val="en-US"/>
              </w:rPr>
              <w:t>ακας VI.</w:t>
            </w:r>
            <w:r w:rsidR="00BD72D0" w:rsidRPr="00702720">
              <w:rPr>
                <w:rFonts w:cs="Tahoma"/>
              </w:rPr>
              <w:t>1.4</w:t>
            </w:r>
            <w:r w:rsidRPr="00702720">
              <w:rPr>
                <w:rFonts w:cs="Tahoma"/>
                <w:lang w:val="en-US"/>
              </w:rPr>
              <w:t>)</w:t>
            </w:r>
          </w:p>
        </w:tc>
        <w:tc>
          <w:tcPr>
            <w:tcW w:w="845" w:type="pct"/>
            <w:vAlign w:val="center"/>
          </w:tcPr>
          <w:p w14:paraId="721C58EF" w14:textId="77777777" w:rsidR="002C7BAB" w:rsidRPr="00702720" w:rsidRDefault="002C7BAB" w:rsidP="002C7BAB">
            <w:pPr>
              <w:keepNext/>
              <w:keepLines/>
              <w:spacing w:before="60" w:after="60"/>
              <w:rPr>
                <w:rFonts w:cs="Tahoma"/>
                <w:sz w:val="18"/>
                <w:szCs w:val="18"/>
              </w:rPr>
            </w:pPr>
          </w:p>
        </w:tc>
        <w:tc>
          <w:tcPr>
            <w:tcW w:w="846" w:type="pct"/>
            <w:vAlign w:val="center"/>
          </w:tcPr>
          <w:p w14:paraId="448CBB2A" w14:textId="77777777" w:rsidR="002C7BAB" w:rsidRPr="00702720" w:rsidRDefault="002C7BAB" w:rsidP="002C7BAB">
            <w:pPr>
              <w:keepNext/>
              <w:keepLines/>
              <w:spacing w:before="60" w:after="60"/>
              <w:rPr>
                <w:rFonts w:cs="Tahoma"/>
                <w:sz w:val="18"/>
                <w:szCs w:val="18"/>
              </w:rPr>
            </w:pPr>
          </w:p>
        </w:tc>
        <w:tc>
          <w:tcPr>
            <w:tcW w:w="846" w:type="pct"/>
            <w:vAlign w:val="center"/>
          </w:tcPr>
          <w:p w14:paraId="65F51B4A" w14:textId="77777777" w:rsidR="002C7BAB" w:rsidRPr="00702720" w:rsidRDefault="002C7BAB" w:rsidP="002C7BAB">
            <w:pPr>
              <w:keepNext/>
              <w:keepLines/>
              <w:spacing w:before="60" w:after="60"/>
              <w:rPr>
                <w:rFonts w:cs="Tahoma"/>
                <w:sz w:val="18"/>
                <w:szCs w:val="18"/>
              </w:rPr>
            </w:pPr>
          </w:p>
        </w:tc>
      </w:tr>
      <w:tr w:rsidR="002C7BAB" w:rsidRPr="00702720" w14:paraId="77313CE9" w14:textId="77777777" w:rsidTr="00EB459C">
        <w:trPr>
          <w:trHeight w:val="284"/>
        </w:trPr>
        <w:tc>
          <w:tcPr>
            <w:tcW w:w="290" w:type="pct"/>
            <w:vAlign w:val="center"/>
          </w:tcPr>
          <w:p w14:paraId="109D1A2E" w14:textId="77777777" w:rsidR="002C7BAB" w:rsidRPr="00702720" w:rsidRDefault="002C7BAB" w:rsidP="002C7BAB">
            <w:pPr>
              <w:keepNext/>
              <w:keepLines/>
              <w:spacing w:before="60" w:after="60"/>
              <w:rPr>
                <w:rFonts w:cs="Tahoma"/>
                <w:sz w:val="18"/>
                <w:szCs w:val="18"/>
              </w:rPr>
            </w:pPr>
            <w:r w:rsidRPr="00702720">
              <w:rPr>
                <w:rFonts w:cs="Tahoma"/>
                <w:sz w:val="18"/>
                <w:szCs w:val="18"/>
              </w:rPr>
              <w:t>3</w:t>
            </w:r>
          </w:p>
        </w:tc>
        <w:tc>
          <w:tcPr>
            <w:tcW w:w="2173" w:type="pct"/>
            <w:vAlign w:val="center"/>
          </w:tcPr>
          <w:p w14:paraId="760206BD" w14:textId="3AA971B5" w:rsidR="002C7BAB" w:rsidRPr="00702720" w:rsidRDefault="002C7BAB" w:rsidP="002C7BAB">
            <w:pPr>
              <w:pStyle w:val="TableParagraph"/>
              <w:rPr>
                <w:rFonts w:cs="Tahoma"/>
                <w:lang w:val="en-US"/>
              </w:rPr>
            </w:pPr>
            <w:proofErr w:type="spellStart"/>
            <w:r w:rsidRPr="00702720">
              <w:rPr>
                <w:rFonts w:cs="Tahoma"/>
                <w:lang w:val="en-US"/>
              </w:rPr>
              <w:t>Άλλες</w:t>
            </w:r>
            <w:proofErr w:type="spellEnd"/>
            <w:r w:rsidRPr="00702720">
              <w:rPr>
                <w:rFonts w:cs="Tahoma"/>
                <w:lang w:val="en-US"/>
              </w:rPr>
              <w:t xml:space="preserve"> δαπ</w:t>
            </w:r>
            <w:proofErr w:type="spellStart"/>
            <w:r w:rsidRPr="00702720">
              <w:rPr>
                <w:rFonts w:cs="Tahoma"/>
                <w:lang w:val="en-US"/>
              </w:rPr>
              <w:t>άνες</w:t>
            </w:r>
            <w:proofErr w:type="spellEnd"/>
            <w:r w:rsidRPr="00702720">
              <w:rPr>
                <w:rFonts w:cs="Tahoma"/>
                <w:lang w:val="en-US"/>
              </w:rPr>
              <w:t xml:space="preserve"> (</w:t>
            </w:r>
            <w:proofErr w:type="spellStart"/>
            <w:r w:rsidRPr="00702720">
              <w:rPr>
                <w:rFonts w:cs="Tahoma"/>
                <w:lang w:val="en-US"/>
              </w:rPr>
              <w:t>Πίν</w:t>
            </w:r>
            <w:proofErr w:type="spellEnd"/>
            <w:r w:rsidRPr="00702720">
              <w:rPr>
                <w:rFonts w:cs="Tahoma"/>
                <w:lang w:val="en-US"/>
              </w:rPr>
              <w:t>ακας VI.</w:t>
            </w:r>
            <w:r w:rsidR="00BD72D0" w:rsidRPr="00702720">
              <w:rPr>
                <w:rFonts w:cs="Tahoma"/>
              </w:rPr>
              <w:t>1.5</w:t>
            </w:r>
            <w:r w:rsidRPr="00702720">
              <w:rPr>
                <w:rFonts w:cs="Tahoma"/>
                <w:lang w:val="en-US"/>
              </w:rPr>
              <w:t>)</w:t>
            </w:r>
          </w:p>
        </w:tc>
        <w:tc>
          <w:tcPr>
            <w:tcW w:w="845" w:type="pct"/>
            <w:vAlign w:val="center"/>
          </w:tcPr>
          <w:p w14:paraId="46C96B0F" w14:textId="77777777" w:rsidR="002C7BAB" w:rsidRPr="00702720" w:rsidRDefault="002C7BAB" w:rsidP="002C7BAB">
            <w:pPr>
              <w:keepNext/>
              <w:keepLines/>
              <w:spacing w:before="60" w:after="60"/>
              <w:rPr>
                <w:rFonts w:cs="Tahoma"/>
                <w:sz w:val="18"/>
                <w:szCs w:val="18"/>
              </w:rPr>
            </w:pPr>
          </w:p>
        </w:tc>
        <w:tc>
          <w:tcPr>
            <w:tcW w:w="846" w:type="pct"/>
            <w:vAlign w:val="center"/>
          </w:tcPr>
          <w:p w14:paraId="381CF597" w14:textId="77777777" w:rsidR="002C7BAB" w:rsidRPr="00702720" w:rsidRDefault="002C7BAB" w:rsidP="002C7BAB">
            <w:pPr>
              <w:keepNext/>
              <w:keepLines/>
              <w:spacing w:before="60" w:after="60"/>
              <w:rPr>
                <w:rFonts w:cs="Tahoma"/>
                <w:sz w:val="18"/>
                <w:szCs w:val="18"/>
              </w:rPr>
            </w:pPr>
          </w:p>
        </w:tc>
        <w:tc>
          <w:tcPr>
            <w:tcW w:w="846" w:type="pct"/>
            <w:vAlign w:val="center"/>
          </w:tcPr>
          <w:p w14:paraId="4A068536" w14:textId="77777777" w:rsidR="002C7BAB" w:rsidRPr="00702720" w:rsidRDefault="002C7BAB" w:rsidP="002C7BAB">
            <w:pPr>
              <w:keepNext/>
              <w:keepLines/>
              <w:spacing w:before="60" w:after="60"/>
              <w:rPr>
                <w:rFonts w:cs="Tahoma"/>
                <w:sz w:val="18"/>
                <w:szCs w:val="18"/>
              </w:rPr>
            </w:pPr>
          </w:p>
        </w:tc>
      </w:tr>
      <w:tr w:rsidR="002C7BAB" w:rsidRPr="00702720" w14:paraId="3FDC4F5A" w14:textId="77777777" w:rsidTr="00EB459C">
        <w:trPr>
          <w:trHeight w:val="284"/>
        </w:trPr>
        <w:tc>
          <w:tcPr>
            <w:tcW w:w="290" w:type="pct"/>
            <w:shd w:val="clear" w:color="auto" w:fill="A0A0A0"/>
            <w:vAlign w:val="center"/>
          </w:tcPr>
          <w:p w14:paraId="07BB2997" w14:textId="77777777" w:rsidR="002C7BAB" w:rsidRPr="00702720" w:rsidRDefault="002C7BAB" w:rsidP="002C7BAB">
            <w:pPr>
              <w:keepNext/>
              <w:keepLines/>
              <w:spacing w:before="60" w:after="60"/>
              <w:rPr>
                <w:rFonts w:cs="Tahoma"/>
                <w:sz w:val="18"/>
                <w:szCs w:val="18"/>
              </w:rPr>
            </w:pPr>
          </w:p>
        </w:tc>
        <w:tc>
          <w:tcPr>
            <w:tcW w:w="2173" w:type="pct"/>
            <w:shd w:val="clear" w:color="auto" w:fill="A0A0A0"/>
            <w:vAlign w:val="center"/>
          </w:tcPr>
          <w:p w14:paraId="32372B2C" w14:textId="77777777" w:rsidR="002C7BAB" w:rsidRPr="00702720" w:rsidRDefault="002C7BAB" w:rsidP="002C7BAB">
            <w:pPr>
              <w:pStyle w:val="aa"/>
              <w:keepNext/>
              <w:keepLines/>
              <w:spacing w:before="60" w:after="60"/>
              <w:rPr>
                <w:rFonts w:cs="Tahoma"/>
                <w:b/>
                <w:sz w:val="18"/>
                <w:szCs w:val="18"/>
              </w:rPr>
            </w:pPr>
            <w:r w:rsidRPr="00702720">
              <w:rPr>
                <w:rFonts w:cs="Tahoma"/>
                <w:b/>
                <w:sz w:val="18"/>
                <w:szCs w:val="18"/>
              </w:rPr>
              <w:t>ΓΕΝΙΚΟ ΣΥΝΟΛΟ</w:t>
            </w:r>
          </w:p>
        </w:tc>
        <w:tc>
          <w:tcPr>
            <w:tcW w:w="845" w:type="pct"/>
            <w:shd w:val="clear" w:color="auto" w:fill="A0A0A0"/>
            <w:vAlign w:val="center"/>
          </w:tcPr>
          <w:p w14:paraId="097FFBFF" w14:textId="77777777" w:rsidR="002C7BAB" w:rsidRPr="00702720" w:rsidRDefault="002C7BAB" w:rsidP="002C7BAB">
            <w:pPr>
              <w:keepNext/>
              <w:keepLines/>
              <w:spacing w:before="60" w:after="60"/>
              <w:rPr>
                <w:rFonts w:cs="Tahoma"/>
                <w:sz w:val="18"/>
                <w:szCs w:val="18"/>
              </w:rPr>
            </w:pPr>
          </w:p>
        </w:tc>
        <w:tc>
          <w:tcPr>
            <w:tcW w:w="846" w:type="pct"/>
            <w:shd w:val="clear" w:color="auto" w:fill="A0A0A0"/>
            <w:vAlign w:val="center"/>
          </w:tcPr>
          <w:p w14:paraId="0DF32448" w14:textId="77777777" w:rsidR="002C7BAB" w:rsidRPr="00702720" w:rsidRDefault="002C7BAB" w:rsidP="002C7BAB">
            <w:pPr>
              <w:keepNext/>
              <w:keepLines/>
              <w:spacing w:before="60" w:after="60"/>
              <w:rPr>
                <w:rFonts w:cs="Tahoma"/>
                <w:sz w:val="18"/>
                <w:szCs w:val="18"/>
              </w:rPr>
            </w:pPr>
          </w:p>
        </w:tc>
        <w:tc>
          <w:tcPr>
            <w:tcW w:w="846" w:type="pct"/>
            <w:shd w:val="clear" w:color="auto" w:fill="A0A0A0"/>
            <w:vAlign w:val="center"/>
          </w:tcPr>
          <w:p w14:paraId="43C38BF0" w14:textId="77777777" w:rsidR="002C7BAB" w:rsidRPr="00702720" w:rsidRDefault="002C7BAB" w:rsidP="002C7BAB">
            <w:pPr>
              <w:keepNext/>
              <w:keepLines/>
              <w:spacing w:before="60" w:after="60"/>
              <w:rPr>
                <w:rFonts w:cs="Tahoma"/>
                <w:sz w:val="18"/>
                <w:szCs w:val="18"/>
              </w:rPr>
            </w:pPr>
          </w:p>
        </w:tc>
      </w:tr>
    </w:tbl>
    <w:p w14:paraId="46F74DB4" w14:textId="3AC6DE0E" w:rsidR="00DE713C" w:rsidRPr="00702720" w:rsidRDefault="00DE713C" w:rsidP="00BA4490">
      <w:pPr>
        <w:rPr>
          <w:rFonts w:cs="Tahoma"/>
        </w:rPr>
      </w:pPr>
    </w:p>
    <w:p w14:paraId="7A419E04" w14:textId="425804FA" w:rsidR="00EE1060" w:rsidRPr="00702720" w:rsidRDefault="00EE1060" w:rsidP="00BA4490">
      <w:pPr>
        <w:rPr>
          <w:rFonts w:cs="Tahoma"/>
          <w:b/>
          <w:bCs/>
        </w:rPr>
      </w:pPr>
    </w:p>
    <w:p w14:paraId="45C3B8AC" w14:textId="2040C4F8" w:rsidR="00EE1060" w:rsidRPr="00702720" w:rsidRDefault="00EE1060" w:rsidP="007F5B86">
      <w:pPr>
        <w:pStyle w:val="Appendix-Heading3"/>
      </w:pPr>
      <w:bookmarkStart w:id="759" w:name="_Toc105346522"/>
      <w:bookmarkStart w:id="760" w:name="_Ref125452675"/>
      <w:bookmarkStart w:id="761" w:name="_Ref125452682"/>
      <w:bookmarkStart w:id="762" w:name="_Toc191630180"/>
      <w:r w:rsidRPr="00702720">
        <w:t>Συγκεντρωτικός Πίνακας Οικονομικής Προσφοράς Συντήρησης</w:t>
      </w:r>
      <w:bookmarkEnd w:id="759"/>
      <w:bookmarkEnd w:id="760"/>
      <w:bookmarkEnd w:id="761"/>
      <w:bookmarkEnd w:id="762"/>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0"/>
        <w:gridCol w:w="2717"/>
        <w:gridCol w:w="2080"/>
        <w:gridCol w:w="2246"/>
        <w:gridCol w:w="2045"/>
        <w:gridCol w:w="2248"/>
        <w:gridCol w:w="1953"/>
      </w:tblGrid>
      <w:tr w:rsidR="00733B1F" w:rsidRPr="00702720" w14:paraId="1927CE61" w14:textId="77777777">
        <w:trPr>
          <w:trHeight w:val="893"/>
        </w:trPr>
        <w:tc>
          <w:tcPr>
            <w:tcW w:w="1270" w:type="dxa"/>
            <w:shd w:val="clear" w:color="auto" w:fill="CCCCCC"/>
          </w:tcPr>
          <w:p w14:paraId="49B2289A" w14:textId="77777777" w:rsidR="00733B1F" w:rsidRPr="00702720" w:rsidRDefault="00733B1F">
            <w:pPr>
              <w:pStyle w:val="TableParagraph"/>
              <w:spacing w:before="1"/>
              <w:rPr>
                <w:rFonts w:cs="Tahoma"/>
                <w:sz w:val="23"/>
              </w:rPr>
            </w:pPr>
            <w:bookmarkStart w:id="763" w:name="_Hlk63947784"/>
          </w:p>
          <w:p w14:paraId="52CC6F0A" w14:textId="77777777" w:rsidR="00733B1F" w:rsidRPr="00702720" w:rsidRDefault="00733B1F">
            <w:pPr>
              <w:pStyle w:val="TableParagraph"/>
              <w:ind w:left="110"/>
              <w:rPr>
                <w:rFonts w:cs="Tahoma"/>
                <w:sz w:val="18"/>
              </w:rPr>
            </w:pPr>
            <w:r w:rsidRPr="00702720">
              <w:rPr>
                <w:rFonts w:cs="Tahoma"/>
                <w:sz w:val="18"/>
              </w:rPr>
              <w:t>ΕΤΟΣ *</w:t>
            </w:r>
          </w:p>
        </w:tc>
        <w:tc>
          <w:tcPr>
            <w:tcW w:w="2717" w:type="dxa"/>
            <w:shd w:val="clear" w:color="auto" w:fill="CCCCCC"/>
          </w:tcPr>
          <w:p w14:paraId="07CCBD56" w14:textId="77777777" w:rsidR="00733B1F" w:rsidRPr="00702720" w:rsidRDefault="00733B1F">
            <w:pPr>
              <w:pStyle w:val="TableParagraph"/>
              <w:ind w:left="110"/>
              <w:rPr>
                <w:rFonts w:cs="Tahoma"/>
                <w:sz w:val="18"/>
              </w:rPr>
            </w:pPr>
            <w:r w:rsidRPr="00702720">
              <w:rPr>
                <w:rFonts w:cs="Tahoma"/>
                <w:sz w:val="18"/>
              </w:rPr>
              <w:t>ΕΤΗΣΙΑ ΣΥΝΤΗΡΗΣΗ (ΧΩΡΙΣ ΦΠΑ) [€]</w:t>
            </w:r>
          </w:p>
        </w:tc>
        <w:tc>
          <w:tcPr>
            <w:tcW w:w="2080" w:type="dxa"/>
            <w:shd w:val="clear" w:color="auto" w:fill="CCCCCC"/>
          </w:tcPr>
          <w:p w14:paraId="54883288" w14:textId="77777777" w:rsidR="00733B1F" w:rsidRPr="00702720" w:rsidRDefault="00733B1F">
            <w:pPr>
              <w:pStyle w:val="TableParagraph"/>
              <w:tabs>
                <w:tab w:val="left" w:pos="981"/>
              </w:tabs>
              <w:ind w:left="110" w:right="94"/>
              <w:rPr>
                <w:rFonts w:cs="Tahoma"/>
                <w:sz w:val="18"/>
              </w:rPr>
            </w:pPr>
            <w:r w:rsidRPr="00702720">
              <w:rPr>
                <w:rFonts w:cs="Tahoma"/>
                <w:sz w:val="18"/>
              </w:rPr>
              <w:t>ΕΤΗΣΙΑ</w:t>
            </w:r>
            <w:r w:rsidRPr="00702720">
              <w:rPr>
                <w:rFonts w:cs="Tahoma"/>
                <w:sz w:val="18"/>
              </w:rPr>
              <w:tab/>
            </w:r>
            <w:r w:rsidRPr="00702720">
              <w:rPr>
                <w:rFonts w:cs="Tahoma"/>
                <w:spacing w:val="-3"/>
                <w:sz w:val="18"/>
              </w:rPr>
              <w:t xml:space="preserve">ΔΑΠΑΝΗ </w:t>
            </w:r>
            <w:r w:rsidRPr="00702720">
              <w:rPr>
                <w:rFonts w:cs="Tahoma"/>
                <w:sz w:val="18"/>
              </w:rPr>
              <w:t>ΠΑΡΟΧΩΝ</w:t>
            </w:r>
          </w:p>
          <w:p w14:paraId="08075E48" w14:textId="77777777" w:rsidR="00733B1F" w:rsidRPr="00702720" w:rsidRDefault="00733B1F">
            <w:pPr>
              <w:pStyle w:val="TableParagraph"/>
              <w:ind w:left="110"/>
              <w:rPr>
                <w:rFonts w:cs="Tahoma"/>
                <w:sz w:val="18"/>
              </w:rPr>
            </w:pPr>
            <w:r w:rsidRPr="00702720">
              <w:rPr>
                <w:rFonts w:cs="Tahoma"/>
                <w:sz w:val="18"/>
              </w:rPr>
              <w:t>(ΧΩΡΙΣ ΦΠΑ)</w:t>
            </w:r>
            <w:r w:rsidRPr="00702720">
              <w:rPr>
                <w:rFonts w:cs="Tahoma"/>
                <w:spacing w:val="-2"/>
                <w:sz w:val="18"/>
              </w:rPr>
              <w:t xml:space="preserve"> </w:t>
            </w:r>
            <w:r w:rsidRPr="00702720">
              <w:rPr>
                <w:rFonts w:cs="Tahoma"/>
                <w:sz w:val="18"/>
              </w:rPr>
              <w:t>[€]</w:t>
            </w:r>
          </w:p>
        </w:tc>
        <w:tc>
          <w:tcPr>
            <w:tcW w:w="2246" w:type="dxa"/>
            <w:shd w:val="clear" w:color="auto" w:fill="CCCCCC"/>
          </w:tcPr>
          <w:p w14:paraId="1DB89F97" w14:textId="77777777" w:rsidR="00733B1F" w:rsidRPr="00702720" w:rsidRDefault="00733B1F">
            <w:pPr>
              <w:pStyle w:val="TableParagraph"/>
              <w:spacing w:before="60"/>
              <w:ind w:left="108" w:right="91"/>
              <w:jc w:val="both"/>
              <w:rPr>
                <w:rFonts w:cs="Tahoma"/>
                <w:sz w:val="18"/>
              </w:rPr>
            </w:pPr>
            <w:r w:rsidRPr="00702720">
              <w:rPr>
                <w:rFonts w:cs="Tahoma"/>
                <w:sz w:val="18"/>
              </w:rPr>
              <w:t>ΣΥΝΟΛΙΚΗ ΕΤΗΣΙΑ ΑΞΙΑ ΣΥΝΤΗΡΗΣΗΣ (ΧΩΡΙΣ ΦΠΑ) [€]</w:t>
            </w:r>
          </w:p>
        </w:tc>
        <w:tc>
          <w:tcPr>
            <w:tcW w:w="2045" w:type="dxa"/>
            <w:shd w:val="clear" w:color="auto" w:fill="CCCCCC"/>
          </w:tcPr>
          <w:p w14:paraId="4ECF1682" w14:textId="77777777" w:rsidR="00733B1F" w:rsidRPr="00702720" w:rsidRDefault="00733B1F">
            <w:pPr>
              <w:pStyle w:val="TableParagraph"/>
              <w:spacing w:before="1"/>
              <w:rPr>
                <w:rFonts w:cs="Tahoma"/>
                <w:sz w:val="23"/>
              </w:rPr>
            </w:pPr>
          </w:p>
          <w:p w14:paraId="799F4AF8" w14:textId="77777777" w:rsidR="00733B1F" w:rsidRPr="00702720" w:rsidRDefault="00733B1F">
            <w:pPr>
              <w:pStyle w:val="TableParagraph"/>
              <w:ind w:left="112"/>
              <w:rPr>
                <w:rFonts w:cs="Tahoma"/>
                <w:sz w:val="18"/>
              </w:rPr>
            </w:pPr>
            <w:r w:rsidRPr="00702720">
              <w:rPr>
                <w:rFonts w:cs="Tahoma"/>
                <w:sz w:val="18"/>
              </w:rPr>
              <w:t>ΦΠΑ [€]</w:t>
            </w:r>
          </w:p>
        </w:tc>
        <w:tc>
          <w:tcPr>
            <w:tcW w:w="2248" w:type="dxa"/>
            <w:shd w:val="clear" w:color="auto" w:fill="CCCCCC"/>
          </w:tcPr>
          <w:p w14:paraId="6F0C12D0" w14:textId="77777777" w:rsidR="00733B1F" w:rsidRPr="00702720" w:rsidRDefault="00733B1F">
            <w:pPr>
              <w:pStyle w:val="TableParagraph"/>
              <w:ind w:left="110"/>
              <w:rPr>
                <w:rFonts w:cs="Tahoma"/>
                <w:sz w:val="18"/>
              </w:rPr>
            </w:pPr>
            <w:r w:rsidRPr="00702720">
              <w:rPr>
                <w:rFonts w:cs="Tahoma"/>
                <w:sz w:val="18"/>
              </w:rPr>
              <w:t xml:space="preserve">ΣΥΝΟΛΙΚΗ ΕΤΗΣΙΑ </w:t>
            </w:r>
            <w:r w:rsidRPr="00702720">
              <w:rPr>
                <w:rFonts w:cs="Tahoma"/>
                <w:spacing w:val="-5"/>
                <w:sz w:val="18"/>
              </w:rPr>
              <w:t xml:space="preserve">ΑΞΙΑ </w:t>
            </w:r>
            <w:r w:rsidRPr="00702720">
              <w:rPr>
                <w:rFonts w:cs="Tahoma"/>
                <w:sz w:val="18"/>
              </w:rPr>
              <w:t>ΣΥΝΤΗΡΗΣΗΣ</w:t>
            </w:r>
          </w:p>
          <w:p w14:paraId="3D3AA62E" w14:textId="77777777" w:rsidR="00733B1F" w:rsidRPr="00702720" w:rsidRDefault="00733B1F">
            <w:pPr>
              <w:pStyle w:val="TableParagraph"/>
              <w:ind w:left="110"/>
              <w:rPr>
                <w:rFonts w:cs="Tahoma"/>
                <w:sz w:val="18"/>
              </w:rPr>
            </w:pPr>
            <w:r w:rsidRPr="00702720">
              <w:rPr>
                <w:rFonts w:cs="Tahoma"/>
                <w:sz w:val="18"/>
              </w:rPr>
              <w:t>(ΜΕ ΦΠΑ)</w:t>
            </w:r>
            <w:r w:rsidRPr="00702720">
              <w:rPr>
                <w:rFonts w:cs="Tahoma"/>
                <w:spacing w:val="-1"/>
                <w:sz w:val="18"/>
              </w:rPr>
              <w:t xml:space="preserve"> </w:t>
            </w:r>
            <w:r w:rsidRPr="00702720">
              <w:rPr>
                <w:rFonts w:cs="Tahoma"/>
                <w:sz w:val="18"/>
              </w:rPr>
              <w:t>[€]</w:t>
            </w:r>
          </w:p>
        </w:tc>
        <w:tc>
          <w:tcPr>
            <w:tcW w:w="1953" w:type="dxa"/>
            <w:shd w:val="clear" w:color="auto" w:fill="CCCCCC"/>
          </w:tcPr>
          <w:p w14:paraId="0E060CDA" w14:textId="77777777" w:rsidR="00733B1F" w:rsidRPr="00702720" w:rsidRDefault="00733B1F">
            <w:pPr>
              <w:pStyle w:val="TableParagraph"/>
              <w:tabs>
                <w:tab w:val="left" w:pos="1039"/>
              </w:tabs>
              <w:spacing w:before="170"/>
              <w:ind w:left="111" w:right="91"/>
              <w:rPr>
                <w:rFonts w:cs="Tahoma"/>
                <w:sz w:val="18"/>
              </w:rPr>
            </w:pPr>
            <w:r w:rsidRPr="00702720">
              <w:rPr>
                <w:rFonts w:cs="Tahoma"/>
                <w:sz w:val="18"/>
              </w:rPr>
              <w:t>ΕΤΗΣΙΟ</w:t>
            </w:r>
            <w:r w:rsidRPr="00702720">
              <w:rPr>
                <w:rFonts w:cs="Tahoma"/>
                <w:sz w:val="18"/>
              </w:rPr>
              <w:tab/>
            </w:r>
            <w:r w:rsidRPr="00702720">
              <w:rPr>
                <w:rFonts w:cs="Tahoma"/>
                <w:spacing w:val="-3"/>
                <w:sz w:val="18"/>
              </w:rPr>
              <w:t xml:space="preserve">ΠΟΣΟΣΤΟ </w:t>
            </w:r>
            <w:r w:rsidRPr="00702720">
              <w:rPr>
                <w:rFonts w:cs="Tahoma"/>
                <w:sz w:val="18"/>
              </w:rPr>
              <w:t>ΣΥΝΤΗΡΗΣΗΣ</w:t>
            </w:r>
            <w:r w:rsidRPr="00702720">
              <w:rPr>
                <w:rFonts w:cs="Tahoma"/>
                <w:spacing w:val="-2"/>
                <w:sz w:val="18"/>
              </w:rPr>
              <w:t xml:space="preserve"> </w:t>
            </w:r>
            <w:r w:rsidRPr="00702720">
              <w:rPr>
                <w:rFonts w:cs="Tahoma"/>
                <w:sz w:val="18"/>
              </w:rPr>
              <w:t>**</w:t>
            </w:r>
          </w:p>
        </w:tc>
      </w:tr>
      <w:tr w:rsidR="00733B1F" w:rsidRPr="00702720" w14:paraId="06C45F6E" w14:textId="77777777">
        <w:trPr>
          <w:trHeight w:val="337"/>
        </w:trPr>
        <w:tc>
          <w:tcPr>
            <w:tcW w:w="1270" w:type="dxa"/>
            <w:vAlign w:val="center"/>
          </w:tcPr>
          <w:p w14:paraId="27252825" w14:textId="77777777" w:rsidR="00733B1F" w:rsidRPr="00702720" w:rsidRDefault="00733B1F">
            <w:pPr>
              <w:pStyle w:val="TableParagraph"/>
              <w:spacing w:line="217" w:lineRule="exact"/>
              <w:ind w:left="110"/>
              <w:rPr>
                <w:rFonts w:cs="Tahoma"/>
                <w:b/>
                <w:sz w:val="12"/>
              </w:rPr>
            </w:pPr>
            <w:r w:rsidRPr="00702720">
              <w:rPr>
                <w:rFonts w:cs="Tahoma"/>
                <w:b/>
                <w:position w:val="-5"/>
                <w:sz w:val="18"/>
              </w:rPr>
              <w:t>1</w:t>
            </w:r>
            <w:r w:rsidRPr="00702720">
              <w:rPr>
                <w:rFonts w:cs="Tahoma"/>
                <w:b/>
                <w:sz w:val="12"/>
              </w:rPr>
              <w:t>ο</w:t>
            </w:r>
          </w:p>
        </w:tc>
        <w:tc>
          <w:tcPr>
            <w:tcW w:w="2717" w:type="dxa"/>
            <w:vAlign w:val="center"/>
          </w:tcPr>
          <w:p w14:paraId="5781E32A" w14:textId="77777777" w:rsidR="00733B1F" w:rsidRPr="00702720" w:rsidRDefault="00733B1F">
            <w:pPr>
              <w:pStyle w:val="TableParagraph"/>
              <w:rPr>
                <w:rFonts w:cs="Tahoma"/>
                <w:sz w:val="18"/>
              </w:rPr>
            </w:pPr>
          </w:p>
        </w:tc>
        <w:tc>
          <w:tcPr>
            <w:tcW w:w="2080" w:type="dxa"/>
            <w:vAlign w:val="center"/>
          </w:tcPr>
          <w:p w14:paraId="2CF4A64A" w14:textId="77777777" w:rsidR="00733B1F" w:rsidRPr="00702720" w:rsidRDefault="00733B1F">
            <w:pPr>
              <w:pStyle w:val="TableParagraph"/>
              <w:rPr>
                <w:rFonts w:cs="Tahoma"/>
                <w:sz w:val="18"/>
              </w:rPr>
            </w:pPr>
          </w:p>
        </w:tc>
        <w:tc>
          <w:tcPr>
            <w:tcW w:w="2246" w:type="dxa"/>
            <w:vAlign w:val="center"/>
          </w:tcPr>
          <w:p w14:paraId="409C2B2A" w14:textId="77777777" w:rsidR="00733B1F" w:rsidRPr="00702720" w:rsidRDefault="00733B1F">
            <w:pPr>
              <w:pStyle w:val="TableParagraph"/>
              <w:rPr>
                <w:rFonts w:cs="Tahoma"/>
                <w:sz w:val="18"/>
              </w:rPr>
            </w:pPr>
          </w:p>
        </w:tc>
        <w:tc>
          <w:tcPr>
            <w:tcW w:w="2045" w:type="dxa"/>
            <w:vAlign w:val="center"/>
          </w:tcPr>
          <w:p w14:paraId="4230D2A2" w14:textId="77777777" w:rsidR="00733B1F" w:rsidRPr="00702720" w:rsidRDefault="00733B1F">
            <w:pPr>
              <w:pStyle w:val="TableParagraph"/>
              <w:rPr>
                <w:rFonts w:cs="Tahoma"/>
                <w:sz w:val="18"/>
              </w:rPr>
            </w:pPr>
          </w:p>
        </w:tc>
        <w:tc>
          <w:tcPr>
            <w:tcW w:w="2248" w:type="dxa"/>
            <w:vAlign w:val="center"/>
          </w:tcPr>
          <w:p w14:paraId="660D6BAA" w14:textId="77777777" w:rsidR="00733B1F" w:rsidRPr="00702720" w:rsidRDefault="00733B1F">
            <w:pPr>
              <w:pStyle w:val="TableParagraph"/>
              <w:rPr>
                <w:rFonts w:cs="Tahoma"/>
                <w:sz w:val="18"/>
              </w:rPr>
            </w:pPr>
          </w:p>
        </w:tc>
        <w:tc>
          <w:tcPr>
            <w:tcW w:w="1953" w:type="dxa"/>
            <w:vAlign w:val="center"/>
          </w:tcPr>
          <w:p w14:paraId="2BE8384B" w14:textId="77777777" w:rsidR="00733B1F" w:rsidRPr="00702720" w:rsidRDefault="00733B1F">
            <w:pPr>
              <w:pStyle w:val="TableParagraph"/>
              <w:rPr>
                <w:rFonts w:cs="Tahoma"/>
                <w:sz w:val="18"/>
              </w:rPr>
            </w:pPr>
          </w:p>
        </w:tc>
      </w:tr>
      <w:tr w:rsidR="00733B1F" w:rsidRPr="00702720" w14:paraId="58BE6CE2" w14:textId="77777777">
        <w:trPr>
          <w:trHeight w:val="337"/>
        </w:trPr>
        <w:tc>
          <w:tcPr>
            <w:tcW w:w="1270" w:type="dxa"/>
            <w:vAlign w:val="center"/>
          </w:tcPr>
          <w:p w14:paraId="368DABB2" w14:textId="77777777" w:rsidR="00733B1F" w:rsidRPr="00702720" w:rsidRDefault="00733B1F">
            <w:pPr>
              <w:pStyle w:val="TableParagraph"/>
              <w:spacing w:line="217" w:lineRule="exact"/>
              <w:ind w:left="110"/>
              <w:rPr>
                <w:rFonts w:cs="Tahoma"/>
                <w:b/>
                <w:sz w:val="12"/>
              </w:rPr>
            </w:pPr>
            <w:r w:rsidRPr="00702720">
              <w:rPr>
                <w:rFonts w:cs="Tahoma"/>
                <w:b/>
                <w:position w:val="-5"/>
                <w:sz w:val="18"/>
              </w:rPr>
              <w:t>2</w:t>
            </w:r>
            <w:r w:rsidRPr="00702720">
              <w:rPr>
                <w:rFonts w:cs="Tahoma"/>
                <w:b/>
                <w:sz w:val="12"/>
              </w:rPr>
              <w:t>ο</w:t>
            </w:r>
          </w:p>
        </w:tc>
        <w:tc>
          <w:tcPr>
            <w:tcW w:w="2717" w:type="dxa"/>
            <w:vAlign w:val="center"/>
          </w:tcPr>
          <w:p w14:paraId="74008FFF" w14:textId="77777777" w:rsidR="00733B1F" w:rsidRPr="00702720" w:rsidRDefault="00733B1F">
            <w:pPr>
              <w:pStyle w:val="TableParagraph"/>
              <w:rPr>
                <w:rFonts w:cs="Tahoma"/>
                <w:sz w:val="18"/>
              </w:rPr>
            </w:pPr>
          </w:p>
        </w:tc>
        <w:tc>
          <w:tcPr>
            <w:tcW w:w="2080" w:type="dxa"/>
            <w:vAlign w:val="center"/>
          </w:tcPr>
          <w:p w14:paraId="54A11CA7" w14:textId="77777777" w:rsidR="00733B1F" w:rsidRPr="00702720" w:rsidRDefault="00733B1F">
            <w:pPr>
              <w:pStyle w:val="TableParagraph"/>
              <w:rPr>
                <w:rFonts w:cs="Tahoma"/>
                <w:sz w:val="18"/>
              </w:rPr>
            </w:pPr>
          </w:p>
        </w:tc>
        <w:tc>
          <w:tcPr>
            <w:tcW w:w="2246" w:type="dxa"/>
            <w:vAlign w:val="center"/>
          </w:tcPr>
          <w:p w14:paraId="43D5059D" w14:textId="77777777" w:rsidR="00733B1F" w:rsidRPr="00702720" w:rsidRDefault="00733B1F">
            <w:pPr>
              <w:pStyle w:val="TableParagraph"/>
              <w:rPr>
                <w:rFonts w:cs="Tahoma"/>
                <w:sz w:val="18"/>
              </w:rPr>
            </w:pPr>
          </w:p>
        </w:tc>
        <w:tc>
          <w:tcPr>
            <w:tcW w:w="2045" w:type="dxa"/>
            <w:vAlign w:val="center"/>
          </w:tcPr>
          <w:p w14:paraId="5E4534CB" w14:textId="77777777" w:rsidR="00733B1F" w:rsidRPr="00702720" w:rsidRDefault="00733B1F">
            <w:pPr>
              <w:pStyle w:val="TableParagraph"/>
              <w:rPr>
                <w:rFonts w:cs="Tahoma"/>
                <w:sz w:val="18"/>
              </w:rPr>
            </w:pPr>
          </w:p>
        </w:tc>
        <w:tc>
          <w:tcPr>
            <w:tcW w:w="2248" w:type="dxa"/>
            <w:vAlign w:val="center"/>
          </w:tcPr>
          <w:p w14:paraId="20074B01" w14:textId="77777777" w:rsidR="00733B1F" w:rsidRPr="00702720" w:rsidRDefault="00733B1F">
            <w:pPr>
              <w:pStyle w:val="TableParagraph"/>
              <w:rPr>
                <w:rFonts w:cs="Tahoma"/>
                <w:sz w:val="18"/>
              </w:rPr>
            </w:pPr>
          </w:p>
        </w:tc>
        <w:tc>
          <w:tcPr>
            <w:tcW w:w="1953" w:type="dxa"/>
            <w:vAlign w:val="center"/>
          </w:tcPr>
          <w:p w14:paraId="52D5377C" w14:textId="77777777" w:rsidR="00733B1F" w:rsidRPr="00702720" w:rsidRDefault="00733B1F">
            <w:pPr>
              <w:pStyle w:val="TableParagraph"/>
              <w:rPr>
                <w:rFonts w:cs="Tahoma"/>
                <w:sz w:val="18"/>
              </w:rPr>
            </w:pPr>
          </w:p>
        </w:tc>
      </w:tr>
      <w:tr w:rsidR="00733B1F" w:rsidRPr="00702720" w14:paraId="0291CC1A" w14:textId="77777777">
        <w:trPr>
          <w:trHeight w:val="337"/>
        </w:trPr>
        <w:tc>
          <w:tcPr>
            <w:tcW w:w="1270" w:type="dxa"/>
            <w:vAlign w:val="center"/>
          </w:tcPr>
          <w:p w14:paraId="1C63F5F7" w14:textId="1F43668C" w:rsidR="00733B1F" w:rsidRPr="00702720" w:rsidRDefault="00047299">
            <w:pPr>
              <w:pStyle w:val="TableParagraph"/>
              <w:spacing w:line="217" w:lineRule="exact"/>
              <w:ind w:left="110"/>
              <w:rPr>
                <w:rFonts w:cs="Tahoma"/>
                <w:b/>
                <w:sz w:val="12"/>
              </w:rPr>
            </w:pPr>
            <w:r>
              <w:rPr>
                <w:rFonts w:cs="Tahoma"/>
                <w:b/>
                <w:position w:val="-5"/>
                <w:sz w:val="18"/>
              </w:rPr>
              <w:t>3</w:t>
            </w:r>
            <w:r w:rsidRPr="00702720">
              <w:rPr>
                <w:rFonts w:cs="Tahoma"/>
                <w:b/>
                <w:sz w:val="12"/>
              </w:rPr>
              <w:t>ο</w:t>
            </w:r>
          </w:p>
        </w:tc>
        <w:tc>
          <w:tcPr>
            <w:tcW w:w="2717" w:type="dxa"/>
            <w:vAlign w:val="center"/>
          </w:tcPr>
          <w:p w14:paraId="41DFD2BB" w14:textId="77777777" w:rsidR="00733B1F" w:rsidRPr="00702720" w:rsidRDefault="00733B1F">
            <w:pPr>
              <w:pStyle w:val="TableParagraph"/>
              <w:rPr>
                <w:rFonts w:cs="Tahoma"/>
                <w:sz w:val="18"/>
              </w:rPr>
            </w:pPr>
          </w:p>
        </w:tc>
        <w:tc>
          <w:tcPr>
            <w:tcW w:w="2080" w:type="dxa"/>
            <w:vAlign w:val="center"/>
          </w:tcPr>
          <w:p w14:paraId="42A42D25" w14:textId="77777777" w:rsidR="00733B1F" w:rsidRPr="00702720" w:rsidRDefault="00733B1F">
            <w:pPr>
              <w:pStyle w:val="TableParagraph"/>
              <w:rPr>
                <w:rFonts w:cs="Tahoma"/>
                <w:sz w:val="18"/>
              </w:rPr>
            </w:pPr>
          </w:p>
        </w:tc>
        <w:tc>
          <w:tcPr>
            <w:tcW w:w="2246" w:type="dxa"/>
            <w:vAlign w:val="center"/>
          </w:tcPr>
          <w:p w14:paraId="2F64BCC8" w14:textId="77777777" w:rsidR="00733B1F" w:rsidRPr="00702720" w:rsidRDefault="00733B1F">
            <w:pPr>
              <w:pStyle w:val="TableParagraph"/>
              <w:rPr>
                <w:rFonts w:cs="Tahoma"/>
                <w:sz w:val="18"/>
              </w:rPr>
            </w:pPr>
          </w:p>
        </w:tc>
        <w:tc>
          <w:tcPr>
            <w:tcW w:w="2045" w:type="dxa"/>
            <w:vAlign w:val="center"/>
          </w:tcPr>
          <w:p w14:paraId="46AB246A" w14:textId="77777777" w:rsidR="00733B1F" w:rsidRPr="00702720" w:rsidRDefault="00733B1F">
            <w:pPr>
              <w:pStyle w:val="TableParagraph"/>
              <w:rPr>
                <w:rFonts w:cs="Tahoma"/>
                <w:sz w:val="18"/>
              </w:rPr>
            </w:pPr>
          </w:p>
        </w:tc>
        <w:tc>
          <w:tcPr>
            <w:tcW w:w="2248" w:type="dxa"/>
            <w:vAlign w:val="center"/>
          </w:tcPr>
          <w:p w14:paraId="2EA0D598" w14:textId="77777777" w:rsidR="00733B1F" w:rsidRPr="00702720" w:rsidRDefault="00733B1F">
            <w:pPr>
              <w:pStyle w:val="TableParagraph"/>
              <w:rPr>
                <w:rFonts w:cs="Tahoma"/>
                <w:sz w:val="18"/>
              </w:rPr>
            </w:pPr>
          </w:p>
        </w:tc>
        <w:tc>
          <w:tcPr>
            <w:tcW w:w="1953" w:type="dxa"/>
            <w:vAlign w:val="center"/>
          </w:tcPr>
          <w:p w14:paraId="6B2EEEF3" w14:textId="77777777" w:rsidR="00733B1F" w:rsidRPr="00702720" w:rsidRDefault="00733B1F">
            <w:pPr>
              <w:pStyle w:val="TableParagraph"/>
              <w:rPr>
                <w:rFonts w:cs="Tahoma"/>
                <w:sz w:val="18"/>
              </w:rPr>
            </w:pPr>
          </w:p>
        </w:tc>
      </w:tr>
      <w:tr w:rsidR="00733B1F" w:rsidRPr="00702720" w14:paraId="4BF179F8" w14:textId="77777777">
        <w:trPr>
          <w:trHeight w:val="337"/>
        </w:trPr>
        <w:tc>
          <w:tcPr>
            <w:tcW w:w="127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E4FC39C" w14:textId="77777777" w:rsidR="00733B1F" w:rsidRPr="00702720" w:rsidRDefault="00733B1F">
            <w:pPr>
              <w:pStyle w:val="TableParagraph"/>
              <w:spacing w:line="217" w:lineRule="exact"/>
              <w:ind w:left="110"/>
              <w:rPr>
                <w:rFonts w:cs="Tahoma"/>
                <w:b/>
                <w:position w:val="-5"/>
                <w:sz w:val="18"/>
              </w:rPr>
            </w:pPr>
            <w:r w:rsidRPr="00702720">
              <w:rPr>
                <w:rFonts w:cs="Tahoma"/>
                <w:b/>
                <w:position w:val="-5"/>
                <w:sz w:val="18"/>
              </w:rPr>
              <w:t>ΣΥΝΟΛΟ</w:t>
            </w:r>
          </w:p>
        </w:tc>
        <w:tc>
          <w:tcPr>
            <w:tcW w:w="2717"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50FFA10" w14:textId="77777777" w:rsidR="00733B1F" w:rsidRPr="00702720" w:rsidRDefault="00733B1F">
            <w:pPr>
              <w:pStyle w:val="TableParagraph"/>
              <w:rPr>
                <w:rFonts w:cs="Tahoma"/>
                <w:sz w:val="18"/>
              </w:rPr>
            </w:pPr>
          </w:p>
        </w:tc>
        <w:tc>
          <w:tcPr>
            <w:tcW w:w="208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10F8FFBF" w14:textId="77777777" w:rsidR="00733B1F" w:rsidRPr="00702720" w:rsidRDefault="00733B1F">
            <w:pPr>
              <w:pStyle w:val="TableParagraph"/>
              <w:rPr>
                <w:rFonts w:cs="Tahoma"/>
                <w:sz w:val="18"/>
              </w:rPr>
            </w:pPr>
          </w:p>
        </w:tc>
        <w:tc>
          <w:tcPr>
            <w:tcW w:w="2246"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B780440" w14:textId="77777777" w:rsidR="00733B1F" w:rsidRPr="00702720" w:rsidRDefault="00733B1F">
            <w:pPr>
              <w:pStyle w:val="TableParagraph"/>
              <w:rPr>
                <w:rFonts w:cs="Tahoma"/>
                <w:sz w:val="18"/>
              </w:rPr>
            </w:pPr>
          </w:p>
        </w:tc>
        <w:tc>
          <w:tcPr>
            <w:tcW w:w="2045"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647D821" w14:textId="77777777" w:rsidR="00733B1F" w:rsidRPr="00702720" w:rsidRDefault="00733B1F">
            <w:pPr>
              <w:pStyle w:val="TableParagraph"/>
              <w:rPr>
                <w:rFonts w:cs="Tahoma"/>
                <w:sz w:val="18"/>
              </w:rPr>
            </w:pPr>
          </w:p>
        </w:tc>
        <w:tc>
          <w:tcPr>
            <w:tcW w:w="2248"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D3B2B67" w14:textId="77777777" w:rsidR="00733B1F" w:rsidRPr="00702720" w:rsidRDefault="00733B1F">
            <w:pPr>
              <w:pStyle w:val="TableParagraph"/>
              <w:rPr>
                <w:rFonts w:cs="Tahoma"/>
                <w:sz w:val="18"/>
              </w:rPr>
            </w:pPr>
          </w:p>
        </w:tc>
        <w:tc>
          <w:tcPr>
            <w:tcW w:w="1953"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1FCD7D9" w14:textId="77777777" w:rsidR="00733B1F" w:rsidRPr="00702720" w:rsidRDefault="00733B1F">
            <w:pPr>
              <w:pStyle w:val="TableParagraph"/>
              <w:rPr>
                <w:rFonts w:cs="Tahoma"/>
                <w:sz w:val="18"/>
              </w:rPr>
            </w:pPr>
          </w:p>
        </w:tc>
      </w:tr>
    </w:tbl>
    <w:p w14:paraId="77EB2794" w14:textId="77777777" w:rsidR="00EE1060" w:rsidRPr="00702720" w:rsidRDefault="00EE1060" w:rsidP="00EE1060">
      <w:pPr>
        <w:spacing w:before="100" w:beforeAutospacing="1" w:after="100" w:afterAutospacing="1"/>
        <w:rPr>
          <w:rFonts w:cs="Tahoma"/>
          <w:sz w:val="20"/>
        </w:rPr>
      </w:pPr>
      <w:r w:rsidRPr="00702720">
        <w:rPr>
          <w:rFonts w:cs="Tahoma"/>
          <w:sz w:val="20"/>
        </w:rPr>
        <w:t xml:space="preserve">* ΕΤΟΣ: μετά την </w:t>
      </w:r>
      <w:r w:rsidRPr="00702720">
        <w:rPr>
          <w:rFonts w:cs="Tahoma"/>
          <w:b/>
          <w:sz w:val="20"/>
        </w:rPr>
        <w:t>ελάχιστη</w:t>
      </w:r>
      <w:r w:rsidRPr="00702720">
        <w:rPr>
          <w:rFonts w:cs="Tahoma"/>
          <w:sz w:val="20"/>
        </w:rPr>
        <w:t xml:space="preserve"> ζητούμενη Περίοδο Εγγύησης</w:t>
      </w:r>
    </w:p>
    <w:p w14:paraId="135A5F0A" w14:textId="0768675C" w:rsidR="00EE1060" w:rsidRPr="00702720" w:rsidRDefault="00EE1060" w:rsidP="00EC339B">
      <w:pPr>
        <w:spacing w:before="100" w:beforeAutospacing="1" w:after="100" w:afterAutospacing="1"/>
        <w:rPr>
          <w:rFonts w:cs="Tahoma"/>
          <w:sz w:val="20"/>
        </w:rPr>
      </w:pPr>
      <w:r w:rsidRPr="00702720">
        <w:rPr>
          <w:rFonts w:cs="Tahoma"/>
          <w:sz w:val="20"/>
        </w:rPr>
        <w:t xml:space="preserve">** Το </w:t>
      </w:r>
      <w:r w:rsidRPr="00702720">
        <w:rPr>
          <w:rFonts w:cs="Tahoma"/>
          <w:b/>
          <w:sz w:val="20"/>
        </w:rPr>
        <w:t xml:space="preserve">ΕΤΗΣΙΟ ΠΟΣΟΣΤΟ ΣΥΝΤΗΡΗΣΗΣ </w:t>
      </w:r>
      <w:r w:rsidRPr="00702720">
        <w:rPr>
          <w:rFonts w:cs="Tahoma"/>
          <w:sz w:val="20"/>
        </w:rPr>
        <w:t xml:space="preserve">(για την κάθε γραμμή του </w:t>
      </w:r>
      <w:r w:rsidRPr="00702720">
        <w:rPr>
          <w:rFonts w:cs="Tahoma"/>
          <w:b/>
          <w:sz w:val="20"/>
        </w:rPr>
        <w:t xml:space="preserve">Πίνακα </w:t>
      </w:r>
      <w:r w:rsidR="00827F77" w:rsidRPr="00702720">
        <w:rPr>
          <w:rFonts w:cs="Tahoma"/>
          <w:b/>
          <w:sz w:val="20"/>
          <w:lang w:val="en-US"/>
        </w:rPr>
        <w:t>VI</w:t>
      </w:r>
      <w:r w:rsidR="00827F77" w:rsidRPr="00702720">
        <w:rPr>
          <w:rFonts w:cs="Tahoma"/>
          <w:b/>
          <w:sz w:val="20"/>
        </w:rPr>
        <w:t>.</w:t>
      </w:r>
      <w:r w:rsidR="000A6B4C" w:rsidRPr="00702720">
        <w:rPr>
          <w:rFonts w:cs="Tahoma"/>
          <w:b/>
          <w:sz w:val="20"/>
        </w:rPr>
        <w:t>1.</w:t>
      </w:r>
      <w:r w:rsidR="00BD72D0" w:rsidRPr="00702720">
        <w:rPr>
          <w:rFonts w:cs="Tahoma"/>
          <w:b/>
          <w:sz w:val="20"/>
        </w:rPr>
        <w:t>7</w:t>
      </w:r>
      <w:r w:rsidRPr="00702720">
        <w:rPr>
          <w:rFonts w:cs="Tahoma"/>
          <w:sz w:val="20"/>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702720">
        <w:rPr>
          <w:rFonts w:cs="Tahoma"/>
          <w:b/>
          <w:sz w:val="20"/>
        </w:rPr>
        <w:t xml:space="preserve">Πίνακα </w:t>
      </w:r>
      <w:r w:rsidR="00E604E3" w:rsidRPr="00702720">
        <w:rPr>
          <w:rFonts w:cs="Tahoma"/>
          <w:b/>
          <w:sz w:val="20"/>
          <w:lang w:val="en-US"/>
        </w:rPr>
        <w:t>VI</w:t>
      </w:r>
      <w:r w:rsidR="00E604E3" w:rsidRPr="00702720">
        <w:rPr>
          <w:rFonts w:cs="Tahoma"/>
          <w:b/>
          <w:sz w:val="20"/>
        </w:rPr>
        <w:t>.</w:t>
      </w:r>
      <w:r w:rsidR="000A6B4C" w:rsidRPr="00702720">
        <w:rPr>
          <w:rFonts w:cs="Tahoma"/>
          <w:b/>
          <w:sz w:val="20"/>
        </w:rPr>
        <w:t>1.</w:t>
      </w:r>
      <w:r w:rsidR="00BD72D0" w:rsidRPr="00702720">
        <w:rPr>
          <w:rFonts w:cs="Tahoma"/>
          <w:b/>
          <w:sz w:val="20"/>
        </w:rPr>
        <w:t>6</w:t>
      </w:r>
      <w:r w:rsidRPr="00702720">
        <w:rPr>
          <w:rFonts w:cs="Tahoma"/>
          <w:sz w:val="20"/>
        </w:rPr>
        <w:t>.</w:t>
      </w:r>
    </w:p>
    <w:p w14:paraId="05606386" w14:textId="77777777" w:rsidR="002C7BAB" w:rsidRPr="00702720" w:rsidRDefault="002C7BAB" w:rsidP="00EC339B">
      <w:pPr>
        <w:spacing w:before="100" w:beforeAutospacing="1" w:after="100" w:afterAutospacing="1"/>
        <w:rPr>
          <w:rFonts w:cs="Tahoma"/>
          <w:sz w:val="20"/>
        </w:rPr>
      </w:pPr>
    </w:p>
    <w:p w14:paraId="2483EA19" w14:textId="7916BD68" w:rsidR="002C7BAB" w:rsidRPr="00702720" w:rsidRDefault="002C7BAB" w:rsidP="002C7BAB">
      <w:pPr>
        <w:pStyle w:val="Appendix-Heading2"/>
      </w:pPr>
      <w:bookmarkStart w:id="764" w:name="_Toc191630181"/>
      <w:r w:rsidRPr="00702720">
        <w:lastRenderedPageBreak/>
        <w:t xml:space="preserve">Τμήμα </w:t>
      </w:r>
      <w:r w:rsidR="00CF0366" w:rsidRPr="00702720">
        <w:t>2</w:t>
      </w:r>
      <w:bookmarkEnd w:id="764"/>
    </w:p>
    <w:p w14:paraId="73B88869" w14:textId="77777777" w:rsidR="002C7BAB" w:rsidRPr="00702720" w:rsidRDefault="002C7BAB" w:rsidP="002C7BAB">
      <w:pPr>
        <w:rPr>
          <w:rFonts w:cs="Tahoma"/>
          <w:b/>
          <w:bCs/>
          <w:u w:val="single"/>
        </w:rPr>
      </w:pPr>
    </w:p>
    <w:p w14:paraId="0956215A" w14:textId="77777777" w:rsidR="002C7BAB" w:rsidRPr="00702720" w:rsidRDefault="002C7BAB" w:rsidP="007F5B86">
      <w:pPr>
        <w:pStyle w:val="Appendix-Heading3"/>
      </w:pPr>
      <w:r w:rsidRPr="00702720">
        <w:t xml:space="preserve"> </w:t>
      </w:r>
      <w:bookmarkStart w:id="765" w:name="_Toc191630182"/>
      <w:r w:rsidRPr="00702720">
        <w:t>Λογισμικά Υποδομής</w:t>
      </w:r>
      <w:bookmarkEnd w:id="765"/>
    </w:p>
    <w:tbl>
      <w:tblPr>
        <w:tblW w:w="1474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5"/>
        <w:gridCol w:w="2948"/>
        <w:gridCol w:w="1128"/>
        <w:gridCol w:w="1428"/>
        <w:gridCol w:w="1222"/>
        <w:gridCol w:w="1226"/>
        <w:gridCol w:w="1224"/>
        <w:gridCol w:w="1373"/>
        <w:gridCol w:w="1092"/>
        <w:gridCol w:w="1097"/>
        <w:gridCol w:w="1267"/>
      </w:tblGrid>
      <w:tr w:rsidR="002C7BAB" w:rsidRPr="00702720" w14:paraId="44189E92" w14:textId="77777777">
        <w:trPr>
          <w:trHeight w:val="335"/>
        </w:trPr>
        <w:tc>
          <w:tcPr>
            <w:tcW w:w="735" w:type="dxa"/>
            <w:vMerge w:val="restart"/>
            <w:shd w:val="clear" w:color="auto" w:fill="E6E6E6"/>
          </w:tcPr>
          <w:p w14:paraId="484A4140" w14:textId="77777777" w:rsidR="002C7BAB" w:rsidRPr="00702720" w:rsidRDefault="002C7BAB">
            <w:pPr>
              <w:pStyle w:val="TableParagraph"/>
              <w:spacing w:before="4"/>
              <w:rPr>
                <w:rFonts w:cs="Tahoma"/>
                <w:i/>
                <w:sz w:val="28"/>
              </w:rPr>
            </w:pPr>
          </w:p>
          <w:p w14:paraId="63B61FFF" w14:textId="77777777" w:rsidR="002C7BAB" w:rsidRPr="00702720" w:rsidRDefault="002C7BAB">
            <w:pPr>
              <w:pStyle w:val="TableParagraph"/>
              <w:spacing w:before="1"/>
              <w:ind w:left="110"/>
              <w:rPr>
                <w:rFonts w:cs="Tahoma"/>
                <w:sz w:val="18"/>
              </w:rPr>
            </w:pPr>
            <w:r w:rsidRPr="00702720">
              <w:rPr>
                <w:rFonts w:cs="Tahoma"/>
                <w:sz w:val="18"/>
              </w:rPr>
              <w:t>Α/Α</w:t>
            </w:r>
          </w:p>
        </w:tc>
        <w:tc>
          <w:tcPr>
            <w:tcW w:w="2948" w:type="dxa"/>
            <w:vMerge w:val="restart"/>
            <w:shd w:val="clear" w:color="auto" w:fill="E6E6E6"/>
          </w:tcPr>
          <w:p w14:paraId="5CF65B1E" w14:textId="77777777" w:rsidR="002C7BAB" w:rsidRPr="00702720" w:rsidRDefault="002C7BAB">
            <w:pPr>
              <w:pStyle w:val="TableParagraph"/>
              <w:spacing w:before="4"/>
              <w:rPr>
                <w:rFonts w:cs="Tahoma"/>
                <w:i/>
                <w:sz w:val="28"/>
              </w:rPr>
            </w:pPr>
          </w:p>
          <w:p w14:paraId="721273CC" w14:textId="77777777" w:rsidR="002C7BAB" w:rsidRPr="00702720" w:rsidRDefault="002C7BAB">
            <w:pPr>
              <w:pStyle w:val="TableParagraph"/>
              <w:spacing w:before="1"/>
              <w:ind w:left="107"/>
              <w:rPr>
                <w:rFonts w:cs="Tahoma"/>
                <w:sz w:val="18"/>
              </w:rPr>
            </w:pPr>
            <w:r w:rsidRPr="00702720">
              <w:rPr>
                <w:rFonts w:cs="Tahoma"/>
                <w:sz w:val="18"/>
              </w:rPr>
              <w:t>ΠΕΡΙΓΡΑΦΗ</w:t>
            </w:r>
          </w:p>
        </w:tc>
        <w:tc>
          <w:tcPr>
            <w:tcW w:w="1128" w:type="dxa"/>
            <w:vMerge w:val="restart"/>
            <w:shd w:val="clear" w:color="auto" w:fill="E6E6E6"/>
          </w:tcPr>
          <w:p w14:paraId="48F15A83" w14:textId="77777777" w:rsidR="002C7BAB" w:rsidRPr="00702720" w:rsidRDefault="002C7BAB">
            <w:pPr>
              <w:pStyle w:val="TableParagraph"/>
              <w:spacing w:before="4"/>
              <w:rPr>
                <w:rFonts w:cs="Tahoma"/>
                <w:i/>
                <w:sz w:val="28"/>
              </w:rPr>
            </w:pPr>
          </w:p>
          <w:p w14:paraId="6E2A21BD" w14:textId="77777777" w:rsidR="002C7BAB" w:rsidRPr="00702720" w:rsidRDefault="002C7BAB">
            <w:pPr>
              <w:pStyle w:val="TableParagraph"/>
              <w:spacing w:before="1"/>
              <w:ind w:left="107"/>
              <w:rPr>
                <w:rFonts w:cs="Tahoma"/>
                <w:sz w:val="18"/>
              </w:rPr>
            </w:pPr>
            <w:r w:rsidRPr="00702720">
              <w:rPr>
                <w:rFonts w:cs="Tahoma"/>
                <w:sz w:val="18"/>
              </w:rPr>
              <w:t>ΤΥΠΟΣ ΠΟΣΟΤΗΤΑΣ</w:t>
            </w:r>
          </w:p>
        </w:tc>
        <w:tc>
          <w:tcPr>
            <w:tcW w:w="1428" w:type="dxa"/>
            <w:vMerge w:val="restart"/>
            <w:shd w:val="clear" w:color="auto" w:fill="E6E6E6"/>
          </w:tcPr>
          <w:p w14:paraId="615D3ACE" w14:textId="77777777" w:rsidR="002C7BAB" w:rsidRPr="00702720" w:rsidRDefault="002C7BAB">
            <w:pPr>
              <w:pStyle w:val="TableParagraph"/>
              <w:spacing w:before="4"/>
              <w:rPr>
                <w:rFonts w:cs="Tahoma"/>
                <w:i/>
                <w:sz w:val="28"/>
              </w:rPr>
            </w:pPr>
          </w:p>
          <w:p w14:paraId="50A5E772" w14:textId="77777777" w:rsidR="002C7BAB" w:rsidRPr="00702720" w:rsidRDefault="002C7BAB">
            <w:pPr>
              <w:pStyle w:val="TableParagraph"/>
              <w:spacing w:before="1"/>
              <w:ind w:left="109"/>
              <w:rPr>
                <w:rFonts w:cs="Tahoma"/>
                <w:sz w:val="18"/>
              </w:rPr>
            </w:pPr>
            <w:r w:rsidRPr="00702720">
              <w:rPr>
                <w:rFonts w:cs="Tahoma"/>
                <w:sz w:val="18"/>
              </w:rPr>
              <w:t>ΠΟΣΟΤΗΤΑ</w:t>
            </w:r>
          </w:p>
        </w:tc>
        <w:tc>
          <w:tcPr>
            <w:tcW w:w="2448" w:type="dxa"/>
            <w:gridSpan w:val="2"/>
            <w:shd w:val="clear" w:color="auto" w:fill="E6E6E6"/>
          </w:tcPr>
          <w:p w14:paraId="07ACEEDD" w14:textId="77777777" w:rsidR="002C7BAB" w:rsidRPr="00702720" w:rsidRDefault="002C7BAB">
            <w:pPr>
              <w:pStyle w:val="TableParagraph"/>
              <w:spacing w:line="217" w:lineRule="exact"/>
              <w:ind w:left="107"/>
              <w:rPr>
                <w:rFonts w:cs="Tahoma"/>
                <w:sz w:val="18"/>
              </w:rPr>
            </w:pPr>
            <w:r w:rsidRPr="00702720">
              <w:rPr>
                <w:rFonts w:cs="Tahoma"/>
                <w:sz w:val="18"/>
              </w:rPr>
              <w:t>ΑΞΙΑ ΧΩΡΙΣ ΦΠΑ [€]</w:t>
            </w:r>
          </w:p>
        </w:tc>
        <w:tc>
          <w:tcPr>
            <w:tcW w:w="1224" w:type="dxa"/>
            <w:vMerge w:val="restart"/>
            <w:shd w:val="clear" w:color="auto" w:fill="E6E6E6"/>
          </w:tcPr>
          <w:p w14:paraId="10543DB9" w14:textId="77777777" w:rsidR="002C7BAB" w:rsidRPr="00702720" w:rsidRDefault="002C7BAB">
            <w:pPr>
              <w:pStyle w:val="TableParagraph"/>
              <w:spacing w:before="4"/>
              <w:rPr>
                <w:rFonts w:cs="Tahoma"/>
                <w:i/>
                <w:sz w:val="28"/>
              </w:rPr>
            </w:pPr>
          </w:p>
          <w:p w14:paraId="0AD0A6D8" w14:textId="77777777" w:rsidR="002C7BAB" w:rsidRPr="00702720" w:rsidRDefault="002C7BAB">
            <w:pPr>
              <w:pStyle w:val="TableParagraph"/>
              <w:spacing w:before="1"/>
              <w:ind w:left="110"/>
              <w:rPr>
                <w:rFonts w:cs="Tahoma"/>
                <w:sz w:val="18"/>
              </w:rPr>
            </w:pPr>
            <w:r w:rsidRPr="00702720">
              <w:rPr>
                <w:rFonts w:cs="Tahoma"/>
                <w:sz w:val="18"/>
              </w:rPr>
              <w:t>ΦΠΑ [€]</w:t>
            </w:r>
          </w:p>
        </w:tc>
        <w:tc>
          <w:tcPr>
            <w:tcW w:w="1373" w:type="dxa"/>
            <w:vMerge w:val="restart"/>
            <w:shd w:val="clear" w:color="auto" w:fill="E6E6E6"/>
          </w:tcPr>
          <w:p w14:paraId="019D6EA2" w14:textId="77777777" w:rsidR="002C7BAB" w:rsidRPr="00702720" w:rsidRDefault="002C7BAB">
            <w:pPr>
              <w:pStyle w:val="TableParagraph"/>
              <w:spacing w:before="64"/>
              <w:ind w:left="107" w:right="382"/>
              <w:rPr>
                <w:rFonts w:cs="Tahoma"/>
                <w:sz w:val="18"/>
              </w:rPr>
            </w:pPr>
            <w:r w:rsidRPr="00702720">
              <w:rPr>
                <w:rFonts w:cs="Tahoma"/>
                <w:sz w:val="18"/>
              </w:rPr>
              <w:t>ΣΥΝΟΛΙΚΗ ΑΞΙΑ</w:t>
            </w:r>
          </w:p>
          <w:p w14:paraId="0FA9FF3E" w14:textId="77777777" w:rsidR="002C7BAB" w:rsidRPr="00702720" w:rsidRDefault="002C7BAB">
            <w:pPr>
              <w:pStyle w:val="TableParagraph"/>
              <w:ind w:left="107"/>
              <w:rPr>
                <w:rFonts w:cs="Tahoma"/>
                <w:sz w:val="18"/>
              </w:rPr>
            </w:pPr>
            <w:r w:rsidRPr="00702720">
              <w:rPr>
                <w:rFonts w:cs="Tahoma"/>
                <w:sz w:val="18"/>
              </w:rPr>
              <w:t>ΜΕ ΦΠΑ [€]</w:t>
            </w:r>
          </w:p>
        </w:tc>
        <w:tc>
          <w:tcPr>
            <w:tcW w:w="3456" w:type="dxa"/>
            <w:gridSpan w:val="3"/>
            <w:shd w:val="clear" w:color="auto" w:fill="E6E6E6"/>
          </w:tcPr>
          <w:p w14:paraId="07B19E75" w14:textId="77777777" w:rsidR="002C7BAB" w:rsidRPr="00702720" w:rsidRDefault="002C7BAB">
            <w:pPr>
              <w:pStyle w:val="TableParagraph"/>
              <w:spacing w:line="217" w:lineRule="exact"/>
              <w:ind w:left="110"/>
              <w:rPr>
                <w:rFonts w:cs="Tahoma"/>
                <w:sz w:val="18"/>
              </w:rPr>
            </w:pPr>
            <w:r w:rsidRPr="00702720">
              <w:rPr>
                <w:rFonts w:cs="Tahoma"/>
                <w:sz w:val="18"/>
              </w:rPr>
              <w:t>* ΚΟΣΤΟΣ ΣΥΝΤΗΡΗΣΗΣ ΧΩΡΙΣ ΦΠΑ [€]</w:t>
            </w:r>
          </w:p>
        </w:tc>
      </w:tr>
      <w:tr w:rsidR="002C7BAB" w:rsidRPr="00702720" w14:paraId="79068E01" w14:textId="77777777">
        <w:trPr>
          <w:trHeight w:val="676"/>
        </w:trPr>
        <w:tc>
          <w:tcPr>
            <w:tcW w:w="735" w:type="dxa"/>
            <w:vMerge/>
            <w:tcBorders>
              <w:top w:val="nil"/>
            </w:tcBorders>
            <w:shd w:val="clear" w:color="auto" w:fill="E6E6E6"/>
          </w:tcPr>
          <w:p w14:paraId="7F8821BC" w14:textId="77777777" w:rsidR="002C7BAB" w:rsidRPr="00702720" w:rsidRDefault="002C7BAB">
            <w:pPr>
              <w:rPr>
                <w:rFonts w:cs="Tahoma"/>
                <w:sz w:val="2"/>
                <w:szCs w:val="2"/>
              </w:rPr>
            </w:pPr>
          </w:p>
        </w:tc>
        <w:tc>
          <w:tcPr>
            <w:tcW w:w="2948" w:type="dxa"/>
            <w:vMerge/>
            <w:tcBorders>
              <w:top w:val="nil"/>
            </w:tcBorders>
            <w:shd w:val="clear" w:color="auto" w:fill="E6E6E6"/>
          </w:tcPr>
          <w:p w14:paraId="248337F6" w14:textId="77777777" w:rsidR="002C7BAB" w:rsidRPr="00702720" w:rsidRDefault="002C7BAB">
            <w:pPr>
              <w:rPr>
                <w:rFonts w:cs="Tahoma"/>
                <w:sz w:val="2"/>
                <w:szCs w:val="2"/>
              </w:rPr>
            </w:pPr>
          </w:p>
        </w:tc>
        <w:tc>
          <w:tcPr>
            <w:tcW w:w="1128" w:type="dxa"/>
            <w:vMerge/>
            <w:tcBorders>
              <w:top w:val="nil"/>
            </w:tcBorders>
            <w:shd w:val="clear" w:color="auto" w:fill="E6E6E6"/>
          </w:tcPr>
          <w:p w14:paraId="5906AC36" w14:textId="77777777" w:rsidR="002C7BAB" w:rsidRPr="00702720" w:rsidRDefault="002C7BAB">
            <w:pPr>
              <w:rPr>
                <w:rFonts w:cs="Tahoma"/>
                <w:sz w:val="2"/>
                <w:szCs w:val="2"/>
              </w:rPr>
            </w:pPr>
          </w:p>
        </w:tc>
        <w:tc>
          <w:tcPr>
            <w:tcW w:w="1428" w:type="dxa"/>
            <w:vMerge/>
            <w:tcBorders>
              <w:top w:val="nil"/>
            </w:tcBorders>
            <w:shd w:val="clear" w:color="auto" w:fill="E6E6E6"/>
          </w:tcPr>
          <w:p w14:paraId="70097745" w14:textId="77777777" w:rsidR="002C7BAB" w:rsidRPr="00702720" w:rsidRDefault="002C7BAB">
            <w:pPr>
              <w:rPr>
                <w:rFonts w:cs="Tahoma"/>
                <w:sz w:val="2"/>
                <w:szCs w:val="2"/>
              </w:rPr>
            </w:pPr>
          </w:p>
        </w:tc>
        <w:tc>
          <w:tcPr>
            <w:tcW w:w="1222" w:type="dxa"/>
            <w:shd w:val="clear" w:color="auto" w:fill="E6E6E6"/>
          </w:tcPr>
          <w:p w14:paraId="3631823C" w14:textId="77777777" w:rsidR="002C7BAB" w:rsidRPr="00702720" w:rsidRDefault="002C7BAB">
            <w:pPr>
              <w:pStyle w:val="TableParagraph"/>
              <w:spacing w:before="2"/>
              <w:ind w:left="107"/>
              <w:rPr>
                <w:rFonts w:cs="Tahoma"/>
                <w:sz w:val="18"/>
              </w:rPr>
            </w:pPr>
            <w:r w:rsidRPr="00702720">
              <w:rPr>
                <w:rFonts w:cs="Tahoma"/>
                <w:sz w:val="18"/>
              </w:rPr>
              <w:t>ΤΙΜΗ</w:t>
            </w:r>
          </w:p>
          <w:p w14:paraId="245E0E7E" w14:textId="77777777" w:rsidR="002C7BAB" w:rsidRPr="00702720" w:rsidRDefault="002C7BAB">
            <w:pPr>
              <w:pStyle w:val="TableParagraph"/>
              <w:spacing w:before="119"/>
              <w:ind w:left="107"/>
              <w:rPr>
                <w:rFonts w:cs="Tahoma"/>
                <w:sz w:val="18"/>
              </w:rPr>
            </w:pPr>
            <w:r w:rsidRPr="00702720">
              <w:rPr>
                <w:rFonts w:cs="Tahoma"/>
                <w:sz w:val="18"/>
              </w:rPr>
              <w:t>ΜΟΝΑΔΑΣ</w:t>
            </w:r>
          </w:p>
        </w:tc>
        <w:tc>
          <w:tcPr>
            <w:tcW w:w="1226" w:type="dxa"/>
            <w:shd w:val="clear" w:color="auto" w:fill="E6E6E6"/>
          </w:tcPr>
          <w:p w14:paraId="475EB151" w14:textId="77777777" w:rsidR="002C7BAB" w:rsidRPr="00702720" w:rsidRDefault="002C7BAB">
            <w:pPr>
              <w:pStyle w:val="TableParagraph"/>
              <w:spacing w:before="170"/>
              <w:ind w:left="109"/>
              <w:rPr>
                <w:rFonts w:cs="Tahoma"/>
                <w:sz w:val="18"/>
              </w:rPr>
            </w:pPr>
            <w:r w:rsidRPr="00702720">
              <w:rPr>
                <w:rFonts w:cs="Tahoma"/>
                <w:sz w:val="18"/>
              </w:rPr>
              <w:t>ΣΥΝΟΛΟ</w:t>
            </w:r>
          </w:p>
        </w:tc>
        <w:tc>
          <w:tcPr>
            <w:tcW w:w="1224" w:type="dxa"/>
            <w:vMerge/>
            <w:tcBorders>
              <w:top w:val="nil"/>
            </w:tcBorders>
            <w:shd w:val="clear" w:color="auto" w:fill="E6E6E6"/>
          </w:tcPr>
          <w:p w14:paraId="16C55D73" w14:textId="77777777" w:rsidR="002C7BAB" w:rsidRPr="00702720" w:rsidRDefault="002C7BAB">
            <w:pPr>
              <w:rPr>
                <w:rFonts w:cs="Tahoma"/>
                <w:sz w:val="2"/>
                <w:szCs w:val="2"/>
              </w:rPr>
            </w:pPr>
          </w:p>
        </w:tc>
        <w:tc>
          <w:tcPr>
            <w:tcW w:w="1373" w:type="dxa"/>
            <w:vMerge/>
            <w:tcBorders>
              <w:top w:val="nil"/>
            </w:tcBorders>
            <w:shd w:val="clear" w:color="auto" w:fill="E6E6E6"/>
          </w:tcPr>
          <w:p w14:paraId="2C9EC345" w14:textId="77777777" w:rsidR="002C7BAB" w:rsidRPr="00702720" w:rsidRDefault="002C7BAB">
            <w:pPr>
              <w:rPr>
                <w:rFonts w:cs="Tahoma"/>
                <w:sz w:val="2"/>
                <w:szCs w:val="2"/>
              </w:rPr>
            </w:pPr>
          </w:p>
        </w:tc>
        <w:tc>
          <w:tcPr>
            <w:tcW w:w="1092" w:type="dxa"/>
            <w:shd w:val="clear" w:color="auto" w:fill="E6E6E6"/>
          </w:tcPr>
          <w:p w14:paraId="61B5F446" w14:textId="77777777" w:rsidR="002C7BAB" w:rsidRPr="00702720" w:rsidRDefault="002C7BAB">
            <w:pPr>
              <w:pStyle w:val="TableParagraph"/>
              <w:spacing w:before="170"/>
              <w:ind w:left="110"/>
              <w:rPr>
                <w:rFonts w:cs="Tahoma"/>
                <w:sz w:val="18"/>
              </w:rPr>
            </w:pPr>
            <w:r w:rsidRPr="00702720">
              <w:rPr>
                <w:rFonts w:cs="Tahoma"/>
                <w:sz w:val="18"/>
              </w:rPr>
              <w:t>1</w:t>
            </w:r>
            <w:r w:rsidRPr="00702720">
              <w:rPr>
                <w:rFonts w:cs="Tahoma"/>
                <w:position w:val="6"/>
                <w:sz w:val="12"/>
              </w:rPr>
              <w:t xml:space="preserve">ο </w:t>
            </w:r>
            <w:r w:rsidRPr="00702720">
              <w:rPr>
                <w:rFonts w:cs="Tahoma"/>
                <w:sz w:val="18"/>
              </w:rPr>
              <w:t>έτος</w:t>
            </w:r>
          </w:p>
        </w:tc>
        <w:tc>
          <w:tcPr>
            <w:tcW w:w="1097" w:type="dxa"/>
            <w:shd w:val="clear" w:color="auto" w:fill="E6E6E6"/>
          </w:tcPr>
          <w:p w14:paraId="1C6902D7" w14:textId="77777777" w:rsidR="002C7BAB" w:rsidRPr="00702720" w:rsidRDefault="002C7BAB">
            <w:pPr>
              <w:pStyle w:val="TableParagraph"/>
              <w:spacing w:before="170"/>
              <w:ind w:left="108"/>
              <w:rPr>
                <w:rFonts w:cs="Tahoma"/>
                <w:sz w:val="18"/>
              </w:rPr>
            </w:pPr>
            <w:r w:rsidRPr="00702720">
              <w:rPr>
                <w:rFonts w:cs="Tahoma"/>
                <w:sz w:val="18"/>
              </w:rPr>
              <w:t>2</w:t>
            </w:r>
            <w:r w:rsidRPr="00702720">
              <w:rPr>
                <w:rFonts w:cs="Tahoma"/>
                <w:position w:val="6"/>
                <w:sz w:val="12"/>
              </w:rPr>
              <w:t xml:space="preserve">ο </w:t>
            </w:r>
            <w:r w:rsidRPr="00702720">
              <w:rPr>
                <w:rFonts w:cs="Tahoma"/>
                <w:sz w:val="18"/>
              </w:rPr>
              <w:t>έτος</w:t>
            </w:r>
          </w:p>
        </w:tc>
        <w:tc>
          <w:tcPr>
            <w:tcW w:w="1267" w:type="dxa"/>
            <w:shd w:val="clear" w:color="auto" w:fill="E6E6E6"/>
          </w:tcPr>
          <w:p w14:paraId="039EAAAE" w14:textId="6789695D" w:rsidR="002C7BAB" w:rsidRPr="00047299" w:rsidRDefault="00047299">
            <w:pPr>
              <w:pStyle w:val="TableParagraph"/>
              <w:spacing w:before="170"/>
              <w:ind w:left="108"/>
              <w:rPr>
                <w:rFonts w:cs="Tahoma"/>
                <w:bCs/>
                <w:sz w:val="18"/>
              </w:rPr>
            </w:pPr>
            <w:r w:rsidRPr="00047299">
              <w:rPr>
                <w:rFonts w:cs="Tahoma"/>
                <w:bCs/>
                <w:position w:val="-5"/>
                <w:sz w:val="18"/>
              </w:rPr>
              <w:t>3</w:t>
            </w:r>
            <w:r w:rsidRPr="00047299">
              <w:rPr>
                <w:rFonts w:cs="Tahoma"/>
                <w:bCs/>
                <w:position w:val="-5"/>
                <w:sz w:val="18"/>
                <w:vertAlign w:val="superscript"/>
              </w:rPr>
              <w:t>ο</w:t>
            </w:r>
            <w:r w:rsidRPr="00047299">
              <w:rPr>
                <w:rFonts w:cs="Tahoma"/>
                <w:bCs/>
                <w:position w:val="-5"/>
                <w:sz w:val="18"/>
              </w:rPr>
              <w:t xml:space="preserve"> έτος</w:t>
            </w:r>
          </w:p>
        </w:tc>
      </w:tr>
      <w:tr w:rsidR="002C7BAB" w:rsidRPr="00702720" w14:paraId="7AB73ADB" w14:textId="77777777">
        <w:trPr>
          <w:trHeight w:val="359"/>
        </w:trPr>
        <w:tc>
          <w:tcPr>
            <w:tcW w:w="735" w:type="dxa"/>
          </w:tcPr>
          <w:p w14:paraId="0B82B06E" w14:textId="77777777" w:rsidR="002C7BAB" w:rsidRPr="00702720" w:rsidRDefault="002C7BAB">
            <w:pPr>
              <w:pStyle w:val="TableParagraph"/>
              <w:spacing w:line="240" w:lineRule="exact"/>
              <w:ind w:right="84"/>
              <w:jc w:val="right"/>
              <w:rPr>
                <w:rFonts w:cs="Tahoma"/>
                <w:sz w:val="20"/>
              </w:rPr>
            </w:pPr>
            <w:r w:rsidRPr="00702720">
              <w:rPr>
                <w:rFonts w:cs="Tahoma"/>
                <w:w w:val="95"/>
                <w:sz w:val="20"/>
              </w:rPr>
              <w:t>1.</w:t>
            </w:r>
          </w:p>
        </w:tc>
        <w:tc>
          <w:tcPr>
            <w:tcW w:w="2948" w:type="dxa"/>
          </w:tcPr>
          <w:p w14:paraId="2FB72D60" w14:textId="6C75FB4F" w:rsidR="002C7BAB" w:rsidRPr="00702720" w:rsidRDefault="00BD72D0">
            <w:pPr>
              <w:pStyle w:val="TableParagraph"/>
              <w:spacing w:line="240" w:lineRule="exact"/>
              <w:ind w:left="107"/>
              <w:rPr>
                <w:rFonts w:cs="Tahoma"/>
                <w:sz w:val="20"/>
                <w:szCs w:val="20"/>
              </w:rPr>
            </w:pPr>
            <w:r w:rsidRPr="00702720">
              <w:rPr>
                <w:rFonts w:cs="Tahoma"/>
                <w:sz w:val="20"/>
                <w:szCs w:val="20"/>
              </w:rPr>
              <w:t>Λογισμικό Διαχείρισης Δεδομένων Οπτικών Αισθητήρων</w:t>
            </w:r>
          </w:p>
        </w:tc>
        <w:tc>
          <w:tcPr>
            <w:tcW w:w="1128" w:type="dxa"/>
            <w:vAlign w:val="center"/>
          </w:tcPr>
          <w:p w14:paraId="2154854F" w14:textId="77777777" w:rsidR="002C7BAB" w:rsidRPr="00702720" w:rsidRDefault="002C7BAB">
            <w:pPr>
              <w:pStyle w:val="TableParagraph"/>
              <w:jc w:val="center"/>
              <w:rPr>
                <w:rFonts w:cs="Tahoma"/>
                <w:sz w:val="18"/>
              </w:rPr>
            </w:pPr>
          </w:p>
        </w:tc>
        <w:tc>
          <w:tcPr>
            <w:tcW w:w="1428" w:type="dxa"/>
            <w:vAlign w:val="center"/>
          </w:tcPr>
          <w:p w14:paraId="428ADB7A" w14:textId="77777777" w:rsidR="002C7BAB" w:rsidRPr="00702720" w:rsidRDefault="002C7BAB">
            <w:pPr>
              <w:pStyle w:val="TableParagraph"/>
              <w:jc w:val="center"/>
              <w:rPr>
                <w:rFonts w:cs="Tahoma"/>
                <w:sz w:val="18"/>
              </w:rPr>
            </w:pPr>
          </w:p>
        </w:tc>
        <w:tc>
          <w:tcPr>
            <w:tcW w:w="1222" w:type="dxa"/>
          </w:tcPr>
          <w:p w14:paraId="64129E80" w14:textId="77777777" w:rsidR="002C7BAB" w:rsidRPr="00702720" w:rsidRDefault="002C7BAB">
            <w:pPr>
              <w:pStyle w:val="TableParagraph"/>
              <w:rPr>
                <w:rFonts w:cs="Tahoma"/>
                <w:sz w:val="18"/>
              </w:rPr>
            </w:pPr>
          </w:p>
        </w:tc>
        <w:tc>
          <w:tcPr>
            <w:tcW w:w="1226" w:type="dxa"/>
          </w:tcPr>
          <w:p w14:paraId="395783C5" w14:textId="77777777" w:rsidR="002C7BAB" w:rsidRPr="00702720" w:rsidRDefault="002C7BAB">
            <w:pPr>
              <w:pStyle w:val="TableParagraph"/>
              <w:rPr>
                <w:rFonts w:cs="Tahoma"/>
                <w:sz w:val="18"/>
              </w:rPr>
            </w:pPr>
          </w:p>
        </w:tc>
        <w:tc>
          <w:tcPr>
            <w:tcW w:w="1224" w:type="dxa"/>
          </w:tcPr>
          <w:p w14:paraId="6D66EC4A" w14:textId="77777777" w:rsidR="002C7BAB" w:rsidRPr="00702720" w:rsidRDefault="002C7BAB">
            <w:pPr>
              <w:pStyle w:val="TableParagraph"/>
              <w:rPr>
                <w:rFonts w:cs="Tahoma"/>
                <w:sz w:val="18"/>
              </w:rPr>
            </w:pPr>
          </w:p>
        </w:tc>
        <w:tc>
          <w:tcPr>
            <w:tcW w:w="1373" w:type="dxa"/>
          </w:tcPr>
          <w:p w14:paraId="2083B6EA" w14:textId="77777777" w:rsidR="002C7BAB" w:rsidRPr="00702720" w:rsidRDefault="002C7BAB">
            <w:pPr>
              <w:pStyle w:val="TableParagraph"/>
              <w:rPr>
                <w:rFonts w:cs="Tahoma"/>
                <w:sz w:val="18"/>
              </w:rPr>
            </w:pPr>
          </w:p>
        </w:tc>
        <w:tc>
          <w:tcPr>
            <w:tcW w:w="1092" w:type="dxa"/>
          </w:tcPr>
          <w:p w14:paraId="780CF55D" w14:textId="77777777" w:rsidR="002C7BAB" w:rsidRPr="00702720" w:rsidRDefault="002C7BAB">
            <w:pPr>
              <w:pStyle w:val="TableParagraph"/>
              <w:rPr>
                <w:rFonts w:cs="Tahoma"/>
                <w:sz w:val="18"/>
              </w:rPr>
            </w:pPr>
          </w:p>
        </w:tc>
        <w:tc>
          <w:tcPr>
            <w:tcW w:w="1097" w:type="dxa"/>
          </w:tcPr>
          <w:p w14:paraId="242DE021" w14:textId="77777777" w:rsidR="002C7BAB" w:rsidRPr="00702720" w:rsidRDefault="002C7BAB">
            <w:pPr>
              <w:pStyle w:val="TableParagraph"/>
              <w:rPr>
                <w:rFonts w:cs="Tahoma"/>
                <w:sz w:val="18"/>
              </w:rPr>
            </w:pPr>
          </w:p>
        </w:tc>
        <w:tc>
          <w:tcPr>
            <w:tcW w:w="1267" w:type="dxa"/>
          </w:tcPr>
          <w:p w14:paraId="0EFC28D5" w14:textId="77777777" w:rsidR="002C7BAB" w:rsidRPr="00702720" w:rsidRDefault="002C7BAB">
            <w:pPr>
              <w:pStyle w:val="TableParagraph"/>
              <w:rPr>
                <w:rFonts w:cs="Tahoma"/>
                <w:sz w:val="18"/>
              </w:rPr>
            </w:pPr>
          </w:p>
        </w:tc>
      </w:tr>
      <w:tr w:rsidR="002C7BAB" w:rsidRPr="00702720" w14:paraId="229D8394" w14:textId="77777777">
        <w:trPr>
          <w:trHeight w:val="602"/>
        </w:trPr>
        <w:tc>
          <w:tcPr>
            <w:tcW w:w="735" w:type="dxa"/>
          </w:tcPr>
          <w:p w14:paraId="6259EEB3" w14:textId="28F0576E" w:rsidR="002C7BAB" w:rsidRPr="00702720" w:rsidRDefault="00BD72D0">
            <w:pPr>
              <w:pStyle w:val="TableParagraph"/>
              <w:spacing w:before="119"/>
              <w:ind w:right="84"/>
              <w:jc w:val="right"/>
              <w:rPr>
                <w:rFonts w:cs="Tahoma"/>
                <w:sz w:val="20"/>
              </w:rPr>
            </w:pPr>
            <w:r w:rsidRPr="00702720">
              <w:rPr>
                <w:rFonts w:cs="Tahoma"/>
                <w:w w:val="95"/>
                <w:sz w:val="20"/>
              </w:rPr>
              <w:t>2</w:t>
            </w:r>
            <w:r w:rsidR="002C7BAB" w:rsidRPr="00702720">
              <w:rPr>
                <w:rFonts w:cs="Tahoma"/>
                <w:w w:val="95"/>
                <w:sz w:val="20"/>
              </w:rPr>
              <w:t>.</w:t>
            </w:r>
          </w:p>
        </w:tc>
        <w:tc>
          <w:tcPr>
            <w:tcW w:w="2948" w:type="dxa"/>
          </w:tcPr>
          <w:p w14:paraId="2F272EB5" w14:textId="77777777" w:rsidR="002C7BAB" w:rsidRPr="00702720" w:rsidRDefault="002C7BAB">
            <w:pPr>
              <w:pStyle w:val="TableParagraph"/>
              <w:ind w:left="107" w:right="460"/>
              <w:rPr>
                <w:rFonts w:cs="Tahoma"/>
                <w:sz w:val="20"/>
                <w:szCs w:val="20"/>
              </w:rPr>
            </w:pPr>
          </w:p>
        </w:tc>
        <w:tc>
          <w:tcPr>
            <w:tcW w:w="1128" w:type="dxa"/>
            <w:vAlign w:val="center"/>
          </w:tcPr>
          <w:p w14:paraId="0D379BE4" w14:textId="77777777" w:rsidR="002C7BAB" w:rsidRPr="00702720" w:rsidRDefault="002C7BAB">
            <w:pPr>
              <w:pStyle w:val="TableParagraph"/>
              <w:jc w:val="center"/>
              <w:rPr>
                <w:rFonts w:cs="Tahoma"/>
                <w:sz w:val="18"/>
              </w:rPr>
            </w:pPr>
          </w:p>
        </w:tc>
        <w:tc>
          <w:tcPr>
            <w:tcW w:w="1428" w:type="dxa"/>
            <w:vAlign w:val="center"/>
          </w:tcPr>
          <w:p w14:paraId="29642DE8" w14:textId="77777777" w:rsidR="002C7BAB" w:rsidRPr="00702720" w:rsidRDefault="002C7BAB">
            <w:pPr>
              <w:pStyle w:val="TableParagraph"/>
              <w:jc w:val="center"/>
              <w:rPr>
                <w:rFonts w:cs="Tahoma"/>
                <w:sz w:val="18"/>
              </w:rPr>
            </w:pPr>
          </w:p>
        </w:tc>
        <w:tc>
          <w:tcPr>
            <w:tcW w:w="1222" w:type="dxa"/>
          </w:tcPr>
          <w:p w14:paraId="0341D9FA" w14:textId="77777777" w:rsidR="002C7BAB" w:rsidRPr="00702720" w:rsidRDefault="002C7BAB">
            <w:pPr>
              <w:pStyle w:val="TableParagraph"/>
              <w:rPr>
                <w:rFonts w:cs="Tahoma"/>
                <w:sz w:val="18"/>
              </w:rPr>
            </w:pPr>
          </w:p>
        </w:tc>
        <w:tc>
          <w:tcPr>
            <w:tcW w:w="1226" w:type="dxa"/>
          </w:tcPr>
          <w:p w14:paraId="1054043F" w14:textId="77777777" w:rsidR="002C7BAB" w:rsidRPr="00702720" w:rsidRDefault="002C7BAB">
            <w:pPr>
              <w:pStyle w:val="TableParagraph"/>
              <w:rPr>
                <w:rFonts w:cs="Tahoma"/>
                <w:sz w:val="18"/>
              </w:rPr>
            </w:pPr>
          </w:p>
        </w:tc>
        <w:tc>
          <w:tcPr>
            <w:tcW w:w="1224" w:type="dxa"/>
          </w:tcPr>
          <w:p w14:paraId="02338FC1" w14:textId="77777777" w:rsidR="002C7BAB" w:rsidRPr="00702720" w:rsidRDefault="002C7BAB">
            <w:pPr>
              <w:pStyle w:val="TableParagraph"/>
              <w:rPr>
                <w:rFonts w:cs="Tahoma"/>
                <w:sz w:val="18"/>
              </w:rPr>
            </w:pPr>
          </w:p>
        </w:tc>
        <w:tc>
          <w:tcPr>
            <w:tcW w:w="1373" w:type="dxa"/>
          </w:tcPr>
          <w:p w14:paraId="0F1E7F56" w14:textId="77777777" w:rsidR="002C7BAB" w:rsidRPr="00702720" w:rsidRDefault="002C7BAB">
            <w:pPr>
              <w:pStyle w:val="TableParagraph"/>
              <w:rPr>
                <w:rFonts w:cs="Tahoma"/>
                <w:sz w:val="18"/>
              </w:rPr>
            </w:pPr>
          </w:p>
        </w:tc>
        <w:tc>
          <w:tcPr>
            <w:tcW w:w="1092" w:type="dxa"/>
          </w:tcPr>
          <w:p w14:paraId="2007BDC5" w14:textId="77777777" w:rsidR="002C7BAB" w:rsidRPr="00702720" w:rsidRDefault="002C7BAB">
            <w:pPr>
              <w:pStyle w:val="TableParagraph"/>
              <w:rPr>
                <w:rFonts w:cs="Tahoma"/>
                <w:sz w:val="18"/>
              </w:rPr>
            </w:pPr>
          </w:p>
        </w:tc>
        <w:tc>
          <w:tcPr>
            <w:tcW w:w="1097" w:type="dxa"/>
          </w:tcPr>
          <w:p w14:paraId="6407E988" w14:textId="77777777" w:rsidR="002C7BAB" w:rsidRPr="00702720" w:rsidRDefault="002C7BAB">
            <w:pPr>
              <w:pStyle w:val="TableParagraph"/>
              <w:rPr>
                <w:rFonts w:cs="Tahoma"/>
                <w:sz w:val="18"/>
              </w:rPr>
            </w:pPr>
          </w:p>
        </w:tc>
        <w:tc>
          <w:tcPr>
            <w:tcW w:w="1267" w:type="dxa"/>
          </w:tcPr>
          <w:p w14:paraId="1E9704BD" w14:textId="77777777" w:rsidR="002C7BAB" w:rsidRPr="00702720" w:rsidRDefault="002C7BAB">
            <w:pPr>
              <w:pStyle w:val="TableParagraph"/>
              <w:rPr>
                <w:rFonts w:cs="Tahoma"/>
                <w:sz w:val="18"/>
              </w:rPr>
            </w:pPr>
          </w:p>
        </w:tc>
      </w:tr>
      <w:tr w:rsidR="002C7BAB" w:rsidRPr="00702720" w14:paraId="77FB490F" w14:textId="77777777">
        <w:trPr>
          <w:trHeight w:val="361"/>
        </w:trPr>
        <w:tc>
          <w:tcPr>
            <w:tcW w:w="735" w:type="dxa"/>
          </w:tcPr>
          <w:p w14:paraId="0FCD9218" w14:textId="03F6E7B3" w:rsidR="002C7BAB" w:rsidRPr="00702720" w:rsidRDefault="00BD72D0">
            <w:pPr>
              <w:pStyle w:val="TableParagraph"/>
              <w:spacing w:line="240" w:lineRule="exact"/>
              <w:ind w:right="84"/>
              <w:jc w:val="right"/>
              <w:rPr>
                <w:rFonts w:cs="Tahoma"/>
                <w:sz w:val="20"/>
              </w:rPr>
            </w:pPr>
            <w:r w:rsidRPr="00702720">
              <w:rPr>
                <w:rFonts w:cs="Tahoma"/>
                <w:w w:val="95"/>
                <w:sz w:val="20"/>
              </w:rPr>
              <w:t>3</w:t>
            </w:r>
            <w:r w:rsidR="002C7BAB" w:rsidRPr="00702720">
              <w:rPr>
                <w:rFonts w:cs="Tahoma"/>
                <w:w w:val="95"/>
                <w:sz w:val="20"/>
              </w:rPr>
              <w:t>.</w:t>
            </w:r>
          </w:p>
        </w:tc>
        <w:tc>
          <w:tcPr>
            <w:tcW w:w="2948" w:type="dxa"/>
          </w:tcPr>
          <w:p w14:paraId="5C6A6794" w14:textId="77777777" w:rsidR="002C7BAB" w:rsidRPr="00702720" w:rsidRDefault="002C7BAB">
            <w:pPr>
              <w:pStyle w:val="TableParagraph"/>
              <w:spacing w:line="240" w:lineRule="exact"/>
              <w:ind w:left="107"/>
              <w:rPr>
                <w:rFonts w:cs="Tahoma"/>
                <w:sz w:val="20"/>
                <w:szCs w:val="20"/>
              </w:rPr>
            </w:pPr>
          </w:p>
        </w:tc>
        <w:tc>
          <w:tcPr>
            <w:tcW w:w="1128" w:type="dxa"/>
            <w:vAlign w:val="center"/>
          </w:tcPr>
          <w:p w14:paraId="79146FD4" w14:textId="77777777" w:rsidR="002C7BAB" w:rsidRPr="00702720" w:rsidRDefault="002C7BAB">
            <w:pPr>
              <w:pStyle w:val="TableParagraph"/>
              <w:jc w:val="center"/>
              <w:rPr>
                <w:rFonts w:cs="Tahoma"/>
                <w:sz w:val="18"/>
              </w:rPr>
            </w:pPr>
          </w:p>
        </w:tc>
        <w:tc>
          <w:tcPr>
            <w:tcW w:w="1428" w:type="dxa"/>
            <w:vAlign w:val="center"/>
          </w:tcPr>
          <w:p w14:paraId="20131AC5" w14:textId="77777777" w:rsidR="002C7BAB" w:rsidRPr="00702720" w:rsidRDefault="002C7BAB">
            <w:pPr>
              <w:pStyle w:val="TableParagraph"/>
              <w:jc w:val="center"/>
              <w:rPr>
                <w:rFonts w:cs="Tahoma"/>
                <w:sz w:val="18"/>
              </w:rPr>
            </w:pPr>
          </w:p>
        </w:tc>
        <w:tc>
          <w:tcPr>
            <w:tcW w:w="1222" w:type="dxa"/>
          </w:tcPr>
          <w:p w14:paraId="17F6A9B2" w14:textId="77777777" w:rsidR="002C7BAB" w:rsidRPr="00702720" w:rsidRDefault="002C7BAB">
            <w:pPr>
              <w:pStyle w:val="TableParagraph"/>
              <w:rPr>
                <w:rFonts w:cs="Tahoma"/>
                <w:sz w:val="18"/>
              </w:rPr>
            </w:pPr>
          </w:p>
        </w:tc>
        <w:tc>
          <w:tcPr>
            <w:tcW w:w="1226" w:type="dxa"/>
          </w:tcPr>
          <w:p w14:paraId="6CD8D8FE" w14:textId="77777777" w:rsidR="002C7BAB" w:rsidRPr="00702720" w:rsidRDefault="002C7BAB">
            <w:pPr>
              <w:pStyle w:val="TableParagraph"/>
              <w:rPr>
                <w:rFonts w:cs="Tahoma"/>
                <w:sz w:val="18"/>
              </w:rPr>
            </w:pPr>
          </w:p>
        </w:tc>
        <w:tc>
          <w:tcPr>
            <w:tcW w:w="1224" w:type="dxa"/>
          </w:tcPr>
          <w:p w14:paraId="5609857A" w14:textId="77777777" w:rsidR="002C7BAB" w:rsidRPr="00702720" w:rsidRDefault="002C7BAB">
            <w:pPr>
              <w:pStyle w:val="TableParagraph"/>
              <w:rPr>
                <w:rFonts w:cs="Tahoma"/>
                <w:sz w:val="18"/>
              </w:rPr>
            </w:pPr>
          </w:p>
        </w:tc>
        <w:tc>
          <w:tcPr>
            <w:tcW w:w="1373" w:type="dxa"/>
          </w:tcPr>
          <w:p w14:paraId="4652873D" w14:textId="77777777" w:rsidR="002C7BAB" w:rsidRPr="00702720" w:rsidRDefault="002C7BAB">
            <w:pPr>
              <w:pStyle w:val="TableParagraph"/>
              <w:rPr>
                <w:rFonts w:cs="Tahoma"/>
                <w:sz w:val="18"/>
              </w:rPr>
            </w:pPr>
          </w:p>
        </w:tc>
        <w:tc>
          <w:tcPr>
            <w:tcW w:w="1092" w:type="dxa"/>
          </w:tcPr>
          <w:p w14:paraId="671B1AE8" w14:textId="77777777" w:rsidR="002C7BAB" w:rsidRPr="00702720" w:rsidRDefault="002C7BAB">
            <w:pPr>
              <w:pStyle w:val="TableParagraph"/>
              <w:rPr>
                <w:rFonts w:cs="Tahoma"/>
                <w:sz w:val="18"/>
              </w:rPr>
            </w:pPr>
          </w:p>
        </w:tc>
        <w:tc>
          <w:tcPr>
            <w:tcW w:w="1097" w:type="dxa"/>
          </w:tcPr>
          <w:p w14:paraId="15E417C4" w14:textId="77777777" w:rsidR="002C7BAB" w:rsidRPr="00702720" w:rsidRDefault="002C7BAB">
            <w:pPr>
              <w:pStyle w:val="TableParagraph"/>
              <w:rPr>
                <w:rFonts w:cs="Tahoma"/>
                <w:sz w:val="18"/>
              </w:rPr>
            </w:pPr>
          </w:p>
        </w:tc>
        <w:tc>
          <w:tcPr>
            <w:tcW w:w="1267" w:type="dxa"/>
          </w:tcPr>
          <w:p w14:paraId="6A7079BD" w14:textId="77777777" w:rsidR="002C7BAB" w:rsidRPr="00702720" w:rsidRDefault="002C7BAB">
            <w:pPr>
              <w:pStyle w:val="TableParagraph"/>
              <w:rPr>
                <w:rFonts w:cs="Tahoma"/>
                <w:sz w:val="18"/>
              </w:rPr>
            </w:pPr>
          </w:p>
        </w:tc>
      </w:tr>
      <w:tr w:rsidR="002C7BAB" w:rsidRPr="00702720" w14:paraId="7B52DDEC" w14:textId="77777777">
        <w:trPr>
          <w:trHeight w:val="361"/>
        </w:trPr>
        <w:tc>
          <w:tcPr>
            <w:tcW w:w="735" w:type="dxa"/>
          </w:tcPr>
          <w:p w14:paraId="7E2EB8E2" w14:textId="77777777" w:rsidR="002C7BAB" w:rsidRPr="00702720" w:rsidRDefault="002C7BAB">
            <w:pPr>
              <w:pStyle w:val="TableParagraph"/>
              <w:spacing w:line="240" w:lineRule="exact"/>
              <w:ind w:right="84"/>
              <w:jc w:val="right"/>
              <w:rPr>
                <w:rFonts w:cs="Tahoma"/>
                <w:sz w:val="20"/>
              </w:rPr>
            </w:pPr>
            <w:r w:rsidRPr="00702720">
              <w:rPr>
                <w:rFonts w:cs="Tahoma"/>
                <w:w w:val="95"/>
                <w:sz w:val="20"/>
              </w:rPr>
              <w:t>5.</w:t>
            </w:r>
          </w:p>
        </w:tc>
        <w:tc>
          <w:tcPr>
            <w:tcW w:w="2948" w:type="dxa"/>
          </w:tcPr>
          <w:p w14:paraId="6177C0CB" w14:textId="77777777" w:rsidR="002C7BAB" w:rsidRPr="00702720" w:rsidRDefault="002C7BAB">
            <w:pPr>
              <w:pStyle w:val="TableParagraph"/>
              <w:spacing w:line="240" w:lineRule="exact"/>
              <w:ind w:left="107"/>
              <w:rPr>
                <w:rFonts w:cs="Tahoma"/>
                <w:sz w:val="20"/>
                <w:szCs w:val="20"/>
                <w:lang w:val="en-US"/>
              </w:rPr>
            </w:pPr>
          </w:p>
        </w:tc>
        <w:tc>
          <w:tcPr>
            <w:tcW w:w="1128" w:type="dxa"/>
          </w:tcPr>
          <w:p w14:paraId="4A2C0DFA" w14:textId="77777777" w:rsidR="002C7BAB" w:rsidRPr="00702720" w:rsidRDefault="002C7BAB">
            <w:pPr>
              <w:pStyle w:val="TableParagraph"/>
              <w:jc w:val="center"/>
              <w:rPr>
                <w:rFonts w:cs="Tahoma"/>
                <w:sz w:val="18"/>
              </w:rPr>
            </w:pPr>
          </w:p>
        </w:tc>
        <w:tc>
          <w:tcPr>
            <w:tcW w:w="1428" w:type="dxa"/>
            <w:vAlign w:val="center"/>
          </w:tcPr>
          <w:p w14:paraId="17210EAF" w14:textId="77777777" w:rsidR="002C7BAB" w:rsidRPr="00702720" w:rsidRDefault="002C7BAB">
            <w:pPr>
              <w:pStyle w:val="TableParagraph"/>
              <w:jc w:val="center"/>
              <w:rPr>
                <w:rFonts w:cs="Tahoma"/>
                <w:sz w:val="18"/>
              </w:rPr>
            </w:pPr>
          </w:p>
        </w:tc>
        <w:tc>
          <w:tcPr>
            <w:tcW w:w="1222" w:type="dxa"/>
          </w:tcPr>
          <w:p w14:paraId="6A3D0166" w14:textId="77777777" w:rsidR="002C7BAB" w:rsidRPr="00702720" w:rsidRDefault="002C7BAB">
            <w:pPr>
              <w:pStyle w:val="TableParagraph"/>
              <w:rPr>
                <w:rFonts w:cs="Tahoma"/>
                <w:sz w:val="18"/>
              </w:rPr>
            </w:pPr>
          </w:p>
        </w:tc>
        <w:tc>
          <w:tcPr>
            <w:tcW w:w="1226" w:type="dxa"/>
          </w:tcPr>
          <w:p w14:paraId="416B9E3D" w14:textId="77777777" w:rsidR="002C7BAB" w:rsidRPr="00702720" w:rsidRDefault="002C7BAB">
            <w:pPr>
              <w:pStyle w:val="TableParagraph"/>
              <w:rPr>
                <w:rFonts w:cs="Tahoma"/>
                <w:sz w:val="18"/>
              </w:rPr>
            </w:pPr>
          </w:p>
        </w:tc>
        <w:tc>
          <w:tcPr>
            <w:tcW w:w="1224" w:type="dxa"/>
          </w:tcPr>
          <w:p w14:paraId="58A2717C" w14:textId="77777777" w:rsidR="002C7BAB" w:rsidRPr="00702720" w:rsidRDefault="002C7BAB">
            <w:pPr>
              <w:pStyle w:val="TableParagraph"/>
              <w:rPr>
                <w:rFonts w:cs="Tahoma"/>
                <w:sz w:val="18"/>
              </w:rPr>
            </w:pPr>
          </w:p>
        </w:tc>
        <w:tc>
          <w:tcPr>
            <w:tcW w:w="1373" w:type="dxa"/>
          </w:tcPr>
          <w:p w14:paraId="6AE88E64" w14:textId="77777777" w:rsidR="002C7BAB" w:rsidRPr="00702720" w:rsidRDefault="002C7BAB">
            <w:pPr>
              <w:pStyle w:val="TableParagraph"/>
              <w:rPr>
                <w:rFonts w:cs="Tahoma"/>
                <w:sz w:val="18"/>
              </w:rPr>
            </w:pPr>
          </w:p>
        </w:tc>
        <w:tc>
          <w:tcPr>
            <w:tcW w:w="1092" w:type="dxa"/>
          </w:tcPr>
          <w:p w14:paraId="76AB8531" w14:textId="77777777" w:rsidR="002C7BAB" w:rsidRPr="00702720" w:rsidRDefault="002C7BAB">
            <w:pPr>
              <w:pStyle w:val="TableParagraph"/>
              <w:rPr>
                <w:rFonts w:cs="Tahoma"/>
                <w:sz w:val="18"/>
              </w:rPr>
            </w:pPr>
          </w:p>
        </w:tc>
        <w:tc>
          <w:tcPr>
            <w:tcW w:w="1097" w:type="dxa"/>
          </w:tcPr>
          <w:p w14:paraId="2D21942D" w14:textId="77777777" w:rsidR="002C7BAB" w:rsidRPr="00702720" w:rsidRDefault="002C7BAB">
            <w:pPr>
              <w:pStyle w:val="TableParagraph"/>
              <w:rPr>
                <w:rFonts w:cs="Tahoma"/>
                <w:sz w:val="18"/>
              </w:rPr>
            </w:pPr>
          </w:p>
        </w:tc>
        <w:tc>
          <w:tcPr>
            <w:tcW w:w="1267" w:type="dxa"/>
          </w:tcPr>
          <w:p w14:paraId="7C3E410F" w14:textId="77777777" w:rsidR="002C7BAB" w:rsidRPr="00702720" w:rsidRDefault="002C7BAB">
            <w:pPr>
              <w:pStyle w:val="TableParagraph"/>
              <w:rPr>
                <w:rFonts w:cs="Tahoma"/>
                <w:sz w:val="18"/>
              </w:rPr>
            </w:pPr>
          </w:p>
        </w:tc>
      </w:tr>
      <w:tr w:rsidR="002C7BAB" w:rsidRPr="00702720" w14:paraId="02802B22" w14:textId="77777777">
        <w:trPr>
          <w:trHeight w:val="340"/>
        </w:trPr>
        <w:tc>
          <w:tcPr>
            <w:tcW w:w="735" w:type="dxa"/>
            <w:shd w:val="clear" w:color="auto" w:fill="E6E6E6"/>
          </w:tcPr>
          <w:p w14:paraId="3518A224" w14:textId="77777777" w:rsidR="002C7BAB" w:rsidRPr="00702720" w:rsidRDefault="002C7BAB">
            <w:pPr>
              <w:pStyle w:val="TableParagraph"/>
              <w:rPr>
                <w:rFonts w:cs="Tahoma"/>
                <w:sz w:val="18"/>
              </w:rPr>
            </w:pPr>
          </w:p>
        </w:tc>
        <w:tc>
          <w:tcPr>
            <w:tcW w:w="2948" w:type="dxa"/>
            <w:shd w:val="clear" w:color="auto" w:fill="E6E6E6"/>
          </w:tcPr>
          <w:p w14:paraId="0D111F37" w14:textId="77777777" w:rsidR="002C7BAB" w:rsidRPr="00702720" w:rsidRDefault="002C7BAB">
            <w:pPr>
              <w:pStyle w:val="TableParagraph"/>
              <w:rPr>
                <w:rFonts w:cs="Tahoma"/>
                <w:sz w:val="18"/>
              </w:rPr>
            </w:pPr>
          </w:p>
        </w:tc>
        <w:tc>
          <w:tcPr>
            <w:tcW w:w="1128" w:type="dxa"/>
            <w:shd w:val="clear" w:color="auto" w:fill="E6E6E6"/>
          </w:tcPr>
          <w:p w14:paraId="64E7362D" w14:textId="77777777" w:rsidR="002C7BAB" w:rsidRPr="00702720" w:rsidRDefault="002C7BAB">
            <w:pPr>
              <w:pStyle w:val="TableParagraph"/>
              <w:rPr>
                <w:rFonts w:cs="Tahoma"/>
                <w:sz w:val="18"/>
              </w:rPr>
            </w:pPr>
          </w:p>
        </w:tc>
        <w:tc>
          <w:tcPr>
            <w:tcW w:w="1428" w:type="dxa"/>
            <w:shd w:val="clear" w:color="auto" w:fill="E6E6E6"/>
          </w:tcPr>
          <w:p w14:paraId="15165B34" w14:textId="77777777" w:rsidR="002C7BAB" w:rsidRPr="00702720" w:rsidRDefault="002C7BAB">
            <w:pPr>
              <w:pStyle w:val="TableParagraph"/>
              <w:rPr>
                <w:rFonts w:cs="Tahoma"/>
                <w:sz w:val="18"/>
              </w:rPr>
            </w:pPr>
          </w:p>
        </w:tc>
        <w:tc>
          <w:tcPr>
            <w:tcW w:w="1222" w:type="dxa"/>
            <w:shd w:val="clear" w:color="auto" w:fill="E6E6E6"/>
          </w:tcPr>
          <w:p w14:paraId="15B5A13A" w14:textId="77777777" w:rsidR="002C7BAB" w:rsidRPr="00702720" w:rsidRDefault="002C7BAB">
            <w:pPr>
              <w:pStyle w:val="TableParagraph"/>
              <w:spacing w:line="217" w:lineRule="exact"/>
              <w:ind w:left="107"/>
              <w:rPr>
                <w:rFonts w:cs="Tahoma"/>
                <w:b/>
                <w:sz w:val="18"/>
              </w:rPr>
            </w:pPr>
            <w:r w:rsidRPr="00702720">
              <w:rPr>
                <w:rFonts w:cs="Tahoma"/>
                <w:b/>
                <w:sz w:val="18"/>
              </w:rPr>
              <w:t>ΣΥΝΟΛΟ</w:t>
            </w:r>
          </w:p>
        </w:tc>
        <w:tc>
          <w:tcPr>
            <w:tcW w:w="1226" w:type="dxa"/>
          </w:tcPr>
          <w:p w14:paraId="73F6DE8C" w14:textId="77777777" w:rsidR="002C7BAB" w:rsidRPr="00702720" w:rsidRDefault="002C7BAB">
            <w:pPr>
              <w:pStyle w:val="TableParagraph"/>
              <w:rPr>
                <w:rFonts w:cs="Tahoma"/>
                <w:sz w:val="18"/>
              </w:rPr>
            </w:pPr>
          </w:p>
        </w:tc>
        <w:tc>
          <w:tcPr>
            <w:tcW w:w="1224" w:type="dxa"/>
          </w:tcPr>
          <w:p w14:paraId="60C48EB4" w14:textId="77777777" w:rsidR="002C7BAB" w:rsidRPr="00702720" w:rsidRDefault="002C7BAB">
            <w:pPr>
              <w:pStyle w:val="TableParagraph"/>
              <w:rPr>
                <w:rFonts w:cs="Tahoma"/>
                <w:sz w:val="18"/>
              </w:rPr>
            </w:pPr>
          </w:p>
        </w:tc>
        <w:tc>
          <w:tcPr>
            <w:tcW w:w="1373" w:type="dxa"/>
          </w:tcPr>
          <w:p w14:paraId="6FA37451" w14:textId="77777777" w:rsidR="002C7BAB" w:rsidRPr="00702720" w:rsidRDefault="002C7BAB">
            <w:pPr>
              <w:pStyle w:val="TableParagraph"/>
              <w:rPr>
                <w:rFonts w:cs="Tahoma"/>
                <w:sz w:val="18"/>
              </w:rPr>
            </w:pPr>
          </w:p>
        </w:tc>
        <w:tc>
          <w:tcPr>
            <w:tcW w:w="1092" w:type="dxa"/>
          </w:tcPr>
          <w:p w14:paraId="6CB23AF6" w14:textId="77777777" w:rsidR="002C7BAB" w:rsidRPr="00702720" w:rsidRDefault="002C7BAB">
            <w:pPr>
              <w:pStyle w:val="TableParagraph"/>
              <w:rPr>
                <w:rFonts w:cs="Tahoma"/>
                <w:sz w:val="18"/>
              </w:rPr>
            </w:pPr>
          </w:p>
        </w:tc>
        <w:tc>
          <w:tcPr>
            <w:tcW w:w="1097" w:type="dxa"/>
          </w:tcPr>
          <w:p w14:paraId="0C8CF32B" w14:textId="77777777" w:rsidR="002C7BAB" w:rsidRPr="00702720" w:rsidRDefault="002C7BAB">
            <w:pPr>
              <w:pStyle w:val="TableParagraph"/>
              <w:rPr>
                <w:rFonts w:cs="Tahoma"/>
                <w:sz w:val="18"/>
              </w:rPr>
            </w:pPr>
          </w:p>
        </w:tc>
        <w:tc>
          <w:tcPr>
            <w:tcW w:w="1267" w:type="dxa"/>
          </w:tcPr>
          <w:p w14:paraId="16597F95" w14:textId="77777777" w:rsidR="002C7BAB" w:rsidRPr="00702720" w:rsidRDefault="002C7BAB">
            <w:pPr>
              <w:pStyle w:val="TableParagraph"/>
              <w:rPr>
                <w:rFonts w:cs="Tahoma"/>
                <w:sz w:val="18"/>
              </w:rPr>
            </w:pPr>
          </w:p>
        </w:tc>
      </w:tr>
    </w:tbl>
    <w:p w14:paraId="0A036D14" w14:textId="77777777" w:rsidR="002C7BAB" w:rsidRPr="00702720" w:rsidRDefault="002C7BAB" w:rsidP="002C7BAB">
      <w:pPr>
        <w:spacing w:before="100" w:beforeAutospacing="1" w:after="100" w:afterAutospacing="1"/>
        <w:jc w:val="center"/>
        <w:rPr>
          <w:rFonts w:cs="Tahoma"/>
          <w:sz w:val="20"/>
        </w:rPr>
      </w:pPr>
      <w:r w:rsidRPr="00702720">
        <w:rPr>
          <w:rFonts w:cs="Tahoma"/>
          <w:sz w:val="20"/>
        </w:rPr>
        <w:t xml:space="preserve">* Το ΚΟΣΤΟΣ ΣΥΝΤΗΡΗΣΗΣ αφορά στα έτη μετά την ελάχιστη </w:t>
      </w:r>
      <w:r w:rsidRPr="00702720">
        <w:rPr>
          <w:rFonts w:cs="Tahoma"/>
          <w:b/>
          <w:sz w:val="20"/>
        </w:rPr>
        <w:t>ζητούμενη</w:t>
      </w:r>
      <w:r w:rsidRPr="00702720">
        <w:rPr>
          <w:rFonts w:cs="Tahoma"/>
          <w:sz w:val="20"/>
        </w:rPr>
        <w:t xml:space="preserve"> Περίοδο Εγγύησης.</w:t>
      </w:r>
    </w:p>
    <w:p w14:paraId="407C54CF" w14:textId="77777777" w:rsidR="002C7BAB" w:rsidRPr="00702720" w:rsidRDefault="002C7BAB" w:rsidP="007F5B86">
      <w:pPr>
        <w:pStyle w:val="Appendix-Heading3"/>
      </w:pPr>
      <w:bookmarkStart w:id="766" w:name="_Toc191630183"/>
      <w:r w:rsidRPr="00702720">
        <w:t>Ανάπτυξη Εφαρμογών</w:t>
      </w:r>
      <w:bookmarkEnd w:id="766"/>
    </w:p>
    <w:tbl>
      <w:tblPr>
        <w:tblW w:w="14706"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
        <w:gridCol w:w="3170"/>
        <w:gridCol w:w="1277"/>
        <w:gridCol w:w="1282"/>
        <w:gridCol w:w="1222"/>
        <w:gridCol w:w="1226"/>
        <w:gridCol w:w="1224"/>
        <w:gridCol w:w="1373"/>
        <w:gridCol w:w="1092"/>
        <w:gridCol w:w="1097"/>
        <w:gridCol w:w="1265"/>
      </w:tblGrid>
      <w:tr w:rsidR="002C7BAB" w:rsidRPr="00702720" w14:paraId="250ECA5C" w14:textId="77777777">
        <w:tc>
          <w:tcPr>
            <w:tcW w:w="478" w:type="dxa"/>
            <w:vMerge w:val="restart"/>
            <w:shd w:val="clear" w:color="auto" w:fill="E6E6E6"/>
            <w:vAlign w:val="center"/>
          </w:tcPr>
          <w:p w14:paraId="7CCE7109" w14:textId="77777777" w:rsidR="002C7BAB" w:rsidRPr="00702720" w:rsidRDefault="002C7BAB">
            <w:pPr>
              <w:pStyle w:val="TableParagraph"/>
              <w:spacing w:after="120" w:line="259" w:lineRule="auto"/>
              <w:ind w:left="110"/>
              <w:jc w:val="center"/>
              <w:rPr>
                <w:rFonts w:cs="Tahoma"/>
                <w:sz w:val="18"/>
                <w:szCs w:val="18"/>
              </w:rPr>
            </w:pPr>
            <w:r w:rsidRPr="00702720">
              <w:rPr>
                <w:rFonts w:cs="Tahoma"/>
                <w:sz w:val="18"/>
                <w:szCs w:val="18"/>
              </w:rPr>
              <w:t>Α/Α</w:t>
            </w:r>
          </w:p>
        </w:tc>
        <w:tc>
          <w:tcPr>
            <w:tcW w:w="3170" w:type="dxa"/>
            <w:vMerge w:val="restart"/>
            <w:shd w:val="clear" w:color="auto" w:fill="E6E6E6"/>
            <w:vAlign w:val="center"/>
          </w:tcPr>
          <w:p w14:paraId="16D3741D" w14:textId="77777777" w:rsidR="002C7BAB" w:rsidRPr="00702720" w:rsidRDefault="002C7BAB">
            <w:pPr>
              <w:pStyle w:val="TableParagraph"/>
              <w:spacing w:after="120" w:line="259" w:lineRule="auto"/>
              <w:ind w:left="107"/>
              <w:rPr>
                <w:rFonts w:cs="Tahoma"/>
                <w:sz w:val="18"/>
                <w:szCs w:val="18"/>
              </w:rPr>
            </w:pPr>
            <w:r w:rsidRPr="00702720">
              <w:rPr>
                <w:rFonts w:cs="Tahoma"/>
                <w:sz w:val="18"/>
                <w:szCs w:val="18"/>
              </w:rPr>
              <w:t>ΠΕΡΙΓΡΑΦΗ</w:t>
            </w:r>
          </w:p>
        </w:tc>
        <w:tc>
          <w:tcPr>
            <w:tcW w:w="1277" w:type="dxa"/>
            <w:vMerge w:val="restart"/>
            <w:shd w:val="clear" w:color="auto" w:fill="E6E6E6"/>
            <w:vAlign w:val="center"/>
          </w:tcPr>
          <w:p w14:paraId="491A2A2B" w14:textId="77777777" w:rsidR="002C7BAB" w:rsidRPr="00702720" w:rsidRDefault="002C7BAB">
            <w:pPr>
              <w:pStyle w:val="TableParagraph"/>
              <w:spacing w:after="120" w:line="259" w:lineRule="auto"/>
              <w:ind w:left="107"/>
              <w:rPr>
                <w:rFonts w:cs="Tahoma"/>
                <w:sz w:val="18"/>
                <w:szCs w:val="18"/>
              </w:rPr>
            </w:pPr>
            <w:r w:rsidRPr="00702720">
              <w:rPr>
                <w:rFonts w:cs="Tahoma"/>
                <w:sz w:val="18"/>
                <w:szCs w:val="18"/>
              </w:rPr>
              <w:t>ΤΥΠΟΣ</w:t>
            </w:r>
          </w:p>
        </w:tc>
        <w:tc>
          <w:tcPr>
            <w:tcW w:w="1282" w:type="dxa"/>
            <w:vMerge w:val="restart"/>
            <w:shd w:val="clear" w:color="auto" w:fill="E6E6E6"/>
            <w:vAlign w:val="center"/>
          </w:tcPr>
          <w:p w14:paraId="0BD07EDA" w14:textId="77777777" w:rsidR="002C7BAB" w:rsidRPr="00702720" w:rsidRDefault="002C7BAB">
            <w:pPr>
              <w:pStyle w:val="TableParagraph"/>
              <w:spacing w:after="120" w:line="259" w:lineRule="auto"/>
              <w:ind w:left="107"/>
              <w:rPr>
                <w:rFonts w:cs="Tahoma"/>
                <w:sz w:val="18"/>
                <w:szCs w:val="18"/>
              </w:rPr>
            </w:pPr>
            <w:r w:rsidRPr="00702720">
              <w:rPr>
                <w:rFonts w:cs="Tahoma"/>
                <w:sz w:val="18"/>
                <w:szCs w:val="18"/>
              </w:rPr>
              <w:t>ΠΟΣΟΤΗΤΑ</w:t>
            </w:r>
          </w:p>
          <w:p w14:paraId="589F32C2" w14:textId="77777777" w:rsidR="002C7BAB" w:rsidRPr="00702720" w:rsidRDefault="002C7BAB">
            <w:pPr>
              <w:pStyle w:val="TableParagraph"/>
              <w:spacing w:after="120" w:line="259" w:lineRule="auto"/>
              <w:ind w:left="107"/>
              <w:rPr>
                <w:rFonts w:cs="Tahoma"/>
                <w:sz w:val="18"/>
                <w:szCs w:val="18"/>
              </w:rPr>
            </w:pPr>
            <w:r w:rsidRPr="00702720">
              <w:rPr>
                <w:rFonts w:cs="Tahoma"/>
                <w:sz w:val="18"/>
                <w:szCs w:val="18"/>
              </w:rPr>
              <w:t>(σε Α/Μ)</w:t>
            </w:r>
          </w:p>
        </w:tc>
        <w:tc>
          <w:tcPr>
            <w:tcW w:w="2448" w:type="dxa"/>
            <w:gridSpan w:val="2"/>
            <w:shd w:val="clear" w:color="auto" w:fill="E6E6E6"/>
            <w:vAlign w:val="center"/>
          </w:tcPr>
          <w:p w14:paraId="6E6B13D7" w14:textId="77777777" w:rsidR="002C7BAB" w:rsidRPr="00702720" w:rsidRDefault="002C7BAB">
            <w:pPr>
              <w:pStyle w:val="TableParagraph"/>
              <w:spacing w:after="120" w:line="259" w:lineRule="auto"/>
              <w:ind w:left="106"/>
              <w:rPr>
                <w:rFonts w:cs="Tahoma"/>
                <w:sz w:val="18"/>
                <w:szCs w:val="18"/>
              </w:rPr>
            </w:pPr>
            <w:r w:rsidRPr="00702720">
              <w:rPr>
                <w:rFonts w:cs="Tahoma"/>
                <w:sz w:val="18"/>
                <w:szCs w:val="18"/>
              </w:rPr>
              <w:t>ΑΞΙΑ ΧΩΡΙΣ ΦΠΑ [€]</w:t>
            </w:r>
          </w:p>
        </w:tc>
        <w:tc>
          <w:tcPr>
            <w:tcW w:w="1224" w:type="dxa"/>
            <w:vMerge w:val="restart"/>
            <w:shd w:val="clear" w:color="auto" w:fill="E6E6E6"/>
            <w:vAlign w:val="center"/>
          </w:tcPr>
          <w:p w14:paraId="1CE5175E" w14:textId="77777777" w:rsidR="002C7BAB" w:rsidRPr="00702720" w:rsidRDefault="002C7BAB">
            <w:pPr>
              <w:pStyle w:val="TableParagraph"/>
              <w:spacing w:after="120" w:line="259" w:lineRule="auto"/>
              <w:ind w:left="109"/>
              <w:rPr>
                <w:rFonts w:cs="Tahoma"/>
                <w:sz w:val="18"/>
                <w:szCs w:val="18"/>
              </w:rPr>
            </w:pPr>
            <w:r w:rsidRPr="00702720">
              <w:rPr>
                <w:rFonts w:cs="Tahoma"/>
                <w:sz w:val="18"/>
                <w:szCs w:val="18"/>
              </w:rPr>
              <w:t>ΦΠΑ [€]</w:t>
            </w:r>
          </w:p>
        </w:tc>
        <w:tc>
          <w:tcPr>
            <w:tcW w:w="1373" w:type="dxa"/>
            <w:vMerge w:val="restart"/>
            <w:shd w:val="clear" w:color="auto" w:fill="E6E6E6"/>
            <w:vAlign w:val="center"/>
          </w:tcPr>
          <w:p w14:paraId="1BBE3928" w14:textId="77777777" w:rsidR="002C7BAB" w:rsidRPr="00702720" w:rsidRDefault="002C7BAB">
            <w:pPr>
              <w:pStyle w:val="TableParagraph"/>
              <w:spacing w:after="120" w:line="259" w:lineRule="auto"/>
              <w:ind w:left="107" w:right="382"/>
              <w:rPr>
                <w:rFonts w:cs="Tahoma"/>
                <w:sz w:val="18"/>
                <w:szCs w:val="18"/>
              </w:rPr>
            </w:pPr>
            <w:r w:rsidRPr="00702720">
              <w:rPr>
                <w:rFonts w:cs="Tahoma"/>
                <w:sz w:val="18"/>
                <w:szCs w:val="18"/>
              </w:rPr>
              <w:t>ΣΥΝΟΛΙΚΗ ΑΞΙΑ</w:t>
            </w:r>
          </w:p>
          <w:p w14:paraId="6BA37C5C" w14:textId="77777777" w:rsidR="002C7BAB" w:rsidRPr="00702720" w:rsidRDefault="002C7BAB">
            <w:pPr>
              <w:pStyle w:val="TableParagraph"/>
              <w:spacing w:after="120" w:line="259" w:lineRule="auto"/>
              <w:ind w:left="107"/>
              <w:rPr>
                <w:rFonts w:cs="Tahoma"/>
                <w:sz w:val="18"/>
                <w:szCs w:val="18"/>
              </w:rPr>
            </w:pPr>
            <w:r w:rsidRPr="00702720">
              <w:rPr>
                <w:rFonts w:cs="Tahoma"/>
                <w:sz w:val="18"/>
                <w:szCs w:val="18"/>
              </w:rPr>
              <w:t>ΜΕ ΦΠΑ [€]</w:t>
            </w:r>
          </w:p>
        </w:tc>
        <w:tc>
          <w:tcPr>
            <w:tcW w:w="3454" w:type="dxa"/>
            <w:gridSpan w:val="3"/>
            <w:shd w:val="clear" w:color="auto" w:fill="E6E6E6"/>
            <w:vAlign w:val="center"/>
          </w:tcPr>
          <w:p w14:paraId="79E6C48A" w14:textId="77777777" w:rsidR="002C7BAB" w:rsidRPr="00702720" w:rsidRDefault="002C7BAB">
            <w:pPr>
              <w:pStyle w:val="TableParagraph"/>
              <w:spacing w:after="120" w:line="259" w:lineRule="auto"/>
              <w:ind w:left="110"/>
              <w:rPr>
                <w:rFonts w:cs="Tahoma"/>
                <w:sz w:val="18"/>
                <w:szCs w:val="18"/>
              </w:rPr>
            </w:pPr>
            <w:r w:rsidRPr="00702720">
              <w:rPr>
                <w:rFonts w:cs="Tahoma"/>
                <w:sz w:val="18"/>
                <w:szCs w:val="18"/>
              </w:rPr>
              <w:t>* ΚΟΣΤΟΣ ΣΥΝΤΗΡΗΣΗΣ ΧΩΡΙΣ ΦΠΑ [€]</w:t>
            </w:r>
          </w:p>
        </w:tc>
      </w:tr>
      <w:tr w:rsidR="002C7BAB" w:rsidRPr="00702720" w14:paraId="0190AF15" w14:textId="77777777">
        <w:tc>
          <w:tcPr>
            <w:tcW w:w="478" w:type="dxa"/>
            <w:vMerge/>
            <w:tcBorders>
              <w:top w:val="nil"/>
            </w:tcBorders>
            <w:shd w:val="clear" w:color="auto" w:fill="E6E6E6"/>
            <w:vAlign w:val="center"/>
          </w:tcPr>
          <w:p w14:paraId="4375F860" w14:textId="77777777" w:rsidR="002C7BAB" w:rsidRPr="00702720" w:rsidRDefault="002C7BAB">
            <w:pPr>
              <w:jc w:val="center"/>
              <w:rPr>
                <w:rFonts w:cs="Tahoma"/>
                <w:sz w:val="18"/>
                <w:szCs w:val="18"/>
              </w:rPr>
            </w:pPr>
          </w:p>
        </w:tc>
        <w:tc>
          <w:tcPr>
            <w:tcW w:w="3170" w:type="dxa"/>
            <w:vMerge/>
            <w:tcBorders>
              <w:top w:val="nil"/>
            </w:tcBorders>
            <w:shd w:val="clear" w:color="auto" w:fill="E6E6E6"/>
            <w:vAlign w:val="center"/>
          </w:tcPr>
          <w:p w14:paraId="1FC64342" w14:textId="77777777" w:rsidR="002C7BAB" w:rsidRPr="00702720" w:rsidRDefault="002C7BAB">
            <w:pPr>
              <w:jc w:val="left"/>
              <w:rPr>
                <w:rFonts w:cs="Tahoma"/>
                <w:sz w:val="18"/>
                <w:szCs w:val="18"/>
              </w:rPr>
            </w:pPr>
          </w:p>
        </w:tc>
        <w:tc>
          <w:tcPr>
            <w:tcW w:w="1277" w:type="dxa"/>
            <w:vMerge/>
            <w:tcBorders>
              <w:top w:val="nil"/>
            </w:tcBorders>
            <w:shd w:val="clear" w:color="auto" w:fill="E6E6E6"/>
            <w:vAlign w:val="center"/>
          </w:tcPr>
          <w:p w14:paraId="140F004A" w14:textId="77777777" w:rsidR="002C7BAB" w:rsidRPr="00702720" w:rsidRDefault="002C7BAB">
            <w:pPr>
              <w:rPr>
                <w:rFonts w:cs="Tahoma"/>
                <w:sz w:val="18"/>
                <w:szCs w:val="18"/>
              </w:rPr>
            </w:pPr>
          </w:p>
        </w:tc>
        <w:tc>
          <w:tcPr>
            <w:tcW w:w="1282" w:type="dxa"/>
            <w:vMerge/>
            <w:tcBorders>
              <w:top w:val="nil"/>
            </w:tcBorders>
            <w:shd w:val="clear" w:color="auto" w:fill="E6E6E6"/>
            <w:vAlign w:val="center"/>
          </w:tcPr>
          <w:p w14:paraId="1E8ACB09" w14:textId="77777777" w:rsidR="002C7BAB" w:rsidRPr="00702720" w:rsidRDefault="002C7BAB">
            <w:pPr>
              <w:rPr>
                <w:rFonts w:cs="Tahoma"/>
                <w:sz w:val="18"/>
                <w:szCs w:val="18"/>
              </w:rPr>
            </w:pPr>
          </w:p>
        </w:tc>
        <w:tc>
          <w:tcPr>
            <w:tcW w:w="1222" w:type="dxa"/>
            <w:shd w:val="clear" w:color="auto" w:fill="E6E6E6"/>
            <w:vAlign w:val="center"/>
          </w:tcPr>
          <w:p w14:paraId="4D9BDBEE" w14:textId="77777777" w:rsidR="002C7BAB" w:rsidRPr="00702720" w:rsidRDefault="002C7BAB">
            <w:pPr>
              <w:pStyle w:val="TableParagraph"/>
              <w:spacing w:after="120" w:line="259" w:lineRule="auto"/>
              <w:ind w:left="106"/>
              <w:rPr>
                <w:rFonts w:cs="Tahoma"/>
                <w:sz w:val="18"/>
                <w:szCs w:val="18"/>
              </w:rPr>
            </w:pPr>
            <w:r w:rsidRPr="00702720">
              <w:rPr>
                <w:rFonts w:cs="Tahoma"/>
                <w:sz w:val="18"/>
                <w:szCs w:val="18"/>
              </w:rPr>
              <w:t>ΤΙΜΗ</w:t>
            </w:r>
          </w:p>
          <w:p w14:paraId="6F51141F" w14:textId="77777777" w:rsidR="002C7BAB" w:rsidRPr="00702720" w:rsidRDefault="002C7BAB">
            <w:pPr>
              <w:pStyle w:val="TableParagraph"/>
              <w:spacing w:after="120" w:line="259" w:lineRule="auto"/>
              <w:ind w:left="106"/>
              <w:rPr>
                <w:rFonts w:cs="Tahoma"/>
                <w:sz w:val="18"/>
                <w:szCs w:val="18"/>
              </w:rPr>
            </w:pPr>
            <w:r w:rsidRPr="00702720">
              <w:rPr>
                <w:rFonts w:cs="Tahoma"/>
                <w:sz w:val="18"/>
                <w:szCs w:val="18"/>
              </w:rPr>
              <w:t>ΜΟΝΑΔΑΣ</w:t>
            </w:r>
          </w:p>
        </w:tc>
        <w:tc>
          <w:tcPr>
            <w:tcW w:w="1226" w:type="dxa"/>
            <w:shd w:val="clear" w:color="auto" w:fill="E6E6E6"/>
            <w:vAlign w:val="center"/>
          </w:tcPr>
          <w:p w14:paraId="147DE13A" w14:textId="77777777" w:rsidR="002C7BAB" w:rsidRPr="00702720" w:rsidRDefault="002C7BAB">
            <w:pPr>
              <w:pStyle w:val="TableParagraph"/>
              <w:spacing w:after="120" w:line="259" w:lineRule="auto"/>
              <w:ind w:left="109"/>
              <w:rPr>
                <w:rFonts w:cs="Tahoma"/>
                <w:sz w:val="18"/>
                <w:szCs w:val="18"/>
              </w:rPr>
            </w:pPr>
            <w:r w:rsidRPr="00702720">
              <w:rPr>
                <w:rFonts w:cs="Tahoma"/>
                <w:sz w:val="18"/>
                <w:szCs w:val="18"/>
              </w:rPr>
              <w:t>ΣΥΝΟΛΟ</w:t>
            </w:r>
          </w:p>
        </w:tc>
        <w:tc>
          <w:tcPr>
            <w:tcW w:w="1224" w:type="dxa"/>
            <w:vMerge/>
            <w:tcBorders>
              <w:top w:val="nil"/>
            </w:tcBorders>
            <w:shd w:val="clear" w:color="auto" w:fill="E6E6E6"/>
            <w:vAlign w:val="center"/>
          </w:tcPr>
          <w:p w14:paraId="3C361A34" w14:textId="77777777" w:rsidR="002C7BAB" w:rsidRPr="00702720" w:rsidRDefault="002C7BAB">
            <w:pPr>
              <w:rPr>
                <w:rFonts w:cs="Tahoma"/>
                <w:sz w:val="18"/>
                <w:szCs w:val="18"/>
                <w:vertAlign w:val="superscript"/>
              </w:rPr>
            </w:pPr>
          </w:p>
        </w:tc>
        <w:tc>
          <w:tcPr>
            <w:tcW w:w="1373" w:type="dxa"/>
            <w:vMerge/>
            <w:tcBorders>
              <w:top w:val="nil"/>
            </w:tcBorders>
            <w:shd w:val="clear" w:color="auto" w:fill="E6E6E6"/>
            <w:vAlign w:val="center"/>
          </w:tcPr>
          <w:p w14:paraId="02981636" w14:textId="77777777" w:rsidR="002C7BAB" w:rsidRPr="00702720" w:rsidRDefault="002C7BAB">
            <w:pPr>
              <w:rPr>
                <w:rFonts w:cs="Tahoma"/>
                <w:sz w:val="18"/>
                <w:szCs w:val="18"/>
              </w:rPr>
            </w:pPr>
          </w:p>
        </w:tc>
        <w:tc>
          <w:tcPr>
            <w:tcW w:w="1092" w:type="dxa"/>
            <w:shd w:val="clear" w:color="auto" w:fill="E6E6E6"/>
            <w:vAlign w:val="center"/>
          </w:tcPr>
          <w:p w14:paraId="1F98B683" w14:textId="77777777" w:rsidR="002C7BAB" w:rsidRPr="00702720" w:rsidRDefault="002C7BAB">
            <w:pPr>
              <w:pStyle w:val="TableParagraph"/>
              <w:spacing w:after="120" w:line="259" w:lineRule="auto"/>
              <w:ind w:left="110"/>
              <w:rPr>
                <w:rFonts w:cs="Tahoma"/>
                <w:sz w:val="18"/>
                <w:szCs w:val="18"/>
              </w:rPr>
            </w:pPr>
            <w:r w:rsidRPr="00702720">
              <w:rPr>
                <w:rFonts w:cs="Tahoma"/>
                <w:sz w:val="18"/>
                <w:szCs w:val="18"/>
              </w:rPr>
              <w:t>1</w:t>
            </w:r>
            <w:r w:rsidRPr="00702720">
              <w:rPr>
                <w:rFonts w:cs="Tahoma"/>
                <w:position w:val="6"/>
                <w:sz w:val="18"/>
                <w:szCs w:val="18"/>
              </w:rPr>
              <w:t xml:space="preserve">ο </w:t>
            </w:r>
            <w:r w:rsidRPr="00702720">
              <w:rPr>
                <w:rFonts w:cs="Tahoma"/>
                <w:sz w:val="18"/>
                <w:szCs w:val="18"/>
              </w:rPr>
              <w:t>έτο</w:t>
            </w:r>
            <w:r w:rsidRPr="00702720">
              <w:rPr>
                <w:rFonts w:cs="Tahoma"/>
                <w:sz w:val="18"/>
                <w:szCs w:val="18"/>
                <w:vertAlign w:val="superscript"/>
              </w:rPr>
              <w:t>ς</w:t>
            </w:r>
          </w:p>
        </w:tc>
        <w:tc>
          <w:tcPr>
            <w:tcW w:w="1097" w:type="dxa"/>
            <w:shd w:val="clear" w:color="auto" w:fill="E6E6E6"/>
            <w:vAlign w:val="center"/>
          </w:tcPr>
          <w:p w14:paraId="409E8F77" w14:textId="77777777" w:rsidR="002C7BAB" w:rsidRPr="00702720" w:rsidRDefault="002C7BAB">
            <w:pPr>
              <w:pStyle w:val="TableParagraph"/>
              <w:spacing w:after="120" w:line="259" w:lineRule="auto"/>
              <w:ind w:left="107"/>
              <w:rPr>
                <w:rFonts w:cs="Tahoma"/>
                <w:sz w:val="18"/>
                <w:szCs w:val="18"/>
              </w:rPr>
            </w:pPr>
            <w:r w:rsidRPr="00702720">
              <w:rPr>
                <w:rFonts w:cs="Tahoma"/>
                <w:sz w:val="18"/>
                <w:szCs w:val="18"/>
              </w:rPr>
              <w:t>2</w:t>
            </w:r>
            <w:r w:rsidRPr="00702720">
              <w:rPr>
                <w:rFonts w:cs="Tahoma"/>
                <w:position w:val="6"/>
                <w:sz w:val="18"/>
                <w:szCs w:val="18"/>
              </w:rPr>
              <w:t xml:space="preserve">ο </w:t>
            </w:r>
            <w:r w:rsidRPr="00702720">
              <w:rPr>
                <w:rFonts w:cs="Tahoma"/>
                <w:sz w:val="18"/>
                <w:szCs w:val="18"/>
              </w:rPr>
              <w:t>έτο</w:t>
            </w:r>
            <w:r w:rsidRPr="00702720">
              <w:rPr>
                <w:rFonts w:cs="Tahoma"/>
                <w:sz w:val="18"/>
                <w:szCs w:val="18"/>
                <w:vertAlign w:val="superscript"/>
              </w:rPr>
              <w:t>ς</w:t>
            </w:r>
          </w:p>
        </w:tc>
        <w:tc>
          <w:tcPr>
            <w:tcW w:w="1265" w:type="dxa"/>
            <w:shd w:val="clear" w:color="auto" w:fill="E6E6E6"/>
            <w:vAlign w:val="center"/>
          </w:tcPr>
          <w:p w14:paraId="1DF2AAD7" w14:textId="7095B6EC" w:rsidR="002C7BAB" w:rsidRPr="00702720" w:rsidRDefault="00047299">
            <w:pPr>
              <w:pStyle w:val="TableParagraph"/>
              <w:spacing w:after="120" w:line="259" w:lineRule="auto"/>
              <w:ind w:left="107"/>
              <w:rPr>
                <w:rFonts w:cs="Tahoma"/>
                <w:sz w:val="18"/>
                <w:szCs w:val="18"/>
              </w:rPr>
            </w:pPr>
            <w:r w:rsidRPr="00047299">
              <w:rPr>
                <w:rFonts w:cs="Tahoma"/>
                <w:bCs/>
                <w:position w:val="-5"/>
                <w:sz w:val="18"/>
              </w:rPr>
              <w:t>3</w:t>
            </w:r>
            <w:r w:rsidRPr="00047299">
              <w:rPr>
                <w:rFonts w:cs="Tahoma"/>
                <w:bCs/>
                <w:position w:val="-5"/>
                <w:sz w:val="18"/>
                <w:vertAlign w:val="superscript"/>
              </w:rPr>
              <w:t>ο</w:t>
            </w:r>
            <w:r w:rsidRPr="00047299">
              <w:rPr>
                <w:rFonts w:cs="Tahoma"/>
                <w:bCs/>
                <w:position w:val="-5"/>
                <w:sz w:val="18"/>
              </w:rPr>
              <w:t xml:space="preserve"> έτος</w:t>
            </w:r>
          </w:p>
        </w:tc>
      </w:tr>
      <w:tr w:rsidR="002C7BAB" w:rsidRPr="00702720" w14:paraId="05844EEA" w14:textId="77777777">
        <w:tc>
          <w:tcPr>
            <w:tcW w:w="478" w:type="dxa"/>
            <w:vAlign w:val="center"/>
          </w:tcPr>
          <w:p w14:paraId="26997C37" w14:textId="77777777" w:rsidR="002C7BAB" w:rsidRPr="00702720" w:rsidRDefault="002C7BAB">
            <w:pPr>
              <w:pStyle w:val="TableParagraph"/>
              <w:spacing w:after="120" w:line="259" w:lineRule="auto"/>
              <w:ind w:right="84"/>
              <w:jc w:val="center"/>
              <w:rPr>
                <w:rFonts w:cs="Tahoma"/>
                <w:sz w:val="18"/>
                <w:szCs w:val="18"/>
              </w:rPr>
            </w:pPr>
            <w:r w:rsidRPr="00702720">
              <w:rPr>
                <w:rFonts w:cs="Tahoma"/>
                <w:w w:val="95"/>
                <w:sz w:val="18"/>
                <w:szCs w:val="18"/>
              </w:rPr>
              <w:t>1.</w:t>
            </w:r>
          </w:p>
        </w:tc>
        <w:tc>
          <w:tcPr>
            <w:tcW w:w="3170" w:type="dxa"/>
          </w:tcPr>
          <w:p w14:paraId="693F1DAD" w14:textId="24AD40C4" w:rsidR="002C7BAB" w:rsidRPr="00702720" w:rsidRDefault="000A6B4C">
            <w:pPr>
              <w:pStyle w:val="TableParagraph"/>
              <w:tabs>
                <w:tab w:val="left" w:pos="2581"/>
              </w:tabs>
              <w:spacing w:after="120" w:line="259" w:lineRule="auto"/>
              <w:ind w:left="107" w:right="97"/>
              <w:rPr>
                <w:rFonts w:cs="Tahoma"/>
                <w:sz w:val="18"/>
                <w:szCs w:val="18"/>
              </w:rPr>
            </w:pPr>
            <w:r w:rsidRPr="00702720">
              <w:rPr>
                <w:rFonts w:cs="Tahoma"/>
                <w:sz w:val="18"/>
                <w:szCs w:val="18"/>
              </w:rPr>
              <w:t xml:space="preserve">Ανάπτυξη </w:t>
            </w:r>
            <w:proofErr w:type="spellStart"/>
            <w:r w:rsidRPr="00702720">
              <w:rPr>
                <w:rFonts w:cs="Tahoma"/>
                <w:sz w:val="18"/>
                <w:szCs w:val="18"/>
              </w:rPr>
              <w:t>διαλειτουργικότητας</w:t>
            </w:r>
            <w:proofErr w:type="spellEnd"/>
            <w:r w:rsidRPr="00702720">
              <w:rPr>
                <w:rFonts w:cs="Tahoma"/>
                <w:sz w:val="18"/>
                <w:szCs w:val="18"/>
              </w:rPr>
              <w:t xml:space="preserve"> του Ενιαίου Συστήματος Ψηφιακής Καταγραφής &amp; Διαχείρισης Ελέγχων &amp; Προστίμων Τροχαίας με τους υφιστάμενους οπτικούς αισθητήρες (κάμερες) ελέγχου τροχαίων παραβάσεων που έχον εγκατασταθεί ανά την επικράτεια»</w:t>
            </w:r>
          </w:p>
        </w:tc>
        <w:tc>
          <w:tcPr>
            <w:tcW w:w="1277" w:type="dxa"/>
            <w:vAlign w:val="center"/>
          </w:tcPr>
          <w:p w14:paraId="35625711" w14:textId="77777777" w:rsidR="002C7BAB" w:rsidRPr="00702720" w:rsidRDefault="002C7BAB">
            <w:pPr>
              <w:pStyle w:val="TableParagraph"/>
              <w:spacing w:after="120" w:line="259" w:lineRule="auto"/>
              <w:rPr>
                <w:rFonts w:cs="Tahoma"/>
                <w:sz w:val="18"/>
                <w:szCs w:val="18"/>
              </w:rPr>
            </w:pPr>
          </w:p>
        </w:tc>
        <w:tc>
          <w:tcPr>
            <w:tcW w:w="1282" w:type="dxa"/>
            <w:vAlign w:val="center"/>
          </w:tcPr>
          <w:p w14:paraId="18B307D6" w14:textId="77777777" w:rsidR="002C7BAB" w:rsidRPr="00702720" w:rsidRDefault="002C7BAB">
            <w:pPr>
              <w:pStyle w:val="TableParagraph"/>
              <w:spacing w:after="120" w:line="259" w:lineRule="auto"/>
              <w:rPr>
                <w:rFonts w:cs="Tahoma"/>
                <w:sz w:val="18"/>
                <w:szCs w:val="18"/>
              </w:rPr>
            </w:pPr>
          </w:p>
        </w:tc>
        <w:tc>
          <w:tcPr>
            <w:tcW w:w="1222" w:type="dxa"/>
            <w:vAlign w:val="center"/>
          </w:tcPr>
          <w:p w14:paraId="27405C5C" w14:textId="77777777" w:rsidR="002C7BAB" w:rsidRPr="00702720" w:rsidRDefault="002C7BAB">
            <w:pPr>
              <w:pStyle w:val="TableParagraph"/>
              <w:spacing w:after="120" w:line="259" w:lineRule="auto"/>
              <w:rPr>
                <w:rFonts w:cs="Tahoma"/>
                <w:sz w:val="18"/>
                <w:szCs w:val="18"/>
              </w:rPr>
            </w:pPr>
          </w:p>
        </w:tc>
        <w:tc>
          <w:tcPr>
            <w:tcW w:w="1226" w:type="dxa"/>
            <w:vAlign w:val="center"/>
          </w:tcPr>
          <w:p w14:paraId="6B23F110" w14:textId="77777777" w:rsidR="002C7BAB" w:rsidRPr="00702720" w:rsidRDefault="002C7BAB">
            <w:pPr>
              <w:pStyle w:val="TableParagraph"/>
              <w:spacing w:after="120" w:line="259" w:lineRule="auto"/>
              <w:rPr>
                <w:rFonts w:cs="Tahoma"/>
                <w:sz w:val="18"/>
                <w:szCs w:val="18"/>
              </w:rPr>
            </w:pPr>
          </w:p>
        </w:tc>
        <w:tc>
          <w:tcPr>
            <w:tcW w:w="1224" w:type="dxa"/>
            <w:vAlign w:val="center"/>
          </w:tcPr>
          <w:p w14:paraId="5CE3E321" w14:textId="77777777" w:rsidR="002C7BAB" w:rsidRPr="00702720" w:rsidRDefault="002C7BAB">
            <w:pPr>
              <w:pStyle w:val="TableParagraph"/>
              <w:spacing w:after="120" w:line="259" w:lineRule="auto"/>
              <w:rPr>
                <w:rFonts w:cs="Tahoma"/>
                <w:sz w:val="18"/>
                <w:szCs w:val="18"/>
              </w:rPr>
            </w:pPr>
          </w:p>
        </w:tc>
        <w:tc>
          <w:tcPr>
            <w:tcW w:w="1373" w:type="dxa"/>
            <w:vAlign w:val="center"/>
          </w:tcPr>
          <w:p w14:paraId="2D8D4D9E" w14:textId="77777777" w:rsidR="002C7BAB" w:rsidRPr="00702720" w:rsidRDefault="002C7BAB">
            <w:pPr>
              <w:pStyle w:val="TableParagraph"/>
              <w:spacing w:after="120" w:line="259" w:lineRule="auto"/>
              <w:rPr>
                <w:rFonts w:cs="Tahoma"/>
                <w:sz w:val="18"/>
                <w:szCs w:val="18"/>
              </w:rPr>
            </w:pPr>
          </w:p>
        </w:tc>
        <w:tc>
          <w:tcPr>
            <w:tcW w:w="1092" w:type="dxa"/>
            <w:vAlign w:val="center"/>
          </w:tcPr>
          <w:p w14:paraId="20E77E11" w14:textId="77777777" w:rsidR="002C7BAB" w:rsidRPr="00702720" w:rsidRDefault="002C7BAB">
            <w:pPr>
              <w:pStyle w:val="TableParagraph"/>
              <w:spacing w:after="120" w:line="259" w:lineRule="auto"/>
              <w:rPr>
                <w:rFonts w:cs="Tahoma"/>
                <w:sz w:val="18"/>
                <w:szCs w:val="18"/>
              </w:rPr>
            </w:pPr>
          </w:p>
        </w:tc>
        <w:tc>
          <w:tcPr>
            <w:tcW w:w="1097" w:type="dxa"/>
            <w:vAlign w:val="center"/>
          </w:tcPr>
          <w:p w14:paraId="6BDC1995" w14:textId="77777777" w:rsidR="002C7BAB" w:rsidRPr="00702720" w:rsidRDefault="002C7BAB">
            <w:pPr>
              <w:pStyle w:val="TableParagraph"/>
              <w:spacing w:after="120" w:line="259" w:lineRule="auto"/>
              <w:rPr>
                <w:rFonts w:cs="Tahoma"/>
                <w:sz w:val="18"/>
                <w:szCs w:val="18"/>
              </w:rPr>
            </w:pPr>
          </w:p>
        </w:tc>
        <w:tc>
          <w:tcPr>
            <w:tcW w:w="1265" w:type="dxa"/>
            <w:vAlign w:val="center"/>
          </w:tcPr>
          <w:p w14:paraId="75CE46F0" w14:textId="77777777" w:rsidR="002C7BAB" w:rsidRPr="00702720" w:rsidRDefault="002C7BAB">
            <w:pPr>
              <w:pStyle w:val="TableParagraph"/>
              <w:spacing w:after="120" w:line="259" w:lineRule="auto"/>
              <w:rPr>
                <w:rFonts w:cs="Tahoma"/>
                <w:sz w:val="18"/>
                <w:szCs w:val="18"/>
              </w:rPr>
            </w:pPr>
          </w:p>
        </w:tc>
      </w:tr>
      <w:tr w:rsidR="002C7BAB" w:rsidRPr="00702720" w14:paraId="506179A7" w14:textId="77777777">
        <w:tc>
          <w:tcPr>
            <w:tcW w:w="478" w:type="dxa"/>
            <w:tcBorders>
              <w:top w:val="single" w:sz="4" w:space="0" w:color="000000"/>
              <w:left w:val="single" w:sz="4" w:space="0" w:color="000000"/>
              <w:bottom w:val="single" w:sz="4" w:space="0" w:color="000000"/>
              <w:right w:val="single" w:sz="4" w:space="0" w:color="000000"/>
            </w:tcBorders>
            <w:vAlign w:val="center"/>
          </w:tcPr>
          <w:p w14:paraId="401F9C03" w14:textId="77777777" w:rsidR="002C7BAB" w:rsidRPr="00702720" w:rsidRDefault="002C7BAB">
            <w:pPr>
              <w:pStyle w:val="TableParagraph"/>
              <w:spacing w:after="120" w:line="259" w:lineRule="auto"/>
              <w:ind w:right="84"/>
              <w:rPr>
                <w:rFonts w:cs="Tahoma"/>
                <w:w w:val="95"/>
                <w:sz w:val="18"/>
                <w:szCs w:val="18"/>
                <w:lang w:val="en-US"/>
              </w:rPr>
            </w:pPr>
            <w:r w:rsidRPr="00702720">
              <w:rPr>
                <w:rFonts w:cs="Tahoma"/>
                <w:w w:val="95"/>
                <w:sz w:val="18"/>
                <w:szCs w:val="18"/>
              </w:rPr>
              <w:t>…</w:t>
            </w:r>
            <w:r w:rsidRPr="00702720">
              <w:rPr>
                <w:rFonts w:cs="Tahoma"/>
                <w:w w:val="95"/>
                <w:sz w:val="18"/>
                <w:szCs w:val="18"/>
                <w:lang w:val="en-US"/>
              </w:rPr>
              <w:t>7.</w:t>
            </w:r>
          </w:p>
        </w:tc>
        <w:tc>
          <w:tcPr>
            <w:tcW w:w="3170" w:type="dxa"/>
            <w:tcBorders>
              <w:top w:val="single" w:sz="4" w:space="0" w:color="000000"/>
              <w:left w:val="single" w:sz="4" w:space="0" w:color="000000"/>
              <w:bottom w:val="single" w:sz="4" w:space="0" w:color="000000"/>
              <w:right w:val="single" w:sz="4" w:space="0" w:color="000000"/>
            </w:tcBorders>
            <w:vAlign w:val="center"/>
          </w:tcPr>
          <w:p w14:paraId="17B0FD34" w14:textId="77777777" w:rsidR="002C7BAB" w:rsidRPr="00702720" w:rsidRDefault="002C7BAB">
            <w:pPr>
              <w:pStyle w:val="TableParagraph"/>
              <w:tabs>
                <w:tab w:val="left" w:pos="1439"/>
                <w:tab w:val="left" w:pos="2321"/>
              </w:tabs>
              <w:spacing w:after="120" w:line="259" w:lineRule="auto"/>
              <w:ind w:left="107" w:right="99"/>
              <w:rPr>
                <w:rFonts w:cs="Tahoma"/>
                <w:i/>
                <w:iCs/>
                <w:sz w:val="18"/>
                <w:szCs w:val="18"/>
              </w:rPr>
            </w:pPr>
            <w:r w:rsidRPr="00702720">
              <w:rPr>
                <w:rFonts w:cs="Tahoma"/>
                <w:i/>
                <w:iCs/>
                <w:sz w:val="18"/>
                <w:szCs w:val="18"/>
              </w:rPr>
              <w:t>Άλλες</w:t>
            </w:r>
            <w:r w:rsidRPr="00702720">
              <w:rPr>
                <w:rFonts w:cs="Tahoma"/>
                <w:i/>
                <w:iCs/>
                <w:sz w:val="18"/>
                <w:szCs w:val="18"/>
              </w:rPr>
              <w:tab/>
              <w:t xml:space="preserve">εφαρμογές / υποσυστήματα </w:t>
            </w:r>
            <w:r w:rsidRPr="00702720">
              <w:rPr>
                <w:rFonts w:cs="Tahoma"/>
                <w:i/>
                <w:iCs/>
                <w:sz w:val="18"/>
                <w:szCs w:val="18"/>
              </w:rPr>
              <w:lastRenderedPageBreak/>
              <w:t>…</w:t>
            </w:r>
          </w:p>
        </w:tc>
        <w:tc>
          <w:tcPr>
            <w:tcW w:w="1277" w:type="dxa"/>
            <w:tcBorders>
              <w:top w:val="single" w:sz="4" w:space="0" w:color="000000"/>
              <w:left w:val="single" w:sz="4" w:space="0" w:color="000000"/>
              <w:bottom w:val="single" w:sz="4" w:space="0" w:color="000000"/>
              <w:right w:val="single" w:sz="4" w:space="0" w:color="000000"/>
            </w:tcBorders>
            <w:vAlign w:val="center"/>
          </w:tcPr>
          <w:p w14:paraId="7BEE6CC2" w14:textId="77777777" w:rsidR="002C7BAB" w:rsidRPr="00702720" w:rsidRDefault="002C7BAB">
            <w:pPr>
              <w:pStyle w:val="TableParagraph"/>
              <w:spacing w:after="120" w:line="259" w:lineRule="auto"/>
              <w:rPr>
                <w:rFonts w:cs="Tahoma"/>
                <w:sz w:val="18"/>
                <w:szCs w:val="18"/>
              </w:rPr>
            </w:pPr>
          </w:p>
        </w:tc>
        <w:tc>
          <w:tcPr>
            <w:tcW w:w="1282" w:type="dxa"/>
            <w:tcBorders>
              <w:top w:val="single" w:sz="4" w:space="0" w:color="000000"/>
              <w:left w:val="single" w:sz="4" w:space="0" w:color="000000"/>
              <w:bottom w:val="single" w:sz="4" w:space="0" w:color="000000"/>
              <w:right w:val="single" w:sz="4" w:space="0" w:color="000000"/>
            </w:tcBorders>
            <w:vAlign w:val="center"/>
          </w:tcPr>
          <w:p w14:paraId="04CF4983" w14:textId="77777777" w:rsidR="002C7BAB" w:rsidRPr="00702720" w:rsidRDefault="002C7BAB">
            <w:pPr>
              <w:pStyle w:val="TableParagraph"/>
              <w:spacing w:after="120" w:line="259" w:lineRule="auto"/>
              <w:rPr>
                <w:rFonts w:cs="Tahoma"/>
                <w:sz w:val="18"/>
                <w:szCs w:val="18"/>
              </w:rPr>
            </w:pPr>
          </w:p>
        </w:tc>
        <w:tc>
          <w:tcPr>
            <w:tcW w:w="1222" w:type="dxa"/>
            <w:tcBorders>
              <w:top w:val="single" w:sz="4" w:space="0" w:color="000000"/>
              <w:left w:val="single" w:sz="4" w:space="0" w:color="000000"/>
              <w:bottom w:val="single" w:sz="4" w:space="0" w:color="000000"/>
              <w:right w:val="single" w:sz="4" w:space="0" w:color="000000"/>
            </w:tcBorders>
            <w:vAlign w:val="center"/>
          </w:tcPr>
          <w:p w14:paraId="1F43E3F5" w14:textId="77777777" w:rsidR="002C7BAB" w:rsidRPr="00702720" w:rsidRDefault="002C7BAB">
            <w:pPr>
              <w:pStyle w:val="TableParagraph"/>
              <w:spacing w:after="120" w:line="259" w:lineRule="auto"/>
              <w:rPr>
                <w:rFonts w:cs="Tahoma"/>
                <w:sz w:val="18"/>
                <w:szCs w:val="18"/>
              </w:rPr>
            </w:pPr>
          </w:p>
        </w:tc>
        <w:tc>
          <w:tcPr>
            <w:tcW w:w="1226" w:type="dxa"/>
            <w:tcBorders>
              <w:top w:val="single" w:sz="4" w:space="0" w:color="000000"/>
              <w:left w:val="single" w:sz="4" w:space="0" w:color="000000"/>
              <w:bottom w:val="single" w:sz="4" w:space="0" w:color="000000"/>
              <w:right w:val="single" w:sz="4" w:space="0" w:color="000000"/>
            </w:tcBorders>
            <w:vAlign w:val="center"/>
          </w:tcPr>
          <w:p w14:paraId="0A8CFEC8" w14:textId="77777777" w:rsidR="002C7BAB" w:rsidRPr="00702720" w:rsidRDefault="002C7BAB">
            <w:pPr>
              <w:pStyle w:val="TableParagraph"/>
              <w:spacing w:after="120" w:line="259" w:lineRule="auto"/>
              <w:rPr>
                <w:rFonts w:cs="Tahoma"/>
                <w:sz w:val="18"/>
                <w:szCs w:val="18"/>
              </w:rPr>
            </w:pPr>
          </w:p>
        </w:tc>
        <w:tc>
          <w:tcPr>
            <w:tcW w:w="1224" w:type="dxa"/>
            <w:tcBorders>
              <w:top w:val="single" w:sz="4" w:space="0" w:color="000000"/>
              <w:left w:val="single" w:sz="4" w:space="0" w:color="000000"/>
              <w:bottom w:val="single" w:sz="4" w:space="0" w:color="000000"/>
              <w:right w:val="single" w:sz="4" w:space="0" w:color="000000"/>
            </w:tcBorders>
            <w:vAlign w:val="center"/>
          </w:tcPr>
          <w:p w14:paraId="5E16EACA" w14:textId="77777777" w:rsidR="002C7BAB" w:rsidRPr="00702720" w:rsidRDefault="002C7BAB">
            <w:pPr>
              <w:pStyle w:val="TableParagraph"/>
              <w:spacing w:after="120" w:line="259" w:lineRule="auto"/>
              <w:rPr>
                <w:rFonts w:cs="Tahoma"/>
                <w:sz w:val="18"/>
                <w:szCs w:val="18"/>
              </w:rPr>
            </w:pPr>
          </w:p>
        </w:tc>
        <w:tc>
          <w:tcPr>
            <w:tcW w:w="1373" w:type="dxa"/>
            <w:tcBorders>
              <w:top w:val="single" w:sz="4" w:space="0" w:color="000000"/>
              <w:left w:val="single" w:sz="4" w:space="0" w:color="000000"/>
              <w:bottom w:val="single" w:sz="4" w:space="0" w:color="000000"/>
              <w:right w:val="single" w:sz="4" w:space="0" w:color="000000"/>
            </w:tcBorders>
            <w:vAlign w:val="center"/>
          </w:tcPr>
          <w:p w14:paraId="303A20B3" w14:textId="77777777" w:rsidR="002C7BAB" w:rsidRPr="00702720" w:rsidRDefault="002C7BAB">
            <w:pPr>
              <w:pStyle w:val="TableParagraph"/>
              <w:spacing w:after="120" w:line="259" w:lineRule="auto"/>
              <w:rPr>
                <w:rFonts w:cs="Tahoma"/>
                <w:sz w:val="18"/>
                <w:szCs w:val="18"/>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41053A49" w14:textId="77777777" w:rsidR="002C7BAB" w:rsidRPr="00702720" w:rsidRDefault="002C7BAB">
            <w:pPr>
              <w:pStyle w:val="TableParagraph"/>
              <w:spacing w:after="120" w:line="259" w:lineRule="auto"/>
              <w:rPr>
                <w:rFonts w:cs="Tahoma"/>
                <w:sz w:val="18"/>
                <w:szCs w:val="18"/>
              </w:rPr>
            </w:pPr>
          </w:p>
        </w:tc>
        <w:tc>
          <w:tcPr>
            <w:tcW w:w="1097" w:type="dxa"/>
            <w:tcBorders>
              <w:top w:val="single" w:sz="4" w:space="0" w:color="000000"/>
              <w:left w:val="single" w:sz="4" w:space="0" w:color="000000"/>
              <w:bottom w:val="single" w:sz="4" w:space="0" w:color="000000"/>
              <w:right w:val="single" w:sz="4" w:space="0" w:color="000000"/>
            </w:tcBorders>
            <w:vAlign w:val="center"/>
          </w:tcPr>
          <w:p w14:paraId="0099D266" w14:textId="77777777" w:rsidR="002C7BAB" w:rsidRPr="00702720" w:rsidRDefault="002C7BAB">
            <w:pPr>
              <w:pStyle w:val="TableParagraph"/>
              <w:spacing w:after="120" w:line="259" w:lineRule="auto"/>
              <w:rPr>
                <w:rFonts w:cs="Tahoma"/>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14:paraId="2829384C" w14:textId="77777777" w:rsidR="002C7BAB" w:rsidRPr="00702720" w:rsidRDefault="002C7BAB">
            <w:pPr>
              <w:pStyle w:val="TableParagraph"/>
              <w:spacing w:after="120" w:line="259" w:lineRule="auto"/>
              <w:rPr>
                <w:rFonts w:cs="Tahoma"/>
                <w:sz w:val="18"/>
                <w:szCs w:val="18"/>
              </w:rPr>
            </w:pPr>
          </w:p>
        </w:tc>
      </w:tr>
      <w:tr w:rsidR="002C7BAB" w:rsidRPr="00702720" w14:paraId="5FD093EC" w14:textId="77777777">
        <w:tc>
          <w:tcPr>
            <w:tcW w:w="47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684C9EE" w14:textId="77777777" w:rsidR="002C7BAB" w:rsidRPr="00702720" w:rsidRDefault="002C7BAB">
            <w:pPr>
              <w:pStyle w:val="TableParagraph"/>
              <w:spacing w:after="120" w:line="259" w:lineRule="auto"/>
              <w:ind w:right="84"/>
              <w:jc w:val="center"/>
              <w:rPr>
                <w:rFonts w:cs="Tahoma"/>
                <w:w w:val="95"/>
                <w:sz w:val="18"/>
                <w:szCs w:val="18"/>
              </w:rPr>
            </w:pPr>
          </w:p>
        </w:tc>
        <w:tc>
          <w:tcPr>
            <w:tcW w:w="317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F4391EA" w14:textId="77777777" w:rsidR="002C7BAB" w:rsidRPr="00702720" w:rsidRDefault="002C7BAB">
            <w:pPr>
              <w:pStyle w:val="TableParagraph"/>
              <w:tabs>
                <w:tab w:val="left" w:pos="1439"/>
                <w:tab w:val="left" w:pos="2321"/>
              </w:tabs>
              <w:spacing w:after="120" w:line="259" w:lineRule="auto"/>
              <w:ind w:left="107" w:right="99"/>
              <w:rPr>
                <w:rFonts w:cs="Tahoma"/>
                <w:i/>
                <w:iCs/>
                <w:sz w:val="18"/>
                <w:szCs w:val="18"/>
              </w:rPr>
            </w:pPr>
          </w:p>
        </w:tc>
        <w:tc>
          <w:tcPr>
            <w:tcW w:w="12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E41B1C6" w14:textId="77777777" w:rsidR="002C7BAB" w:rsidRPr="00702720" w:rsidRDefault="002C7BAB">
            <w:pPr>
              <w:pStyle w:val="TableParagraph"/>
              <w:spacing w:after="120" w:line="259" w:lineRule="auto"/>
              <w:rPr>
                <w:rFonts w:cs="Tahoma"/>
                <w:sz w:val="18"/>
                <w:szCs w:val="18"/>
              </w:rPr>
            </w:pPr>
          </w:p>
        </w:tc>
        <w:tc>
          <w:tcPr>
            <w:tcW w:w="128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94DC4D6" w14:textId="77777777" w:rsidR="002C7BAB" w:rsidRPr="00702720" w:rsidRDefault="002C7BAB">
            <w:pPr>
              <w:pStyle w:val="TableParagraph"/>
              <w:spacing w:after="120" w:line="259" w:lineRule="auto"/>
              <w:rPr>
                <w:rFonts w:cs="Tahoma"/>
                <w:sz w:val="18"/>
                <w:szCs w:val="18"/>
              </w:rPr>
            </w:pPr>
          </w:p>
        </w:tc>
        <w:tc>
          <w:tcPr>
            <w:tcW w:w="122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784F94C" w14:textId="77777777" w:rsidR="002C7BAB" w:rsidRPr="00702720" w:rsidRDefault="002C7BAB">
            <w:pPr>
              <w:pStyle w:val="TableParagraph"/>
              <w:spacing w:after="120" w:line="259" w:lineRule="auto"/>
              <w:rPr>
                <w:rFonts w:cs="Tahoma"/>
                <w:sz w:val="18"/>
                <w:szCs w:val="18"/>
              </w:rPr>
            </w:pPr>
            <w:r w:rsidRPr="00702720">
              <w:rPr>
                <w:rFonts w:cs="Tahoma"/>
                <w:b/>
                <w:sz w:val="18"/>
                <w:szCs w:val="18"/>
              </w:rPr>
              <w:t>ΣΥΝΟΛΟ</w:t>
            </w:r>
          </w:p>
        </w:tc>
        <w:tc>
          <w:tcPr>
            <w:tcW w:w="1226" w:type="dxa"/>
            <w:tcBorders>
              <w:top w:val="single" w:sz="4" w:space="0" w:color="000000"/>
              <w:left w:val="single" w:sz="4" w:space="0" w:color="000000"/>
              <w:bottom w:val="single" w:sz="4" w:space="0" w:color="000000"/>
              <w:right w:val="single" w:sz="4" w:space="0" w:color="000000"/>
            </w:tcBorders>
            <w:vAlign w:val="center"/>
          </w:tcPr>
          <w:p w14:paraId="135C8AE4" w14:textId="77777777" w:rsidR="002C7BAB" w:rsidRPr="00702720" w:rsidRDefault="002C7BAB">
            <w:pPr>
              <w:pStyle w:val="TableParagraph"/>
              <w:spacing w:after="120" w:line="259" w:lineRule="auto"/>
              <w:rPr>
                <w:rFonts w:cs="Tahoma"/>
                <w:sz w:val="18"/>
                <w:szCs w:val="18"/>
              </w:rPr>
            </w:pPr>
          </w:p>
        </w:tc>
        <w:tc>
          <w:tcPr>
            <w:tcW w:w="1224" w:type="dxa"/>
            <w:tcBorders>
              <w:top w:val="single" w:sz="4" w:space="0" w:color="000000"/>
              <w:left w:val="single" w:sz="4" w:space="0" w:color="000000"/>
              <w:bottom w:val="single" w:sz="4" w:space="0" w:color="000000"/>
              <w:right w:val="single" w:sz="4" w:space="0" w:color="000000"/>
            </w:tcBorders>
            <w:vAlign w:val="center"/>
          </w:tcPr>
          <w:p w14:paraId="6048FBBB" w14:textId="77777777" w:rsidR="002C7BAB" w:rsidRPr="00702720" w:rsidRDefault="002C7BAB">
            <w:pPr>
              <w:pStyle w:val="TableParagraph"/>
              <w:spacing w:after="120" w:line="259" w:lineRule="auto"/>
              <w:rPr>
                <w:rFonts w:cs="Tahoma"/>
                <w:sz w:val="18"/>
                <w:szCs w:val="18"/>
              </w:rPr>
            </w:pPr>
          </w:p>
        </w:tc>
        <w:tc>
          <w:tcPr>
            <w:tcW w:w="1373" w:type="dxa"/>
            <w:tcBorders>
              <w:top w:val="single" w:sz="4" w:space="0" w:color="000000"/>
              <w:left w:val="single" w:sz="4" w:space="0" w:color="000000"/>
              <w:bottom w:val="single" w:sz="4" w:space="0" w:color="000000"/>
              <w:right w:val="single" w:sz="4" w:space="0" w:color="000000"/>
            </w:tcBorders>
            <w:vAlign w:val="center"/>
          </w:tcPr>
          <w:p w14:paraId="6AEE29E5" w14:textId="77777777" w:rsidR="002C7BAB" w:rsidRPr="00702720" w:rsidRDefault="002C7BAB">
            <w:pPr>
              <w:pStyle w:val="TableParagraph"/>
              <w:spacing w:after="120" w:line="259" w:lineRule="auto"/>
              <w:rPr>
                <w:rFonts w:cs="Tahoma"/>
                <w:sz w:val="18"/>
                <w:szCs w:val="18"/>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4DCA24C9" w14:textId="77777777" w:rsidR="002C7BAB" w:rsidRPr="00702720" w:rsidRDefault="002C7BAB">
            <w:pPr>
              <w:pStyle w:val="TableParagraph"/>
              <w:spacing w:after="120" w:line="259" w:lineRule="auto"/>
              <w:rPr>
                <w:rFonts w:cs="Tahoma"/>
                <w:sz w:val="18"/>
                <w:szCs w:val="18"/>
              </w:rPr>
            </w:pPr>
          </w:p>
        </w:tc>
        <w:tc>
          <w:tcPr>
            <w:tcW w:w="1097" w:type="dxa"/>
            <w:tcBorders>
              <w:top w:val="single" w:sz="4" w:space="0" w:color="000000"/>
              <w:left w:val="single" w:sz="4" w:space="0" w:color="000000"/>
              <w:bottom w:val="single" w:sz="4" w:space="0" w:color="000000"/>
              <w:right w:val="single" w:sz="4" w:space="0" w:color="000000"/>
            </w:tcBorders>
            <w:vAlign w:val="center"/>
          </w:tcPr>
          <w:p w14:paraId="5EF210C1" w14:textId="77777777" w:rsidR="002C7BAB" w:rsidRPr="00702720" w:rsidRDefault="002C7BAB">
            <w:pPr>
              <w:pStyle w:val="TableParagraph"/>
              <w:spacing w:after="120" w:line="259" w:lineRule="auto"/>
              <w:rPr>
                <w:rFonts w:cs="Tahoma"/>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14:paraId="07799EDF" w14:textId="77777777" w:rsidR="002C7BAB" w:rsidRPr="00702720" w:rsidRDefault="002C7BAB">
            <w:pPr>
              <w:pStyle w:val="TableParagraph"/>
              <w:spacing w:after="120" w:line="259" w:lineRule="auto"/>
              <w:rPr>
                <w:rFonts w:cs="Tahoma"/>
                <w:sz w:val="18"/>
                <w:szCs w:val="18"/>
              </w:rPr>
            </w:pPr>
          </w:p>
        </w:tc>
      </w:tr>
    </w:tbl>
    <w:p w14:paraId="5FC7A670" w14:textId="77777777" w:rsidR="002C7BAB" w:rsidRPr="00702720" w:rsidRDefault="002C7BAB" w:rsidP="002C7BAB">
      <w:pPr>
        <w:spacing w:before="100" w:beforeAutospacing="1" w:after="100" w:afterAutospacing="1"/>
        <w:jc w:val="center"/>
        <w:rPr>
          <w:rFonts w:cs="Tahoma"/>
          <w:sz w:val="20"/>
        </w:rPr>
      </w:pPr>
    </w:p>
    <w:p w14:paraId="533103D0" w14:textId="77777777" w:rsidR="002C7BAB" w:rsidRPr="00702720" w:rsidRDefault="002C7BAB" w:rsidP="007F5B86">
      <w:pPr>
        <w:pStyle w:val="Appendix-Heading3"/>
      </w:pPr>
      <w:bookmarkStart w:id="767" w:name="_Toc191630184"/>
      <w:r w:rsidRPr="00702720">
        <w:t>Υπηρεσίες</w:t>
      </w:r>
      <w:bookmarkEnd w:id="767"/>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69"/>
        <w:gridCol w:w="4874"/>
        <w:gridCol w:w="1434"/>
        <w:gridCol w:w="1872"/>
        <w:gridCol w:w="1593"/>
        <w:gridCol w:w="1713"/>
        <w:gridCol w:w="1995"/>
      </w:tblGrid>
      <w:tr w:rsidR="002C7BAB" w:rsidRPr="00702720" w14:paraId="77FEBFEB" w14:textId="77777777" w:rsidTr="00EB459C">
        <w:trPr>
          <w:trHeight w:val="338"/>
        </w:trPr>
        <w:tc>
          <w:tcPr>
            <w:tcW w:w="270" w:type="pct"/>
            <w:vMerge w:val="restart"/>
            <w:shd w:val="clear" w:color="auto" w:fill="E6E6E6"/>
          </w:tcPr>
          <w:p w14:paraId="1A6C11C4" w14:textId="77777777" w:rsidR="002C7BAB" w:rsidRPr="00702720" w:rsidRDefault="002C7BAB">
            <w:pPr>
              <w:pStyle w:val="TableParagraph"/>
              <w:spacing w:before="175"/>
              <w:ind w:left="110"/>
              <w:rPr>
                <w:rFonts w:cs="Tahoma"/>
                <w:sz w:val="18"/>
              </w:rPr>
            </w:pPr>
            <w:r w:rsidRPr="00702720">
              <w:rPr>
                <w:rFonts w:cs="Tahoma"/>
                <w:sz w:val="18"/>
              </w:rPr>
              <w:t>Α/Α</w:t>
            </w:r>
          </w:p>
        </w:tc>
        <w:tc>
          <w:tcPr>
            <w:tcW w:w="1710" w:type="pct"/>
            <w:vMerge w:val="restart"/>
            <w:shd w:val="clear" w:color="auto" w:fill="E6E6E6"/>
          </w:tcPr>
          <w:p w14:paraId="3EF23F74" w14:textId="77777777" w:rsidR="002C7BAB" w:rsidRPr="00702720" w:rsidRDefault="002C7BAB">
            <w:pPr>
              <w:pStyle w:val="TableParagraph"/>
              <w:spacing w:before="175"/>
              <w:ind w:left="107"/>
              <w:rPr>
                <w:rFonts w:cs="Tahoma"/>
                <w:sz w:val="18"/>
              </w:rPr>
            </w:pPr>
            <w:r w:rsidRPr="00702720">
              <w:rPr>
                <w:rFonts w:cs="Tahoma"/>
                <w:sz w:val="18"/>
              </w:rPr>
              <w:t>ΠΕΡΙΓΡΑΦΗ</w:t>
            </w:r>
          </w:p>
        </w:tc>
        <w:tc>
          <w:tcPr>
            <w:tcW w:w="503" w:type="pct"/>
            <w:vMerge w:val="restart"/>
            <w:shd w:val="clear" w:color="auto" w:fill="E6E6E6"/>
          </w:tcPr>
          <w:p w14:paraId="6E792845" w14:textId="77777777" w:rsidR="002C7BAB" w:rsidRPr="00702720" w:rsidRDefault="002C7BAB">
            <w:pPr>
              <w:pStyle w:val="TableParagraph"/>
              <w:spacing w:before="175"/>
              <w:ind w:left="106"/>
              <w:rPr>
                <w:rFonts w:cs="Tahoma"/>
                <w:sz w:val="18"/>
              </w:rPr>
            </w:pPr>
            <w:r w:rsidRPr="00702720">
              <w:rPr>
                <w:rFonts w:cs="Tahoma"/>
                <w:sz w:val="18"/>
              </w:rPr>
              <w:t>Ανθρωπομήνες</w:t>
            </w:r>
          </w:p>
        </w:tc>
        <w:tc>
          <w:tcPr>
            <w:tcW w:w="1215" w:type="pct"/>
            <w:gridSpan w:val="2"/>
            <w:shd w:val="clear" w:color="auto" w:fill="E6E6E6"/>
          </w:tcPr>
          <w:p w14:paraId="390AC4D2" w14:textId="77777777" w:rsidR="002C7BAB" w:rsidRPr="00702720" w:rsidRDefault="002C7BAB">
            <w:pPr>
              <w:pStyle w:val="TableParagraph"/>
              <w:spacing w:line="217" w:lineRule="exact"/>
              <w:ind w:left="108"/>
              <w:rPr>
                <w:rFonts w:cs="Tahoma"/>
                <w:sz w:val="18"/>
              </w:rPr>
            </w:pPr>
            <w:r w:rsidRPr="00702720">
              <w:rPr>
                <w:rFonts w:cs="Tahoma"/>
                <w:sz w:val="18"/>
              </w:rPr>
              <w:t>ΑΞΙΑ ΧΩΡΙΣ ΦΠΑ [€]</w:t>
            </w:r>
          </w:p>
        </w:tc>
        <w:tc>
          <w:tcPr>
            <w:tcW w:w="601" w:type="pct"/>
            <w:vMerge w:val="restart"/>
            <w:shd w:val="clear" w:color="auto" w:fill="E6E6E6"/>
          </w:tcPr>
          <w:p w14:paraId="6D2D798A" w14:textId="77777777" w:rsidR="002C7BAB" w:rsidRPr="00702720" w:rsidRDefault="002C7BAB">
            <w:pPr>
              <w:pStyle w:val="TableParagraph"/>
              <w:spacing w:before="175"/>
              <w:ind w:left="106"/>
              <w:rPr>
                <w:rFonts w:cs="Tahoma"/>
                <w:sz w:val="18"/>
              </w:rPr>
            </w:pPr>
            <w:r w:rsidRPr="00702720">
              <w:rPr>
                <w:rFonts w:cs="Tahoma"/>
                <w:sz w:val="18"/>
              </w:rPr>
              <w:t>ΦΠΑ [€]</w:t>
            </w:r>
          </w:p>
        </w:tc>
        <w:tc>
          <w:tcPr>
            <w:tcW w:w="700" w:type="pct"/>
            <w:vMerge w:val="restart"/>
            <w:shd w:val="clear" w:color="auto" w:fill="E6E6E6"/>
          </w:tcPr>
          <w:p w14:paraId="049C8764" w14:textId="77777777" w:rsidR="002C7BAB" w:rsidRPr="00702720" w:rsidRDefault="002C7BAB">
            <w:pPr>
              <w:pStyle w:val="TableParagraph"/>
              <w:spacing w:before="4"/>
              <w:ind w:left="108"/>
              <w:rPr>
                <w:rFonts w:cs="Tahoma"/>
                <w:sz w:val="18"/>
              </w:rPr>
            </w:pPr>
            <w:r w:rsidRPr="00702720">
              <w:rPr>
                <w:rFonts w:cs="Tahoma"/>
                <w:sz w:val="18"/>
              </w:rPr>
              <w:t>ΣΥΝΟΛΙΚΗ ΑΞΙΑ</w:t>
            </w:r>
          </w:p>
          <w:p w14:paraId="0402BC4E" w14:textId="77777777" w:rsidR="002C7BAB" w:rsidRPr="00702720" w:rsidRDefault="002C7BAB">
            <w:pPr>
              <w:pStyle w:val="TableParagraph"/>
              <w:spacing w:before="122"/>
              <w:ind w:left="108"/>
              <w:rPr>
                <w:rFonts w:cs="Tahoma"/>
                <w:sz w:val="18"/>
              </w:rPr>
            </w:pPr>
            <w:r w:rsidRPr="00702720">
              <w:rPr>
                <w:rFonts w:cs="Tahoma"/>
                <w:sz w:val="18"/>
              </w:rPr>
              <w:t>ΜΕ ΦΠΑ [€]</w:t>
            </w:r>
          </w:p>
        </w:tc>
      </w:tr>
      <w:tr w:rsidR="002C7BAB" w:rsidRPr="00702720" w14:paraId="60088681" w14:textId="77777777" w:rsidTr="00EB459C">
        <w:trPr>
          <w:trHeight w:val="335"/>
        </w:trPr>
        <w:tc>
          <w:tcPr>
            <w:tcW w:w="270" w:type="pct"/>
            <w:vMerge/>
            <w:tcBorders>
              <w:top w:val="nil"/>
            </w:tcBorders>
            <w:shd w:val="clear" w:color="auto" w:fill="E6E6E6"/>
          </w:tcPr>
          <w:p w14:paraId="0315946F" w14:textId="77777777" w:rsidR="002C7BAB" w:rsidRPr="00702720" w:rsidRDefault="002C7BAB">
            <w:pPr>
              <w:rPr>
                <w:rFonts w:cs="Tahoma"/>
                <w:sz w:val="2"/>
                <w:szCs w:val="2"/>
              </w:rPr>
            </w:pPr>
          </w:p>
        </w:tc>
        <w:tc>
          <w:tcPr>
            <w:tcW w:w="1710" w:type="pct"/>
            <w:vMerge/>
            <w:tcBorders>
              <w:top w:val="nil"/>
            </w:tcBorders>
            <w:shd w:val="clear" w:color="auto" w:fill="E6E6E6"/>
          </w:tcPr>
          <w:p w14:paraId="6DEC15C0" w14:textId="77777777" w:rsidR="002C7BAB" w:rsidRPr="00702720" w:rsidRDefault="002C7BAB">
            <w:pPr>
              <w:rPr>
                <w:rFonts w:cs="Tahoma"/>
                <w:sz w:val="2"/>
                <w:szCs w:val="2"/>
              </w:rPr>
            </w:pPr>
          </w:p>
        </w:tc>
        <w:tc>
          <w:tcPr>
            <w:tcW w:w="503" w:type="pct"/>
            <w:vMerge/>
            <w:tcBorders>
              <w:top w:val="nil"/>
            </w:tcBorders>
            <w:shd w:val="clear" w:color="auto" w:fill="E6E6E6"/>
          </w:tcPr>
          <w:p w14:paraId="150B6622" w14:textId="77777777" w:rsidR="002C7BAB" w:rsidRPr="00702720" w:rsidRDefault="002C7BAB">
            <w:pPr>
              <w:rPr>
                <w:rFonts w:cs="Tahoma"/>
                <w:sz w:val="2"/>
                <w:szCs w:val="2"/>
              </w:rPr>
            </w:pPr>
          </w:p>
        </w:tc>
        <w:tc>
          <w:tcPr>
            <w:tcW w:w="657" w:type="pct"/>
            <w:shd w:val="clear" w:color="auto" w:fill="E6E6E6"/>
          </w:tcPr>
          <w:p w14:paraId="7159E8CF" w14:textId="77777777" w:rsidR="002C7BAB" w:rsidRPr="00702720" w:rsidRDefault="002C7BAB">
            <w:pPr>
              <w:pStyle w:val="TableParagraph"/>
              <w:spacing w:line="217" w:lineRule="exact"/>
              <w:ind w:left="108"/>
              <w:rPr>
                <w:rFonts w:cs="Tahoma"/>
                <w:sz w:val="18"/>
              </w:rPr>
            </w:pPr>
            <w:r w:rsidRPr="00702720">
              <w:rPr>
                <w:rFonts w:cs="Tahoma"/>
                <w:sz w:val="18"/>
              </w:rPr>
              <w:t>ΤΙΜΗ ΜΟΝΑΔΑΣ</w:t>
            </w:r>
          </w:p>
        </w:tc>
        <w:tc>
          <w:tcPr>
            <w:tcW w:w="559" w:type="pct"/>
            <w:shd w:val="clear" w:color="auto" w:fill="E6E6E6"/>
          </w:tcPr>
          <w:p w14:paraId="214551D3" w14:textId="77777777" w:rsidR="002C7BAB" w:rsidRPr="00702720" w:rsidRDefault="002C7BAB">
            <w:pPr>
              <w:pStyle w:val="TableParagraph"/>
              <w:spacing w:line="217" w:lineRule="exact"/>
              <w:ind w:left="106"/>
              <w:rPr>
                <w:rFonts w:cs="Tahoma"/>
                <w:sz w:val="18"/>
              </w:rPr>
            </w:pPr>
            <w:r w:rsidRPr="00702720">
              <w:rPr>
                <w:rFonts w:cs="Tahoma"/>
                <w:sz w:val="18"/>
              </w:rPr>
              <w:t>ΣΥΝΟΛΟ</w:t>
            </w:r>
          </w:p>
        </w:tc>
        <w:tc>
          <w:tcPr>
            <w:tcW w:w="601" w:type="pct"/>
            <w:vMerge/>
            <w:tcBorders>
              <w:top w:val="nil"/>
            </w:tcBorders>
            <w:shd w:val="clear" w:color="auto" w:fill="E6E6E6"/>
          </w:tcPr>
          <w:p w14:paraId="7B60D29B" w14:textId="77777777" w:rsidR="002C7BAB" w:rsidRPr="00702720" w:rsidRDefault="002C7BAB">
            <w:pPr>
              <w:rPr>
                <w:rFonts w:cs="Tahoma"/>
                <w:sz w:val="2"/>
                <w:szCs w:val="2"/>
              </w:rPr>
            </w:pPr>
          </w:p>
        </w:tc>
        <w:tc>
          <w:tcPr>
            <w:tcW w:w="700" w:type="pct"/>
            <w:vMerge/>
            <w:tcBorders>
              <w:top w:val="nil"/>
            </w:tcBorders>
            <w:shd w:val="clear" w:color="auto" w:fill="E6E6E6"/>
          </w:tcPr>
          <w:p w14:paraId="4C7C8509" w14:textId="77777777" w:rsidR="002C7BAB" w:rsidRPr="00702720" w:rsidRDefault="002C7BAB">
            <w:pPr>
              <w:rPr>
                <w:rFonts w:cs="Tahoma"/>
                <w:sz w:val="2"/>
                <w:szCs w:val="2"/>
              </w:rPr>
            </w:pPr>
          </w:p>
        </w:tc>
      </w:tr>
      <w:tr w:rsidR="002C7BAB" w:rsidRPr="00702720" w14:paraId="51CBCD87" w14:textId="77777777" w:rsidTr="00EB459C">
        <w:trPr>
          <w:trHeight w:val="361"/>
        </w:trPr>
        <w:tc>
          <w:tcPr>
            <w:tcW w:w="270" w:type="pct"/>
          </w:tcPr>
          <w:p w14:paraId="421CF3B5" w14:textId="77777777" w:rsidR="002C7BAB" w:rsidRPr="00702720" w:rsidRDefault="002C7BAB">
            <w:pPr>
              <w:pStyle w:val="TableParagraph"/>
              <w:spacing w:before="1"/>
              <w:ind w:right="137"/>
              <w:jc w:val="right"/>
              <w:rPr>
                <w:rFonts w:cs="Tahoma"/>
                <w:sz w:val="20"/>
              </w:rPr>
            </w:pPr>
            <w:r w:rsidRPr="00702720">
              <w:rPr>
                <w:rFonts w:cs="Tahoma"/>
                <w:w w:val="95"/>
                <w:sz w:val="20"/>
              </w:rPr>
              <w:t>1.</w:t>
            </w:r>
          </w:p>
        </w:tc>
        <w:tc>
          <w:tcPr>
            <w:tcW w:w="1710" w:type="pct"/>
          </w:tcPr>
          <w:p w14:paraId="6BBE2F5B" w14:textId="77777777" w:rsidR="002C7BAB" w:rsidRPr="00702720" w:rsidRDefault="002C7BAB">
            <w:pPr>
              <w:pStyle w:val="TableParagraph"/>
              <w:spacing w:before="1"/>
              <w:ind w:left="107"/>
              <w:rPr>
                <w:rFonts w:cs="Tahoma"/>
                <w:sz w:val="20"/>
                <w:szCs w:val="20"/>
              </w:rPr>
            </w:pPr>
            <w:r w:rsidRPr="00702720">
              <w:rPr>
                <w:rFonts w:cs="Tahoma"/>
                <w:sz w:val="20"/>
                <w:szCs w:val="20"/>
              </w:rPr>
              <w:t>Υπηρεσίες Διαχείρισης Έργου</w:t>
            </w:r>
          </w:p>
        </w:tc>
        <w:tc>
          <w:tcPr>
            <w:tcW w:w="503" w:type="pct"/>
          </w:tcPr>
          <w:p w14:paraId="7A2BB6A2" w14:textId="77777777" w:rsidR="002C7BAB" w:rsidRPr="00702720" w:rsidRDefault="002C7BAB">
            <w:pPr>
              <w:pStyle w:val="TableParagraph"/>
              <w:rPr>
                <w:rFonts w:cs="Tahoma"/>
                <w:sz w:val="18"/>
              </w:rPr>
            </w:pPr>
          </w:p>
        </w:tc>
        <w:tc>
          <w:tcPr>
            <w:tcW w:w="657" w:type="pct"/>
          </w:tcPr>
          <w:p w14:paraId="7A0A595D" w14:textId="77777777" w:rsidR="002C7BAB" w:rsidRPr="00702720" w:rsidRDefault="002C7BAB">
            <w:pPr>
              <w:pStyle w:val="TableParagraph"/>
              <w:rPr>
                <w:rFonts w:cs="Tahoma"/>
                <w:sz w:val="18"/>
              </w:rPr>
            </w:pPr>
          </w:p>
        </w:tc>
        <w:tc>
          <w:tcPr>
            <w:tcW w:w="559" w:type="pct"/>
          </w:tcPr>
          <w:p w14:paraId="7A133001" w14:textId="77777777" w:rsidR="002C7BAB" w:rsidRPr="00702720" w:rsidRDefault="002C7BAB">
            <w:pPr>
              <w:pStyle w:val="TableParagraph"/>
              <w:rPr>
                <w:rFonts w:cs="Tahoma"/>
                <w:sz w:val="18"/>
              </w:rPr>
            </w:pPr>
          </w:p>
        </w:tc>
        <w:tc>
          <w:tcPr>
            <w:tcW w:w="601" w:type="pct"/>
          </w:tcPr>
          <w:p w14:paraId="4D2593DE" w14:textId="77777777" w:rsidR="002C7BAB" w:rsidRPr="00702720" w:rsidRDefault="002C7BAB">
            <w:pPr>
              <w:pStyle w:val="TableParagraph"/>
              <w:rPr>
                <w:rFonts w:cs="Tahoma"/>
                <w:sz w:val="18"/>
              </w:rPr>
            </w:pPr>
          </w:p>
        </w:tc>
        <w:tc>
          <w:tcPr>
            <w:tcW w:w="700" w:type="pct"/>
          </w:tcPr>
          <w:p w14:paraId="35A68F14" w14:textId="77777777" w:rsidR="002C7BAB" w:rsidRPr="00702720" w:rsidRDefault="002C7BAB">
            <w:pPr>
              <w:pStyle w:val="TableParagraph"/>
              <w:rPr>
                <w:rFonts w:cs="Tahoma"/>
                <w:sz w:val="18"/>
              </w:rPr>
            </w:pPr>
          </w:p>
        </w:tc>
      </w:tr>
      <w:tr w:rsidR="002C7BAB" w:rsidRPr="00702720" w14:paraId="513925F6" w14:textId="77777777" w:rsidTr="00EB459C">
        <w:trPr>
          <w:trHeight w:val="361"/>
        </w:trPr>
        <w:tc>
          <w:tcPr>
            <w:tcW w:w="270" w:type="pct"/>
          </w:tcPr>
          <w:p w14:paraId="12989707" w14:textId="77777777" w:rsidR="002C7BAB" w:rsidRPr="00702720" w:rsidRDefault="002C7BAB">
            <w:pPr>
              <w:pStyle w:val="TableParagraph"/>
              <w:spacing w:before="1"/>
              <w:ind w:right="137"/>
              <w:jc w:val="right"/>
              <w:rPr>
                <w:rFonts w:cs="Tahoma"/>
                <w:w w:val="95"/>
                <w:sz w:val="20"/>
              </w:rPr>
            </w:pPr>
            <w:r w:rsidRPr="00702720">
              <w:rPr>
                <w:rFonts w:cs="Tahoma"/>
                <w:w w:val="95"/>
                <w:sz w:val="20"/>
              </w:rPr>
              <w:t>2.</w:t>
            </w:r>
          </w:p>
        </w:tc>
        <w:tc>
          <w:tcPr>
            <w:tcW w:w="1710" w:type="pct"/>
          </w:tcPr>
          <w:p w14:paraId="02E69900" w14:textId="77777777" w:rsidR="002C7BAB" w:rsidRPr="00702720" w:rsidRDefault="002C7BAB">
            <w:pPr>
              <w:pStyle w:val="TableParagraph"/>
              <w:spacing w:before="1"/>
              <w:ind w:left="107"/>
              <w:rPr>
                <w:rFonts w:cs="Tahoma"/>
                <w:sz w:val="20"/>
                <w:szCs w:val="20"/>
              </w:rPr>
            </w:pPr>
            <w:r w:rsidRPr="00702720">
              <w:rPr>
                <w:rFonts w:cs="Tahoma"/>
                <w:sz w:val="20"/>
                <w:szCs w:val="20"/>
              </w:rPr>
              <w:t>Μελέτη Εφαρμογής</w:t>
            </w:r>
          </w:p>
        </w:tc>
        <w:tc>
          <w:tcPr>
            <w:tcW w:w="503" w:type="pct"/>
          </w:tcPr>
          <w:p w14:paraId="638843FA" w14:textId="77777777" w:rsidR="002C7BAB" w:rsidRPr="00702720" w:rsidRDefault="002C7BAB">
            <w:pPr>
              <w:pStyle w:val="TableParagraph"/>
              <w:rPr>
                <w:rFonts w:cs="Tahoma"/>
                <w:sz w:val="18"/>
              </w:rPr>
            </w:pPr>
          </w:p>
        </w:tc>
        <w:tc>
          <w:tcPr>
            <w:tcW w:w="657" w:type="pct"/>
          </w:tcPr>
          <w:p w14:paraId="7DA4C9C0" w14:textId="77777777" w:rsidR="002C7BAB" w:rsidRPr="00702720" w:rsidRDefault="002C7BAB">
            <w:pPr>
              <w:pStyle w:val="TableParagraph"/>
              <w:rPr>
                <w:rFonts w:cs="Tahoma"/>
                <w:sz w:val="18"/>
              </w:rPr>
            </w:pPr>
          </w:p>
        </w:tc>
        <w:tc>
          <w:tcPr>
            <w:tcW w:w="559" w:type="pct"/>
          </w:tcPr>
          <w:p w14:paraId="35DCCC3A" w14:textId="77777777" w:rsidR="002C7BAB" w:rsidRPr="00702720" w:rsidRDefault="002C7BAB">
            <w:pPr>
              <w:pStyle w:val="TableParagraph"/>
              <w:rPr>
                <w:rFonts w:cs="Tahoma"/>
                <w:sz w:val="18"/>
              </w:rPr>
            </w:pPr>
          </w:p>
        </w:tc>
        <w:tc>
          <w:tcPr>
            <w:tcW w:w="601" w:type="pct"/>
          </w:tcPr>
          <w:p w14:paraId="7293A21C" w14:textId="77777777" w:rsidR="002C7BAB" w:rsidRPr="00702720" w:rsidRDefault="002C7BAB">
            <w:pPr>
              <w:pStyle w:val="TableParagraph"/>
              <w:rPr>
                <w:rFonts w:cs="Tahoma"/>
                <w:sz w:val="18"/>
              </w:rPr>
            </w:pPr>
          </w:p>
        </w:tc>
        <w:tc>
          <w:tcPr>
            <w:tcW w:w="700" w:type="pct"/>
          </w:tcPr>
          <w:p w14:paraId="24BF1298" w14:textId="77777777" w:rsidR="002C7BAB" w:rsidRPr="00702720" w:rsidRDefault="002C7BAB">
            <w:pPr>
              <w:pStyle w:val="TableParagraph"/>
              <w:rPr>
                <w:rFonts w:cs="Tahoma"/>
                <w:sz w:val="18"/>
              </w:rPr>
            </w:pPr>
          </w:p>
        </w:tc>
      </w:tr>
      <w:tr w:rsidR="002C7BAB" w:rsidRPr="00702720" w14:paraId="6C6A4A62" w14:textId="77777777" w:rsidTr="00EB459C">
        <w:trPr>
          <w:trHeight w:val="361"/>
        </w:trPr>
        <w:tc>
          <w:tcPr>
            <w:tcW w:w="270" w:type="pct"/>
          </w:tcPr>
          <w:p w14:paraId="187238EB" w14:textId="77777777" w:rsidR="002C7BAB" w:rsidRPr="00702720" w:rsidRDefault="002C7BAB">
            <w:pPr>
              <w:pStyle w:val="TableParagraph"/>
              <w:spacing w:before="1"/>
              <w:ind w:right="137"/>
              <w:jc w:val="right"/>
              <w:rPr>
                <w:rFonts w:cs="Tahoma"/>
                <w:w w:val="95"/>
                <w:sz w:val="20"/>
              </w:rPr>
            </w:pPr>
            <w:r w:rsidRPr="00702720">
              <w:rPr>
                <w:rFonts w:cs="Tahoma"/>
                <w:w w:val="95"/>
                <w:sz w:val="20"/>
              </w:rPr>
              <w:t>3.</w:t>
            </w:r>
          </w:p>
        </w:tc>
        <w:tc>
          <w:tcPr>
            <w:tcW w:w="1710" w:type="pct"/>
          </w:tcPr>
          <w:p w14:paraId="70FE4E15" w14:textId="77777777" w:rsidR="002C7BAB" w:rsidRPr="00702720" w:rsidRDefault="002C7BAB">
            <w:pPr>
              <w:pStyle w:val="TableParagraph"/>
              <w:spacing w:before="1"/>
              <w:ind w:left="107"/>
              <w:rPr>
                <w:rFonts w:cs="Tahoma"/>
                <w:sz w:val="20"/>
                <w:szCs w:val="20"/>
              </w:rPr>
            </w:pPr>
            <w:r w:rsidRPr="00702720">
              <w:rPr>
                <w:rFonts w:cs="Tahoma"/>
                <w:sz w:val="20"/>
                <w:szCs w:val="20"/>
              </w:rPr>
              <w:t>Υπηρεσίες Εκπαίδευσης</w:t>
            </w:r>
          </w:p>
        </w:tc>
        <w:tc>
          <w:tcPr>
            <w:tcW w:w="503" w:type="pct"/>
          </w:tcPr>
          <w:p w14:paraId="67067D1A" w14:textId="77777777" w:rsidR="002C7BAB" w:rsidRPr="00702720" w:rsidRDefault="002C7BAB">
            <w:pPr>
              <w:pStyle w:val="TableParagraph"/>
              <w:rPr>
                <w:rFonts w:cs="Tahoma"/>
                <w:sz w:val="18"/>
              </w:rPr>
            </w:pPr>
          </w:p>
        </w:tc>
        <w:tc>
          <w:tcPr>
            <w:tcW w:w="657" w:type="pct"/>
          </w:tcPr>
          <w:p w14:paraId="7EFA49D9" w14:textId="77777777" w:rsidR="002C7BAB" w:rsidRPr="00702720" w:rsidRDefault="002C7BAB">
            <w:pPr>
              <w:pStyle w:val="TableParagraph"/>
              <w:rPr>
                <w:rFonts w:cs="Tahoma"/>
                <w:sz w:val="18"/>
              </w:rPr>
            </w:pPr>
          </w:p>
        </w:tc>
        <w:tc>
          <w:tcPr>
            <w:tcW w:w="559" w:type="pct"/>
          </w:tcPr>
          <w:p w14:paraId="62F01040" w14:textId="77777777" w:rsidR="002C7BAB" w:rsidRPr="00702720" w:rsidRDefault="002C7BAB">
            <w:pPr>
              <w:pStyle w:val="TableParagraph"/>
              <w:rPr>
                <w:rFonts w:cs="Tahoma"/>
                <w:sz w:val="18"/>
              </w:rPr>
            </w:pPr>
          </w:p>
        </w:tc>
        <w:tc>
          <w:tcPr>
            <w:tcW w:w="601" w:type="pct"/>
          </w:tcPr>
          <w:p w14:paraId="2EAC625C" w14:textId="77777777" w:rsidR="002C7BAB" w:rsidRPr="00702720" w:rsidRDefault="002C7BAB">
            <w:pPr>
              <w:pStyle w:val="TableParagraph"/>
              <w:rPr>
                <w:rFonts w:cs="Tahoma"/>
                <w:sz w:val="18"/>
              </w:rPr>
            </w:pPr>
          </w:p>
        </w:tc>
        <w:tc>
          <w:tcPr>
            <w:tcW w:w="700" w:type="pct"/>
          </w:tcPr>
          <w:p w14:paraId="2646279C" w14:textId="77777777" w:rsidR="002C7BAB" w:rsidRPr="00702720" w:rsidRDefault="002C7BAB">
            <w:pPr>
              <w:pStyle w:val="TableParagraph"/>
              <w:rPr>
                <w:rFonts w:cs="Tahoma"/>
                <w:sz w:val="18"/>
              </w:rPr>
            </w:pPr>
          </w:p>
        </w:tc>
      </w:tr>
      <w:tr w:rsidR="002C7BAB" w:rsidRPr="00702720" w14:paraId="16C93100" w14:textId="77777777" w:rsidTr="00EB459C">
        <w:trPr>
          <w:trHeight w:val="604"/>
        </w:trPr>
        <w:tc>
          <w:tcPr>
            <w:tcW w:w="270" w:type="pct"/>
          </w:tcPr>
          <w:p w14:paraId="44B49314" w14:textId="77777777" w:rsidR="002C7BAB" w:rsidRPr="00702720" w:rsidRDefault="002C7BAB">
            <w:pPr>
              <w:pStyle w:val="TableParagraph"/>
              <w:spacing w:before="121"/>
              <w:ind w:right="137"/>
              <w:jc w:val="right"/>
              <w:rPr>
                <w:rFonts w:cs="Tahoma"/>
                <w:sz w:val="20"/>
              </w:rPr>
            </w:pPr>
            <w:r w:rsidRPr="00702720">
              <w:rPr>
                <w:rFonts w:cs="Tahoma"/>
                <w:w w:val="95"/>
                <w:sz w:val="20"/>
              </w:rPr>
              <w:t>4.</w:t>
            </w:r>
          </w:p>
        </w:tc>
        <w:tc>
          <w:tcPr>
            <w:tcW w:w="1710" w:type="pct"/>
          </w:tcPr>
          <w:p w14:paraId="5E7B3B4F" w14:textId="77777777" w:rsidR="002C7BAB" w:rsidRPr="00702720" w:rsidRDefault="002C7BAB">
            <w:pPr>
              <w:pStyle w:val="TableParagraph"/>
              <w:ind w:left="107"/>
              <w:rPr>
                <w:rFonts w:cs="Tahoma"/>
                <w:sz w:val="20"/>
                <w:szCs w:val="20"/>
              </w:rPr>
            </w:pPr>
            <w:r w:rsidRPr="00702720">
              <w:rPr>
                <w:rFonts w:cs="Tahoma"/>
                <w:sz w:val="20"/>
                <w:szCs w:val="20"/>
              </w:rPr>
              <w:t>Υπηρεσίες Εγκατάστασης &amp; Παραμετροποίησης</w:t>
            </w:r>
          </w:p>
        </w:tc>
        <w:tc>
          <w:tcPr>
            <w:tcW w:w="503" w:type="pct"/>
          </w:tcPr>
          <w:p w14:paraId="389F25C2" w14:textId="77777777" w:rsidR="002C7BAB" w:rsidRPr="00702720" w:rsidRDefault="002C7BAB">
            <w:pPr>
              <w:pStyle w:val="TableParagraph"/>
              <w:rPr>
                <w:rFonts w:cs="Tahoma"/>
                <w:sz w:val="18"/>
              </w:rPr>
            </w:pPr>
          </w:p>
        </w:tc>
        <w:tc>
          <w:tcPr>
            <w:tcW w:w="657" w:type="pct"/>
          </w:tcPr>
          <w:p w14:paraId="4C785812" w14:textId="77777777" w:rsidR="002C7BAB" w:rsidRPr="00702720" w:rsidRDefault="002C7BAB">
            <w:pPr>
              <w:pStyle w:val="TableParagraph"/>
              <w:rPr>
                <w:rFonts w:cs="Tahoma"/>
                <w:sz w:val="18"/>
              </w:rPr>
            </w:pPr>
          </w:p>
        </w:tc>
        <w:tc>
          <w:tcPr>
            <w:tcW w:w="559" w:type="pct"/>
          </w:tcPr>
          <w:p w14:paraId="3FD78727" w14:textId="77777777" w:rsidR="002C7BAB" w:rsidRPr="00702720" w:rsidRDefault="002C7BAB">
            <w:pPr>
              <w:pStyle w:val="TableParagraph"/>
              <w:rPr>
                <w:rFonts w:cs="Tahoma"/>
                <w:sz w:val="18"/>
              </w:rPr>
            </w:pPr>
          </w:p>
        </w:tc>
        <w:tc>
          <w:tcPr>
            <w:tcW w:w="601" w:type="pct"/>
          </w:tcPr>
          <w:p w14:paraId="4A68AA20" w14:textId="77777777" w:rsidR="002C7BAB" w:rsidRPr="00702720" w:rsidRDefault="002C7BAB">
            <w:pPr>
              <w:pStyle w:val="TableParagraph"/>
              <w:rPr>
                <w:rFonts w:cs="Tahoma"/>
                <w:sz w:val="18"/>
              </w:rPr>
            </w:pPr>
          </w:p>
        </w:tc>
        <w:tc>
          <w:tcPr>
            <w:tcW w:w="700" w:type="pct"/>
          </w:tcPr>
          <w:p w14:paraId="2C5367FD" w14:textId="77777777" w:rsidR="002C7BAB" w:rsidRPr="00702720" w:rsidRDefault="002C7BAB">
            <w:pPr>
              <w:pStyle w:val="TableParagraph"/>
              <w:rPr>
                <w:rFonts w:cs="Tahoma"/>
                <w:sz w:val="18"/>
              </w:rPr>
            </w:pPr>
          </w:p>
        </w:tc>
      </w:tr>
      <w:tr w:rsidR="002C7BAB" w:rsidRPr="00702720" w14:paraId="5DA6191C" w14:textId="77777777" w:rsidTr="00EB459C">
        <w:trPr>
          <w:trHeight w:val="361"/>
        </w:trPr>
        <w:tc>
          <w:tcPr>
            <w:tcW w:w="270" w:type="pct"/>
          </w:tcPr>
          <w:p w14:paraId="3F69898B" w14:textId="77777777" w:rsidR="002C7BAB" w:rsidRPr="00702720" w:rsidRDefault="002C7BAB">
            <w:pPr>
              <w:pStyle w:val="TableParagraph"/>
              <w:spacing w:before="1"/>
              <w:ind w:right="137"/>
              <w:jc w:val="right"/>
              <w:rPr>
                <w:rFonts w:cs="Tahoma"/>
                <w:sz w:val="20"/>
              </w:rPr>
            </w:pPr>
            <w:r w:rsidRPr="00702720">
              <w:rPr>
                <w:rFonts w:cs="Tahoma"/>
                <w:w w:val="95"/>
                <w:sz w:val="20"/>
              </w:rPr>
              <w:t>5.</w:t>
            </w:r>
          </w:p>
        </w:tc>
        <w:tc>
          <w:tcPr>
            <w:tcW w:w="1710" w:type="pct"/>
          </w:tcPr>
          <w:p w14:paraId="4ECE6A58" w14:textId="77777777" w:rsidR="002C7BAB" w:rsidRPr="00702720" w:rsidRDefault="002C7BAB">
            <w:pPr>
              <w:pStyle w:val="TableParagraph"/>
              <w:ind w:left="107"/>
              <w:rPr>
                <w:rFonts w:cs="Tahoma"/>
                <w:sz w:val="20"/>
                <w:szCs w:val="20"/>
                <w:lang w:val="en-US"/>
              </w:rPr>
            </w:pPr>
            <w:r w:rsidRPr="00702720">
              <w:rPr>
                <w:rFonts w:cs="Tahoma"/>
                <w:sz w:val="20"/>
                <w:szCs w:val="20"/>
              </w:rPr>
              <w:t>Υπηρεσίες Υποστήριξης Δοκιμαστικής  Λειτουργίας</w:t>
            </w:r>
          </w:p>
        </w:tc>
        <w:tc>
          <w:tcPr>
            <w:tcW w:w="503" w:type="pct"/>
          </w:tcPr>
          <w:p w14:paraId="5FD28B6E" w14:textId="77777777" w:rsidR="002C7BAB" w:rsidRPr="00702720" w:rsidRDefault="002C7BAB">
            <w:pPr>
              <w:pStyle w:val="TableParagraph"/>
              <w:rPr>
                <w:rFonts w:cs="Tahoma"/>
                <w:sz w:val="18"/>
                <w:lang w:val="en-US"/>
              </w:rPr>
            </w:pPr>
          </w:p>
        </w:tc>
        <w:tc>
          <w:tcPr>
            <w:tcW w:w="657" w:type="pct"/>
          </w:tcPr>
          <w:p w14:paraId="2B3BF685" w14:textId="77777777" w:rsidR="002C7BAB" w:rsidRPr="00702720" w:rsidRDefault="002C7BAB">
            <w:pPr>
              <w:pStyle w:val="TableParagraph"/>
              <w:rPr>
                <w:rFonts w:cs="Tahoma"/>
                <w:sz w:val="18"/>
                <w:lang w:val="en-US"/>
              </w:rPr>
            </w:pPr>
          </w:p>
        </w:tc>
        <w:tc>
          <w:tcPr>
            <w:tcW w:w="559" w:type="pct"/>
          </w:tcPr>
          <w:p w14:paraId="366D13F3" w14:textId="77777777" w:rsidR="002C7BAB" w:rsidRPr="00702720" w:rsidRDefault="002C7BAB">
            <w:pPr>
              <w:pStyle w:val="TableParagraph"/>
              <w:rPr>
                <w:rFonts w:cs="Tahoma"/>
                <w:sz w:val="18"/>
                <w:lang w:val="en-US"/>
              </w:rPr>
            </w:pPr>
          </w:p>
        </w:tc>
        <w:tc>
          <w:tcPr>
            <w:tcW w:w="601" w:type="pct"/>
          </w:tcPr>
          <w:p w14:paraId="11A31DA2" w14:textId="77777777" w:rsidR="002C7BAB" w:rsidRPr="00702720" w:rsidRDefault="002C7BAB">
            <w:pPr>
              <w:pStyle w:val="TableParagraph"/>
              <w:rPr>
                <w:rFonts w:cs="Tahoma"/>
                <w:sz w:val="18"/>
                <w:lang w:val="en-US"/>
              </w:rPr>
            </w:pPr>
          </w:p>
        </w:tc>
        <w:tc>
          <w:tcPr>
            <w:tcW w:w="700" w:type="pct"/>
          </w:tcPr>
          <w:p w14:paraId="39B486DA" w14:textId="77777777" w:rsidR="002C7BAB" w:rsidRPr="00702720" w:rsidRDefault="002C7BAB">
            <w:pPr>
              <w:pStyle w:val="TableParagraph"/>
              <w:rPr>
                <w:rFonts w:cs="Tahoma"/>
                <w:sz w:val="18"/>
                <w:lang w:val="en-US"/>
              </w:rPr>
            </w:pPr>
          </w:p>
        </w:tc>
      </w:tr>
      <w:tr w:rsidR="002C7BAB" w:rsidRPr="00702720" w14:paraId="7632DF08" w14:textId="77777777" w:rsidTr="00EB459C">
        <w:trPr>
          <w:trHeight w:val="362"/>
        </w:trPr>
        <w:tc>
          <w:tcPr>
            <w:tcW w:w="270" w:type="pct"/>
          </w:tcPr>
          <w:p w14:paraId="481E1EB0" w14:textId="77777777" w:rsidR="002C7BAB" w:rsidRPr="00702720" w:rsidRDefault="002C7BAB">
            <w:pPr>
              <w:pStyle w:val="TableParagraph"/>
              <w:spacing w:line="240" w:lineRule="exact"/>
              <w:ind w:right="137"/>
              <w:jc w:val="right"/>
              <w:rPr>
                <w:rFonts w:cs="Tahoma"/>
                <w:sz w:val="20"/>
              </w:rPr>
            </w:pPr>
            <w:r w:rsidRPr="00702720">
              <w:rPr>
                <w:rFonts w:cs="Tahoma"/>
                <w:w w:val="95"/>
                <w:sz w:val="20"/>
              </w:rPr>
              <w:t>….</w:t>
            </w:r>
          </w:p>
        </w:tc>
        <w:tc>
          <w:tcPr>
            <w:tcW w:w="1710" w:type="pct"/>
          </w:tcPr>
          <w:p w14:paraId="468C25C5" w14:textId="77777777" w:rsidR="002C7BAB" w:rsidRPr="00702720" w:rsidRDefault="002C7BAB">
            <w:pPr>
              <w:pStyle w:val="TableParagraph"/>
              <w:spacing w:line="240" w:lineRule="exact"/>
              <w:ind w:left="107"/>
              <w:rPr>
                <w:rFonts w:cs="Tahoma"/>
                <w:sz w:val="20"/>
                <w:lang w:val="en-US"/>
              </w:rPr>
            </w:pPr>
            <w:r w:rsidRPr="00702720">
              <w:rPr>
                <w:rFonts w:cs="Tahoma"/>
                <w:i/>
                <w:sz w:val="21"/>
              </w:rPr>
              <w:t>Άλλες Υπηρεσίες …</w:t>
            </w:r>
          </w:p>
        </w:tc>
        <w:tc>
          <w:tcPr>
            <w:tcW w:w="503" w:type="pct"/>
          </w:tcPr>
          <w:p w14:paraId="0991DC9F" w14:textId="77777777" w:rsidR="002C7BAB" w:rsidRPr="00702720" w:rsidRDefault="002C7BAB">
            <w:pPr>
              <w:pStyle w:val="TableParagraph"/>
              <w:rPr>
                <w:rFonts w:cs="Tahoma"/>
                <w:sz w:val="18"/>
                <w:lang w:val="en-US"/>
              </w:rPr>
            </w:pPr>
          </w:p>
        </w:tc>
        <w:tc>
          <w:tcPr>
            <w:tcW w:w="657" w:type="pct"/>
          </w:tcPr>
          <w:p w14:paraId="3BC98260" w14:textId="77777777" w:rsidR="002C7BAB" w:rsidRPr="00702720" w:rsidRDefault="002C7BAB">
            <w:pPr>
              <w:pStyle w:val="TableParagraph"/>
              <w:rPr>
                <w:rFonts w:cs="Tahoma"/>
                <w:sz w:val="18"/>
                <w:lang w:val="en-US"/>
              </w:rPr>
            </w:pPr>
          </w:p>
        </w:tc>
        <w:tc>
          <w:tcPr>
            <w:tcW w:w="559" w:type="pct"/>
          </w:tcPr>
          <w:p w14:paraId="3C9B62B5" w14:textId="77777777" w:rsidR="002C7BAB" w:rsidRPr="00702720" w:rsidRDefault="002C7BAB">
            <w:pPr>
              <w:pStyle w:val="TableParagraph"/>
              <w:rPr>
                <w:rFonts w:cs="Tahoma"/>
                <w:sz w:val="18"/>
                <w:lang w:val="en-US"/>
              </w:rPr>
            </w:pPr>
          </w:p>
        </w:tc>
        <w:tc>
          <w:tcPr>
            <w:tcW w:w="601" w:type="pct"/>
          </w:tcPr>
          <w:p w14:paraId="30269EAF" w14:textId="77777777" w:rsidR="002C7BAB" w:rsidRPr="00702720" w:rsidRDefault="002C7BAB">
            <w:pPr>
              <w:pStyle w:val="TableParagraph"/>
              <w:rPr>
                <w:rFonts w:cs="Tahoma"/>
                <w:sz w:val="18"/>
                <w:lang w:val="en-US"/>
              </w:rPr>
            </w:pPr>
          </w:p>
        </w:tc>
        <w:tc>
          <w:tcPr>
            <w:tcW w:w="700" w:type="pct"/>
          </w:tcPr>
          <w:p w14:paraId="54A26CC0" w14:textId="77777777" w:rsidR="002C7BAB" w:rsidRPr="00702720" w:rsidRDefault="002C7BAB">
            <w:pPr>
              <w:pStyle w:val="TableParagraph"/>
              <w:rPr>
                <w:rFonts w:cs="Tahoma"/>
                <w:sz w:val="18"/>
                <w:lang w:val="en-US"/>
              </w:rPr>
            </w:pPr>
          </w:p>
        </w:tc>
      </w:tr>
      <w:tr w:rsidR="002C7BAB" w:rsidRPr="00702720" w14:paraId="2E7E9117" w14:textId="77777777" w:rsidTr="00EB459C">
        <w:trPr>
          <w:trHeight w:val="362"/>
        </w:trPr>
        <w:tc>
          <w:tcPr>
            <w:tcW w:w="270" w:type="pct"/>
          </w:tcPr>
          <w:p w14:paraId="18A33B95" w14:textId="77777777" w:rsidR="002C7BAB" w:rsidRPr="00702720" w:rsidRDefault="002C7BAB">
            <w:pPr>
              <w:pStyle w:val="TableParagraph"/>
              <w:spacing w:line="240" w:lineRule="exact"/>
              <w:ind w:right="137"/>
              <w:jc w:val="right"/>
              <w:rPr>
                <w:rFonts w:cs="Tahoma"/>
                <w:w w:val="95"/>
                <w:sz w:val="20"/>
              </w:rPr>
            </w:pPr>
          </w:p>
        </w:tc>
        <w:tc>
          <w:tcPr>
            <w:tcW w:w="1710" w:type="pct"/>
          </w:tcPr>
          <w:p w14:paraId="49317867" w14:textId="77777777" w:rsidR="002C7BAB" w:rsidRPr="00702720" w:rsidRDefault="002C7BAB">
            <w:pPr>
              <w:pStyle w:val="TableParagraph"/>
              <w:spacing w:line="240" w:lineRule="exact"/>
              <w:ind w:left="107"/>
              <w:rPr>
                <w:rFonts w:cs="Tahoma"/>
                <w:sz w:val="20"/>
              </w:rPr>
            </w:pPr>
          </w:p>
        </w:tc>
        <w:tc>
          <w:tcPr>
            <w:tcW w:w="503" w:type="pct"/>
          </w:tcPr>
          <w:p w14:paraId="09E4E6E1" w14:textId="77777777" w:rsidR="002C7BAB" w:rsidRPr="00702720" w:rsidRDefault="002C7BAB">
            <w:pPr>
              <w:pStyle w:val="TableParagraph"/>
              <w:rPr>
                <w:rFonts w:cs="Tahoma"/>
                <w:sz w:val="18"/>
              </w:rPr>
            </w:pPr>
          </w:p>
        </w:tc>
        <w:tc>
          <w:tcPr>
            <w:tcW w:w="657" w:type="pct"/>
          </w:tcPr>
          <w:p w14:paraId="2D7A08F3" w14:textId="77777777" w:rsidR="002C7BAB" w:rsidRPr="00702720" w:rsidRDefault="002C7BAB">
            <w:pPr>
              <w:pStyle w:val="TableParagraph"/>
              <w:rPr>
                <w:rFonts w:cs="Tahoma"/>
                <w:sz w:val="18"/>
              </w:rPr>
            </w:pPr>
          </w:p>
        </w:tc>
        <w:tc>
          <w:tcPr>
            <w:tcW w:w="559" w:type="pct"/>
          </w:tcPr>
          <w:p w14:paraId="3DB6297F" w14:textId="77777777" w:rsidR="002C7BAB" w:rsidRPr="00702720" w:rsidRDefault="002C7BAB">
            <w:pPr>
              <w:pStyle w:val="TableParagraph"/>
              <w:rPr>
                <w:rFonts w:cs="Tahoma"/>
                <w:sz w:val="18"/>
              </w:rPr>
            </w:pPr>
          </w:p>
        </w:tc>
        <w:tc>
          <w:tcPr>
            <w:tcW w:w="601" w:type="pct"/>
          </w:tcPr>
          <w:p w14:paraId="1062B11A" w14:textId="77777777" w:rsidR="002C7BAB" w:rsidRPr="00702720" w:rsidRDefault="002C7BAB">
            <w:pPr>
              <w:pStyle w:val="TableParagraph"/>
              <w:rPr>
                <w:rFonts w:cs="Tahoma"/>
                <w:sz w:val="18"/>
              </w:rPr>
            </w:pPr>
          </w:p>
        </w:tc>
        <w:tc>
          <w:tcPr>
            <w:tcW w:w="700" w:type="pct"/>
          </w:tcPr>
          <w:p w14:paraId="3530DC42" w14:textId="77777777" w:rsidR="002C7BAB" w:rsidRPr="00702720" w:rsidRDefault="002C7BAB">
            <w:pPr>
              <w:pStyle w:val="TableParagraph"/>
              <w:rPr>
                <w:rFonts w:cs="Tahoma"/>
                <w:sz w:val="18"/>
              </w:rPr>
            </w:pPr>
          </w:p>
        </w:tc>
      </w:tr>
      <w:tr w:rsidR="002C7BAB" w:rsidRPr="00702720" w14:paraId="09265E53" w14:textId="77777777" w:rsidTr="00EB459C">
        <w:trPr>
          <w:trHeight w:val="361"/>
        </w:trPr>
        <w:tc>
          <w:tcPr>
            <w:tcW w:w="270" w:type="pct"/>
          </w:tcPr>
          <w:p w14:paraId="4890F346" w14:textId="77777777" w:rsidR="002C7BAB" w:rsidRPr="00702720" w:rsidRDefault="002C7BAB">
            <w:pPr>
              <w:pStyle w:val="TableParagraph"/>
              <w:spacing w:line="240" w:lineRule="exact"/>
              <w:ind w:right="137"/>
              <w:jc w:val="right"/>
              <w:rPr>
                <w:rFonts w:cs="Tahoma"/>
                <w:sz w:val="20"/>
              </w:rPr>
            </w:pPr>
          </w:p>
        </w:tc>
        <w:tc>
          <w:tcPr>
            <w:tcW w:w="1710" w:type="pct"/>
          </w:tcPr>
          <w:p w14:paraId="7BD1AF0D" w14:textId="77777777" w:rsidR="002C7BAB" w:rsidRPr="00702720" w:rsidRDefault="002C7BAB">
            <w:pPr>
              <w:pStyle w:val="TableParagraph"/>
              <w:spacing w:line="240" w:lineRule="exact"/>
              <w:ind w:left="107"/>
              <w:rPr>
                <w:rFonts w:cs="Tahoma"/>
                <w:sz w:val="20"/>
              </w:rPr>
            </w:pPr>
          </w:p>
        </w:tc>
        <w:tc>
          <w:tcPr>
            <w:tcW w:w="503" w:type="pct"/>
          </w:tcPr>
          <w:p w14:paraId="363571C5" w14:textId="77777777" w:rsidR="002C7BAB" w:rsidRPr="00702720" w:rsidRDefault="002C7BAB">
            <w:pPr>
              <w:pStyle w:val="TableParagraph"/>
              <w:rPr>
                <w:rFonts w:cs="Tahoma"/>
                <w:sz w:val="18"/>
              </w:rPr>
            </w:pPr>
          </w:p>
        </w:tc>
        <w:tc>
          <w:tcPr>
            <w:tcW w:w="657" w:type="pct"/>
          </w:tcPr>
          <w:p w14:paraId="3B5A69B5" w14:textId="77777777" w:rsidR="002C7BAB" w:rsidRPr="00702720" w:rsidRDefault="002C7BAB">
            <w:pPr>
              <w:pStyle w:val="TableParagraph"/>
              <w:rPr>
                <w:rFonts w:cs="Tahoma"/>
                <w:sz w:val="18"/>
              </w:rPr>
            </w:pPr>
          </w:p>
        </w:tc>
        <w:tc>
          <w:tcPr>
            <w:tcW w:w="559" w:type="pct"/>
          </w:tcPr>
          <w:p w14:paraId="1696281D" w14:textId="77777777" w:rsidR="002C7BAB" w:rsidRPr="00702720" w:rsidRDefault="002C7BAB">
            <w:pPr>
              <w:pStyle w:val="TableParagraph"/>
              <w:rPr>
                <w:rFonts w:cs="Tahoma"/>
                <w:sz w:val="18"/>
              </w:rPr>
            </w:pPr>
          </w:p>
        </w:tc>
        <w:tc>
          <w:tcPr>
            <w:tcW w:w="601" w:type="pct"/>
          </w:tcPr>
          <w:p w14:paraId="198D8E78" w14:textId="77777777" w:rsidR="002C7BAB" w:rsidRPr="00702720" w:rsidRDefault="002C7BAB">
            <w:pPr>
              <w:pStyle w:val="TableParagraph"/>
              <w:rPr>
                <w:rFonts w:cs="Tahoma"/>
                <w:sz w:val="18"/>
              </w:rPr>
            </w:pPr>
          </w:p>
        </w:tc>
        <w:tc>
          <w:tcPr>
            <w:tcW w:w="700" w:type="pct"/>
          </w:tcPr>
          <w:p w14:paraId="669F5254" w14:textId="77777777" w:rsidR="002C7BAB" w:rsidRPr="00702720" w:rsidRDefault="002C7BAB">
            <w:pPr>
              <w:pStyle w:val="TableParagraph"/>
              <w:rPr>
                <w:rFonts w:cs="Tahoma"/>
                <w:sz w:val="18"/>
              </w:rPr>
            </w:pPr>
          </w:p>
        </w:tc>
      </w:tr>
      <w:tr w:rsidR="002C7BAB" w:rsidRPr="00702720" w14:paraId="70762E8E" w14:textId="77777777" w:rsidTr="00EB459C">
        <w:trPr>
          <w:trHeight w:val="359"/>
        </w:trPr>
        <w:tc>
          <w:tcPr>
            <w:tcW w:w="270" w:type="pct"/>
          </w:tcPr>
          <w:p w14:paraId="1FFD48A8" w14:textId="77777777" w:rsidR="002C7BAB" w:rsidRPr="00702720" w:rsidRDefault="002C7BAB">
            <w:pPr>
              <w:pStyle w:val="TableParagraph"/>
              <w:spacing w:line="242" w:lineRule="exact"/>
              <w:ind w:left="110"/>
              <w:rPr>
                <w:rFonts w:cs="Tahoma"/>
                <w:i/>
                <w:sz w:val="21"/>
              </w:rPr>
            </w:pPr>
          </w:p>
        </w:tc>
        <w:tc>
          <w:tcPr>
            <w:tcW w:w="1710" w:type="pct"/>
          </w:tcPr>
          <w:p w14:paraId="52D918D7" w14:textId="77777777" w:rsidR="002C7BAB" w:rsidRPr="00702720" w:rsidRDefault="002C7BAB">
            <w:pPr>
              <w:pStyle w:val="TableParagraph"/>
              <w:spacing w:line="242" w:lineRule="exact"/>
              <w:ind w:left="107"/>
              <w:rPr>
                <w:rFonts w:cs="Tahoma"/>
                <w:i/>
                <w:sz w:val="21"/>
              </w:rPr>
            </w:pPr>
          </w:p>
        </w:tc>
        <w:tc>
          <w:tcPr>
            <w:tcW w:w="503" w:type="pct"/>
          </w:tcPr>
          <w:p w14:paraId="6D9AD8B4" w14:textId="77777777" w:rsidR="002C7BAB" w:rsidRPr="00702720" w:rsidRDefault="002C7BAB">
            <w:pPr>
              <w:pStyle w:val="TableParagraph"/>
              <w:rPr>
                <w:rFonts w:cs="Tahoma"/>
                <w:sz w:val="18"/>
              </w:rPr>
            </w:pPr>
          </w:p>
        </w:tc>
        <w:tc>
          <w:tcPr>
            <w:tcW w:w="657" w:type="pct"/>
          </w:tcPr>
          <w:p w14:paraId="6878611B" w14:textId="77777777" w:rsidR="002C7BAB" w:rsidRPr="00702720" w:rsidRDefault="002C7BAB">
            <w:pPr>
              <w:pStyle w:val="TableParagraph"/>
              <w:rPr>
                <w:rFonts w:cs="Tahoma"/>
                <w:sz w:val="18"/>
              </w:rPr>
            </w:pPr>
          </w:p>
        </w:tc>
        <w:tc>
          <w:tcPr>
            <w:tcW w:w="559" w:type="pct"/>
          </w:tcPr>
          <w:p w14:paraId="6D32426A" w14:textId="77777777" w:rsidR="002C7BAB" w:rsidRPr="00702720" w:rsidRDefault="002C7BAB">
            <w:pPr>
              <w:pStyle w:val="TableParagraph"/>
              <w:rPr>
                <w:rFonts w:cs="Tahoma"/>
                <w:sz w:val="18"/>
              </w:rPr>
            </w:pPr>
          </w:p>
        </w:tc>
        <w:tc>
          <w:tcPr>
            <w:tcW w:w="601" w:type="pct"/>
          </w:tcPr>
          <w:p w14:paraId="3C2AD525" w14:textId="77777777" w:rsidR="002C7BAB" w:rsidRPr="00702720" w:rsidRDefault="002C7BAB">
            <w:pPr>
              <w:pStyle w:val="TableParagraph"/>
              <w:rPr>
                <w:rFonts w:cs="Tahoma"/>
                <w:sz w:val="18"/>
              </w:rPr>
            </w:pPr>
          </w:p>
        </w:tc>
        <w:tc>
          <w:tcPr>
            <w:tcW w:w="700" w:type="pct"/>
          </w:tcPr>
          <w:p w14:paraId="523FB100" w14:textId="77777777" w:rsidR="002C7BAB" w:rsidRPr="00702720" w:rsidRDefault="002C7BAB">
            <w:pPr>
              <w:pStyle w:val="TableParagraph"/>
              <w:rPr>
                <w:rFonts w:cs="Tahoma"/>
                <w:sz w:val="18"/>
              </w:rPr>
            </w:pPr>
          </w:p>
        </w:tc>
      </w:tr>
      <w:tr w:rsidR="002C7BAB" w:rsidRPr="00702720" w14:paraId="586E920E" w14:textId="77777777" w:rsidTr="00EB459C">
        <w:trPr>
          <w:trHeight w:val="337"/>
        </w:trPr>
        <w:tc>
          <w:tcPr>
            <w:tcW w:w="1980" w:type="pct"/>
            <w:gridSpan w:val="2"/>
            <w:tcBorders>
              <w:left w:val="nil"/>
              <w:bottom w:val="nil"/>
            </w:tcBorders>
          </w:tcPr>
          <w:p w14:paraId="00E4EA76" w14:textId="77777777" w:rsidR="002C7BAB" w:rsidRPr="00702720" w:rsidRDefault="002C7BAB">
            <w:pPr>
              <w:pStyle w:val="TableParagraph"/>
              <w:spacing w:before="2"/>
              <w:ind w:left="115"/>
              <w:rPr>
                <w:rFonts w:cs="Tahoma"/>
                <w:b/>
                <w:sz w:val="18"/>
              </w:rPr>
            </w:pPr>
            <w:r w:rsidRPr="00702720">
              <w:rPr>
                <w:rFonts w:cs="Tahoma"/>
                <w:b/>
                <w:sz w:val="18"/>
              </w:rPr>
              <w:t>ΣΥΝΟΛΟ</w:t>
            </w:r>
          </w:p>
        </w:tc>
        <w:tc>
          <w:tcPr>
            <w:tcW w:w="503" w:type="pct"/>
            <w:shd w:val="clear" w:color="auto" w:fill="DFDFDF"/>
          </w:tcPr>
          <w:p w14:paraId="6903617E" w14:textId="77777777" w:rsidR="002C7BAB" w:rsidRPr="00702720" w:rsidRDefault="002C7BAB">
            <w:pPr>
              <w:pStyle w:val="TableParagraph"/>
              <w:rPr>
                <w:rFonts w:cs="Tahoma"/>
                <w:sz w:val="18"/>
              </w:rPr>
            </w:pPr>
          </w:p>
        </w:tc>
        <w:tc>
          <w:tcPr>
            <w:tcW w:w="657" w:type="pct"/>
            <w:shd w:val="clear" w:color="auto" w:fill="585858"/>
          </w:tcPr>
          <w:p w14:paraId="41C01A8E" w14:textId="77777777" w:rsidR="002C7BAB" w:rsidRPr="00702720" w:rsidRDefault="002C7BAB">
            <w:pPr>
              <w:pStyle w:val="TableParagraph"/>
              <w:rPr>
                <w:rFonts w:cs="Tahoma"/>
                <w:sz w:val="18"/>
              </w:rPr>
            </w:pPr>
          </w:p>
        </w:tc>
        <w:tc>
          <w:tcPr>
            <w:tcW w:w="559" w:type="pct"/>
            <w:shd w:val="clear" w:color="auto" w:fill="DFDFDF"/>
          </w:tcPr>
          <w:p w14:paraId="01C7A197" w14:textId="77777777" w:rsidR="002C7BAB" w:rsidRPr="00702720" w:rsidRDefault="002C7BAB">
            <w:pPr>
              <w:pStyle w:val="TableParagraph"/>
              <w:rPr>
                <w:rFonts w:cs="Tahoma"/>
                <w:sz w:val="18"/>
              </w:rPr>
            </w:pPr>
          </w:p>
        </w:tc>
        <w:tc>
          <w:tcPr>
            <w:tcW w:w="601" w:type="pct"/>
            <w:shd w:val="clear" w:color="auto" w:fill="DFDFDF"/>
          </w:tcPr>
          <w:p w14:paraId="628ED5D3" w14:textId="77777777" w:rsidR="002C7BAB" w:rsidRPr="00702720" w:rsidRDefault="002C7BAB">
            <w:pPr>
              <w:pStyle w:val="TableParagraph"/>
              <w:rPr>
                <w:rFonts w:cs="Tahoma"/>
                <w:sz w:val="18"/>
              </w:rPr>
            </w:pPr>
          </w:p>
        </w:tc>
        <w:tc>
          <w:tcPr>
            <w:tcW w:w="700" w:type="pct"/>
            <w:shd w:val="clear" w:color="auto" w:fill="DFDFDF"/>
          </w:tcPr>
          <w:p w14:paraId="1CADF3CC" w14:textId="77777777" w:rsidR="002C7BAB" w:rsidRPr="00702720" w:rsidRDefault="002C7BAB">
            <w:pPr>
              <w:pStyle w:val="TableParagraph"/>
              <w:rPr>
                <w:rFonts w:cs="Tahoma"/>
                <w:sz w:val="18"/>
              </w:rPr>
            </w:pPr>
          </w:p>
        </w:tc>
      </w:tr>
    </w:tbl>
    <w:p w14:paraId="46900955" w14:textId="77777777" w:rsidR="002C7BAB" w:rsidRPr="00702720" w:rsidRDefault="002C7BAB" w:rsidP="002C7BAB">
      <w:pPr>
        <w:spacing w:before="100" w:beforeAutospacing="1" w:after="100" w:afterAutospacing="1"/>
        <w:jc w:val="center"/>
        <w:rPr>
          <w:rFonts w:cs="Tahoma"/>
        </w:rPr>
      </w:pPr>
      <w:r w:rsidRPr="00702720">
        <w:rPr>
          <w:rFonts w:cs="Tahoma"/>
          <w:sz w:val="20"/>
        </w:rPr>
        <w:t xml:space="preserve">* Το ΚΟΣΤΟΣ ΣΥΝΤΗΡΗΣΗΣ αφορά στα έτη μετά την ελάχιστη </w:t>
      </w:r>
      <w:r w:rsidRPr="00702720">
        <w:rPr>
          <w:rFonts w:cs="Tahoma"/>
          <w:b/>
          <w:sz w:val="20"/>
        </w:rPr>
        <w:t>ζητούμενη</w:t>
      </w:r>
      <w:r w:rsidRPr="00702720">
        <w:rPr>
          <w:rFonts w:cs="Tahoma"/>
          <w:sz w:val="20"/>
        </w:rPr>
        <w:t xml:space="preserve"> Περίοδο Εγγύησης.</w:t>
      </w:r>
      <w:r w:rsidRPr="00702720">
        <w:rPr>
          <w:rFonts w:cs="Tahoma"/>
        </w:rPr>
        <w:t xml:space="preserve"> </w:t>
      </w:r>
    </w:p>
    <w:p w14:paraId="340F580B" w14:textId="77777777" w:rsidR="002C7BAB" w:rsidRPr="00702720" w:rsidRDefault="002C7BAB" w:rsidP="007F5B86">
      <w:pPr>
        <w:pStyle w:val="Appendix-Heading3"/>
      </w:pPr>
      <w:bookmarkStart w:id="768" w:name="_Toc191630185"/>
      <w:r w:rsidRPr="00702720">
        <w:t>Άλλες δαπάνες</w:t>
      </w:r>
      <w:bookmarkEnd w:id="768"/>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832"/>
        <w:gridCol w:w="4822"/>
        <w:gridCol w:w="1268"/>
        <w:gridCol w:w="1824"/>
        <w:gridCol w:w="1659"/>
        <w:gridCol w:w="1841"/>
        <w:gridCol w:w="2004"/>
      </w:tblGrid>
      <w:tr w:rsidR="002C7BAB" w:rsidRPr="00702720" w14:paraId="3196C8C1" w14:textId="77777777" w:rsidTr="00EB459C">
        <w:trPr>
          <w:trHeight w:val="335"/>
        </w:trPr>
        <w:tc>
          <w:tcPr>
            <w:tcW w:w="292" w:type="pct"/>
            <w:vMerge w:val="restart"/>
            <w:shd w:val="clear" w:color="auto" w:fill="E6E6E6"/>
          </w:tcPr>
          <w:p w14:paraId="4BB16E2B" w14:textId="77777777" w:rsidR="002C7BAB" w:rsidRPr="00702720" w:rsidRDefault="002C7BAB">
            <w:pPr>
              <w:pStyle w:val="TableParagraph"/>
              <w:spacing w:before="172"/>
              <w:ind w:left="110"/>
              <w:rPr>
                <w:rFonts w:cs="Tahoma"/>
                <w:sz w:val="18"/>
              </w:rPr>
            </w:pPr>
            <w:r w:rsidRPr="00702720">
              <w:rPr>
                <w:rFonts w:cs="Tahoma"/>
                <w:sz w:val="18"/>
              </w:rPr>
              <w:t>Α/Α</w:t>
            </w:r>
          </w:p>
        </w:tc>
        <w:tc>
          <w:tcPr>
            <w:tcW w:w="1692" w:type="pct"/>
            <w:vMerge w:val="restart"/>
            <w:shd w:val="clear" w:color="auto" w:fill="E6E6E6"/>
          </w:tcPr>
          <w:p w14:paraId="70DC4F18" w14:textId="77777777" w:rsidR="002C7BAB" w:rsidRPr="00702720" w:rsidRDefault="002C7BAB">
            <w:pPr>
              <w:pStyle w:val="TableParagraph"/>
              <w:spacing w:before="172"/>
              <w:ind w:left="110"/>
              <w:rPr>
                <w:rFonts w:cs="Tahoma"/>
                <w:sz w:val="18"/>
              </w:rPr>
            </w:pPr>
            <w:r w:rsidRPr="00702720">
              <w:rPr>
                <w:rFonts w:cs="Tahoma"/>
                <w:sz w:val="18"/>
              </w:rPr>
              <w:t>ΠΕΡΙΓΡΑΦΗ</w:t>
            </w:r>
          </w:p>
        </w:tc>
        <w:tc>
          <w:tcPr>
            <w:tcW w:w="445" w:type="pct"/>
            <w:vMerge w:val="restart"/>
            <w:shd w:val="clear" w:color="auto" w:fill="E6E6E6"/>
          </w:tcPr>
          <w:p w14:paraId="4ED34600" w14:textId="77777777" w:rsidR="002C7BAB" w:rsidRPr="00702720" w:rsidRDefault="002C7BAB">
            <w:pPr>
              <w:pStyle w:val="TableParagraph"/>
              <w:spacing w:before="172"/>
              <w:ind w:left="110"/>
              <w:rPr>
                <w:rFonts w:cs="Tahoma"/>
                <w:sz w:val="18"/>
              </w:rPr>
            </w:pPr>
            <w:r w:rsidRPr="00702720">
              <w:rPr>
                <w:rFonts w:cs="Tahoma"/>
                <w:sz w:val="18"/>
              </w:rPr>
              <w:t>ΠΟΣΟΤΗΤΑ</w:t>
            </w:r>
          </w:p>
        </w:tc>
        <w:tc>
          <w:tcPr>
            <w:tcW w:w="1222" w:type="pct"/>
            <w:gridSpan w:val="2"/>
            <w:shd w:val="clear" w:color="auto" w:fill="E6E6E6"/>
          </w:tcPr>
          <w:p w14:paraId="1A3158A0" w14:textId="77777777" w:rsidR="002C7BAB" w:rsidRPr="00702720" w:rsidRDefault="002C7BAB">
            <w:pPr>
              <w:pStyle w:val="TableParagraph"/>
              <w:spacing w:line="217" w:lineRule="exact"/>
              <w:ind w:left="109"/>
              <w:rPr>
                <w:rFonts w:cs="Tahoma"/>
                <w:sz w:val="18"/>
              </w:rPr>
            </w:pPr>
            <w:r w:rsidRPr="00702720">
              <w:rPr>
                <w:rFonts w:cs="Tahoma"/>
                <w:sz w:val="18"/>
              </w:rPr>
              <w:t>ΑΞΙΑ ΧΩΡΙΣ ΦΠΑ [€]</w:t>
            </w:r>
          </w:p>
        </w:tc>
        <w:tc>
          <w:tcPr>
            <w:tcW w:w="646" w:type="pct"/>
            <w:vMerge w:val="restart"/>
            <w:shd w:val="clear" w:color="auto" w:fill="E6E6E6"/>
          </w:tcPr>
          <w:p w14:paraId="7221B7CE" w14:textId="77777777" w:rsidR="002C7BAB" w:rsidRPr="00702720" w:rsidRDefault="002C7BAB">
            <w:pPr>
              <w:pStyle w:val="TableParagraph"/>
              <w:spacing w:before="172"/>
              <w:ind w:left="109"/>
              <w:rPr>
                <w:rFonts w:cs="Tahoma"/>
                <w:sz w:val="18"/>
              </w:rPr>
            </w:pPr>
            <w:r w:rsidRPr="00702720">
              <w:rPr>
                <w:rFonts w:cs="Tahoma"/>
                <w:sz w:val="18"/>
              </w:rPr>
              <w:t>ΦΠΑ [€]</w:t>
            </w:r>
          </w:p>
        </w:tc>
        <w:tc>
          <w:tcPr>
            <w:tcW w:w="703" w:type="pct"/>
            <w:vMerge w:val="restart"/>
            <w:shd w:val="clear" w:color="auto" w:fill="E6E6E6"/>
          </w:tcPr>
          <w:p w14:paraId="12955732" w14:textId="77777777" w:rsidR="002C7BAB" w:rsidRPr="00702720" w:rsidRDefault="002C7BAB">
            <w:pPr>
              <w:pStyle w:val="TableParagraph"/>
              <w:spacing w:before="4"/>
              <w:ind w:left="106"/>
              <w:rPr>
                <w:rFonts w:cs="Tahoma"/>
                <w:sz w:val="18"/>
              </w:rPr>
            </w:pPr>
            <w:r w:rsidRPr="00702720">
              <w:rPr>
                <w:rFonts w:cs="Tahoma"/>
                <w:sz w:val="18"/>
              </w:rPr>
              <w:t>ΣΥΝΟΛΙΚΗ ΑΞΙΑ</w:t>
            </w:r>
          </w:p>
          <w:p w14:paraId="063EC84C" w14:textId="77777777" w:rsidR="002C7BAB" w:rsidRPr="00702720" w:rsidRDefault="002C7BAB">
            <w:pPr>
              <w:pStyle w:val="TableParagraph"/>
              <w:spacing w:before="119"/>
              <w:ind w:left="106"/>
              <w:rPr>
                <w:rFonts w:cs="Tahoma"/>
                <w:sz w:val="18"/>
              </w:rPr>
            </w:pPr>
            <w:r w:rsidRPr="00702720">
              <w:rPr>
                <w:rFonts w:cs="Tahoma"/>
                <w:sz w:val="18"/>
              </w:rPr>
              <w:t>ΜΕ ΦΠΑ [€]</w:t>
            </w:r>
          </w:p>
        </w:tc>
      </w:tr>
      <w:tr w:rsidR="002C7BAB" w:rsidRPr="00702720" w14:paraId="6657282A" w14:textId="77777777" w:rsidTr="00EB459C">
        <w:trPr>
          <w:trHeight w:val="338"/>
        </w:trPr>
        <w:tc>
          <w:tcPr>
            <w:tcW w:w="292" w:type="pct"/>
            <w:vMerge/>
            <w:tcBorders>
              <w:top w:val="nil"/>
            </w:tcBorders>
            <w:shd w:val="clear" w:color="auto" w:fill="E6E6E6"/>
          </w:tcPr>
          <w:p w14:paraId="00A04FFC" w14:textId="77777777" w:rsidR="002C7BAB" w:rsidRPr="00702720" w:rsidRDefault="002C7BAB">
            <w:pPr>
              <w:rPr>
                <w:rFonts w:cs="Tahoma"/>
                <w:sz w:val="2"/>
                <w:szCs w:val="2"/>
              </w:rPr>
            </w:pPr>
          </w:p>
        </w:tc>
        <w:tc>
          <w:tcPr>
            <w:tcW w:w="1692" w:type="pct"/>
            <w:vMerge/>
            <w:tcBorders>
              <w:top w:val="nil"/>
            </w:tcBorders>
            <w:shd w:val="clear" w:color="auto" w:fill="E6E6E6"/>
          </w:tcPr>
          <w:p w14:paraId="21292F0C" w14:textId="77777777" w:rsidR="002C7BAB" w:rsidRPr="00702720" w:rsidRDefault="002C7BAB">
            <w:pPr>
              <w:rPr>
                <w:rFonts w:cs="Tahoma"/>
                <w:sz w:val="2"/>
                <w:szCs w:val="2"/>
              </w:rPr>
            </w:pPr>
          </w:p>
        </w:tc>
        <w:tc>
          <w:tcPr>
            <w:tcW w:w="445" w:type="pct"/>
            <w:vMerge/>
            <w:tcBorders>
              <w:top w:val="nil"/>
            </w:tcBorders>
            <w:shd w:val="clear" w:color="auto" w:fill="E6E6E6"/>
          </w:tcPr>
          <w:p w14:paraId="43FE9130" w14:textId="77777777" w:rsidR="002C7BAB" w:rsidRPr="00702720" w:rsidRDefault="002C7BAB">
            <w:pPr>
              <w:rPr>
                <w:rFonts w:cs="Tahoma"/>
                <w:sz w:val="2"/>
                <w:szCs w:val="2"/>
              </w:rPr>
            </w:pPr>
          </w:p>
        </w:tc>
        <w:tc>
          <w:tcPr>
            <w:tcW w:w="640" w:type="pct"/>
            <w:shd w:val="clear" w:color="auto" w:fill="E6E6E6"/>
          </w:tcPr>
          <w:p w14:paraId="1814BBC3" w14:textId="77777777" w:rsidR="002C7BAB" w:rsidRPr="00702720" w:rsidRDefault="002C7BAB">
            <w:pPr>
              <w:pStyle w:val="TableParagraph"/>
              <w:spacing w:line="217" w:lineRule="exact"/>
              <w:ind w:left="109"/>
              <w:rPr>
                <w:rFonts w:cs="Tahoma"/>
                <w:sz w:val="18"/>
              </w:rPr>
            </w:pPr>
            <w:r w:rsidRPr="00702720">
              <w:rPr>
                <w:rFonts w:cs="Tahoma"/>
                <w:sz w:val="18"/>
              </w:rPr>
              <w:t>ΤΙΜΗ ΜΟΝΑΔΑΣ</w:t>
            </w:r>
          </w:p>
        </w:tc>
        <w:tc>
          <w:tcPr>
            <w:tcW w:w="582" w:type="pct"/>
            <w:shd w:val="clear" w:color="auto" w:fill="E6E6E6"/>
          </w:tcPr>
          <w:p w14:paraId="6E73F769" w14:textId="77777777" w:rsidR="002C7BAB" w:rsidRPr="00702720" w:rsidRDefault="002C7BAB">
            <w:pPr>
              <w:pStyle w:val="TableParagraph"/>
              <w:spacing w:line="217" w:lineRule="exact"/>
              <w:ind w:left="106"/>
              <w:rPr>
                <w:rFonts w:cs="Tahoma"/>
                <w:sz w:val="18"/>
              </w:rPr>
            </w:pPr>
            <w:r w:rsidRPr="00702720">
              <w:rPr>
                <w:rFonts w:cs="Tahoma"/>
                <w:sz w:val="18"/>
              </w:rPr>
              <w:t>ΣΥΝΟΛΟ</w:t>
            </w:r>
          </w:p>
        </w:tc>
        <w:tc>
          <w:tcPr>
            <w:tcW w:w="646" w:type="pct"/>
            <w:vMerge/>
            <w:tcBorders>
              <w:top w:val="nil"/>
            </w:tcBorders>
            <w:shd w:val="clear" w:color="auto" w:fill="E6E6E6"/>
          </w:tcPr>
          <w:p w14:paraId="71E77399" w14:textId="77777777" w:rsidR="002C7BAB" w:rsidRPr="00702720" w:rsidRDefault="002C7BAB">
            <w:pPr>
              <w:rPr>
                <w:rFonts w:cs="Tahoma"/>
                <w:sz w:val="2"/>
                <w:szCs w:val="2"/>
              </w:rPr>
            </w:pPr>
          </w:p>
        </w:tc>
        <w:tc>
          <w:tcPr>
            <w:tcW w:w="703" w:type="pct"/>
            <w:vMerge/>
            <w:tcBorders>
              <w:top w:val="nil"/>
            </w:tcBorders>
            <w:shd w:val="clear" w:color="auto" w:fill="E6E6E6"/>
          </w:tcPr>
          <w:p w14:paraId="574AA98B" w14:textId="77777777" w:rsidR="002C7BAB" w:rsidRPr="00702720" w:rsidRDefault="002C7BAB">
            <w:pPr>
              <w:rPr>
                <w:rFonts w:cs="Tahoma"/>
                <w:sz w:val="2"/>
                <w:szCs w:val="2"/>
              </w:rPr>
            </w:pPr>
          </w:p>
        </w:tc>
      </w:tr>
      <w:tr w:rsidR="002C7BAB" w:rsidRPr="00702720" w14:paraId="5AE6094E" w14:textId="77777777" w:rsidTr="00EB459C">
        <w:trPr>
          <w:trHeight w:val="337"/>
        </w:trPr>
        <w:tc>
          <w:tcPr>
            <w:tcW w:w="292" w:type="pct"/>
          </w:tcPr>
          <w:p w14:paraId="38ACB7F6" w14:textId="77777777" w:rsidR="002C7BAB" w:rsidRPr="00702720" w:rsidRDefault="002C7BAB">
            <w:pPr>
              <w:pStyle w:val="TableParagraph"/>
              <w:spacing w:line="217" w:lineRule="exact"/>
              <w:ind w:right="214"/>
              <w:jc w:val="right"/>
              <w:rPr>
                <w:rFonts w:cs="Tahoma"/>
                <w:sz w:val="18"/>
              </w:rPr>
            </w:pPr>
          </w:p>
        </w:tc>
        <w:tc>
          <w:tcPr>
            <w:tcW w:w="1692" w:type="pct"/>
          </w:tcPr>
          <w:p w14:paraId="551A3700" w14:textId="77777777" w:rsidR="002C7BAB" w:rsidRPr="00702720" w:rsidRDefault="002C7BAB">
            <w:pPr>
              <w:pStyle w:val="TableParagraph"/>
              <w:rPr>
                <w:rFonts w:cs="Tahoma"/>
                <w:sz w:val="18"/>
                <w:lang w:val="en-US"/>
              </w:rPr>
            </w:pPr>
          </w:p>
        </w:tc>
        <w:tc>
          <w:tcPr>
            <w:tcW w:w="445" w:type="pct"/>
          </w:tcPr>
          <w:p w14:paraId="69BCE4A6" w14:textId="77777777" w:rsidR="002C7BAB" w:rsidRPr="00702720" w:rsidRDefault="002C7BAB">
            <w:pPr>
              <w:pStyle w:val="TableParagraph"/>
              <w:jc w:val="center"/>
              <w:rPr>
                <w:rFonts w:cs="Tahoma"/>
              </w:rPr>
            </w:pPr>
          </w:p>
        </w:tc>
        <w:tc>
          <w:tcPr>
            <w:tcW w:w="640" w:type="pct"/>
          </w:tcPr>
          <w:p w14:paraId="0E9C927E" w14:textId="77777777" w:rsidR="002C7BAB" w:rsidRPr="00702720" w:rsidRDefault="002C7BAB">
            <w:pPr>
              <w:pStyle w:val="TableParagraph"/>
              <w:rPr>
                <w:rFonts w:cs="Tahoma"/>
                <w:sz w:val="18"/>
                <w:lang w:val="en-US"/>
              </w:rPr>
            </w:pPr>
          </w:p>
        </w:tc>
        <w:tc>
          <w:tcPr>
            <w:tcW w:w="582" w:type="pct"/>
          </w:tcPr>
          <w:p w14:paraId="27ACAB9D" w14:textId="77777777" w:rsidR="002C7BAB" w:rsidRPr="00702720" w:rsidRDefault="002C7BAB">
            <w:pPr>
              <w:pStyle w:val="TableParagraph"/>
              <w:rPr>
                <w:rFonts w:cs="Tahoma"/>
                <w:sz w:val="18"/>
                <w:lang w:val="en-US"/>
              </w:rPr>
            </w:pPr>
          </w:p>
        </w:tc>
        <w:tc>
          <w:tcPr>
            <w:tcW w:w="646" w:type="pct"/>
          </w:tcPr>
          <w:p w14:paraId="26407696" w14:textId="77777777" w:rsidR="002C7BAB" w:rsidRPr="00702720" w:rsidRDefault="002C7BAB">
            <w:pPr>
              <w:pStyle w:val="TableParagraph"/>
              <w:rPr>
                <w:rFonts w:cs="Tahoma"/>
                <w:sz w:val="18"/>
                <w:lang w:val="en-US"/>
              </w:rPr>
            </w:pPr>
          </w:p>
        </w:tc>
        <w:tc>
          <w:tcPr>
            <w:tcW w:w="703" w:type="pct"/>
          </w:tcPr>
          <w:p w14:paraId="12121616" w14:textId="77777777" w:rsidR="002C7BAB" w:rsidRPr="00702720" w:rsidRDefault="002C7BAB">
            <w:pPr>
              <w:pStyle w:val="TableParagraph"/>
              <w:rPr>
                <w:rFonts w:cs="Tahoma"/>
                <w:sz w:val="18"/>
                <w:lang w:val="en-US"/>
              </w:rPr>
            </w:pPr>
          </w:p>
        </w:tc>
      </w:tr>
      <w:tr w:rsidR="002C7BAB" w:rsidRPr="00702720" w14:paraId="569A40F3" w14:textId="77777777" w:rsidTr="00EB459C">
        <w:trPr>
          <w:trHeight w:val="335"/>
        </w:trPr>
        <w:tc>
          <w:tcPr>
            <w:tcW w:w="292" w:type="pct"/>
          </w:tcPr>
          <w:p w14:paraId="45FFE1D5" w14:textId="77777777" w:rsidR="002C7BAB" w:rsidRPr="00702720" w:rsidRDefault="002C7BAB">
            <w:pPr>
              <w:pStyle w:val="TableParagraph"/>
              <w:spacing w:line="217" w:lineRule="exact"/>
              <w:ind w:right="214"/>
              <w:jc w:val="right"/>
              <w:rPr>
                <w:rFonts w:cs="Tahoma"/>
                <w:sz w:val="18"/>
              </w:rPr>
            </w:pPr>
          </w:p>
        </w:tc>
        <w:tc>
          <w:tcPr>
            <w:tcW w:w="1692" w:type="pct"/>
          </w:tcPr>
          <w:p w14:paraId="048782D2" w14:textId="77777777" w:rsidR="002C7BAB" w:rsidRPr="00702720" w:rsidRDefault="002C7BAB">
            <w:pPr>
              <w:pStyle w:val="TableParagraph"/>
              <w:rPr>
                <w:rFonts w:cs="Tahoma"/>
                <w:sz w:val="18"/>
              </w:rPr>
            </w:pPr>
          </w:p>
        </w:tc>
        <w:tc>
          <w:tcPr>
            <w:tcW w:w="445" w:type="pct"/>
          </w:tcPr>
          <w:p w14:paraId="5DB26EFB" w14:textId="77777777" w:rsidR="002C7BAB" w:rsidRPr="00702720" w:rsidRDefault="002C7BAB">
            <w:pPr>
              <w:pStyle w:val="TableParagraph"/>
              <w:jc w:val="center"/>
              <w:rPr>
                <w:rFonts w:cs="Tahoma"/>
              </w:rPr>
            </w:pPr>
          </w:p>
        </w:tc>
        <w:tc>
          <w:tcPr>
            <w:tcW w:w="640" w:type="pct"/>
          </w:tcPr>
          <w:p w14:paraId="215871F8" w14:textId="77777777" w:rsidR="002C7BAB" w:rsidRPr="00702720" w:rsidRDefault="002C7BAB">
            <w:pPr>
              <w:pStyle w:val="TableParagraph"/>
              <w:rPr>
                <w:rFonts w:cs="Tahoma"/>
                <w:sz w:val="18"/>
              </w:rPr>
            </w:pPr>
          </w:p>
        </w:tc>
        <w:tc>
          <w:tcPr>
            <w:tcW w:w="582" w:type="pct"/>
          </w:tcPr>
          <w:p w14:paraId="59190851" w14:textId="77777777" w:rsidR="002C7BAB" w:rsidRPr="00702720" w:rsidRDefault="002C7BAB">
            <w:pPr>
              <w:pStyle w:val="TableParagraph"/>
              <w:rPr>
                <w:rFonts w:cs="Tahoma"/>
                <w:sz w:val="18"/>
              </w:rPr>
            </w:pPr>
          </w:p>
        </w:tc>
        <w:tc>
          <w:tcPr>
            <w:tcW w:w="646" w:type="pct"/>
          </w:tcPr>
          <w:p w14:paraId="3060E15F" w14:textId="77777777" w:rsidR="002C7BAB" w:rsidRPr="00702720" w:rsidRDefault="002C7BAB">
            <w:pPr>
              <w:pStyle w:val="TableParagraph"/>
              <w:rPr>
                <w:rFonts w:cs="Tahoma"/>
                <w:sz w:val="18"/>
              </w:rPr>
            </w:pPr>
          </w:p>
        </w:tc>
        <w:tc>
          <w:tcPr>
            <w:tcW w:w="703" w:type="pct"/>
          </w:tcPr>
          <w:p w14:paraId="0FB2BA1A" w14:textId="77777777" w:rsidR="002C7BAB" w:rsidRPr="00702720" w:rsidRDefault="002C7BAB">
            <w:pPr>
              <w:pStyle w:val="TableParagraph"/>
              <w:rPr>
                <w:rFonts w:cs="Tahoma"/>
                <w:sz w:val="18"/>
              </w:rPr>
            </w:pPr>
          </w:p>
        </w:tc>
      </w:tr>
      <w:tr w:rsidR="002C7BAB" w:rsidRPr="00702720" w14:paraId="1F899956" w14:textId="77777777" w:rsidTr="00EB459C">
        <w:trPr>
          <w:trHeight w:val="338"/>
        </w:trPr>
        <w:tc>
          <w:tcPr>
            <w:tcW w:w="292" w:type="pct"/>
          </w:tcPr>
          <w:p w14:paraId="76BA8B62" w14:textId="77777777" w:rsidR="002C7BAB" w:rsidRPr="00702720" w:rsidRDefault="002C7BAB">
            <w:pPr>
              <w:pStyle w:val="TableParagraph"/>
              <w:spacing w:before="2"/>
              <w:ind w:right="214"/>
              <w:jc w:val="right"/>
              <w:rPr>
                <w:rFonts w:cs="Tahoma"/>
                <w:sz w:val="18"/>
              </w:rPr>
            </w:pPr>
          </w:p>
        </w:tc>
        <w:tc>
          <w:tcPr>
            <w:tcW w:w="1692" w:type="pct"/>
          </w:tcPr>
          <w:p w14:paraId="6D821806" w14:textId="77777777" w:rsidR="002C7BAB" w:rsidRPr="00702720" w:rsidRDefault="002C7BAB">
            <w:pPr>
              <w:pStyle w:val="TableParagraph"/>
              <w:rPr>
                <w:rFonts w:cs="Tahoma"/>
                <w:sz w:val="18"/>
              </w:rPr>
            </w:pPr>
          </w:p>
        </w:tc>
        <w:tc>
          <w:tcPr>
            <w:tcW w:w="445" w:type="pct"/>
          </w:tcPr>
          <w:p w14:paraId="32E08DE6" w14:textId="77777777" w:rsidR="002C7BAB" w:rsidRPr="00702720" w:rsidRDefault="002C7BAB">
            <w:pPr>
              <w:pStyle w:val="TableParagraph"/>
              <w:jc w:val="center"/>
              <w:rPr>
                <w:rFonts w:cs="Tahoma"/>
                <w:lang w:val="en-US"/>
              </w:rPr>
            </w:pPr>
          </w:p>
        </w:tc>
        <w:tc>
          <w:tcPr>
            <w:tcW w:w="640" w:type="pct"/>
          </w:tcPr>
          <w:p w14:paraId="6BB083CC" w14:textId="77777777" w:rsidR="002C7BAB" w:rsidRPr="00702720" w:rsidRDefault="002C7BAB">
            <w:pPr>
              <w:pStyle w:val="TableParagraph"/>
              <w:rPr>
                <w:rFonts w:cs="Tahoma"/>
                <w:sz w:val="18"/>
              </w:rPr>
            </w:pPr>
          </w:p>
        </w:tc>
        <w:tc>
          <w:tcPr>
            <w:tcW w:w="582" w:type="pct"/>
          </w:tcPr>
          <w:p w14:paraId="6DBD21BE" w14:textId="77777777" w:rsidR="002C7BAB" w:rsidRPr="00702720" w:rsidRDefault="002C7BAB">
            <w:pPr>
              <w:pStyle w:val="TableParagraph"/>
              <w:rPr>
                <w:rFonts w:cs="Tahoma"/>
                <w:sz w:val="18"/>
              </w:rPr>
            </w:pPr>
          </w:p>
        </w:tc>
        <w:tc>
          <w:tcPr>
            <w:tcW w:w="646" w:type="pct"/>
          </w:tcPr>
          <w:p w14:paraId="0BC460F3" w14:textId="77777777" w:rsidR="002C7BAB" w:rsidRPr="00702720" w:rsidRDefault="002C7BAB">
            <w:pPr>
              <w:pStyle w:val="TableParagraph"/>
              <w:rPr>
                <w:rFonts w:cs="Tahoma"/>
                <w:sz w:val="18"/>
              </w:rPr>
            </w:pPr>
          </w:p>
        </w:tc>
        <w:tc>
          <w:tcPr>
            <w:tcW w:w="703" w:type="pct"/>
          </w:tcPr>
          <w:p w14:paraId="07C8058D" w14:textId="77777777" w:rsidR="002C7BAB" w:rsidRPr="00702720" w:rsidRDefault="002C7BAB">
            <w:pPr>
              <w:pStyle w:val="TableParagraph"/>
              <w:rPr>
                <w:rFonts w:cs="Tahoma"/>
                <w:sz w:val="18"/>
              </w:rPr>
            </w:pPr>
          </w:p>
        </w:tc>
      </w:tr>
      <w:tr w:rsidR="002C7BAB" w:rsidRPr="00702720" w14:paraId="0E3AB029" w14:textId="77777777" w:rsidTr="00EB459C">
        <w:trPr>
          <w:trHeight w:val="338"/>
        </w:trPr>
        <w:tc>
          <w:tcPr>
            <w:tcW w:w="3069" w:type="pct"/>
            <w:gridSpan w:val="4"/>
            <w:tcBorders>
              <w:left w:val="nil"/>
              <w:bottom w:val="nil"/>
            </w:tcBorders>
          </w:tcPr>
          <w:p w14:paraId="7CCC4B09" w14:textId="77777777" w:rsidR="002C7BAB" w:rsidRPr="00702720" w:rsidRDefault="002C7BAB">
            <w:pPr>
              <w:pStyle w:val="TableParagraph"/>
              <w:spacing w:line="217" w:lineRule="exact"/>
              <w:ind w:left="115"/>
              <w:rPr>
                <w:rFonts w:cs="Tahoma"/>
                <w:b/>
                <w:sz w:val="18"/>
              </w:rPr>
            </w:pPr>
            <w:r w:rsidRPr="00702720">
              <w:rPr>
                <w:rFonts w:cs="Tahoma"/>
                <w:b/>
                <w:sz w:val="18"/>
              </w:rPr>
              <w:lastRenderedPageBreak/>
              <w:t>ΣΥΝΟΛΟ</w:t>
            </w:r>
          </w:p>
        </w:tc>
        <w:tc>
          <w:tcPr>
            <w:tcW w:w="582" w:type="pct"/>
            <w:shd w:val="clear" w:color="auto" w:fill="DFDFDF"/>
          </w:tcPr>
          <w:p w14:paraId="44678D75" w14:textId="77777777" w:rsidR="002C7BAB" w:rsidRPr="00702720" w:rsidRDefault="002C7BAB">
            <w:pPr>
              <w:pStyle w:val="TableParagraph"/>
              <w:rPr>
                <w:rFonts w:cs="Tahoma"/>
                <w:sz w:val="18"/>
              </w:rPr>
            </w:pPr>
          </w:p>
        </w:tc>
        <w:tc>
          <w:tcPr>
            <w:tcW w:w="646" w:type="pct"/>
            <w:shd w:val="clear" w:color="auto" w:fill="DFDFDF"/>
          </w:tcPr>
          <w:p w14:paraId="53AA9EA4" w14:textId="77777777" w:rsidR="002C7BAB" w:rsidRPr="00702720" w:rsidRDefault="002C7BAB">
            <w:pPr>
              <w:pStyle w:val="TableParagraph"/>
              <w:rPr>
                <w:rFonts w:cs="Tahoma"/>
                <w:sz w:val="18"/>
              </w:rPr>
            </w:pPr>
          </w:p>
        </w:tc>
        <w:tc>
          <w:tcPr>
            <w:tcW w:w="703" w:type="pct"/>
            <w:shd w:val="clear" w:color="auto" w:fill="DFDFDF"/>
          </w:tcPr>
          <w:p w14:paraId="5394CAF3" w14:textId="77777777" w:rsidR="002C7BAB" w:rsidRPr="00702720" w:rsidRDefault="002C7BAB">
            <w:pPr>
              <w:pStyle w:val="TableParagraph"/>
              <w:rPr>
                <w:rFonts w:cs="Tahoma"/>
                <w:sz w:val="18"/>
              </w:rPr>
            </w:pPr>
          </w:p>
        </w:tc>
      </w:tr>
    </w:tbl>
    <w:p w14:paraId="7C84CD3D" w14:textId="77777777" w:rsidR="002C7BAB" w:rsidRPr="00702720" w:rsidRDefault="002C7BAB" w:rsidP="002C7BAB">
      <w:pPr>
        <w:rPr>
          <w:rFonts w:cs="Tahoma"/>
        </w:rPr>
      </w:pPr>
    </w:p>
    <w:p w14:paraId="0DC28DC8" w14:textId="77777777" w:rsidR="002C7BAB" w:rsidRPr="00702720" w:rsidRDefault="002C7BAB" w:rsidP="007F5B86">
      <w:pPr>
        <w:pStyle w:val="Appendix-Heading3"/>
      </w:pPr>
      <w:bookmarkStart w:id="769" w:name="_Toc191630186"/>
      <w:r w:rsidRPr="00702720">
        <w:t>Συγκεντρωτικός Πίνακας Οικονομικής Προσφοράς Έργου</w:t>
      </w:r>
      <w:bookmarkEnd w:id="7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7"/>
        <w:gridCol w:w="6193"/>
        <w:gridCol w:w="2408"/>
        <w:gridCol w:w="2411"/>
        <w:gridCol w:w="2411"/>
      </w:tblGrid>
      <w:tr w:rsidR="002C7BAB" w:rsidRPr="00702720" w14:paraId="5CD9D845" w14:textId="77777777" w:rsidTr="00EB459C">
        <w:trPr>
          <w:cantSplit/>
          <w:trHeight w:val="280"/>
        </w:trPr>
        <w:tc>
          <w:tcPr>
            <w:tcW w:w="290" w:type="pct"/>
            <w:vMerge w:val="restart"/>
            <w:shd w:val="pct15" w:color="auto" w:fill="FFFFFF"/>
            <w:vAlign w:val="center"/>
          </w:tcPr>
          <w:p w14:paraId="7BC5E56E" w14:textId="77777777" w:rsidR="002C7BAB" w:rsidRPr="00702720" w:rsidRDefault="002C7BAB">
            <w:pPr>
              <w:keepNext/>
              <w:keepLines/>
              <w:spacing w:before="60" w:after="60"/>
              <w:rPr>
                <w:rFonts w:cs="Tahoma"/>
                <w:sz w:val="18"/>
                <w:szCs w:val="18"/>
              </w:rPr>
            </w:pPr>
            <w:r w:rsidRPr="00702720">
              <w:rPr>
                <w:rFonts w:cs="Tahoma"/>
                <w:sz w:val="18"/>
                <w:szCs w:val="18"/>
              </w:rPr>
              <w:t>Α/Α</w:t>
            </w:r>
          </w:p>
        </w:tc>
        <w:tc>
          <w:tcPr>
            <w:tcW w:w="2173" w:type="pct"/>
            <w:vMerge w:val="restart"/>
            <w:shd w:val="pct15" w:color="auto" w:fill="FFFFFF"/>
            <w:vAlign w:val="center"/>
          </w:tcPr>
          <w:p w14:paraId="71FF9A81" w14:textId="77777777" w:rsidR="002C7BAB" w:rsidRPr="00702720" w:rsidRDefault="002C7BAB">
            <w:pPr>
              <w:keepNext/>
              <w:keepLines/>
              <w:spacing w:before="60" w:after="60"/>
              <w:rPr>
                <w:rFonts w:cs="Tahoma"/>
                <w:sz w:val="18"/>
                <w:szCs w:val="18"/>
              </w:rPr>
            </w:pPr>
            <w:r w:rsidRPr="00702720">
              <w:rPr>
                <w:rFonts w:cs="Tahoma"/>
                <w:sz w:val="18"/>
                <w:szCs w:val="18"/>
              </w:rPr>
              <w:t>ΠΕΡΙΓΡΑΦΗ</w:t>
            </w:r>
          </w:p>
        </w:tc>
        <w:tc>
          <w:tcPr>
            <w:tcW w:w="845" w:type="pct"/>
            <w:vMerge w:val="restart"/>
            <w:shd w:val="pct15" w:color="auto" w:fill="FFFFFF"/>
            <w:vAlign w:val="center"/>
          </w:tcPr>
          <w:p w14:paraId="75D73647" w14:textId="77777777" w:rsidR="002C7BAB" w:rsidRPr="00702720" w:rsidRDefault="002C7BAB">
            <w:pPr>
              <w:keepNext/>
              <w:keepLines/>
              <w:spacing w:before="60" w:after="60"/>
              <w:jc w:val="center"/>
              <w:rPr>
                <w:rFonts w:cs="Tahoma"/>
                <w:sz w:val="18"/>
                <w:szCs w:val="18"/>
              </w:rPr>
            </w:pPr>
            <w:r w:rsidRPr="00702720">
              <w:rPr>
                <w:rFonts w:cs="Tahoma"/>
                <w:sz w:val="18"/>
                <w:szCs w:val="18"/>
              </w:rPr>
              <w:t>ΣΥΝΟΛΙΚΗ ΑΞΙΑ ΕΡΓΟΥ</w:t>
            </w:r>
          </w:p>
          <w:p w14:paraId="5C4A45E4" w14:textId="77777777" w:rsidR="002C7BAB" w:rsidRPr="00702720" w:rsidRDefault="002C7BAB">
            <w:pPr>
              <w:keepNext/>
              <w:keepLines/>
              <w:spacing w:before="60" w:after="60"/>
              <w:jc w:val="center"/>
              <w:rPr>
                <w:rFonts w:cs="Tahoma"/>
                <w:sz w:val="18"/>
                <w:szCs w:val="18"/>
              </w:rPr>
            </w:pPr>
            <w:r w:rsidRPr="00702720">
              <w:rPr>
                <w:rFonts w:cs="Tahoma"/>
                <w:sz w:val="18"/>
                <w:szCs w:val="18"/>
              </w:rPr>
              <w:t>ΧΩΡΙΣ ΦΠΑ [€]</w:t>
            </w:r>
          </w:p>
        </w:tc>
        <w:tc>
          <w:tcPr>
            <w:tcW w:w="846" w:type="pct"/>
            <w:vMerge w:val="restart"/>
            <w:shd w:val="pct15" w:color="auto" w:fill="FFFFFF"/>
            <w:vAlign w:val="center"/>
          </w:tcPr>
          <w:p w14:paraId="28681EA9" w14:textId="77777777" w:rsidR="002C7BAB" w:rsidRPr="00702720" w:rsidRDefault="002C7BAB">
            <w:pPr>
              <w:keepNext/>
              <w:keepLines/>
              <w:spacing w:before="60" w:after="60"/>
              <w:jc w:val="center"/>
              <w:rPr>
                <w:rFonts w:cs="Tahoma"/>
                <w:sz w:val="18"/>
                <w:szCs w:val="18"/>
              </w:rPr>
            </w:pPr>
            <w:r w:rsidRPr="00702720">
              <w:rPr>
                <w:rFonts w:cs="Tahoma"/>
                <w:sz w:val="18"/>
                <w:szCs w:val="18"/>
              </w:rPr>
              <w:t>ΦΠΑ [€]</w:t>
            </w:r>
          </w:p>
        </w:tc>
        <w:tc>
          <w:tcPr>
            <w:tcW w:w="846" w:type="pct"/>
            <w:vMerge w:val="restart"/>
            <w:shd w:val="pct15" w:color="auto" w:fill="FFFFFF"/>
            <w:vAlign w:val="center"/>
          </w:tcPr>
          <w:p w14:paraId="3D6D0346" w14:textId="77777777" w:rsidR="002C7BAB" w:rsidRPr="00702720" w:rsidRDefault="002C7BAB">
            <w:pPr>
              <w:keepNext/>
              <w:keepLines/>
              <w:spacing w:before="60" w:after="60"/>
              <w:jc w:val="center"/>
              <w:rPr>
                <w:rFonts w:cs="Tahoma"/>
                <w:sz w:val="18"/>
                <w:szCs w:val="18"/>
              </w:rPr>
            </w:pPr>
            <w:r w:rsidRPr="00702720">
              <w:rPr>
                <w:rFonts w:cs="Tahoma"/>
                <w:sz w:val="18"/>
                <w:szCs w:val="18"/>
              </w:rPr>
              <w:t>ΣΥΝΟΛΙΚΗ ΑΞΙΑ ΕΡΓΟΥ</w:t>
            </w:r>
          </w:p>
          <w:p w14:paraId="1A237205" w14:textId="77777777" w:rsidR="002C7BAB" w:rsidRPr="00702720" w:rsidRDefault="002C7BAB">
            <w:pPr>
              <w:keepNext/>
              <w:keepLines/>
              <w:spacing w:before="60" w:after="60"/>
              <w:jc w:val="center"/>
              <w:rPr>
                <w:rFonts w:cs="Tahoma"/>
                <w:sz w:val="18"/>
                <w:szCs w:val="18"/>
              </w:rPr>
            </w:pPr>
            <w:r w:rsidRPr="00702720">
              <w:rPr>
                <w:rFonts w:cs="Tahoma"/>
                <w:sz w:val="18"/>
                <w:szCs w:val="18"/>
              </w:rPr>
              <w:t>ΜΕ ΦΠΑ [€]</w:t>
            </w:r>
          </w:p>
        </w:tc>
      </w:tr>
      <w:tr w:rsidR="002C7BAB" w:rsidRPr="00702720" w14:paraId="466F4A39" w14:textId="77777777" w:rsidTr="00EB459C">
        <w:trPr>
          <w:cantSplit/>
          <w:trHeight w:val="340"/>
        </w:trPr>
        <w:tc>
          <w:tcPr>
            <w:tcW w:w="290" w:type="pct"/>
            <w:vMerge/>
            <w:shd w:val="pct15" w:color="auto" w:fill="FFFFFF"/>
            <w:vAlign w:val="center"/>
          </w:tcPr>
          <w:p w14:paraId="2C4AC096" w14:textId="77777777" w:rsidR="002C7BAB" w:rsidRPr="00702720" w:rsidRDefault="002C7BAB">
            <w:pPr>
              <w:keepNext/>
              <w:keepLines/>
              <w:spacing w:before="60" w:after="60"/>
              <w:rPr>
                <w:rFonts w:cs="Tahoma"/>
                <w:sz w:val="18"/>
                <w:szCs w:val="18"/>
              </w:rPr>
            </w:pPr>
          </w:p>
        </w:tc>
        <w:tc>
          <w:tcPr>
            <w:tcW w:w="2173" w:type="pct"/>
            <w:vMerge/>
            <w:shd w:val="pct15" w:color="auto" w:fill="FFFFFF"/>
            <w:vAlign w:val="center"/>
          </w:tcPr>
          <w:p w14:paraId="4ACAF516" w14:textId="77777777" w:rsidR="002C7BAB" w:rsidRPr="00702720" w:rsidRDefault="002C7BAB">
            <w:pPr>
              <w:keepNext/>
              <w:keepLines/>
              <w:spacing w:before="60" w:after="60"/>
              <w:rPr>
                <w:rFonts w:cs="Tahoma"/>
                <w:sz w:val="18"/>
                <w:szCs w:val="18"/>
              </w:rPr>
            </w:pPr>
          </w:p>
        </w:tc>
        <w:tc>
          <w:tcPr>
            <w:tcW w:w="845" w:type="pct"/>
            <w:vMerge/>
            <w:shd w:val="pct15" w:color="auto" w:fill="FFFFFF"/>
            <w:vAlign w:val="center"/>
          </w:tcPr>
          <w:p w14:paraId="6729287A" w14:textId="77777777" w:rsidR="002C7BAB" w:rsidRPr="00702720" w:rsidRDefault="002C7BAB">
            <w:pPr>
              <w:keepNext/>
              <w:keepLines/>
              <w:spacing w:before="60" w:after="60"/>
              <w:rPr>
                <w:rFonts w:cs="Tahoma"/>
                <w:sz w:val="18"/>
                <w:szCs w:val="18"/>
              </w:rPr>
            </w:pPr>
          </w:p>
        </w:tc>
        <w:tc>
          <w:tcPr>
            <w:tcW w:w="846" w:type="pct"/>
            <w:vMerge/>
            <w:shd w:val="pct15" w:color="auto" w:fill="FFFFFF"/>
            <w:vAlign w:val="center"/>
          </w:tcPr>
          <w:p w14:paraId="3102C835" w14:textId="77777777" w:rsidR="002C7BAB" w:rsidRPr="00702720" w:rsidRDefault="002C7BAB">
            <w:pPr>
              <w:keepNext/>
              <w:keepLines/>
              <w:spacing w:before="60" w:after="60"/>
              <w:rPr>
                <w:rFonts w:cs="Tahoma"/>
                <w:sz w:val="18"/>
                <w:szCs w:val="18"/>
              </w:rPr>
            </w:pPr>
          </w:p>
        </w:tc>
        <w:tc>
          <w:tcPr>
            <w:tcW w:w="846" w:type="pct"/>
            <w:vMerge/>
            <w:shd w:val="pct15" w:color="auto" w:fill="FFFFFF"/>
            <w:vAlign w:val="center"/>
          </w:tcPr>
          <w:p w14:paraId="52C764B5" w14:textId="77777777" w:rsidR="002C7BAB" w:rsidRPr="00702720" w:rsidRDefault="002C7BAB">
            <w:pPr>
              <w:keepNext/>
              <w:keepLines/>
              <w:spacing w:before="60" w:after="60"/>
              <w:rPr>
                <w:rFonts w:cs="Tahoma"/>
                <w:sz w:val="18"/>
                <w:szCs w:val="18"/>
              </w:rPr>
            </w:pPr>
          </w:p>
        </w:tc>
      </w:tr>
      <w:tr w:rsidR="002C7BAB" w:rsidRPr="00702720" w14:paraId="490F5537" w14:textId="77777777" w:rsidTr="00EB459C">
        <w:trPr>
          <w:trHeight w:val="284"/>
        </w:trPr>
        <w:tc>
          <w:tcPr>
            <w:tcW w:w="290" w:type="pct"/>
            <w:vAlign w:val="center"/>
          </w:tcPr>
          <w:p w14:paraId="367F37B6" w14:textId="77777777" w:rsidR="002C7BAB" w:rsidRPr="00702720" w:rsidRDefault="002C7BAB">
            <w:pPr>
              <w:keepNext/>
              <w:keepLines/>
              <w:spacing w:before="60" w:after="60"/>
              <w:rPr>
                <w:rFonts w:cs="Tahoma"/>
                <w:sz w:val="18"/>
                <w:szCs w:val="18"/>
              </w:rPr>
            </w:pPr>
            <w:r w:rsidRPr="00702720">
              <w:rPr>
                <w:rFonts w:cs="Tahoma"/>
                <w:sz w:val="18"/>
                <w:szCs w:val="18"/>
              </w:rPr>
              <w:t>1</w:t>
            </w:r>
          </w:p>
        </w:tc>
        <w:tc>
          <w:tcPr>
            <w:tcW w:w="2173" w:type="pct"/>
            <w:vAlign w:val="center"/>
          </w:tcPr>
          <w:p w14:paraId="49891423" w14:textId="0DC8BAC3" w:rsidR="002C7BAB" w:rsidRPr="00702720" w:rsidRDefault="002C7BAB">
            <w:pPr>
              <w:pStyle w:val="TableParagraph"/>
              <w:rPr>
                <w:rFonts w:cs="Tahoma"/>
                <w:lang w:val="en-US"/>
              </w:rPr>
            </w:pPr>
            <w:r w:rsidRPr="00702720">
              <w:rPr>
                <w:rFonts w:cs="Tahoma"/>
              </w:rPr>
              <w:t>Λογισμικά Υποδομής</w:t>
            </w:r>
            <w:r w:rsidRPr="00702720">
              <w:rPr>
                <w:rFonts w:cs="Tahoma"/>
                <w:lang w:val="en-US"/>
              </w:rPr>
              <w:t xml:space="preserve"> (</w:t>
            </w:r>
            <w:proofErr w:type="spellStart"/>
            <w:r w:rsidRPr="00702720">
              <w:rPr>
                <w:rFonts w:cs="Tahoma"/>
                <w:lang w:val="en-US"/>
              </w:rPr>
              <w:t>Πίν</w:t>
            </w:r>
            <w:proofErr w:type="spellEnd"/>
            <w:r w:rsidRPr="00702720">
              <w:rPr>
                <w:rFonts w:cs="Tahoma"/>
                <w:lang w:val="en-US"/>
              </w:rPr>
              <w:t>ακας VI.</w:t>
            </w:r>
            <w:r w:rsidR="009674F6" w:rsidRPr="00702720">
              <w:rPr>
                <w:rFonts w:cs="Tahoma"/>
              </w:rPr>
              <w:t>2.1</w:t>
            </w:r>
            <w:r w:rsidRPr="00702720">
              <w:rPr>
                <w:rFonts w:cs="Tahoma"/>
                <w:lang w:val="en-US"/>
              </w:rPr>
              <w:t>)</w:t>
            </w:r>
          </w:p>
        </w:tc>
        <w:tc>
          <w:tcPr>
            <w:tcW w:w="845" w:type="pct"/>
            <w:vAlign w:val="center"/>
          </w:tcPr>
          <w:p w14:paraId="2AD66672" w14:textId="77777777" w:rsidR="002C7BAB" w:rsidRPr="00702720" w:rsidRDefault="002C7BAB">
            <w:pPr>
              <w:keepNext/>
              <w:keepLines/>
              <w:spacing w:before="60" w:after="60"/>
              <w:rPr>
                <w:rFonts w:cs="Tahoma"/>
                <w:sz w:val="18"/>
                <w:szCs w:val="18"/>
              </w:rPr>
            </w:pPr>
          </w:p>
        </w:tc>
        <w:tc>
          <w:tcPr>
            <w:tcW w:w="846" w:type="pct"/>
            <w:vAlign w:val="center"/>
          </w:tcPr>
          <w:p w14:paraId="7E24F42F" w14:textId="77777777" w:rsidR="002C7BAB" w:rsidRPr="00702720" w:rsidRDefault="002C7BAB">
            <w:pPr>
              <w:keepNext/>
              <w:keepLines/>
              <w:spacing w:before="60" w:after="60"/>
              <w:rPr>
                <w:rFonts w:cs="Tahoma"/>
                <w:sz w:val="18"/>
                <w:szCs w:val="18"/>
              </w:rPr>
            </w:pPr>
          </w:p>
        </w:tc>
        <w:tc>
          <w:tcPr>
            <w:tcW w:w="846" w:type="pct"/>
            <w:vAlign w:val="center"/>
          </w:tcPr>
          <w:p w14:paraId="6AB8A7EE" w14:textId="77777777" w:rsidR="002C7BAB" w:rsidRPr="00702720" w:rsidRDefault="002C7BAB">
            <w:pPr>
              <w:keepNext/>
              <w:keepLines/>
              <w:spacing w:before="60" w:after="60"/>
              <w:rPr>
                <w:rFonts w:cs="Tahoma"/>
                <w:sz w:val="18"/>
                <w:szCs w:val="18"/>
              </w:rPr>
            </w:pPr>
          </w:p>
        </w:tc>
      </w:tr>
      <w:tr w:rsidR="002C7BAB" w:rsidRPr="00702720" w14:paraId="5E0E551F" w14:textId="77777777" w:rsidTr="00EB459C">
        <w:trPr>
          <w:trHeight w:val="284"/>
        </w:trPr>
        <w:tc>
          <w:tcPr>
            <w:tcW w:w="290" w:type="pct"/>
            <w:vAlign w:val="center"/>
          </w:tcPr>
          <w:p w14:paraId="6C44ED34" w14:textId="77777777" w:rsidR="002C7BAB" w:rsidRPr="00702720" w:rsidRDefault="002C7BAB">
            <w:pPr>
              <w:keepNext/>
              <w:keepLines/>
              <w:spacing w:before="60" w:after="60"/>
              <w:rPr>
                <w:rFonts w:cs="Tahoma"/>
                <w:sz w:val="18"/>
                <w:szCs w:val="18"/>
              </w:rPr>
            </w:pPr>
            <w:r w:rsidRPr="00702720">
              <w:rPr>
                <w:rFonts w:cs="Tahoma"/>
                <w:sz w:val="18"/>
                <w:szCs w:val="18"/>
              </w:rPr>
              <w:t>2</w:t>
            </w:r>
          </w:p>
        </w:tc>
        <w:tc>
          <w:tcPr>
            <w:tcW w:w="2173" w:type="pct"/>
            <w:vAlign w:val="center"/>
          </w:tcPr>
          <w:p w14:paraId="2B4CD602" w14:textId="3FC569FA" w:rsidR="002C7BAB" w:rsidRPr="00702720" w:rsidRDefault="002C7BAB">
            <w:pPr>
              <w:pStyle w:val="TableParagraph"/>
              <w:rPr>
                <w:rFonts w:cs="Tahoma"/>
              </w:rPr>
            </w:pPr>
            <w:r w:rsidRPr="00702720">
              <w:rPr>
                <w:rFonts w:cs="Tahoma"/>
              </w:rPr>
              <w:t xml:space="preserve">Ανάπτυξη Εφαρμογών  </w:t>
            </w:r>
            <w:r w:rsidRPr="00702720">
              <w:rPr>
                <w:rFonts w:cs="Tahoma"/>
                <w:lang w:val="en-US"/>
              </w:rPr>
              <w:t>(</w:t>
            </w:r>
            <w:proofErr w:type="spellStart"/>
            <w:r w:rsidRPr="00702720">
              <w:rPr>
                <w:rFonts w:cs="Tahoma"/>
                <w:lang w:val="en-US"/>
              </w:rPr>
              <w:t>Πίν</w:t>
            </w:r>
            <w:proofErr w:type="spellEnd"/>
            <w:r w:rsidRPr="00702720">
              <w:rPr>
                <w:rFonts w:cs="Tahoma"/>
                <w:lang w:val="en-US"/>
              </w:rPr>
              <w:t>ακας VI.</w:t>
            </w:r>
            <w:r w:rsidRPr="00702720">
              <w:rPr>
                <w:rFonts w:cs="Tahoma"/>
              </w:rPr>
              <w:t>2</w:t>
            </w:r>
            <w:r w:rsidR="009674F6" w:rsidRPr="00702720">
              <w:rPr>
                <w:rFonts w:cs="Tahoma"/>
              </w:rPr>
              <w:t>.</w:t>
            </w:r>
            <w:r w:rsidR="00EB459C" w:rsidRPr="00702720">
              <w:rPr>
                <w:rFonts w:cs="Tahoma"/>
              </w:rPr>
              <w:t>2</w:t>
            </w:r>
            <w:r w:rsidRPr="00702720">
              <w:rPr>
                <w:rFonts w:cs="Tahoma"/>
                <w:lang w:val="en-US"/>
              </w:rPr>
              <w:t>)</w:t>
            </w:r>
          </w:p>
        </w:tc>
        <w:tc>
          <w:tcPr>
            <w:tcW w:w="845" w:type="pct"/>
            <w:vAlign w:val="center"/>
          </w:tcPr>
          <w:p w14:paraId="3DBAD6C7" w14:textId="77777777" w:rsidR="002C7BAB" w:rsidRPr="00702720" w:rsidRDefault="002C7BAB">
            <w:pPr>
              <w:keepNext/>
              <w:keepLines/>
              <w:spacing w:before="60" w:after="60"/>
              <w:rPr>
                <w:rFonts w:cs="Tahoma"/>
                <w:sz w:val="18"/>
                <w:szCs w:val="18"/>
              </w:rPr>
            </w:pPr>
          </w:p>
        </w:tc>
        <w:tc>
          <w:tcPr>
            <w:tcW w:w="846" w:type="pct"/>
            <w:vAlign w:val="center"/>
          </w:tcPr>
          <w:p w14:paraId="43CE7825" w14:textId="77777777" w:rsidR="002C7BAB" w:rsidRPr="00702720" w:rsidRDefault="002C7BAB">
            <w:pPr>
              <w:keepNext/>
              <w:keepLines/>
              <w:spacing w:before="60" w:after="60"/>
              <w:rPr>
                <w:rFonts w:cs="Tahoma"/>
                <w:sz w:val="18"/>
                <w:szCs w:val="18"/>
              </w:rPr>
            </w:pPr>
          </w:p>
        </w:tc>
        <w:tc>
          <w:tcPr>
            <w:tcW w:w="846" w:type="pct"/>
            <w:vAlign w:val="center"/>
          </w:tcPr>
          <w:p w14:paraId="62E3F3D6" w14:textId="77777777" w:rsidR="002C7BAB" w:rsidRPr="00702720" w:rsidRDefault="002C7BAB">
            <w:pPr>
              <w:keepNext/>
              <w:keepLines/>
              <w:spacing w:before="60" w:after="60"/>
              <w:rPr>
                <w:rFonts w:cs="Tahoma"/>
                <w:sz w:val="18"/>
                <w:szCs w:val="18"/>
              </w:rPr>
            </w:pPr>
          </w:p>
        </w:tc>
      </w:tr>
      <w:tr w:rsidR="002C7BAB" w:rsidRPr="00702720" w14:paraId="0C161001" w14:textId="77777777" w:rsidTr="00EB459C">
        <w:trPr>
          <w:trHeight w:val="284"/>
        </w:trPr>
        <w:tc>
          <w:tcPr>
            <w:tcW w:w="290" w:type="pct"/>
            <w:vAlign w:val="center"/>
          </w:tcPr>
          <w:p w14:paraId="66E4742E" w14:textId="77777777" w:rsidR="002C7BAB" w:rsidRPr="00702720" w:rsidRDefault="002C7BAB">
            <w:pPr>
              <w:keepNext/>
              <w:keepLines/>
              <w:spacing w:before="60" w:after="60"/>
              <w:rPr>
                <w:rFonts w:cs="Tahoma"/>
                <w:sz w:val="18"/>
                <w:szCs w:val="18"/>
              </w:rPr>
            </w:pPr>
            <w:r w:rsidRPr="00702720">
              <w:rPr>
                <w:rFonts w:cs="Tahoma"/>
                <w:sz w:val="18"/>
                <w:szCs w:val="18"/>
              </w:rPr>
              <w:t>3</w:t>
            </w:r>
          </w:p>
        </w:tc>
        <w:tc>
          <w:tcPr>
            <w:tcW w:w="2173" w:type="pct"/>
            <w:vAlign w:val="center"/>
          </w:tcPr>
          <w:p w14:paraId="6549F475" w14:textId="1C16A2F7" w:rsidR="002C7BAB" w:rsidRPr="00702720" w:rsidRDefault="002C7BAB">
            <w:pPr>
              <w:pStyle w:val="TableParagraph"/>
              <w:rPr>
                <w:rFonts w:cs="Tahoma"/>
                <w:lang w:val="en-US"/>
              </w:rPr>
            </w:pPr>
            <w:r w:rsidRPr="00702720">
              <w:rPr>
                <w:rFonts w:cs="Tahoma"/>
                <w:lang w:val="en-US"/>
              </w:rPr>
              <w:t>Υπ</w:t>
            </w:r>
            <w:proofErr w:type="spellStart"/>
            <w:r w:rsidRPr="00702720">
              <w:rPr>
                <w:rFonts w:cs="Tahoma"/>
                <w:lang w:val="en-US"/>
              </w:rPr>
              <w:t>ηρεσίες</w:t>
            </w:r>
            <w:proofErr w:type="spellEnd"/>
            <w:r w:rsidRPr="00702720">
              <w:rPr>
                <w:rFonts w:cs="Tahoma"/>
                <w:lang w:val="en-US"/>
              </w:rPr>
              <w:t xml:space="preserve"> (</w:t>
            </w:r>
            <w:proofErr w:type="spellStart"/>
            <w:r w:rsidRPr="00702720">
              <w:rPr>
                <w:rFonts w:cs="Tahoma"/>
                <w:lang w:val="en-US"/>
              </w:rPr>
              <w:t>Πίν</w:t>
            </w:r>
            <w:proofErr w:type="spellEnd"/>
            <w:r w:rsidRPr="00702720">
              <w:rPr>
                <w:rFonts w:cs="Tahoma"/>
                <w:lang w:val="en-US"/>
              </w:rPr>
              <w:t>ακας VI.</w:t>
            </w:r>
            <w:r w:rsidR="00EB459C" w:rsidRPr="00702720">
              <w:rPr>
                <w:rFonts w:cs="Tahoma"/>
              </w:rPr>
              <w:t>2.</w:t>
            </w:r>
            <w:r w:rsidRPr="00702720">
              <w:rPr>
                <w:rFonts w:cs="Tahoma"/>
              </w:rPr>
              <w:t>3</w:t>
            </w:r>
            <w:r w:rsidRPr="00702720">
              <w:rPr>
                <w:rFonts w:cs="Tahoma"/>
                <w:lang w:val="en-US"/>
              </w:rPr>
              <w:t>)</w:t>
            </w:r>
          </w:p>
        </w:tc>
        <w:tc>
          <w:tcPr>
            <w:tcW w:w="845" w:type="pct"/>
            <w:vAlign w:val="center"/>
          </w:tcPr>
          <w:p w14:paraId="61340DFC" w14:textId="77777777" w:rsidR="002C7BAB" w:rsidRPr="00702720" w:rsidRDefault="002C7BAB">
            <w:pPr>
              <w:keepNext/>
              <w:keepLines/>
              <w:spacing w:before="60" w:after="60"/>
              <w:rPr>
                <w:rFonts w:cs="Tahoma"/>
                <w:sz w:val="18"/>
                <w:szCs w:val="18"/>
              </w:rPr>
            </w:pPr>
          </w:p>
        </w:tc>
        <w:tc>
          <w:tcPr>
            <w:tcW w:w="846" w:type="pct"/>
            <w:vAlign w:val="center"/>
          </w:tcPr>
          <w:p w14:paraId="25096274" w14:textId="77777777" w:rsidR="002C7BAB" w:rsidRPr="00702720" w:rsidRDefault="002C7BAB">
            <w:pPr>
              <w:keepNext/>
              <w:keepLines/>
              <w:spacing w:before="60" w:after="60"/>
              <w:rPr>
                <w:rFonts w:cs="Tahoma"/>
                <w:sz w:val="18"/>
                <w:szCs w:val="18"/>
              </w:rPr>
            </w:pPr>
          </w:p>
        </w:tc>
        <w:tc>
          <w:tcPr>
            <w:tcW w:w="846" w:type="pct"/>
            <w:vAlign w:val="center"/>
          </w:tcPr>
          <w:p w14:paraId="7412B0D0" w14:textId="77777777" w:rsidR="002C7BAB" w:rsidRPr="00702720" w:rsidRDefault="002C7BAB">
            <w:pPr>
              <w:keepNext/>
              <w:keepLines/>
              <w:spacing w:before="60" w:after="60"/>
              <w:rPr>
                <w:rFonts w:cs="Tahoma"/>
                <w:sz w:val="18"/>
                <w:szCs w:val="18"/>
              </w:rPr>
            </w:pPr>
          </w:p>
        </w:tc>
      </w:tr>
      <w:tr w:rsidR="002C7BAB" w:rsidRPr="00702720" w14:paraId="0271ABF4" w14:textId="77777777" w:rsidTr="00EB459C">
        <w:trPr>
          <w:trHeight w:val="284"/>
        </w:trPr>
        <w:tc>
          <w:tcPr>
            <w:tcW w:w="290" w:type="pct"/>
            <w:vAlign w:val="center"/>
          </w:tcPr>
          <w:p w14:paraId="4570B454" w14:textId="77777777" w:rsidR="002C7BAB" w:rsidRPr="00702720" w:rsidRDefault="002C7BAB">
            <w:pPr>
              <w:keepNext/>
              <w:keepLines/>
              <w:spacing w:before="60" w:after="60"/>
              <w:rPr>
                <w:rFonts w:cs="Tahoma"/>
                <w:sz w:val="18"/>
                <w:szCs w:val="18"/>
              </w:rPr>
            </w:pPr>
            <w:r w:rsidRPr="00702720">
              <w:rPr>
                <w:rFonts w:cs="Tahoma"/>
                <w:sz w:val="18"/>
                <w:szCs w:val="18"/>
              </w:rPr>
              <w:t>3</w:t>
            </w:r>
          </w:p>
        </w:tc>
        <w:tc>
          <w:tcPr>
            <w:tcW w:w="2173" w:type="pct"/>
            <w:vAlign w:val="center"/>
          </w:tcPr>
          <w:p w14:paraId="0FC2DCAD" w14:textId="010914C5" w:rsidR="002C7BAB" w:rsidRPr="00702720" w:rsidRDefault="002C7BAB">
            <w:pPr>
              <w:pStyle w:val="TableParagraph"/>
              <w:rPr>
                <w:rFonts w:cs="Tahoma"/>
                <w:lang w:val="en-US"/>
              </w:rPr>
            </w:pPr>
            <w:proofErr w:type="spellStart"/>
            <w:r w:rsidRPr="00702720">
              <w:rPr>
                <w:rFonts w:cs="Tahoma"/>
                <w:lang w:val="en-US"/>
              </w:rPr>
              <w:t>Άλλες</w:t>
            </w:r>
            <w:proofErr w:type="spellEnd"/>
            <w:r w:rsidRPr="00702720">
              <w:rPr>
                <w:rFonts w:cs="Tahoma"/>
                <w:lang w:val="en-US"/>
              </w:rPr>
              <w:t xml:space="preserve"> δαπ</w:t>
            </w:r>
            <w:proofErr w:type="spellStart"/>
            <w:r w:rsidRPr="00702720">
              <w:rPr>
                <w:rFonts w:cs="Tahoma"/>
                <w:lang w:val="en-US"/>
              </w:rPr>
              <w:t>άνες</w:t>
            </w:r>
            <w:proofErr w:type="spellEnd"/>
            <w:r w:rsidRPr="00702720">
              <w:rPr>
                <w:rFonts w:cs="Tahoma"/>
                <w:lang w:val="en-US"/>
              </w:rPr>
              <w:t xml:space="preserve"> (</w:t>
            </w:r>
            <w:proofErr w:type="spellStart"/>
            <w:r w:rsidRPr="00702720">
              <w:rPr>
                <w:rFonts w:cs="Tahoma"/>
                <w:lang w:val="en-US"/>
              </w:rPr>
              <w:t>Πίν</w:t>
            </w:r>
            <w:proofErr w:type="spellEnd"/>
            <w:r w:rsidRPr="00702720">
              <w:rPr>
                <w:rFonts w:cs="Tahoma"/>
                <w:lang w:val="en-US"/>
              </w:rPr>
              <w:t>ακας VI.</w:t>
            </w:r>
            <w:r w:rsidR="00EB459C" w:rsidRPr="00702720">
              <w:rPr>
                <w:rFonts w:cs="Tahoma"/>
              </w:rPr>
              <w:t>2.</w:t>
            </w:r>
            <w:r w:rsidRPr="00702720">
              <w:rPr>
                <w:rFonts w:cs="Tahoma"/>
              </w:rPr>
              <w:t>4</w:t>
            </w:r>
            <w:r w:rsidRPr="00702720">
              <w:rPr>
                <w:rFonts w:cs="Tahoma"/>
                <w:lang w:val="en-US"/>
              </w:rPr>
              <w:t>)</w:t>
            </w:r>
          </w:p>
        </w:tc>
        <w:tc>
          <w:tcPr>
            <w:tcW w:w="845" w:type="pct"/>
            <w:vAlign w:val="center"/>
          </w:tcPr>
          <w:p w14:paraId="41988A60" w14:textId="77777777" w:rsidR="002C7BAB" w:rsidRPr="00702720" w:rsidRDefault="002C7BAB">
            <w:pPr>
              <w:keepNext/>
              <w:keepLines/>
              <w:spacing w:before="60" w:after="60"/>
              <w:rPr>
                <w:rFonts w:cs="Tahoma"/>
                <w:sz w:val="18"/>
                <w:szCs w:val="18"/>
              </w:rPr>
            </w:pPr>
          </w:p>
        </w:tc>
        <w:tc>
          <w:tcPr>
            <w:tcW w:w="846" w:type="pct"/>
            <w:vAlign w:val="center"/>
          </w:tcPr>
          <w:p w14:paraId="14016131" w14:textId="77777777" w:rsidR="002C7BAB" w:rsidRPr="00702720" w:rsidRDefault="002C7BAB">
            <w:pPr>
              <w:keepNext/>
              <w:keepLines/>
              <w:spacing w:before="60" w:after="60"/>
              <w:rPr>
                <w:rFonts w:cs="Tahoma"/>
                <w:sz w:val="18"/>
                <w:szCs w:val="18"/>
              </w:rPr>
            </w:pPr>
          </w:p>
        </w:tc>
        <w:tc>
          <w:tcPr>
            <w:tcW w:w="846" w:type="pct"/>
            <w:vAlign w:val="center"/>
          </w:tcPr>
          <w:p w14:paraId="13FA3FE3" w14:textId="77777777" w:rsidR="002C7BAB" w:rsidRPr="00702720" w:rsidRDefault="002C7BAB">
            <w:pPr>
              <w:keepNext/>
              <w:keepLines/>
              <w:spacing w:before="60" w:after="60"/>
              <w:rPr>
                <w:rFonts w:cs="Tahoma"/>
                <w:sz w:val="18"/>
                <w:szCs w:val="18"/>
              </w:rPr>
            </w:pPr>
          </w:p>
        </w:tc>
      </w:tr>
      <w:tr w:rsidR="002C7BAB" w:rsidRPr="00702720" w14:paraId="59EE8B17" w14:textId="77777777" w:rsidTr="00EB459C">
        <w:trPr>
          <w:trHeight w:val="284"/>
        </w:trPr>
        <w:tc>
          <w:tcPr>
            <w:tcW w:w="290" w:type="pct"/>
            <w:shd w:val="clear" w:color="auto" w:fill="A0A0A0"/>
            <w:vAlign w:val="center"/>
          </w:tcPr>
          <w:p w14:paraId="5DDE63DD" w14:textId="77777777" w:rsidR="002C7BAB" w:rsidRPr="00702720" w:rsidRDefault="002C7BAB">
            <w:pPr>
              <w:keepNext/>
              <w:keepLines/>
              <w:spacing w:before="60" w:after="60"/>
              <w:rPr>
                <w:rFonts w:cs="Tahoma"/>
                <w:sz w:val="18"/>
                <w:szCs w:val="18"/>
              </w:rPr>
            </w:pPr>
          </w:p>
        </w:tc>
        <w:tc>
          <w:tcPr>
            <w:tcW w:w="2173" w:type="pct"/>
            <w:shd w:val="clear" w:color="auto" w:fill="A0A0A0"/>
            <w:vAlign w:val="center"/>
          </w:tcPr>
          <w:p w14:paraId="37AA0648" w14:textId="77777777" w:rsidR="002C7BAB" w:rsidRPr="00702720" w:rsidRDefault="002C7BAB">
            <w:pPr>
              <w:pStyle w:val="aa"/>
              <w:keepNext/>
              <w:keepLines/>
              <w:spacing w:before="60" w:after="60"/>
              <w:rPr>
                <w:rFonts w:cs="Tahoma"/>
                <w:b/>
                <w:sz w:val="18"/>
                <w:szCs w:val="18"/>
              </w:rPr>
            </w:pPr>
            <w:r w:rsidRPr="00702720">
              <w:rPr>
                <w:rFonts w:cs="Tahoma"/>
                <w:b/>
                <w:sz w:val="18"/>
                <w:szCs w:val="18"/>
              </w:rPr>
              <w:t>ΓΕΝΙΚΟ ΣΥΝΟΛΟ</w:t>
            </w:r>
          </w:p>
        </w:tc>
        <w:tc>
          <w:tcPr>
            <w:tcW w:w="845" w:type="pct"/>
            <w:shd w:val="clear" w:color="auto" w:fill="A0A0A0"/>
            <w:vAlign w:val="center"/>
          </w:tcPr>
          <w:p w14:paraId="10BFBF57" w14:textId="77777777" w:rsidR="002C7BAB" w:rsidRPr="00702720" w:rsidRDefault="002C7BAB">
            <w:pPr>
              <w:keepNext/>
              <w:keepLines/>
              <w:spacing w:before="60" w:after="60"/>
              <w:rPr>
                <w:rFonts w:cs="Tahoma"/>
                <w:sz w:val="18"/>
                <w:szCs w:val="18"/>
              </w:rPr>
            </w:pPr>
          </w:p>
        </w:tc>
        <w:tc>
          <w:tcPr>
            <w:tcW w:w="846" w:type="pct"/>
            <w:shd w:val="clear" w:color="auto" w:fill="A0A0A0"/>
            <w:vAlign w:val="center"/>
          </w:tcPr>
          <w:p w14:paraId="271C3583" w14:textId="77777777" w:rsidR="002C7BAB" w:rsidRPr="00702720" w:rsidRDefault="002C7BAB">
            <w:pPr>
              <w:keepNext/>
              <w:keepLines/>
              <w:spacing w:before="60" w:after="60"/>
              <w:rPr>
                <w:rFonts w:cs="Tahoma"/>
                <w:sz w:val="18"/>
                <w:szCs w:val="18"/>
              </w:rPr>
            </w:pPr>
          </w:p>
        </w:tc>
        <w:tc>
          <w:tcPr>
            <w:tcW w:w="846" w:type="pct"/>
            <w:shd w:val="clear" w:color="auto" w:fill="A0A0A0"/>
            <w:vAlign w:val="center"/>
          </w:tcPr>
          <w:p w14:paraId="003DB251" w14:textId="77777777" w:rsidR="002C7BAB" w:rsidRPr="00702720" w:rsidRDefault="002C7BAB">
            <w:pPr>
              <w:keepNext/>
              <w:keepLines/>
              <w:spacing w:before="60" w:after="60"/>
              <w:rPr>
                <w:rFonts w:cs="Tahoma"/>
                <w:sz w:val="18"/>
                <w:szCs w:val="18"/>
              </w:rPr>
            </w:pPr>
          </w:p>
        </w:tc>
      </w:tr>
    </w:tbl>
    <w:p w14:paraId="2F5ADE01" w14:textId="77777777" w:rsidR="002C7BAB" w:rsidRPr="00702720" w:rsidRDefault="002C7BAB" w:rsidP="002C7BAB">
      <w:pPr>
        <w:rPr>
          <w:rFonts w:cs="Tahoma"/>
        </w:rPr>
      </w:pPr>
    </w:p>
    <w:p w14:paraId="4C039CC3" w14:textId="77777777" w:rsidR="002C7BAB" w:rsidRPr="00702720" w:rsidRDefault="002C7BAB" w:rsidP="002C7BAB">
      <w:pPr>
        <w:rPr>
          <w:rFonts w:cs="Tahoma"/>
          <w:b/>
          <w:bCs/>
        </w:rPr>
      </w:pPr>
    </w:p>
    <w:p w14:paraId="41A1BADC" w14:textId="77777777" w:rsidR="002C7BAB" w:rsidRPr="00702720" w:rsidRDefault="002C7BAB" w:rsidP="007F5B86">
      <w:pPr>
        <w:pStyle w:val="Appendix-Heading3"/>
      </w:pPr>
      <w:bookmarkStart w:id="770" w:name="_Toc191630187"/>
      <w:r w:rsidRPr="00702720">
        <w:t>Συγκεντρωτικός Πίνακας Οικονομικής Προσφοράς Συντήρησης</w:t>
      </w:r>
      <w:bookmarkEnd w:id="770"/>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244"/>
        <w:gridCol w:w="2660"/>
        <w:gridCol w:w="2036"/>
        <w:gridCol w:w="2197"/>
        <w:gridCol w:w="2001"/>
        <w:gridCol w:w="2200"/>
        <w:gridCol w:w="1912"/>
      </w:tblGrid>
      <w:tr w:rsidR="002C7BAB" w:rsidRPr="00702720" w14:paraId="5C985561" w14:textId="77777777" w:rsidTr="00EB459C">
        <w:trPr>
          <w:trHeight w:val="893"/>
        </w:trPr>
        <w:tc>
          <w:tcPr>
            <w:tcW w:w="436" w:type="pct"/>
            <w:shd w:val="clear" w:color="auto" w:fill="CCCCCC"/>
          </w:tcPr>
          <w:p w14:paraId="748A517A" w14:textId="77777777" w:rsidR="002C7BAB" w:rsidRPr="00702720" w:rsidRDefault="002C7BAB">
            <w:pPr>
              <w:pStyle w:val="TableParagraph"/>
              <w:spacing w:before="1"/>
              <w:rPr>
                <w:rFonts w:cs="Tahoma"/>
                <w:sz w:val="23"/>
              </w:rPr>
            </w:pPr>
          </w:p>
          <w:p w14:paraId="7964A110" w14:textId="77777777" w:rsidR="002C7BAB" w:rsidRPr="00702720" w:rsidRDefault="002C7BAB">
            <w:pPr>
              <w:pStyle w:val="TableParagraph"/>
              <w:ind w:left="110"/>
              <w:rPr>
                <w:rFonts w:cs="Tahoma"/>
                <w:sz w:val="18"/>
              </w:rPr>
            </w:pPr>
            <w:r w:rsidRPr="00702720">
              <w:rPr>
                <w:rFonts w:cs="Tahoma"/>
                <w:sz w:val="18"/>
              </w:rPr>
              <w:t>ΕΤΟΣ *</w:t>
            </w:r>
          </w:p>
        </w:tc>
        <w:tc>
          <w:tcPr>
            <w:tcW w:w="933" w:type="pct"/>
            <w:shd w:val="clear" w:color="auto" w:fill="CCCCCC"/>
          </w:tcPr>
          <w:p w14:paraId="2483EACF" w14:textId="77777777" w:rsidR="002C7BAB" w:rsidRPr="00702720" w:rsidRDefault="002C7BAB">
            <w:pPr>
              <w:pStyle w:val="TableParagraph"/>
              <w:ind w:left="110"/>
              <w:rPr>
                <w:rFonts w:cs="Tahoma"/>
                <w:sz w:val="18"/>
              </w:rPr>
            </w:pPr>
            <w:r w:rsidRPr="00702720">
              <w:rPr>
                <w:rFonts w:cs="Tahoma"/>
                <w:sz w:val="18"/>
              </w:rPr>
              <w:t>ΕΤΗΣΙΑ ΣΥΝΤΗΡΗΣΗ (ΧΩΡΙΣ ΦΠΑ) [€]</w:t>
            </w:r>
          </w:p>
        </w:tc>
        <w:tc>
          <w:tcPr>
            <w:tcW w:w="714" w:type="pct"/>
            <w:shd w:val="clear" w:color="auto" w:fill="CCCCCC"/>
          </w:tcPr>
          <w:p w14:paraId="73D3D4BF" w14:textId="77777777" w:rsidR="002C7BAB" w:rsidRPr="00702720" w:rsidRDefault="002C7BAB">
            <w:pPr>
              <w:pStyle w:val="TableParagraph"/>
              <w:tabs>
                <w:tab w:val="left" w:pos="981"/>
              </w:tabs>
              <w:ind w:left="110" w:right="94"/>
              <w:rPr>
                <w:rFonts w:cs="Tahoma"/>
                <w:sz w:val="18"/>
              </w:rPr>
            </w:pPr>
            <w:r w:rsidRPr="00702720">
              <w:rPr>
                <w:rFonts w:cs="Tahoma"/>
                <w:sz w:val="18"/>
              </w:rPr>
              <w:t>ΕΤΗΣΙΑ</w:t>
            </w:r>
            <w:r w:rsidRPr="00702720">
              <w:rPr>
                <w:rFonts w:cs="Tahoma"/>
                <w:sz w:val="18"/>
              </w:rPr>
              <w:tab/>
            </w:r>
            <w:r w:rsidRPr="00702720">
              <w:rPr>
                <w:rFonts w:cs="Tahoma"/>
                <w:spacing w:val="-3"/>
                <w:sz w:val="18"/>
              </w:rPr>
              <w:t xml:space="preserve">ΔΑΠΑΝΗ </w:t>
            </w:r>
            <w:r w:rsidRPr="00702720">
              <w:rPr>
                <w:rFonts w:cs="Tahoma"/>
                <w:sz w:val="18"/>
              </w:rPr>
              <w:t>ΠΑΡΟΧΩΝ</w:t>
            </w:r>
          </w:p>
          <w:p w14:paraId="2095A384" w14:textId="77777777" w:rsidR="002C7BAB" w:rsidRPr="00702720" w:rsidRDefault="002C7BAB">
            <w:pPr>
              <w:pStyle w:val="TableParagraph"/>
              <w:ind w:left="110"/>
              <w:rPr>
                <w:rFonts w:cs="Tahoma"/>
                <w:sz w:val="18"/>
              </w:rPr>
            </w:pPr>
            <w:r w:rsidRPr="00702720">
              <w:rPr>
                <w:rFonts w:cs="Tahoma"/>
                <w:sz w:val="18"/>
              </w:rPr>
              <w:t>(ΧΩΡΙΣ ΦΠΑ)</w:t>
            </w:r>
            <w:r w:rsidRPr="00702720">
              <w:rPr>
                <w:rFonts w:cs="Tahoma"/>
                <w:spacing w:val="-2"/>
                <w:sz w:val="18"/>
              </w:rPr>
              <w:t xml:space="preserve"> </w:t>
            </w:r>
            <w:r w:rsidRPr="00702720">
              <w:rPr>
                <w:rFonts w:cs="Tahoma"/>
                <w:sz w:val="18"/>
              </w:rPr>
              <w:t>[€]</w:t>
            </w:r>
          </w:p>
        </w:tc>
        <w:tc>
          <w:tcPr>
            <w:tcW w:w="771" w:type="pct"/>
            <w:shd w:val="clear" w:color="auto" w:fill="CCCCCC"/>
          </w:tcPr>
          <w:p w14:paraId="27AEC9CF" w14:textId="77777777" w:rsidR="002C7BAB" w:rsidRPr="00702720" w:rsidRDefault="002C7BAB">
            <w:pPr>
              <w:pStyle w:val="TableParagraph"/>
              <w:spacing w:before="60"/>
              <w:ind w:left="108" w:right="91"/>
              <w:jc w:val="both"/>
              <w:rPr>
                <w:rFonts w:cs="Tahoma"/>
                <w:sz w:val="18"/>
              </w:rPr>
            </w:pPr>
            <w:r w:rsidRPr="00702720">
              <w:rPr>
                <w:rFonts w:cs="Tahoma"/>
                <w:sz w:val="18"/>
              </w:rPr>
              <w:t>ΣΥΝΟΛΙΚΗ ΕΤΗΣΙΑ ΑΞΙΑ ΣΥΝΤΗΡΗΣΗΣ (ΧΩΡΙΣ ΦΠΑ) [€]</w:t>
            </w:r>
          </w:p>
        </w:tc>
        <w:tc>
          <w:tcPr>
            <w:tcW w:w="702" w:type="pct"/>
            <w:shd w:val="clear" w:color="auto" w:fill="CCCCCC"/>
          </w:tcPr>
          <w:p w14:paraId="7780CF48" w14:textId="77777777" w:rsidR="002C7BAB" w:rsidRPr="00702720" w:rsidRDefault="002C7BAB">
            <w:pPr>
              <w:pStyle w:val="TableParagraph"/>
              <w:spacing w:before="1"/>
              <w:rPr>
                <w:rFonts w:cs="Tahoma"/>
                <w:sz w:val="23"/>
              </w:rPr>
            </w:pPr>
          </w:p>
          <w:p w14:paraId="239CE921" w14:textId="77777777" w:rsidR="002C7BAB" w:rsidRPr="00702720" w:rsidRDefault="002C7BAB">
            <w:pPr>
              <w:pStyle w:val="TableParagraph"/>
              <w:ind w:left="112"/>
              <w:rPr>
                <w:rFonts w:cs="Tahoma"/>
                <w:sz w:val="18"/>
              </w:rPr>
            </w:pPr>
            <w:r w:rsidRPr="00702720">
              <w:rPr>
                <w:rFonts w:cs="Tahoma"/>
                <w:sz w:val="18"/>
              </w:rPr>
              <w:t>ΦΠΑ [€]</w:t>
            </w:r>
          </w:p>
        </w:tc>
        <w:tc>
          <w:tcPr>
            <w:tcW w:w="772" w:type="pct"/>
            <w:shd w:val="clear" w:color="auto" w:fill="CCCCCC"/>
          </w:tcPr>
          <w:p w14:paraId="55A86716" w14:textId="77777777" w:rsidR="002C7BAB" w:rsidRPr="00702720" w:rsidRDefault="002C7BAB">
            <w:pPr>
              <w:pStyle w:val="TableParagraph"/>
              <w:ind w:left="110"/>
              <w:rPr>
                <w:rFonts w:cs="Tahoma"/>
                <w:sz w:val="18"/>
              </w:rPr>
            </w:pPr>
            <w:r w:rsidRPr="00702720">
              <w:rPr>
                <w:rFonts w:cs="Tahoma"/>
                <w:sz w:val="18"/>
              </w:rPr>
              <w:t xml:space="preserve">ΣΥΝΟΛΙΚΗ ΕΤΗΣΙΑ </w:t>
            </w:r>
            <w:r w:rsidRPr="00702720">
              <w:rPr>
                <w:rFonts w:cs="Tahoma"/>
                <w:spacing w:val="-5"/>
                <w:sz w:val="18"/>
              </w:rPr>
              <w:t xml:space="preserve">ΑΞΙΑ </w:t>
            </w:r>
            <w:r w:rsidRPr="00702720">
              <w:rPr>
                <w:rFonts w:cs="Tahoma"/>
                <w:sz w:val="18"/>
              </w:rPr>
              <w:t>ΣΥΝΤΗΡΗΣΗΣ</w:t>
            </w:r>
          </w:p>
          <w:p w14:paraId="38879780" w14:textId="77777777" w:rsidR="002C7BAB" w:rsidRPr="00702720" w:rsidRDefault="002C7BAB">
            <w:pPr>
              <w:pStyle w:val="TableParagraph"/>
              <w:ind w:left="110"/>
              <w:rPr>
                <w:rFonts w:cs="Tahoma"/>
                <w:sz w:val="18"/>
              </w:rPr>
            </w:pPr>
            <w:r w:rsidRPr="00702720">
              <w:rPr>
                <w:rFonts w:cs="Tahoma"/>
                <w:sz w:val="18"/>
              </w:rPr>
              <w:t>(ΜΕ ΦΠΑ)</w:t>
            </w:r>
            <w:r w:rsidRPr="00702720">
              <w:rPr>
                <w:rFonts w:cs="Tahoma"/>
                <w:spacing w:val="-1"/>
                <w:sz w:val="18"/>
              </w:rPr>
              <w:t xml:space="preserve"> </w:t>
            </w:r>
            <w:r w:rsidRPr="00702720">
              <w:rPr>
                <w:rFonts w:cs="Tahoma"/>
                <w:sz w:val="18"/>
              </w:rPr>
              <w:t>[€]</w:t>
            </w:r>
          </w:p>
        </w:tc>
        <w:tc>
          <w:tcPr>
            <w:tcW w:w="671" w:type="pct"/>
            <w:shd w:val="clear" w:color="auto" w:fill="CCCCCC"/>
          </w:tcPr>
          <w:p w14:paraId="44CBE18A" w14:textId="77777777" w:rsidR="002C7BAB" w:rsidRPr="00702720" w:rsidRDefault="002C7BAB">
            <w:pPr>
              <w:pStyle w:val="TableParagraph"/>
              <w:tabs>
                <w:tab w:val="left" w:pos="1039"/>
              </w:tabs>
              <w:spacing w:before="170"/>
              <w:ind w:left="111" w:right="91"/>
              <w:rPr>
                <w:rFonts w:cs="Tahoma"/>
                <w:sz w:val="18"/>
              </w:rPr>
            </w:pPr>
            <w:r w:rsidRPr="00702720">
              <w:rPr>
                <w:rFonts w:cs="Tahoma"/>
                <w:sz w:val="18"/>
              </w:rPr>
              <w:t>ΕΤΗΣΙΟ</w:t>
            </w:r>
            <w:r w:rsidRPr="00702720">
              <w:rPr>
                <w:rFonts w:cs="Tahoma"/>
                <w:sz w:val="18"/>
              </w:rPr>
              <w:tab/>
            </w:r>
            <w:r w:rsidRPr="00702720">
              <w:rPr>
                <w:rFonts w:cs="Tahoma"/>
                <w:spacing w:val="-3"/>
                <w:sz w:val="18"/>
              </w:rPr>
              <w:t xml:space="preserve">ΠΟΣΟΣΤΟ </w:t>
            </w:r>
            <w:r w:rsidRPr="00702720">
              <w:rPr>
                <w:rFonts w:cs="Tahoma"/>
                <w:sz w:val="18"/>
              </w:rPr>
              <w:t>ΣΥΝΤΗΡΗΣΗΣ</w:t>
            </w:r>
            <w:r w:rsidRPr="00702720">
              <w:rPr>
                <w:rFonts w:cs="Tahoma"/>
                <w:spacing w:val="-2"/>
                <w:sz w:val="18"/>
              </w:rPr>
              <w:t xml:space="preserve"> </w:t>
            </w:r>
            <w:r w:rsidRPr="00702720">
              <w:rPr>
                <w:rFonts w:cs="Tahoma"/>
                <w:sz w:val="18"/>
              </w:rPr>
              <w:t>**</w:t>
            </w:r>
          </w:p>
        </w:tc>
      </w:tr>
      <w:tr w:rsidR="002C7BAB" w:rsidRPr="00702720" w14:paraId="23A832F8" w14:textId="77777777" w:rsidTr="00EB459C">
        <w:trPr>
          <w:trHeight w:val="337"/>
        </w:trPr>
        <w:tc>
          <w:tcPr>
            <w:tcW w:w="436" w:type="pct"/>
            <w:vAlign w:val="center"/>
          </w:tcPr>
          <w:p w14:paraId="5B1059CE" w14:textId="77777777" w:rsidR="002C7BAB" w:rsidRPr="00702720" w:rsidRDefault="002C7BAB">
            <w:pPr>
              <w:pStyle w:val="TableParagraph"/>
              <w:spacing w:line="217" w:lineRule="exact"/>
              <w:ind w:left="110"/>
              <w:rPr>
                <w:rFonts w:cs="Tahoma"/>
                <w:b/>
                <w:sz w:val="12"/>
              </w:rPr>
            </w:pPr>
            <w:r w:rsidRPr="00702720">
              <w:rPr>
                <w:rFonts w:cs="Tahoma"/>
                <w:b/>
                <w:position w:val="-5"/>
                <w:sz w:val="18"/>
              </w:rPr>
              <w:t>1</w:t>
            </w:r>
            <w:r w:rsidRPr="00702720">
              <w:rPr>
                <w:rFonts w:cs="Tahoma"/>
                <w:b/>
                <w:sz w:val="12"/>
              </w:rPr>
              <w:t>ο</w:t>
            </w:r>
          </w:p>
        </w:tc>
        <w:tc>
          <w:tcPr>
            <w:tcW w:w="933" w:type="pct"/>
            <w:vAlign w:val="center"/>
          </w:tcPr>
          <w:p w14:paraId="1D521F6F" w14:textId="77777777" w:rsidR="002C7BAB" w:rsidRPr="00702720" w:rsidRDefault="002C7BAB">
            <w:pPr>
              <w:pStyle w:val="TableParagraph"/>
              <w:rPr>
                <w:rFonts w:cs="Tahoma"/>
                <w:sz w:val="18"/>
              </w:rPr>
            </w:pPr>
          </w:p>
        </w:tc>
        <w:tc>
          <w:tcPr>
            <w:tcW w:w="714" w:type="pct"/>
            <w:vAlign w:val="center"/>
          </w:tcPr>
          <w:p w14:paraId="728CB8DE" w14:textId="77777777" w:rsidR="002C7BAB" w:rsidRPr="00702720" w:rsidRDefault="002C7BAB">
            <w:pPr>
              <w:pStyle w:val="TableParagraph"/>
              <w:rPr>
                <w:rFonts w:cs="Tahoma"/>
                <w:sz w:val="18"/>
              </w:rPr>
            </w:pPr>
          </w:p>
        </w:tc>
        <w:tc>
          <w:tcPr>
            <w:tcW w:w="771" w:type="pct"/>
            <w:vAlign w:val="center"/>
          </w:tcPr>
          <w:p w14:paraId="1B9D0ACC" w14:textId="77777777" w:rsidR="002C7BAB" w:rsidRPr="00702720" w:rsidRDefault="002C7BAB">
            <w:pPr>
              <w:pStyle w:val="TableParagraph"/>
              <w:rPr>
                <w:rFonts w:cs="Tahoma"/>
                <w:sz w:val="18"/>
              </w:rPr>
            </w:pPr>
          </w:p>
        </w:tc>
        <w:tc>
          <w:tcPr>
            <w:tcW w:w="702" w:type="pct"/>
            <w:vAlign w:val="center"/>
          </w:tcPr>
          <w:p w14:paraId="72B3E82F" w14:textId="77777777" w:rsidR="002C7BAB" w:rsidRPr="00702720" w:rsidRDefault="002C7BAB">
            <w:pPr>
              <w:pStyle w:val="TableParagraph"/>
              <w:rPr>
                <w:rFonts w:cs="Tahoma"/>
                <w:sz w:val="18"/>
              </w:rPr>
            </w:pPr>
          </w:p>
        </w:tc>
        <w:tc>
          <w:tcPr>
            <w:tcW w:w="772" w:type="pct"/>
            <w:vAlign w:val="center"/>
          </w:tcPr>
          <w:p w14:paraId="7ADF3620" w14:textId="77777777" w:rsidR="002C7BAB" w:rsidRPr="00702720" w:rsidRDefault="002C7BAB">
            <w:pPr>
              <w:pStyle w:val="TableParagraph"/>
              <w:rPr>
                <w:rFonts w:cs="Tahoma"/>
                <w:sz w:val="18"/>
              </w:rPr>
            </w:pPr>
          </w:p>
        </w:tc>
        <w:tc>
          <w:tcPr>
            <w:tcW w:w="671" w:type="pct"/>
            <w:vAlign w:val="center"/>
          </w:tcPr>
          <w:p w14:paraId="602C6EEC" w14:textId="77777777" w:rsidR="002C7BAB" w:rsidRPr="00702720" w:rsidRDefault="002C7BAB">
            <w:pPr>
              <w:pStyle w:val="TableParagraph"/>
              <w:rPr>
                <w:rFonts w:cs="Tahoma"/>
                <w:sz w:val="18"/>
              </w:rPr>
            </w:pPr>
          </w:p>
        </w:tc>
      </w:tr>
      <w:tr w:rsidR="002C7BAB" w:rsidRPr="00702720" w14:paraId="407F1751" w14:textId="77777777" w:rsidTr="00EB459C">
        <w:trPr>
          <w:trHeight w:val="337"/>
        </w:trPr>
        <w:tc>
          <w:tcPr>
            <w:tcW w:w="436" w:type="pct"/>
            <w:vAlign w:val="center"/>
          </w:tcPr>
          <w:p w14:paraId="06B828C4" w14:textId="77777777" w:rsidR="002C7BAB" w:rsidRPr="00702720" w:rsidRDefault="002C7BAB">
            <w:pPr>
              <w:pStyle w:val="TableParagraph"/>
              <w:spacing w:line="217" w:lineRule="exact"/>
              <w:ind w:left="110"/>
              <w:rPr>
                <w:rFonts w:cs="Tahoma"/>
                <w:b/>
                <w:sz w:val="12"/>
              </w:rPr>
            </w:pPr>
            <w:r w:rsidRPr="00702720">
              <w:rPr>
                <w:rFonts w:cs="Tahoma"/>
                <w:b/>
                <w:position w:val="-5"/>
                <w:sz w:val="18"/>
              </w:rPr>
              <w:t>2</w:t>
            </w:r>
            <w:r w:rsidRPr="00702720">
              <w:rPr>
                <w:rFonts w:cs="Tahoma"/>
                <w:b/>
                <w:sz w:val="12"/>
              </w:rPr>
              <w:t>ο</w:t>
            </w:r>
          </w:p>
        </w:tc>
        <w:tc>
          <w:tcPr>
            <w:tcW w:w="933" w:type="pct"/>
            <w:vAlign w:val="center"/>
          </w:tcPr>
          <w:p w14:paraId="6200A46B" w14:textId="77777777" w:rsidR="002C7BAB" w:rsidRPr="00702720" w:rsidRDefault="002C7BAB">
            <w:pPr>
              <w:pStyle w:val="TableParagraph"/>
              <w:rPr>
                <w:rFonts w:cs="Tahoma"/>
                <w:sz w:val="18"/>
              </w:rPr>
            </w:pPr>
          </w:p>
        </w:tc>
        <w:tc>
          <w:tcPr>
            <w:tcW w:w="714" w:type="pct"/>
            <w:vAlign w:val="center"/>
          </w:tcPr>
          <w:p w14:paraId="4DB08612" w14:textId="77777777" w:rsidR="002C7BAB" w:rsidRPr="00702720" w:rsidRDefault="002C7BAB">
            <w:pPr>
              <w:pStyle w:val="TableParagraph"/>
              <w:rPr>
                <w:rFonts w:cs="Tahoma"/>
                <w:sz w:val="18"/>
              </w:rPr>
            </w:pPr>
          </w:p>
        </w:tc>
        <w:tc>
          <w:tcPr>
            <w:tcW w:w="771" w:type="pct"/>
            <w:vAlign w:val="center"/>
          </w:tcPr>
          <w:p w14:paraId="08143B48" w14:textId="77777777" w:rsidR="002C7BAB" w:rsidRPr="00702720" w:rsidRDefault="002C7BAB">
            <w:pPr>
              <w:pStyle w:val="TableParagraph"/>
              <w:rPr>
                <w:rFonts w:cs="Tahoma"/>
                <w:sz w:val="18"/>
              </w:rPr>
            </w:pPr>
          </w:p>
        </w:tc>
        <w:tc>
          <w:tcPr>
            <w:tcW w:w="702" w:type="pct"/>
            <w:vAlign w:val="center"/>
          </w:tcPr>
          <w:p w14:paraId="0B32EB5D" w14:textId="77777777" w:rsidR="002C7BAB" w:rsidRPr="00702720" w:rsidRDefault="002C7BAB">
            <w:pPr>
              <w:pStyle w:val="TableParagraph"/>
              <w:rPr>
                <w:rFonts w:cs="Tahoma"/>
                <w:sz w:val="18"/>
              </w:rPr>
            </w:pPr>
          </w:p>
        </w:tc>
        <w:tc>
          <w:tcPr>
            <w:tcW w:w="772" w:type="pct"/>
            <w:vAlign w:val="center"/>
          </w:tcPr>
          <w:p w14:paraId="3B7BF6B9" w14:textId="77777777" w:rsidR="002C7BAB" w:rsidRPr="00702720" w:rsidRDefault="002C7BAB">
            <w:pPr>
              <w:pStyle w:val="TableParagraph"/>
              <w:rPr>
                <w:rFonts w:cs="Tahoma"/>
                <w:sz w:val="18"/>
              </w:rPr>
            </w:pPr>
          </w:p>
        </w:tc>
        <w:tc>
          <w:tcPr>
            <w:tcW w:w="671" w:type="pct"/>
            <w:vAlign w:val="center"/>
          </w:tcPr>
          <w:p w14:paraId="1DB4E9EE" w14:textId="77777777" w:rsidR="002C7BAB" w:rsidRPr="00702720" w:rsidRDefault="002C7BAB">
            <w:pPr>
              <w:pStyle w:val="TableParagraph"/>
              <w:rPr>
                <w:rFonts w:cs="Tahoma"/>
                <w:sz w:val="18"/>
              </w:rPr>
            </w:pPr>
          </w:p>
        </w:tc>
      </w:tr>
      <w:tr w:rsidR="002C7BAB" w:rsidRPr="00702720" w14:paraId="23D69693" w14:textId="77777777" w:rsidTr="00EB459C">
        <w:trPr>
          <w:trHeight w:val="337"/>
        </w:trPr>
        <w:tc>
          <w:tcPr>
            <w:tcW w:w="436" w:type="pct"/>
            <w:vAlign w:val="center"/>
          </w:tcPr>
          <w:p w14:paraId="66AE5FAE" w14:textId="08F7BD43" w:rsidR="002C7BAB" w:rsidRPr="00702720" w:rsidRDefault="00047299">
            <w:pPr>
              <w:pStyle w:val="TableParagraph"/>
              <w:spacing w:line="217" w:lineRule="exact"/>
              <w:ind w:left="110"/>
              <w:rPr>
                <w:rFonts w:cs="Tahoma"/>
                <w:b/>
                <w:sz w:val="12"/>
              </w:rPr>
            </w:pPr>
            <w:r w:rsidRPr="00047299">
              <w:rPr>
                <w:rFonts w:cs="Tahoma"/>
                <w:b/>
                <w:sz w:val="18"/>
                <w:szCs w:val="18"/>
              </w:rPr>
              <w:t>3</w:t>
            </w:r>
            <w:r w:rsidRPr="00702720">
              <w:rPr>
                <w:rFonts w:cs="Tahoma"/>
                <w:b/>
                <w:sz w:val="12"/>
              </w:rPr>
              <w:t>ο</w:t>
            </w:r>
          </w:p>
        </w:tc>
        <w:tc>
          <w:tcPr>
            <w:tcW w:w="933" w:type="pct"/>
            <w:vAlign w:val="center"/>
          </w:tcPr>
          <w:p w14:paraId="4A998D92" w14:textId="77777777" w:rsidR="002C7BAB" w:rsidRPr="00702720" w:rsidRDefault="002C7BAB">
            <w:pPr>
              <w:pStyle w:val="TableParagraph"/>
              <w:rPr>
                <w:rFonts w:cs="Tahoma"/>
                <w:sz w:val="18"/>
              </w:rPr>
            </w:pPr>
          </w:p>
        </w:tc>
        <w:tc>
          <w:tcPr>
            <w:tcW w:w="714" w:type="pct"/>
            <w:vAlign w:val="center"/>
          </w:tcPr>
          <w:p w14:paraId="7FD90170" w14:textId="77777777" w:rsidR="002C7BAB" w:rsidRPr="00702720" w:rsidRDefault="002C7BAB">
            <w:pPr>
              <w:pStyle w:val="TableParagraph"/>
              <w:rPr>
                <w:rFonts w:cs="Tahoma"/>
                <w:sz w:val="18"/>
              </w:rPr>
            </w:pPr>
          </w:p>
        </w:tc>
        <w:tc>
          <w:tcPr>
            <w:tcW w:w="771" w:type="pct"/>
            <w:vAlign w:val="center"/>
          </w:tcPr>
          <w:p w14:paraId="43191901" w14:textId="77777777" w:rsidR="002C7BAB" w:rsidRPr="00702720" w:rsidRDefault="002C7BAB">
            <w:pPr>
              <w:pStyle w:val="TableParagraph"/>
              <w:rPr>
                <w:rFonts w:cs="Tahoma"/>
                <w:sz w:val="18"/>
              </w:rPr>
            </w:pPr>
          </w:p>
        </w:tc>
        <w:tc>
          <w:tcPr>
            <w:tcW w:w="702" w:type="pct"/>
            <w:vAlign w:val="center"/>
          </w:tcPr>
          <w:p w14:paraId="34E103D2" w14:textId="77777777" w:rsidR="002C7BAB" w:rsidRPr="00702720" w:rsidRDefault="002C7BAB">
            <w:pPr>
              <w:pStyle w:val="TableParagraph"/>
              <w:rPr>
                <w:rFonts w:cs="Tahoma"/>
                <w:sz w:val="18"/>
              </w:rPr>
            </w:pPr>
          </w:p>
        </w:tc>
        <w:tc>
          <w:tcPr>
            <w:tcW w:w="772" w:type="pct"/>
            <w:vAlign w:val="center"/>
          </w:tcPr>
          <w:p w14:paraId="375C5B91" w14:textId="77777777" w:rsidR="002C7BAB" w:rsidRPr="00702720" w:rsidRDefault="002C7BAB">
            <w:pPr>
              <w:pStyle w:val="TableParagraph"/>
              <w:rPr>
                <w:rFonts w:cs="Tahoma"/>
                <w:sz w:val="18"/>
              </w:rPr>
            </w:pPr>
          </w:p>
        </w:tc>
        <w:tc>
          <w:tcPr>
            <w:tcW w:w="671" w:type="pct"/>
            <w:vAlign w:val="center"/>
          </w:tcPr>
          <w:p w14:paraId="6D31A011" w14:textId="77777777" w:rsidR="002C7BAB" w:rsidRPr="00702720" w:rsidRDefault="002C7BAB">
            <w:pPr>
              <w:pStyle w:val="TableParagraph"/>
              <w:rPr>
                <w:rFonts w:cs="Tahoma"/>
                <w:sz w:val="18"/>
              </w:rPr>
            </w:pPr>
          </w:p>
        </w:tc>
      </w:tr>
      <w:tr w:rsidR="002C7BAB" w:rsidRPr="00702720" w14:paraId="256B5413" w14:textId="77777777" w:rsidTr="00EB459C">
        <w:trPr>
          <w:trHeight w:val="337"/>
        </w:trPr>
        <w:tc>
          <w:tcPr>
            <w:tcW w:w="436" w:type="pct"/>
            <w:tcBorders>
              <w:top w:val="single" w:sz="4" w:space="0" w:color="000000"/>
              <w:left w:val="single" w:sz="4" w:space="0" w:color="000000"/>
              <w:bottom w:val="single" w:sz="4" w:space="0" w:color="000000"/>
              <w:right w:val="single" w:sz="4" w:space="0" w:color="000000"/>
            </w:tcBorders>
            <w:shd w:val="clear" w:color="auto" w:fill="CCCCCC"/>
            <w:vAlign w:val="center"/>
          </w:tcPr>
          <w:p w14:paraId="7A5B5C8A" w14:textId="77777777" w:rsidR="002C7BAB" w:rsidRPr="00702720" w:rsidRDefault="002C7BAB">
            <w:pPr>
              <w:pStyle w:val="TableParagraph"/>
              <w:spacing w:line="217" w:lineRule="exact"/>
              <w:ind w:left="110"/>
              <w:rPr>
                <w:rFonts w:cs="Tahoma"/>
                <w:b/>
                <w:position w:val="-5"/>
                <w:sz w:val="18"/>
              </w:rPr>
            </w:pPr>
            <w:r w:rsidRPr="00702720">
              <w:rPr>
                <w:rFonts w:cs="Tahoma"/>
                <w:b/>
                <w:position w:val="-5"/>
                <w:sz w:val="18"/>
              </w:rPr>
              <w:t>ΣΥΝΟΛΟ</w:t>
            </w:r>
          </w:p>
        </w:tc>
        <w:tc>
          <w:tcPr>
            <w:tcW w:w="933" w:type="pct"/>
            <w:tcBorders>
              <w:top w:val="single" w:sz="4" w:space="0" w:color="000000"/>
              <w:left w:val="single" w:sz="4" w:space="0" w:color="000000"/>
              <w:bottom w:val="single" w:sz="4" w:space="0" w:color="000000"/>
              <w:right w:val="single" w:sz="4" w:space="0" w:color="000000"/>
            </w:tcBorders>
            <w:shd w:val="clear" w:color="auto" w:fill="CCCCCC"/>
            <w:vAlign w:val="center"/>
          </w:tcPr>
          <w:p w14:paraId="1DFA23DA" w14:textId="77777777" w:rsidR="002C7BAB" w:rsidRPr="00702720" w:rsidRDefault="002C7BAB">
            <w:pPr>
              <w:pStyle w:val="TableParagraph"/>
              <w:rPr>
                <w:rFonts w:cs="Tahoma"/>
                <w:sz w:val="18"/>
              </w:rPr>
            </w:pPr>
          </w:p>
        </w:tc>
        <w:tc>
          <w:tcPr>
            <w:tcW w:w="714" w:type="pct"/>
            <w:tcBorders>
              <w:top w:val="single" w:sz="4" w:space="0" w:color="000000"/>
              <w:left w:val="single" w:sz="4" w:space="0" w:color="000000"/>
              <w:bottom w:val="single" w:sz="4" w:space="0" w:color="000000"/>
              <w:right w:val="single" w:sz="4" w:space="0" w:color="000000"/>
            </w:tcBorders>
            <w:shd w:val="clear" w:color="auto" w:fill="CCCCCC"/>
            <w:vAlign w:val="center"/>
          </w:tcPr>
          <w:p w14:paraId="203E36A4" w14:textId="77777777" w:rsidR="002C7BAB" w:rsidRPr="00702720" w:rsidRDefault="002C7BAB">
            <w:pPr>
              <w:pStyle w:val="TableParagraph"/>
              <w:rPr>
                <w:rFonts w:cs="Tahoma"/>
                <w:sz w:val="18"/>
              </w:rPr>
            </w:pPr>
          </w:p>
        </w:tc>
        <w:tc>
          <w:tcPr>
            <w:tcW w:w="771" w:type="pct"/>
            <w:tcBorders>
              <w:top w:val="single" w:sz="4" w:space="0" w:color="000000"/>
              <w:left w:val="single" w:sz="4" w:space="0" w:color="000000"/>
              <w:bottom w:val="single" w:sz="4" w:space="0" w:color="000000"/>
              <w:right w:val="single" w:sz="4" w:space="0" w:color="000000"/>
            </w:tcBorders>
            <w:shd w:val="clear" w:color="auto" w:fill="CCCCCC"/>
            <w:vAlign w:val="center"/>
          </w:tcPr>
          <w:p w14:paraId="0DC30042" w14:textId="77777777" w:rsidR="002C7BAB" w:rsidRPr="00702720" w:rsidRDefault="002C7BAB">
            <w:pPr>
              <w:pStyle w:val="TableParagraph"/>
              <w:rPr>
                <w:rFonts w:cs="Tahoma"/>
                <w:sz w:val="18"/>
              </w:rPr>
            </w:pPr>
          </w:p>
        </w:tc>
        <w:tc>
          <w:tcPr>
            <w:tcW w:w="702" w:type="pct"/>
            <w:tcBorders>
              <w:top w:val="single" w:sz="4" w:space="0" w:color="000000"/>
              <w:left w:val="single" w:sz="4" w:space="0" w:color="000000"/>
              <w:bottom w:val="single" w:sz="4" w:space="0" w:color="000000"/>
              <w:right w:val="single" w:sz="4" w:space="0" w:color="000000"/>
            </w:tcBorders>
            <w:shd w:val="clear" w:color="auto" w:fill="CCCCCC"/>
            <w:vAlign w:val="center"/>
          </w:tcPr>
          <w:p w14:paraId="0CED8CD1" w14:textId="77777777" w:rsidR="002C7BAB" w:rsidRPr="00702720" w:rsidRDefault="002C7BAB">
            <w:pPr>
              <w:pStyle w:val="TableParagraph"/>
              <w:rPr>
                <w:rFonts w:cs="Tahoma"/>
                <w:sz w:val="18"/>
              </w:rPr>
            </w:pPr>
          </w:p>
        </w:tc>
        <w:tc>
          <w:tcPr>
            <w:tcW w:w="772" w:type="pct"/>
            <w:tcBorders>
              <w:top w:val="single" w:sz="4" w:space="0" w:color="000000"/>
              <w:left w:val="single" w:sz="4" w:space="0" w:color="000000"/>
              <w:bottom w:val="single" w:sz="4" w:space="0" w:color="000000"/>
              <w:right w:val="single" w:sz="4" w:space="0" w:color="000000"/>
            </w:tcBorders>
            <w:shd w:val="clear" w:color="auto" w:fill="CCCCCC"/>
            <w:vAlign w:val="center"/>
          </w:tcPr>
          <w:p w14:paraId="103FE12E" w14:textId="77777777" w:rsidR="002C7BAB" w:rsidRPr="00702720" w:rsidRDefault="002C7BAB">
            <w:pPr>
              <w:pStyle w:val="TableParagraph"/>
              <w:rPr>
                <w:rFonts w:cs="Tahoma"/>
                <w:sz w:val="18"/>
              </w:rPr>
            </w:pPr>
          </w:p>
        </w:tc>
        <w:tc>
          <w:tcPr>
            <w:tcW w:w="671" w:type="pct"/>
            <w:tcBorders>
              <w:top w:val="single" w:sz="4" w:space="0" w:color="000000"/>
              <w:left w:val="single" w:sz="4" w:space="0" w:color="000000"/>
              <w:bottom w:val="single" w:sz="4" w:space="0" w:color="000000"/>
              <w:right w:val="single" w:sz="4" w:space="0" w:color="000000"/>
            </w:tcBorders>
            <w:shd w:val="clear" w:color="auto" w:fill="CCCCCC"/>
            <w:vAlign w:val="center"/>
          </w:tcPr>
          <w:p w14:paraId="7DAE5E79" w14:textId="77777777" w:rsidR="002C7BAB" w:rsidRPr="00702720" w:rsidRDefault="002C7BAB">
            <w:pPr>
              <w:pStyle w:val="TableParagraph"/>
              <w:rPr>
                <w:rFonts w:cs="Tahoma"/>
                <w:sz w:val="18"/>
              </w:rPr>
            </w:pPr>
          </w:p>
        </w:tc>
      </w:tr>
    </w:tbl>
    <w:p w14:paraId="21852A28" w14:textId="77777777" w:rsidR="002C7BAB" w:rsidRPr="00702720" w:rsidRDefault="002C7BAB" w:rsidP="002C7BAB">
      <w:pPr>
        <w:spacing w:before="100" w:beforeAutospacing="1" w:after="100" w:afterAutospacing="1"/>
        <w:rPr>
          <w:rFonts w:cs="Tahoma"/>
          <w:sz w:val="20"/>
        </w:rPr>
      </w:pPr>
      <w:r w:rsidRPr="00702720">
        <w:rPr>
          <w:rFonts w:cs="Tahoma"/>
          <w:sz w:val="20"/>
        </w:rPr>
        <w:t xml:space="preserve">* ΕΤΟΣ: μετά την </w:t>
      </w:r>
      <w:r w:rsidRPr="00702720">
        <w:rPr>
          <w:rFonts w:cs="Tahoma"/>
          <w:b/>
          <w:sz w:val="20"/>
        </w:rPr>
        <w:t>ελάχιστη</w:t>
      </w:r>
      <w:r w:rsidRPr="00702720">
        <w:rPr>
          <w:rFonts w:cs="Tahoma"/>
          <w:sz w:val="20"/>
        </w:rPr>
        <w:t xml:space="preserve"> ζητούμενη Περίοδο Εγγύησης</w:t>
      </w:r>
    </w:p>
    <w:p w14:paraId="1361A858" w14:textId="4B7A7C6E" w:rsidR="002C7BAB" w:rsidRPr="00702720" w:rsidRDefault="002C7BAB" w:rsidP="00EC339B">
      <w:pPr>
        <w:spacing w:before="100" w:beforeAutospacing="1" w:after="100" w:afterAutospacing="1"/>
        <w:rPr>
          <w:rFonts w:cs="Tahoma"/>
          <w:sz w:val="20"/>
        </w:rPr>
      </w:pPr>
      <w:r w:rsidRPr="00702720">
        <w:rPr>
          <w:rFonts w:cs="Tahoma"/>
          <w:sz w:val="20"/>
        </w:rPr>
        <w:t xml:space="preserve">** Το </w:t>
      </w:r>
      <w:r w:rsidRPr="00702720">
        <w:rPr>
          <w:rFonts w:cs="Tahoma"/>
          <w:b/>
          <w:sz w:val="20"/>
        </w:rPr>
        <w:t xml:space="preserve">ΕΤΗΣΙΟ ΠΟΣΟΣΤΟ ΣΥΝΤΗΡΗΣΗΣ </w:t>
      </w:r>
      <w:r w:rsidRPr="00702720">
        <w:rPr>
          <w:rFonts w:cs="Tahoma"/>
          <w:sz w:val="20"/>
        </w:rPr>
        <w:t xml:space="preserve">(για την κάθε γραμμή του </w:t>
      </w:r>
      <w:r w:rsidRPr="00702720">
        <w:rPr>
          <w:rFonts w:cs="Tahoma"/>
          <w:b/>
          <w:sz w:val="20"/>
        </w:rPr>
        <w:t xml:space="preserve">Πίνακα </w:t>
      </w:r>
      <w:r w:rsidRPr="00702720">
        <w:rPr>
          <w:rFonts w:cs="Tahoma"/>
          <w:b/>
          <w:sz w:val="20"/>
          <w:lang w:val="en-US"/>
        </w:rPr>
        <w:t>VI</w:t>
      </w:r>
      <w:r w:rsidRPr="00702720">
        <w:rPr>
          <w:rFonts w:cs="Tahoma"/>
          <w:b/>
          <w:sz w:val="20"/>
        </w:rPr>
        <w:t>.</w:t>
      </w:r>
      <w:r w:rsidR="00C82040" w:rsidRPr="00702720">
        <w:rPr>
          <w:rFonts w:cs="Tahoma"/>
          <w:b/>
          <w:sz w:val="20"/>
        </w:rPr>
        <w:t>2.6</w:t>
      </w:r>
      <w:r w:rsidRPr="00702720">
        <w:rPr>
          <w:rFonts w:cs="Tahoma"/>
          <w:sz w:val="20"/>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702720">
        <w:rPr>
          <w:rFonts w:cs="Tahoma"/>
          <w:b/>
          <w:sz w:val="20"/>
        </w:rPr>
        <w:t xml:space="preserve">Πίνακα </w:t>
      </w:r>
      <w:r w:rsidRPr="00702720">
        <w:rPr>
          <w:rFonts w:cs="Tahoma"/>
          <w:b/>
          <w:sz w:val="20"/>
          <w:lang w:val="en-US"/>
        </w:rPr>
        <w:t>VI</w:t>
      </w:r>
      <w:r w:rsidRPr="00702720">
        <w:rPr>
          <w:rFonts w:cs="Tahoma"/>
          <w:b/>
          <w:sz w:val="20"/>
        </w:rPr>
        <w:t>.</w:t>
      </w:r>
      <w:r w:rsidR="00C82040" w:rsidRPr="00702720">
        <w:rPr>
          <w:rFonts w:cs="Tahoma"/>
          <w:b/>
          <w:sz w:val="20"/>
        </w:rPr>
        <w:t>2.5</w:t>
      </w:r>
      <w:r w:rsidRPr="00702720">
        <w:rPr>
          <w:rFonts w:cs="Tahoma"/>
          <w:sz w:val="20"/>
        </w:rPr>
        <w:t>.</w:t>
      </w:r>
    </w:p>
    <w:p w14:paraId="48038B1B" w14:textId="77777777" w:rsidR="00EC339B" w:rsidRPr="00702720" w:rsidRDefault="00EC339B" w:rsidP="00EC339B">
      <w:pPr>
        <w:spacing w:before="100" w:beforeAutospacing="1" w:after="100" w:afterAutospacing="1"/>
        <w:rPr>
          <w:rFonts w:cs="Tahoma"/>
          <w:sz w:val="20"/>
        </w:rPr>
      </w:pPr>
    </w:p>
    <w:p w14:paraId="3E851788" w14:textId="77777777" w:rsidR="00EC339B" w:rsidRPr="00702720" w:rsidRDefault="00EC339B" w:rsidP="00EC339B">
      <w:pPr>
        <w:spacing w:before="100" w:beforeAutospacing="1" w:after="100" w:afterAutospacing="1"/>
        <w:rPr>
          <w:rFonts w:cs="Tahoma"/>
          <w:sz w:val="20"/>
        </w:rPr>
        <w:sectPr w:rsidR="00EC339B" w:rsidRPr="00702720" w:rsidSect="008D6225">
          <w:pgSz w:w="16838" w:h="11906" w:orient="landscape"/>
          <w:pgMar w:top="1138" w:right="1138" w:bottom="1138" w:left="1440" w:header="432" w:footer="86" w:gutter="0"/>
          <w:cols w:space="720"/>
          <w:docGrid w:linePitch="360"/>
        </w:sectPr>
      </w:pPr>
    </w:p>
    <w:p w14:paraId="1C74F1D5" w14:textId="5D22D7B9" w:rsidR="00F661A1" w:rsidRPr="00702720" w:rsidRDefault="00F661A1" w:rsidP="00194985">
      <w:pPr>
        <w:pStyle w:val="Appendix-Heading1"/>
      </w:pPr>
      <w:bookmarkStart w:id="771" w:name="_Ref496623895"/>
      <w:bookmarkStart w:id="772" w:name="_Ref496624676"/>
      <w:bookmarkStart w:id="773" w:name="_Ref496625135"/>
      <w:bookmarkStart w:id="774" w:name="_Ref81913562"/>
      <w:bookmarkStart w:id="775" w:name="_Toc83829772"/>
      <w:bookmarkStart w:id="776" w:name="_Toc83829882"/>
      <w:bookmarkStart w:id="777" w:name="_Toc83928646"/>
      <w:bookmarkStart w:id="778" w:name="_Toc105346523"/>
      <w:bookmarkStart w:id="779" w:name="_Toc191630188"/>
      <w:bookmarkStart w:id="780" w:name="_Ref88641350"/>
      <w:bookmarkEnd w:id="763"/>
      <w:r w:rsidRPr="00702720">
        <w:lastRenderedPageBreak/>
        <w:t>Υποδείγματα Εγγυητικών Επιστολών</w:t>
      </w:r>
      <w:bookmarkEnd w:id="771"/>
      <w:bookmarkEnd w:id="772"/>
      <w:bookmarkEnd w:id="773"/>
      <w:bookmarkEnd w:id="774"/>
      <w:bookmarkEnd w:id="775"/>
      <w:bookmarkEnd w:id="776"/>
      <w:bookmarkEnd w:id="777"/>
      <w:bookmarkEnd w:id="778"/>
      <w:bookmarkEnd w:id="779"/>
      <w:r w:rsidR="005D5F58" w:rsidRPr="00702720">
        <w:t xml:space="preserve"> </w:t>
      </w:r>
      <w:bookmarkEnd w:id="780"/>
    </w:p>
    <w:p w14:paraId="4D6E3020" w14:textId="0BE7D2C9" w:rsidR="00F661A1" w:rsidRPr="00702720" w:rsidRDefault="00F661A1" w:rsidP="009D3BC2">
      <w:pPr>
        <w:pStyle w:val="3"/>
        <w:numPr>
          <w:ilvl w:val="0"/>
          <w:numId w:val="1"/>
        </w:numPr>
        <w:rPr>
          <w:rFonts w:cs="Tahoma"/>
        </w:rPr>
      </w:pPr>
      <w:bookmarkStart w:id="781" w:name="_Toc43634808"/>
      <w:bookmarkStart w:id="782" w:name="_Toc44821188"/>
      <w:bookmarkStart w:id="783" w:name="_Toc48552980"/>
      <w:bookmarkStart w:id="784" w:name="_Toc49073807"/>
      <w:bookmarkStart w:id="785" w:name="_Toc62559079"/>
      <w:bookmarkStart w:id="786" w:name="_Toc487799701"/>
      <w:bookmarkStart w:id="787" w:name="_Toc83829773"/>
      <w:bookmarkStart w:id="788" w:name="_Toc83829883"/>
      <w:bookmarkStart w:id="789" w:name="_Toc83928647"/>
      <w:bookmarkStart w:id="790" w:name="_Toc105346524"/>
      <w:bookmarkStart w:id="791" w:name="_Toc191630189"/>
      <w:r w:rsidRPr="00702720">
        <w:rPr>
          <w:rFonts w:cs="Tahoma"/>
        </w:rPr>
        <w:t>Εγγυητική Επιστολή Συμμετοχής</w:t>
      </w:r>
      <w:bookmarkEnd w:id="781"/>
      <w:bookmarkEnd w:id="782"/>
      <w:bookmarkEnd w:id="783"/>
      <w:bookmarkEnd w:id="784"/>
      <w:bookmarkEnd w:id="785"/>
      <w:bookmarkEnd w:id="786"/>
      <w:bookmarkEnd w:id="787"/>
      <w:bookmarkEnd w:id="788"/>
      <w:bookmarkEnd w:id="789"/>
      <w:bookmarkEnd w:id="790"/>
      <w:bookmarkEnd w:id="791"/>
    </w:p>
    <w:p w14:paraId="17391ADD" w14:textId="77777777" w:rsidR="00F661A1" w:rsidRPr="00702720" w:rsidRDefault="00F661A1" w:rsidP="0093454E">
      <w:pPr>
        <w:rPr>
          <w:rFonts w:cs="Tahoma"/>
          <w:lang w:eastAsia="el-GR"/>
        </w:rPr>
      </w:pPr>
      <w:r w:rsidRPr="00702720">
        <w:rPr>
          <w:rFonts w:cs="Tahoma"/>
          <w:lang w:eastAsia="el-GR"/>
        </w:rPr>
        <w:t xml:space="preserve">ΕΚΔΟΤΗΣ </w:t>
      </w:r>
      <w:r w:rsidRPr="00702720">
        <w:rPr>
          <w:rFonts w:cs="Tahoma"/>
        </w:rPr>
        <w:t>(Πλήρης επωνυμία).</w:t>
      </w:r>
      <w:r w:rsidRPr="00702720">
        <w:rPr>
          <w:rFonts w:cs="Tahoma"/>
          <w:lang w:eastAsia="el-GR"/>
        </w:rPr>
        <w:t>.......................................................................</w:t>
      </w:r>
    </w:p>
    <w:p w14:paraId="04C83E98" w14:textId="77777777" w:rsidR="00F661A1" w:rsidRPr="00702720" w:rsidRDefault="00F661A1" w:rsidP="0093454E">
      <w:pPr>
        <w:rPr>
          <w:rFonts w:cs="Tahoma"/>
          <w:lang w:eastAsia="el-GR"/>
        </w:rPr>
      </w:pPr>
      <w:r w:rsidRPr="00702720">
        <w:rPr>
          <w:rFonts w:cs="Tahoma"/>
          <w:lang w:eastAsia="el-GR"/>
        </w:rPr>
        <w:t>Ημερομηνία έκδοσης...........................</w:t>
      </w:r>
    </w:p>
    <w:p w14:paraId="55274AF9" w14:textId="77777777" w:rsidR="00F03D17" w:rsidRPr="00702720" w:rsidRDefault="00F03D17" w:rsidP="0093454E">
      <w:pPr>
        <w:rPr>
          <w:rFonts w:cs="Tahoma"/>
          <w:lang w:eastAsia="el-GR"/>
        </w:rPr>
      </w:pPr>
      <w:r w:rsidRPr="00702720">
        <w:rPr>
          <w:rFonts w:cs="Tahoma"/>
          <w:lang w:eastAsia="el-GR"/>
        </w:rPr>
        <w:t>Προς: Την Κοινωνία της Πληροφορίας ΜΑΕ</w:t>
      </w:r>
    </w:p>
    <w:p w14:paraId="5F74222C" w14:textId="77777777" w:rsidR="00F03D17" w:rsidRPr="00702720" w:rsidRDefault="00F03D17" w:rsidP="0093454E">
      <w:pPr>
        <w:rPr>
          <w:rFonts w:cs="Tahoma"/>
          <w:lang w:eastAsia="el-GR"/>
        </w:rPr>
      </w:pPr>
      <w:proofErr w:type="spellStart"/>
      <w:r w:rsidRPr="00702720">
        <w:rPr>
          <w:rFonts w:cs="Tahoma"/>
          <w:color w:val="000000"/>
        </w:rPr>
        <w:t>Λεωφ</w:t>
      </w:r>
      <w:proofErr w:type="spellEnd"/>
      <w:r w:rsidRPr="00702720">
        <w:rPr>
          <w:rFonts w:cs="Tahoma"/>
          <w:color w:val="000000"/>
        </w:rPr>
        <w:t>. Συγγρού 194, 176 71 Καλλιθέα Αθήνα</w:t>
      </w:r>
    </w:p>
    <w:p w14:paraId="7D2E486A" w14:textId="77777777" w:rsidR="00F661A1" w:rsidRPr="00702720" w:rsidRDefault="00F661A1" w:rsidP="0093454E">
      <w:pPr>
        <w:rPr>
          <w:rFonts w:cs="Tahoma"/>
          <w:lang w:eastAsia="el-GR"/>
        </w:rPr>
      </w:pPr>
      <w:r w:rsidRPr="00702720">
        <w:rPr>
          <w:rFonts w:cs="Tahoma"/>
          <w:lang w:eastAsia="el-GR"/>
        </w:rPr>
        <w:t xml:space="preserve">Εγγύηση μας υπ’ </w:t>
      </w:r>
      <w:proofErr w:type="spellStart"/>
      <w:r w:rsidRPr="00702720">
        <w:rPr>
          <w:rFonts w:cs="Tahoma"/>
          <w:lang w:eastAsia="el-GR"/>
        </w:rPr>
        <w:t>αριθμ</w:t>
      </w:r>
      <w:proofErr w:type="spellEnd"/>
      <w:r w:rsidRPr="00702720">
        <w:rPr>
          <w:rFonts w:cs="Tahoma"/>
          <w:lang w:eastAsia="el-GR"/>
        </w:rPr>
        <w:t xml:space="preserve">. ……………….. ποσού ………………….……. ευρώ </w:t>
      </w:r>
    </w:p>
    <w:p w14:paraId="739D096F" w14:textId="77777777" w:rsidR="00F661A1" w:rsidRPr="00702720" w:rsidRDefault="00F661A1" w:rsidP="0093454E">
      <w:pPr>
        <w:rPr>
          <w:rFonts w:cs="Tahoma"/>
          <w:lang w:eastAsia="el-GR"/>
        </w:rPr>
      </w:pPr>
      <w:r w:rsidRPr="00702720">
        <w:rPr>
          <w:rFonts w:cs="Tahoma"/>
          <w:lang w:eastAsia="el-GR"/>
        </w:rPr>
        <w:t xml:space="preserve">Με την παρούσα εγγυόμαστε, ανέκκλητα και ανεπιφύλακτα παραιτούμενοι του δικαιώματος της διαιρέσεως και </w:t>
      </w:r>
      <w:proofErr w:type="spellStart"/>
      <w:r w:rsidRPr="00702720">
        <w:rPr>
          <w:rFonts w:cs="Tahoma"/>
          <w:lang w:eastAsia="el-GR"/>
        </w:rPr>
        <w:t>διζήσεως</w:t>
      </w:r>
      <w:proofErr w:type="spellEnd"/>
      <w:r w:rsidRPr="00702720">
        <w:rPr>
          <w:rFonts w:cs="Tahoma"/>
          <w:lang w:eastAsia="el-GR"/>
        </w:rPr>
        <w:t>, μέχρι του ποσού των ευρώ………υπέρ του</w:t>
      </w:r>
    </w:p>
    <w:p w14:paraId="6A7FDC23" w14:textId="77777777" w:rsidR="00F661A1" w:rsidRPr="00702720" w:rsidRDefault="00F661A1" w:rsidP="0093454E">
      <w:pPr>
        <w:rPr>
          <w:rFonts w:cs="Tahoma"/>
          <w:lang w:eastAsia="el-GR"/>
        </w:rPr>
      </w:pPr>
      <w:r w:rsidRPr="00702720">
        <w:rPr>
          <w:rFonts w:cs="Tahoma"/>
          <w:i/>
          <w:color w:val="FF0000"/>
          <w:u w:val="single"/>
          <w:lang w:eastAsia="el-GR"/>
        </w:rPr>
        <w:t>{σε περίπτωση φυσικού προσώπου}:</w:t>
      </w:r>
      <w:r w:rsidRPr="00702720">
        <w:rPr>
          <w:rFonts w:eastAsia="Calibri" w:cs="Tahoma"/>
          <w:bCs/>
        </w:rPr>
        <w:t>(</w:t>
      </w:r>
      <w:r w:rsidRPr="00702720">
        <w:rPr>
          <w:rFonts w:cs="Tahoma"/>
          <w:lang w:eastAsia="el-GR"/>
        </w:rPr>
        <w:t>ονοματεπώνυμο, πατρώνυμο) ..............................,ΑΦΜ: ................ οδός............................. αριθμός.................ΤΚ………………</w:t>
      </w:r>
    </w:p>
    <w:p w14:paraId="462D0B72" w14:textId="77777777" w:rsidR="00F661A1" w:rsidRPr="00702720" w:rsidRDefault="00F661A1" w:rsidP="0093454E">
      <w:pPr>
        <w:rPr>
          <w:rFonts w:cs="Tahoma"/>
          <w:lang w:eastAsia="el-GR"/>
        </w:rPr>
      </w:pPr>
      <w:r w:rsidRPr="00702720">
        <w:rPr>
          <w:rFonts w:cs="Tahoma"/>
          <w:lang w:eastAsia="el-GR"/>
        </w:rPr>
        <w:t>{</w:t>
      </w:r>
      <w:r w:rsidRPr="00702720">
        <w:rPr>
          <w:rFonts w:cs="Tahoma"/>
          <w:i/>
          <w:color w:val="FF0000"/>
          <w:u w:val="single"/>
          <w:lang w:eastAsia="el-GR"/>
        </w:rPr>
        <w:t>Σε περίπτωση μεμονωμένης εταιρίας:</w:t>
      </w:r>
      <w:r w:rsidRPr="00702720">
        <w:rPr>
          <w:rFonts w:cs="Tahoma"/>
          <w:lang w:eastAsia="el-GR"/>
        </w:rPr>
        <w:t xml:space="preserve"> της Εταιρίας ………. ΑΦΜ: ...... οδός …………. αριθμός … ΤΚ ………..,}</w:t>
      </w:r>
    </w:p>
    <w:p w14:paraId="491D015C" w14:textId="77777777" w:rsidR="00F661A1" w:rsidRPr="00702720" w:rsidRDefault="00F661A1" w:rsidP="0093454E">
      <w:pPr>
        <w:rPr>
          <w:rFonts w:cs="Tahoma"/>
          <w:lang w:eastAsia="el-GR"/>
        </w:rPr>
      </w:pPr>
      <w:r w:rsidRPr="00702720">
        <w:rPr>
          <w:rFonts w:cs="Tahoma"/>
          <w:lang w:eastAsia="el-GR"/>
        </w:rPr>
        <w:t xml:space="preserve">{ή σε περίπτωση Ένωσης ή Κοινοπραξίας: των Εταιριών </w:t>
      </w:r>
    </w:p>
    <w:p w14:paraId="78CA044E" w14:textId="77777777" w:rsidR="00F661A1" w:rsidRPr="00702720" w:rsidRDefault="00F661A1" w:rsidP="0093454E">
      <w:pPr>
        <w:rPr>
          <w:rFonts w:cs="Tahoma"/>
          <w:lang w:eastAsia="el-GR"/>
        </w:rPr>
      </w:pPr>
      <w:r w:rsidRPr="00702720">
        <w:rPr>
          <w:rFonts w:cs="Tahoma"/>
          <w:lang w:eastAsia="el-GR"/>
        </w:rPr>
        <w:t>α) (πλήρη επωνυμία) …… ΑΦΜ…….….... οδός............................. αριθμός.................ΤΚ………………</w:t>
      </w:r>
    </w:p>
    <w:p w14:paraId="79141506" w14:textId="77777777" w:rsidR="00F661A1" w:rsidRPr="00702720" w:rsidRDefault="00F661A1" w:rsidP="0093454E">
      <w:pPr>
        <w:rPr>
          <w:rFonts w:cs="Tahoma"/>
          <w:lang w:eastAsia="el-GR"/>
        </w:rPr>
      </w:pPr>
      <w:r w:rsidRPr="00702720">
        <w:rPr>
          <w:rFonts w:cs="Tahoma"/>
          <w:lang w:eastAsia="el-GR"/>
        </w:rPr>
        <w:t>β) (πλήρη επωνυμία) …… ΑΦΜ…….…....οδός............................. αριθμός.................ΤΚ………………</w:t>
      </w:r>
    </w:p>
    <w:p w14:paraId="12778E94" w14:textId="77777777" w:rsidR="00F661A1" w:rsidRPr="00702720" w:rsidRDefault="00F661A1" w:rsidP="0093454E">
      <w:pPr>
        <w:rPr>
          <w:rFonts w:cs="Tahoma"/>
          <w:lang w:eastAsia="el-GR"/>
        </w:rPr>
      </w:pPr>
      <w:r w:rsidRPr="00702720">
        <w:rPr>
          <w:rFonts w:cs="Tahoma"/>
          <w:lang w:eastAsia="el-GR"/>
        </w:rPr>
        <w:t>γ) (πλήρη επωνυμία) …… ΑΦΜ…….…....οδός............................. αριθμός.................ΤΚ………………</w:t>
      </w:r>
    </w:p>
    <w:p w14:paraId="0F130C17" w14:textId="6545F1BB" w:rsidR="000C5400" w:rsidRPr="00702720" w:rsidRDefault="000C5400" w:rsidP="0093454E">
      <w:pPr>
        <w:rPr>
          <w:rFonts w:eastAsia="Calibri" w:cs="Tahoma"/>
        </w:rPr>
      </w:pPr>
      <w:r w:rsidRPr="00702720">
        <w:rPr>
          <w:rFonts w:eastAsia="Calibri" w:cs="Tahoma"/>
        </w:rPr>
        <w:t>α</w:t>
      </w:r>
      <w:r w:rsidRPr="00702720">
        <w:rPr>
          <w:rFonts w:eastAsia="Calibri" w:cs="Tahoma"/>
          <w:spacing w:val="1"/>
        </w:rPr>
        <w:t>τ</w:t>
      </w:r>
      <w:r w:rsidRPr="00702720">
        <w:rPr>
          <w:rFonts w:eastAsia="Calibri" w:cs="Tahoma"/>
          <w:spacing w:val="-1"/>
        </w:rPr>
        <w:t>ο</w:t>
      </w:r>
      <w:r w:rsidRPr="00702720">
        <w:rPr>
          <w:rFonts w:eastAsia="Calibri" w:cs="Tahoma"/>
          <w:spacing w:val="1"/>
        </w:rPr>
        <w:t>μ</w:t>
      </w:r>
      <w:r w:rsidRPr="00702720">
        <w:rPr>
          <w:rFonts w:eastAsia="Calibri" w:cs="Tahoma"/>
          <w:spacing w:val="-1"/>
        </w:rPr>
        <w:t>ι</w:t>
      </w:r>
      <w:r w:rsidRPr="00702720">
        <w:rPr>
          <w:rFonts w:eastAsia="Calibri" w:cs="Tahoma"/>
        </w:rPr>
        <w:t>κά</w:t>
      </w:r>
      <w:r w:rsidRPr="00702720">
        <w:rPr>
          <w:rFonts w:cs="Tahoma"/>
          <w:spacing w:val="3"/>
        </w:rPr>
        <w:t xml:space="preserve"> </w:t>
      </w:r>
      <w:r w:rsidRPr="00702720">
        <w:rPr>
          <w:rFonts w:eastAsia="Calibri" w:cs="Tahoma"/>
        </w:rPr>
        <w:t>και</w:t>
      </w:r>
      <w:r w:rsidRPr="00702720">
        <w:rPr>
          <w:rFonts w:cs="Tahoma"/>
          <w:spacing w:val="3"/>
        </w:rPr>
        <w:t xml:space="preserve"> </w:t>
      </w:r>
      <w:r w:rsidRPr="00702720">
        <w:rPr>
          <w:rFonts w:eastAsia="Calibri" w:cs="Tahoma"/>
        </w:rPr>
        <w:t>γ</w:t>
      </w:r>
      <w:r w:rsidRPr="00702720">
        <w:rPr>
          <w:rFonts w:eastAsia="Calibri" w:cs="Tahoma"/>
          <w:spacing w:val="-1"/>
        </w:rPr>
        <w:t>ι</w:t>
      </w:r>
      <w:r w:rsidRPr="00702720">
        <w:rPr>
          <w:rFonts w:eastAsia="Calibri" w:cs="Tahoma"/>
        </w:rPr>
        <w:t>α</w:t>
      </w:r>
      <w:r w:rsidRPr="00702720">
        <w:rPr>
          <w:rFonts w:cs="Tahoma"/>
          <w:spacing w:val="3"/>
        </w:rPr>
        <w:t xml:space="preserve"> </w:t>
      </w:r>
      <w:r w:rsidRPr="00702720">
        <w:rPr>
          <w:rFonts w:eastAsia="Calibri" w:cs="Tahoma"/>
        </w:rPr>
        <w:t>κάθε</w:t>
      </w:r>
      <w:r w:rsidRPr="00702720">
        <w:rPr>
          <w:rFonts w:cs="Tahoma"/>
          <w:spacing w:val="3"/>
        </w:rPr>
        <w:t xml:space="preserve"> </w:t>
      </w:r>
      <w:r w:rsidRPr="00702720">
        <w:rPr>
          <w:rFonts w:eastAsia="Calibri" w:cs="Tahoma"/>
          <w:spacing w:val="1"/>
        </w:rPr>
        <w:t>μ</w:t>
      </w:r>
      <w:r w:rsidRPr="00702720">
        <w:rPr>
          <w:rFonts w:eastAsia="Calibri" w:cs="Tahoma"/>
          <w:spacing w:val="-1"/>
        </w:rPr>
        <w:t>ί</w:t>
      </w:r>
      <w:r w:rsidRPr="00702720">
        <w:rPr>
          <w:rFonts w:eastAsia="Calibri" w:cs="Tahoma"/>
        </w:rPr>
        <w:t>α</w:t>
      </w:r>
      <w:r w:rsidRPr="00702720">
        <w:rPr>
          <w:rFonts w:cs="Tahoma"/>
        </w:rPr>
        <w:t xml:space="preserve"> </w:t>
      </w:r>
      <w:r w:rsidRPr="00702720">
        <w:rPr>
          <w:rFonts w:eastAsia="Calibri" w:cs="Tahoma"/>
        </w:rPr>
        <w:t>από</w:t>
      </w:r>
      <w:r w:rsidRPr="00702720">
        <w:rPr>
          <w:rFonts w:cs="Tahoma"/>
          <w:spacing w:val="4"/>
        </w:rPr>
        <w:t xml:space="preserve"> </w:t>
      </w:r>
      <w:r w:rsidRPr="00702720">
        <w:rPr>
          <w:rFonts w:eastAsia="Calibri" w:cs="Tahoma"/>
        </w:rPr>
        <w:t>α</w:t>
      </w:r>
      <w:r w:rsidRPr="00702720">
        <w:rPr>
          <w:rFonts w:eastAsia="Calibri" w:cs="Tahoma"/>
          <w:spacing w:val="1"/>
        </w:rPr>
        <w:t>υ</w:t>
      </w:r>
      <w:r w:rsidRPr="00702720">
        <w:rPr>
          <w:rFonts w:eastAsia="Calibri" w:cs="Tahoma"/>
          <w:spacing w:val="-1"/>
        </w:rPr>
        <w:t>τ</w:t>
      </w:r>
      <w:r w:rsidRPr="00702720">
        <w:rPr>
          <w:rFonts w:eastAsia="Calibri" w:cs="Tahoma"/>
        </w:rPr>
        <w:t>ές</w:t>
      </w:r>
      <w:r w:rsidRPr="00702720">
        <w:rPr>
          <w:rFonts w:cs="Tahoma"/>
          <w:spacing w:val="4"/>
        </w:rPr>
        <w:t xml:space="preserve"> </w:t>
      </w:r>
      <w:r w:rsidRPr="00702720">
        <w:rPr>
          <w:rFonts w:eastAsia="Calibri" w:cs="Tahoma"/>
        </w:rPr>
        <w:t>και</w:t>
      </w:r>
      <w:r w:rsidRPr="00702720">
        <w:rPr>
          <w:rFonts w:cs="Tahoma"/>
          <w:spacing w:val="3"/>
        </w:rPr>
        <w:t xml:space="preserve"> </w:t>
      </w:r>
      <w:r w:rsidRPr="00702720">
        <w:rPr>
          <w:rFonts w:eastAsia="Calibri" w:cs="Tahoma"/>
        </w:rPr>
        <w:t>ως</w:t>
      </w:r>
      <w:r w:rsidRPr="00702720">
        <w:rPr>
          <w:rFonts w:cs="Tahoma"/>
          <w:spacing w:val="4"/>
        </w:rPr>
        <w:t xml:space="preserve"> </w:t>
      </w:r>
      <w:r w:rsidRPr="00702720">
        <w:rPr>
          <w:rFonts w:eastAsia="Calibri" w:cs="Tahoma"/>
        </w:rPr>
        <w:t>α</w:t>
      </w:r>
      <w:r w:rsidRPr="00702720">
        <w:rPr>
          <w:rFonts w:eastAsia="Calibri" w:cs="Tahoma"/>
          <w:spacing w:val="-1"/>
        </w:rPr>
        <w:t>λ</w:t>
      </w:r>
      <w:r w:rsidRPr="00702720">
        <w:rPr>
          <w:rFonts w:eastAsia="Calibri" w:cs="Tahoma"/>
          <w:spacing w:val="1"/>
        </w:rPr>
        <w:t>λ</w:t>
      </w:r>
      <w:r w:rsidRPr="00702720">
        <w:rPr>
          <w:rFonts w:eastAsia="Calibri" w:cs="Tahoma"/>
          <w:spacing w:val="-1"/>
        </w:rPr>
        <w:t>η</w:t>
      </w:r>
      <w:r w:rsidRPr="00702720">
        <w:rPr>
          <w:rFonts w:eastAsia="Calibri" w:cs="Tahoma"/>
          <w:spacing w:val="1"/>
        </w:rPr>
        <w:t>λ</w:t>
      </w:r>
      <w:r w:rsidRPr="00702720">
        <w:rPr>
          <w:rFonts w:eastAsia="Calibri" w:cs="Tahoma"/>
          <w:spacing w:val="-2"/>
        </w:rPr>
        <w:t>έγ</w:t>
      </w:r>
      <w:r w:rsidRPr="00702720">
        <w:rPr>
          <w:rFonts w:eastAsia="Calibri" w:cs="Tahoma"/>
        </w:rPr>
        <w:t>γ</w:t>
      </w:r>
      <w:r w:rsidRPr="00702720">
        <w:rPr>
          <w:rFonts w:eastAsia="Calibri" w:cs="Tahoma"/>
          <w:spacing w:val="1"/>
        </w:rPr>
        <w:t>υ</w:t>
      </w:r>
      <w:r w:rsidRPr="00702720">
        <w:rPr>
          <w:rFonts w:eastAsia="Calibri" w:cs="Tahoma"/>
        </w:rPr>
        <w:t>α</w:t>
      </w:r>
      <w:r w:rsidRPr="00702720">
        <w:rPr>
          <w:rFonts w:cs="Tahoma"/>
          <w:spacing w:val="3"/>
        </w:rPr>
        <w:t xml:space="preserve"> </w:t>
      </w:r>
      <w:r w:rsidRPr="00702720">
        <w:rPr>
          <w:rFonts w:eastAsia="Calibri" w:cs="Tahoma"/>
        </w:rPr>
        <w:t>και</w:t>
      </w:r>
      <w:r w:rsidRPr="00702720">
        <w:rPr>
          <w:rFonts w:cs="Tahoma"/>
          <w:spacing w:val="3"/>
        </w:rPr>
        <w:t xml:space="preserve"> </w:t>
      </w:r>
      <w:r w:rsidRPr="00702720">
        <w:rPr>
          <w:rFonts w:eastAsia="Calibri" w:cs="Tahoma"/>
        </w:rPr>
        <w:t>ε</w:t>
      </w:r>
      <w:r w:rsidRPr="00702720">
        <w:rPr>
          <w:rFonts w:eastAsia="Calibri" w:cs="Tahoma"/>
          <w:spacing w:val="-1"/>
        </w:rPr>
        <w:t>ι</w:t>
      </w:r>
      <w:r w:rsidRPr="00702720">
        <w:rPr>
          <w:rFonts w:eastAsia="Calibri" w:cs="Tahoma"/>
        </w:rPr>
        <w:t>ς</w:t>
      </w:r>
      <w:r w:rsidRPr="00702720">
        <w:rPr>
          <w:rFonts w:cs="Tahoma"/>
          <w:spacing w:val="4"/>
        </w:rPr>
        <w:t xml:space="preserve"> </w:t>
      </w:r>
      <w:r w:rsidRPr="00702720">
        <w:rPr>
          <w:rFonts w:eastAsia="Calibri" w:cs="Tahoma"/>
          <w:spacing w:val="1"/>
        </w:rPr>
        <w:t>ο</w:t>
      </w:r>
      <w:r w:rsidRPr="00702720">
        <w:rPr>
          <w:rFonts w:eastAsia="Calibri" w:cs="Tahoma"/>
          <w:spacing w:val="-1"/>
        </w:rPr>
        <w:t>λ</w:t>
      </w:r>
      <w:r w:rsidRPr="00702720">
        <w:rPr>
          <w:rFonts w:eastAsia="Calibri" w:cs="Tahoma"/>
          <w:spacing w:val="1"/>
        </w:rPr>
        <w:t>ό</w:t>
      </w:r>
      <w:r w:rsidRPr="00702720">
        <w:rPr>
          <w:rFonts w:eastAsia="Calibri" w:cs="Tahoma"/>
          <w:spacing w:val="-2"/>
        </w:rPr>
        <w:t>κ</w:t>
      </w:r>
      <w:r w:rsidRPr="00702720">
        <w:rPr>
          <w:rFonts w:eastAsia="Calibri" w:cs="Tahoma"/>
          <w:spacing w:val="1"/>
        </w:rPr>
        <w:t>λ</w:t>
      </w:r>
      <w:r w:rsidRPr="00702720">
        <w:rPr>
          <w:rFonts w:eastAsia="Calibri" w:cs="Tahoma"/>
          <w:spacing w:val="-1"/>
        </w:rPr>
        <w:t>η</w:t>
      </w:r>
      <w:r w:rsidRPr="00702720">
        <w:rPr>
          <w:rFonts w:eastAsia="Calibri" w:cs="Tahoma"/>
          <w:spacing w:val="-2"/>
        </w:rPr>
        <w:t>ρ</w:t>
      </w:r>
      <w:r w:rsidRPr="00702720">
        <w:rPr>
          <w:rFonts w:eastAsia="Calibri" w:cs="Tahoma"/>
        </w:rPr>
        <w:t>ο</w:t>
      </w:r>
      <w:r w:rsidRPr="00702720">
        <w:rPr>
          <w:rFonts w:cs="Tahoma"/>
          <w:spacing w:val="4"/>
        </w:rPr>
        <w:t xml:space="preserve"> </w:t>
      </w:r>
      <w:r w:rsidRPr="00702720">
        <w:rPr>
          <w:rFonts w:eastAsia="Calibri" w:cs="Tahoma"/>
          <w:spacing w:val="1"/>
        </w:rPr>
        <w:t>υ</w:t>
      </w:r>
      <w:r w:rsidRPr="00702720">
        <w:rPr>
          <w:rFonts w:eastAsia="Calibri" w:cs="Tahoma"/>
          <w:spacing w:val="-2"/>
        </w:rPr>
        <w:t>π</w:t>
      </w:r>
      <w:r w:rsidRPr="00702720">
        <w:rPr>
          <w:rFonts w:eastAsia="Calibri" w:cs="Tahoma"/>
          <w:spacing w:val="-1"/>
        </w:rPr>
        <w:t>ό</w:t>
      </w:r>
      <w:r w:rsidRPr="00702720">
        <w:rPr>
          <w:rFonts w:eastAsia="Calibri" w:cs="Tahoma"/>
        </w:rPr>
        <w:t>χ</w:t>
      </w:r>
      <w:r w:rsidRPr="00702720">
        <w:rPr>
          <w:rFonts w:eastAsia="Calibri" w:cs="Tahoma"/>
          <w:spacing w:val="1"/>
        </w:rPr>
        <w:t>ρ</w:t>
      </w:r>
      <w:r w:rsidRPr="00702720">
        <w:rPr>
          <w:rFonts w:eastAsia="Calibri" w:cs="Tahoma"/>
        </w:rPr>
        <w:t>εων</w:t>
      </w:r>
      <w:r w:rsidRPr="00702720">
        <w:rPr>
          <w:rFonts w:cs="Tahoma"/>
          <w:spacing w:val="3"/>
        </w:rPr>
        <w:t xml:space="preserve"> </w:t>
      </w:r>
      <w:r w:rsidRPr="00702720">
        <w:rPr>
          <w:rFonts w:eastAsia="Calibri" w:cs="Tahoma"/>
          <w:spacing w:val="1"/>
        </w:rPr>
        <w:t>μ</w:t>
      </w:r>
      <w:r w:rsidRPr="00702720">
        <w:rPr>
          <w:rFonts w:eastAsia="Calibri" w:cs="Tahoma"/>
          <w:spacing w:val="-2"/>
        </w:rPr>
        <w:t>ε</w:t>
      </w:r>
      <w:r w:rsidRPr="00702720">
        <w:rPr>
          <w:rFonts w:eastAsia="Calibri" w:cs="Tahoma"/>
          <w:spacing w:val="1"/>
        </w:rPr>
        <w:t>τ</w:t>
      </w:r>
      <w:r w:rsidRPr="00702720">
        <w:rPr>
          <w:rFonts w:eastAsia="Calibri" w:cs="Tahoma"/>
        </w:rPr>
        <w:t>α</w:t>
      </w:r>
      <w:r w:rsidRPr="00702720">
        <w:rPr>
          <w:rFonts w:eastAsia="Calibri" w:cs="Tahoma"/>
          <w:spacing w:val="1"/>
        </w:rPr>
        <w:t>ξ</w:t>
      </w:r>
      <w:r w:rsidRPr="00702720">
        <w:rPr>
          <w:rFonts w:eastAsia="Calibri" w:cs="Tahoma"/>
        </w:rPr>
        <w:t>ύ</w:t>
      </w:r>
      <w:r w:rsidRPr="00702720">
        <w:rPr>
          <w:rFonts w:cs="Tahoma"/>
          <w:spacing w:val="1"/>
        </w:rPr>
        <w:t xml:space="preserve"> </w:t>
      </w:r>
      <w:r w:rsidRPr="00702720">
        <w:rPr>
          <w:rFonts w:eastAsia="Calibri" w:cs="Tahoma"/>
          <w:spacing w:val="1"/>
        </w:rPr>
        <w:t>τ</w:t>
      </w:r>
      <w:r w:rsidRPr="00702720">
        <w:rPr>
          <w:rFonts w:eastAsia="Calibri" w:cs="Tahoma"/>
          <w:spacing w:val="-1"/>
        </w:rPr>
        <w:t>ο</w:t>
      </w:r>
      <w:r w:rsidRPr="00702720">
        <w:rPr>
          <w:rFonts w:eastAsia="Calibri" w:cs="Tahoma"/>
          <w:spacing w:val="1"/>
        </w:rPr>
        <w:t>υς</w:t>
      </w:r>
      <w:r w:rsidRPr="00702720">
        <w:rPr>
          <w:rFonts w:eastAsia="Calibri" w:cs="Tahoma"/>
        </w:rPr>
        <w:t>,</w:t>
      </w:r>
      <w:r w:rsidRPr="00702720">
        <w:rPr>
          <w:rFonts w:cs="Tahoma"/>
          <w:spacing w:val="3"/>
        </w:rPr>
        <w:t xml:space="preserve"> </w:t>
      </w:r>
      <w:r w:rsidRPr="00702720">
        <w:rPr>
          <w:rFonts w:eastAsia="Calibri" w:cs="Tahoma"/>
        </w:rPr>
        <w:t>εκ</w:t>
      </w:r>
      <w:r w:rsidRPr="00702720">
        <w:rPr>
          <w:rFonts w:cs="Tahoma"/>
          <w:spacing w:val="4"/>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rPr>
        <w:t xml:space="preserve"> </w:t>
      </w:r>
      <w:proofErr w:type="spellStart"/>
      <w:r w:rsidRPr="00702720">
        <w:rPr>
          <w:rFonts w:eastAsia="Calibri" w:cs="Tahoma"/>
          <w:spacing w:val="-1"/>
        </w:rPr>
        <w:t>ι</w:t>
      </w:r>
      <w:r w:rsidRPr="00702720">
        <w:rPr>
          <w:rFonts w:eastAsia="Calibri" w:cs="Tahoma"/>
        </w:rPr>
        <w:t>δ</w:t>
      </w:r>
      <w:r w:rsidRPr="00702720">
        <w:rPr>
          <w:rFonts w:eastAsia="Calibri" w:cs="Tahoma"/>
          <w:spacing w:val="-1"/>
        </w:rPr>
        <w:t>ι</w:t>
      </w:r>
      <w:r w:rsidRPr="00702720">
        <w:rPr>
          <w:rFonts w:eastAsia="Calibri" w:cs="Tahoma"/>
          <w:spacing w:val="1"/>
        </w:rPr>
        <w:t>ότ</w:t>
      </w:r>
      <w:r w:rsidRPr="00702720">
        <w:rPr>
          <w:rFonts w:eastAsia="Calibri" w:cs="Tahoma"/>
          <w:spacing w:val="-1"/>
        </w:rPr>
        <w:t>η</w:t>
      </w:r>
      <w:r w:rsidRPr="00702720">
        <w:rPr>
          <w:rFonts w:eastAsia="Calibri" w:cs="Tahoma"/>
          <w:spacing w:val="1"/>
        </w:rPr>
        <w:t>τ</w:t>
      </w:r>
      <w:r w:rsidRPr="00702720">
        <w:rPr>
          <w:rFonts w:eastAsia="Calibri" w:cs="Tahoma"/>
        </w:rPr>
        <w:t>άς</w:t>
      </w:r>
      <w:proofErr w:type="spellEnd"/>
      <w:r w:rsidRPr="00702720">
        <w:rPr>
          <w:rFonts w:cs="Tahoma"/>
          <w:spacing w:val="1"/>
        </w:rPr>
        <w:t xml:space="preserve"> </w:t>
      </w:r>
      <w:r w:rsidRPr="00702720">
        <w:rPr>
          <w:rFonts w:eastAsia="Calibri" w:cs="Tahoma"/>
          <w:spacing w:val="1"/>
        </w:rPr>
        <w:t>τ</w:t>
      </w:r>
      <w:r w:rsidRPr="00702720">
        <w:rPr>
          <w:rFonts w:eastAsia="Calibri" w:cs="Tahoma"/>
          <w:spacing w:val="-1"/>
        </w:rPr>
        <w:t>ο</w:t>
      </w:r>
      <w:r w:rsidRPr="00702720">
        <w:rPr>
          <w:rFonts w:eastAsia="Calibri" w:cs="Tahoma"/>
          <w:spacing w:val="1"/>
        </w:rPr>
        <w:t>υ</w:t>
      </w:r>
      <w:r w:rsidRPr="00702720">
        <w:rPr>
          <w:rFonts w:eastAsia="Calibri" w:cs="Tahoma"/>
        </w:rPr>
        <w:t>ς</w:t>
      </w:r>
      <w:r w:rsidRPr="00702720">
        <w:rPr>
          <w:rFonts w:cs="Tahoma"/>
          <w:spacing w:val="4"/>
        </w:rPr>
        <w:t xml:space="preserve"> </w:t>
      </w:r>
      <w:r w:rsidRPr="00702720">
        <w:rPr>
          <w:rFonts w:eastAsia="Calibri" w:cs="Tahoma"/>
        </w:rPr>
        <w:t>ως</w:t>
      </w:r>
      <w:r w:rsidRPr="00702720">
        <w:rPr>
          <w:rFonts w:cs="Tahoma"/>
          <w:spacing w:val="4"/>
        </w:rPr>
        <w:t xml:space="preserve"> </w:t>
      </w:r>
      <w:r w:rsidRPr="00702720">
        <w:rPr>
          <w:rFonts w:eastAsia="Calibri" w:cs="Tahoma"/>
          <w:spacing w:val="-1"/>
        </w:rPr>
        <w:t>μ</w:t>
      </w:r>
      <w:r w:rsidRPr="00702720">
        <w:rPr>
          <w:rFonts w:eastAsia="Calibri" w:cs="Tahoma"/>
        </w:rPr>
        <w:t>ε</w:t>
      </w:r>
      <w:r w:rsidRPr="00702720">
        <w:rPr>
          <w:rFonts w:eastAsia="Calibri" w:cs="Tahoma"/>
          <w:spacing w:val="1"/>
        </w:rPr>
        <w:t>λ</w:t>
      </w:r>
      <w:r w:rsidRPr="00702720">
        <w:rPr>
          <w:rFonts w:eastAsia="Calibri" w:cs="Tahoma"/>
        </w:rPr>
        <w:t>ών</w:t>
      </w:r>
      <w:r w:rsidRPr="00702720">
        <w:rPr>
          <w:rFonts w:cs="Tahoma"/>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4"/>
        </w:rPr>
        <w:t xml:space="preserve"> </w:t>
      </w:r>
      <w:r w:rsidRPr="00702720">
        <w:rPr>
          <w:rFonts w:eastAsia="Calibri" w:cs="Tahoma"/>
        </w:rPr>
        <w:t>έ</w:t>
      </w:r>
      <w:r w:rsidRPr="00702720">
        <w:rPr>
          <w:rFonts w:eastAsia="Calibri" w:cs="Tahoma"/>
          <w:spacing w:val="-1"/>
        </w:rPr>
        <w:t>ν</w:t>
      </w:r>
      <w:r w:rsidRPr="00702720">
        <w:rPr>
          <w:rFonts w:eastAsia="Calibri" w:cs="Tahoma"/>
        </w:rPr>
        <w:t>ωσ</w:t>
      </w:r>
      <w:r w:rsidRPr="00702720">
        <w:rPr>
          <w:rFonts w:eastAsia="Calibri" w:cs="Tahoma"/>
          <w:spacing w:val="-1"/>
        </w:rPr>
        <w:t>η</w:t>
      </w:r>
      <w:r w:rsidRPr="00702720">
        <w:rPr>
          <w:rFonts w:eastAsia="Calibri" w:cs="Tahoma"/>
        </w:rPr>
        <w:t>ς</w:t>
      </w:r>
      <w:r w:rsidRPr="00702720">
        <w:rPr>
          <w:rFonts w:cs="Tahoma"/>
          <w:spacing w:val="4"/>
        </w:rPr>
        <w:t xml:space="preserve"> </w:t>
      </w:r>
      <w:r w:rsidRPr="00702720">
        <w:rPr>
          <w:rFonts w:eastAsia="Calibri" w:cs="Tahoma"/>
        </w:rPr>
        <w:t>ή</w:t>
      </w:r>
      <w:r w:rsidRPr="00702720">
        <w:rPr>
          <w:rFonts w:cs="Tahoma"/>
          <w:spacing w:val="2"/>
        </w:rPr>
        <w:t xml:space="preserve"> </w:t>
      </w:r>
      <w:r w:rsidRPr="00702720">
        <w:rPr>
          <w:rFonts w:cs="Tahoma"/>
          <w:lang w:eastAsia="el-GR"/>
        </w:rPr>
        <w:t>κ</w:t>
      </w:r>
      <w:r w:rsidRPr="00702720">
        <w:rPr>
          <w:rFonts w:cs="Tahoma"/>
          <w:spacing w:val="1"/>
          <w:lang w:eastAsia="el-GR"/>
        </w:rPr>
        <w:t>ο</w:t>
      </w:r>
      <w:r w:rsidRPr="00702720">
        <w:rPr>
          <w:rFonts w:cs="Tahoma"/>
          <w:spacing w:val="-1"/>
          <w:lang w:eastAsia="el-GR"/>
        </w:rPr>
        <w:t>ινο</w:t>
      </w:r>
      <w:r w:rsidRPr="00702720">
        <w:rPr>
          <w:rFonts w:cs="Tahoma"/>
          <w:lang w:eastAsia="el-GR"/>
        </w:rPr>
        <w:t>π</w:t>
      </w:r>
      <w:r w:rsidRPr="00702720">
        <w:rPr>
          <w:rFonts w:cs="Tahoma"/>
          <w:spacing w:val="1"/>
          <w:lang w:eastAsia="el-GR"/>
        </w:rPr>
        <w:t>ρ</w:t>
      </w:r>
      <w:r w:rsidRPr="00702720">
        <w:rPr>
          <w:rFonts w:cs="Tahoma"/>
          <w:spacing w:val="-3"/>
          <w:lang w:eastAsia="el-GR"/>
        </w:rPr>
        <w:t>α</w:t>
      </w:r>
      <w:r w:rsidRPr="00702720">
        <w:rPr>
          <w:rFonts w:cs="Tahoma"/>
          <w:spacing w:val="1"/>
          <w:lang w:eastAsia="el-GR"/>
        </w:rPr>
        <w:t>ξ</w:t>
      </w:r>
      <w:r w:rsidRPr="00702720">
        <w:rPr>
          <w:rFonts w:cs="Tahoma"/>
          <w:spacing w:val="-1"/>
          <w:lang w:eastAsia="el-GR"/>
        </w:rPr>
        <w:t>ί</w:t>
      </w:r>
      <w:r w:rsidRPr="00702720">
        <w:rPr>
          <w:rFonts w:cs="Tahoma"/>
          <w:lang w:eastAsia="el-GR"/>
        </w:rPr>
        <w:t>α</w:t>
      </w:r>
      <w:r w:rsidRPr="00702720">
        <w:rPr>
          <w:rFonts w:cs="Tahoma"/>
          <w:spacing w:val="1"/>
          <w:lang w:eastAsia="el-GR"/>
        </w:rPr>
        <w:t>ς</w:t>
      </w:r>
      <w:r w:rsidRPr="00702720">
        <w:rPr>
          <w:rFonts w:eastAsia="Calibri" w:cs="Tahoma"/>
        </w:rPr>
        <w:t>,</w:t>
      </w:r>
      <w:r w:rsidRPr="00702720">
        <w:rPr>
          <w:rFonts w:cs="Tahoma"/>
          <w:spacing w:val="3"/>
        </w:rPr>
        <w:t xml:space="preserve"> </w:t>
      </w:r>
      <w:r w:rsidRPr="00702720">
        <w:rPr>
          <w:rFonts w:eastAsia="Calibri" w:cs="Tahoma"/>
        </w:rPr>
        <w:t>γ</w:t>
      </w:r>
      <w:r w:rsidRPr="00702720">
        <w:rPr>
          <w:rFonts w:eastAsia="Calibri" w:cs="Tahoma"/>
          <w:spacing w:val="-1"/>
        </w:rPr>
        <w:t>ι</w:t>
      </w:r>
      <w:r w:rsidRPr="00702720">
        <w:rPr>
          <w:rFonts w:eastAsia="Calibri" w:cs="Tahoma"/>
        </w:rPr>
        <w:t>α</w:t>
      </w:r>
      <w:r w:rsidRPr="00702720">
        <w:rPr>
          <w:rFonts w:cs="Tahoma"/>
          <w:spacing w:val="3"/>
        </w:rPr>
        <w:t xml:space="preserve"> </w:t>
      </w:r>
      <w:r w:rsidRPr="00702720">
        <w:rPr>
          <w:rFonts w:eastAsia="Calibri" w:cs="Tahoma"/>
          <w:spacing w:val="1"/>
        </w:rPr>
        <w:t>τ</w:t>
      </w:r>
      <w:r w:rsidRPr="00702720">
        <w:rPr>
          <w:rFonts w:eastAsia="Calibri" w:cs="Tahoma"/>
        </w:rPr>
        <w:t>η</w:t>
      </w:r>
      <w:r w:rsidRPr="00702720">
        <w:rPr>
          <w:rFonts w:cs="Tahoma"/>
          <w:spacing w:val="2"/>
        </w:rPr>
        <w:t xml:space="preserve"> </w:t>
      </w:r>
      <w:r w:rsidRPr="00702720">
        <w:rPr>
          <w:rFonts w:eastAsia="Calibri" w:cs="Tahoma"/>
        </w:rPr>
        <w:t>σ</w:t>
      </w:r>
      <w:r w:rsidRPr="00702720">
        <w:rPr>
          <w:rFonts w:eastAsia="Calibri" w:cs="Tahoma"/>
          <w:spacing w:val="1"/>
        </w:rPr>
        <w:t>υμ</w:t>
      </w:r>
      <w:r w:rsidRPr="00702720">
        <w:rPr>
          <w:rFonts w:eastAsia="Calibri" w:cs="Tahoma"/>
          <w:spacing w:val="-1"/>
        </w:rPr>
        <w:t>μ</w:t>
      </w:r>
      <w:r w:rsidRPr="00702720">
        <w:rPr>
          <w:rFonts w:eastAsia="Calibri" w:cs="Tahoma"/>
        </w:rPr>
        <w:t>ε</w:t>
      </w:r>
      <w:r w:rsidRPr="00702720">
        <w:rPr>
          <w:rFonts w:eastAsia="Calibri" w:cs="Tahoma"/>
          <w:spacing w:val="-1"/>
        </w:rPr>
        <w:t>τ</w:t>
      </w:r>
      <w:r w:rsidRPr="00702720">
        <w:rPr>
          <w:rFonts w:eastAsia="Calibri" w:cs="Tahoma"/>
          <w:spacing w:val="1"/>
        </w:rPr>
        <w:t>ο</w:t>
      </w:r>
      <w:r w:rsidRPr="00702720">
        <w:rPr>
          <w:rFonts w:eastAsia="Calibri" w:cs="Tahoma"/>
        </w:rPr>
        <w:t>χή</w:t>
      </w:r>
      <w:r w:rsidRPr="00702720">
        <w:rPr>
          <w:rFonts w:cs="Tahoma"/>
          <w:spacing w:val="2"/>
        </w:rPr>
        <w:t xml:space="preserve"> </w:t>
      </w:r>
      <w:r w:rsidRPr="00702720">
        <w:rPr>
          <w:rFonts w:eastAsia="Calibri" w:cs="Tahoma"/>
          <w:spacing w:val="1"/>
        </w:rPr>
        <w:t>τ</w:t>
      </w:r>
      <w:r w:rsidRPr="00702720">
        <w:rPr>
          <w:rFonts w:eastAsia="Calibri" w:cs="Tahoma"/>
          <w:spacing w:val="-1"/>
        </w:rPr>
        <w:t>ο</w:t>
      </w:r>
      <w:r w:rsidRPr="00702720">
        <w:rPr>
          <w:rFonts w:eastAsia="Calibri" w:cs="Tahoma"/>
          <w:spacing w:val="1"/>
        </w:rPr>
        <w:t>υ</w:t>
      </w:r>
      <w:r w:rsidRPr="00702720">
        <w:rPr>
          <w:rFonts w:eastAsia="Calibri" w:cs="Tahoma"/>
          <w:spacing w:val="-1"/>
        </w:rPr>
        <w:t>/τη</w:t>
      </w:r>
      <w:r w:rsidRPr="00702720">
        <w:rPr>
          <w:rFonts w:eastAsia="Calibri" w:cs="Tahoma"/>
          <w:spacing w:val="1"/>
        </w:rPr>
        <w:t>ς/</w:t>
      </w:r>
      <w:r w:rsidRPr="00702720">
        <w:rPr>
          <w:rFonts w:eastAsia="Calibri" w:cs="Tahoma"/>
          <w:spacing w:val="-1"/>
        </w:rPr>
        <w:t>τ</w:t>
      </w:r>
      <w:r w:rsidRPr="00702720">
        <w:rPr>
          <w:rFonts w:eastAsia="Calibri" w:cs="Tahoma"/>
          <w:spacing w:val="1"/>
        </w:rPr>
        <w:t>ο</w:t>
      </w:r>
      <w:r w:rsidRPr="00702720">
        <w:rPr>
          <w:rFonts w:eastAsia="Calibri" w:cs="Tahoma"/>
          <w:spacing w:val="-2"/>
        </w:rPr>
        <w:t>υ</w:t>
      </w:r>
      <w:r w:rsidRPr="00702720">
        <w:rPr>
          <w:rFonts w:eastAsia="Calibri" w:cs="Tahoma"/>
        </w:rPr>
        <w:t>ς</w:t>
      </w:r>
      <w:r w:rsidRPr="00702720">
        <w:rPr>
          <w:rFonts w:cs="Tahoma"/>
          <w:spacing w:val="4"/>
        </w:rPr>
        <w:t xml:space="preserve"> </w:t>
      </w:r>
      <w:r w:rsidRPr="00702720">
        <w:rPr>
          <w:rFonts w:eastAsia="Calibri" w:cs="Tahoma"/>
        </w:rPr>
        <w:t>σ</w:t>
      </w:r>
      <w:r w:rsidRPr="00702720">
        <w:rPr>
          <w:rFonts w:eastAsia="Calibri" w:cs="Tahoma"/>
          <w:spacing w:val="1"/>
        </w:rPr>
        <w:t>ύ</w:t>
      </w:r>
      <w:r w:rsidRPr="00702720">
        <w:rPr>
          <w:rFonts w:eastAsia="Calibri" w:cs="Tahoma"/>
          <w:spacing w:val="-1"/>
        </w:rPr>
        <w:t>μ</w:t>
      </w:r>
      <w:r w:rsidRPr="00702720">
        <w:rPr>
          <w:rFonts w:eastAsia="Calibri" w:cs="Tahoma"/>
        </w:rPr>
        <w:t>φω</w:t>
      </w:r>
      <w:r w:rsidRPr="00702720">
        <w:rPr>
          <w:rFonts w:eastAsia="Calibri" w:cs="Tahoma"/>
          <w:spacing w:val="-1"/>
        </w:rPr>
        <w:t>ν</w:t>
      </w:r>
      <w:r w:rsidRPr="00702720">
        <w:rPr>
          <w:rFonts w:eastAsia="Calibri" w:cs="Tahoma"/>
        </w:rPr>
        <w:t>α</w:t>
      </w:r>
      <w:r w:rsidRPr="00702720">
        <w:rPr>
          <w:rFonts w:cs="Tahoma"/>
          <w:spacing w:val="3"/>
        </w:rPr>
        <w:t xml:space="preserve"> </w:t>
      </w:r>
      <w:r w:rsidRPr="00702720">
        <w:rPr>
          <w:rFonts w:eastAsia="Calibri" w:cs="Tahoma"/>
          <w:spacing w:val="1"/>
        </w:rPr>
        <w:t>μ</w:t>
      </w:r>
      <w:r w:rsidRPr="00702720">
        <w:rPr>
          <w:rFonts w:eastAsia="Calibri" w:cs="Tahoma"/>
        </w:rPr>
        <w:t>ε</w:t>
      </w:r>
      <w:r w:rsidRPr="00702720">
        <w:rPr>
          <w:rFonts w:cs="Tahoma"/>
          <w:spacing w:val="3"/>
        </w:rPr>
        <w:t xml:space="preserve"> </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rPr>
        <w:t xml:space="preserve"> </w:t>
      </w:r>
      <w:r w:rsidRPr="00702720">
        <w:rPr>
          <w:rFonts w:eastAsia="Calibri" w:cs="Tahoma"/>
        </w:rPr>
        <w:t>(α</w:t>
      </w:r>
      <w:r w:rsidRPr="00702720">
        <w:rPr>
          <w:rFonts w:eastAsia="Calibri" w:cs="Tahoma"/>
          <w:spacing w:val="1"/>
        </w:rPr>
        <w:t>ρ</w:t>
      </w:r>
      <w:r w:rsidRPr="00702720">
        <w:rPr>
          <w:rFonts w:eastAsia="Calibri" w:cs="Tahoma"/>
          <w:spacing w:val="-1"/>
        </w:rPr>
        <w:t>ι</w:t>
      </w:r>
      <w:r w:rsidRPr="00702720">
        <w:rPr>
          <w:rFonts w:eastAsia="Calibri" w:cs="Tahoma"/>
        </w:rPr>
        <w:t>θ</w:t>
      </w:r>
      <w:r w:rsidRPr="00702720">
        <w:rPr>
          <w:rFonts w:eastAsia="Calibri" w:cs="Tahoma"/>
          <w:spacing w:val="-1"/>
        </w:rPr>
        <w:t>μ</w:t>
      </w:r>
      <w:r w:rsidRPr="00702720">
        <w:rPr>
          <w:rFonts w:eastAsia="Calibri" w:cs="Tahoma"/>
          <w:spacing w:val="1"/>
        </w:rPr>
        <w:t>ό/</w:t>
      </w:r>
      <w:r w:rsidRPr="00702720">
        <w:rPr>
          <w:rFonts w:eastAsia="Calibri" w:cs="Tahoma"/>
          <w:spacing w:val="-3"/>
        </w:rPr>
        <w:t>η</w:t>
      </w:r>
      <w:r w:rsidRPr="00702720">
        <w:rPr>
          <w:rFonts w:eastAsia="Calibri" w:cs="Tahoma"/>
          <w:spacing w:val="1"/>
        </w:rPr>
        <w:t>μ</w:t>
      </w:r>
      <w:r w:rsidRPr="00702720">
        <w:rPr>
          <w:rFonts w:eastAsia="Calibri" w:cs="Tahoma"/>
        </w:rPr>
        <w:t>ε</w:t>
      </w:r>
      <w:r w:rsidRPr="00702720">
        <w:rPr>
          <w:rFonts w:eastAsia="Calibri" w:cs="Tahoma"/>
          <w:spacing w:val="-2"/>
        </w:rPr>
        <w:t>ρ</w:t>
      </w:r>
      <w:r w:rsidRPr="00702720">
        <w:rPr>
          <w:rFonts w:eastAsia="Calibri" w:cs="Tahoma"/>
          <w:spacing w:val="-1"/>
        </w:rPr>
        <w:t>ο</w:t>
      </w:r>
      <w:r w:rsidRPr="00702720">
        <w:rPr>
          <w:rFonts w:eastAsia="Calibri" w:cs="Tahoma"/>
          <w:spacing w:val="1"/>
        </w:rPr>
        <w:t>μ</w:t>
      </w:r>
      <w:r w:rsidRPr="00702720">
        <w:rPr>
          <w:rFonts w:eastAsia="Calibri" w:cs="Tahoma"/>
          <w:spacing w:val="-1"/>
        </w:rPr>
        <w:t>ηνί</w:t>
      </w:r>
      <w:r w:rsidRPr="00702720">
        <w:rPr>
          <w:rFonts w:eastAsia="Calibri" w:cs="Tahoma"/>
        </w:rPr>
        <w:t>α)</w:t>
      </w:r>
      <w:r w:rsidRPr="00702720">
        <w:rPr>
          <w:rFonts w:cs="Tahoma"/>
          <w:spacing w:val="1"/>
        </w:rPr>
        <w:t xml:space="preserve"> </w:t>
      </w:r>
      <w:r w:rsidRPr="00702720">
        <w:rPr>
          <w:rFonts w:eastAsia="Calibri" w:cs="Tahoma"/>
          <w:spacing w:val="-1"/>
        </w:rPr>
        <w:t>......</w:t>
      </w:r>
      <w:r w:rsidRPr="00702720">
        <w:rPr>
          <w:rFonts w:eastAsia="Calibri" w:cs="Tahoma"/>
          <w:spacing w:val="2"/>
        </w:rPr>
        <w:t>.</w:t>
      </w:r>
      <w:r w:rsidRPr="00702720">
        <w:rPr>
          <w:rFonts w:eastAsia="Calibri" w:cs="Tahoma"/>
          <w:spacing w:val="-1"/>
        </w:rPr>
        <w:t>.........</w:t>
      </w:r>
      <w:r w:rsidRPr="00702720">
        <w:rPr>
          <w:rFonts w:eastAsia="Calibri" w:cs="Tahoma"/>
          <w:spacing w:val="2"/>
        </w:rPr>
        <w:t>.</w:t>
      </w:r>
      <w:r w:rsidRPr="00702720">
        <w:rPr>
          <w:rFonts w:eastAsia="Calibri" w:cs="Tahoma"/>
          <w:spacing w:val="-1"/>
        </w:rPr>
        <w:t>...</w:t>
      </w:r>
      <w:r w:rsidRPr="00702720">
        <w:rPr>
          <w:rFonts w:eastAsia="Calibri" w:cs="Tahoma"/>
        </w:rPr>
        <w:t>.</w:t>
      </w:r>
      <w:r w:rsidRPr="00702720">
        <w:rPr>
          <w:rFonts w:cs="Tahoma"/>
        </w:rPr>
        <w:t xml:space="preserve"> </w:t>
      </w:r>
      <w:r w:rsidRPr="00702720">
        <w:rPr>
          <w:rFonts w:eastAsia="Calibri" w:cs="Tahoma"/>
        </w:rPr>
        <w:t>Δ</w:t>
      </w:r>
      <w:r w:rsidRPr="00702720">
        <w:rPr>
          <w:rFonts w:eastAsia="Calibri" w:cs="Tahoma"/>
          <w:spacing w:val="-1"/>
        </w:rPr>
        <w:t>ι</w:t>
      </w:r>
      <w:r w:rsidRPr="00702720">
        <w:rPr>
          <w:rFonts w:eastAsia="Calibri" w:cs="Tahoma"/>
        </w:rPr>
        <w:t>ακ</w:t>
      </w:r>
      <w:r w:rsidRPr="00702720">
        <w:rPr>
          <w:rFonts w:eastAsia="Calibri" w:cs="Tahoma"/>
          <w:spacing w:val="-1"/>
        </w:rPr>
        <w:t>ή</w:t>
      </w:r>
      <w:r w:rsidRPr="00702720">
        <w:rPr>
          <w:rFonts w:eastAsia="Calibri" w:cs="Tahoma"/>
          <w:spacing w:val="1"/>
        </w:rPr>
        <w:t>ρυξ</w:t>
      </w:r>
      <w:r w:rsidRPr="00702720">
        <w:rPr>
          <w:rFonts w:eastAsia="Calibri" w:cs="Tahoma"/>
        </w:rPr>
        <w:t>η</w:t>
      </w:r>
      <w:r w:rsidRPr="00702720">
        <w:rPr>
          <w:rFonts w:cs="Tahoma"/>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1"/>
        </w:rPr>
        <w:t xml:space="preserve"> </w:t>
      </w:r>
      <w:r w:rsidRPr="00702720">
        <w:rPr>
          <w:rFonts w:eastAsia="Calibri" w:cs="Tahoma"/>
        </w:rPr>
        <w:t>Α</w:t>
      </w:r>
      <w:r w:rsidRPr="00702720">
        <w:rPr>
          <w:rFonts w:eastAsia="Calibri" w:cs="Tahoma"/>
          <w:spacing w:val="-1"/>
        </w:rPr>
        <w:t>ν</w:t>
      </w:r>
      <w:r w:rsidRPr="00702720">
        <w:rPr>
          <w:rFonts w:eastAsia="Calibri" w:cs="Tahoma"/>
        </w:rPr>
        <w:t>αθέ</w:t>
      </w:r>
      <w:r w:rsidRPr="00702720">
        <w:rPr>
          <w:rFonts w:eastAsia="Calibri" w:cs="Tahoma"/>
          <w:spacing w:val="1"/>
        </w:rPr>
        <w:t>τ</w:t>
      </w:r>
      <w:r w:rsidRPr="00702720">
        <w:rPr>
          <w:rFonts w:eastAsia="Calibri" w:cs="Tahoma"/>
          <w:spacing w:val="-1"/>
        </w:rPr>
        <w:t>ο</w:t>
      </w:r>
      <w:r w:rsidRPr="00702720">
        <w:rPr>
          <w:rFonts w:eastAsia="Calibri" w:cs="Tahoma"/>
          <w:spacing w:val="1"/>
        </w:rPr>
        <w:t>υ</w:t>
      </w:r>
      <w:r w:rsidRPr="00702720">
        <w:rPr>
          <w:rFonts w:eastAsia="Calibri" w:cs="Tahoma"/>
        </w:rPr>
        <w:t>σας</w:t>
      </w:r>
      <w:r w:rsidRPr="00702720">
        <w:rPr>
          <w:rFonts w:cs="Tahoma"/>
          <w:spacing w:val="1"/>
        </w:rPr>
        <w:t xml:space="preserve"> </w:t>
      </w:r>
      <w:r w:rsidRPr="00702720">
        <w:rPr>
          <w:rFonts w:eastAsia="Calibri" w:cs="Tahoma"/>
          <w:spacing w:val="-3"/>
        </w:rPr>
        <w:t>Α</w:t>
      </w:r>
      <w:r w:rsidRPr="00702720">
        <w:rPr>
          <w:rFonts w:eastAsia="Calibri" w:cs="Tahoma"/>
          <w:spacing w:val="1"/>
        </w:rPr>
        <w:t>ρ</w:t>
      </w:r>
      <w:r w:rsidRPr="00702720">
        <w:rPr>
          <w:rFonts w:eastAsia="Calibri" w:cs="Tahoma"/>
        </w:rPr>
        <w:t>χ</w:t>
      </w:r>
      <w:r w:rsidRPr="00702720">
        <w:rPr>
          <w:rFonts w:eastAsia="Calibri" w:cs="Tahoma"/>
          <w:spacing w:val="-1"/>
        </w:rPr>
        <w:t>ή</w:t>
      </w:r>
      <w:r w:rsidRPr="00702720">
        <w:rPr>
          <w:rFonts w:eastAsia="Calibri" w:cs="Tahoma"/>
          <w:spacing w:val="1"/>
        </w:rPr>
        <w:t>ς</w:t>
      </w:r>
      <w:r w:rsidRPr="00702720">
        <w:rPr>
          <w:rFonts w:eastAsia="Calibri" w:cs="Tahoma"/>
        </w:rPr>
        <w:t>,</w:t>
      </w:r>
      <w:r w:rsidRPr="00702720">
        <w:rPr>
          <w:rFonts w:cs="Tahoma"/>
          <w:spacing w:val="1"/>
        </w:rPr>
        <w:t xml:space="preserve"> </w:t>
      </w:r>
      <w:r w:rsidRPr="00702720">
        <w:rPr>
          <w:rFonts w:eastAsia="Calibri" w:cs="Tahoma"/>
        </w:rPr>
        <w:t>γ</w:t>
      </w:r>
      <w:r w:rsidRPr="00702720">
        <w:rPr>
          <w:rFonts w:eastAsia="Calibri" w:cs="Tahoma"/>
          <w:spacing w:val="-1"/>
        </w:rPr>
        <w:t>ι</w:t>
      </w:r>
      <w:r w:rsidRPr="00702720">
        <w:rPr>
          <w:rFonts w:eastAsia="Calibri" w:cs="Tahoma"/>
        </w:rPr>
        <w:t>α</w:t>
      </w:r>
      <w:r w:rsidRPr="00702720">
        <w:rPr>
          <w:rFonts w:cs="Tahoma"/>
        </w:rPr>
        <w:t xml:space="preserve"> </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rPr>
        <w:t xml:space="preserve"> </w:t>
      </w:r>
      <w:r w:rsidRPr="00702720">
        <w:rPr>
          <w:rFonts w:eastAsia="Calibri" w:cs="Tahoma"/>
        </w:rPr>
        <w:t>α</w:t>
      </w:r>
      <w:r w:rsidRPr="00702720">
        <w:rPr>
          <w:rFonts w:eastAsia="Calibri" w:cs="Tahoma"/>
          <w:spacing w:val="-1"/>
        </w:rPr>
        <w:t>ν</w:t>
      </w:r>
      <w:r w:rsidRPr="00702720">
        <w:rPr>
          <w:rFonts w:eastAsia="Calibri" w:cs="Tahoma"/>
        </w:rPr>
        <w:t>άδε</w:t>
      </w:r>
      <w:r w:rsidRPr="00702720">
        <w:rPr>
          <w:rFonts w:eastAsia="Calibri" w:cs="Tahoma"/>
          <w:spacing w:val="-1"/>
        </w:rPr>
        <w:t>ι</w:t>
      </w:r>
      <w:r w:rsidRPr="00702720">
        <w:rPr>
          <w:rFonts w:eastAsia="Calibri" w:cs="Tahoma"/>
          <w:spacing w:val="1"/>
        </w:rPr>
        <w:t>ξ</w:t>
      </w:r>
      <w:r w:rsidRPr="00702720">
        <w:rPr>
          <w:rFonts w:eastAsia="Calibri" w:cs="Tahoma"/>
        </w:rPr>
        <w:t>η</w:t>
      </w:r>
      <w:r w:rsidRPr="00702720">
        <w:rPr>
          <w:rFonts w:cs="Tahoma"/>
        </w:rPr>
        <w:t xml:space="preserve"> </w:t>
      </w:r>
      <w:r w:rsidRPr="00702720">
        <w:rPr>
          <w:rFonts w:eastAsia="Calibri" w:cs="Tahoma"/>
        </w:rPr>
        <w:t>Α</w:t>
      </w:r>
      <w:r w:rsidRPr="00702720">
        <w:rPr>
          <w:rFonts w:eastAsia="Calibri" w:cs="Tahoma"/>
          <w:spacing w:val="-1"/>
        </w:rPr>
        <w:t>ν</w:t>
      </w:r>
      <w:r w:rsidRPr="00702720">
        <w:rPr>
          <w:rFonts w:eastAsia="Calibri" w:cs="Tahoma"/>
        </w:rPr>
        <w:t>αδ</w:t>
      </w:r>
      <w:r w:rsidRPr="00702720">
        <w:rPr>
          <w:rFonts w:eastAsia="Calibri" w:cs="Tahoma"/>
          <w:spacing w:val="1"/>
        </w:rPr>
        <w:t>ό</w:t>
      </w:r>
      <w:r w:rsidRPr="00702720">
        <w:rPr>
          <w:rFonts w:eastAsia="Calibri" w:cs="Tahoma"/>
        </w:rPr>
        <w:t>χ</w:t>
      </w:r>
      <w:r w:rsidRPr="00702720">
        <w:rPr>
          <w:rFonts w:eastAsia="Calibri" w:cs="Tahoma"/>
          <w:spacing w:val="1"/>
        </w:rPr>
        <w:t>ου</w:t>
      </w:r>
      <w:r w:rsidRPr="00702720">
        <w:rPr>
          <w:rFonts w:eastAsia="Calibri" w:cs="Tahoma"/>
        </w:rPr>
        <w:t>,</w:t>
      </w:r>
      <w:r w:rsidRPr="00702720">
        <w:rPr>
          <w:rFonts w:cs="Tahoma"/>
          <w:spacing w:val="1"/>
        </w:rPr>
        <w:t xml:space="preserve"> </w:t>
      </w:r>
      <w:r w:rsidRPr="00702720">
        <w:rPr>
          <w:rFonts w:eastAsia="Calibri" w:cs="Tahoma"/>
        </w:rPr>
        <w:t>γ</w:t>
      </w:r>
      <w:r w:rsidRPr="00702720">
        <w:rPr>
          <w:rFonts w:eastAsia="Calibri" w:cs="Tahoma"/>
          <w:spacing w:val="-1"/>
        </w:rPr>
        <w:t>ι</w:t>
      </w:r>
      <w:r w:rsidRPr="00702720">
        <w:rPr>
          <w:rFonts w:eastAsia="Calibri" w:cs="Tahoma"/>
        </w:rPr>
        <w:t>α</w:t>
      </w:r>
      <w:r w:rsidRPr="00702720">
        <w:rPr>
          <w:rFonts w:cs="Tahoma"/>
        </w:rPr>
        <w:t xml:space="preserve"> </w:t>
      </w:r>
      <w:r w:rsidRPr="00702720">
        <w:rPr>
          <w:rFonts w:eastAsia="Calibri" w:cs="Tahoma"/>
          <w:spacing w:val="1"/>
        </w:rPr>
        <w:t>τ</w:t>
      </w:r>
      <w:r w:rsidRPr="00702720">
        <w:rPr>
          <w:rFonts w:eastAsia="Calibri" w:cs="Tahoma"/>
          <w:spacing w:val="-1"/>
        </w:rPr>
        <w:t>η</w:t>
      </w:r>
      <w:r w:rsidRPr="00702720">
        <w:rPr>
          <w:rFonts w:eastAsia="Calibri" w:cs="Tahoma"/>
        </w:rPr>
        <w:t>ν</w:t>
      </w:r>
      <w:r w:rsidRPr="00702720">
        <w:rPr>
          <w:rFonts w:cs="Tahoma"/>
          <w:spacing w:val="-5"/>
        </w:rPr>
        <w:t xml:space="preserve"> </w:t>
      </w:r>
      <w:r w:rsidRPr="00702720">
        <w:rPr>
          <w:rFonts w:eastAsia="Calibri" w:cs="Tahoma"/>
        </w:rPr>
        <w:t>α</w:t>
      </w:r>
      <w:r w:rsidRPr="00702720">
        <w:rPr>
          <w:rFonts w:eastAsia="Calibri" w:cs="Tahoma"/>
          <w:spacing w:val="-1"/>
        </w:rPr>
        <w:t>ν</w:t>
      </w:r>
      <w:r w:rsidRPr="00702720">
        <w:rPr>
          <w:rFonts w:eastAsia="Calibri" w:cs="Tahoma"/>
        </w:rPr>
        <w:t>άθεση</w:t>
      </w:r>
      <w:r w:rsidRPr="00702720">
        <w:rPr>
          <w:rFonts w:cs="Tahoma"/>
          <w:spacing w:val="-8"/>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4"/>
        </w:rPr>
        <w:t xml:space="preserve"> </w:t>
      </w:r>
      <w:r w:rsidRPr="00702720">
        <w:rPr>
          <w:rFonts w:eastAsia="Calibri" w:cs="Tahoma"/>
          <w:spacing w:val="-2"/>
        </w:rPr>
        <w:t>σ</w:t>
      </w:r>
      <w:r w:rsidRPr="00702720">
        <w:rPr>
          <w:rFonts w:eastAsia="Calibri" w:cs="Tahoma"/>
          <w:spacing w:val="1"/>
        </w:rPr>
        <w:t>ύμ</w:t>
      </w:r>
      <w:r w:rsidRPr="00702720">
        <w:rPr>
          <w:rFonts w:eastAsia="Calibri" w:cs="Tahoma"/>
        </w:rPr>
        <w:t>β</w:t>
      </w:r>
      <w:r w:rsidRPr="00702720">
        <w:rPr>
          <w:rFonts w:eastAsia="Calibri" w:cs="Tahoma"/>
          <w:spacing w:val="-3"/>
        </w:rPr>
        <w:t>α</w:t>
      </w:r>
      <w:r w:rsidRPr="00702720">
        <w:rPr>
          <w:rFonts w:eastAsia="Calibri" w:cs="Tahoma"/>
        </w:rPr>
        <w:t>σ</w:t>
      </w:r>
      <w:r w:rsidRPr="00702720">
        <w:rPr>
          <w:rFonts w:eastAsia="Calibri" w:cs="Tahoma"/>
          <w:spacing w:val="-1"/>
        </w:rPr>
        <w:t>η</w:t>
      </w:r>
      <w:r w:rsidRPr="00702720">
        <w:rPr>
          <w:rFonts w:eastAsia="Calibri" w:cs="Tahoma"/>
          <w:spacing w:val="1"/>
        </w:rPr>
        <w:t>ς</w:t>
      </w:r>
      <w:r w:rsidRPr="00702720">
        <w:rPr>
          <w:rFonts w:eastAsia="Calibri" w:cs="Tahoma"/>
        </w:rPr>
        <w:t>:</w:t>
      </w:r>
      <w:r w:rsidR="00104F0B" w:rsidRPr="00702720">
        <w:rPr>
          <w:rFonts w:eastAsia="Calibri" w:cs="Tahoma"/>
        </w:rPr>
        <w:t xml:space="preserve">  «(Τίτλος Σύμβασης)»</w:t>
      </w:r>
    </w:p>
    <w:p w14:paraId="6CF1EDDE" w14:textId="77777777" w:rsidR="00F661A1" w:rsidRPr="00702720" w:rsidRDefault="00F661A1" w:rsidP="0093454E">
      <w:pPr>
        <w:rPr>
          <w:rFonts w:cs="Tahoma"/>
          <w:lang w:eastAsia="el-GR"/>
        </w:rPr>
      </w:pPr>
      <w:r w:rsidRPr="00702720">
        <w:rPr>
          <w:rFonts w:cs="Tahoma"/>
          <w:lang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183F5756" w14:textId="77777777" w:rsidR="00F661A1" w:rsidRPr="00702720" w:rsidRDefault="00F661A1" w:rsidP="0093454E">
      <w:pPr>
        <w:rPr>
          <w:rFonts w:cs="Tahoma"/>
          <w:lang w:eastAsia="el-GR"/>
        </w:rPr>
      </w:pPr>
      <w:r w:rsidRPr="00702720">
        <w:rPr>
          <w:rFonts w:cs="Tahoma"/>
          <w:lang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6E524EE8" w14:textId="77777777" w:rsidR="00E0656C" w:rsidRPr="00702720" w:rsidRDefault="00E0656C" w:rsidP="0093454E">
      <w:pPr>
        <w:rPr>
          <w:rFonts w:eastAsia="Calibri" w:cs="Tahoma"/>
        </w:rPr>
      </w:pPr>
      <w:r w:rsidRPr="00702720">
        <w:rPr>
          <w:rFonts w:eastAsia="Calibri" w:cs="Tahoma"/>
        </w:rPr>
        <w:t>Η</w:t>
      </w:r>
      <w:r w:rsidRPr="00702720">
        <w:rPr>
          <w:rFonts w:cs="Tahoma"/>
        </w:rPr>
        <w:t xml:space="preserve"> </w:t>
      </w:r>
      <w:r w:rsidRPr="00702720">
        <w:rPr>
          <w:rFonts w:eastAsia="Calibri" w:cs="Tahoma"/>
        </w:rPr>
        <w:t>παρούσα</w:t>
      </w:r>
      <w:r w:rsidRPr="00702720">
        <w:rPr>
          <w:rFonts w:cs="Tahoma"/>
        </w:rPr>
        <w:t xml:space="preserve"> </w:t>
      </w:r>
      <w:r w:rsidRPr="00702720">
        <w:rPr>
          <w:rFonts w:eastAsia="Calibri" w:cs="Tahoma"/>
        </w:rPr>
        <w:t>ισχύει</w:t>
      </w:r>
      <w:r w:rsidRPr="00702720">
        <w:rPr>
          <w:rFonts w:cs="Tahoma"/>
        </w:rPr>
        <w:t xml:space="preserve"> </w:t>
      </w:r>
      <w:r w:rsidRPr="00702720">
        <w:rPr>
          <w:rFonts w:eastAsia="Calibri" w:cs="Tahoma"/>
        </w:rPr>
        <w:t>μέχρι</w:t>
      </w:r>
      <w:r w:rsidRPr="00702720">
        <w:rPr>
          <w:rFonts w:cs="Tahoma"/>
        </w:rPr>
        <w:t xml:space="preserve"> </w:t>
      </w:r>
      <w:r w:rsidRPr="00702720">
        <w:rPr>
          <w:rFonts w:eastAsia="Calibri" w:cs="Tahoma"/>
        </w:rPr>
        <w:t>και</w:t>
      </w:r>
      <w:r w:rsidRPr="00702720">
        <w:rPr>
          <w:rFonts w:cs="Tahoma"/>
        </w:rPr>
        <w:t xml:space="preserve"> </w:t>
      </w:r>
      <w:r w:rsidRPr="00702720">
        <w:rPr>
          <w:rFonts w:eastAsia="Calibri" w:cs="Tahoma"/>
        </w:rPr>
        <w:t>την</w:t>
      </w:r>
      <w:r w:rsidRPr="00702720">
        <w:rPr>
          <w:rFonts w:cs="Tahoma"/>
        </w:rPr>
        <w:t xml:space="preserve"> </w:t>
      </w:r>
      <w:r w:rsidRPr="00702720">
        <w:rPr>
          <w:rFonts w:eastAsia="Calibri" w:cs="Tahoma"/>
        </w:rPr>
        <w:t>...................................................</w:t>
      </w:r>
      <w:r w:rsidRPr="00702720">
        <w:rPr>
          <w:rFonts w:cs="Tahoma"/>
        </w:rPr>
        <w:t xml:space="preserve"> </w:t>
      </w:r>
      <w:r w:rsidRPr="00702720">
        <w:rPr>
          <w:rFonts w:eastAsia="Calibri" w:cs="Tahoma"/>
        </w:rPr>
        <w:t>(η</w:t>
      </w:r>
      <w:r w:rsidRPr="00702720">
        <w:rPr>
          <w:rFonts w:cs="Tahoma"/>
        </w:rPr>
        <w:t xml:space="preserve"> </w:t>
      </w:r>
      <w:r w:rsidRPr="00702720">
        <w:rPr>
          <w:rFonts w:eastAsia="Calibri" w:cs="Tahoma"/>
        </w:rPr>
        <w:t>εγγύηση</w:t>
      </w:r>
      <w:r w:rsidRPr="00702720">
        <w:rPr>
          <w:rFonts w:cs="Tahoma"/>
        </w:rPr>
        <w:t xml:space="preserve"> </w:t>
      </w:r>
      <w:r w:rsidRPr="00702720">
        <w:rPr>
          <w:rFonts w:eastAsia="Calibri" w:cs="Tahoma"/>
        </w:rPr>
        <w:t>συμμετοχής</w:t>
      </w:r>
      <w:r w:rsidRPr="00702720">
        <w:rPr>
          <w:rFonts w:cs="Tahoma"/>
        </w:rPr>
        <w:t xml:space="preserve"> </w:t>
      </w:r>
      <w:r w:rsidRPr="00702720">
        <w:rPr>
          <w:rFonts w:eastAsia="Calibri" w:cs="Tahoma"/>
        </w:rPr>
        <w:t>πρέπει</w:t>
      </w:r>
      <w:r w:rsidRPr="00702720">
        <w:rPr>
          <w:rFonts w:cs="Tahoma"/>
        </w:rPr>
        <w:t xml:space="preserve"> </w:t>
      </w:r>
      <w:r w:rsidRPr="00702720">
        <w:rPr>
          <w:rFonts w:eastAsia="Calibri" w:cs="Tahoma"/>
        </w:rPr>
        <w:t>να</w:t>
      </w:r>
      <w:r w:rsidRPr="00702720">
        <w:rPr>
          <w:rFonts w:cs="Tahoma"/>
        </w:rPr>
        <w:t xml:space="preserve"> </w:t>
      </w:r>
      <w:r w:rsidRPr="00702720">
        <w:rPr>
          <w:rFonts w:eastAsia="Calibri" w:cs="Tahoma"/>
        </w:rPr>
        <w:t>ισχύει</w:t>
      </w:r>
      <w:r w:rsidRPr="00702720">
        <w:rPr>
          <w:rFonts w:cs="Tahoma"/>
        </w:rPr>
        <w:t xml:space="preserve"> </w:t>
      </w:r>
      <w:r w:rsidRPr="00702720">
        <w:rPr>
          <w:rFonts w:eastAsia="Calibri" w:cs="Tahoma"/>
        </w:rPr>
        <w:t>τουλάχιστον</w:t>
      </w:r>
      <w:r w:rsidRPr="00702720">
        <w:rPr>
          <w:rFonts w:cs="Tahoma"/>
        </w:rPr>
        <w:t xml:space="preserve"> </w:t>
      </w:r>
      <w:r w:rsidRPr="00702720">
        <w:rPr>
          <w:rFonts w:eastAsia="Calibri" w:cs="Tahoma"/>
        </w:rPr>
        <w:t>για</w:t>
      </w:r>
      <w:r w:rsidRPr="00702720">
        <w:rPr>
          <w:rFonts w:cs="Tahoma"/>
        </w:rPr>
        <w:t xml:space="preserve"> </w:t>
      </w:r>
      <w:r w:rsidRPr="00702720">
        <w:rPr>
          <w:rFonts w:eastAsia="Calibri" w:cs="Tahoma"/>
        </w:rPr>
        <w:t>τριάντα</w:t>
      </w:r>
      <w:r w:rsidRPr="00702720">
        <w:rPr>
          <w:rFonts w:cs="Tahoma"/>
        </w:rPr>
        <w:t xml:space="preserve"> </w:t>
      </w:r>
      <w:r w:rsidRPr="00702720">
        <w:rPr>
          <w:rFonts w:eastAsia="Calibri" w:cs="Tahoma"/>
        </w:rPr>
        <w:t>(30)</w:t>
      </w:r>
      <w:r w:rsidRPr="00702720">
        <w:rPr>
          <w:rFonts w:cs="Tahoma"/>
        </w:rPr>
        <w:t xml:space="preserve"> </w:t>
      </w:r>
      <w:r w:rsidRPr="00702720">
        <w:rPr>
          <w:rFonts w:eastAsia="Calibri" w:cs="Tahoma"/>
        </w:rPr>
        <w:t>ημέρες</w:t>
      </w:r>
      <w:r w:rsidRPr="00702720">
        <w:rPr>
          <w:rFonts w:cs="Tahoma"/>
        </w:rPr>
        <w:t xml:space="preserve"> </w:t>
      </w:r>
      <w:r w:rsidRPr="00702720">
        <w:rPr>
          <w:rFonts w:eastAsia="Calibri" w:cs="Tahoma"/>
        </w:rPr>
        <w:t>μετά</w:t>
      </w:r>
      <w:r w:rsidRPr="00702720">
        <w:rPr>
          <w:rFonts w:cs="Tahoma"/>
        </w:rPr>
        <w:t xml:space="preserve"> </w:t>
      </w:r>
      <w:r w:rsidRPr="00702720">
        <w:rPr>
          <w:rFonts w:eastAsia="Calibri" w:cs="Tahoma"/>
        </w:rPr>
        <w:t>τη</w:t>
      </w:r>
      <w:r w:rsidRPr="00702720">
        <w:rPr>
          <w:rFonts w:cs="Tahoma"/>
        </w:rPr>
        <w:t xml:space="preserve"> </w:t>
      </w:r>
      <w:r w:rsidRPr="00702720">
        <w:rPr>
          <w:rFonts w:eastAsia="Calibri" w:cs="Tahoma"/>
        </w:rPr>
        <w:t>λήξη</w:t>
      </w:r>
      <w:r w:rsidRPr="00702720">
        <w:rPr>
          <w:rFonts w:cs="Tahoma"/>
        </w:rPr>
        <w:t xml:space="preserve"> </w:t>
      </w:r>
      <w:r w:rsidRPr="00702720">
        <w:rPr>
          <w:rFonts w:eastAsia="Calibri" w:cs="Tahoma"/>
        </w:rPr>
        <w:t>του</w:t>
      </w:r>
      <w:r w:rsidRPr="00702720">
        <w:rPr>
          <w:rFonts w:cs="Tahoma"/>
        </w:rPr>
        <w:t xml:space="preserve"> </w:t>
      </w:r>
      <w:r w:rsidRPr="00702720">
        <w:rPr>
          <w:rFonts w:eastAsia="Calibri" w:cs="Tahoma"/>
        </w:rPr>
        <w:t>χρόνου</w:t>
      </w:r>
      <w:r w:rsidRPr="00702720">
        <w:rPr>
          <w:rFonts w:cs="Tahoma"/>
        </w:rPr>
        <w:t xml:space="preserve"> </w:t>
      </w:r>
      <w:r w:rsidRPr="00702720">
        <w:rPr>
          <w:rFonts w:eastAsia="Calibri" w:cs="Tahoma"/>
        </w:rPr>
        <w:t>ισχύος</w:t>
      </w:r>
      <w:r w:rsidRPr="00702720">
        <w:rPr>
          <w:rFonts w:cs="Tahoma"/>
        </w:rPr>
        <w:t xml:space="preserve"> </w:t>
      </w:r>
      <w:r w:rsidRPr="00702720">
        <w:rPr>
          <w:rFonts w:eastAsia="Calibri" w:cs="Tahoma"/>
        </w:rPr>
        <w:t>της</w:t>
      </w:r>
      <w:r w:rsidRPr="00702720">
        <w:rPr>
          <w:rFonts w:cs="Tahoma"/>
        </w:rPr>
        <w:t xml:space="preserve"> </w:t>
      </w:r>
      <w:r w:rsidRPr="00702720">
        <w:rPr>
          <w:rFonts w:eastAsia="Calibri" w:cs="Tahoma"/>
        </w:rPr>
        <w:t>προσφοράς,</w:t>
      </w:r>
      <w:r w:rsidRPr="00702720">
        <w:rPr>
          <w:rFonts w:cs="Tahoma"/>
        </w:rPr>
        <w:t xml:space="preserve"> </w:t>
      </w:r>
      <w:r w:rsidRPr="00702720">
        <w:rPr>
          <w:rFonts w:eastAsia="Calibri" w:cs="Tahoma"/>
        </w:rPr>
        <w:t>όπως</w:t>
      </w:r>
      <w:r w:rsidRPr="00702720">
        <w:rPr>
          <w:rFonts w:cs="Tahoma"/>
        </w:rPr>
        <w:t xml:space="preserve"> </w:t>
      </w:r>
      <w:r w:rsidRPr="00702720">
        <w:rPr>
          <w:rFonts w:eastAsia="Calibri" w:cs="Tahoma"/>
        </w:rPr>
        <w:t>σχετικά</w:t>
      </w:r>
      <w:r w:rsidRPr="00702720">
        <w:rPr>
          <w:rFonts w:cs="Tahoma"/>
        </w:rPr>
        <w:t xml:space="preserve"> </w:t>
      </w:r>
      <w:r w:rsidRPr="00702720">
        <w:rPr>
          <w:rFonts w:eastAsia="Calibri" w:cs="Tahoma"/>
        </w:rPr>
        <w:t>αναφέρεται</w:t>
      </w:r>
      <w:r w:rsidRPr="00702720">
        <w:rPr>
          <w:rFonts w:cs="Tahoma"/>
        </w:rPr>
        <w:t xml:space="preserve"> </w:t>
      </w:r>
      <w:r w:rsidRPr="00702720">
        <w:rPr>
          <w:rFonts w:eastAsia="Calibri" w:cs="Tahoma"/>
        </w:rPr>
        <w:t>στη</w:t>
      </w:r>
      <w:r w:rsidRPr="00702720">
        <w:rPr>
          <w:rFonts w:cs="Tahoma"/>
        </w:rPr>
        <w:t xml:space="preserve"> </w:t>
      </w:r>
      <w:r w:rsidRPr="00702720">
        <w:rPr>
          <w:rFonts w:eastAsia="Calibri" w:cs="Tahoma"/>
        </w:rPr>
        <w:t>Διακήρυξη)</w:t>
      </w:r>
      <w:r w:rsidRPr="00702720">
        <w:rPr>
          <w:rFonts w:cs="Tahoma"/>
        </w:rPr>
        <w:t xml:space="preserve"> </w:t>
      </w:r>
      <w:r w:rsidRPr="00702720">
        <w:rPr>
          <w:rFonts w:eastAsia="Calibri" w:cs="Tahoma"/>
        </w:rPr>
        <w:t>ή</w:t>
      </w:r>
    </w:p>
    <w:p w14:paraId="245434FD" w14:textId="77777777" w:rsidR="00E0656C" w:rsidRPr="00702720" w:rsidRDefault="00E0656C" w:rsidP="0093454E">
      <w:pPr>
        <w:rPr>
          <w:rFonts w:eastAsia="Calibri" w:cs="Tahoma"/>
        </w:rPr>
      </w:pPr>
      <w:r w:rsidRPr="00702720">
        <w:rPr>
          <w:rFonts w:eastAsia="Calibri" w:cs="Tahoma"/>
        </w:rPr>
        <w:t>Η</w:t>
      </w:r>
      <w:r w:rsidRPr="00702720">
        <w:rPr>
          <w:rFonts w:cs="Tahoma"/>
        </w:rPr>
        <w:t xml:space="preserve"> </w:t>
      </w:r>
      <w:r w:rsidRPr="00702720">
        <w:rPr>
          <w:rFonts w:eastAsia="Calibri" w:cs="Tahoma"/>
        </w:rPr>
        <w:t>παρούσα</w:t>
      </w:r>
      <w:r w:rsidRPr="00702720">
        <w:rPr>
          <w:rFonts w:cs="Tahoma"/>
        </w:rPr>
        <w:t xml:space="preserve"> </w:t>
      </w:r>
      <w:r w:rsidRPr="00702720">
        <w:rPr>
          <w:rFonts w:eastAsia="Calibri" w:cs="Tahoma"/>
        </w:rPr>
        <w:t>ισχύει</w:t>
      </w:r>
      <w:r w:rsidRPr="00702720">
        <w:rPr>
          <w:rFonts w:cs="Tahoma"/>
        </w:rPr>
        <w:t xml:space="preserve"> </w:t>
      </w:r>
      <w:r w:rsidRPr="00702720">
        <w:rPr>
          <w:rFonts w:eastAsia="Calibri" w:cs="Tahoma"/>
        </w:rPr>
        <w:t>μέχρις</w:t>
      </w:r>
      <w:r w:rsidRPr="00702720">
        <w:rPr>
          <w:rFonts w:cs="Tahoma"/>
        </w:rPr>
        <w:t xml:space="preserve"> </w:t>
      </w:r>
      <w:r w:rsidRPr="00702720">
        <w:rPr>
          <w:rFonts w:eastAsia="Calibri" w:cs="Tahoma"/>
        </w:rPr>
        <w:t>ότου</w:t>
      </w:r>
      <w:r w:rsidRPr="00702720">
        <w:rPr>
          <w:rFonts w:cs="Tahoma"/>
        </w:rPr>
        <w:t xml:space="preserve"> </w:t>
      </w:r>
      <w:r w:rsidRPr="00702720">
        <w:rPr>
          <w:rFonts w:eastAsia="Calibri" w:cs="Tahoma"/>
        </w:rPr>
        <w:t>αυτή</w:t>
      </w:r>
      <w:r w:rsidRPr="00702720">
        <w:rPr>
          <w:rFonts w:cs="Tahoma"/>
        </w:rPr>
        <w:t xml:space="preserve"> </w:t>
      </w:r>
      <w:r w:rsidRPr="00702720">
        <w:rPr>
          <w:rFonts w:eastAsia="Calibri" w:cs="Tahoma"/>
        </w:rPr>
        <w:t>μας</w:t>
      </w:r>
      <w:r w:rsidRPr="00702720">
        <w:rPr>
          <w:rFonts w:cs="Tahoma"/>
        </w:rPr>
        <w:t xml:space="preserve"> </w:t>
      </w:r>
      <w:r w:rsidRPr="00702720">
        <w:rPr>
          <w:rFonts w:eastAsia="Calibri" w:cs="Tahoma"/>
        </w:rPr>
        <w:t>επιστραφεί</w:t>
      </w:r>
      <w:r w:rsidRPr="00702720">
        <w:rPr>
          <w:rFonts w:cs="Tahoma"/>
        </w:rPr>
        <w:t xml:space="preserve"> </w:t>
      </w:r>
      <w:r w:rsidRPr="00702720">
        <w:rPr>
          <w:rFonts w:eastAsia="Calibri" w:cs="Tahoma"/>
        </w:rPr>
        <w:t>ή</w:t>
      </w:r>
      <w:r w:rsidRPr="00702720">
        <w:rPr>
          <w:rFonts w:cs="Tahoma"/>
        </w:rPr>
        <w:t xml:space="preserve"> </w:t>
      </w:r>
      <w:r w:rsidRPr="00702720">
        <w:rPr>
          <w:rFonts w:eastAsia="Calibri" w:cs="Tahoma"/>
        </w:rPr>
        <w:t>μέχρις</w:t>
      </w:r>
      <w:r w:rsidRPr="00702720">
        <w:rPr>
          <w:rFonts w:cs="Tahoma"/>
        </w:rPr>
        <w:t xml:space="preserve"> </w:t>
      </w:r>
      <w:r w:rsidRPr="00702720">
        <w:rPr>
          <w:rFonts w:eastAsia="Calibri" w:cs="Tahoma"/>
        </w:rPr>
        <w:t>ότου</w:t>
      </w:r>
      <w:r w:rsidRPr="00702720">
        <w:rPr>
          <w:rFonts w:cs="Tahoma"/>
        </w:rPr>
        <w:t xml:space="preserve"> </w:t>
      </w:r>
      <w:r w:rsidRPr="00702720">
        <w:rPr>
          <w:rFonts w:eastAsia="Calibri" w:cs="Tahoma"/>
        </w:rPr>
        <w:t>λάβουμε</w:t>
      </w:r>
      <w:r w:rsidRPr="00702720">
        <w:rPr>
          <w:rFonts w:cs="Tahoma"/>
        </w:rPr>
        <w:t xml:space="preserve"> </w:t>
      </w:r>
      <w:r w:rsidRPr="00702720">
        <w:rPr>
          <w:rFonts w:eastAsia="Calibri" w:cs="Tahoma"/>
        </w:rPr>
        <w:t>έγγραφη</w:t>
      </w:r>
      <w:r w:rsidRPr="00702720">
        <w:rPr>
          <w:rFonts w:cs="Tahoma"/>
        </w:rPr>
        <w:t xml:space="preserve"> </w:t>
      </w:r>
      <w:r w:rsidRPr="00702720">
        <w:rPr>
          <w:rFonts w:eastAsia="Calibri" w:cs="Tahoma"/>
        </w:rPr>
        <w:t>δήλωσή</w:t>
      </w:r>
      <w:r w:rsidRPr="00702720">
        <w:rPr>
          <w:rFonts w:cs="Tahoma"/>
        </w:rPr>
        <w:t xml:space="preserve"> </w:t>
      </w:r>
      <w:r w:rsidRPr="00702720">
        <w:rPr>
          <w:rFonts w:eastAsia="Calibri" w:cs="Tahoma"/>
        </w:rPr>
        <w:t>σας</w:t>
      </w:r>
      <w:r w:rsidRPr="00702720">
        <w:rPr>
          <w:rFonts w:cs="Tahoma"/>
        </w:rPr>
        <w:t xml:space="preserve"> </w:t>
      </w:r>
      <w:r w:rsidRPr="00702720">
        <w:rPr>
          <w:rFonts w:eastAsia="Calibri" w:cs="Tahoma"/>
        </w:rPr>
        <w:t>ότι</w:t>
      </w:r>
      <w:r w:rsidRPr="00702720">
        <w:rPr>
          <w:rFonts w:cs="Tahoma"/>
        </w:rPr>
        <w:t xml:space="preserve"> </w:t>
      </w:r>
      <w:r w:rsidRPr="00702720">
        <w:rPr>
          <w:rFonts w:eastAsia="Calibri" w:cs="Tahoma"/>
        </w:rPr>
        <w:t>μπορούμε</w:t>
      </w:r>
      <w:r w:rsidRPr="00702720">
        <w:rPr>
          <w:rFonts w:cs="Tahoma"/>
        </w:rPr>
        <w:t xml:space="preserve"> </w:t>
      </w:r>
      <w:r w:rsidRPr="00702720">
        <w:rPr>
          <w:rFonts w:eastAsia="Calibri" w:cs="Tahoma"/>
        </w:rPr>
        <w:t>να</w:t>
      </w:r>
      <w:r w:rsidRPr="00702720">
        <w:rPr>
          <w:rFonts w:cs="Tahoma"/>
        </w:rPr>
        <w:t xml:space="preserve"> </w:t>
      </w:r>
      <w:r w:rsidRPr="00702720">
        <w:rPr>
          <w:rFonts w:eastAsia="Calibri" w:cs="Tahoma"/>
        </w:rPr>
        <w:t>θεωρήσουμε</w:t>
      </w:r>
      <w:r w:rsidRPr="00702720">
        <w:rPr>
          <w:rFonts w:cs="Tahoma"/>
        </w:rPr>
        <w:t xml:space="preserve"> </w:t>
      </w:r>
      <w:r w:rsidRPr="00702720">
        <w:rPr>
          <w:rFonts w:eastAsia="Calibri" w:cs="Tahoma"/>
        </w:rPr>
        <w:t>την</w:t>
      </w:r>
      <w:r w:rsidRPr="00702720">
        <w:rPr>
          <w:rFonts w:cs="Tahoma"/>
        </w:rPr>
        <w:t xml:space="preserve"> </w:t>
      </w:r>
      <w:r w:rsidRPr="00702720">
        <w:rPr>
          <w:rFonts w:eastAsia="Calibri" w:cs="Tahoma"/>
        </w:rPr>
        <w:t>Τράπεζα</w:t>
      </w:r>
      <w:r w:rsidRPr="00702720">
        <w:rPr>
          <w:rFonts w:cs="Tahoma"/>
        </w:rPr>
        <w:t xml:space="preserve"> </w:t>
      </w:r>
      <w:r w:rsidRPr="00702720">
        <w:rPr>
          <w:rFonts w:eastAsia="Calibri" w:cs="Tahoma"/>
        </w:rPr>
        <w:t>μας</w:t>
      </w:r>
      <w:r w:rsidRPr="00702720">
        <w:rPr>
          <w:rFonts w:cs="Tahoma"/>
        </w:rPr>
        <w:t xml:space="preserve"> </w:t>
      </w:r>
      <w:r w:rsidRPr="00702720">
        <w:rPr>
          <w:rFonts w:eastAsia="Calibri" w:cs="Tahoma"/>
        </w:rPr>
        <w:t>απαλλαγμένη</w:t>
      </w:r>
      <w:r w:rsidRPr="00702720">
        <w:rPr>
          <w:rFonts w:cs="Tahoma"/>
        </w:rPr>
        <w:t xml:space="preserve"> </w:t>
      </w:r>
      <w:r w:rsidRPr="00702720">
        <w:rPr>
          <w:rFonts w:eastAsia="Calibri" w:cs="Tahoma"/>
        </w:rPr>
        <w:t>από</w:t>
      </w:r>
      <w:r w:rsidRPr="00702720">
        <w:rPr>
          <w:rFonts w:cs="Tahoma"/>
        </w:rPr>
        <w:t xml:space="preserve"> </w:t>
      </w:r>
      <w:r w:rsidRPr="00702720">
        <w:rPr>
          <w:rFonts w:eastAsia="Calibri" w:cs="Tahoma"/>
        </w:rPr>
        <w:t>κάθε</w:t>
      </w:r>
      <w:r w:rsidRPr="00702720">
        <w:rPr>
          <w:rFonts w:cs="Tahoma"/>
        </w:rPr>
        <w:t xml:space="preserve"> </w:t>
      </w:r>
      <w:r w:rsidRPr="00702720">
        <w:rPr>
          <w:rFonts w:eastAsia="Calibri" w:cs="Tahoma"/>
        </w:rPr>
        <w:t>σχετική</w:t>
      </w:r>
      <w:r w:rsidRPr="00702720">
        <w:rPr>
          <w:rFonts w:cs="Tahoma"/>
        </w:rPr>
        <w:t xml:space="preserve"> </w:t>
      </w:r>
      <w:r w:rsidRPr="00702720">
        <w:rPr>
          <w:rFonts w:eastAsia="Calibri" w:cs="Tahoma"/>
        </w:rPr>
        <w:t>υποχρέωση</w:t>
      </w:r>
      <w:r w:rsidRPr="00702720">
        <w:rPr>
          <w:rFonts w:cs="Tahoma"/>
        </w:rPr>
        <w:t xml:space="preserve"> </w:t>
      </w:r>
      <w:r w:rsidRPr="00702720">
        <w:rPr>
          <w:rFonts w:eastAsia="Calibri" w:cs="Tahoma"/>
        </w:rPr>
        <w:t>εγγυοδοσίας</w:t>
      </w:r>
      <w:r w:rsidRPr="00702720">
        <w:rPr>
          <w:rFonts w:cs="Tahoma"/>
        </w:rPr>
        <w:t xml:space="preserve"> </w:t>
      </w:r>
      <w:r w:rsidRPr="00702720">
        <w:rPr>
          <w:rFonts w:eastAsia="Calibri" w:cs="Tahoma"/>
        </w:rPr>
        <w:t>μας.</w:t>
      </w:r>
    </w:p>
    <w:p w14:paraId="7597328C" w14:textId="77777777" w:rsidR="00F661A1" w:rsidRPr="00702720" w:rsidRDefault="00F661A1" w:rsidP="0093454E">
      <w:pPr>
        <w:rPr>
          <w:rFonts w:cs="Tahoma"/>
          <w:lang w:eastAsia="el-GR"/>
        </w:rPr>
      </w:pPr>
      <w:r w:rsidRPr="00702720">
        <w:rPr>
          <w:rFonts w:cs="Tahoma"/>
          <w:lang w:eastAsia="el-GR"/>
        </w:rPr>
        <w:t>Σε περίπτωση κατάπτωσης της εγγύησης, το ποσό της κατάπτωσης υπόκειται στο εκάστοτε ισχύον πάγιο τέλος χαρτοσήμου.</w:t>
      </w:r>
    </w:p>
    <w:p w14:paraId="447B1F38" w14:textId="02EAB41D" w:rsidR="00F661A1" w:rsidRPr="00702720" w:rsidRDefault="00F661A1" w:rsidP="0093454E">
      <w:pPr>
        <w:rPr>
          <w:rFonts w:cs="Tahoma"/>
          <w:lang w:eastAsia="el-GR"/>
        </w:rPr>
      </w:pPr>
      <w:r w:rsidRPr="00702720">
        <w:rPr>
          <w:rFonts w:cs="Tahoma"/>
          <w:lang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Pr="00702720">
        <w:rPr>
          <w:rFonts w:cs="Tahoma"/>
        </w:rPr>
        <w:fldChar w:fldCharType="begin"/>
      </w:r>
      <w:r w:rsidRPr="00702720">
        <w:rPr>
          <w:rFonts w:cs="Tahoma"/>
        </w:rPr>
        <w:instrText xml:space="preserve"> REF _Ref496542081 \r \h  \* MERGEFORMAT </w:instrText>
      </w:r>
      <w:r w:rsidRPr="00702720">
        <w:rPr>
          <w:rFonts w:cs="Tahoma"/>
        </w:rPr>
      </w:r>
      <w:r w:rsidRPr="00702720">
        <w:rPr>
          <w:rFonts w:cs="Tahoma"/>
        </w:rPr>
        <w:fldChar w:fldCharType="separate"/>
      </w:r>
      <w:r w:rsidR="00EA12ED">
        <w:rPr>
          <w:rFonts w:cs="Tahoma"/>
          <w:lang w:eastAsia="el-GR"/>
        </w:rPr>
        <w:t>2.2.2</w:t>
      </w:r>
      <w:r w:rsidRPr="00702720">
        <w:rPr>
          <w:rFonts w:cs="Tahoma"/>
        </w:rPr>
        <w:fldChar w:fldCharType="end"/>
      </w:r>
      <w:r w:rsidRPr="00702720">
        <w:rPr>
          <w:rFonts w:cs="Tahoma"/>
          <w:lang w:eastAsia="el-GR"/>
        </w:rPr>
        <w:t xml:space="preserve"> της παρούσας , με την προϋπόθεση ότι το σχετικό αίτημά σας θα μας υποβληθεί πριν από την ημερομηνία λήξης της. </w:t>
      </w:r>
    </w:p>
    <w:p w14:paraId="426972A6" w14:textId="77777777" w:rsidR="005158DB" w:rsidRPr="00702720" w:rsidRDefault="00F661A1" w:rsidP="0093454E">
      <w:pPr>
        <w:rPr>
          <w:rFonts w:cs="Tahoma"/>
          <w:lang w:eastAsia="el-GR"/>
        </w:rPr>
      </w:pPr>
      <w:r w:rsidRPr="00702720">
        <w:rPr>
          <w:rFonts w:cs="Tahoma"/>
          <w:lang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3D11B22F" w14:textId="77777777" w:rsidR="00F661A1" w:rsidRPr="00702720" w:rsidRDefault="005158DB" w:rsidP="0093454E">
      <w:pPr>
        <w:rPr>
          <w:rFonts w:cs="Tahoma"/>
        </w:rPr>
      </w:pPr>
      <w:r w:rsidRPr="00702720">
        <w:rPr>
          <w:rFonts w:cs="Tahoma"/>
          <w:lang w:eastAsia="el-GR"/>
        </w:rPr>
        <w:tab/>
      </w:r>
      <w:r w:rsidRPr="00702720">
        <w:rPr>
          <w:rFonts w:cs="Tahoma"/>
          <w:lang w:eastAsia="el-GR"/>
        </w:rPr>
        <w:tab/>
      </w:r>
      <w:r w:rsidR="00F661A1" w:rsidRPr="00702720">
        <w:rPr>
          <w:rFonts w:cs="Tahoma"/>
          <w:lang w:eastAsia="el-GR"/>
        </w:rPr>
        <w:tab/>
      </w:r>
      <w:r w:rsidR="00F661A1" w:rsidRPr="00702720">
        <w:rPr>
          <w:rFonts w:cs="Tahoma"/>
          <w:lang w:eastAsia="el-GR"/>
        </w:rPr>
        <w:tab/>
      </w:r>
      <w:r w:rsidR="00F661A1" w:rsidRPr="00702720">
        <w:rPr>
          <w:rFonts w:cs="Tahoma"/>
          <w:lang w:eastAsia="el-GR"/>
        </w:rPr>
        <w:tab/>
      </w:r>
      <w:r w:rsidR="00F661A1" w:rsidRPr="00702720">
        <w:rPr>
          <w:rFonts w:cs="Tahoma"/>
          <w:lang w:eastAsia="el-GR"/>
        </w:rPr>
        <w:tab/>
      </w:r>
      <w:r w:rsidR="00F661A1" w:rsidRPr="00702720">
        <w:rPr>
          <w:rFonts w:cs="Tahoma"/>
          <w:lang w:eastAsia="el-GR"/>
        </w:rPr>
        <w:tab/>
        <w:t>(Εξουσιοδοτημένη υπογραφή)</w:t>
      </w:r>
      <w:r w:rsidR="00F661A1" w:rsidRPr="00702720">
        <w:rPr>
          <w:rFonts w:cs="Tahoma"/>
        </w:rPr>
        <w:br w:type="page"/>
      </w:r>
    </w:p>
    <w:p w14:paraId="6AED797B" w14:textId="456AD161" w:rsidR="00F661A1" w:rsidRPr="00702720" w:rsidRDefault="00F661A1" w:rsidP="009D3BC2">
      <w:pPr>
        <w:pStyle w:val="3"/>
        <w:numPr>
          <w:ilvl w:val="0"/>
          <w:numId w:val="1"/>
        </w:numPr>
        <w:rPr>
          <w:rFonts w:cs="Tahoma"/>
        </w:rPr>
      </w:pPr>
      <w:bookmarkStart w:id="792" w:name="_Toc83829774"/>
      <w:bookmarkStart w:id="793" w:name="_Toc83829884"/>
      <w:bookmarkStart w:id="794" w:name="_Toc83928648"/>
      <w:bookmarkStart w:id="795" w:name="_Toc105346525"/>
      <w:bookmarkStart w:id="796" w:name="_Toc191630190"/>
      <w:r w:rsidRPr="00702720">
        <w:rPr>
          <w:rFonts w:cs="Tahoma"/>
        </w:rPr>
        <w:lastRenderedPageBreak/>
        <w:t>Εγγυητική Επιστολή Καλής Εκτέλεσης</w:t>
      </w:r>
      <w:bookmarkEnd w:id="792"/>
      <w:bookmarkEnd w:id="793"/>
      <w:bookmarkEnd w:id="794"/>
      <w:bookmarkEnd w:id="795"/>
      <w:bookmarkEnd w:id="796"/>
    </w:p>
    <w:p w14:paraId="335A5DAB" w14:textId="77777777" w:rsidR="00F661A1" w:rsidRPr="00702720" w:rsidRDefault="00F661A1" w:rsidP="00A935CF">
      <w:pPr>
        <w:rPr>
          <w:rFonts w:cs="Tahoma"/>
        </w:rPr>
      </w:pPr>
    </w:p>
    <w:p w14:paraId="2CC837DF" w14:textId="25D03FF2" w:rsidR="00F661A1" w:rsidRPr="00702720" w:rsidRDefault="00F661A1" w:rsidP="00A935CF">
      <w:pPr>
        <w:rPr>
          <w:rFonts w:cs="Tahoma"/>
        </w:rPr>
      </w:pPr>
      <w:bookmarkStart w:id="797" w:name="_Toc336420407"/>
      <w:r w:rsidRPr="00702720">
        <w:rPr>
          <w:rFonts w:cs="Tahoma"/>
        </w:rPr>
        <w:t>ΕΚΔΟΤΗΣ (Πλήρης επωνυμία</w:t>
      </w:r>
      <w:r w:rsidR="00910DA8" w:rsidRPr="00702720">
        <w:rPr>
          <w:rFonts w:cs="Tahoma"/>
        </w:rPr>
        <w:t xml:space="preserve"> </w:t>
      </w:r>
      <w:r w:rsidR="00910DA8" w:rsidRPr="00702720">
        <w:rPr>
          <w:rFonts w:eastAsia="Calibri" w:cs="Tahoma"/>
          <w:spacing w:val="-1"/>
        </w:rPr>
        <w:t>Πι</w:t>
      </w:r>
      <w:r w:rsidR="00910DA8" w:rsidRPr="00702720">
        <w:rPr>
          <w:rFonts w:eastAsia="Calibri" w:cs="Tahoma"/>
          <w:spacing w:val="-2"/>
        </w:rPr>
        <w:t>σ</w:t>
      </w:r>
      <w:r w:rsidR="00910DA8" w:rsidRPr="00702720">
        <w:rPr>
          <w:rFonts w:eastAsia="Calibri" w:cs="Tahoma"/>
          <w:spacing w:val="1"/>
        </w:rPr>
        <w:t>τ</w:t>
      </w:r>
      <w:r w:rsidR="00910DA8" w:rsidRPr="00702720">
        <w:rPr>
          <w:rFonts w:eastAsia="Calibri" w:cs="Tahoma"/>
        </w:rPr>
        <w:t>ω</w:t>
      </w:r>
      <w:r w:rsidR="00910DA8" w:rsidRPr="00702720">
        <w:rPr>
          <w:rFonts w:eastAsia="Calibri" w:cs="Tahoma"/>
          <w:spacing w:val="1"/>
        </w:rPr>
        <w:t>τ</w:t>
      </w:r>
      <w:r w:rsidR="00910DA8" w:rsidRPr="00702720">
        <w:rPr>
          <w:rFonts w:eastAsia="Calibri" w:cs="Tahoma"/>
          <w:spacing w:val="-3"/>
        </w:rPr>
        <w:t>ι</w:t>
      </w:r>
      <w:r w:rsidR="00910DA8" w:rsidRPr="00702720">
        <w:rPr>
          <w:rFonts w:eastAsia="Calibri" w:cs="Tahoma"/>
        </w:rPr>
        <w:t>κ</w:t>
      </w:r>
      <w:r w:rsidR="00910DA8" w:rsidRPr="00702720">
        <w:rPr>
          <w:rFonts w:eastAsia="Calibri" w:cs="Tahoma"/>
          <w:spacing w:val="-1"/>
        </w:rPr>
        <w:t>ο</w:t>
      </w:r>
      <w:r w:rsidR="00910DA8" w:rsidRPr="00702720">
        <w:rPr>
          <w:rFonts w:eastAsia="Calibri" w:cs="Tahoma"/>
        </w:rPr>
        <w:t>ύ</w:t>
      </w:r>
      <w:r w:rsidR="00910DA8" w:rsidRPr="00702720">
        <w:rPr>
          <w:rFonts w:cs="Tahoma"/>
        </w:rPr>
        <w:t xml:space="preserve">  </w:t>
      </w:r>
      <w:r w:rsidR="00910DA8" w:rsidRPr="00702720">
        <w:rPr>
          <w:rFonts w:cs="Tahoma"/>
          <w:spacing w:val="37"/>
        </w:rPr>
        <w:t xml:space="preserve"> </w:t>
      </w:r>
      <w:r w:rsidR="00910DA8" w:rsidRPr="00702720">
        <w:rPr>
          <w:rFonts w:eastAsia="Calibri" w:cs="Tahoma"/>
        </w:rPr>
        <w:t>Ιδ</w:t>
      </w:r>
      <w:r w:rsidR="00910DA8" w:rsidRPr="00702720">
        <w:rPr>
          <w:rFonts w:eastAsia="Calibri" w:cs="Tahoma"/>
          <w:spacing w:val="-2"/>
        </w:rPr>
        <w:t>ρ</w:t>
      </w:r>
      <w:r w:rsidR="00910DA8" w:rsidRPr="00702720">
        <w:rPr>
          <w:rFonts w:eastAsia="Calibri" w:cs="Tahoma"/>
          <w:spacing w:val="1"/>
        </w:rPr>
        <w:t>ύ</w:t>
      </w:r>
      <w:r w:rsidR="00910DA8" w:rsidRPr="00702720">
        <w:rPr>
          <w:rFonts w:eastAsia="Calibri" w:cs="Tahoma"/>
          <w:spacing w:val="-1"/>
        </w:rPr>
        <w:t>μ</w:t>
      </w:r>
      <w:r w:rsidR="00910DA8" w:rsidRPr="00702720">
        <w:rPr>
          <w:rFonts w:eastAsia="Calibri" w:cs="Tahoma"/>
        </w:rPr>
        <w:t>α</w:t>
      </w:r>
      <w:r w:rsidR="00910DA8" w:rsidRPr="00702720">
        <w:rPr>
          <w:rFonts w:eastAsia="Calibri" w:cs="Tahoma"/>
          <w:spacing w:val="1"/>
        </w:rPr>
        <w:t>τ</w:t>
      </w:r>
      <w:r w:rsidR="00910DA8" w:rsidRPr="00702720">
        <w:rPr>
          <w:rFonts w:eastAsia="Calibri" w:cs="Tahoma"/>
          <w:spacing w:val="-1"/>
        </w:rPr>
        <w:t>ο</w:t>
      </w:r>
      <w:r w:rsidR="00910DA8" w:rsidRPr="00702720">
        <w:rPr>
          <w:rFonts w:eastAsia="Calibri" w:cs="Tahoma"/>
        </w:rPr>
        <w:t>ς</w:t>
      </w:r>
      <w:r w:rsidR="00910DA8" w:rsidRPr="00702720">
        <w:rPr>
          <w:rFonts w:cs="Tahoma"/>
        </w:rPr>
        <w:t xml:space="preserve"> </w:t>
      </w:r>
      <w:r w:rsidRPr="00702720">
        <w:rPr>
          <w:rFonts w:cs="Tahoma"/>
        </w:rPr>
        <w:t>).......................................................................</w:t>
      </w:r>
      <w:bookmarkEnd w:id="797"/>
    </w:p>
    <w:p w14:paraId="18143C2F" w14:textId="77777777" w:rsidR="00F661A1" w:rsidRPr="00702720" w:rsidRDefault="00F661A1" w:rsidP="00A935CF">
      <w:pPr>
        <w:rPr>
          <w:rFonts w:cs="Tahoma"/>
        </w:rPr>
      </w:pPr>
      <w:r w:rsidRPr="00702720">
        <w:rPr>
          <w:rFonts w:cs="Tahoma"/>
        </w:rPr>
        <w:t>Ημερομηνία έκδοσης...........................</w:t>
      </w:r>
    </w:p>
    <w:p w14:paraId="35AF94D3" w14:textId="77777777" w:rsidR="00CC184D" w:rsidRPr="00702720" w:rsidRDefault="00CC184D" w:rsidP="00CC184D">
      <w:pPr>
        <w:rPr>
          <w:rFonts w:cs="Tahoma"/>
        </w:rPr>
      </w:pPr>
      <w:r w:rsidRPr="00702720">
        <w:rPr>
          <w:rFonts w:cs="Tahoma"/>
        </w:rPr>
        <w:t>Προς: Την Κοινωνία της Πληροφορίας ΜΑΕ</w:t>
      </w:r>
    </w:p>
    <w:p w14:paraId="5BFEB795" w14:textId="77777777" w:rsidR="00CC184D" w:rsidRPr="00702720" w:rsidRDefault="00CC184D" w:rsidP="00CC184D">
      <w:pPr>
        <w:rPr>
          <w:rFonts w:cs="Tahoma"/>
        </w:rPr>
      </w:pPr>
      <w:proofErr w:type="spellStart"/>
      <w:r w:rsidRPr="00702720">
        <w:rPr>
          <w:rFonts w:cs="Tahoma"/>
        </w:rPr>
        <w:t>Λεωφ</w:t>
      </w:r>
      <w:proofErr w:type="spellEnd"/>
      <w:r w:rsidRPr="00702720">
        <w:rPr>
          <w:rFonts w:cs="Tahoma"/>
        </w:rPr>
        <w:t>. Συγγρού 194, 176 71 Καλλιθέα Αθήνα</w:t>
      </w:r>
    </w:p>
    <w:p w14:paraId="0203ECAC" w14:textId="78C295EE" w:rsidR="00F661A1" w:rsidRPr="00702720" w:rsidRDefault="00F661A1" w:rsidP="00CC184D">
      <w:pPr>
        <w:rPr>
          <w:rFonts w:cs="Tahoma"/>
        </w:rPr>
      </w:pPr>
      <w:r w:rsidRPr="00702720">
        <w:rPr>
          <w:rFonts w:cs="Tahoma"/>
        </w:rPr>
        <w:t xml:space="preserve">Εγγύηση μας υπ’ </w:t>
      </w:r>
      <w:proofErr w:type="spellStart"/>
      <w:r w:rsidRPr="00702720">
        <w:rPr>
          <w:rFonts w:cs="Tahoma"/>
        </w:rPr>
        <w:t>αριθμ</w:t>
      </w:r>
      <w:proofErr w:type="spellEnd"/>
      <w:r w:rsidRPr="00702720">
        <w:rPr>
          <w:rFonts w:cs="Tahoma"/>
        </w:rPr>
        <w:t xml:space="preserve">. ……………….. ποσού ………………….……. ευρώ </w:t>
      </w:r>
    </w:p>
    <w:p w14:paraId="6B9B3B47" w14:textId="77777777" w:rsidR="00F661A1" w:rsidRPr="00702720" w:rsidRDefault="00F661A1" w:rsidP="00A935CF">
      <w:pPr>
        <w:rPr>
          <w:rFonts w:cs="Tahoma"/>
          <w:lang w:eastAsia="el-GR"/>
        </w:rPr>
      </w:pPr>
      <w:r w:rsidRPr="00702720">
        <w:rPr>
          <w:rFonts w:cs="Tahoma"/>
          <w:lang w:eastAsia="el-GR"/>
        </w:rPr>
        <w:t xml:space="preserve">Με την παρούσα εγγυόμαστε, ανέκκλητα και ανεπιφύλακτα παραιτούμενοι του δικαιώματος της διαιρέσεως και </w:t>
      </w:r>
      <w:proofErr w:type="spellStart"/>
      <w:r w:rsidRPr="00702720">
        <w:rPr>
          <w:rFonts w:cs="Tahoma"/>
          <w:lang w:eastAsia="el-GR"/>
        </w:rPr>
        <w:t>διζήσεως</w:t>
      </w:r>
      <w:proofErr w:type="spellEnd"/>
      <w:r w:rsidRPr="00702720">
        <w:rPr>
          <w:rFonts w:cs="Tahoma"/>
          <w:lang w:eastAsia="el-GR"/>
        </w:rPr>
        <w:t>, μέχρι του ποσού των ευρώ……………………………………………υπέρ του</w:t>
      </w:r>
    </w:p>
    <w:p w14:paraId="3D3E06DC" w14:textId="77777777" w:rsidR="00F661A1" w:rsidRPr="00702720" w:rsidRDefault="00F661A1" w:rsidP="00A935CF">
      <w:pPr>
        <w:rPr>
          <w:rFonts w:cs="Tahoma"/>
          <w:lang w:eastAsia="el-GR"/>
        </w:rPr>
      </w:pPr>
      <w:r w:rsidRPr="00702720">
        <w:rPr>
          <w:rFonts w:cs="Tahoma"/>
          <w:i/>
          <w:color w:val="FF0000"/>
          <w:u w:val="single"/>
          <w:lang w:eastAsia="el-GR"/>
        </w:rPr>
        <w:t>{σε περίπτωση φυσικού προσώπου}:</w:t>
      </w:r>
      <w:r w:rsidRPr="00702720">
        <w:rPr>
          <w:rFonts w:eastAsia="Calibri" w:cs="Tahoma"/>
          <w:bCs/>
        </w:rPr>
        <w:t>(</w:t>
      </w:r>
      <w:r w:rsidRPr="00702720">
        <w:rPr>
          <w:rFonts w:cs="Tahoma"/>
          <w:lang w:eastAsia="el-GR"/>
        </w:rPr>
        <w:t>ονοματεπώνυμο, πατρώνυμο) ..............................,ΑΦΜ: ................ οδός............................. αριθμός.................ΤΚ………………</w:t>
      </w:r>
    </w:p>
    <w:p w14:paraId="0F99FE44" w14:textId="77777777" w:rsidR="00F661A1" w:rsidRPr="00702720" w:rsidRDefault="00F661A1" w:rsidP="00A935CF">
      <w:pPr>
        <w:rPr>
          <w:rFonts w:cs="Tahoma"/>
          <w:lang w:eastAsia="el-GR"/>
        </w:rPr>
      </w:pPr>
      <w:r w:rsidRPr="00702720">
        <w:rPr>
          <w:rFonts w:cs="Tahoma"/>
          <w:lang w:eastAsia="el-GR"/>
        </w:rPr>
        <w:t>{</w:t>
      </w:r>
      <w:r w:rsidRPr="00702720">
        <w:rPr>
          <w:rFonts w:cs="Tahoma"/>
          <w:i/>
          <w:color w:val="FF0000"/>
          <w:u w:val="single"/>
          <w:lang w:eastAsia="el-GR"/>
        </w:rPr>
        <w:t>Σε περίπτωση μεμονωμένης εταιρίας:</w:t>
      </w:r>
      <w:r w:rsidRPr="00702720">
        <w:rPr>
          <w:rFonts w:cs="Tahoma"/>
          <w:lang w:eastAsia="el-GR"/>
        </w:rPr>
        <w:t xml:space="preserve"> της Εταιρίας ………. ΑΦΜ: ...... οδός …………. αριθμός … ΤΚ ………..,}</w:t>
      </w:r>
    </w:p>
    <w:p w14:paraId="21BC301A" w14:textId="77777777" w:rsidR="00F661A1" w:rsidRPr="00702720" w:rsidRDefault="00F661A1" w:rsidP="00A935CF">
      <w:pPr>
        <w:rPr>
          <w:rFonts w:cs="Tahoma"/>
          <w:lang w:eastAsia="el-GR"/>
        </w:rPr>
      </w:pPr>
      <w:r w:rsidRPr="00702720">
        <w:rPr>
          <w:rFonts w:cs="Tahoma"/>
          <w:lang w:eastAsia="el-GR"/>
        </w:rPr>
        <w:t xml:space="preserve">{ή σε περίπτωση Ένωσης ή Κοινοπραξίας: των Εταιριών </w:t>
      </w:r>
    </w:p>
    <w:p w14:paraId="4B8E0E2A" w14:textId="77777777" w:rsidR="00F661A1" w:rsidRPr="00702720" w:rsidRDefault="00F661A1" w:rsidP="00A935CF">
      <w:pPr>
        <w:rPr>
          <w:rFonts w:cs="Tahoma"/>
          <w:lang w:eastAsia="el-GR"/>
        </w:rPr>
      </w:pPr>
      <w:r w:rsidRPr="00702720">
        <w:rPr>
          <w:rFonts w:cs="Tahoma"/>
          <w:lang w:eastAsia="el-GR"/>
        </w:rPr>
        <w:t>α) (πλήρη επωνυμία) …… ΑΦΜ…….….... οδός............................. αριθμός.................ΤΚ………………</w:t>
      </w:r>
    </w:p>
    <w:p w14:paraId="23C24E5B" w14:textId="77777777" w:rsidR="00F661A1" w:rsidRPr="00702720" w:rsidRDefault="00F661A1" w:rsidP="00A935CF">
      <w:pPr>
        <w:rPr>
          <w:rFonts w:cs="Tahoma"/>
          <w:lang w:eastAsia="el-GR"/>
        </w:rPr>
      </w:pPr>
      <w:r w:rsidRPr="00702720">
        <w:rPr>
          <w:rFonts w:cs="Tahoma"/>
          <w:lang w:eastAsia="el-GR"/>
        </w:rPr>
        <w:t>β) (πλήρη επωνυμία) …… ΑΦΜ…….…....οδός............................. αριθμός.................ΤΚ………………</w:t>
      </w:r>
    </w:p>
    <w:p w14:paraId="7044BE84" w14:textId="77777777" w:rsidR="00F661A1" w:rsidRPr="00702720" w:rsidRDefault="00F661A1" w:rsidP="00A935CF">
      <w:pPr>
        <w:rPr>
          <w:rFonts w:cs="Tahoma"/>
          <w:lang w:eastAsia="el-GR"/>
        </w:rPr>
      </w:pPr>
      <w:r w:rsidRPr="00702720">
        <w:rPr>
          <w:rFonts w:cs="Tahoma"/>
          <w:lang w:eastAsia="el-GR"/>
        </w:rPr>
        <w:t>γ) (πλήρη επωνυμία) …… ΑΦΜ…….…....οδός............................. αριθμός.................ΤΚ………………</w:t>
      </w:r>
    </w:p>
    <w:p w14:paraId="785B6F59" w14:textId="6D56DE26" w:rsidR="00F661A1" w:rsidRPr="00702720" w:rsidRDefault="008342A9" w:rsidP="00A935CF">
      <w:pPr>
        <w:rPr>
          <w:rFonts w:cs="Tahoma"/>
        </w:rPr>
      </w:pPr>
      <w:r w:rsidRPr="00702720">
        <w:rPr>
          <w:rFonts w:eastAsia="Calibri" w:cs="Tahoma"/>
        </w:rPr>
        <w:t>(σ</w:t>
      </w:r>
      <w:r w:rsidRPr="00702720">
        <w:rPr>
          <w:rFonts w:eastAsia="Calibri" w:cs="Tahoma"/>
          <w:spacing w:val="1"/>
        </w:rPr>
        <w:t>υμ</w:t>
      </w:r>
      <w:r w:rsidRPr="00702720">
        <w:rPr>
          <w:rFonts w:eastAsia="Calibri" w:cs="Tahoma"/>
          <w:spacing w:val="-2"/>
        </w:rPr>
        <w:t>π</w:t>
      </w:r>
      <w:r w:rsidRPr="00702720">
        <w:rPr>
          <w:rFonts w:eastAsia="Calibri" w:cs="Tahoma"/>
          <w:spacing w:val="1"/>
        </w:rPr>
        <w:t>λ</w:t>
      </w:r>
      <w:r w:rsidRPr="00702720">
        <w:rPr>
          <w:rFonts w:eastAsia="Calibri" w:cs="Tahoma"/>
          <w:spacing w:val="-1"/>
        </w:rPr>
        <w:t>η</w:t>
      </w:r>
      <w:r w:rsidRPr="00702720">
        <w:rPr>
          <w:rFonts w:eastAsia="Calibri" w:cs="Tahoma"/>
          <w:spacing w:val="1"/>
        </w:rPr>
        <w:t>ρ</w:t>
      </w:r>
      <w:r w:rsidRPr="00702720">
        <w:rPr>
          <w:rFonts w:eastAsia="Calibri" w:cs="Tahoma"/>
        </w:rPr>
        <w:t>ώ</w:t>
      </w:r>
      <w:r w:rsidRPr="00702720">
        <w:rPr>
          <w:rFonts w:eastAsia="Calibri" w:cs="Tahoma"/>
          <w:spacing w:val="-1"/>
        </w:rPr>
        <w:t>ν</w:t>
      </w:r>
      <w:r w:rsidRPr="00702720">
        <w:rPr>
          <w:rFonts w:eastAsia="Calibri" w:cs="Tahoma"/>
          <w:spacing w:val="-2"/>
        </w:rPr>
        <w:t>ε</w:t>
      </w:r>
      <w:r w:rsidRPr="00702720">
        <w:rPr>
          <w:rFonts w:eastAsia="Calibri" w:cs="Tahoma"/>
          <w:spacing w:val="1"/>
        </w:rPr>
        <w:t>τ</w:t>
      </w:r>
      <w:r w:rsidRPr="00702720">
        <w:rPr>
          <w:rFonts w:eastAsia="Calibri" w:cs="Tahoma"/>
        </w:rPr>
        <w:t>αι</w:t>
      </w:r>
      <w:r w:rsidRPr="00702720">
        <w:rPr>
          <w:rFonts w:cs="Tahoma"/>
        </w:rPr>
        <w:t xml:space="preserve"> </w:t>
      </w:r>
      <w:r w:rsidRPr="00702720">
        <w:rPr>
          <w:rFonts w:eastAsia="Calibri" w:cs="Tahoma"/>
          <w:spacing w:val="1"/>
        </w:rPr>
        <w:t>μ</w:t>
      </w:r>
      <w:r w:rsidRPr="00702720">
        <w:rPr>
          <w:rFonts w:eastAsia="Calibri" w:cs="Tahoma"/>
        </w:rPr>
        <w:t>ε</w:t>
      </w:r>
      <w:r w:rsidRPr="00702720">
        <w:rPr>
          <w:rFonts w:cs="Tahoma"/>
        </w:rPr>
        <w:t xml:space="preserve"> </w:t>
      </w:r>
      <w:r w:rsidRPr="00702720">
        <w:rPr>
          <w:rFonts w:eastAsia="Calibri" w:cs="Tahoma"/>
          <w:spacing w:val="1"/>
        </w:rPr>
        <w:t>όλ</w:t>
      </w:r>
      <w:r w:rsidRPr="00702720">
        <w:rPr>
          <w:rFonts w:eastAsia="Calibri" w:cs="Tahoma"/>
        </w:rPr>
        <w:t>α</w:t>
      </w:r>
      <w:r w:rsidRPr="00702720">
        <w:rPr>
          <w:rFonts w:cs="Tahoma"/>
          <w:spacing w:val="3"/>
        </w:rPr>
        <w:t xml:space="preserve"> </w:t>
      </w:r>
      <w:r w:rsidRPr="00702720">
        <w:rPr>
          <w:rFonts w:eastAsia="Calibri" w:cs="Tahoma"/>
          <w:spacing w:val="1"/>
        </w:rPr>
        <w:t>τ</w:t>
      </w:r>
      <w:r w:rsidRPr="00702720">
        <w:rPr>
          <w:rFonts w:eastAsia="Calibri" w:cs="Tahoma"/>
        </w:rPr>
        <w:t>α</w:t>
      </w:r>
      <w:r w:rsidRPr="00702720">
        <w:rPr>
          <w:rFonts w:cs="Tahoma"/>
        </w:rPr>
        <w:t xml:space="preserve"> </w:t>
      </w:r>
      <w:r w:rsidRPr="00702720">
        <w:rPr>
          <w:rFonts w:eastAsia="Calibri" w:cs="Tahoma"/>
          <w:spacing w:val="1"/>
        </w:rPr>
        <w:t>μ</w:t>
      </w:r>
      <w:r w:rsidRPr="00702720">
        <w:rPr>
          <w:rFonts w:eastAsia="Calibri" w:cs="Tahoma"/>
          <w:spacing w:val="-2"/>
        </w:rPr>
        <w:t>έ</w:t>
      </w:r>
      <w:r w:rsidRPr="00702720">
        <w:rPr>
          <w:rFonts w:eastAsia="Calibri" w:cs="Tahoma"/>
          <w:spacing w:val="1"/>
        </w:rPr>
        <w:t>λ</w:t>
      </w:r>
      <w:r w:rsidRPr="00702720">
        <w:rPr>
          <w:rFonts w:eastAsia="Calibri" w:cs="Tahoma"/>
        </w:rPr>
        <w:t>η</w:t>
      </w:r>
      <w:r w:rsidRPr="00702720">
        <w:rPr>
          <w:rFonts w:cs="Tahoma"/>
          <w:spacing w:val="2"/>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4"/>
        </w:rPr>
        <w:t xml:space="preserve"> </w:t>
      </w:r>
      <w:r w:rsidRPr="00702720">
        <w:rPr>
          <w:rFonts w:eastAsia="Calibri" w:cs="Tahoma"/>
        </w:rPr>
        <w:t>έ</w:t>
      </w:r>
      <w:r w:rsidRPr="00702720">
        <w:rPr>
          <w:rFonts w:eastAsia="Calibri" w:cs="Tahoma"/>
          <w:spacing w:val="-1"/>
        </w:rPr>
        <w:t>ν</w:t>
      </w:r>
      <w:r w:rsidRPr="00702720">
        <w:rPr>
          <w:rFonts w:eastAsia="Calibri" w:cs="Tahoma"/>
        </w:rPr>
        <w:t>ωσ</w:t>
      </w:r>
      <w:r w:rsidRPr="00702720">
        <w:rPr>
          <w:rFonts w:eastAsia="Calibri" w:cs="Tahoma"/>
          <w:spacing w:val="-1"/>
        </w:rPr>
        <w:t>η</w:t>
      </w:r>
      <w:r w:rsidRPr="00702720">
        <w:rPr>
          <w:rFonts w:eastAsia="Calibri" w:cs="Tahoma"/>
        </w:rPr>
        <w:t>ς</w:t>
      </w:r>
      <w:r w:rsidRPr="00702720">
        <w:rPr>
          <w:rFonts w:cs="Tahoma"/>
          <w:spacing w:val="4"/>
        </w:rPr>
        <w:t xml:space="preserve"> </w:t>
      </w:r>
      <w:r w:rsidRPr="00702720">
        <w:rPr>
          <w:rFonts w:eastAsia="Calibri" w:cs="Tahoma"/>
        </w:rPr>
        <w:t>/</w:t>
      </w:r>
      <w:r w:rsidRPr="00702720">
        <w:rPr>
          <w:rFonts w:cs="Tahoma"/>
          <w:spacing w:val="2"/>
        </w:rPr>
        <w:t xml:space="preserve"> </w:t>
      </w:r>
      <w:r w:rsidRPr="00702720">
        <w:rPr>
          <w:rFonts w:eastAsia="Calibri" w:cs="Tahoma"/>
        </w:rPr>
        <w:t>κ</w:t>
      </w:r>
      <w:r w:rsidRPr="00702720">
        <w:rPr>
          <w:rFonts w:eastAsia="Calibri" w:cs="Tahoma"/>
          <w:spacing w:val="1"/>
        </w:rPr>
        <w:t>ο</w:t>
      </w:r>
      <w:r w:rsidRPr="00702720">
        <w:rPr>
          <w:rFonts w:eastAsia="Calibri" w:cs="Tahoma"/>
          <w:spacing w:val="-1"/>
        </w:rPr>
        <w:t>ιν</w:t>
      </w:r>
      <w:r w:rsidRPr="00702720">
        <w:rPr>
          <w:rFonts w:eastAsia="Calibri" w:cs="Tahoma"/>
          <w:spacing w:val="1"/>
        </w:rPr>
        <w:t>ο</w:t>
      </w:r>
      <w:r w:rsidRPr="00702720">
        <w:rPr>
          <w:rFonts w:eastAsia="Calibri" w:cs="Tahoma"/>
          <w:spacing w:val="-2"/>
        </w:rPr>
        <w:t>π</w:t>
      </w:r>
      <w:r w:rsidRPr="00702720">
        <w:rPr>
          <w:rFonts w:eastAsia="Calibri" w:cs="Tahoma"/>
          <w:spacing w:val="1"/>
        </w:rPr>
        <w:t>ρ</w:t>
      </w:r>
      <w:r w:rsidRPr="00702720">
        <w:rPr>
          <w:rFonts w:eastAsia="Calibri" w:cs="Tahoma"/>
        </w:rPr>
        <w:t>α</w:t>
      </w:r>
      <w:r w:rsidRPr="00702720">
        <w:rPr>
          <w:rFonts w:eastAsia="Calibri" w:cs="Tahoma"/>
          <w:spacing w:val="1"/>
        </w:rPr>
        <w:t>ξ</w:t>
      </w:r>
      <w:r w:rsidRPr="00702720">
        <w:rPr>
          <w:rFonts w:eastAsia="Calibri" w:cs="Tahoma"/>
          <w:spacing w:val="-1"/>
        </w:rPr>
        <w:t>ί</w:t>
      </w:r>
      <w:r w:rsidRPr="00702720">
        <w:rPr>
          <w:rFonts w:eastAsia="Calibri" w:cs="Tahoma"/>
        </w:rPr>
        <w:t>α</w:t>
      </w:r>
      <w:r w:rsidRPr="00702720">
        <w:rPr>
          <w:rFonts w:eastAsia="Calibri" w:cs="Tahoma"/>
          <w:spacing w:val="-2"/>
        </w:rPr>
        <w:t>ς</w:t>
      </w:r>
      <w:r w:rsidRPr="00702720">
        <w:rPr>
          <w:rFonts w:eastAsia="Calibri" w:cs="Tahoma"/>
        </w:rPr>
        <w:t xml:space="preserve">) </w:t>
      </w:r>
      <w:r w:rsidR="00F661A1" w:rsidRPr="00702720">
        <w:rPr>
          <w:rFonts w:cs="Tahoma"/>
        </w:rPr>
        <w:t xml:space="preserve">ατομικά και για κάθε μία από αυτές και ως αλληλέγγυα και εις ολόκληρο υπόχρεων μεταξύ τους, εκ της </w:t>
      </w:r>
      <w:proofErr w:type="spellStart"/>
      <w:r w:rsidR="00F661A1" w:rsidRPr="00702720">
        <w:rPr>
          <w:rFonts w:cs="Tahoma"/>
        </w:rPr>
        <w:t>ιδιότητάς</w:t>
      </w:r>
      <w:proofErr w:type="spellEnd"/>
      <w:r w:rsidR="00F661A1" w:rsidRPr="00702720">
        <w:rPr>
          <w:rFonts w:cs="Tahoma"/>
        </w:rPr>
        <w:t xml:space="preserve"> τους ως μελών της ένωσης ή κοινοπραξίας,</w:t>
      </w:r>
      <w:r w:rsidR="005407B4" w:rsidRPr="00702720">
        <w:rPr>
          <w:rFonts w:cs="Tahoma"/>
        </w:rPr>
        <w:t xml:space="preserve"> </w:t>
      </w:r>
      <w:r w:rsidR="00F661A1" w:rsidRPr="00702720">
        <w:rPr>
          <w:rFonts w:cs="Tahoma"/>
        </w:rPr>
        <w:t xml:space="preserve">για την καλή εκτέλεση της </w:t>
      </w:r>
      <w:proofErr w:type="spellStart"/>
      <w:r w:rsidR="00F661A1" w:rsidRPr="00702720">
        <w:rPr>
          <w:rFonts w:cs="Tahoma"/>
        </w:rPr>
        <w:t>υπ</w:t>
      </w:r>
      <w:proofErr w:type="spellEnd"/>
      <w:r w:rsidR="00F661A1" w:rsidRPr="00702720">
        <w:rPr>
          <w:rFonts w:cs="Tahoma"/>
        </w:rPr>
        <w:t xml:space="preserve"> </w:t>
      </w:r>
      <w:proofErr w:type="spellStart"/>
      <w:r w:rsidR="00F661A1" w:rsidRPr="00702720">
        <w:rPr>
          <w:rFonts w:cs="Tahoma"/>
        </w:rPr>
        <w:t>αριθ</w:t>
      </w:r>
      <w:proofErr w:type="spellEnd"/>
      <w:r w:rsidR="00F661A1" w:rsidRPr="00702720">
        <w:rPr>
          <w:rFonts w:cs="Tahoma"/>
        </w:rPr>
        <w:t xml:space="preserve"> ..... σύμβασης “(τίτλος σύμβασης)”, σύμφωνα με την (αριθμό/ημερομηνία) ........................ Διακήρυξης</w:t>
      </w:r>
      <w:r w:rsidR="005407B4" w:rsidRPr="00702720">
        <w:rPr>
          <w:rFonts w:cs="Tahoma"/>
        </w:rPr>
        <w:t xml:space="preserve">, </w:t>
      </w:r>
      <w:r w:rsidR="007436D6" w:rsidRPr="00702720">
        <w:rPr>
          <w:rFonts w:eastAsia="Calibri" w:cs="Tahoma"/>
          <w:spacing w:val="1"/>
        </w:rPr>
        <w:t>τ</w:t>
      </w:r>
      <w:r w:rsidR="007436D6" w:rsidRPr="00702720">
        <w:rPr>
          <w:rFonts w:eastAsia="Calibri" w:cs="Tahoma"/>
          <w:spacing w:val="-1"/>
        </w:rPr>
        <w:t>η</w:t>
      </w:r>
      <w:r w:rsidR="007436D6" w:rsidRPr="00702720">
        <w:rPr>
          <w:rFonts w:eastAsia="Calibri" w:cs="Tahoma"/>
        </w:rPr>
        <w:t>ς</w:t>
      </w:r>
      <w:r w:rsidR="007436D6" w:rsidRPr="00702720">
        <w:rPr>
          <w:rFonts w:cs="Tahoma"/>
          <w:spacing w:val="-4"/>
        </w:rPr>
        <w:t xml:space="preserve"> </w:t>
      </w:r>
      <w:r w:rsidR="007436D6" w:rsidRPr="00702720">
        <w:rPr>
          <w:rFonts w:eastAsia="Calibri" w:cs="Tahoma"/>
        </w:rPr>
        <w:t>Α</w:t>
      </w:r>
      <w:r w:rsidR="007436D6" w:rsidRPr="00702720">
        <w:rPr>
          <w:rFonts w:eastAsia="Calibri" w:cs="Tahoma"/>
          <w:spacing w:val="-1"/>
        </w:rPr>
        <w:t>ν</w:t>
      </w:r>
      <w:r w:rsidR="007436D6" w:rsidRPr="00702720">
        <w:rPr>
          <w:rFonts w:eastAsia="Calibri" w:cs="Tahoma"/>
        </w:rPr>
        <w:t>α</w:t>
      </w:r>
      <w:r w:rsidR="007436D6" w:rsidRPr="00702720">
        <w:rPr>
          <w:rFonts w:eastAsia="Calibri" w:cs="Tahoma"/>
          <w:spacing w:val="-2"/>
        </w:rPr>
        <w:t>θέ</w:t>
      </w:r>
      <w:r w:rsidR="007436D6" w:rsidRPr="00702720">
        <w:rPr>
          <w:rFonts w:eastAsia="Calibri" w:cs="Tahoma"/>
          <w:spacing w:val="1"/>
        </w:rPr>
        <w:t>τ</w:t>
      </w:r>
      <w:r w:rsidR="007436D6" w:rsidRPr="00702720">
        <w:rPr>
          <w:rFonts w:eastAsia="Calibri" w:cs="Tahoma"/>
          <w:spacing w:val="-1"/>
        </w:rPr>
        <w:t>ο</w:t>
      </w:r>
      <w:r w:rsidR="007436D6" w:rsidRPr="00702720">
        <w:rPr>
          <w:rFonts w:eastAsia="Calibri" w:cs="Tahoma"/>
          <w:spacing w:val="1"/>
        </w:rPr>
        <w:t>υ</w:t>
      </w:r>
      <w:r w:rsidR="007436D6" w:rsidRPr="00702720">
        <w:rPr>
          <w:rFonts w:eastAsia="Calibri" w:cs="Tahoma"/>
        </w:rPr>
        <w:t>σας</w:t>
      </w:r>
      <w:r w:rsidR="007436D6" w:rsidRPr="00702720">
        <w:rPr>
          <w:rFonts w:cs="Tahoma"/>
          <w:spacing w:val="-4"/>
        </w:rPr>
        <w:t xml:space="preserve"> </w:t>
      </w:r>
      <w:r w:rsidR="007436D6" w:rsidRPr="00702720">
        <w:rPr>
          <w:rFonts w:eastAsia="Calibri" w:cs="Tahoma"/>
          <w:spacing w:val="-3"/>
        </w:rPr>
        <w:t>Α</w:t>
      </w:r>
      <w:r w:rsidR="007436D6" w:rsidRPr="00702720">
        <w:rPr>
          <w:rFonts w:eastAsia="Calibri" w:cs="Tahoma"/>
          <w:spacing w:val="1"/>
        </w:rPr>
        <w:t>ρ</w:t>
      </w:r>
      <w:r w:rsidR="007436D6" w:rsidRPr="00702720">
        <w:rPr>
          <w:rFonts w:eastAsia="Calibri" w:cs="Tahoma"/>
        </w:rPr>
        <w:t>χ</w:t>
      </w:r>
      <w:r w:rsidR="007436D6" w:rsidRPr="00702720">
        <w:rPr>
          <w:rFonts w:eastAsia="Calibri" w:cs="Tahoma"/>
          <w:spacing w:val="-1"/>
        </w:rPr>
        <w:t>ή</w:t>
      </w:r>
      <w:r w:rsidR="007436D6" w:rsidRPr="00702720">
        <w:rPr>
          <w:rFonts w:eastAsia="Calibri" w:cs="Tahoma"/>
          <w:spacing w:val="1"/>
        </w:rPr>
        <w:t>ς</w:t>
      </w:r>
      <w:r w:rsidR="007436D6" w:rsidRPr="00702720">
        <w:rPr>
          <w:rFonts w:eastAsia="Calibri" w:cs="Tahoma"/>
        </w:rPr>
        <w:t>.</w:t>
      </w:r>
    </w:p>
    <w:p w14:paraId="66CB92AE" w14:textId="77777777" w:rsidR="00F661A1" w:rsidRPr="00702720" w:rsidRDefault="00F661A1" w:rsidP="00A935CF">
      <w:pPr>
        <w:rPr>
          <w:rFonts w:cs="Tahoma"/>
        </w:rPr>
      </w:pPr>
      <w:r w:rsidRPr="00702720">
        <w:rPr>
          <w:rFonts w:cs="Tahoma"/>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2AC7060A" w14:textId="62FE71F3" w:rsidR="00F661A1" w:rsidRPr="00702720" w:rsidRDefault="00F661A1" w:rsidP="00A935CF">
      <w:pPr>
        <w:rPr>
          <w:rFonts w:cs="Tahoma"/>
        </w:rPr>
      </w:pPr>
      <w:r w:rsidRPr="00702720">
        <w:rPr>
          <w:rFonts w:cs="Tahoma"/>
        </w:rPr>
        <w:t xml:space="preserve">Η παρούσα ισχύει μέχρι και την ............... </w:t>
      </w:r>
      <w:r w:rsidR="00053D6C" w:rsidRPr="00702720">
        <w:rPr>
          <w:rFonts w:eastAsia="Calibri" w:cs="Tahoma"/>
        </w:rPr>
        <w:t>(αν</w:t>
      </w:r>
      <w:r w:rsidR="00053D6C" w:rsidRPr="00702720">
        <w:rPr>
          <w:rFonts w:cs="Tahoma"/>
        </w:rPr>
        <w:t xml:space="preserve"> </w:t>
      </w:r>
      <w:r w:rsidR="00053D6C" w:rsidRPr="00702720">
        <w:rPr>
          <w:rFonts w:eastAsia="Calibri" w:cs="Tahoma"/>
        </w:rPr>
        <w:t>π</w:t>
      </w:r>
      <w:r w:rsidR="00053D6C" w:rsidRPr="00702720">
        <w:rPr>
          <w:rFonts w:eastAsia="Calibri" w:cs="Tahoma"/>
          <w:spacing w:val="1"/>
        </w:rPr>
        <w:t>ρο</w:t>
      </w:r>
      <w:r w:rsidR="00053D6C" w:rsidRPr="00702720">
        <w:rPr>
          <w:rFonts w:eastAsia="Calibri" w:cs="Tahoma"/>
          <w:spacing w:val="-2"/>
        </w:rPr>
        <w:t>β</w:t>
      </w:r>
      <w:r w:rsidR="00053D6C" w:rsidRPr="00702720">
        <w:rPr>
          <w:rFonts w:eastAsia="Calibri" w:cs="Tahoma"/>
          <w:spacing w:val="-1"/>
        </w:rPr>
        <w:t>λ</w:t>
      </w:r>
      <w:r w:rsidR="00053D6C" w:rsidRPr="00702720">
        <w:rPr>
          <w:rFonts w:eastAsia="Calibri" w:cs="Tahoma"/>
        </w:rPr>
        <w:t>έπε</w:t>
      </w:r>
      <w:r w:rsidR="00053D6C" w:rsidRPr="00702720">
        <w:rPr>
          <w:rFonts w:eastAsia="Calibri" w:cs="Tahoma"/>
          <w:spacing w:val="1"/>
        </w:rPr>
        <w:t>τ</w:t>
      </w:r>
      <w:r w:rsidR="00053D6C" w:rsidRPr="00702720">
        <w:rPr>
          <w:rFonts w:eastAsia="Calibri" w:cs="Tahoma"/>
        </w:rPr>
        <w:t>αι</w:t>
      </w:r>
      <w:r w:rsidR="00053D6C" w:rsidRPr="00702720">
        <w:rPr>
          <w:rFonts w:cs="Tahoma"/>
          <w:spacing w:val="-3"/>
        </w:rPr>
        <w:t xml:space="preserve"> </w:t>
      </w:r>
      <w:r w:rsidR="00053D6C" w:rsidRPr="00702720">
        <w:rPr>
          <w:rFonts w:eastAsia="Calibri" w:cs="Tahoma"/>
          <w:spacing w:val="1"/>
        </w:rPr>
        <w:t>ορ</w:t>
      </w:r>
      <w:r w:rsidR="00053D6C" w:rsidRPr="00702720">
        <w:rPr>
          <w:rFonts w:eastAsia="Calibri" w:cs="Tahoma"/>
          <w:spacing w:val="-1"/>
        </w:rPr>
        <w:t>ι</w:t>
      </w:r>
      <w:r w:rsidR="00053D6C" w:rsidRPr="00702720">
        <w:rPr>
          <w:rFonts w:eastAsia="Calibri" w:cs="Tahoma"/>
          <w:spacing w:val="-2"/>
        </w:rPr>
        <w:t>σ</w:t>
      </w:r>
      <w:r w:rsidR="00053D6C" w:rsidRPr="00702720">
        <w:rPr>
          <w:rFonts w:eastAsia="Calibri" w:cs="Tahoma"/>
          <w:spacing w:val="1"/>
        </w:rPr>
        <w:t>μ</w:t>
      </w:r>
      <w:r w:rsidR="00053D6C" w:rsidRPr="00702720">
        <w:rPr>
          <w:rFonts w:eastAsia="Calibri" w:cs="Tahoma"/>
        </w:rPr>
        <w:t>έ</w:t>
      </w:r>
      <w:r w:rsidR="00053D6C" w:rsidRPr="00702720">
        <w:rPr>
          <w:rFonts w:eastAsia="Calibri" w:cs="Tahoma"/>
          <w:spacing w:val="-1"/>
        </w:rPr>
        <w:t>νο</w:t>
      </w:r>
      <w:r w:rsidR="00053D6C" w:rsidRPr="00702720">
        <w:rPr>
          <w:rFonts w:eastAsia="Calibri" w:cs="Tahoma"/>
        </w:rPr>
        <w:t>ς</w:t>
      </w:r>
      <w:r w:rsidR="00053D6C" w:rsidRPr="00702720">
        <w:rPr>
          <w:rFonts w:cs="Tahoma"/>
          <w:spacing w:val="1"/>
        </w:rPr>
        <w:t xml:space="preserve"> </w:t>
      </w:r>
      <w:r w:rsidR="00053D6C" w:rsidRPr="00702720">
        <w:rPr>
          <w:rFonts w:eastAsia="Calibri" w:cs="Tahoma"/>
        </w:rPr>
        <w:t>χ</w:t>
      </w:r>
      <w:r w:rsidR="00053D6C" w:rsidRPr="00702720">
        <w:rPr>
          <w:rFonts w:eastAsia="Calibri" w:cs="Tahoma"/>
          <w:spacing w:val="-2"/>
        </w:rPr>
        <w:t>ρ</w:t>
      </w:r>
      <w:r w:rsidR="00053D6C" w:rsidRPr="00702720">
        <w:rPr>
          <w:rFonts w:eastAsia="Calibri" w:cs="Tahoma"/>
          <w:spacing w:val="1"/>
        </w:rPr>
        <w:t>ό</w:t>
      </w:r>
      <w:r w:rsidR="00053D6C" w:rsidRPr="00702720">
        <w:rPr>
          <w:rFonts w:eastAsia="Calibri" w:cs="Tahoma"/>
          <w:spacing w:val="-1"/>
        </w:rPr>
        <w:t>νο</w:t>
      </w:r>
      <w:r w:rsidR="00053D6C" w:rsidRPr="00702720">
        <w:rPr>
          <w:rFonts w:eastAsia="Calibri" w:cs="Tahoma"/>
        </w:rPr>
        <w:t>ς</w:t>
      </w:r>
      <w:r w:rsidR="00053D6C" w:rsidRPr="00702720">
        <w:rPr>
          <w:rFonts w:cs="Tahoma"/>
          <w:spacing w:val="1"/>
        </w:rPr>
        <w:t xml:space="preserve"> </w:t>
      </w:r>
      <w:r w:rsidR="00053D6C" w:rsidRPr="00702720">
        <w:rPr>
          <w:rFonts w:eastAsia="Calibri" w:cs="Tahoma"/>
          <w:spacing w:val="-2"/>
        </w:rPr>
        <w:t>σ</w:t>
      </w:r>
      <w:r w:rsidR="00053D6C" w:rsidRPr="00702720">
        <w:rPr>
          <w:rFonts w:eastAsia="Calibri" w:cs="Tahoma"/>
          <w:spacing w:val="1"/>
        </w:rPr>
        <w:t>τ</w:t>
      </w:r>
      <w:r w:rsidR="00053D6C" w:rsidRPr="00702720">
        <w:rPr>
          <w:rFonts w:eastAsia="Calibri" w:cs="Tahoma"/>
        </w:rPr>
        <w:t>α</w:t>
      </w:r>
      <w:r w:rsidR="00053D6C" w:rsidRPr="00702720">
        <w:rPr>
          <w:rFonts w:cs="Tahoma"/>
        </w:rPr>
        <w:t xml:space="preserve"> </w:t>
      </w:r>
      <w:r w:rsidR="00053D6C" w:rsidRPr="00702720">
        <w:rPr>
          <w:rFonts w:eastAsia="Calibri" w:cs="Tahoma"/>
        </w:rPr>
        <w:t>έγγ</w:t>
      </w:r>
      <w:r w:rsidR="00053D6C" w:rsidRPr="00702720">
        <w:rPr>
          <w:rFonts w:eastAsia="Calibri" w:cs="Tahoma"/>
          <w:spacing w:val="1"/>
        </w:rPr>
        <w:t>ρ</w:t>
      </w:r>
      <w:r w:rsidR="00053D6C" w:rsidRPr="00702720">
        <w:rPr>
          <w:rFonts w:eastAsia="Calibri" w:cs="Tahoma"/>
        </w:rPr>
        <w:t>αφα</w:t>
      </w:r>
      <w:r w:rsidR="00053D6C" w:rsidRPr="00702720">
        <w:rPr>
          <w:rFonts w:cs="Tahoma"/>
          <w:spacing w:val="-3"/>
        </w:rPr>
        <w:t xml:space="preserve"> </w:t>
      </w:r>
      <w:r w:rsidR="00053D6C" w:rsidRPr="00702720">
        <w:rPr>
          <w:rFonts w:eastAsia="Calibri" w:cs="Tahoma"/>
          <w:spacing w:val="1"/>
        </w:rPr>
        <w:t>τ</w:t>
      </w:r>
      <w:r w:rsidR="00053D6C" w:rsidRPr="00702720">
        <w:rPr>
          <w:rFonts w:eastAsia="Calibri" w:cs="Tahoma"/>
          <w:spacing w:val="-1"/>
        </w:rPr>
        <w:t>η</w:t>
      </w:r>
      <w:r w:rsidR="00053D6C" w:rsidRPr="00702720">
        <w:rPr>
          <w:rFonts w:eastAsia="Calibri" w:cs="Tahoma"/>
        </w:rPr>
        <w:t>ς</w:t>
      </w:r>
      <w:r w:rsidR="00053D6C" w:rsidRPr="00702720">
        <w:rPr>
          <w:rFonts w:cs="Tahoma"/>
          <w:spacing w:val="1"/>
        </w:rPr>
        <w:t xml:space="preserve"> </w:t>
      </w:r>
      <w:r w:rsidR="00053D6C" w:rsidRPr="00702720">
        <w:rPr>
          <w:rFonts w:eastAsia="Calibri" w:cs="Tahoma"/>
        </w:rPr>
        <w:t>σ</w:t>
      </w:r>
      <w:r w:rsidR="00053D6C" w:rsidRPr="00702720">
        <w:rPr>
          <w:rFonts w:eastAsia="Calibri" w:cs="Tahoma"/>
          <w:spacing w:val="-2"/>
        </w:rPr>
        <w:t>ύ</w:t>
      </w:r>
      <w:r w:rsidR="00053D6C" w:rsidRPr="00702720">
        <w:rPr>
          <w:rFonts w:eastAsia="Calibri" w:cs="Tahoma"/>
          <w:spacing w:val="1"/>
        </w:rPr>
        <w:t>μ</w:t>
      </w:r>
      <w:r w:rsidR="00053D6C" w:rsidRPr="00702720">
        <w:rPr>
          <w:rFonts w:eastAsia="Calibri" w:cs="Tahoma"/>
        </w:rPr>
        <w:t>β</w:t>
      </w:r>
      <w:r w:rsidR="00053D6C" w:rsidRPr="00702720">
        <w:rPr>
          <w:rFonts w:eastAsia="Calibri" w:cs="Tahoma"/>
          <w:spacing w:val="-3"/>
        </w:rPr>
        <w:t>α</w:t>
      </w:r>
      <w:r w:rsidR="00053D6C" w:rsidRPr="00702720">
        <w:rPr>
          <w:rFonts w:eastAsia="Calibri" w:cs="Tahoma"/>
        </w:rPr>
        <w:t>σ</w:t>
      </w:r>
      <w:r w:rsidR="00053D6C" w:rsidRPr="00702720">
        <w:rPr>
          <w:rFonts w:eastAsia="Calibri" w:cs="Tahoma"/>
          <w:spacing w:val="-1"/>
        </w:rPr>
        <w:t>η</w:t>
      </w:r>
      <w:r w:rsidR="00053D6C" w:rsidRPr="00702720">
        <w:rPr>
          <w:rFonts w:eastAsia="Calibri" w:cs="Tahoma"/>
          <w:spacing w:val="-2"/>
        </w:rPr>
        <w:t>ς</w:t>
      </w:r>
      <w:r w:rsidR="00053D6C" w:rsidRPr="00702720">
        <w:rPr>
          <w:rFonts w:eastAsia="Calibri" w:cs="Tahoma"/>
        </w:rPr>
        <w:t>)</w:t>
      </w:r>
      <w:r w:rsidR="00053D6C" w:rsidRPr="00702720">
        <w:rPr>
          <w:rFonts w:cs="Tahoma"/>
        </w:rPr>
        <w:t xml:space="preserve"> </w:t>
      </w:r>
      <w:r w:rsidR="00053D6C" w:rsidRPr="00702720">
        <w:rPr>
          <w:rFonts w:eastAsia="Calibri" w:cs="Tahoma"/>
        </w:rPr>
        <w:t>ή</w:t>
      </w:r>
      <w:r w:rsidR="00053D6C" w:rsidRPr="00702720">
        <w:rPr>
          <w:rFonts w:cs="Tahoma"/>
          <w:spacing w:val="3"/>
        </w:rPr>
        <w:t xml:space="preserve"> </w:t>
      </w:r>
      <w:r w:rsidR="00053D6C" w:rsidRPr="00702720">
        <w:rPr>
          <w:rFonts w:eastAsia="Calibri" w:cs="Tahoma"/>
          <w:spacing w:val="1"/>
        </w:rPr>
        <w:t>μ</w:t>
      </w:r>
      <w:r w:rsidR="00053D6C" w:rsidRPr="00702720">
        <w:rPr>
          <w:rFonts w:eastAsia="Calibri" w:cs="Tahoma"/>
        </w:rPr>
        <w:t>έχ</w:t>
      </w:r>
      <w:r w:rsidR="00053D6C" w:rsidRPr="00702720">
        <w:rPr>
          <w:rFonts w:eastAsia="Calibri" w:cs="Tahoma"/>
          <w:spacing w:val="1"/>
        </w:rPr>
        <w:t>ρ</w:t>
      </w:r>
      <w:r w:rsidR="00053D6C" w:rsidRPr="00702720">
        <w:rPr>
          <w:rFonts w:eastAsia="Calibri" w:cs="Tahoma"/>
          <w:spacing w:val="-3"/>
        </w:rPr>
        <w:t>ι</w:t>
      </w:r>
      <w:r w:rsidR="00053D6C" w:rsidRPr="00702720">
        <w:rPr>
          <w:rFonts w:eastAsia="Calibri" w:cs="Tahoma"/>
        </w:rPr>
        <w:t>ς</w:t>
      </w:r>
      <w:r w:rsidR="00053D6C" w:rsidRPr="00702720">
        <w:rPr>
          <w:rFonts w:cs="Tahoma"/>
          <w:spacing w:val="2"/>
        </w:rPr>
        <w:t xml:space="preserve"> </w:t>
      </w:r>
      <w:r w:rsidR="00053D6C" w:rsidRPr="00702720">
        <w:rPr>
          <w:rFonts w:eastAsia="Calibri" w:cs="Tahoma"/>
          <w:spacing w:val="1"/>
        </w:rPr>
        <w:t>ό</w:t>
      </w:r>
      <w:r w:rsidR="00053D6C" w:rsidRPr="00702720">
        <w:rPr>
          <w:rFonts w:eastAsia="Calibri" w:cs="Tahoma"/>
          <w:spacing w:val="-1"/>
        </w:rPr>
        <w:t>τ</w:t>
      </w:r>
      <w:r w:rsidR="00053D6C" w:rsidRPr="00702720">
        <w:rPr>
          <w:rFonts w:eastAsia="Calibri" w:cs="Tahoma"/>
          <w:spacing w:val="1"/>
        </w:rPr>
        <w:t>ο</w:t>
      </w:r>
      <w:r w:rsidR="00053D6C" w:rsidRPr="00702720">
        <w:rPr>
          <w:rFonts w:eastAsia="Calibri" w:cs="Tahoma"/>
        </w:rPr>
        <w:t>υ</w:t>
      </w:r>
      <w:r w:rsidR="00053D6C" w:rsidRPr="00702720">
        <w:rPr>
          <w:rFonts w:cs="Tahoma"/>
          <w:spacing w:val="2"/>
        </w:rPr>
        <w:t xml:space="preserve"> </w:t>
      </w:r>
      <w:r w:rsidR="00053D6C" w:rsidRPr="00702720">
        <w:rPr>
          <w:rFonts w:eastAsia="Calibri" w:cs="Tahoma"/>
        </w:rPr>
        <w:t>α</w:t>
      </w:r>
      <w:r w:rsidR="00053D6C" w:rsidRPr="00702720">
        <w:rPr>
          <w:rFonts w:eastAsia="Calibri" w:cs="Tahoma"/>
          <w:spacing w:val="1"/>
        </w:rPr>
        <w:t>υτ</w:t>
      </w:r>
      <w:r w:rsidR="00053D6C" w:rsidRPr="00702720">
        <w:rPr>
          <w:rFonts w:eastAsia="Calibri" w:cs="Tahoma"/>
        </w:rPr>
        <w:t>ή</w:t>
      </w:r>
      <w:r w:rsidR="00053D6C" w:rsidRPr="00702720">
        <w:rPr>
          <w:rFonts w:cs="Tahoma"/>
        </w:rPr>
        <w:t xml:space="preserve"> </w:t>
      </w:r>
      <w:r w:rsidR="00053D6C" w:rsidRPr="00702720">
        <w:rPr>
          <w:rFonts w:eastAsia="Calibri" w:cs="Tahoma"/>
          <w:spacing w:val="1"/>
        </w:rPr>
        <w:t>μ</w:t>
      </w:r>
      <w:r w:rsidR="00053D6C" w:rsidRPr="00702720">
        <w:rPr>
          <w:rFonts w:eastAsia="Calibri" w:cs="Tahoma"/>
          <w:spacing w:val="-3"/>
        </w:rPr>
        <w:t>α</w:t>
      </w:r>
      <w:r w:rsidR="00053D6C" w:rsidRPr="00702720">
        <w:rPr>
          <w:rFonts w:eastAsia="Calibri" w:cs="Tahoma"/>
        </w:rPr>
        <w:t>ς</w:t>
      </w:r>
      <w:r w:rsidR="00053D6C" w:rsidRPr="00702720">
        <w:rPr>
          <w:rFonts w:cs="Tahoma"/>
          <w:spacing w:val="2"/>
        </w:rPr>
        <w:t xml:space="preserve"> </w:t>
      </w:r>
      <w:r w:rsidR="00053D6C" w:rsidRPr="00702720">
        <w:rPr>
          <w:rFonts w:eastAsia="Calibri" w:cs="Tahoma"/>
        </w:rPr>
        <w:t>επ</w:t>
      </w:r>
      <w:r w:rsidR="00053D6C" w:rsidRPr="00702720">
        <w:rPr>
          <w:rFonts w:eastAsia="Calibri" w:cs="Tahoma"/>
          <w:spacing w:val="-1"/>
        </w:rPr>
        <w:t>ι</w:t>
      </w:r>
      <w:r w:rsidR="00053D6C" w:rsidRPr="00702720">
        <w:rPr>
          <w:rFonts w:eastAsia="Calibri" w:cs="Tahoma"/>
        </w:rPr>
        <w:t>σ</w:t>
      </w:r>
      <w:r w:rsidR="00053D6C" w:rsidRPr="00702720">
        <w:rPr>
          <w:rFonts w:eastAsia="Calibri" w:cs="Tahoma"/>
          <w:spacing w:val="-1"/>
        </w:rPr>
        <w:t>τ</w:t>
      </w:r>
      <w:r w:rsidR="00053D6C" w:rsidRPr="00702720">
        <w:rPr>
          <w:rFonts w:eastAsia="Calibri" w:cs="Tahoma"/>
          <w:spacing w:val="1"/>
        </w:rPr>
        <w:t>ρ</w:t>
      </w:r>
      <w:r w:rsidR="00053D6C" w:rsidRPr="00702720">
        <w:rPr>
          <w:rFonts w:eastAsia="Calibri" w:cs="Tahoma"/>
        </w:rPr>
        <w:t>αφεί</w:t>
      </w:r>
      <w:r w:rsidR="00053D6C" w:rsidRPr="00702720">
        <w:rPr>
          <w:rFonts w:cs="Tahoma"/>
          <w:spacing w:val="3"/>
        </w:rPr>
        <w:t xml:space="preserve"> </w:t>
      </w:r>
      <w:r w:rsidR="00053D6C" w:rsidRPr="00702720">
        <w:rPr>
          <w:rFonts w:eastAsia="Calibri" w:cs="Tahoma"/>
        </w:rPr>
        <w:t>ή</w:t>
      </w:r>
      <w:r w:rsidR="00053D6C" w:rsidRPr="00702720">
        <w:rPr>
          <w:rFonts w:cs="Tahoma"/>
        </w:rPr>
        <w:t xml:space="preserve"> </w:t>
      </w:r>
      <w:r w:rsidR="00053D6C" w:rsidRPr="00702720">
        <w:rPr>
          <w:rFonts w:eastAsia="Calibri" w:cs="Tahoma"/>
          <w:spacing w:val="1"/>
        </w:rPr>
        <w:t>μ</w:t>
      </w:r>
      <w:r w:rsidR="00053D6C" w:rsidRPr="00702720">
        <w:rPr>
          <w:rFonts w:eastAsia="Calibri" w:cs="Tahoma"/>
        </w:rPr>
        <w:t>έ</w:t>
      </w:r>
      <w:r w:rsidR="00053D6C" w:rsidRPr="00702720">
        <w:rPr>
          <w:rFonts w:eastAsia="Calibri" w:cs="Tahoma"/>
          <w:spacing w:val="-3"/>
        </w:rPr>
        <w:t>χ</w:t>
      </w:r>
      <w:r w:rsidR="00053D6C" w:rsidRPr="00702720">
        <w:rPr>
          <w:rFonts w:eastAsia="Calibri" w:cs="Tahoma"/>
          <w:spacing w:val="1"/>
        </w:rPr>
        <w:t>ρ</w:t>
      </w:r>
      <w:r w:rsidR="00053D6C" w:rsidRPr="00702720">
        <w:rPr>
          <w:rFonts w:eastAsia="Calibri" w:cs="Tahoma"/>
          <w:spacing w:val="-1"/>
        </w:rPr>
        <w:t>ι</w:t>
      </w:r>
      <w:r w:rsidR="00053D6C" w:rsidRPr="00702720">
        <w:rPr>
          <w:rFonts w:eastAsia="Calibri" w:cs="Tahoma"/>
        </w:rPr>
        <w:t>ς</w:t>
      </w:r>
      <w:r w:rsidR="00053D6C" w:rsidRPr="00702720">
        <w:rPr>
          <w:rFonts w:cs="Tahoma"/>
          <w:spacing w:val="2"/>
        </w:rPr>
        <w:t xml:space="preserve"> </w:t>
      </w:r>
      <w:r w:rsidR="00053D6C" w:rsidRPr="00702720">
        <w:rPr>
          <w:rFonts w:eastAsia="Calibri" w:cs="Tahoma"/>
          <w:spacing w:val="-1"/>
        </w:rPr>
        <w:t>ό</w:t>
      </w:r>
      <w:r w:rsidR="00053D6C" w:rsidRPr="00702720">
        <w:rPr>
          <w:rFonts w:eastAsia="Calibri" w:cs="Tahoma"/>
          <w:spacing w:val="1"/>
        </w:rPr>
        <w:t>τ</w:t>
      </w:r>
      <w:r w:rsidR="00053D6C" w:rsidRPr="00702720">
        <w:rPr>
          <w:rFonts w:eastAsia="Calibri" w:cs="Tahoma"/>
          <w:spacing w:val="-1"/>
        </w:rPr>
        <w:t>ο</w:t>
      </w:r>
      <w:r w:rsidR="00053D6C" w:rsidRPr="00702720">
        <w:rPr>
          <w:rFonts w:eastAsia="Calibri" w:cs="Tahoma"/>
        </w:rPr>
        <w:t>υ</w:t>
      </w:r>
      <w:r w:rsidR="00053D6C" w:rsidRPr="00702720">
        <w:rPr>
          <w:rFonts w:cs="Tahoma"/>
          <w:spacing w:val="2"/>
        </w:rPr>
        <w:t xml:space="preserve"> </w:t>
      </w:r>
      <w:r w:rsidR="00053D6C" w:rsidRPr="00702720">
        <w:rPr>
          <w:rFonts w:eastAsia="Calibri" w:cs="Tahoma"/>
          <w:spacing w:val="1"/>
        </w:rPr>
        <w:t>λ</w:t>
      </w:r>
      <w:r w:rsidR="00053D6C" w:rsidRPr="00702720">
        <w:rPr>
          <w:rFonts w:eastAsia="Calibri" w:cs="Tahoma"/>
        </w:rPr>
        <w:t>ά</w:t>
      </w:r>
      <w:r w:rsidR="00053D6C" w:rsidRPr="00702720">
        <w:rPr>
          <w:rFonts w:eastAsia="Calibri" w:cs="Tahoma"/>
          <w:spacing w:val="-2"/>
        </w:rPr>
        <w:t>β</w:t>
      </w:r>
      <w:r w:rsidR="00053D6C" w:rsidRPr="00702720">
        <w:rPr>
          <w:rFonts w:eastAsia="Calibri" w:cs="Tahoma"/>
          <w:spacing w:val="1"/>
        </w:rPr>
        <w:t>ο</w:t>
      </w:r>
      <w:r w:rsidR="00053D6C" w:rsidRPr="00702720">
        <w:rPr>
          <w:rFonts w:eastAsia="Calibri" w:cs="Tahoma"/>
          <w:spacing w:val="-2"/>
        </w:rPr>
        <w:t>υ</w:t>
      </w:r>
      <w:r w:rsidR="00053D6C" w:rsidRPr="00702720">
        <w:rPr>
          <w:rFonts w:eastAsia="Calibri" w:cs="Tahoma"/>
          <w:spacing w:val="1"/>
        </w:rPr>
        <w:t>μ</w:t>
      </w:r>
      <w:r w:rsidR="00053D6C" w:rsidRPr="00702720">
        <w:rPr>
          <w:rFonts w:eastAsia="Calibri" w:cs="Tahoma"/>
        </w:rPr>
        <w:t>ε</w:t>
      </w:r>
      <w:r w:rsidR="00053D6C" w:rsidRPr="00702720">
        <w:rPr>
          <w:rFonts w:cs="Tahoma"/>
          <w:spacing w:val="2"/>
        </w:rPr>
        <w:t xml:space="preserve"> </w:t>
      </w:r>
      <w:r w:rsidR="00053D6C" w:rsidRPr="00702720">
        <w:rPr>
          <w:rFonts w:eastAsia="Calibri" w:cs="Tahoma"/>
        </w:rPr>
        <w:t>έγγ</w:t>
      </w:r>
      <w:r w:rsidR="00053D6C" w:rsidRPr="00702720">
        <w:rPr>
          <w:rFonts w:eastAsia="Calibri" w:cs="Tahoma"/>
          <w:spacing w:val="1"/>
        </w:rPr>
        <w:t>ρ</w:t>
      </w:r>
      <w:r w:rsidR="00053D6C" w:rsidRPr="00702720">
        <w:rPr>
          <w:rFonts w:eastAsia="Calibri" w:cs="Tahoma"/>
          <w:spacing w:val="-3"/>
        </w:rPr>
        <w:t>α</w:t>
      </w:r>
      <w:r w:rsidR="00053D6C" w:rsidRPr="00702720">
        <w:rPr>
          <w:rFonts w:eastAsia="Calibri" w:cs="Tahoma"/>
        </w:rPr>
        <w:t>φη</w:t>
      </w:r>
      <w:r w:rsidR="00053D6C" w:rsidRPr="00702720">
        <w:rPr>
          <w:rFonts w:cs="Tahoma"/>
          <w:spacing w:val="3"/>
        </w:rPr>
        <w:t xml:space="preserve"> </w:t>
      </w:r>
      <w:r w:rsidR="00053D6C" w:rsidRPr="00702720">
        <w:rPr>
          <w:rFonts w:eastAsia="Calibri" w:cs="Tahoma"/>
        </w:rPr>
        <w:t>δ</w:t>
      </w:r>
      <w:r w:rsidR="00053D6C" w:rsidRPr="00702720">
        <w:rPr>
          <w:rFonts w:eastAsia="Calibri" w:cs="Tahoma"/>
          <w:spacing w:val="-1"/>
        </w:rPr>
        <w:t>ή</w:t>
      </w:r>
      <w:r w:rsidR="00053D6C" w:rsidRPr="00702720">
        <w:rPr>
          <w:rFonts w:eastAsia="Calibri" w:cs="Tahoma"/>
          <w:spacing w:val="1"/>
        </w:rPr>
        <w:t>λ</w:t>
      </w:r>
      <w:r w:rsidR="00053D6C" w:rsidRPr="00702720">
        <w:rPr>
          <w:rFonts w:eastAsia="Calibri" w:cs="Tahoma"/>
          <w:spacing w:val="-2"/>
        </w:rPr>
        <w:t>ω</w:t>
      </w:r>
      <w:r w:rsidR="00053D6C" w:rsidRPr="00702720">
        <w:rPr>
          <w:rFonts w:eastAsia="Calibri" w:cs="Tahoma"/>
        </w:rPr>
        <w:t>σή</w:t>
      </w:r>
      <w:r w:rsidR="00053D6C" w:rsidRPr="00702720">
        <w:rPr>
          <w:rFonts w:cs="Tahoma"/>
          <w:spacing w:val="3"/>
        </w:rPr>
        <w:t xml:space="preserve"> </w:t>
      </w:r>
      <w:r w:rsidR="00053D6C" w:rsidRPr="00702720">
        <w:rPr>
          <w:rFonts w:eastAsia="Calibri" w:cs="Tahoma"/>
        </w:rPr>
        <w:t>σας</w:t>
      </w:r>
      <w:r w:rsidR="00053D6C" w:rsidRPr="00702720">
        <w:rPr>
          <w:rFonts w:cs="Tahoma"/>
          <w:spacing w:val="2"/>
        </w:rPr>
        <w:t xml:space="preserve"> </w:t>
      </w:r>
      <w:r w:rsidR="00053D6C" w:rsidRPr="00702720">
        <w:rPr>
          <w:rFonts w:eastAsia="Calibri" w:cs="Tahoma"/>
          <w:spacing w:val="-1"/>
        </w:rPr>
        <w:t>ό</w:t>
      </w:r>
      <w:r w:rsidR="00053D6C" w:rsidRPr="00702720">
        <w:rPr>
          <w:rFonts w:eastAsia="Calibri" w:cs="Tahoma"/>
          <w:spacing w:val="1"/>
        </w:rPr>
        <w:t>τ</w:t>
      </w:r>
      <w:r w:rsidR="00053D6C" w:rsidRPr="00702720">
        <w:rPr>
          <w:rFonts w:eastAsia="Calibri" w:cs="Tahoma"/>
        </w:rPr>
        <w:t>ι</w:t>
      </w:r>
      <w:r w:rsidR="00053D6C" w:rsidRPr="00702720">
        <w:rPr>
          <w:rFonts w:cs="Tahoma"/>
          <w:spacing w:val="1"/>
        </w:rPr>
        <w:t xml:space="preserve"> </w:t>
      </w:r>
      <w:r w:rsidR="00053D6C" w:rsidRPr="00702720">
        <w:rPr>
          <w:rFonts w:eastAsia="Calibri" w:cs="Tahoma"/>
          <w:spacing w:val="1"/>
        </w:rPr>
        <w:t>μ</w:t>
      </w:r>
      <w:r w:rsidR="00053D6C" w:rsidRPr="00702720">
        <w:rPr>
          <w:rFonts w:eastAsia="Calibri" w:cs="Tahoma"/>
          <w:spacing w:val="-2"/>
        </w:rPr>
        <w:t>π</w:t>
      </w:r>
      <w:r w:rsidR="00053D6C" w:rsidRPr="00702720">
        <w:rPr>
          <w:rFonts w:eastAsia="Calibri" w:cs="Tahoma"/>
          <w:spacing w:val="1"/>
        </w:rPr>
        <w:t>ο</w:t>
      </w:r>
      <w:r w:rsidR="00053D6C" w:rsidRPr="00702720">
        <w:rPr>
          <w:rFonts w:eastAsia="Calibri" w:cs="Tahoma"/>
          <w:spacing w:val="-2"/>
        </w:rPr>
        <w:t>ρ</w:t>
      </w:r>
      <w:r w:rsidR="00053D6C" w:rsidRPr="00702720">
        <w:rPr>
          <w:rFonts w:eastAsia="Calibri" w:cs="Tahoma"/>
          <w:spacing w:val="1"/>
        </w:rPr>
        <w:t>ο</w:t>
      </w:r>
      <w:r w:rsidR="00053D6C" w:rsidRPr="00702720">
        <w:rPr>
          <w:rFonts w:eastAsia="Calibri" w:cs="Tahoma"/>
          <w:spacing w:val="-2"/>
        </w:rPr>
        <w:t>ύ</w:t>
      </w:r>
      <w:r w:rsidR="00053D6C" w:rsidRPr="00702720">
        <w:rPr>
          <w:rFonts w:eastAsia="Calibri" w:cs="Tahoma"/>
          <w:spacing w:val="1"/>
        </w:rPr>
        <w:t>μ</w:t>
      </w:r>
      <w:r w:rsidR="00053D6C" w:rsidRPr="00702720">
        <w:rPr>
          <w:rFonts w:eastAsia="Calibri" w:cs="Tahoma"/>
        </w:rPr>
        <w:t>ε</w:t>
      </w:r>
      <w:r w:rsidR="00053D6C" w:rsidRPr="00702720">
        <w:rPr>
          <w:rFonts w:cs="Tahoma"/>
          <w:spacing w:val="4"/>
        </w:rPr>
        <w:t xml:space="preserve"> </w:t>
      </w:r>
      <w:r w:rsidR="00053D6C" w:rsidRPr="00702720">
        <w:rPr>
          <w:rFonts w:eastAsia="Calibri" w:cs="Tahoma"/>
          <w:spacing w:val="-1"/>
        </w:rPr>
        <w:t>ν</w:t>
      </w:r>
      <w:r w:rsidR="00053D6C" w:rsidRPr="00702720">
        <w:rPr>
          <w:rFonts w:eastAsia="Calibri" w:cs="Tahoma"/>
        </w:rPr>
        <w:t>α</w:t>
      </w:r>
      <w:r w:rsidR="00053D6C" w:rsidRPr="00702720">
        <w:rPr>
          <w:rFonts w:cs="Tahoma"/>
        </w:rPr>
        <w:t xml:space="preserve"> </w:t>
      </w:r>
      <w:r w:rsidR="00053D6C" w:rsidRPr="00702720">
        <w:rPr>
          <w:rFonts w:eastAsia="Calibri" w:cs="Tahoma"/>
        </w:rPr>
        <w:t>θεω</w:t>
      </w:r>
      <w:r w:rsidR="00053D6C" w:rsidRPr="00702720">
        <w:rPr>
          <w:rFonts w:eastAsia="Calibri" w:cs="Tahoma"/>
          <w:spacing w:val="1"/>
        </w:rPr>
        <w:t>ρ</w:t>
      </w:r>
      <w:r w:rsidR="00053D6C" w:rsidRPr="00702720">
        <w:rPr>
          <w:rFonts w:eastAsia="Calibri" w:cs="Tahoma"/>
          <w:spacing w:val="-1"/>
        </w:rPr>
        <w:t>ή</w:t>
      </w:r>
      <w:r w:rsidR="00053D6C" w:rsidRPr="00702720">
        <w:rPr>
          <w:rFonts w:eastAsia="Calibri" w:cs="Tahoma"/>
          <w:spacing w:val="-2"/>
        </w:rPr>
        <w:t>σ</w:t>
      </w:r>
      <w:r w:rsidR="00053D6C" w:rsidRPr="00702720">
        <w:rPr>
          <w:rFonts w:eastAsia="Calibri" w:cs="Tahoma"/>
          <w:spacing w:val="1"/>
        </w:rPr>
        <w:t>ο</w:t>
      </w:r>
      <w:r w:rsidR="00053D6C" w:rsidRPr="00702720">
        <w:rPr>
          <w:rFonts w:eastAsia="Calibri" w:cs="Tahoma"/>
          <w:spacing w:val="-2"/>
        </w:rPr>
        <w:t>υ</w:t>
      </w:r>
      <w:r w:rsidR="00053D6C" w:rsidRPr="00702720">
        <w:rPr>
          <w:rFonts w:eastAsia="Calibri" w:cs="Tahoma"/>
          <w:spacing w:val="1"/>
        </w:rPr>
        <w:t>μ</w:t>
      </w:r>
      <w:r w:rsidR="00053D6C" w:rsidRPr="00702720">
        <w:rPr>
          <w:rFonts w:eastAsia="Calibri" w:cs="Tahoma"/>
        </w:rPr>
        <w:t>ε</w:t>
      </w:r>
      <w:r w:rsidR="00053D6C" w:rsidRPr="00702720">
        <w:rPr>
          <w:rFonts w:cs="Tahoma"/>
          <w:spacing w:val="-7"/>
        </w:rPr>
        <w:t xml:space="preserve"> </w:t>
      </w:r>
      <w:r w:rsidR="00053D6C" w:rsidRPr="00702720">
        <w:rPr>
          <w:rFonts w:eastAsia="Calibri" w:cs="Tahoma"/>
          <w:spacing w:val="1"/>
        </w:rPr>
        <w:t>τ</w:t>
      </w:r>
      <w:r w:rsidR="00053D6C" w:rsidRPr="00702720">
        <w:rPr>
          <w:rFonts w:eastAsia="Calibri" w:cs="Tahoma"/>
          <w:spacing w:val="-1"/>
        </w:rPr>
        <w:t>η</w:t>
      </w:r>
      <w:r w:rsidR="00053D6C" w:rsidRPr="00702720">
        <w:rPr>
          <w:rFonts w:eastAsia="Calibri" w:cs="Tahoma"/>
        </w:rPr>
        <w:t>ν</w:t>
      </w:r>
      <w:r w:rsidR="00053D6C" w:rsidRPr="00702720">
        <w:rPr>
          <w:rFonts w:cs="Tahoma"/>
          <w:spacing w:val="-5"/>
        </w:rPr>
        <w:t xml:space="preserve"> </w:t>
      </w:r>
      <w:r w:rsidR="00053D6C" w:rsidRPr="00702720">
        <w:rPr>
          <w:rFonts w:eastAsia="Calibri" w:cs="Tahoma"/>
        </w:rPr>
        <w:t>Τ</w:t>
      </w:r>
      <w:r w:rsidR="00053D6C" w:rsidRPr="00702720">
        <w:rPr>
          <w:rFonts w:eastAsia="Calibri" w:cs="Tahoma"/>
          <w:spacing w:val="1"/>
        </w:rPr>
        <w:t>ρ</w:t>
      </w:r>
      <w:r w:rsidR="00053D6C" w:rsidRPr="00702720">
        <w:rPr>
          <w:rFonts w:eastAsia="Calibri" w:cs="Tahoma"/>
          <w:spacing w:val="-3"/>
        </w:rPr>
        <w:t>ά</w:t>
      </w:r>
      <w:r w:rsidR="00053D6C" w:rsidRPr="00702720">
        <w:rPr>
          <w:rFonts w:eastAsia="Calibri" w:cs="Tahoma"/>
        </w:rPr>
        <w:t>πεζα</w:t>
      </w:r>
      <w:r w:rsidR="00053D6C" w:rsidRPr="00702720">
        <w:rPr>
          <w:rFonts w:cs="Tahoma"/>
          <w:spacing w:val="-7"/>
        </w:rPr>
        <w:t xml:space="preserve"> </w:t>
      </w:r>
      <w:r w:rsidR="00053D6C" w:rsidRPr="00702720">
        <w:rPr>
          <w:rFonts w:eastAsia="Calibri" w:cs="Tahoma"/>
          <w:spacing w:val="1"/>
        </w:rPr>
        <w:t>μ</w:t>
      </w:r>
      <w:r w:rsidR="00053D6C" w:rsidRPr="00702720">
        <w:rPr>
          <w:rFonts w:eastAsia="Calibri" w:cs="Tahoma"/>
        </w:rPr>
        <w:t>ας</w:t>
      </w:r>
      <w:r w:rsidR="00053D6C" w:rsidRPr="00702720">
        <w:rPr>
          <w:rFonts w:cs="Tahoma"/>
          <w:spacing w:val="-4"/>
        </w:rPr>
        <w:t xml:space="preserve"> </w:t>
      </w:r>
      <w:r w:rsidR="00053D6C" w:rsidRPr="00702720">
        <w:rPr>
          <w:rFonts w:eastAsia="Calibri" w:cs="Tahoma"/>
          <w:spacing w:val="-3"/>
        </w:rPr>
        <w:t>α</w:t>
      </w:r>
      <w:r w:rsidR="00053D6C" w:rsidRPr="00702720">
        <w:rPr>
          <w:rFonts w:eastAsia="Calibri" w:cs="Tahoma"/>
        </w:rPr>
        <w:t>πα</w:t>
      </w:r>
      <w:r w:rsidR="00053D6C" w:rsidRPr="00702720">
        <w:rPr>
          <w:rFonts w:eastAsia="Calibri" w:cs="Tahoma"/>
          <w:spacing w:val="-1"/>
        </w:rPr>
        <w:t>λ</w:t>
      </w:r>
      <w:r w:rsidR="00053D6C" w:rsidRPr="00702720">
        <w:rPr>
          <w:rFonts w:eastAsia="Calibri" w:cs="Tahoma"/>
          <w:spacing w:val="1"/>
        </w:rPr>
        <w:t>λ</w:t>
      </w:r>
      <w:r w:rsidR="00053D6C" w:rsidRPr="00702720">
        <w:rPr>
          <w:rFonts w:eastAsia="Calibri" w:cs="Tahoma"/>
        </w:rPr>
        <w:t>αγ</w:t>
      </w:r>
      <w:r w:rsidR="00053D6C" w:rsidRPr="00702720">
        <w:rPr>
          <w:rFonts w:eastAsia="Calibri" w:cs="Tahoma"/>
          <w:spacing w:val="-1"/>
        </w:rPr>
        <w:t>μ</w:t>
      </w:r>
      <w:r w:rsidR="00053D6C" w:rsidRPr="00702720">
        <w:rPr>
          <w:rFonts w:eastAsia="Calibri" w:cs="Tahoma"/>
        </w:rPr>
        <w:t>έ</w:t>
      </w:r>
      <w:r w:rsidR="00053D6C" w:rsidRPr="00702720">
        <w:rPr>
          <w:rFonts w:eastAsia="Calibri" w:cs="Tahoma"/>
          <w:spacing w:val="-1"/>
        </w:rPr>
        <w:t>ν</w:t>
      </w:r>
      <w:r w:rsidR="00053D6C" w:rsidRPr="00702720">
        <w:rPr>
          <w:rFonts w:eastAsia="Calibri" w:cs="Tahoma"/>
        </w:rPr>
        <w:t>η</w:t>
      </w:r>
      <w:r w:rsidR="00053D6C" w:rsidRPr="00702720">
        <w:rPr>
          <w:rFonts w:cs="Tahoma"/>
          <w:spacing w:val="-6"/>
        </w:rPr>
        <w:t xml:space="preserve"> </w:t>
      </w:r>
      <w:r w:rsidR="00053D6C" w:rsidRPr="00702720">
        <w:rPr>
          <w:rFonts w:eastAsia="Calibri" w:cs="Tahoma"/>
        </w:rPr>
        <w:t>από</w:t>
      </w:r>
      <w:r w:rsidR="00053D6C" w:rsidRPr="00702720">
        <w:rPr>
          <w:rFonts w:cs="Tahoma"/>
          <w:spacing w:val="-6"/>
        </w:rPr>
        <w:t xml:space="preserve"> </w:t>
      </w:r>
      <w:r w:rsidR="00053D6C" w:rsidRPr="00702720">
        <w:rPr>
          <w:rFonts w:eastAsia="Calibri" w:cs="Tahoma"/>
        </w:rPr>
        <w:t>κά</w:t>
      </w:r>
      <w:r w:rsidR="00053D6C" w:rsidRPr="00702720">
        <w:rPr>
          <w:rFonts w:eastAsia="Calibri" w:cs="Tahoma"/>
          <w:spacing w:val="-2"/>
        </w:rPr>
        <w:t>θ</w:t>
      </w:r>
      <w:r w:rsidR="00053D6C" w:rsidRPr="00702720">
        <w:rPr>
          <w:rFonts w:eastAsia="Calibri" w:cs="Tahoma"/>
        </w:rPr>
        <w:t>ε</w:t>
      </w:r>
      <w:r w:rsidR="00053D6C" w:rsidRPr="00702720">
        <w:rPr>
          <w:rFonts w:cs="Tahoma"/>
          <w:spacing w:val="-4"/>
        </w:rPr>
        <w:t xml:space="preserve"> </w:t>
      </w:r>
      <w:r w:rsidR="00053D6C" w:rsidRPr="00702720">
        <w:rPr>
          <w:rFonts w:eastAsia="Calibri" w:cs="Tahoma"/>
        </w:rPr>
        <w:t>σχε</w:t>
      </w:r>
      <w:r w:rsidR="00053D6C" w:rsidRPr="00702720">
        <w:rPr>
          <w:rFonts w:eastAsia="Calibri" w:cs="Tahoma"/>
          <w:spacing w:val="1"/>
        </w:rPr>
        <w:t>τ</w:t>
      </w:r>
      <w:r w:rsidR="00053D6C" w:rsidRPr="00702720">
        <w:rPr>
          <w:rFonts w:eastAsia="Calibri" w:cs="Tahoma"/>
          <w:spacing w:val="-3"/>
        </w:rPr>
        <w:t>ι</w:t>
      </w:r>
      <w:r w:rsidR="00053D6C" w:rsidRPr="00702720">
        <w:rPr>
          <w:rFonts w:eastAsia="Calibri" w:cs="Tahoma"/>
        </w:rPr>
        <w:t>κή</w:t>
      </w:r>
      <w:r w:rsidR="00053D6C" w:rsidRPr="00702720">
        <w:rPr>
          <w:rFonts w:cs="Tahoma"/>
          <w:spacing w:val="-6"/>
        </w:rPr>
        <w:t xml:space="preserve"> </w:t>
      </w:r>
      <w:r w:rsidR="00053D6C" w:rsidRPr="00702720">
        <w:rPr>
          <w:rFonts w:eastAsia="Calibri" w:cs="Tahoma"/>
          <w:spacing w:val="1"/>
        </w:rPr>
        <w:t>υ</w:t>
      </w:r>
      <w:r w:rsidR="00053D6C" w:rsidRPr="00702720">
        <w:rPr>
          <w:rFonts w:eastAsia="Calibri" w:cs="Tahoma"/>
          <w:spacing w:val="-2"/>
        </w:rPr>
        <w:t>π</w:t>
      </w:r>
      <w:r w:rsidR="00053D6C" w:rsidRPr="00702720">
        <w:rPr>
          <w:rFonts w:eastAsia="Calibri" w:cs="Tahoma"/>
          <w:spacing w:val="1"/>
        </w:rPr>
        <w:t>ο</w:t>
      </w:r>
      <w:r w:rsidR="00053D6C" w:rsidRPr="00702720">
        <w:rPr>
          <w:rFonts w:eastAsia="Calibri" w:cs="Tahoma"/>
        </w:rPr>
        <w:t>χ</w:t>
      </w:r>
      <w:r w:rsidR="00053D6C" w:rsidRPr="00702720">
        <w:rPr>
          <w:rFonts w:eastAsia="Calibri" w:cs="Tahoma"/>
          <w:spacing w:val="1"/>
        </w:rPr>
        <w:t>ρ</w:t>
      </w:r>
      <w:r w:rsidR="00053D6C" w:rsidRPr="00702720">
        <w:rPr>
          <w:rFonts w:eastAsia="Calibri" w:cs="Tahoma"/>
          <w:spacing w:val="-2"/>
        </w:rPr>
        <w:t>έ</w:t>
      </w:r>
      <w:r w:rsidR="00053D6C" w:rsidRPr="00702720">
        <w:rPr>
          <w:rFonts w:eastAsia="Calibri" w:cs="Tahoma"/>
        </w:rPr>
        <w:t>ωση</w:t>
      </w:r>
      <w:r w:rsidR="00053D6C" w:rsidRPr="00702720">
        <w:rPr>
          <w:rFonts w:cs="Tahoma"/>
          <w:spacing w:val="-6"/>
        </w:rPr>
        <w:t xml:space="preserve"> </w:t>
      </w:r>
      <w:r w:rsidR="00053D6C" w:rsidRPr="00702720">
        <w:rPr>
          <w:rFonts w:eastAsia="Calibri" w:cs="Tahoma"/>
        </w:rPr>
        <w:t>εγ</w:t>
      </w:r>
      <w:r w:rsidR="00053D6C" w:rsidRPr="00702720">
        <w:rPr>
          <w:rFonts w:eastAsia="Calibri" w:cs="Tahoma"/>
          <w:spacing w:val="-2"/>
        </w:rPr>
        <w:t>γυ</w:t>
      </w:r>
      <w:r w:rsidR="00053D6C" w:rsidRPr="00702720">
        <w:rPr>
          <w:rFonts w:eastAsia="Calibri" w:cs="Tahoma"/>
          <w:spacing w:val="1"/>
        </w:rPr>
        <w:t>ο</w:t>
      </w:r>
      <w:r w:rsidR="00053D6C" w:rsidRPr="00702720">
        <w:rPr>
          <w:rFonts w:eastAsia="Calibri" w:cs="Tahoma"/>
        </w:rPr>
        <w:t>δ</w:t>
      </w:r>
      <w:r w:rsidR="00053D6C" w:rsidRPr="00702720">
        <w:rPr>
          <w:rFonts w:eastAsia="Calibri" w:cs="Tahoma"/>
          <w:spacing w:val="-1"/>
        </w:rPr>
        <w:t>ο</w:t>
      </w:r>
      <w:r w:rsidR="00053D6C" w:rsidRPr="00702720">
        <w:rPr>
          <w:rFonts w:eastAsia="Calibri" w:cs="Tahoma"/>
        </w:rPr>
        <w:t>σ</w:t>
      </w:r>
      <w:r w:rsidR="00053D6C" w:rsidRPr="00702720">
        <w:rPr>
          <w:rFonts w:eastAsia="Calibri" w:cs="Tahoma"/>
          <w:spacing w:val="-1"/>
        </w:rPr>
        <w:t>ί</w:t>
      </w:r>
      <w:r w:rsidR="00053D6C" w:rsidRPr="00702720">
        <w:rPr>
          <w:rFonts w:eastAsia="Calibri" w:cs="Tahoma"/>
        </w:rPr>
        <w:t>ας</w:t>
      </w:r>
      <w:r w:rsidR="00053D6C" w:rsidRPr="00702720">
        <w:rPr>
          <w:rFonts w:cs="Tahoma"/>
          <w:spacing w:val="-6"/>
        </w:rPr>
        <w:t xml:space="preserve"> </w:t>
      </w:r>
      <w:r w:rsidR="00053D6C" w:rsidRPr="00702720">
        <w:rPr>
          <w:rFonts w:eastAsia="Calibri" w:cs="Tahoma"/>
          <w:spacing w:val="1"/>
        </w:rPr>
        <w:t>μ</w:t>
      </w:r>
      <w:r w:rsidR="00053D6C" w:rsidRPr="00702720">
        <w:rPr>
          <w:rFonts w:eastAsia="Calibri" w:cs="Tahoma"/>
        </w:rPr>
        <w:t>α</w:t>
      </w:r>
      <w:r w:rsidR="00053D6C" w:rsidRPr="00702720">
        <w:rPr>
          <w:rFonts w:eastAsia="Calibri" w:cs="Tahoma"/>
          <w:spacing w:val="1"/>
        </w:rPr>
        <w:t>ς</w:t>
      </w:r>
      <w:r w:rsidR="00053D6C" w:rsidRPr="00702720">
        <w:rPr>
          <w:rFonts w:eastAsia="Calibri" w:cs="Tahoma"/>
        </w:rPr>
        <w:t>.</w:t>
      </w:r>
    </w:p>
    <w:p w14:paraId="303F6588" w14:textId="77777777" w:rsidR="00F661A1" w:rsidRPr="00702720" w:rsidRDefault="00F661A1" w:rsidP="00A935CF">
      <w:pPr>
        <w:rPr>
          <w:rFonts w:cs="Tahoma"/>
        </w:rPr>
      </w:pPr>
      <w:r w:rsidRPr="00702720">
        <w:rPr>
          <w:rFonts w:cs="Tahoma"/>
        </w:rPr>
        <w:t>Σε περίπτωση κατάπτωσης της εγγύησης, το ποσό της κατάπτωσης υπόκειται στο εκάστοτε ισχύον πάγιο τέλος χαρτοσήμου.</w:t>
      </w:r>
    </w:p>
    <w:p w14:paraId="0B26D938" w14:textId="77777777" w:rsidR="00F661A1" w:rsidRPr="00702720" w:rsidRDefault="00F661A1" w:rsidP="00A935CF">
      <w:pPr>
        <w:rPr>
          <w:rFonts w:cs="Tahoma"/>
        </w:rPr>
      </w:pPr>
      <w:r w:rsidRPr="00702720">
        <w:rPr>
          <w:rFonts w:cs="Tahom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6C67DF68" w14:textId="77777777" w:rsidR="005158DB" w:rsidRPr="00702720" w:rsidRDefault="005158DB" w:rsidP="00A935CF">
      <w:pPr>
        <w:rPr>
          <w:rFonts w:cs="Tahoma"/>
        </w:rPr>
      </w:pPr>
    </w:p>
    <w:p w14:paraId="67F27D1C" w14:textId="77777777" w:rsidR="005158DB" w:rsidRPr="00702720" w:rsidRDefault="005158DB" w:rsidP="00A935CF">
      <w:pPr>
        <w:rPr>
          <w:rFonts w:cs="Tahoma"/>
        </w:rPr>
      </w:pPr>
    </w:p>
    <w:p w14:paraId="5CB67D67" w14:textId="77777777" w:rsidR="00F661A1" w:rsidRPr="00702720" w:rsidRDefault="00F661A1" w:rsidP="00A935CF">
      <w:pPr>
        <w:rPr>
          <w:rFonts w:cs="Tahoma"/>
        </w:rPr>
      </w:pPr>
    </w:p>
    <w:p w14:paraId="5FF5B747" w14:textId="77777777" w:rsidR="00F661A1" w:rsidRPr="00702720" w:rsidRDefault="00F661A1" w:rsidP="00A935CF">
      <w:pPr>
        <w:rPr>
          <w:rFonts w:cs="Tahoma"/>
        </w:rPr>
      </w:pPr>
      <w:r w:rsidRPr="00702720">
        <w:rPr>
          <w:rFonts w:cs="Tahoma"/>
          <w:lang w:eastAsia="el-GR"/>
        </w:rPr>
        <w:t>(Εξουσιοδοτημένη υπογραφή)</w:t>
      </w:r>
    </w:p>
    <w:p w14:paraId="705045E1" w14:textId="77777777" w:rsidR="00BF0EBE" w:rsidRPr="00702720" w:rsidRDefault="00BF0EBE">
      <w:pPr>
        <w:tabs>
          <w:tab w:val="clear" w:pos="0"/>
          <w:tab w:val="clear" w:pos="709"/>
          <w:tab w:val="clear" w:pos="1134"/>
        </w:tabs>
        <w:suppressAutoHyphens w:val="0"/>
        <w:spacing w:after="0"/>
        <w:jc w:val="left"/>
        <w:rPr>
          <w:rFonts w:cs="Tahoma"/>
        </w:rPr>
      </w:pPr>
      <w:r w:rsidRPr="00702720">
        <w:rPr>
          <w:rFonts w:cs="Tahoma"/>
        </w:rPr>
        <w:br w:type="page"/>
      </w:r>
    </w:p>
    <w:p w14:paraId="3803F35F" w14:textId="221A90DF" w:rsidR="00F661A1" w:rsidRPr="00702720" w:rsidRDefault="00F661A1" w:rsidP="009D3BC2">
      <w:pPr>
        <w:pStyle w:val="3"/>
        <w:numPr>
          <w:ilvl w:val="0"/>
          <w:numId w:val="1"/>
        </w:numPr>
        <w:rPr>
          <w:rFonts w:cs="Tahoma"/>
          <w:lang w:eastAsia="el-GR"/>
        </w:rPr>
      </w:pPr>
      <w:bookmarkStart w:id="798" w:name="_Toc83829775"/>
      <w:bookmarkStart w:id="799" w:name="_Toc83829885"/>
      <w:bookmarkStart w:id="800" w:name="_Toc83928649"/>
      <w:bookmarkStart w:id="801" w:name="_Toc105346526"/>
      <w:bookmarkStart w:id="802" w:name="_Toc191630191"/>
      <w:r w:rsidRPr="00702720">
        <w:rPr>
          <w:rFonts w:cs="Tahoma"/>
          <w:lang w:eastAsia="el-GR"/>
        </w:rPr>
        <w:lastRenderedPageBreak/>
        <w:t>Εγγυητική Επιστολή Προκαταβολής</w:t>
      </w:r>
      <w:bookmarkEnd w:id="798"/>
      <w:bookmarkEnd w:id="799"/>
      <w:bookmarkEnd w:id="800"/>
      <w:bookmarkEnd w:id="801"/>
      <w:bookmarkEnd w:id="802"/>
    </w:p>
    <w:p w14:paraId="0A9C447A" w14:textId="77777777" w:rsidR="00F661A1" w:rsidRPr="00702720" w:rsidRDefault="00F661A1" w:rsidP="00A935CF">
      <w:pPr>
        <w:rPr>
          <w:rFonts w:cs="Tahoma"/>
        </w:rPr>
      </w:pPr>
      <w:bookmarkStart w:id="803" w:name="_Hlk494197599"/>
      <w:r w:rsidRPr="00702720">
        <w:rPr>
          <w:rFonts w:cs="Tahoma"/>
        </w:rPr>
        <w:t>ΕΚΔΟΤΗΣ: .......................................................................</w:t>
      </w:r>
    </w:p>
    <w:p w14:paraId="27FBC24E" w14:textId="77777777" w:rsidR="00F661A1" w:rsidRPr="00702720" w:rsidRDefault="00F661A1" w:rsidP="00A935CF">
      <w:pPr>
        <w:rPr>
          <w:rFonts w:cs="Tahoma"/>
        </w:rPr>
      </w:pPr>
      <w:r w:rsidRPr="00702720">
        <w:rPr>
          <w:rFonts w:cs="Tahoma"/>
        </w:rPr>
        <w:t>Ημερομηνία έκδοσης: ...........................</w:t>
      </w:r>
    </w:p>
    <w:p w14:paraId="0059F6D8" w14:textId="77777777" w:rsidR="00F661A1" w:rsidRPr="00702720" w:rsidRDefault="00F661A1" w:rsidP="00A935CF">
      <w:pPr>
        <w:rPr>
          <w:rFonts w:cs="Tahoma"/>
        </w:rPr>
      </w:pPr>
      <w:r w:rsidRPr="00702720">
        <w:rPr>
          <w:rFonts w:cs="Tahoma"/>
        </w:rPr>
        <w:t xml:space="preserve">Προς: </w:t>
      </w:r>
    </w:p>
    <w:p w14:paraId="11DB205E" w14:textId="77777777" w:rsidR="00422912" w:rsidRPr="00702720" w:rsidRDefault="00FB1658" w:rsidP="00422912">
      <w:pPr>
        <w:spacing w:line="276" w:lineRule="auto"/>
        <w:rPr>
          <w:rFonts w:cs="Tahoma"/>
          <w:lang w:eastAsia="el-GR"/>
        </w:rPr>
      </w:pPr>
      <w:r w:rsidRPr="00702720">
        <w:rPr>
          <w:rFonts w:cs="Tahoma"/>
        </w:rPr>
        <w:t xml:space="preserve">Προς: </w:t>
      </w:r>
      <w:r w:rsidR="00422912" w:rsidRPr="00702720">
        <w:rPr>
          <w:rFonts w:cs="Tahoma"/>
          <w:lang w:eastAsia="el-GR"/>
        </w:rPr>
        <w:t>Κοινωνία της Πληροφορίας Μ.Α.Ε.</w:t>
      </w:r>
    </w:p>
    <w:p w14:paraId="1E7583C7" w14:textId="77777777" w:rsidR="00422912" w:rsidRPr="00702720" w:rsidRDefault="00422912" w:rsidP="00422912">
      <w:pPr>
        <w:rPr>
          <w:rFonts w:cs="Tahoma"/>
          <w:lang w:eastAsia="el-GR"/>
        </w:rPr>
      </w:pPr>
      <w:proofErr w:type="spellStart"/>
      <w:r w:rsidRPr="00702720">
        <w:rPr>
          <w:rFonts w:cs="Tahoma"/>
          <w:color w:val="000000"/>
        </w:rPr>
        <w:t>Λεωφ</w:t>
      </w:r>
      <w:proofErr w:type="spellEnd"/>
      <w:r w:rsidRPr="00702720">
        <w:rPr>
          <w:rFonts w:cs="Tahoma"/>
          <w:color w:val="000000"/>
        </w:rPr>
        <w:t>. Συγγρού 194, 176 71 Καλλιθέα Αθήνα</w:t>
      </w:r>
    </w:p>
    <w:p w14:paraId="1D4D23AA" w14:textId="77777777" w:rsidR="00422912" w:rsidRPr="00702720" w:rsidRDefault="00422912" w:rsidP="00422912">
      <w:pPr>
        <w:spacing w:line="276" w:lineRule="auto"/>
        <w:rPr>
          <w:rFonts w:cs="Tahoma"/>
          <w:lang w:eastAsia="el-GR"/>
        </w:rPr>
      </w:pPr>
      <w:r w:rsidRPr="00702720">
        <w:rPr>
          <w:rFonts w:cs="Tahoma"/>
          <w:lang w:eastAsia="el-GR"/>
        </w:rPr>
        <w:t>ΑΦΜ: 999983307</w:t>
      </w:r>
    </w:p>
    <w:p w14:paraId="5BF141F9" w14:textId="77777777" w:rsidR="00F661A1" w:rsidRPr="00702720" w:rsidRDefault="00F661A1" w:rsidP="00A935CF">
      <w:pPr>
        <w:rPr>
          <w:rFonts w:cs="Tahoma"/>
        </w:rPr>
      </w:pPr>
      <w:r w:rsidRPr="00702720">
        <w:rPr>
          <w:rFonts w:cs="Tahoma"/>
        </w:rPr>
        <w:t xml:space="preserve">Εγγύηση μας υπ’ </w:t>
      </w:r>
      <w:proofErr w:type="spellStart"/>
      <w:r w:rsidRPr="00702720">
        <w:rPr>
          <w:rFonts w:cs="Tahoma"/>
        </w:rPr>
        <w:t>αριθμ</w:t>
      </w:r>
      <w:proofErr w:type="spellEnd"/>
      <w:r w:rsidRPr="00702720">
        <w:rPr>
          <w:rFonts w:cs="Tahoma"/>
        </w:rPr>
        <w:t xml:space="preserve">. ……………….. ποσού ………………….……. ευρώ </w:t>
      </w:r>
    </w:p>
    <w:p w14:paraId="517CE1F8" w14:textId="77777777" w:rsidR="00F661A1" w:rsidRPr="00702720" w:rsidRDefault="00F661A1" w:rsidP="00A935CF">
      <w:pPr>
        <w:rPr>
          <w:rFonts w:cs="Tahoma"/>
          <w:lang w:eastAsia="el-GR"/>
        </w:rPr>
      </w:pPr>
      <w:r w:rsidRPr="00702720">
        <w:rPr>
          <w:rFonts w:cs="Tahoma"/>
          <w:lang w:eastAsia="el-GR"/>
        </w:rPr>
        <w:t xml:space="preserve">Με την παρούσα εγγυόμαστε, ανέκκλητα και ανεπιφύλακτα παραιτούμενοι του δικαιώματος της διαιρέσεως και </w:t>
      </w:r>
      <w:proofErr w:type="spellStart"/>
      <w:r w:rsidRPr="00702720">
        <w:rPr>
          <w:rFonts w:cs="Tahoma"/>
          <w:lang w:eastAsia="el-GR"/>
        </w:rPr>
        <w:t>διζήσεως</w:t>
      </w:r>
      <w:proofErr w:type="spellEnd"/>
      <w:r w:rsidRPr="00702720">
        <w:rPr>
          <w:rFonts w:cs="Tahoma"/>
          <w:lang w:eastAsia="el-GR"/>
        </w:rPr>
        <w:t>, μέχρι του ποσού των ευρώ……………………………………………υπέρ του</w:t>
      </w:r>
    </w:p>
    <w:p w14:paraId="3EF5D23E" w14:textId="77777777" w:rsidR="00F661A1" w:rsidRPr="00702720" w:rsidRDefault="00F661A1" w:rsidP="00A935CF">
      <w:pPr>
        <w:rPr>
          <w:rFonts w:cs="Tahoma"/>
          <w:lang w:eastAsia="el-GR"/>
        </w:rPr>
      </w:pPr>
      <w:r w:rsidRPr="00702720">
        <w:rPr>
          <w:rFonts w:cs="Tahoma"/>
          <w:i/>
          <w:color w:val="FF0000"/>
          <w:u w:val="single"/>
          <w:lang w:eastAsia="el-GR"/>
        </w:rPr>
        <w:t>{σε περίπτωση φυσικού προσώπου}:</w:t>
      </w:r>
      <w:r w:rsidRPr="00702720">
        <w:rPr>
          <w:rFonts w:eastAsia="Calibri" w:cs="Tahoma"/>
          <w:bCs/>
        </w:rPr>
        <w:t>(</w:t>
      </w:r>
      <w:r w:rsidRPr="00702720">
        <w:rPr>
          <w:rFonts w:cs="Tahoma"/>
          <w:lang w:eastAsia="el-GR"/>
        </w:rPr>
        <w:t>ονοματεπώνυμο, πατρώνυμο) ..............................,ΑΦΜ: ................ οδός............................. αριθμός.................ΤΚ………………</w:t>
      </w:r>
    </w:p>
    <w:p w14:paraId="778F649E" w14:textId="77777777" w:rsidR="00F661A1" w:rsidRPr="00702720" w:rsidRDefault="00F661A1" w:rsidP="00A935CF">
      <w:pPr>
        <w:rPr>
          <w:rFonts w:cs="Tahoma"/>
          <w:lang w:eastAsia="el-GR"/>
        </w:rPr>
      </w:pPr>
      <w:r w:rsidRPr="00702720">
        <w:rPr>
          <w:rFonts w:cs="Tahoma"/>
          <w:lang w:eastAsia="el-GR"/>
        </w:rPr>
        <w:t>{</w:t>
      </w:r>
      <w:r w:rsidRPr="00702720">
        <w:rPr>
          <w:rFonts w:cs="Tahoma"/>
          <w:i/>
          <w:color w:val="FF0000"/>
          <w:u w:val="single"/>
          <w:lang w:eastAsia="el-GR"/>
        </w:rPr>
        <w:t>Σε περίπτωση μεμονωμένης εταιρίας:</w:t>
      </w:r>
      <w:r w:rsidRPr="00702720">
        <w:rPr>
          <w:rFonts w:cs="Tahoma"/>
          <w:lang w:eastAsia="el-GR"/>
        </w:rPr>
        <w:t xml:space="preserve"> της Εταιρίας ………. ΑΦΜ: ...... οδός …………. αριθμός … ΤΚ ………..,}</w:t>
      </w:r>
    </w:p>
    <w:p w14:paraId="53140845" w14:textId="407334A6" w:rsidR="00F661A1" w:rsidRPr="00702720" w:rsidRDefault="00FB1658" w:rsidP="00A935CF">
      <w:pPr>
        <w:rPr>
          <w:rFonts w:cs="Tahoma"/>
          <w:lang w:eastAsia="el-GR"/>
        </w:rPr>
      </w:pPr>
      <w:r w:rsidRPr="00702720">
        <w:rPr>
          <w:rFonts w:cs="Tahoma"/>
          <w:lang w:eastAsia="el-GR"/>
        </w:rPr>
        <w:t>(</w:t>
      </w:r>
      <w:r w:rsidR="00F661A1" w:rsidRPr="00702720">
        <w:rPr>
          <w:rFonts w:cs="Tahoma"/>
          <w:lang w:eastAsia="el-GR"/>
        </w:rPr>
        <w:t>ή σε περίπτωση Ένωσης ή Κοινοπραξίας: των Εταιριών</w:t>
      </w:r>
      <w:r w:rsidR="000B17DF" w:rsidRPr="00702720">
        <w:rPr>
          <w:rFonts w:cs="Tahoma"/>
          <w:lang w:eastAsia="el-GR"/>
        </w:rPr>
        <w:t>)</w:t>
      </w:r>
    </w:p>
    <w:p w14:paraId="428E171B" w14:textId="77777777" w:rsidR="00F661A1" w:rsidRPr="00702720" w:rsidRDefault="00F661A1" w:rsidP="00A935CF">
      <w:pPr>
        <w:rPr>
          <w:rFonts w:cs="Tahoma"/>
          <w:lang w:eastAsia="el-GR"/>
        </w:rPr>
      </w:pPr>
      <w:r w:rsidRPr="00702720">
        <w:rPr>
          <w:rFonts w:cs="Tahoma"/>
          <w:lang w:eastAsia="el-GR"/>
        </w:rPr>
        <w:t>α) (πλήρη επωνυμία) …… ΑΦΜ…….….... οδός............................. αριθμός.................ΤΚ………………</w:t>
      </w:r>
    </w:p>
    <w:p w14:paraId="6019510E" w14:textId="77777777" w:rsidR="00F661A1" w:rsidRPr="00702720" w:rsidRDefault="00F661A1" w:rsidP="00A935CF">
      <w:pPr>
        <w:rPr>
          <w:rFonts w:cs="Tahoma"/>
          <w:lang w:eastAsia="el-GR"/>
        </w:rPr>
      </w:pPr>
      <w:r w:rsidRPr="00702720">
        <w:rPr>
          <w:rFonts w:cs="Tahoma"/>
          <w:lang w:eastAsia="el-GR"/>
        </w:rPr>
        <w:t>β) (πλήρη επωνυμία) …… ΑΦΜ…….…....οδός............................. αριθμός.................ΤΚ………………</w:t>
      </w:r>
    </w:p>
    <w:p w14:paraId="464775A7" w14:textId="77777777" w:rsidR="00F661A1" w:rsidRPr="00702720" w:rsidRDefault="00F661A1" w:rsidP="00A935CF">
      <w:pPr>
        <w:rPr>
          <w:rFonts w:cs="Tahoma"/>
          <w:lang w:eastAsia="el-GR"/>
        </w:rPr>
      </w:pPr>
      <w:r w:rsidRPr="00702720">
        <w:rPr>
          <w:rFonts w:cs="Tahoma"/>
          <w:lang w:eastAsia="el-GR"/>
        </w:rPr>
        <w:t>γ) (πλήρη επωνυμία) …… ΑΦΜ…….…....οδός............................. αριθμός.................ΤΚ………………</w:t>
      </w:r>
    </w:p>
    <w:p w14:paraId="5447CB3F" w14:textId="6AA2196F" w:rsidR="00F661A1" w:rsidRPr="00702720" w:rsidRDefault="00A41A75" w:rsidP="00A935CF">
      <w:pPr>
        <w:rPr>
          <w:rFonts w:cs="Tahoma"/>
        </w:rPr>
      </w:pPr>
      <w:r w:rsidRPr="00702720">
        <w:rPr>
          <w:rFonts w:eastAsia="Calibri" w:cs="Tahoma"/>
        </w:rPr>
        <w:t>(σ</w:t>
      </w:r>
      <w:r w:rsidRPr="00702720">
        <w:rPr>
          <w:rFonts w:eastAsia="Calibri" w:cs="Tahoma"/>
          <w:spacing w:val="1"/>
        </w:rPr>
        <w:t>υμ</w:t>
      </w:r>
      <w:r w:rsidRPr="00702720">
        <w:rPr>
          <w:rFonts w:eastAsia="Calibri" w:cs="Tahoma"/>
          <w:spacing w:val="-2"/>
        </w:rPr>
        <w:t>π</w:t>
      </w:r>
      <w:r w:rsidRPr="00702720">
        <w:rPr>
          <w:rFonts w:eastAsia="Calibri" w:cs="Tahoma"/>
          <w:spacing w:val="1"/>
        </w:rPr>
        <w:t>λ</w:t>
      </w:r>
      <w:r w:rsidRPr="00702720">
        <w:rPr>
          <w:rFonts w:eastAsia="Calibri" w:cs="Tahoma"/>
          <w:spacing w:val="-1"/>
        </w:rPr>
        <w:t>η</w:t>
      </w:r>
      <w:r w:rsidRPr="00702720">
        <w:rPr>
          <w:rFonts w:eastAsia="Calibri" w:cs="Tahoma"/>
          <w:spacing w:val="1"/>
        </w:rPr>
        <w:t>ρ</w:t>
      </w:r>
      <w:r w:rsidRPr="00702720">
        <w:rPr>
          <w:rFonts w:eastAsia="Calibri" w:cs="Tahoma"/>
        </w:rPr>
        <w:t>ώ</w:t>
      </w:r>
      <w:r w:rsidRPr="00702720">
        <w:rPr>
          <w:rFonts w:eastAsia="Calibri" w:cs="Tahoma"/>
          <w:spacing w:val="-1"/>
        </w:rPr>
        <w:t>ν</w:t>
      </w:r>
      <w:r w:rsidRPr="00702720">
        <w:rPr>
          <w:rFonts w:eastAsia="Calibri" w:cs="Tahoma"/>
          <w:spacing w:val="-2"/>
        </w:rPr>
        <w:t>ε</w:t>
      </w:r>
      <w:r w:rsidRPr="00702720">
        <w:rPr>
          <w:rFonts w:eastAsia="Calibri" w:cs="Tahoma"/>
          <w:spacing w:val="1"/>
        </w:rPr>
        <w:t>τ</w:t>
      </w:r>
      <w:r w:rsidRPr="00702720">
        <w:rPr>
          <w:rFonts w:eastAsia="Calibri" w:cs="Tahoma"/>
        </w:rPr>
        <w:t>αι</w:t>
      </w:r>
      <w:r w:rsidRPr="00702720">
        <w:rPr>
          <w:rFonts w:cs="Tahoma"/>
        </w:rPr>
        <w:t xml:space="preserve"> </w:t>
      </w:r>
      <w:r w:rsidRPr="00702720">
        <w:rPr>
          <w:rFonts w:eastAsia="Calibri" w:cs="Tahoma"/>
          <w:spacing w:val="1"/>
        </w:rPr>
        <w:t>μ</w:t>
      </w:r>
      <w:r w:rsidRPr="00702720">
        <w:rPr>
          <w:rFonts w:eastAsia="Calibri" w:cs="Tahoma"/>
        </w:rPr>
        <w:t>ε</w:t>
      </w:r>
      <w:r w:rsidRPr="00702720">
        <w:rPr>
          <w:rFonts w:cs="Tahoma"/>
        </w:rPr>
        <w:t xml:space="preserve"> </w:t>
      </w:r>
      <w:r w:rsidRPr="00702720">
        <w:rPr>
          <w:rFonts w:eastAsia="Calibri" w:cs="Tahoma"/>
          <w:spacing w:val="1"/>
        </w:rPr>
        <w:t>όλ</w:t>
      </w:r>
      <w:r w:rsidRPr="00702720">
        <w:rPr>
          <w:rFonts w:eastAsia="Calibri" w:cs="Tahoma"/>
        </w:rPr>
        <w:t>α</w:t>
      </w:r>
      <w:r w:rsidRPr="00702720">
        <w:rPr>
          <w:rFonts w:cs="Tahoma"/>
          <w:spacing w:val="3"/>
        </w:rPr>
        <w:t xml:space="preserve"> </w:t>
      </w:r>
      <w:r w:rsidRPr="00702720">
        <w:rPr>
          <w:rFonts w:eastAsia="Calibri" w:cs="Tahoma"/>
          <w:spacing w:val="1"/>
        </w:rPr>
        <w:t>τ</w:t>
      </w:r>
      <w:r w:rsidRPr="00702720">
        <w:rPr>
          <w:rFonts w:eastAsia="Calibri" w:cs="Tahoma"/>
        </w:rPr>
        <w:t>α</w:t>
      </w:r>
      <w:r w:rsidRPr="00702720">
        <w:rPr>
          <w:rFonts w:cs="Tahoma"/>
        </w:rPr>
        <w:t xml:space="preserve"> </w:t>
      </w:r>
      <w:r w:rsidRPr="00702720">
        <w:rPr>
          <w:rFonts w:eastAsia="Calibri" w:cs="Tahoma"/>
          <w:spacing w:val="1"/>
        </w:rPr>
        <w:t>μ</w:t>
      </w:r>
      <w:r w:rsidRPr="00702720">
        <w:rPr>
          <w:rFonts w:eastAsia="Calibri" w:cs="Tahoma"/>
          <w:spacing w:val="-2"/>
        </w:rPr>
        <w:t>έ</w:t>
      </w:r>
      <w:r w:rsidRPr="00702720">
        <w:rPr>
          <w:rFonts w:eastAsia="Calibri" w:cs="Tahoma"/>
          <w:spacing w:val="1"/>
        </w:rPr>
        <w:t>λ</w:t>
      </w:r>
      <w:r w:rsidRPr="00702720">
        <w:rPr>
          <w:rFonts w:eastAsia="Calibri" w:cs="Tahoma"/>
        </w:rPr>
        <w:t>η</w:t>
      </w:r>
      <w:r w:rsidRPr="00702720">
        <w:rPr>
          <w:rFonts w:cs="Tahoma"/>
          <w:spacing w:val="2"/>
        </w:rPr>
        <w:t xml:space="preserve"> </w:t>
      </w:r>
      <w:r w:rsidRPr="00702720">
        <w:rPr>
          <w:rFonts w:eastAsia="Calibri" w:cs="Tahoma"/>
          <w:spacing w:val="1"/>
        </w:rPr>
        <w:t>τ</w:t>
      </w:r>
      <w:r w:rsidRPr="00702720">
        <w:rPr>
          <w:rFonts w:eastAsia="Calibri" w:cs="Tahoma"/>
          <w:spacing w:val="-1"/>
        </w:rPr>
        <w:t>η</w:t>
      </w:r>
      <w:r w:rsidRPr="00702720">
        <w:rPr>
          <w:rFonts w:eastAsia="Calibri" w:cs="Tahoma"/>
        </w:rPr>
        <w:t>ς</w:t>
      </w:r>
      <w:r w:rsidRPr="00702720">
        <w:rPr>
          <w:rFonts w:cs="Tahoma"/>
          <w:spacing w:val="4"/>
        </w:rPr>
        <w:t xml:space="preserve"> </w:t>
      </w:r>
      <w:r w:rsidRPr="00702720">
        <w:rPr>
          <w:rFonts w:eastAsia="Calibri" w:cs="Tahoma"/>
        </w:rPr>
        <w:t>έ</w:t>
      </w:r>
      <w:r w:rsidRPr="00702720">
        <w:rPr>
          <w:rFonts w:eastAsia="Calibri" w:cs="Tahoma"/>
          <w:spacing w:val="-1"/>
        </w:rPr>
        <w:t>ν</w:t>
      </w:r>
      <w:r w:rsidRPr="00702720">
        <w:rPr>
          <w:rFonts w:eastAsia="Calibri" w:cs="Tahoma"/>
        </w:rPr>
        <w:t>ωσ</w:t>
      </w:r>
      <w:r w:rsidRPr="00702720">
        <w:rPr>
          <w:rFonts w:eastAsia="Calibri" w:cs="Tahoma"/>
          <w:spacing w:val="-1"/>
        </w:rPr>
        <w:t>η</w:t>
      </w:r>
      <w:r w:rsidRPr="00702720">
        <w:rPr>
          <w:rFonts w:eastAsia="Calibri" w:cs="Tahoma"/>
        </w:rPr>
        <w:t>ς</w:t>
      </w:r>
      <w:r w:rsidRPr="00702720">
        <w:rPr>
          <w:rFonts w:cs="Tahoma"/>
          <w:spacing w:val="4"/>
        </w:rPr>
        <w:t xml:space="preserve"> </w:t>
      </w:r>
      <w:r w:rsidRPr="00702720">
        <w:rPr>
          <w:rFonts w:eastAsia="Calibri" w:cs="Tahoma"/>
        </w:rPr>
        <w:t>/</w:t>
      </w:r>
      <w:r w:rsidRPr="00702720">
        <w:rPr>
          <w:rFonts w:cs="Tahoma"/>
          <w:spacing w:val="2"/>
        </w:rPr>
        <w:t xml:space="preserve"> </w:t>
      </w:r>
      <w:r w:rsidRPr="00702720">
        <w:rPr>
          <w:rFonts w:eastAsia="Calibri" w:cs="Tahoma"/>
        </w:rPr>
        <w:t>κ</w:t>
      </w:r>
      <w:r w:rsidRPr="00702720">
        <w:rPr>
          <w:rFonts w:eastAsia="Calibri" w:cs="Tahoma"/>
          <w:spacing w:val="1"/>
        </w:rPr>
        <w:t>ο</w:t>
      </w:r>
      <w:r w:rsidRPr="00702720">
        <w:rPr>
          <w:rFonts w:eastAsia="Calibri" w:cs="Tahoma"/>
          <w:spacing w:val="-1"/>
        </w:rPr>
        <w:t>ιν</w:t>
      </w:r>
      <w:r w:rsidRPr="00702720">
        <w:rPr>
          <w:rFonts w:eastAsia="Calibri" w:cs="Tahoma"/>
          <w:spacing w:val="1"/>
        </w:rPr>
        <w:t>ο</w:t>
      </w:r>
      <w:r w:rsidRPr="00702720">
        <w:rPr>
          <w:rFonts w:eastAsia="Calibri" w:cs="Tahoma"/>
          <w:spacing w:val="-2"/>
        </w:rPr>
        <w:t>π</w:t>
      </w:r>
      <w:r w:rsidRPr="00702720">
        <w:rPr>
          <w:rFonts w:eastAsia="Calibri" w:cs="Tahoma"/>
          <w:spacing w:val="1"/>
        </w:rPr>
        <w:t>ρ</w:t>
      </w:r>
      <w:r w:rsidRPr="00702720">
        <w:rPr>
          <w:rFonts w:eastAsia="Calibri" w:cs="Tahoma"/>
        </w:rPr>
        <w:t>α</w:t>
      </w:r>
      <w:r w:rsidRPr="00702720">
        <w:rPr>
          <w:rFonts w:eastAsia="Calibri" w:cs="Tahoma"/>
          <w:spacing w:val="1"/>
        </w:rPr>
        <w:t>ξ</w:t>
      </w:r>
      <w:r w:rsidRPr="00702720">
        <w:rPr>
          <w:rFonts w:eastAsia="Calibri" w:cs="Tahoma"/>
          <w:spacing w:val="-1"/>
        </w:rPr>
        <w:t>ί</w:t>
      </w:r>
      <w:r w:rsidRPr="00702720">
        <w:rPr>
          <w:rFonts w:eastAsia="Calibri" w:cs="Tahoma"/>
        </w:rPr>
        <w:t>α</w:t>
      </w:r>
      <w:r w:rsidRPr="00702720">
        <w:rPr>
          <w:rFonts w:eastAsia="Calibri" w:cs="Tahoma"/>
          <w:spacing w:val="-2"/>
        </w:rPr>
        <w:t>ς</w:t>
      </w:r>
      <w:r w:rsidRPr="00702720">
        <w:rPr>
          <w:rFonts w:eastAsia="Calibri" w:cs="Tahoma"/>
        </w:rPr>
        <w:t xml:space="preserve">) </w:t>
      </w:r>
      <w:r w:rsidR="00F661A1" w:rsidRPr="00702720">
        <w:rPr>
          <w:rFonts w:cs="Tahoma"/>
        </w:rPr>
        <w:t xml:space="preserve">για την λήψη προκαταβολής για τη χορήγηση του …% </w:t>
      </w:r>
      <w:r w:rsidR="00F661A1" w:rsidRPr="00702720">
        <w:rPr>
          <w:rFonts w:cs="Tahoma"/>
          <w:lang w:eastAsia="el-GR"/>
        </w:rPr>
        <w:t xml:space="preserve">(συμπληρώνετε το συνολικό ποσοστό της λαμβανόμενης προκαταβολής) </w:t>
      </w:r>
      <w:r w:rsidR="00F661A1" w:rsidRPr="00702720">
        <w:rPr>
          <w:rFonts w:cs="Tahoma"/>
        </w:rPr>
        <w:t xml:space="preserve">της συμβατικής αξίας μη περιλαμβανομένου του ΦΠΑ, ευρώ ………… </w:t>
      </w:r>
      <w:r w:rsidR="00F661A1" w:rsidRPr="00702720">
        <w:rPr>
          <w:rFonts w:cs="Tahoma"/>
          <w:lang w:eastAsia="el-GR"/>
        </w:rPr>
        <w:t xml:space="preserve">(συμπληρώνετε το συνολικό ποσό της λαμβανόμενης προκαταβολής) </w:t>
      </w:r>
      <w:r w:rsidR="00F661A1" w:rsidRPr="00702720">
        <w:rPr>
          <w:rFonts w:cs="Tahoma"/>
        </w:rPr>
        <w:t xml:space="preserve">σύμφωνα με τη σύμβαση με αριθμό...................και τη Διακήρυξή σας με αριθμό………., στο πλαίσιο του διαγωνισμού της </w:t>
      </w:r>
      <w:r w:rsidR="00F661A1" w:rsidRPr="00702720">
        <w:rPr>
          <w:rFonts w:cs="Tahoma"/>
          <w:lang w:eastAsia="el-GR"/>
        </w:rPr>
        <w:t xml:space="preserve">(συμπληρώνετε την ημερομηνία διενέργειας του διαγωνισμού) </w:t>
      </w:r>
      <w:r w:rsidR="00F661A1" w:rsidRPr="00702720">
        <w:rPr>
          <w:rFonts w:cs="Tahoma"/>
        </w:rPr>
        <w:t xml:space="preserve">…………. για εκτέλεση του έργου </w:t>
      </w:r>
      <w:r w:rsidR="00F661A1" w:rsidRPr="00702720">
        <w:rPr>
          <w:rFonts w:cs="Tahoma"/>
          <w:lang w:eastAsia="el-GR"/>
        </w:rPr>
        <w:t xml:space="preserve">(συμπληρώνετε τον τίτλο του έργου) </w:t>
      </w:r>
      <w:r w:rsidR="00F661A1" w:rsidRPr="00702720">
        <w:rPr>
          <w:rFonts w:cs="Tahoma"/>
        </w:rPr>
        <w:t xml:space="preserve">……… ……… συνολικής αξίας </w:t>
      </w:r>
      <w:r w:rsidR="00F661A1" w:rsidRPr="00702720">
        <w:rPr>
          <w:rFonts w:cs="Tahoma"/>
          <w:lang w:eastAsia="el-GR"/>
        </w:rPr>
        <w:t xml:space="preserve">(συμπληρώνετε το συνολικό συμβατικό τίμημα με διευκρίνιση εάν περιλαμβάνει ή όχι τον ΦΠΑ) </w:t>
      </w:r>
      <w:r w:rsidR="00F661A1" w:rsidRPr="00702720">
        <w:rPr>
          <w:rFonts w:cs="Tahoma"/>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614D1E08" w14:textId="77777777" w:rsidR="00F661A1" w:rsidRPr="00702720" w:rsidRDefault="00F661A1" w:rsidP="00A935CF">
      <w:pPr>
        <w:rPr>
          <w:rFonts w:cs="Tahoma"/>
        </w:rPr>
      </w:pPr>
      <w:r w:rsidRPr="00702720">
        <w:rPr>
          <w:rFonts w:cs="Tahoma"/>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6685F331" w14:textId="221CDD1C" w:rsidR="00F661A1" w:rsidRPr="00702720" w:rsidRDefault="00F661A1" w:rsidP="00A935CF">
      <w:pPr>
        <w:rPr>
          <w:rFonts w:cs="Tahoma"/>
        </w:rPr>
      </w:pPr>
      <w:r w:rsidRPr="00702720">
        <w:rPr>
          <w:rFonts w:cs="Tahoma"/>
        </w:rPr>
        <w:t xml:space="preserve">Η παρούσα ισχύει </w:t>
      </w:r>
      <w:r w:rsidRPr="00702720">
        <w:rPr>
          <w:rFonts w:cs="Tahoma"/>
          <w:iCs/>
        </w:rPr>
        <w:t xml:space="preserve">μέχρι και την </w:t>
      </w:r>
      <w:r w:rsidR="00162ED9" w:rsidRPr="00702720">
        <w:rPr>
          <w:rFonts w:eastAsia="Calibri" w:cs="Tahoma"/>
        </w:rPr>
        <w:t>(αν</w:t>
      </w:r>
      <w:r w:rsidR="00162ED9" w:rsidRPr="00702720">
        <w:rPr>
          <w:rFonts w:cs="Tahoma"/>
        </w:rPr>
        <w:t xml:space="preserve"> </w:t>
      </w:r>
      <w:r w:rsidR="00162ED9" w:rsidRPr="00702720">
        <w:rPr>
          <w:rFonts w:eastAsia="Calibri" w:cs="Tahoma"/>
        </w:rPr>
        <w:t>π</w:t>
      </w:r>
      <w:r w:rsidR="00162ED9" w:rsidRPr="00702720">
        <w:rPr>
          <w:rFonts w:eastAsia="Calibri" w:cs="Tahoma"/>
          <w:spacing w:val="1"/>
        </w:rPr>
        <w:t>ρο</w:t>
      </w:r>
      <w:r w:rsidR="00162ED9" w:rsidRPr="00702720">
        <w:rPr>
          <w:rFonts w:eastAsia="Calibri" w:cs="Tahoma"/>
          <w:spacing w:val="-2"/>
        </w:rPr>
        <w:t>β</w:t>
      </w:r>
      <w:r w:rsidR="00162ED9" w:rsidRPr="00702720">
        <w:rPr>
          <w:rFonts w:eastAsia="Calibri" w:cs="Tahoma"/>
          <w:spacing w:val="-1"/>
        </w:rPr>
        <w:t>λ</w:t>
      </w:r>
      <w:r w:rsidR="00162ED9" w:rsidRPr="00702720">
        <w:rPr>
          <w:rFonts w:eastAsia="Calibri" w:cs="Tahoma"/>
        </w:rPr>
        <w:t>έπε</w:t>
      </w:r>
      <w:r w:rsidR="00162ED9" w:rsidRPr="00702720">
        <w:rPr>
          <w:rFonts w:eastAsia="Calibri" w:cs="Tahoma"/>
          <w:spacing w:val="1"/>
        </w:rPr>
        <w:t>τ</w:t>
      </w:r>
      <w:r w:rsidR="00162ED9" w:rsidRPr="00702720">
        <w:rPr>
          <w:rFonts w:eastAsia="Calibri" w:cs="Tahoma"/>
        </w:rPr>
        <w:t>αι</w:t>
      </w:r>
      <w:r w:rsidR="00162ED9" w:rsidRPr="00702720">
        <w:rPr>
          <w:rFonts w:cs="Tahoma"/>
          <w:spacing w:val="-3"/>
        </w:rPr>
        <w:t xml:space="preserve"> </w:t>
      </w:r>
      <w:r w:rsidR="00162ED9" w:rsidRPr="00702720">
        <w:rPr>
          <w:rFonts w:eastAsia="Calibri" w:cs="Tahoma"/>
          <w:spacing w:val="1"/>
        </w:rPr>
        <w:t>ορ</w:t>
      </w:r>
      <w:r w:rsidR="00162ED9" w:rsidRPr="00702720">
        <w:rPr>
          <w:rFonts w:eastAsia="Calibri" w:cs="Tahoma"/>
          <w:spacing w:val="-1"/>
        </w:rPr>
        <w:t>ι</w:t>
      </w:r>
      <w:r w:rsidR="00162ED9" w:rsidRPr="00702720">
        <w:rPr>
          <w:rFonts w:eastAsia="Calibri" w:cs="Tahoma"/>
          <w:spacing w:val="-2"/>
        </w:rPr>
        <w:t>σ</w:t>
      </w:r>
      <w:r w:rsidR="00162ED9" w:rsidRPr="00702720">
        <w:rPr>
          <w:rFonts w:eastAsia="Calibri" w:cs="Tahoma"/>
          <w:spacing w:val="1"/>
        </w:rPr>
        <w:t>μ</w:t>
      </w:r>
      <w:r w:rsidR="00162ED9" w:rsidRPr="00702720">
        <w:rPr>
          <w:rFonts w:eastAsia="Calibri" w:cs="Tahoma"/>
        </w:rPr>
        <w:t>έ</w:t>
      </w:r>
      <w:r w:rsidR="00162ED9" w:rsidRPr="00702720">
        <w:rPr>
          <w:rFonts w:eastAsia="Calibri" w:cs="Tahoma"/>
          <w:spacing w:val="-1"/>
        </w:rPr>
        <w:t>νο</w:t>
      </w:r>
      <w:r w:rsidR="00162ED9" w:rsidRPr="00702720">
        <w:rPr>
          <w:rFonts w:eastAsia="Calibri" w:cs="Tahoma"/>
        </w:rPr>
        <w:t>ς</w:t>
      </w:r>
      <w:r w:rsidR="00162ED9" w:rsidRPr="00702720">
        <w:rPr>
          <w:rFonts w:cs="Tahoma"/>
          <w:spacing w:val="1"/>
        </w:rPr>
        <w:t xml:space="preserve"> </w:t>
      </w:r>
      <w:r w:rsidR="00162ED9" w:rsidRPr="00702720">
        <w:rPr>
          <w:rFonts w:eastAsia="Calibri" w:cs="Tahoma"/>
        </w:rPr>
        <w:t>χ</w:t>
      </w:r>
      <w:r w:rsidR="00162ED9" w:rsidRPr="00702720">
        <w:rPr>
          <w:rFonts w:eastAsia="Calibri" w:cs="Tahoma"/>
          <w:spacing w:val="-2"/>
        </w:rPr>
        <w:t>ρ</w:t>
      </w:r>
      <w:r w:rsidR="00162ED9" w:rsidRPr="00702720">
        <w:rPr>
          <w:rFonts w:eastAsia="Calibri" w:cs="Tahoma"/>
          <w:spacing w:val="1"/>
        </w:rPr>
        <w:t>ό</w:t>
      </w:r>
      <w:r w:rsidR="00162ED9" w:rsidRPr="00702720">
        <w:rPr>
          <w:rFonts w:eastAsia="Calibri" w:cs="Tahoma"/>
          <w:spacing w:val="-1"/>
        </w:rPr>
        <w:t>νο</w:t>
      </w:r>
      <w:r w:rsidR="00162ED9" w:rsidRPr="00702720">
        <w:rPr>
          <w:rFonts w:eastAsia="Calibri" w:cs="Tahoma"/>
        </w:rPr>
        <w:t>ς</w:t>
      </w:r>
      <w:r w:rsidR="00162ED9" w:rsidRPr="00702720">
        <w:rPr>
          <w:rFonts w:cs="Tahoma"/>
          <w:spacing w:val="1"/>
        </w:rPr>
        <w:t xml:space="preserve"> </w:t>
      </w:r>
      <w:r w:rsidR="00162ED9" w:rsidRPr="00702720">
        <w:rPr>
          <w:rFonts w:eastAsia="Calibri" w:cs="Tahoma"/>
          <w:spacing w:val="-2"/>
        </w:rPr>
        <w:t>σ</w:t>
      </w:r>
      <w:r w:rsidR="00162ED9" w:rsidRPr="00702720">
        <w:rPr>
          <w:rFonts w:eastAsia="Calibri" w:cs="Tahoma"/>
          <w:spacing w:val="1"/>
        </w:rPr>
        <w:t>τ</w:t>
      </w:r>
      <w:r w:rsidR="00162ED9" w:rsidRPr="00702720">
        <w:rPr>
          <w:rFonts w:eastAsia="Calibri" w:cs="Tahoma"/>
        </w:rPr>
        <w:t>α</w:t>
      </w:r>
      <w:r w:rsidR="00162ED9" w:rsidRPr="00702720">
        <w:rPr>
          <w:rFonts w:cs="Tahoma"/>
        </w:rPr>
        <w:t xml:space="preserve"> </w:t>
      </w:r>
      <w:r w:rsidR="00162ED9" w:rsidRPr="00702720">
        <w:rPr>
          <w:rFonts w:eastAsia="Calibri" w:cs="Tahoma"/>
        </w:rPr>
        <w:t>έγγ</w:t>
      </w:r>
      <w:r w:rsidR="00162ED9" w:rsidRPr="00702720">
        <w:rPr>
          <w:rFonts w:eastAsia="Calibri" w:cs="Tahoma"/>
          <w:spacing w:val="1"/>
        </w:rPr>
        <w:t>ρ</w:t>
      </w:r>
      <w:r w:rsidR="00162ED9" w:rsidRPr="00702720">
        <w:rPr>
          <w:rFonts w:eastAsia="Calibri" w:cs="Tahoma"/>
        </w:rPr>
        <w:t>αφα</w:t>
      </w:r>
      <w:r w:rsidR="00162ED9" w:rsidRPr="00702720">
        <w:rPr>
          <w:rFonts w:cs="Tahoma"/>
          <w:spacing w:val="-3"/>
        </w:rPr>
        <w:t xml:space="preserve"> </w:t>
      </w:r>
      <w:r w:rsidR="00162ED9" w:rsidRPr="00702720">
        <w:rPr>
          <w:rFonts w:eastAsia="Calibri" w:cs="Tahoma"/>
          <w:spacing w:val="1"/>
        </w:rPr>
        <w:t>τ</w:t>
      </w:r>
      <w:r w:rsidR="00162ED9" w:rsidRPr="00702720">
        <w:rPr>
          <w:rFonts w:eastAsia="Calibri" w:cs="Tahoma"/>
          <w:spacing w:val="-1"/>
        </w:rPr>
        <w:t>η</w:t>
      </w:r>
      <w:r w:rsidR="00162ED9" w:rsidRPr="00702720">
        <w:rPr>
          <w:rFonts w:eastAsia="Calibri" w:cs="Tahoma"/>
        </w:rPr>
        <w:t>ς</w:t>
      </w:r>
      <w:r w:rsidR="00162ED9" w:rsidRPr="00702720">
        <w:rPr>
          <w:rFonts w:cs="Tahoma"/>
          <w:spacing w:val="1"/>
        </w:rPr>
        <w:t xml:space="preserve"> </w:t>
      </w:r>
      <w:r w:rsidR="00162ED9" w:rsidRPr="00702720">
        <w:rPr>
          <w:rFonts w:eastAsia="Calibri" w:cs="Tahoma"/>
        </w:rPr>
        <w:t>σ</w:t>
      </w:r>
      <w:r w:rsidR="00162ED9" w:rsidRPr="00702720">
        <w:rPr>
          <w:rFonts w:eastAsia="Calibri" w:cs="Tahoma"/>
          <w:spacing w:val="-2"/>
        </w:rPr>
        <w:t>ύ</w:t>
      </w:r>
      <w:r w:rsidR="00162ED9" w:rsidRPr="00702720">
        <w:rPr>
          <w:rFonts w:eastAsia="Calibri" w:cs="Tahoma"/>
          <w:spacing w:val="1"/>
        </w:rPr>
        <w:t>μ</w:t>
      </w:r>
      <w:r w:rsidR="00162ED9" w:rsidRPr="00702720">
        <w:rPr>
          <w:rFonts w:eastAsia="Calibri" w:cs="Tahoma"/>
        </w:rPr>
        <w:t>β</w:t>
      </w:r>
      <w:r w:rsidR="00162ED9" w:rsidRPr="00702720">
        <w:rPr>
          <w:rFonts w:eastAsia="Calibri" w:cs="Tahoma"/>
          <w:spacing w:val="-3"/>
        </w:rPr>
        <w:t>α</w:t>
      </w:r>
      <w:r w:rsidR="00162ED9" w:rsidRPr="00702720">
        <w:rPr>
          <w:rFonts w:eastAsia="Calibri" w:cs="Tahoma"/>
        </w:rPr>
        <w:t>σ</w:t>
      </w:r>
      <w:r w:rsidR="00162ED9" w:rsidRPr="00702720">
        <w:rPr>
          <w:rFonts w:eastAsia="Calibri" w:cs="Tahoma"/>
          <w:spacing w:val="-1"/>
        </w:rPr>
        <w:t>η</w:t>
      </w:r>
      <w:r w:rsidR="00162ED9" w:rsidRPr="00702720">
        <w:rPr>
          <w:rFonts w:eastAsia="Calibri" w:cs="Tahoma"/>
          <w:spacing w:val="-2"/>
        </w:rPr>
        <w:t>ς</w:t>
      </w:r>
      <w:r w:rsidR="00162ED9" w:rsidRPr="00702720">
        <w:rPr>
          <w:rFonts w:eastAsia="Calibri" w:cs="Tahoma"/>
        </w:rPr>
        <w:t>)</w:t>
      </w:r>
      <w:r w:rsidR="00162ED9" w:rsidRPr="00702720">
        <w:rPr>
          <w:rFonts w:cs="Tahoma"/>
        </w:rPr>
        <w:t xml:space="preserve"> </w:t>
      </w:r>
      <w:r w:rsidR="00162ED9" w:rsidRPr="00702720">
        <w:rPr>
          <w:rFonts w:eastAsia="Calibri" w:cs="Tahoma"/>
        </w:rPr>
        <w:t>ή</w:t>
      </w:r>
      <w:r w:rsidR="00162ED9" w:rsidRPr="00702720">
        <w:rPr>
          <w:rFonts w:cs="Tahoma"/>
          <w:spacing w:val="3"/>
        </w:rPr>
        <w:t xml:space="preserve"> </w:t>
      </w:r>
      <w:r w:rsidR="00162ED9" w:rsidRPr="00702720">
        <w:rPr>
          <w:rFonts w:eastAsia="Calibri" w:cs="Tahoma"/>
          <w:spacing w:val="1"/>
        </w:rPr>
        <w:t>μ</w:t>
      </w:r>
      <w:r w:rsidR="00162ED9" w:rsidRPr="00702720">
        <w:rPr>
          <w:rFonts w:eastAsia="Calibri" w:cs="Tahoma"/>
        </w:rPr>
        <w:t>έχ</w:t>
      </w:r>
      <w:r w:rsidR="00162ED9" w:rsidRPr="00702720">
        <w:rPr>
          <w:rFonts w:eastAsia="Calibri" w:cs="Tahoma"/>
          <w:spacing w:val="1"/>
        </w:rPr>
        <w:t>ρ</w:t>
      </w:r>
      <w:r w:rsidR="00162ED9" w:rsidRPr="00702720">
        <w:rPr>
          <w:rFonts w:eastAsia="Calibri" w:cs="Tahoma"/>
          <w:spacing w:val="-3"/>
        </w:rPr>
        <w:t>ι</w:t>
      </w:r>
      <w:r w:rsidR="00162ED9" w:rsidRPr="00702720">
        <w:rPr>
          <w:rFonts w:eastAsia="Calibri" w:cs="Tahoma"/>
        </w:rPr>
        <w:t>ς</w:t>
      </w:r>
      <w:r w:rsidR="00162ED9" w:rsidRPr="00702720">
        <w:rPr>
          <w:rFonts w:cs="Tahoma"/>
          <w:spacing w:val="2"/>
        </w:rPr>
        <w:t xml:space="preserve"> </w:t>
      </w:r>
      <w:r w:rsidR="00162ED9" w:rsidRPr="00702720">
        <w:rPr>
          <w:rFonts w:eastAsia="Calibri" w:cs="Tahoma"/>
          <w:spacing w:val="1"/>
        </w:rPr>
        <w:t>ό</w:t>
      </w:r>
      <w:r w:rsidR="00162ED9" w:rsidRPr="00702720">
        <w:rPr>
          <w:rFonts w:eastAsia="Calibri" w:cs="Tahoma"/>
          <w:spacing w:val="-1"/>
        </w:rPr>
        <w:t>τ</w:t>
      </w:r>
      <w:r w:rsidR="00162ED9" w:rsidRPr="00702720">
        <w:rPr>
          <w:rFonts w:eastAsia="Calibri" w:cs="Tahoma"/>
          <w:spacing w:val="1"/>
        </w:rPr>
        <w:t>ο</w:t>
      </w:r>
      <w:r w:rsidR="00162ED9" w:rsidRPr="00702720">
        <w:rPr>
          <w:rFonts w:eastAsia="Calibri" w:cs="Tahoma"/>
        </w:rPr>
        <w:t>υ</w:t>
      </w:r>
      <w:r w:rsidR="00162ED9" w:rsidRPr="00702720">
        <w:rPr>
          <w:rFonts w:cs="Tahoma"/>
          <w:spacing w:val="2"/>
        </w:rPr>
        <w:t xml:space="preserve"> </w:t>
      </w:r>
      <w:r w:rsidR="00162ED9" w:rsidRPr="00702720">
        <w:rPr>
          <w:rFonts w:eastAsia="Calibri" w:cs="Tahoma"/>
        </w:rPr>
        <w:t>α</w:t>
      </w:r>
      <w:r w:rsidR="00162ED9" w:rsidRPr="00702720">
        <w:rPr>
          <w:rFonts w:eastAsia="Calibri" w:cs="Tahoma"/>
          <w:spacing w:val="1"/>
        </w:rPr>
        <w:t>υτ</w:t>
      </w:r>
      <w:r w:rsidR="00162ED9" w:rsidRPr="00702720">
        <w:rPr>
          <w:rFonts w:eastAsia="Calibri" w:cs="Tahoma"/>
        </w:rPr>
        <w:t>ή</w:t>
      </w:r>
      <w:r w:rsidR="00162ED9" w:rsidRPr="00702720">
        <w:rPr>
          <w:rFonts w:cs="Tahoma"/>
        </w:rPr>
        <w:t xml:space="preserve"> </w:t>
      </w:r>
      <w:r w:rsidR="00162ED9" w:rsidRPr="00702720">
        <w:rPr>
          <w:rFonts w:eastAsia="Calibri" w:cs="Tahoma"/>
          <w:spacing w:val="1"/>
        </w:rPr>
        <w:t>μ</w:t>
      </w:r>
      <w:r w:rsidR="00162ED9" w:rsidRPr="00702720">
        <w:rPr>
          <w:rFonts w:eastAsia="Calibri" w:cs="Tahoma"/>
          <w:spacing w:val="-3"/>
        </w:rPr>
        <w:t>α</w:t>
      </w:r>
      <w:r w:rsidR="00162ED9" w:rsidRPr="00702720">
        <w:rPr>
          <w:rFonts w:eastAsia="Calibri" w:cs="Tahoma"/>
        </w:rPr>
        <w:t>ς</w:t>
      </w:r>
      <w:r w:rsidR="00162ED9" w:rsidRPr="00702720">
        <w:rPr>
          <w:rFonts w:cs="Tahoma"/>
          <w:spacing w:val="2"/>
        </w:rPr>
        <w:t xml:space="preserve"> </w:t>
      </w:r>
      <w:r w:rsidR="00162ED9" w:rsidRPr="00702720">
        <w:rPr>
          <w:rFonts w:eastAsia="Calibri" w:cs="Tahoma"/>
        </w:rPr>
        <w:t>επ</w:t>
      </w:r>
      <w:r w:rsidR="00162ED9" w:rsidRPr="00702720">
        <w:rPr>
          <w:rFonts w:eastAsia="Calibri" w:cs="Tahoma"/>
          <w:spacing w:val="-1"/>
        </w:rPr>
        <w:t>ι</w:t>
      </w:r>
      <w:r w:rsidR="00162ED9" w:rsidRPr="00702720">
        <w:rPr>
          <w:rFonts w:eastAsia="Calibri" w:cs="Tahoma"/>
        </w:rPr>
        <w:t>σ</w:t>
      </w:r>
      <w:r w:rsidR="00162ED9" w:rsidRPr="00702720">
        <w:rPr>
          <w:rFonts w:eastAsia="Calibri" w:cs="Tahoma"/>
          <w:spacing w:val="-1"/>
        </w:rPr>
        <w:t>τ</w:t>
      </w:r>
      <w:r w:rsidR="00162ED9" w:rsidRPr="00702720">
        <w:rPr>
          <w:rFonts w:eastAsia="Calibri" w:cs="Tahoma"/>
          <w:spacing w:val="1"/>
        </w:rPr>
        <w:t>ρ</w:t>
      </w:r>
      <w:r w:rsidR="00162ED9" w:rsidRPr="00702720">
        <w:rPr>
          <w:rFonts w:eastAsia="Calibri" w:cs="Tahoma"/>
        </w:rPr>
        <w:t>αφεί</w:t>
      </w:r>
      <w:r w:rsidR="00162ED9" w:rsidRPr="00702720">
        <w:rPr>
          <w:rFonts w:cs="Tahoma"/>
          <w:spacing w:val="3"/>
        </w:rPr>
        <w:t xml:space="preserve"> </w:t>
      </w:r>
      <w:r w:rsidR="00162ED9" w:rsidRPr="00702720">
        <w:rPr>
          <w:rFonts w:eastAsia="Calibri" w:cs="Tahoma"/>
        </w:rPr>
        <w:t>ή</w:t>
      </w:r>
      <w:r w:rsidR="00162ED9" w:rsidRPr="00702720">
        <w:rPr>
          <w:rFonts w:cs="Tahoma"/>
        </w:rPr>
        <w:t xml:space="preserve"> </w:t>
      </w:r>
      <w:r w:rsidR="00162ED9" w:rsidRPr="00702720">
        <w:rPr>
          <w:rFonts w:eastAsia="Calibri" w:cs="Tahoma"/>
          <w:spacing w:val="1"/>
        </w:rPr>
        <w:t>μ</w:t>
      </w:r>
      <w:r w:rsidR="00162ED9" w:rsidRPr="00702720">
        <w:rPr>
          <w:rFonts w:eastAsia="Calibri" w:cs="Tahoma"/>
        </w:rPr>
        <w:t>έ</w:t>
      </w:r>
      <w:r w:rsidR="00162ED9" w:rsidRPr="00702720">
        <w:rPr>
          <w:rFonts w:eastAsia="Calibri" w:cs="Tahoma"/>
          <w:spacing w:val="-3"/>
        </w:rPr>
        <w:t>χ</w:t>
      </w:r>
      <w:r w:rsidR="00162ED9" w:rsidRPr="00702720">
        <w:rPr>
          <w:rFonts w:eastAsia="Calibri" w:cs="Tahoma"/>
          <w:spacing w:val="1"/>
        </w:rPr>
        <w:t>ρ</w:t>
      </w:r>
      <w:r w:rsidR="00162ED9" w:rsidRPr="00702720">
        <w:rPr>
          <w:rFonts w:eastAsia="Calibri" w:cs="Tahoma"/>
          <w:spacing w:val="-1"/>
        </w:rPr>
        <w:t>ι</w:t>
      </w:r>
      <w:r w:rsidR="00162ED9" w:rsidRPr="00702720">
        <w:rPr>
          <w:rFonts w:eastAsia="Calibri" w:cs="Tahoma"/>
        </w:rPr>
        <w:t>ς</w:t>
      </w:r>
      <w:r w:rsidR="00162ED9" w:rsidRPr="00702720">
        <w:rPr>
          <w:rFonts w:cs="Tahoma"/>
          <w:spacing w:val="2"/>
        </w:rPr>
        <w:t xml:space="preserve"> </w:t>
      </w:r>
      <w:r w:rsidR="00162ED9" w:rsidRPr="00702720">
        <w:rPr>
          <w:rFonts w:eastAsia="Calibri" w:cs="Tahoma"/>
          <w:spacing w:val="-1"/>
        </w:rPr>
        <w:t>ό</w:t>
      </w:r>
      <w:r w:rsidR="00162ED9" w:rsidRPr="00702720">
        <w:rPr>
          <w:rFonts w:eastAsia="Calibri" w:cs="Tahoma"/>
          <w:spacing w:val="1"/>
        </w:rPr>
        <w:t>τ</w:t>
      </w:r>
      <w:r w:rsidR="00162ED9" w:rsidRPr="00702720">
        <w:rPr>
          <w:rFonts w:eastAsia="Calibri" w:cs="Tahoma"/>
          <w:spacing w:val="-1"/>
        </w:rPr>
        <w:t>ο</w:t>
      </w:r>
      <w:r w:rsidR="00162ED9" w:rsidRPr="00702720">
        <w:rPr>
          <w:rFonts w:eastAsia="Calibri" w:cs="Tahoma"/>
        </w:rPr>
        <w:t>υ</w:t>
      </w:r>
      <w:r w:rsidR="00162ED9" w:rsidRPr="00702720">
        <w:rPr>
          <w:rFonts w:cs="Tahoma"/>
          <w:spacing w:val="2"/>
        </w:rPr>
        <w:t xml:space="preserve"> </w:t>
      </w:r>
      <w:r w:rsidR="00162ED9" w:rsidRPr="00702720">
        <w:rPr>
          <w:rFonts w:eastAsia="Calibri" w:cs="Tahoma"/>
          <w:spacing w:val="1"/>
        </w:rPr>
        <w:t>λ</w:t>
      </w:r>
      <w:r w:rsidR="00162ED9" w:rsidRPr="00702720">
        <w:rPr>
          <w:rFonts w:eastAsia="Calibri" w:cs="Tahoma"/>
        </w:rPr>
        <w:t>ά</w:t>
      </w:r>
      <w:r w:rsidR="00162ED9" w:rsidRPr="00702720">
        <w:rPr>
          <w:rFonts w:eastAsia="Calibri" w:cs="Tahoma"/>
          <w:spacing w:val="-2"/>
        </w:rPr>
        <w:t>β</w:t>
      </w:r>
      <w:r w:rsidR="00162ED9" w:rsidRPr="00702720">
        <w:rPr>
          <w:rFonts w:eastAsia="Calibri" w:cs="Tahoma"/>
          <w:spacing w:val="1"/>
        </w:rPr>
        <w:t>ο</w:t>
      </w:r>
      <w:r w:rsidR="00162ED9" w:rsidRPr="00702720">
        <w:rPr>
          <w:rFonts w:eastAsia="Calibri" w:cs="Tahoma"/>
          <w:spacing w:val="-2"/>
        </w:rPr>
        <w:t>υ</w:t>
      </w:r>
      <w:r w:rsidR="00162ED9" w:rsidRPr="00702720">
        <w:rPr>
          <w:rFonts w:eastAsia="Calibri" w:cs="Tahoma"/>
          <w:spacing w:val="1"/>
        </w:rPr>
        <w:t>μ</w:t>
      </w:r>
      <w:r w:rsidR="00162ED9" w:rsidRPr="00702720">
        <w:rPr>
          <w:rFonts w:eastAsia="Calibri" w:cs="Tahoma"/>
        </w:rPr>
        <w:t>ε</w:t>
      </w:r>
      <w:r w:rsidR="00162ED9" w:rsidRPr="00702720">
        <w:rPr>
          <w:rFonts w:cs="Tahoma"/>
          <w:spacing w:val="2"/>
        </w:rPr>
        <w:t xml:space="preserve"> </w:t>
      </w:r>
      <w:r w:rsidR="00162ED9" w:rsidRPr="00702720">
        <w:rPr>
          <w:rFonts w:eastAsia="Calibri" w:cs="Tahoma"/>
        </w:rPr>
        <w:t>έγγ</w:t>
      </w:r>
      <w:r w:rsidR="00162ED9" w:rsidRPr="00702720">
        <w:rPr>
          <w:rFonts w:eastAsia="Calibri" w:cs="Tahoma"/>
          <w:spacing w:val="1"/>
        </w:rPr>
        <w:t>ρ</w:t>
      </w:r>
      <w:r w:rsidR="00162ED9" w:rsidRPr="00702720">
        <w:rPr>
          <w:rFonts w:eastAsia="Calibri" w:cs="Tahoma"/>
          <w:spacing w:val="-3"/>
        </w:rPr>
        <w:t>α</w:t>
      </w:r>
      <w:r w:rsidR="00162ED9" w:rsidRPr="00702720">
        <w:rPr>
          <w:rFonts w:eastAsia="Calibri" w:cs="Tahoma"/>
        </w:rPr>
        <w:t>φη</w:t>
      </w:r>
      <w:r w:rsidR="00162ED9" w:rsidRPr="00702720">
        <w:rPr>
          <w:rFonts w:cs="Tahoma"/>
          <w:spacing w:val="3"/>
        </w:rPr>
        <w:t xml:space="preserve"> </w:t>
      </w:r>
      <w:r w:rsidR="00162ED9" w:rsidRPr="00702720">
        <w:rPr>
          <w:rFonts w:eastAsia="Calibri" w:cs="Tahoma"/>
        </w:rPr>
        <w:t>δ</w:t>
      </w:r>
      <w:r w:rsidR="00162ED9" w:rsidRPr="00702720">
        <w:rPr>
          <w:rFonts w:eastAsia="Calibri" w:cs="Tahoma"/>
          <w:spacing w:val="-1"/>
        </w:rPr>
        <w:t>ή</w:t>
      </w:r>
      <w:r w:rsidR="00162ED9" w:rsidRPr="00702720">
        <w:rPr>
          <w:rFonts w:eastAsia="Calibri" w:cs="Tahoma"/>
          <w:spacing w:val="1"/>
        </w:rPr>
        <w:t>λ</w:t>
      </w:r>
      <w:r w:rsidR="00162ED9" w:rsidRPr="00702720">
        <w:rPr>
          <w:rFonts w:eastAsia="Calibri" w:cs="Tahoma"/>
          <w:spacing w:val="-2"/>
        </w:rPr>
        <w:t>ω</w:t>
      </w:r>
      <w:r w:rsidR="00162ED9" w:rsidRPr="00702720">
        <w:rPr>
          <w:rFonts w:eastAsia="Calibri" w:cs="Tahoma"/>
        </w:rPr>
        <w:t>σή</w:t>
      </w:r>
      <w:r w:rsidR="00162ED9" w:rsidRPr="00702720">
        <w:rPr>
          <w:rFonts w:cs="Tahoma"/>
          <w:spacing w:val="3"/>
        </w:rPr>
        <w:t xml:space="preserve"> </w:t>
      </w:r>
      <w:r w:rsidR="00162ED9" w:rsidRPr="00702720">
        <w:rPr>
          <w:rFonts w:eastAsia="Calibri" w:cs="Tahoma"/>
        </w:rPr>
        <w:t>σας</w:t>
      </w:r>
      <w:r w:rsidR="00162ED9" w:rsidRPr="00702720">
        <w:rPr>
          <w:rFonts w:cs="Tahoma"/>
          <w:spacing w:val="2"/>
        </w:rPr>
        <w:t xml:space="preserve"> </w:t>
      </w:r>
      <w:r w:rsidR="00162ED9" w:rsidRPr="00702720">
        <w:rPr>
          <w:rFonts w:eastAsia="Calibri" w:cs="Tahoma"/>
          <w:spacing w:val="-1"/>
        </w:rPr>
        <w:t>ό</w:t>
      </w:r>
      <w:r w:rsidR="00162ED9" w:rsidRPr="00702720">
        <w:rPr>
          <w:rFonts w:eastAsia="Calibri" w:cs="Tahoma"/>
          <w:spacing w:val="1"/>
        </w:rPr>
        <w:t>τ</w:t>
      </w:r>
      <w:r w:rsidR="00162ED9" w:rsidRPr="00702720">
        <w:rPr>
          <w:rFonts w:eastAsia="Calibri" w:cs="Tahoma"/>
        </w:rPr>
        <w:t>ι</w:t>
      </w:r>
      <w:r w:rsidR="00162ED9" w:rsidRPr="00702720">
        <w:rPr>
          <w:rFonts w:cs="Tahoma"/>
          <w:spacing w:val="1"/>
        </w:rPr>
        <w:t xml:space="preserve"> </w:t>
      </w:r>
      <w:r w:rsidR="00162ED9" w:rsidRPr="00702720">
        <w:rPr>
          <w:rFonts w:eastAsia="Calibri" w:cs="Tahoma"/>
          <w:spacing w:val="1"/>
        </w:rPr>
        <w:t>μ</w:t>
      </w:r>
      <w:r w:rsidR="00162ED9" w:rsidRPr="00702720">
        <w:rPr>
          <w:rFonts w:eastAsia="Calibri" w:cs="Tahoma"/>
          <w:spacing w:val="-2"/>
        </w:rPr>
        <w:t>π</w:t>
      </w:r>
      <w:r w:rsidR="00162ED9" w:rsidRPr="00702720">
        <w:rPr>
          <w:rFonts w:eastAsia="Calibri" w:cs="Tahoma"/>
          <w:spacing w:val="1"/>
        </w:rPr>
        <w:t>ο</w:t>
      </w:r>
      <w:r w:rsidR="00162ED9" w:rsidRPr="00702720">
        <w:rPr>
          <w:rFonts w:eastAsia="Calibri" w:cs="Tahoma"/>
          <w:spacing w:val="-2"/>
        </w:rPr>
        <w:t>ρ</w:t>
      </w:r>
      <w:r w:rsidR="00162ED9" w:rsidRPr="00702720">
        <w:rPr>
          <w:rFonts w:eastAsia="Calibri" w:cs="Tahoma"/>
          <w:spacing w:val="1"/>
        </w:rPr>
        <w:t>ο</w:t>
      </w:r>
      <w:r w:rsidR="00162ED9" w:rsidRPr="00702720">
        <w:rPr>
          <w:rFonts w:eastAsia="Calibri" w:cs="Tahoma"/>
          <w:spacing w:val="-2"/>
        </w:rPr>
        <w:t>ύ</w:t>
      </w:r>
      <w:r w:rsidR="00162ED9" w:rsidRPr="00702720">
        <w:rPr>
          <w:rFonts w:eastAsia="Calibri" w:cs="Tahoma"/>
          <w:spacing w:val="1"/>
        </w:rPr>
        <w:t>μ</w:t>
      </w:r>
      <w:r w:rsidR="00162ED9" w:rsidRPr="00702720">
        <w:rPr>
          <w:rFonts w:eastAsia="Calibri" w:cs="Tahoma"/>
        </w:rPr>
        <w:t>ε</w:t>
      </w:r>
      <w:r w:rsidR="00162ED9" w:rsidRPr="00702720">
        <w:rPr>
          <w:rFonts w:cs="Tahoma"/>
          <w:spacing w:val="4"/>
        </w:rPr>
        <w:t xml:space="preserve"> </w:t>
      </w:r>
      <w:r w:rsidR="00162ED9" w:rsidRPr="00702720">
        <w:rPr>
          <w:rFonts w:eastAsia="Calibri" w:cs="Tahoma"/>
          <w:spacing w:val="-1"/>
        </w:rPr>
        <w:t>ν</w:t>
      </w:r>
      <w:r w:rsidR="00162ED9" w:rsidRPr="00702720">
        <w:rPr>
          <w:rFonts w:eastAsia="Calibri" w:cs="Tahoma"/>
        </w:rPr>
        <w:t>α</w:t>
      </w:r>
      <w:r w:rsidR="00162ED9" w:rsidRPr="00702720">
        <w:rPr>
          <w:rFonts w:cs="Tahoma"/>
        </w:rPr>
        <w:t xml:space="preserve"> </w:t>
      </w:r>
      <w:r w:rsidR="00162ED9" w:rsidRPr="00702720">
        <w:rPr>
          <w:rFonts w:eastAsia="Calibri" w:cs="Tahoma"/>
        </w:rPr>
        <w:t>θεω</w:t>
      </w:r>
      <w:r w:rsidR="00162ED9" w:rsidRPr="00702720">
        <w:rPr>
          <w:rFonts w:eastAsia="Calibri" w:cs="Tahoma"/>
          <w:spacing w:val="1"/>
        </w:rPr>
        <w:t>ρ</w:t>
      </w:r>
      <w:r w:rsidR="00162ED9" w:rsidRPr="00702720">
        <w:rPr>
          <w:rFonts w:eastAsia="Calibri" w:cs="Tahoma"/>
          <w:spacing w:val="-1"/>
        </w:rPr>
        <w:t>ή</w:t>
      </w:r>
      <w:r w:rsidR="00162ED9" w:rsidRPr="00702720">
        <w:rPr>
          <w:rFonts w:eastAsia="Calibri" w:cs="Tahoma"/>
          <w:spacing w:val="-2"/>
        </w:rPr>
        <w:t>σ</w:t>
      </w:r>
      <w:r w:rsidR="00162ED9" w:rsidRPr="00702720">
        <w:rPr>
          <w:rFonts w:eastAsia="Calibri" w:cs="Tahoma"/>
          <w:spacing w:val="1"/>
        </w:rPr>
        <w:t>ο</w:t>
      </w:r>
      <w:r w:rsidR="00162ED9" w:rsidRPr="00702720">
        <w:rPr>
          <w:rFonts w:eastAsia="Calibri" w:cs="Tahoma"/>
          <w:spacing w:val="-2"/>
        </w:rPr>
        <w:t>υ</w:t>
      </w:r>
      <w:r w:rsidR="00162ED9" w:rsidRPr="00702720">
        <w:rPr>
          <w:rFonts w:eastAsia="Calibri" w:cs="Tahoma"/>
          <w:spacing w:val="1"/>
        </w:rPr>
        <w:t>μ</w:t>
      </w:r>
      <w:r w:rsidR="00162ED9" w:rsidRPr="00702720">
        <w:rPr>
          <w:rFonts w:eastAsia="Calibri" w:cs="Tahoma"/>
        </w:rPr>
        <w:t>ε</w:t>
      </w:r>
      <w:r w:rsidR="00162ED9" w:rsidRPr="00702720">
        <w:rPr>
          <w:rFonts w:cs="Tahoma"/>
          <w:spacing w:val="-7"/>
        </w:rPr>
        <w:t xml:space="preserve"> </w:t>
      </w:r>
      <w:r w:rsidR="00162ED9" w:rsidRPr="00702720">
        <w:rPr>
          <w:rFonts w:eastAsia="Calibri" w:cs="Tahoma"/>
          <w:spacing w:val="1"/>
        </w:rPr>
        <w:t>τ</w:t>
      </w:r>
      <w:r w:rsidR="00162ED9" w:rsidRPr="00702720">
        <w:rPr>
          <w:rFonts w:eastAsia="Calibri" w:cs="Tahoma"/>
          <w:spacing w:val="-1"/>
        </w:rPr>
        <w:t>η</w:t>
      </w:r>
      <w:r w:rsidR="00162ED9" w:rsidRPr="00702720">
        <w:rPr>
          <w:rFonts w:eastAsia="Calibri" w:cs="Tahoma"/>
        </w:rPr>
        <w:t>ν</w:t>
      </w:r>
      <w:r w:rsidR="00162ED9" w:rsidRPr="00702720">
        <w:rPr>
          <w:rFonts w:cs="Tahoma"/>
          <w:spacing w:val="-5"/>
        </w:rPr>
        <w:t xml:space="preserve"> </w:t>
      </w:r>
      <w:r w:rsidR="00162ED9" w:rsidRPr="00702720">
        <w:rPr>
          <w:rFonts w:eastAsia="Calibri" w:cs="Tahoma"/>
        </w:rPr>
        <w:t>Τ</w:t>
      </w:r>
      <w:r w:rsidR="00162ED9" w:rsidRPr="00702720">
        <w:rPr>
          <w:rFonts w:eastAsia="Calibri" w:cs="Tahoma"/>
          <w:spacing w:val="1"/>
        </w:rPr>
        <w:t>ρ</w:t>
      </w:r>
      <w:r w:rsidR="00162ED9" w:rsidRPr="00702720">
        <w:rPr>
          <w:rFonts w:eastAsia="Calibri" w:cs="Tahoma"/>
          <w:spacing w:val="-3"/>
        </w:rPr>
        <w:t>ά</w:t>
      </w:r>
      <w:r w:rsidR="00162ED9" w:rsidRPr="00702720">
        <w:rPr>
          <w:rFonts w:eastAsia="Calibri" w:cs="Tahoma"/>
        </w:rPr>
        <w:t>πεζα</w:t>
      </w:r>
      <w:r w:rsidR="00162ED9" w:rsidRPr="00702720">
        <w:rPr>
          <w:rFonts w:cs="Tahoma"/>
          <w:spacing w:val="-7"/>
        </w:rPr>
        <w:t xml:space="preserve"> </w:t>
      </w:r>
      <w:r w:rsidR="00162ED9" w:rsidRPr="00702720">
        <w:rPr>
          <w:rFonts w:eastAsia="Calibri" w:cs="Tahoma"/>
          <w:spacing w:val="1"/>
        </w:rPr>
        <w:t>μ</w:t>
      </w:r>
      <w:r w:rsidR="00162ED9" w:rsidRPr="00702720">
        <w:rPr>
          <w:rFonts w:eastAsia="Calibri" w:cs="Tahoma"/>
        </w:rPr>
        <w:t>ας</w:t>
      </w:r>
      <w:r w:rsidR="00162ED9" w:rsidRPr="00702720">
        <w:rPr>
          <w:rFonts w:cs="Tahoma"/>
          <w:spacing w:val="-4"/>
        </w:rPr>
        <w:t xml:space="preserve"> </w:t>
      </w:r>
      <w:r w:rsidR="00162ED9" w:rsidRPr="00702720">
        <w:rPr>
          <w:rFonts w:eastAsia="Calibri" w:cs="Tahoma"/>
          <w:spacing w:val="-3"/>
        </w:rPr>
        <w:t>α</w:t>
      </w:r>
      <w:r w:rsidR="00162ED9" w:rsidRPr="00702720">
        <w:rPr>
          <w:rFonts w:eastAsia="Calibri" w:cs="Tahoma"/>
        </w:rPr>
        <w:t>πα</w:t>
      </w:r>
      <w:r w:rsidR="00162ED9" w:rsidRPr="00702720">
        <w:rPr>
          <w:rFonts w:eastAsia="Calibri" w:cs="Tahoma"/>
          <w:spacing w:val="-1"/>
        </w:rPr>
        <w:t>λ</w:t>
      </w:r>
      <w:r w:rsidR="00162ED9" w:rsidRPr="00702720">
        <w:rPr>
          <w:rFonts w:eastAsia="Calibri" w:cs="Tahoma"/>
          <w:spacing w:val="1"/>
        </w:rPr>
        <w:t>λ</w:t>
      </w:r>
      <w:r w:rsidR="00162ED9" w:rsidRPr="00702720">
        <w:rPr>
          <w:rFonts w:eastAsia="Calibri" w:cs="Tahoma"/>
        </w:rPr>
        <w:t>αγ</w:t>
      </w:r>
      <w:r w:rsidR="00162ED9" w:rsidRPr="00702720">
        <w:rPr>
          <w:rFonts w:eastAsia="Calibri" w:cs="Tahoma"/>
          <w:spacing w:val="-1"/>
        </w:rPr>
        <w:t>μ</w:t>
      </w:r>
      <w:r w:rsidR="00162ED9" w:rsidRPr="00702720">
        <w:rPr>
          <w:rFonts w:eastAsia="Calibri" w:cs="Tahoma"/>
        </w:rPr>
        <w:t>έ</w:t>
      </w:r>
      <w:r w:rsidR="00162ED9" w:rsidRPr="00702720">
        <w:rPr>
          <w:rFonts w:eastAsia="Calibri" w:cs="Tahoma"/>
          <w:spacing w:val="-1"/>
        </w:rPr>
        <w:t>ν</w:t>
      </w:r>
      <w:r w:rsidR="00162ED9" w:rsidRPr="00702720">
        <w:rPr>
          <w:rFonts w:eastAsia="Calibri" w:cs="Tahoma"/>
        </w:rPr>
        <w:t>η</w:t>
      </w:r>
      <w:r w:rsidR="00162ED9" w:rsidRPr="00702720">
        <w:rPr>
          <w:rFonts w:cs="Tahoma"/>
          <w:spacing w:val="-6"/>
        </w:rPr>
        <w:t xml:space="preserve"> </w:t>
      </w:r>
      <w:r w:rsidR="00162ED9" w:rsidRPr="00702720">
        <w:rPr>
          <w:rFonts w:eastAsia="Calibri" w:cs="Tahoma"/>
        </w:rPr>
        <w:t>από</w:t>
      </w:r>
      <w:r w:rsidR="00162ED9" w:rsidRPr="00702720">
        <w:rPr>
          <w:rFonts w:cs="Tahoma"/>
          <w:spacing w:val="-6"/>
        </w:rPr>
        <w:t xml:space="preserve"> </w:t>
      </w:r>
      <w:r w:rsidR="00162ED9" w:rsidRPr="00702720">
        <w:rPr>
          <w:rFonts w:eastAsia="Calibri" w:cs="Tahoma"/>
        </w:rPr>
        <w:t>κά</w:t>
      </w:r>
      <w:r w:rsidR="00162ED9" w:rsidRPr="00702720">
        <w:rPr>
          <w:rFonts w:eastAsia="Calibri" w:cs="Tahoma"/>
          <w:spacing w:val="-2"/>
        </w:rPr>
        <w:t>θ</w:t>
      </w:r>
      <w:r w:rsidR="00162ED9" w:rsidRPr="00702720">
        <w:rPr>
          <w:rFonts w:eastAsia="Calibri" w:cs="Tahoma"/>
        </w:rPr>
        <w:t>ε</w:t>
      </w:r>
      <w:r w:rsidR="00162ED9" w:rsidRPr="00702720">
        <w:rPr>
          <w:rFonts w:cs="Tahoma"/>
          <w:spacing w:val="-4"/>
        </w:rPr>
        <w:t xml:space="preserve"> </w:t>
      </w:r>
      <w:r w:rsidR="00162ED9" w:rsidRPr="00702720">
        <w:rPr>
          <w:rFonts w:eastAsia="Calibri" w:cs="Tahoma"/>
        </w:rPr>
        <w:t>σχε</w:t>
      </w:r>
      <w:r w:rsidR="00162ED9" w:rsidRPr="00702720">
        <w:rPr>
          <w:rFonts w:eastAsia="Calibri" w:cs="Tahoma"/>
          <w:spacing w:val="1"/>
        </w:rPr>
        <w:t>τ</w:t>
      </w:r>
      <w:r w:rsidR="00162ED9" w:rsidRPr="00702720">
        <w:rPr>
          <w:rFonts w:eastAsia="Calibri" w:cs="Tahoma"/>
          <w:spacing w:val="-3"/>
        </w:rPr>
        <w:t>ι</w:t>
      </w:r>
      <w:r w:rsidR="00162ED9" w:rsidRPr="00702720">
        <w:rPr>
          <w:rFonts w:eastAsia="Calibri" w:cs="Tahoma"/>
        </w:rPr>
        <w:t>κή</w:t>
      </w:r>
      <w:r w:rsidR="00162ED9" w:rsidRPr="00702720">
        <w:rPr>
          <w:rFonts w:cs="Tahoma"/>
          <w:spacing w:val="-6"/>
        </w:rPr>
        <w:t xml:space="preserve"> </w:t>
      </w:r>
      <w:r w:rsidR="00162ED9" w:rsidRPr="00702720">
        <w:rPr>
          <w:rFonts w:eastAsia="Calibri" w:cs="Tahoma"/>
          <w:spacing w:val="1"/>
        </w:rPr>
        <w:t>υ</w:t>
      </w:r>
      <w:r w:rsidR="00162ED9" w:rsidRPr="00702720">
        <w:rPr>
          <w:rFonts w:eastAsia="Calibri" w:cs="Tahoma"/>
          <w:spacing w:val="-2"/>
        </w:rPr>
        <w:t>π</w:t>
      </w:r>
      <w:r w:rsidR="00162ED9" w:rsidRPr="00702720">
        <w:rPr>
          <w:rFonts w:eastAsia="Calibri" w:cs="Tahoma"/>
          <w:spacing w:val="1"/>
        </w:rPr>
        <w:t>ο</w:t>
      </w:r>
      <w:r w:rsidR="00162ED9" w:rsidRPr="00702720">
        <w:rPr>
          <w:rFonts w:eastAsia="Calibri" w:cs="Tahoma"/>
        </w:rPr>
        <w:t>χ</w:t>
      </w:r>
      <w:r w:rsidR="00162ED9" w:rsidRPr="00702720">
        <w:rPr>
          <w:rFonts w:eastAsia="Calibri" w:cs="Tahoma"/>
          <w:spacing w:val="1"/>
        </w:rPr>
        <w:t>ρ</w:t>
      </w:r>
      <w:r w:rsidR="00162ED9" w:rsidRPr="00702720">
        <w:rPr>
          <w:rFonts w:eastAsia="Calibri" w:cs="Tahoma"/>
          <w:spacing w:val="-2"/>
        </w:rPr>
        <w:t>έ</w:t>
      </w:r>
      <w:r w:rsidR="00162ED9" w:rsidRPr="00702720">
        <w:rPr>
          <w:rFonts w:eastAsia="Calibri" w:cs="Tahoma"/>
        </w:rPr>
        <w:t>ωση</w:t>
      </w:r>
      <w:r w:rsidR="00162ED9" w:rsidRPr="00702720">
        <w:rPr>
          <w:rFonts w:cs="Tahoma"/>
          <w:spacing w:val="-6"/>
        </w:rPr>
        <w:t xml:space="preserve"> </w:t>
      </w:r>
      <w:r w:rsidR="00162ED9" w:rsidRPr="00702720">
        <w:rPr>
          <w:rFonts w:eastAsia="Calibri" w:cs="Tahoma"/>
        </w:rPr>
        <w:t>εγ</w:t>
      </w:r>
      <w:r w:rsidR="00162ED9" w:rsidRPr="00702720">
        <w:rPr>
          <w:rFonts w:eastAsia="Calibri" w:cs="Tahoma"/>
          <w:spacing w:val="-2"/>
        </w:rPr>
        <w:t>γυ</w:t>
      </w:r>
      <w:r w:rsidR="00162ED9" w:rsidRPr="00702720">
        <w:rPr>
          <w:rFonts w:eastAsia="Calibri" w:cs="Tahoma"/>
          <w:spacing w:val="1"/>
        </w:rPr>
        <w:t>ο</w:t>
      </w:r>
      <w:r w:rsidR="00162ED9" w:rsidRPr="00702720">
        <w:rPr>
          <w:rFonts w:eastAsia="Calibri" w:cs="Tahoma"/>
        </w:rPr>
        <w:t>δ</w:t>
      </w:r>
      <w:r w:rsidR="00162ED9" w:rsidRPr="00702720">
        <w:rPr>
          <w:rFonts w:eastAsia="Calibri" w:cs="Tahoma"/>
          <w:spacing w:val="-1"/>
        </w:rPr>
        <w:t>ο</w:t>
      </w:r>
      <w:r w:rsidR="00162ED9" w:rsidRPr="00702720">
        <w:rPr>
          <w:rFonts w:eastAsia="Calibri" w:cs="Tahoma"/>
        </w:rPr>
        <w:t>σ</w:t>
      </w:r>
      <w:r w:rsidR="00162ED9" w:rsidRPr="00702720">
        <w:rPr>
          <w:rFonts w:eastAsia="Calibri" w:cs="Tahoma"/>
          <w:spacing w:val="-1"/>
        </w:rPr>
        <w:t>ί</w:t>
      </w:r>
      <w:r w:rsidR="00162ED9" w:rsidRPr="00702720">
        <w:rPr>
          <w:rFonts w:eastAsia="Calibri" w:cs="Tahoma"/>
        </w:rPr>
        <w:t>ας</w:t>
      </w:r>
      <w:r w:rsidR="00162ED9" w:rsidRPr="00702720">
        <w:rPr>
          <w:rFonts w:cs="Tahoma"/>
          <w:spacing w:val="-6"/>
        </w:rPr>
        <w:t xml:space="preserve"> </w:t>
      </w:r>
      <w:r w:rsidR="00162ED9" w:rsidRPr="00702720">
        <w:rPr>
          <w:rFonts w:eastAsia="Calibri" w:cs="Tahoma"/>
          <w:spacing w:val="1"/>
        </w:rPr>
        <w:t>μ</w:t>
      </w:r>
      <w:r w:rsidR="00162ED9" w:rsidRPr="00702720">
        <w:rPr>
          <w:rFonts w:eastAsia="Calibri" w:cs="Tahoma"/>
        </w:rPr>
        <w:t>α</w:t>
      </w:r>
      <w:r w:rsidR="00162ED9" w:rsidRPr="00702720">
        <w:rPr>
          <w:rFonts w:eastAsia="Calibri" w:cs="Tahoma"/>
          <w:spacing w:val="1"/>
        </w:rPr>
        <w:t>ς</w:t>
      </w:r>
      <w:r w:rsidR="00162ED9" w:rsidRPr="00702720">
        <w:rPr>
          <w:rFonts w:eastAsia="Calibri" w:cs="Tahoma"/>
        </w:rPr>
        <w:t>.</w:t>
      </w:r>
    </w:p>
    <w:p w14:paraId="3BCF9A48" w14:textId="77777777" w:rsidR="00F661A1" w:rsidRPr="00702720" w:rsidRDefault="00F661A1" w:rsidP="00A935CF">
      <w:pPr>
        <w:rPr>
          <w:rFonts w:cs="Tahoma"/>
        </w:rPr>
      </w:pPr>
      <w:r w:rsidRPr="00702720">
        <w:rPr>
          <w:rFonts w:cs="Tahoma"/>
        </w:rPr>
        <w:t>Σε περίπτωση κατάπτωσης της εγγύησης, το ποσό της κατάπτωσης υπόκειται στο εκάστοτε ισχύον πάγιο τέλος χαρτοσήμου.</w:t>
      </w:r>
    </w:p>
    <w:p w14:paraId="17A7128D" w14:textId="77777777" w:rsidR="005158DB" w:rsidRPr="00702720" w:rsidRDefault="005158DB" w:rsidP="00A935CF">
      <w:pPr>
        <w:rPr>
          <w:rFonts w:cs="Tahoma"/>
        </w:rPr>
      </w:pPr>
    </w:p>
    <w:p w14:paraId="7F7F61D8" w14:textId="77777777" w:rsidR="00F661A1" w:rsidRPr="00702720" w:rsidRDefault="00F661A1" w:rsidP="00A935CF">
      <w:pPr>
        <w:rPr>
          <w:rFonts w:cs="Tahoma"/>
        </w:rPr>
      </w:pPr>
      <w:r w:rsidRPr="00702720">
        <w:rPr>
          <w:rFonts w:cs="Tahoma"/>
        </w:rPr>
        <w:t>(Εξουσιοδοτημένη υπογραφή)</w:t>
      </w:r>
    </w:p>
    <w:p w14:paraId="54D98544" w14:textId="57F71183" w:rsidR="00F661A1" w:rsidRPr="00702720" w:rsidRDefault="00F661A1" w:rsidP="009D3BC2">
      <w:pPr>
        <w:pStyle w:val="3"/>
        <w:numPr>
          <w:ilvl w:val="0"/>
          <w:numId w:val="1"/>
        </w:numPr>
        <w:rPr>
          <w:rFonts w:cs="Tahoma"/>
          <w:lang w:eastAsia="el-GR"/>
        </w:rPr>
      </w:pPr>
      <w:r w:rsidRPr="00702720">
        <w:rPr>
          <w:rFonts w:cs="Tahoma"/>
          <w:lang w:eastAsia="el-GR"/>
        </w:rPr>
        <w:br w:type="page"/>
      </w:r>
      <w:bookmarkStart w:id="804" w:name="_Toc83829776"/>
      <w:bookmarkStart w:id="805" w:name="_Toc83829886"/>
      <w:bookmarkStart w:id="806" w:name="_Toc83928650"/>
      <w:bookmarkStart w:id="807" w:name="_Toc105346527"/>
      <w:bookmarkStart w:id="808" w:name="_Toc191630192"/>
      <w:r w:rsidRPr="00702720">
        <w:rPr>
          <w:rFonts w:cs="Tahoma"/>
          <w:lang w:eastAsia="el-GR"/>
        </w:rPr>
        <w:lastRenderedPageBreak/>
        <w:t xml:space="preserve">Εγγυητική Επιστολή Καλής </w:t>
      </w:r>
      <w:bookmarkEnd w:id="804"/>
      <w:bookmarkEnd w:id="805"/>
      <w:bookmarkEnd w:id="806"/>
      <w:r w:rsidR="0040681C" w:rsidRPr="00702720">
        <w:rPr>
          <w:rFonts w:cs="Tahoma"/>
          <w:lang w:eastAsia="el-GR"/>
        </w:rPr>
        <w:t>Λειτουργίας</w:t>
      </w:r>
      <w:bookmarkEnd w:id="807"/>
      <w:bookmarkEnd w:id="808"/>
    </w:p>
    <w:p w14:paraId="37DA6DD3" w14:textId="77777777" w:rsidR="00F661A1" w:rsidRPr="00702720" w:rsidRDefault="00F661A1" w:rsidP="00A935CF">
      <w:pPr>
        <w:rPr>
          <w:rFonts w:cs="Tahoma"/>
          <w:lang w:eastAsia="el-GR"/>
        </w:rPr>
      </w:pPr>
    </w:p>
    <w:p w14:paraId="51B4159D" w14:textId="77777777" w:rsidR="00F661A1" w:rsidRPr="00702720" w:rsidRDefault="00F661A1" w:rsidP="00A935CF">
      <w:pPr>
        <w:rPr>
          <w:rFonts w:cs="Tahoma"/>
        </w:rPr>
      </w:pPr>
      <w:r w:rsidRPr="00702720">
        <w:rPr>
          <w:rFonts w:cs="Tahoma"/>
        </w:rPr>
        <w:t>ΕΚΔΟΤΗΣ: .......................................................................</w:t>
      </w:r>
    </w:p>
    <w:p w14:paraId="04ADF956" w14:textId="77777777" w:rsidR="00F661A1" w:rsidRPr="00702720" w:rsidRDefault="00F661A1" w:rsidP="00A935CF">
      <w:pPr>
        <w:rPr>
          <w:rFonts w:cs="Tahoma"/>
        </w:rPr>
      </w:pPr>
      <w:r w:rsidRPr="00702720">
        <w:rPr>
          <w:rFonts w:cs="Tahoma"/>
        </w:rPr>
        <w:t>Ημερομηνία έκδοσης: ...........................</w:t>
      </w:r>
    </w:p>
    <w:p w14:paraId="2C46F718" w14:textId="77777777" w:rsidR="00FB1E5C" w:rsidRPr="00702720" w:rsidRDefault="00FB1E5C" w:rsidP="00FB1E5C">
      <w:pPr>
        <w:spacing w:line="276" w:lineRule="auto"/>
        <w:rPr>
          <w:rFonts w:cs="Tahoma"/>
          <w:lang w:eastAsia="el-GR"/>
        </w:rPr>
      </w:pPr>
      <w:r w:rsidRPr="00702720">
        <w:rPr>
          <w:rFonts w:cs="Tahoma"/>
          <w:lang w:eastAsia="el-GR"/>
        </w:rPr>
        <w:t>Κοινωνία της Πληροφορίας Μ.Α.Ε.</w:t>
      </w:r>
    </w:p>
    <w:p w14:paraId="39822FBB" w14:textId="77777777" w:rsidR="00FB1E5C" w:rsidRPr="00702720" w:rsidRDefault="00FB1E5C" w:rsidP="00FB1E5C">
      <w:pPr>
        <w:rPr>
          <w:rFonts w:cs="Tahoma"/>
          <w:lang w:eastAsia="el-GR"/>
        </w:rPr>
      </w:pPr>
      <w:proofErr w:type="spellStart"/>
      <w:r w:rsidRPr="00702720">
        <w:rPr>
          <w:rFonts w:cs="Tahoma"/>
          <w:color w:val="000000"/>
        </w:rPr>
        <w:t>Λεωφ</w:t>
      </w:r>
      <w:proofErr w:type="spellEnd"/>
      <w:r w:rsidRPr="00702720">
        <w:rPr>
          <w:rFonts w:cs="Tahoma"/>
          <w:color w:val="000000"/>
        </w:rPr>
        <w:t>. Συγγρού 194, 176 71 Καλλιθέα Αθήνα</w:t>
      </w:r>
    </w:p>
    <w:p w14:paraId="526DF4DF" w14:textId="77777777" w:rsidR="00FB1E5C" w:rsidRPr="00702720" w:rsidRDefault="00FB1E5C" w:rsidP="00FB1E5C">
      <w:pPr>
        <w:spacing w:line="276" w:lineRule="auto"/>
        <w:rPr>
          <w:rFonts w:cs="Tahoma"/>
          <w:lang w:eastAsia="el-GR"/>
        </w:rPr>
      </w:pPr>
      <w:r w:rsidRPr="00702720">
        <w:rPr>
          <w:rFonts w:cs="Tahoma"/>
          <w:lang w:eastAsia="el-GR"/>
        </w:rPr>
        <w:t>ΑΦΜ: 999983307</w:t>
      </w:r>
    </w:p>
    <w:p w14:paraId="648A661E" w14:textId="77777777" w:rsidR="00F661A1" w:rsidRPr="00702720" w:rsidRDefault="00F661A1" w:rsidP="00A935CF">
      <w:pPr>
        <w:rPr>
          <w:rFonts w:cs="Tahoma"/>
        </w:rPr>
      </w:pPr>
      <w:r w:rsidRPr="00702720">
        <w:rPr>
          <w:rFonts w:cs="Tahoma"/>
        </w:rPr>
        <w:t xml:space="preserve">Εγγύηση μας υπ’ </w:t>
      </w:r>
      <w:proofErr w:type="spellStart"/>
      <w:r w:rsidRPr="00702720">
        <w:rPr>
          <w:rFonts w:cs="Tahoma"/>
        </w:rPr>
        <w:t>αριθμ</w:t>
      </w:r>
      <w:proofErr w:type="spellEnd"/>
      <w:r w:rsidRPr="00702720">
        <w:rPr>
          <w:rFonts w:cs="Tahoma"/>
        </w:rPr>
        <w:t xml:space="preserve">. ……………….. ποσού ………………….……. ευρώ </w:t>
      </w:r>
    </w:p>
    <w:p w14:paraId="2C7C8562" w14:textId="77777777" w:rsidR="00F661A1" w:rsidRPr="00702720" w:rsidRDefault="00F661A1" w:rsidP="00A935CF">
      <w:pPr>
        <w:rPr>
          <w:rFonts w:cs="Tahoma"/>
          <w:lang w:eastAsia="el-GR"/>
        </w:rPr>
      </w:pPr>
      <w:r w:rsidRPr="00702720">
        <w:rPr>
          <w:rFonts w:cs="Tahoma"/>
          <w:lang w:eastAsia="el-GR"/>
        </w:rPr>
        <w:t xml:space="preserve">Με την παρούσα εγγυόμαστε, ανέκκλητα και ανεπιφύλακτα παραιτούμενοι του δικαιώματος της διαιρέσεως και </w:t>
      </w:r>
      <w:proofErr w:type="spellStart"/>
      <w:r w:rsidRPr="00702720">
        <w:rPr>
          <w:rFonts w:cs="Tahoma"/>
          <w:lang w:eastAsia="el-GR"/>
        </w:rPr>
        <w:t>διζήσεως</w:t>
      </w:r>
      <w:proofErr w:type="spellEnd"/>
      <w:r w:rsidRPr="00702720">
        <w:rPr>
          <w:rFonts w:cs="Tahoma"/>
          <w:lang w:eastAsia="el-GR"/>
        </w:rPr>
        <w:t>, μέχρι του ποσού των ευρώ……………………………………………υπέρ του</w:t>
      </w:r>
    </w:p>
    <w:p w14:paraId="4015DD70" w14:textId="77777777" w:rsidR="00F661A1" w:rsidRPr="00702720" w:rsidRDefault="00F661A1" w:rsidP="00A935CF">
      <w:pPr>
        <w:rPr>
          <w:rFonts w:cs="Tahoma"/>
          <w:lang w:eastAsia="el-GR"/>
        </w:rPr>
      </w:pPr>
      <w:r w:rsidRPr="00702720">
        <w:rPr>
          <w:rFonts w:cs="Tahoma"/>
          <w:i/>
          <w:color w:val="FF0000"/>
          <w:u w:val="single"/>
          <w:lang w:eastAsia="el-GR"/>
        </w:rPr>
        <w:t>{σε περίπτωση φυσικού προσώπου}:</w:t>
      </w:r>
      <w:r w:rsidRPr="00702720">
        <w:rPr>
          <w:rFonts w:eastAsia="Calibri" w:cs="Tahoma"/>
          <w:bCs/>
        </w:rPr>
        <w:t>(</w:t>
      </w:r>
      <w:r w:rsidRPr="00702720">
        <w:rPr>
          <w:rFonts w:cs="Tahoma"/>
          <w:lang w:eastAsia="el-GR"/>
        </w:rPr>
        <w:t>ονοματεπώνυμο, πατρώνυμο) ..............................,ΑΦΜ: ................ οδός............................. αριθμός.................ΤΚ………………</w:t>
      </w:r>
    </w:p>
    <w:p w14:paraId="21DCED8D" w14:textId="77777777" w:rsidR="00F661A1" w:rsidRPr="00702720" w:rsidRDefault="00F661A1" w:rsidP="00A935CF">
      <w:pPr>
        <w:rPr>
          <w:rFonts w:cs="Tahoma"/>
          <w:lang w:eastAsia="el-GR"/>
        </w:rPr>
      </w:pPr>
      <w:r w:rsidRPr="00702720">
        <w:rPr>
          <w:rFonts w:cs="Tahoma"/>
          <w:lang w:eastAsia="el-GR"/>
        </w:rPr>
        <w:t>{</w:t>
      </w:r>
      <w:r w:rsidRPr="00702720">
        <w:rPr>
          <w:rFonts w:cs="Tahoma"/>
          <w:i/>
          <w:color w:val="FF0000"/>
          <w:u w:val="single"/>
          <w:lang w:eastAsia="el-GR"/>
        </w:rPr>
        <w:t>Σε περίπτωση μεμονωμένης εταιρίας:</w:t>
      </w:r>
      <w:r w:rsidRPr="00702720">
        <w:rPr>
          <w:rFonts w:cs="Tahoma"/>
          <w:lang w:eastAsia="el-GR"/>
        </w:rPr>
        <w:t xml:space="preserve"> της Εταιρίας ………. ΑΦΜ: ...... οδός …………. αριθμός … ΤΚ ………..,}</w:t>
      </w:r>
    </w:p>
    <w:p w14:paraId="33920839" w14:textId="77777777" w:rsidR="00F661A1" w:rsidRPr="00702720" w:rsidRDefault="00F661A1" w:rsidP="00A935CF">
      <w:pPr>
        <w:rPr>
          <w:rFonts w:cs="Tahoma"/>
          <w:lang w:eastAsia="el-GR"/>
        </w:rPr>
      </w:pPr>
      <w:r w:rsidRPr="00702720">
        <w:rPr>
          <w:rFonts w:cs="Tahoma"/>
          <w:lang w:eastAsia="el-GR"/>
        </w:rPr>
        <w:t xml:space="preserve">{ή σε περίπτωση Ένωσης ή Κοινοπραξίας: των Εταιριών </w:t>
      </w:r>
    </w:p>
    <w:p w14:paraId="04524FEC" w14:textId="77777777" w:rsidR="00F661A1" w:rsidRPr="00702720" w:rsidRDefault="00F661A1" w:rsidP="00A935CF">
      <w:pPr>
        <w:rPr>
          <w:rFonts w:cs="Tahoma"/>
          <w:lang w:eastAsia="el-GR"/>
        </w:rPr>
      </w:pPr>
      <w:r w:rsidRPr="00702720">
        <w:rPr>
          <w:rFonts w:cs="Tahoma"/>
          <w:lang w:eastAsia="el-GR"/>
        </w:rPr>
        <w:t>α) (πλήρη επωνυμία) …… ΑΦΜ…….….... οδός............................. αριθμός.................ΤΚ………………</w:t>
      </w:r>
    </w:p>
    <w:p w14:paraId="64D0C2B6" w14:textId="77777777" w:rsidR="00F661A1" w:rsidRPr="00702720" w:rsidRDefault="00F661A1" w:rsidP="00A935CF">
      <w:pPr>
        <w:rPr>
          <w:rFonts w:cs="Tahoma"/>
          <w:lang w:eastAsia="el-GR"/>
        </w:rPr>
      </w:pPr>
      <w:r w:rsidRPr="00702720">
        <w:rPr>
          <w:rFonts w:cs="Tahoma"/>
          <w:lang w:eastAsia="el-GR"/>
        </w:rPr>
        <w:t>β) (πλήρη επωνυμία) …… ΑΦΜ…….…....οδός............................. αριθμός.................ΤΚ………………</w:t>
      </w:r>
    </w:p>
    <w:p w14:paraId="37CA9FE0" w14:textId="77777777" w:rsidR="00F661A1" w:rsidRPr="00702720" w:rsidRDefault="00F661A1" w:rsidP="00A935CF">
      <w:pPr>
        <w:rPr>
          <w:rFonts w:cs="Tahoma"/>
          <w:lang w:eastAsia="el-GR"/>
        </w:rPr>
      </w:pPr>
      <w:r w:rsidRPr="00702720">
        <w:rPr>
          <w:rFonts w:cs="Tahoma"/>
          <w:lang w:eastAsia="el-GR"/>
        </w:rPr>
        <w:t>γ) (πλήρη επωνυμία) …… ΑΦΜ…….…....οδός............................. αριθμός.................ΤΚ………………</w:t>
      </w:r>
    </w:p>
    <w:p w14:paraId="73643375" w14:textId="77777777" w:rsidR="00F661A1" w:rsidRPr="00702720" w:rsidRDefault="00F661A1" w:rsidP="00A935CF">
      <w:pPr>
        <w:rPr>
          <w:rFonts w:cs="Tahoma"/>
        </w:rPr>
      </w:pPr>
      <w:r w:rsidRPr="00702720">
        <w:rPr>
          <w:rFonts w:cs="Tahoma"/>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702720">
        <w:rPr>
          <w:rFonts w:cs="Tahoma"/>
        </w:rPr>
        <w:t>ιδιότητάς</w:t>
      </w:r>
      <w:proofErr w:type="spellEnd"/>
      <w:r w:rsidRPr="00702720">
        <w:rPr>
          <w:rFonts w:cs="Tahoma"/>
        </w:rPr>
        <w:t xml:space="preserve"> τους ως μελών της Ένωσης ή Κοινοπραξίας.}</w:t>
      </w:r>
    </w:p>
    <w:p w14:paraId="6616FC99" w14:textId="77777777" w:rsidR="00F661A1" w:rsidRPr="00702720" w:rsidRDefault="00F661A1" w:rsidP="00A935CF">
      <w:pPr>
        <w:rPr>
          <w:rFonts w:cs="Tahoma"/>
        </w:rPr>
      </w:pPr>
      <w:r w:rsidRPr="00702720">
        <w:rPr>
          <w:rFonts w:cs="Tahoma"/>
        </w:rPr>
        <w:t xml:space="preserve">για την καλή εκτέλεση της Συντήρησης της σύμβασης με αριθμό...................και τη Διακήρυξή σας με αριθμό………., στο πλαίσιο του διαγωνισμού της </w:t>
      </w:r>
      <w:r w:rsidRPr="00702720">
        <w:rPr>
          <w:rFonts w:cs="Tahoma"/>
          <w:lang w:eastAsia="el-GR"/>
        </w:rPr>
        <w:t xml:space="preserve">(συμπληρώνετε την ημερομηνία διενέργειας του διαγωνισμού) </w:t>
      </w:r>
      <w:r w:rsidRPr="00702720">
        <w:rPr>
          <w:rFonts w:cs="Tahoma"/>
        </w:rPr>
        <w:t>…………. .</w:t>
      </w:r>
    </w:p>
    <w:bookmarkEnd w:id="803"/>
    <w:p w14:paraId="1AE56568" w14:textId="77777777" w:rsidR="00F661A1" w:rsidRPr="00702720" w:rsidRDefault="00F661A1" w:rsidP="00A935CF">
      <w:pPr>
        <w:rPr>
          <w:rFonts w:cs="Tahoma"/>
        </w:rPr>
      </w:pPr>
      <w:r w:rsidRPr="00702720">
        <w:rPr>
          <w:rFonts w:cs="Tahoma"/>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6D7008DE" w14:textId="77777777" w:rsidR="00F661A1" w:rsidRPr="00702720" w:rsidRDefault="00F661A1" w:rsidP="00A935CF">
      <w:pPr>
        <w:rPr>
          <w:rFonts w:cs="Tahoma"/>
        </w:rPr>
      </w:pPr>
      <w:r w:rsidRPr="00702720">
        <w:rPr>
          <w:rFonts w:cs="Tahoma"/>
        </w:rPr>
        <w:t>Η παρούσα ισχύει μέχρι και την ............... (διάρκεια ισχύος σύμφωνα με την παρ. 4.1 της παρούσας)</w:t>
      </w:r>
    </w:p>
    <w:p w14:paraId="7E110E6D" w14:textId="77777777" w:rsidR="00F661A1" w:rsidRPr="00702720" w:rsidRDefault="00F661A1" w:rsidP="00A935CF">
      <w:pPr>
        <w:rPr>
          <w:rFonts w:cs="Tahoma"/>
        </w:rPr>
      </w:pPr>
      <w:r w:rsidRPr="00702720">
        <w:rPr>
          <w:rFonts w:cs="Tahoma"/>
        </w:rPr>
        <w:t>Σε περίπτωση κατάπτωσης της εγγύησης, το ποσό της κατάπτωσης υπόκειται στο εκάστοτε ισχύον πάγιο τέλος χαρτοσήμου.</w:t>
      </w:r>
    </w:p>
    <w:p w14:paraId="6F636D72" w14:textId="77777777" w:rsidR="00F661A1" w:rsidRPr="00702720" w:rsidRDefault="00F661A1" w:rsidP="00A935CF">
      <w:pPr>
        <w:rPr>
          <w:rFonts w:cs="Tahoma"/>
        </w:rPr>
      </w:pPr>
      <w:r w:rsidRPr="00702720">
        <w:rPr>
          <w:rFonts w:cs="Tahom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546AA660" w14:textId="77777777" w:rsidR="00F661A1" w:rsidRPr="00702720" w:rsidRDefault="00F661A1" w:rsidP="00A935CF">
      <w:pPr>
        <w:rPr>
          <w:rFonts w:cs="Tahoma"/>
        </w:rPr>
      </w:pPr>
    </w:p>
    <w:p w14:paraId="1A7D8360" w14:textId="77777777" w:rsidR="006049D4" w:rsidRPr="00702720" w:rsidRDefault="005158DB" w:rsidP="00A935CF">
      <w:pPr>
        <w:rPr>
          <w:rFonts w:cs="Tahoma"/>
        </w:rPr>
      </w:pPr>
      <w:r w:rsidRPr="00702720">
        <w:rPr>
          <w:rFonts w:cs="Tahoma"/>
        </w:rPr>
        <w:tab/>
      </w:r>
      <w:r w:rsidRPr="00702720">
        <w:rPr>
          <w:rFonts w:cs="Tahoma"/>
        </w:rPr>
        <w:tab/>
      </w:r>
      <w:r w:rsidRPr="00702720">
        <w:rPr>
          <w:rFonts w:cs="Tahoma"/>
        </w:rPr>
        <w:tab/>
      </w:r>
      <w:r w:rsidRPr="00702720">
        <w:rPr>
          <w:rFonts w:cs="Tahoma"/>
        </w:rPr>
        <w:tab/>
      </w:r>
      <w:r w:rsidRPr="00702720">
        <w:rPr>
          <w:rFonts w:cs="Tahoma"/>
        </w:rPr>
        <w:tab/>
      </w:r>
      <w:r w:rsidRPr="00702720">
        <w:rPr>
          <w:rFonts w:cs="Tahoma"/>
        </w:rPr>
        <w:tab/>
      </w:r>
      <w:r w:rsidRPr="00702720">
        <w:rPr>
          <w:rFonts w:cs="Tahoma"/>
        </w:rPr>
        <w:tab/>
      </w:r>
      <w:r w:rsidRPr="00702720">
        <w:rPr>
          <w:rFonts w:cs="Tahoma"/>
        </w:rPr>
        <w:tab/>
      </w:r>
      <w:r w:rsidRPr="00702720">
        <w:rPr>
          <w:rFonts w:cs="Tahoma"/>
        </w:rPr>
        <w:tab/>
      </w:r>
      <w:r w:rsidR="00F661A1" w:rsidRPr="00702720">
        <w:rPr>
          <w:rFonts w:cs="Tahoma"/>
        </w:rPr>
        <w:t>(Εξουσιοδοτημένη υπογραφή)</w:t>
      </w:r>
    </w:p>
    <w:p w14:paraId="5C25ACD3" w14:textId="77777777" w:rsidR="006049D4" w:rsidRPr="00702720" w:rsidRDefault="006049D4" w:rsidP="00A935CF">
      <w:pPr>
        <w:rPr>
          <w:rFonts w:cs="Tahoma"/>
        </w:rPr>
      </w:pPr>
      <w:r w:rsidRPr="00702720">
        <w:rPr>
          <w:rFonts w:cs="Tahoma"/>
        </w:rPr>
        <w:br w:type="page"/>
      </w:r>
    </w:p>
    <w:p w14:paraId="2C640846" w14:textId="61F09B85" w:rsidR="006049D4" w:rsidRPr="00702720" w:rsidRDefault="00837874" w:rsidP="00194985">
      <w:pPr>
        <w:pStyle w:val="Appendix-Heading1"/>
      </w:pPr>
      <w:bookmarkStart w:id="809" w:name="_Ref88641535"/>
      <w:bookmarkStart w:id="810" w:name="_Ref88641536"/>
      <w:bookmarkStart w:id="811" w:name="_Ref88641793"/>
      <w:bookmarkStart w:id="812" w:name="_Toc105346528"/>
      <w:bookmarkStart w:id="813" w:name="_Toc191630193"/>
      <w:r w:rsidRPr="00702720">
        <w:lastRenderedPageBreak/>
        <w:t xml:space="preserve">Ενημέρωση για την </w:t>
      </w:r>
      <w:r w:rsidR="00112A4E" w:rsidRPr="00702720">
        <w:t>Επεξεργασία</w:t>
      </w:r>
      <w:r w:rsidRPr="00702720">
        <w:t xml:space="preserve"> προσωπικών δεδομένων</w:t>
      </w:r>
      <w:bookmarkEnd w:id="809"/>
      <w:bookmarkEnd w:id="810"/>
      <w:bookmarkEnd w:id="811"/>
      <w:bookmarkEnd w:id="812"/>
      <w:bookmarkEnd w:id="813"/>
      <w:r w:rsidR="006049D4" w:rsidRPr="00702720">
        <w:t xml:space="preserve"> </w:t>
      </w:r>
    </w:p>
    <w:p w14:paraId="149E354E" w14:textId="77777777" w:rsidR="006049D4" w:rsidRPr="00702720" w:rsidRDefault="006049D4" w:rsidP="00A935CF">
      <w:pPr>
        <w:rPr>
          <w:rFonts w:cs="Tahoma"/>
        </w:rPr>
      </w:pPr>
      <w:r w:rsidRPr="00702720">
        <w:rPr>
          <w:rFonts w:cs="Tahom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146FBCF1" w14:textId="77777777" w:rsidR="006049D4" w:rsidRPr="00702720" w:rsidRDefault="006049D4" w:rsidP="00A935CF">
      <w:pPr>
        <w:rPr>
          <w:rFonts w:cs="Tahoma"/>
        </w:rPr>
      </w:pPr>
      <w:r w:rsidRPr="00702720">
        <w:rPr>
          <w:rFonts w:cs="Tahom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1DB02798" w14:textId="77777777" w:rsidR="006049D4" w:rsidRPr="00702720" w:rsidRDefault="006049D4" w:rsidP="00A935CF">
      <w:pPr>
        <w:rPr>
          <w:rFonts w:cs="Tahoma"/>
        </w:rPr>
      </w:pPr>
      <w:r w:rsidRPr="00702720">
        <w:rPr>
          <w:rFonts w:cs="Tahom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09EBB4FC" w14:textId="77777777" w:rsidR="006049D4" w:rsidRPr="00702720" w:rsidRDefault="006049D4" w:rsidP="00A935CF">
      <w:pPr>
        <w:rPr>
          <w:rFonts w:cs="Tahoma"/>
        </w:rPr>
      </w:pPr>
      <w:r w:rsidRPr="00702720">
        <w:rPr>
          <w:rFonts w:cs="Tahoma"/>
        </w:rPr>
        <w:t xml:space="preserve">ΙΙΙ. Αποδέκτες των ανωτέρω (υπό Α) δεδομένων στους οποίους κοινοποιούνται είναι: </w:t>
      </w:r>
    </w:p>
    <w:p w14:paraId="328AD4F4" w14:textId="77777777" w:rsidR="006049D4" w:rsidRPr="00702720" w:rsidRDefault="006049D4" w:rsidP="00A935CF">
      <w:pPr>
        <w:rPr>
          <w:rFonts w:cs="Tahoma"/>
        </w:rPr>
      </w:pPr>
      <w:r w:rsidRPr="00702720">
        <w:rPr>
          <w:rFonts w:cs="Tahoma"/>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702720">
        <w:rPr>
          <w:rFonts w:cs="Tahoma"/>
        </w:rPr>
        <w:t>προστηθέντες</w:t>
      </w:r>
      <w:proofErr w:type="spellEnd"/>
      <w:r w:rsidRPr="00702720">
        <w:rPr>
          <w:rFonts w:cs="Tahoma"/>
        </w:rPr>
        <w:t xml:space="preserve"> της, υπό τον όρο της τήρησης σε κάθε περίπτωση του απορρήτου.</w:t>
      </w:r>
    </w:p>
    <w:p w14:paraId="13187154" w14:textId="77777777" w:rsidR="006049D4" w:rsidRPr="00702720" w:rsidRDefault="006049D4" w:rsidP="00A935CF">
      <w:pPr>
        <w:rPr>
          <w:rFonts w:cs="Tahoma"/>
        </w:rPr>
      </w:pPr>
      <w:r w:rsidRPr="00702720">
        <w:rPr>
          <w:rFonts w:cs="Tahoma"/>
        </w:rPr>
        <w:t>(β) Το Δημόσιο, άλλοι δημόσιοι φορείς ή δικαστικές αρχές ή άλλες αρχές ή δικαιοδοτικά όργανα, στο πλαίσιο των αρμοδιοτήτων τους.</w:t>
      </w:r>
    </w:p>
    <w:p w14:paraId="2BC07171" w14:textId="77777777" w:rsidR="006049D4" w:rsidRPr="00702720" w:rsidRDefault="006049D4" w:rsidP="00A935CF">
      <w:pPr>
        <w:rPr>
          <w:rFonts w:cs="Tahoma"/>
        </w:rPr>
      </w:pPr>
      <w:r w:rsidRPr="00702720">
        <w:rPr>
          <w:rFonts w:cs="Tahom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10CCD24C" w14:textId="77777777" w:rsidR="006049D4" w:rsidRPr="00702720" w:rsidRDefault="006049D4" w:rsidP="00A935CF">
      <w:pPr>
        <w:rPr>
          <w:rFonts w:cs="Tahoma"/>
        </w:rPr>
      </w:pPr>
      <w:r w:rsidRPr="00702720">
        <w:rPr>
          <w:rFonts w:cs="Tahoma"/>
        </w:rPr>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1CAC63B6" w14:textId="77777777" w:rsidR="006049D4" w:rsidRPr="00702720" w:rsidRDefault="006049D4" w:rsidP="00A935CF">
      <w:pPr>
        <w:rPr>
          <w:rFonts w:cs="Tahoma"/>
        </w:rPr>
      </w:pPr>
      <w:r w:rsidRPr="00702720">
        <w:rPr>
          <w:rFonts w:cs="Tahoma"/>
        </w:rPr>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0DE47F53" w14:textId="4154C44E" w:rsidR="00C87C01" w:rsidRPr="00702720" w:rsidRDefault="006049D4" w:rsidP="00D12683">
      <w:pPr>
        <w:rPr>
          <w:rFonts w:cs="Tahoma"/>
        </w:rPr>
      </w:pPr>
      <w:r w:rsidRPr="00702720">
        <w:rPr>
          <w:rFonts w:cs="Tahoma"/>
        </w:rPr>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075DF60" w14:textId="39FF00CC" w:rsidR="00476991" w:rsidRPr="00702720" w:rsidRDefault="00476991">
      <w:pPr>
        <w:tabs>
          <w:tab w:val="clear" w:pos="0"/>
          <w:tab w:val="clear" w:pos="709"/>
          <w:tab w:val="clear" w:pos="1134"/>
        </w:tabs>
        <w:suppressAutoHyphens w:val="0"/>
        <w:spacing w:after="0"/>
        <w:jc w:val="left"/>
        <w:rPr>
          <w:rFonts w:cs="Tahoma"/>
        </w:rPr>
      </w:pPr>
      <w:r w:rsidRPr="00702720">
        <w:rPr>
          <w:rFonts w:cs="Tahoma"/>
        </w:rPr>
        <w:br w:type="page"/>
      </w:r>
    </w:p>
    <w:p w14:paraId="06CE60A3" w14:textId="4CCB4C34" w:rsidR="00546524" w:rsidRPr="00702720" w:rsidRDefault="005704B7" w:rsidP="00194985">
      <w:pPr>
        <w:pStyle w:val="Appendix-Heading1"/>
      </w:pPr>
      <w:bookmarkStart w:id="814" w:name="_Toc191630194"/>
      <w:r w:rsidRPr="00702720">
        <w:lastRenderedPageBreak/>
        <w:t>Ρήτρα Ακεραιότητας</w:t>
      </w:r>
      <w:bookmarkEnd w:id="814"/>
      <w:r w:rsidRPr="00702720">
        <w:t xml:space="preserve">  </w:t>
      </w:r>
    </w:p>
    <w:p w14:paraId="7B274438" w14:textId="77777777" w:rsidR="005704B7" w:rsidRPr="00702720" w:rsidRDefault="005704B7" w:rsidP="005704B7">
      <w:pPr>
        <w:rPr>
          <w:rFonts w:cs="Tahoma"/>
          <w:lang w:eastAsia="en-US" w:bidi="he-IL"/>
        </w:rPr>
      </w:pPr>
    </w:p>
    <w:p w14:paraId="61DCB38B" w14:textId="77777777" w:rsidR="00E84A4C" w:rsidRPr="00702720" w:rsidRDefault="00E84A4C" w:rsidP="00E84A4C">
      <w:pPr>
        <w:spacing w:line="276" w:lineRule="auto"/>
        <w:rPr>
          <w:rFonts w:cs="Tahoma"/>
        </w:rPr>
      </w:pPr>
      <w:r w:rsidRPr="00702720">
        <w:rPr>
          <w:rFonts w:cs="Tahoma"/>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6AE0C78A" w14:textId="77777777" w:rsidR="00E84A4C" w:rsidRPr="00702720" w:rsidRDefault="00E84A4C" w:rsidP="00E84A4C">
      <w:pPr>
        <w:spacing w:line="276" w:lineRule="auto"/>
        <w:rPr>
          <w:rFonts w:cs="Tahoma"/>
        </w:rPr>
      </w:pPr>
      <w:r w:rsidRPr="00702720">
        <w:rPr>
          <w:rFonts w:cs="Tahoma"/>
        </w:rPr>
        <w:t>Ειδικότερα, ο Ανάδοχος δηλώνει ότι:</w:t>
      </w:r>
    </w:p>
    <w:p w14:paraId="4C53F67D" w14:textId="77777777" w:rsidR="00E84A4C" w:rsidRPr="00702720" w:rsidRDefault="00E84A4C" w:rsidP="00E84A4C">
      <w:pPr>
        <w:spacing w:line="276" w:lineRule="auto"/>
        <w:rPr>
          <w:rFonts w:cs="Tahoma"/>
        </w:rPr>
      </w:pPr>
      <w:r w:rsidRPr="00702720">
        <w:rPr>
          <w:rFonts w:cs="Tahoma"/>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C23EEE7" w14:textId="77777777" w:rsidR="00E84A4C" w:rsidRPr="00702720" w:rsidRDefault="00E84A4C" w:rsidP="00E84A4C">
      <w:pPr>
        <w:spacing w:line="276" w:lineRule="auto"/>
        <w:rPr>
          <w:rFonts w:cs="Tahoma"/>
        </w:rPr>
      </w:pPr>
      <w:r w:rsidRPr="00702720">
        <w:rPr>
          <w:rFonts w:cs="Tahoma"/>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1990F76D" w14:textId="77777777" w:rsidR="00E84A4C" w:rsidRPr="00702720" w:rsidRDefault="00E84A4C" w:rsidP="00E84A4C">
      <w:pPr>
        <w:spacing w:line="276" w:lineRule="auto"/>
        <w:rPr>
          <w:rFonts w:cs="Tahoma"/>
        </w:rPr>
      </w:pPr>
      <w:r w:rsidRPr="00702720">
        <w:rPr>
          <w:rFonts w:cs="Tahoma"/>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6970CC77" w14:textId="77777777" w:rsidR="00E84A4C" w:rsidRPr="00702720" w:rsidRDefault="00E84A4C" w:rsidP="00E84A4C">
      <w:pPr>
        <w:spacing w:line="276" w:lineRule="auto"/>
        <w:rPr>
          <w:rFonts w:cs="Tahoma"/>
        </w:rPr>
      </w:pPr>
      <w:r w:rsidRPr="00702720">
        <w:rPr>
          <w:rFonts w:cs="Tahoma"/>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2760D017" w14:textId="77777777" w:rsidR="00E84A4C" w:rsidRPr="00702720" w:rsidRDefault="00E84A4C" w:rsidP="00E84A4C">
      <w:pPr>
        <w:spacing w:line="276" w:lineRule="auto"/>
        <w:rPr>
          <w:rFonts w:cs="Tahoma"/>
        </w:rPr>
      </w:pPr>
      <w:r w:rsidRPr="00702720">
        <w:rPr>
          <w:rFonts w:cs="Tahoma"/>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481BDA8C" w14:textId="77777777" w:rsidR="00E84A4C" w:rsidRPr="00702720" w:rsidRDefault="00E84A4C" w:rsidP="00E84A4C">
      <w:pPr>
        <w:spacing w:line="276" w:lineRule="auto"/>
        <w:rPr>
          <w:rFonts w:cs="Tahoma"/>
        </w:rPr>
      </w:pPr>
      <w:r w:rsidRPr="00702720">
        <w:rPr>
          <w:rFonts w:cs="Tahoma"/>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702720">
        <w:rPr>
          <w:rFonts w:cs="Tahoma"/>
        </w:rPr>
        <w:t>νομίμων</w:t>
      </w:r>
      <w:proofErr w:type="spellEnd"/>
      <w:r w:rsidRPr="00702720">
        <w:rPr>
          <w:rFonts w:cs="Tahoma"/>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F9BFEAE" w14:textId="77777777" w:rsidR="00E84A4C" w:rsidRPr="00702720" w:rsidRDefault="00E84A4C" w:rsidP="00E84A4C">
      <w:pPr>
        <w:spacing w:line="276" w:lineRule="auto"/>
        <w:rPr>
          <w:rFonts w:cs="Tahoma"/>
        </w:rPr>
      </w:pPr>
      <w:r w:rsidRPr="00702720">
        <w:rPr>
          <w:rFonts w:cs="Tahoma"/>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4E864089" w14:textId="77777777" w:rsidR="00E84A4C" w:rsidRPr="00702720" w:rsidRDefault="00E84A4C" w:rsidP="00E84A4C">
      <w:pPr>
        <w:spacing w:line="276" w:lineRule="auto"/>
        <w:rPr>
          <w:rFonts w:cs="Tahoma"/>
        </w:rPr>
      </w:pPr>
      <w:r w:rsidRPr="00702720">
        <w:rPr>
          <w:rFonts w:cs="Tahoma"/>
        </w:rPr>
        <w:t xml:space="preserve">8) ότι θα δηλώσει στην Εταιρεία, αμελλητί με την </w:t>
      </w:r>
      <w:proofErr w:type="spellStart"/>
      <w:r w:rsidRPr="00702720">
        <w:rPr>
          <w:rFonts w:cs="Tahoma"/>
        </w:rPr>
        <w:t>περιέλευση</w:t>
      </w:r>
      <w:proofErr w:type="spellEnd"/>
      <w:r w:rsidRPr="00702720">
        <w:rPr>
          <w:rFonts w:cs="Tahoma"/>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702720">
        <w:rPr>
          <w:rFonts w:cs="Tahoma"/>
        </w:rPr>
        <w:t>νομίμων</w:t>
      </w:r>
      <w:proofErr w:type="spellEnd"/>
      <w:r w:rsidRPr="00702720">
        <w:rPr>
          <w:rFonts w:cs="Tahoma"/>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702720">
        <w:rPr>
          <w:rFonts w:cs="Tahoma"/>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21B8F45" w14:textId="77777777" w:rsidR="00E84A4C" w:rsidRPr="00702720" w:rsidRDefault="00E84A4C" w:rsidP="00E84A4C">
      <w:pPr>
        <w:spacing w:line="276" w:lineRule="auto"/>
        <w:rPr>
          <w:rFonts w:cs="Tahoma"/>
        </w:rPr>
      </w:pPr>
      <w:r w:rsidRPr="00702720">
        <w:rPr>
          <w:rFonts w:cs="Tahoma"/>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p w14:paraId="40BB05DD" w14:textId="533A91C1" w:rsidR="00A57D89" w:rsidRPr="00702720" w:rsidRDefault="00A57D89">
      <w:pPr>
        <w:tabs>
          <w:tab w:val="clear" w:pos="0"/>
          <w:tab w:val="clear" w:pos="709"/>
          <w:tab w:val="clear" w:pos="1134"/>
        </w:tabs>
        <w:suppressAutoHyphens w:val="0"/>
        <w:spacing w:after="0"/>
        <w:jc w:val="left"/>
        <w:rPr>
          <w:rFonts w:cs="Tahoma"/>
          <w:lang w:eastAsia="en-US" w:bidi="he-IL"/>
        </w:rPr>
      </w:pPr>
      <w:r w:rsidRPr="00702720">
        <w:rPr>
          <w:rFonts w:cs="Tahoma"/>
          <w:lang w:eastAsia="en-US" w:bidi="he-IL"/>
        </w:rPr>
        <w:br w:type="page"/>
      </w:r>
    </w:p>
    <w:p w14:paraId="08F681F1" w14:textId="08F79181" w:rsidR="00E84A4C" w:rsidRPr="00702720" w:rsidRDefault="00A57D89" w:rsidP="00194985">
      <w:pPr>
        <w:pStyle w:val="Appendix-Heading1"/>
      </w:pPr>
      <w:bookmarkStart w:id="815" w:name="_Ref190379911"/>
      <w:bookmarkStart w:id="816" w:name="_Ref190379918"/>
      <w:bookmarkStart w:id="817" w:name="_Toc191630195"/>
      <w:r w:rsidRPr="00702720">
        <w:lastRenderedPageBreak/>
        <w:t>Άλλες Δηλώσεις</w:t>
      </w:r>
      <w:bookmarkEnd w:id="815"/>
      <w:bookmarkEnd w:id="816"/>
      <w:bookmarkEnd w:id="817"/>
    </w:p>
    <w:p w14:paraId="3F4DE8E8" w14:textId="77777777" w:rsidR="00A57D89" w:rsidRPr="00702720" w:rsidRDefault="00A57D89" w:rsidP="00A57D89">
      <w:pPr>
        <w:rPr>
          <w:rFonts w:cs="Tahoma"/>
          <w:lang w:eastAsia="en-US" w:bidi="he-IL"/>
        </w:rPr>
      </w:pPr>
    </w:p>
    <w:p w14:paraId="6289FC4D" w14:textId="77777777" w:rsidR="00585B7D" w:rsidRPr="00702720" w:rsidRDefault="00585B7D" w:rsidP="00585B7D">
      <w:pPr>
        <w:rPr>
          <w:rFonts w:cs="Tahoma"/>
          <w:bCs/>
          <w:lang w:eastAsia="el-GR" w:bidi="he-IL"/>
        </w:rPr>
      </w:pPr>
      <w:r w:rsidRPr="00702720">
        <w:rPr>
          <w:rFonts w:cs="Tahoma"/>
          <w:b/>
          <w:bCs/>
          <w:lang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62A0EFBC" w14:textId="77777777" w:rsidR="00585B7D" w:rsidRPr="00702720" w:rsidRDefault="00585B7D" w:rsidP="00585B7D">
      <w:pPr>
        <w:rPr>
          <w:rFonts w:cs="Tahoma"/>
        </w:rPr>
      </w:pPr>
    </w:p>
    <w:p w14:paraId="5319F05D" w14:textId="77777777" w:rsidR="00585B7D" w:rsidRPr="00702720" w:rsidRDefault="00585B7D" w:rsidP="00585B7D">
      <w:pPr>
        <w:pStyle w:val="Default"/>
        <w:spacing w:before="120" w:after="120"/>
        <w:jc w:val="both"/>
        <w:rPr>
          <w:rFonts w:ascii="Tahoma" w:hAnsi="Tahoma" w:cs="Tahoma"/>
          <w:color w:val="auto"/>
          <w:sz w:val="22"/>
          <w:szCs w:val="22"/>
          <w:lang w:eastAsia="el-GR" w:bidi="he-IL"/>
        </w:rPr>
      </w:pPr>
      <w:r w:rsidRPr="00702720">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702720">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2526FD4C" w14:textId="77777777" w:rsidR="00585B7D" w:rsidRPr="00702720" w:rsidRDefault="00585B7D" w:rsidP="003A7B0C">
      <w:pPr>
        <w:pStyle w:val="a"/>
        <w:numPr>
          <w:ilvl w:val="0"/>
          <w:numId w:val="50"/>
        </w:numPr>
        <w:tabs>
          <w:tab w:val="clear" w:pos="720"/>
        </w:tabs>
        <w:suppressAutoHyphens w:val="0"/>
        <w:autoSpaceDE w:val="0"/>
        <w:autoSpaceDN w:val="0"/>
        <w:adjustRightInd w:val="0"/>
        <w:spacing w:before="120"/>
        <w:ind w:left="714" w:hanging="357"/>
        <w:rPr>
          <w:rFonts w:cs="Tahoma"/>
          <w:lang w:eastAsia="el-GR" w:bidi="he-IL"/>
        </w:rPr>
      </w:pPr>
      <w:r w:rsidRPr="00702720">
        <w:rPr>
          <w:rFonts w:cs="Tahoma"/>
          <w:lang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63D01A75" w14:textId="77777777" w:rsidR="00585B7D" w:rsidRPr="00702720" w:rsidRDefault="00585B7D" w:rsidP="003A7B0C">
      <w:pPr>
        <w:pStyle w:val="a"/>
        <w:numPr>
          <w:ilvl w:val="0"/>
          <w:numId w:val="50"/>
        </w:numPr>
        <w:tabs>
          <w:tab w:val="clear" w:pos="720"/>
        </w:tabs>
        <w:suppressAutoHyphens w:val="0"/>
        <w:autoSpaceDE w:val="0"/>
        <w:autoSpaceDN w:val="0"/>
        <w:adjustRightInd w:val="0"/>
        <w:spacing w:before="120"/>
        <w:ind w:left="714" w:hanging="357"/>
        <w:rPr>
          <w:rFonts w:cs="Tahoma"/>
          <w:lang w:eastAsia="el-GR" w:bidi="he-IL"/>
        </w:rPr>
      </w:pPr>
      <w:r w:rsidRPr="00702720">
        <w:rPr>
          <w:rFonts w:cs="Tahoma"/>
          <w:lang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4193F024" w14:textId="77777777" w:rsidR="00585B7D" w:rsidRPr="00702720" w:rsidRDefault="00585B7D" w:rsidP="003A7B0C">
      <w:pPr>
        <w:pStyle w:val="a"/>
        <w:numPr>
          <w:ilvl w:val="0"/>
          <w:numId w:val="50"/>
        </w:numPr>
        <w:tabs>
          <w:tab w:val="clear" w:pos="720"/>
        </w:tabs>
        <w:suppressAutoHyphens w:val="0"/>
        <w:autoSpaceDE w:val="0"/>
        <w:autoSpaceDN w:val="0"/>
        <w:adjustRightInd w:val="0"/>
        <w:spacing w:before="120"/>
        <w:ind w:left="714" w:hanging="357"/>
        <w:rPr>
          <w:rFonts w:cs="Tahoma"/>
          <w:lang w:eastAsia="el-GR" w:bidi="he-IL"/>
        </w:rPr>
      </w:pPr>
      <w:r w:rsidRPr="00702720">
        <w:rPr>
          <w:rFonts w:cs="Tahoma"/>
          <w:lang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637075A9" w14:textId="77777777" w:rsidR="00585B7D" w:rsidRPr="00702720" w:rsidRDefault="00585B7D" w:rsidP="003A7B0C">
      <w:pPr>
        <w:pStyle w:val="a"/>
        <w:numPr>
          <w:ilvl w:val="0"/>
          <w:numId w:val="50"/>
        </w:numPr>
        <w:tabs>
          <w:tab w:val="clear" w:pos="720"/>
        </w:tabs>
        <w:suppressAutoHyphens w:val="0"/>
        <w:spacing w:before="120"/>
        <w:ind w:left="714" w:hanging="357"/>
        <w:rPr>
          <w:rFonts w:cs="Tahoma"/>
        </w:rPr>
      </w:pPr>
      <w:r w:rsidRPr="00702720">
        <w:rPr>
          <w:rFonts w:cs="Tahoma"/>
          <w:lang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59F22B36" w14:textId="776AAC4C" w:rsidR="00294CBD" w:rsidRPr="00702720" w:rsidRDefault="00294CBD">
      <w:pPr>
        <w:tabs>
          <w:tab w:val="clear" w:pos="0"/>
          <w:tab w:val="clear" w:pos="709"/>
          <w:tab w:val="clear" w:pos="1134"/>
        </w:tabs>
        <w:suppressAutoHyphens w:val="0"/>
        <w:spacing w:after="0"/>
        <w:jc w:val="left"/>
        <w:rPr>
          <w:rFonts w:cs="Tahoma"/>
          <w:lang w:eastAsia="en-US" w:bidi="he-IL"/>
        </w:rPr>
      </w:pPr>
      <w:r w:rsidRPr="00702720">
        <w:rPr>
          <w:rFonts w:cs="Tahoma"/>
          <w:lang w:eastAsia="en-US" w:bidi="he-IL"/>
        </w:rPr>
        <w:br w:type="page"/>
      </w:r>
    </w:p>
    <w:p w14:paraId="5260D3D3" w14:textId="2CF98665" w:rsidR="00A57D89" w:rsidRPr="00702720" w:rsidRDefault="00FE6BE7" w:rsidP="00294CBD">
      <w:pPr>
        <w:pStyle w:val="Appendix-Heading1"/>
      </w:pPr>
      <w:bookmarkStart w:id="818" w:name="_Ref190869688"/>
      <w:bookmarkStart w:id="819" w:name="_Ref191299595"/>
      <w:bookmarkStart w:id="820" w:name="_Toc191630196"/>
      <w:bookmarkEnd w:id="818"/>
      <w:r w:rsidRPr="00702720">
        <w:lastRenderedPageBreak/>
        <w:t xml:space="preserve">Πληροφορίες για υφιστάμενες προγραμματιστικές </w:t>
      </w:r>
      <w:r w:rsidR="0082378D" w:rsidRPr="00702720">
        <w:t>Επαφές</w:t>
      </w:r>
      <w:r w:rsidR="00EB459C" w:rsidRPr="00702720">
        <w:t xml:space="preserve"> – </w:t>
      </w:r>
      <w:r w:rsidR="000B2E9D" w:rsidRPr="00702720">
        <w:t>Τμήμα</w:t>
      </w:r>
      <w:r w:rsidR="00EB459C" w:rsidRPr="00702720">
        <w:t xml:space="preserve"> 1</w:t>
      </w:r>
      <w:bookmarkEnd w:id="819"/>
      <w:bookmarkEnd w:id="820"/>
      <w:r w:rsidRPr="00702720">
        <w:t xml:space="preserve"> </w:t>
      </w:r>
    </w:p>
    <w:p w14:paraId="513D56B1" w14:textId="77777777" w:rsidR="0082378D" w:rsidRPr="00702720" w:rsidRDefault="0082378D" w:rsidP="0082378D">
      <w:pPr>
        <w:rPr>
          <w:rFonts w:cs="Tahoma"/>
          <w:lang w:eastAsia="en-US" w:bidi="he-IL"/>
        </w:rPr>
      </w:pPr>
    </w:p>
    <w:p w14:paraId="0C54FC1B" w14:textId="6DF75813" w:rsidR="0082378D" w:rsidRPr="00702720" w:rsidRDefault="0082378D" w:rsidP="0082378D">
      <w:pPr>
        <w:rPr>
          <w:rFonts w:cs="Tahoma"/>
          <w:lang w:eastAsia="en-US" w:bidi="he-IL"/>
        </w:rPr>
      </w:pPr>
      <w:r w:rsidRPr="00702720">
        <w:rPr>
          <w:rFonts w:cs="Tahoma"/>
          <w:lang w:eastAsia="en-US" w:bidi="he-IL"/>
        </w:rPr>
        <w:t xml:space="preserve">Παρέχονται σε Ξεχωριστό Αρχείο </w:t>
      </w:r>
      <w:r w:rsidR="003A7B0C" w:rsidRPr="00702720">
        <w:rPr>
          <w:rFonts w:cs="Tahoma"/>
          <w:lang w:eastAsia="en-US" w:bidi="he-IL"/>
        </w:rPr>
        <w:t>και αφορούν</w:t>
      </w:r>
    </w:p>
    <w:p w14:paraId="0F1482E1" w14:textId="77777777" w:rsidR="00D71486" w:rsidRPr="00702720" w:rsidRDefault="00D71486" w:rsidP="00D87005">
      <w:pPr>
        <w:numPr>
          <w:ilvl w:val="0"/>
          <w:numId w:val="119"/>
        </w:numPr>
        <w:tabs>
          <w:tab w:val="clear" w:pos="0"/>
          <w:tab w:val="clear" w:pos="709"/>
          <w:tab w:val="clear" w:pos="1134"/>
        </w:tabs>
        <w:suppressAutoHyphens w:val="0"/>
        <w:spacing w:before="120" w:line="320" w:lineRule="atLeast"/>
        <w:rPr>
          <w:rFonts w:cs="Tahoma"/>
        </w:rPr>
      </w:pPr>
      <w:r w:rsidRPr="00702720">
        <w:rPr>
          <w:rFonts w:cs="Tahoma"/>
        </w:rPr>
        <w:t>Δράση “</w:t>
      </w:r>
      <w:proofErr w:type="spellStart"/>
      <w:r w:rsidRPr="00702720">
        <w:rPr>
          <w:rFonts w:cs="Tahoma"/>
        </w:rPr>
        <w:t>MyAuto</w:t>
      </w:r>
      <w:proofErr w:type="spellEnd"/>
      <w:r w:rsidRPr="00702720">
        <w:rPr>
          <w:rFonts w:cs="Tahoma"/>
        </w:rPr>
        <w:t xml:space="preserve">” από την Α.Α.Δ.Ε-Ανεξάρτητη Αρχή Δημοσίων Εσόδων μέσω του Κέντρου </w:t>
      </w:r>
      <w:proofErr w:type="spellStart"/>
      <w:r w:rsidRPr="00702720">
        <w:rPr>
          <w:rFonts w:cs="Tahoma"/>
        </w:rPr>
        <w:t>Διαλειτουργικότητας</w:t>
      </w:r>
      <w:proofErr w:type="spellEnd"/>
      <w:r w:rsidRPr="00702720">
        <w:rPr>
          <w:rFonts w:cs="Tahoma"/>
        </w:rPr>
        <w:t xml:space="preserve">: επιτρέπει την </w:t>
      </w:r>
      <w:proofErr w:type="spellStart"/>
      <w:r w:rsidRPr="00702720">
        <w:rPr>
          <w:rFonts w:cs="Tahoma"/>
        </w:rPr>
        <w:t>αντληση</w:t>
      </w:r>
      <w:proofErr w:type="spellEnd"/>
      <w:r w:rsidRPr="00702720">
        <w:rPr>
          <w:rFonts w:cs="Tahoma"/>
        </w:rPr>
        <w:t xml:space="preserve"> στοιχείων οχήματος και προφίλ κατόχου</w:t>
      </w:r>
    </w:p>
    <w:p w14:paraId="20EDA990" w14:textId="77777777" w:rsidR="00D71486" w:rsidRPr="00702720" w:rsidRDefault="00D71486" w:rsidP="00D87005">
      <w:pPr>
        <w:numPr>
          <w:ilvl w:val="0"/>
          <w:numId w:val="119"/>
        </w:numPr>
        <w:tabs>
          <w:tab w:val="clear" w:pos="0"/>
          <w:tab w:val="clear" w:pos="709"/>
          <w:tab w:val="clear" w:pos="1134"/>
        </w:tabs>
        <w:suppressAutoHyphens w:val="0"/>
        <w:spacing w:before="120" w:line="320" w:lineRule="atLeast"/>
        <w:ind w:left="714" w:hanging="357"/>
        <w:rPr>
          <w:rFonts w:cs="Tahoma"/>
        </w:rPr>
      </w:pPr>
      <w:r w:rsidRPr="00702720">
        <w:rPr>
          <w:rFonts w:cs="Tahoma"/>
        </w:rPr>
        <w:t xml:space="preserve">Υπηρεσία “Στοιχεία Αδειών Οδήγησης” από το Υπουργείο Υποδομών και Μεταφορών μέσω του Κέντρου </w:t>
      </w:r>
      <w:proofErr w:type="spellStart"/>
      <w:r w:rsidRPr="00702720">
        <w:rPr>
          <w:rFonts w:cs="Tahoma"/>
        </w:rPr>
        <w:t>Διαλειτουργικότητας</w:t>
      </w:r>
      <w:proofErr w:type="spellEnd"/>
      <w:r w:rsidRPr="00702720">
        <w:rPr>
          <w:rFonts w:cs="Tahoma"/>
        </w:rPr>
        <w:t xml:space="preserve"> του Υπουργείου Ψηφιακής Διακυβέρνησης: επιτρέπει την άντληση στοιχείων αδειών οδήγησης</w:t>
      </w:r>
    </w:p>
    <w:p w14:paraId="588EB926" w14:textId="77777777" w:rsidR="00D71486" w:rsidRPr="00702720" w:rsidRDefault="00D71486" w:rsidP="00D87005">
      <w:pPr>
        <w:numPr>
          <w:ilvl w:val="0"/>
          <w:numId w:val="119"/>
        </w:numPr>
        <w:tabs>
          <w:tab w:val="clear" w:pos="0"/>
          <w:tab w:val="clear" w:pos="709"/>
          <w:tab w:val="clear" w:pos="1134"/>
        </w:tabs>
        <w:suppressAutoHyphens w:val="0"/>
        <w:spacing w:before="120" w:line="320" w:lineRule="atLeast"/>
        <w:ind w:left="714" w:hanging="357"/>
        <w:rPr>
          <w:rFonts w:cs="Tahoma"/>
        </w:rPr>
      </w:pPr>
      <w:r w:rsidRPr="00702720">
        <w:rPr>
          <w:rFonts w:cs="Tahoma"/>
        </w:rPr>
        <w:t xml:space="preserve">Υπηρεσία “ΚΤΕΟ- Στοιχεία τεχνικών ελέγχων οχημάτων από το Πληροφοριακό Σύστημα του Υπουργείου Υποδομών &amp; Μεταφορών μέσω του Κέντρου </w:t>
      </w:r>
      <w:proofErr w:type="spellStart"/>
      <w:r w:rsidRPr="00702720">
        <w:rPr>
          <w:rFonts w:cs="Tahoma"/>
        </w:rPr>
        <w:t>Διαλειτουργικότητας</w:t>
      </w:r>
      <w:proofErr w:type="spellEnd"/>
      <w:r w:rsidRPr="00702720">
        <w:rPr>
          <w:rFonts w:cs="Tahoma"/>
        </w:rPr>
        <w:t xml:space="preserve"> του Υπουργείου Ψηφιακής Διακυβέρνησης: επιτρέπει την άντληση στοιχείων αναφορικά με τον τεχνικό έλεγχο των οχημάτων.</w:t>
      </w:r>
    </w:p>
    <w:p w14:paraId="7661DDB6" w14:textId="77777777" w:rsidR="00D71486" w:rsidRPr="00702720" w:rsidRDefault="00D71486" w:rsidP="00D87005">
      <w:pPr>
        <w:numPr>
          <w:ilvl w:val="0"/>
          <w:numId w:val="119"/>
        </w:numPr>
        <w:tabs>
          <w:tab w:val="clear" w:pos="0"/>
          <w:tab w:val="clear" w:pos="709"/>
          <w:tab w:val="clear" w:pos="1134"/>
        </w:tabs>
        <w:suppressAutoHyphens w:val="0"/>
        <w:spacing w:before="120" w:line="320" w:lineRule="atLeast"/>
        <w:ind w:left="714" w:hanging="357"/>
        <w:rPr>
          <w:rFonts w:cs="Tahoma"/>
        </w:rPr>
      </w:pPr>
      <w:r w:rsidRPr="00702720">
        <w:rPr>
          <w:rFonts w:cs="Tahoma"/>
        </w:rPr>
        <w:t xml:space="preserve">Υπηρεσία παροχής πληροφοριών για τη δήλωση κλοπής οχημάτων του Υπουργείου Προστασίας του Πολίτη μέσω του Κέντρου </w:t>
      </w:r>
      <w:proofErr w:type="spellStart"/>
      <w:r w:rsidRPr="00702720">
        <w:rPr>
          <w:rFonts w:cs="Tahoma"/>
        </w:rPr>
        <w:t>Διαλειτουργικότητας</w:t>
      </w:r>
      <w:proofErr w:type="spellEnd"/>
      <w:r w:rsidRPr="00702720">
        <w:rPr>
          <w:rFonts w:cs="Tahoma"/>
        </w:rPr>
        <w:t xml:space="preserve"> του Υπουργείου Ψηφιακής Διακυβέρνησης: επιτρέπει την άντληση στοιχείων σχετικά με τις δηλώσεις κλοπής οχημάτων</w:t>
      </w:r>
    </w:p>
    <w:p w14:paraId="23839970" w14:textId="77777777" w:rsidR="00D71486" w:rsidRPr="00702720" w:rsidRDefault="00D71486" w:rsidP="00D87005">
      <w:pPr>
        <w:numPr>
          <w:ilvl w:val="0"/>
          <w:numId w:val="119"/>
        </w:numPr>
        <w:tabs>
          <w:tab w:val="clear" w:pos="0"/>
          <w:tab w:val="clear" w:pos="709"/>
          <w:tab w:val="clear" w:pos="1134"/>
        </w:tabs>
        <w:suppressAutoHyphens w:val="0"/>
        <w:spacing w:before="120" w:line="320" w:lineRule="atLeast"/>
        <w:ind w:left="714" w:hanging="357"/>
        <w:rPr>
          <w:rFonts w:cs="Tahoma"/>
        </w:rPr>
      </w:pPr>
      <w:r w:rsidRPr="00702720">
        <w:rPr>
          <w:rFonts w:cs="Tahoma"/>
        </w:rPr>
        <w:t xml:space="preserve">Υπηρεσία “Στοιχεία Κατάστασης &amp; Ασφάλισης Οχήματος” από το Πληροφοριακό Σύστημα της Α.Α.Δ.Ε μέσω του Κέντρου </w:t>
      </w:r>
      <w:proofErr w:type="spellStart"/>
      <w:r w:rsidRPr="00702720">
        <w:rPr>
          <w:rFonts w:cs="Tahoma"/>
        </w:rPr>
        <w:t>Διαλειτουργικότητας</w:t>
      </w:r>
      <w:proofErr w:type="spellEnd"/>
      <w:r w:rsidRPr="00702720">
        <w:rPr>
          <w:rFonts w:cs="Tahoma"/>
        </w:rPr>
        <w:t xml:space="preserve"> του Υπουργείου Ψηφιακής Διακυβέρνησης: επιτρέπει την άντληση στοιχείων :επιτρέπει την άντληση στοιχείων σχετικά με την κατάσταση (ακινησία, σε κίνηση) και την ασφάλιση ενός οχήματος</w:t>
      </w:r>
    </w:p>
    <w:p w14:paraId="0AA21D28" w14:textId="77777777" w:rsidR="00D71486" w:rsidRPr="00702720" w:rsidRDefault="00D71486" w:rsidP="00D87005">
      <w:pPr>
        <w:numPr>
          <w:ilvl w:val="0"/>
          <w:numId w:val="119"/>
        </w:numPr>
        <w:tabs>
          <w:tab w:val="clear" w:pos="0"/>
          <w:tab w:val="clear" w:pos="709"/>
          <w:tab w:val="clear" w:pos="1134"/>
        </w:tabs>
        <w:suppressAutoHyphens w:val="0"/>
        <w:spacing w:before="120" w:line="320" w:lineRule="atLeast"/>
        <w:ind w:left="714" w:hanging="357"/>
        <w:rPr>
          <w:rFonts w:cs="Tahoma"/>
        </w:rPr>
      </w:pPr>
      <w:r w:rsidRPr="00702720">
        <w:rPr>
          <w:rFonts w:cs="Tahoma"/>
        </w:rPr>
        <w:t xml:space="preserve">Υπηρεσία “Στοιχεία Κατόχου Οχήματος” μέσω του  Κέντρου </w:t>
      </w:r>
      <w:proofErr w:type="spellStart"/>
      <w:r w:rsidRPr="00702720">
        <w:rPr>
          <w:rFonts w:cs="Tahoma"/>
        </w:rPr>
        <w:t>Διαλειτουργικότητας</w:t>
      </w:r>
      <w:proofErr w:type="spellEnd"/>
      <w:r w:rsidRPr="00702720">
        <w:rPr>
          <w:rFonts w:cs="Tahoma"/>
        </w:rPr>
        <w:t xml:space="preserve"> του Υπουργείου Ψηφιακής Διακυβέρνησης: επιτρέπει την άντληση στοιχείων σχετικά με τα στοιχεία κατόχου ενός οχήματος</w:t>
      </w:r>
    </w:p>
    <w:p w14:paraId="0845353E" w14:textId="77777777" w:rsidR="00D71486" w:rsidRPr="00702720" w:rsidRDefault="00D71486" w:rsidP="00D87005">
      <w:pPr>
        <w:numPr>
          <w:ilvl w:val="0"/>
          <w:numId w:val="119"/>
        </w:numPr>
        <w:tabs>
          <w:tab w:val="clear" w:pos="0"/>
          <w:tab w:val="clear" w:pos="709"/>
          <w:tab w:val="clear" w:pos="1134"/>
        </w:tabs>
        <w:suppressAutoHyphens w:val="0"/>
        <w:spacing w:before="120" w:line="320" w:lineRule="atLeast"/>
        <w:ind w:left="714" w:hanging="357"/>
        <w:rPr>
          <w:rFonts w:cs="Tahoma"/>
        </w:rPr>
      </w:pPr>
      <w:r w:rsidRPr="00702720">
        <w:rPr>
          <w:rFonts w:cs="Tahoma"/>
        </w:rPr>
        <w:t>Υπηρεσία “Στοιχεία Ελέγχου Συμπεριφοράς Οδηγών - ΣΕΣΟ (</w:t>
      </w:r>
      <w:proofErr w:type="spellStart"/>
      <w:r w:rsidRPr="00702720">
        <w:rPr>
          <w:rFonts w:cs="Tahoma"/>
        </w:rPr>
        <w:t>Point</w:t>
      </w:r>
      <w:proofErr w:type="spellEnd"/>
      <w:r w:rsidRPr="00702720">
        <w:rPr>
          <w:rFonts w:cs="Tahoma"/>
        </w:rPr>
        <w:t xml:space="preserve"> </w:t>
      </w:r>
      <w:proofErr w:type="spellStart"/>
      <w:r w:rsidRPr="00702720">
        <w:rPr>
          <w:rFonts w:cs="Tahoma"/>
        </w:rPr>
        <w:t>System</w:t>
      </w:r>
      <w:proofErr w:type="spellEnd"/>
      <w:r w:rsidRPr="00702720">
        <w:rPr>
          <w:rFonts w:cs="Tahoma"/>
        </w:rPr>
        <w:t xml:space="preserve">) από το Υπουργείο Υποδομών &amp; Μεταφορών μέσω του Κέντρου </w:t>
      </w:r>
      <w:proofErr w:type="spellStart"/>
      <w:r w:rsidRPr="00702720">
        <w:rPr>
          <w:rFonts w:cs="Tahoma"/>
        </w:rPr>
        <w:t>Διαλειτουργικότητας</w:t>
      </w:r>
      <w:proofErr w:type="spellEnd"/>
      <w:r w:rsidRPr="00702720">
        <w:rPr>
          <w:rFonts w:cs="Tahoma"/>
        </w:rPr>
        <w:t xml:space="preserve"> του Υπουργείου Ψηφιακής Διακυβέρνησης: επιτρέπει την ανταλλαγή δεδομένων σχετικά με το </w:t>
      </w:r>
      <w:proofErr w:type="spellStart"/>
      <w:r w:rsidRPr="00702720">
        <w:rPr>
          <w:rFonts w:cs="Tahoma"/>
        </w:rPr>
        <w:t>Point</w:t>
      </w:r>
      <w:proofErr w:type="spellEnd"/>
      <w:r w:rsidRPr="00702720">
        <w:rPr>
          <w:rFonts w:cs="Tahoma"/>
        </w:rPr>
        <w:t xml:space="preserve"> </w:t>
      </w:r>
      <w:proofErr w:type="spellStart"/>
      <w:r w:rsidRPr="00702720">
        <w:rPr>
          <w:rFonts w:cs="Tahoma"/>
        </w:rPr>
        <w:t>System</w:t>
      </w:r>
      <w:proofErr w:type="spellEnd"/>
      <w:r w:rsidRPr="00702720">
        <w:rPr>
          <w:rFonts w:cs="Tahoma"/>
        </w:rPr>
        <w:t xml:space="preserve"> των αδειών οδήγησης </w:t>
      </w:r>
    </w:p>
    <w:p w14:paraId="6218375B" w14:textId="77777777" w:rsidR="00D71486" w:rsidRPr="00702720" w:rsidRDefault="00D71486" w:rsidP="00D87005">
      <w:pPr>
        <w:numPr>
          <w:ilvl w:val="0"/>
          <w:numId w:val="119"/>
        </w:numPr>
        <w:tabs>
          <w:tab w:val="clear" w:pos="0"/>
          <w:tab w:val="clear" w:pos="709"/>
          <w:tab w:val="clear" w:pos="1134"/>
        </w:tabs>
        <w:suppressAutoHyphens w:val="0"/>
        <w:spacing w:before="120" w:line="320" w:lineRule="atLeast"/>
        <w:ind w:left="714" w:hanging="357"/>
        <w:rPr>
          <w:rFonts w:cs="Tahoma"/>
        </w:rPr>
      </w:pPr>
      <w:r w:rsidRPr="00702720">
        <w:rPr>
          <w:rFonts w:cs="Tahoma"/>
        </w:rPr>
        <w:t xml:space="preserve">Υπηρεσία “Στοιχεία Πολίτη” από το Μητρώο Πολιτών του Υπουργείου Εσωτερικών μέσω του Κέντρου </w:t>
      </w:r>
      <w:proofErr w:type="spellStart"/>
      <w:r w:rsidRPr="00702720">
        <w:rPr>
          <w:rFonts w:cs="Tahoma"/>
        </w:rPr>
        <w:t>Διαλειτουργικότητας</w:t>
      </w:r>
      <w:proofErr w:type="spellEnd"/>
      <w:r w:rsidRPr="00702720">
        <w:rPr>
          <w:rFonts w:cs="Tahoma"/>
        </w:rPr>
        <w:t xml:space="preserve"> του Υπουργείου Ψηφιακής Διακυβέρνησης: επιτρέπει την άντληση στοιχείων αναφορικά με τα στοιχεία πολιτών</w:t>
      </w:r>
    </w:p>
    <w:p w14:paraId="561081DD" w14:textId="77777777" w:rsidR="00D71486" w:rsidRPr="00702720" w:rsidRDefault="00D71486" w:rsidP="00D87005">
      <w:pPr>
        <w:numPr>
          <w:ilvl w:val="0"/>
          <w:numId w:val="119"/>
        </w:numPr>
        <w:tabs>
          <w:tab w:val="clear" w:pos="0"/>
          <w:tab w:val="clear" w:pos="709"/>
          <w:tab w:val="clear" w:pos="1134"/>
        </w:tabs>
        <w:suppressAutoHyphens w:val="0"/>
        <w:spacing w:before="120" w:line="320" w:lineRule="atLeast"/>
        <w:ind w:left="714" w:hanging="357"/>
        <w:rPr>
          <w:rFonts w:cs="Tahoma"/>
        </w:rPr>
      </w:pPr>
      <w:r w:rsidRPr="00702720">
        <w:rPr>
          <w:rFonts w:cs="Tahoma"/>
        </w:rPr>
        <w:t xml:space="preserve">Υπηρεσία “Κέντρο Ειδοποιήσεων” του </w:t>
      </w:r>
      <w:proofErr w:type="spellStart"/>
      <w:r w:rsidRPr="00702720">
        <w:rPr>
          <w:rFonts w:cs="Tahoma"/>
        </w:rPr>
        <w:t>ΕΜΕπ</w:t>
      </w:r>
      <w:proofErr w:type="spellEnd"/>
      <w:r w:rsidRPr="00702720">
        <w:rPr>
          <w:rFonts w:cs="Tahoma"/>
        </w:rPr>
        <w:t xml:space="preserve"> της Γ.Γ.Π.Σ.Δ.Δ μέσω του Κέντρου </w:t>
      </w:r>
      <w:proofErr w:type="spellStart"/>
      <w:r w:rsidRPr="00702720">
        <w:rPr>
          <w:rFonts w:cs="Tahoma"/>
        </w:rPr>
        <w:t>Διαλειτουργικότητας</w:t>
      </w:r>
      <w:proofErr w:type="spellEnd"/>
      <w:r w:rsidRPr="00702720">
        <w:rPr>
          <w:rFonts w:cs="Tahoma"/>
        </w:rPr>
        <w:t xml:space="preserve"> του Υπουργείου Ψηφιακής Διακυβέρνησης: επιτρέπει την ανταλλαγή δεδομένων με το Κέντρο Ειδοποιήσεων του </w:t>
      </w:r>
      <w:proofErr w:type="spellStart"/>
      <w:r w:rsidRPr="00702720">
        <w:rPr>
          <w:rFonts w:cs="Tahoma"/>
        </w:rPr>
        <w:t>ΕΜΕπ</w:t>
      </w:r>
      <w:proofErr w:type="spellEnd"/>
      <w:r w:rsidRPr="00702720">
        <w:rPr>
          <w:rFonts w:cs="Tahoma"/>
        </w:rPr>
        <w:t xml:space="preserve"> και αναμένεται να εξυπηρετήσει τις ειδοποιήσεις προς τους πολίτες (πρόστιμα, ενστάσεις, πληρωμές κλπ.)</w:t>
      </w:r>
    </w:p>
    <w:p w14:paraId="5252D307" w14:textId="77777777" w:rsidR="00D71486" w:rsidRPr="00702720" w:rsidRDefault="00D71486" w:rsidP="00D87005">
      <w:pPr>
        <w:numPr>
          <w:ilvl w:val="0"/>
          <w:numId w:val="119"/>
        </w:numPr>
        <w:tabs>
          <w:tab w:val="clear" w:pos="0"/>
          <w:tab w:val="clear" w:pos="709"/>
          <w:tab w:val="clear" w:pos="1134"/>
        </w:tabs>
        <w:suppressAutoHyphens w:val="0"/>
        <w:spacing w:before="120" w:line="320" w:lineRule="atLeast"/>
        <w:ind w:left="714" w:hanging="357"/>
        <w:rPr>
          <w:rFonts w:cs="Tahoma"/>
        </w:rPr>
      </w:pPr>
      <w:r w:rsidRPr="00702720">
        <w:rPr>
          <w:rFonts w:cs="Tahoma"/>
        </w:rPr>
        <w:t>Υπηρεσία “</w:t>
      </w:r>
      <w:proofErr w:type="spellStart"/>
      <w:r w:rsidRPr="00702720">
        <w:rPr>
          <w:rFonts w:cs="Tahoma"/>
        </w:rPr>
        <w:t>Αυθεντικοποίησης</w:t>
      </w:r>
      <w:proofErr w:type="spellEnd"/>
      <w:r w:rsidRPr="00702720">
        <w:rPr>
          <w:rFonts w:cs="Tahoma"/>
        </w:rPr>
        <w:t xml:space="preserve"> Υπαλλήλων Φορέων με την χρήση Κωδικών Δημόσιας Διοίκησης (</w:t>
      </w:r>
      <w:proofErr w:type="spellStart"/>
      <w:r w:rsidRPr="00702720">
        <w:rPr>
          <w:rFonts w:cs="Tahoma"/>
        </w:rPr>
        <w:t>oAuth</w:t>
      </w:r>
      <w:proofErr w:type="spellEnd"/>
      <w:r w:rsidRPr="00702720">
        <w:rPr>
          <w:rFonts w:cs="Tahoma"/>
        </w:rPr>
        <w:t xml:space="preserve"> 2.0.PA) μέσω του Κέντρου </w:t>
      </w:r>
      <w:proofErr w:type="spellStart"/>
      <w:r w:rsidRPr="00702720">
        <w:rPr>
          <w:rFonts w:cs="Tahoma"/>
        </w:rPr>
        <w:t>Διαλειτουργικότητας</w:t>
      </w:r>
      <w:proofErr w:type="spellEnd"/>
      <w:r w:rsidRPr="00702720">
        <w:rPr>
          <w:rFonts w:cs="Tahoma"/>
        </w:rPr>
        <w:t xml:space="preserve"> του Υπουργείου Ψηφιακής Διακυβέρνησης: επιτρέπει την ταυτοποίηση των υπαλλήλων Φορέων του Δημοσίου και ευρύτερου Δημοσίου Τομέα.</w:t>
      </w:r>
    </w:p>
    <w:p w14:paraId="4E7681EB" w14:textId="77777777" w:rsidR="00D71486" w:rsidRPr="00702720" w:rsidRDefault="00D71486" w:rsidP="00D87005">
      <w:pPr>
        <w:numPr>
          <w:ilvl w:val="0"/>
          <w:numId w:val="119"/>
        </w:numPr>
        <w:tabs>
          <w:tab w:val="clear" w:pos="0"/>
          <w:tab w:val="clear" w:pos="709"/>
          <w:tab w:val="clear" w:pos="1134"/>
        </w:tabs>
        <w:suppressAutoHyphens w:val="0"/>
        <w:spacing w:before="120" w:line="320" w:lineRule="atLeast"/>
        <w:ind w:left="714" w:hanging="357"/>
        <w:rPr>
          <w:rFonts w:cs="Tahoma"/>
        </w:rPr>
      </w:pPr>
      <w:r w:rsidRPr="00702720">
        <w:rPr>
          <w:rFonts w:cs="Tahoma"/>
        </w:rPr>
        <w:lastRenderedPageBreak/>
        <w:t xml:space="preserve">Υπηρεσία “Ρόλοι &amp; δικαιώματα των υπαλλήλων της ΕΛ.ΑΣ.” μέσω του Κέντρου </w:t>
      </w:r>
      <w:proofErr w:type="spellStart"/>
      <w:r w:rsidRPr="00702720">
        <w:rPr>
          <w:rFonts w:cs="Tahoma"/>
        </w:rPr>
        <w:t>Διαλειτουργικότητας</w:t>
      </w:r>
      <w:proofErr w:type="spellEnd"/>
      <w:r w:rsidRPr="00702720">
        <w:rPr>
          <w:rFonts w:cs="Tahoma"/>
        </w:rPr>
        <w:t xml:space="preserve"> του Υπουργείου Ψηφιακής Διακυβέρνησης: επιτρέπει την ταυτοποίηση και καθορισμό ρόλων υπαλλήλων της Ελληνικής Αστυνομίας.</w:t>
      </w:r>
    </w:p>
    <w:p w14:paraId="62690AD5" w14:textId="77777777" w:rsidR="003A7B0C" w:rsidRPr="00702720" w:rsidRDefault="003A7B0C" w:rsidP="0082378D">
      <w:pPr>
        <w:rPr>
          <w:rFonts w:cs="Tahoma"/>
          <w:lang w:eastAsia="en-US" w:bidi="he-IL"/>
        </w:rPr>
      </w:pPr>
    </w:p>
    <w:sectPr w:rsidR="003A7B0C" w:rsidRPr="00702720" w:rsidSect="00EC339B">
      <w:pgSz w:w="11906" w:h="16838"/>
      <w:pgMar w:top="1440" w:right="1138" w:bottom="1138" w:left="1138" w:header="432" w:footer="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0B353" w14:textId="77777777" w:rsidR="007830B3" w:rsidRDefault="007830B3" w:rsidP="00A935CF">
      <w:r>
        <w:separator/>
      </w:r>
    </w:p>
  </w:endnote>
  <w:endnote w:type="continuationSeparator" w:id="0">
    <w:p w14:paraId="69D08D6B" w14:textId="77777777" w:rsidR="007830B3" w:rsidRDefault="007830B3" w:rsidP="00A935CF">
      <w:r>
        <w:continuationSeparator/>
      </w:r>
    </w:p>
  </w:endnote>
  <w:endnote w:type="continuationNotice" w:id="1">
    <w:p w14:paraId="7F5A37A8" w14:textId="77777777" w:rsidR="007830B3" w:rsidRDefault="007830B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Open Sans Condensed Light">
    <w:altName w:val="Arial"/>
    <w:charset w:val="A1"/>
    <w:family w:val="swiss"/>
    <w:pitch w:val="variable"/>
    <w:sig w:usb0="00000083" w:usb1="4000205B" w:usb2="00000028" w:usb3="00000000" w:csb0="0000019F" w:csb1="00000000"/>
  </w:font>
  <w:font w:name="Lucida Grande">
    <w:charset w:val="00"/>
    <w:family w:val="swiss"/>
    <w:pitch w:val="variable"/>
    <w:sig w:usb0="E1000AEF" w:usb1="5000A1FF" w:usb2="00000000" w:usb3="00000000" w:csb0="000001BF" w:csb1="00000000"/>
  </w:font>
  <w:font w:name="Tahoma-Bold">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260507" w14:paraId="73F4ECE8" w14:textId="77777777">
      <w:trPr>
        <w:trHeight w:val="273"/>
        <w:jc w:val="center"/>
      </w:trPr>
      <w:tc>
        <w:tcPr>
          <w:tcW w:w="8505" w:type="dxa"/>
          <w:tcBorders>
            <w:top w:val="single" w:sz="4" w:space="0" w:color="auto"/>
          </w:tcBorders>
        </w:tcPr>
        <w:p w14:paraId="3D86BD7E" w14:textId="2FBF8CD6" w:rsidR="00260507" w:rsidRPr="00A6433B" w:rsidRDefault="00260507" w:rsidP="00260507">
          <w:pPr>
            <w:jc w:val="left"/>
          </w:pPr>
          <w:r w:rsidRPr="001E54F6">
            <w:rPr>
              <w:rFonts w:cs="Tahoma"/>
              <w:sz w:val="20"/>
            </w:rPr>
            <w:t xml:space="preserve">Κοινωνία της Πληροφορίας </w:t>
          </w:r>
          <w:r>
            <w:rPr>
              <w:rFonts w:cs="Tahoma"/>
              <w:sz w:val="20"/>
            </w:rPr>
            <w:t>Μ.</w:t>
          </w:r>
          <w:r w:rsidRPr="001E54F6">
            <w:rPr>
              <w:rFonts w:cs="Tahoma"/>
              <w:sz w:val="20"/>
            </w:rPr>
            <w:t xml:space="preserve">Α.Ε. </w:t>
          </w:r>
        </w:p>
      </w:tc>
      <w:tc>
        <w:tcPr>
          <w:tcW w:w="1350" w:type="dxa"/>
          <w:tcBorders>
            <w:top w:val="single" w:sz="4" w:space="0" w:color="auto"/>
          </w:tcBorders>
        </w:tcPr>
        <w:p w14:paraId="752051F4" w14:textId="77777777" w:rsidR="00260507" w:rsidRPr="007F3CA1" w:rsidRDefault="00260507" w:rsidP="00260507">
          <w:pPr>
            <w:tabs>
              <w:tab w:val="clear" w:pos="709"/>
            </w:tabs>
            <w:jc w:val="right"/>
          </w:pPr>
          <w:r w:rsidRPr="00336566">
            <w:rPr>
              <w:sz w:val="20"/>
              <w:szCs w:val="20"/>
            </w:rPr>
            <w:fldChar w:fldCharType="begin"/>
          </w:r>
          <w:r w:rsidRPr="00336566">
            <w:rPr>
              <w:sz w:val="20"/>
              <w:szCs w:val="20"/>
            </w:rPr>
            <w:instrText xml:space="preserve"> PAGE </w:instrText>
          </w:r>
          <w:r w:rsidRPr="00336566">
            <w:rPr>
              <w:sz w:val="20"/>
              <w:szCs w:val="20"/>
            </w:rPr>
            <w:fldChar w:fldCharType="separate"/>
          </w:r>
          <w:r w:rsidRPr="00336566">
            <w:rPr>
              <w:noProof/>
              <w:sz w:val="20"/>
              <w:szCs w:val="20"/>
            </w:rPr>
            <w:t>219</w:t>
          </w:r>
          <w:r w:rsidRPr="00336566">
            <w:rPr>
              <w:sz w:val="20"/>
              <w:szCs w:val="20"/>
            </w:rPr>
            <w:fldChar w:fldCharType="end"/>
          </w:r>
          <w:r w:rsidRPr="00336566">
            <w:rPr>
              <w:sz w:val="20"/>
              <w:szCs w:val="20"/>
            </w:rPr>
            <w:t xml:space="preserve"> - </w:t>
          </w:r>
          <w:r w:rsidRPr="00336566">
            <w:rPr>
              <w:noProof/>
              <w:sz w:val="20"/>
              <w:szCs w:val="20"/>
            </w:rPr>
            <w:fldChar w:fldCharType="begin"/>
          </w:r>
          <w:r w:rsidRPr="00336566">
            <w:rPr>
              <w:noProof/>
              <w:sz w:val="20"/>
              <w:szCs w:val="20"/>
            </w:rPr>
            <w:instrText xml:space="preserve"> NUMPAGES   \* MERGEFORMAT </w:instrText>
          </w:r>
          <w:r w:rsidRPr="00336566">
            <w:rPr>
              <w:noProof/>
              <w:sz w:val="20"/>
              <w:szCs w:val="20"/>
            </w:rPr>
            <w:fldChar w:fldCharType="separate"/>
          </w:r>
          <w:r w:rsidRPr="00336566">
            <w:rPr>
              <w:noProof/>
              <w:sz w:val="20"/>
              <w:szCs w:val="20"/>
            </w:rPr>
            <w:t>393</w:t>
          </w:r>
          <w:r w:rsidRPr="00336566">
            <w:rPr>
              <w:noProof/>
              <w:sz w:val="20"/>
              <w:szCs w:val="20"/>
            </w:rPr>
            <w:fldChar w:fldCharType="end"/>
          </w:r>
        </w:p>
      </w:tc>
    </w:tr>
  </w:tbl>
  <w:p w14:paraId="0FA6D910" w14:textId="77777777" w:rsidR="007A3E0E" w:rsidRDefault="007A3E0E" w:rsidP="0026050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BA18E6" w14:paraId="60E3AA4C" w14:textId="77777777" w:rsidTr="00BA18E6">
      <w:trPr>
        <w:trHeight w:val="273"/>
        <w:jc w:val="center"/>
      </w:trPr>
      <w:tc>
        <w:tcPr>
          <w:tcW w:w="8505" w:type="dxa"/>
          <w:tcBorders>
            <w:top w:val="single" w:sz="4" w:space="0" w:color="auto"/>
            <w:bottom w:val="nil"/>
          </w:tcBorders>
        </w:tcPr>
        <w:p w14:paraId="423B2F92" w14:textId="77777777" w:rsidR="00BA18E6" w:rsidRPr="001E54F6" w:rsidRDefault="00BA18E6" w:rsidP="00C8224F">
          <w:pPr>
            <w:spacing w:after="0"/>
            <w:jc w:val="left"/>
            <w:rPr>
              <w:rFonts w:cs="Tahoma"/>
              <w:sz w:val="20"/>
            </w:rPr>
          </w:pPr>
        </w:p>
      </w:tc>
      <w:tc>
        <w:tcPr>
          <w:tcW w:w="1350" w:type="dxa"/>
          <w:tcBorders>
            <w:top w:val="single" w:sz="4" w:space="0" w:color="auto"/>
            <w:bottom w:val="nil"/>
          </w:tcBorders>
        </w:tcPr>
        <w:p w14:paraId="739CC94E" w14:textId="6B607CFB" w:rsidR="00BA18E6" w:rsidRPr="00336566" w:rsidRDefault="00BA18E6" w:rsidP="00C8224F">
          <w:pPr>
            <w:tabs>
              <w:tab w:val="clear" w:pos="709"/>
            </w:tabs>
            <w:spacing w:after="0"/>
            <w:jc w:val="right"/>
            <w:rPr>
              <w:sz w:val="20"/>
              <w:szCs w:val="20"/>
            </w:rPr>
          </w:pPr>
        </w:p>
      </w:tc>
    </w:tr>
    <w:tr w:rsidR="009A01A8" w14:paraId="743C4992" w14:textId="77777777" w:rsidTr="00BA18E6">
      <w:trPr>
        <w:trHeight w:val="273"/>
        <w:jc w:val="center"/>
      </w:trPr>
      <w:tc>
        <w:tcPr>
          <w:tcW w:w="8505" w:type="dxa"/>
          <w:tcBorders>
            <w:top w:val="nil"/>
          </w:tcBorders>
        </w:tcPr>
        <w:p w14:paraId="775626F2" w14:textId="3BC40A89" w:rsidR="009A01A8" w:rsidRPr="00A6433B" w:rsidRDefault="009A01A8" w:rsidP="009A01A8">
          <w:pPr>
            <w:jc w:val="left"/>
          </w:pPr>
        </w:p>
      </w:tc>
      <w:tc>
        <w:tcPr>
          <w:tcW w:w="1350" w:type="dxa"/>
          <w:tcBorders>
            <w:top w:val="nil"/>
          </w:tcBorders>
        </w:tcPr>
        <w:p w14:paraId="3F211C02" w14:textId="77777777" w:rsidR="009A01A8" w:rsidRPr="007F3CA1" w:rsidRDefault="009A01A8" w:rsidP="009A01A8">
          <w:pPr>
            <w:tabs>
              <w:tab w:val="clear" w:pos="709"/>
            </w:tabs>
            <w:jc w:val="right"/>
          </w:pPr>
          <w:r w:rsidRPr="00336566">
            <w:rPr>
              <w:sz w:val="20"/>
              <w:szCs w:val="20"/>
            </w:rPr>
            <w:fldChar w:fldCharType="begin"/>
          </w:r>
          <w:r w:rsidRPr="00336566">
            <w:rPr>
              <w:sz w:val="20"/>
              <w:szCs w:val="20"/>
            </w:rPr>
            <w:instrText xml:space="preserve"> PAGE </w:instrText>
          </w:r>
          <w:r w:rsidRPr="00336566">
            <w:rPr>
              <w:sz w:val="20"/>
              <w:szCs w:val="20"/>
            </w:rPr>
            <w:fldChar w:fldCharType="separate"/>
          </w:r>
          <w:r w:rsidRPr="00336566">
            <w:rPr>
              <w:noProof/>
              <w:sz w:val="20"/>
              <w:szCs w:val="20"/>
            </w:rPr>
            <w:t>21</w:t>
          </w:r>
          <w:r w:rsidRPr="00336566">
            <w:rPr>
              <w:noProof/>
              <w:sz w:val="20"/>
              <w:szCs w:val="20"/>
            </w:rPr>
            <w:t>9</w:t>
          </w:r>
          <w:r w:rsidRPr="00336566">
            <w:rPr>
              <w:sz w:val="20"/>
              <w:szCs w:val="20"/>
            </w:rPr>
            <w:fldChar w:fldCharType="end"/>
          </w:r>
          <w:r w:rsidRPr="00336566">
            <w:rPr>
              <w:sz w:val="20"/>
              <w:szCs w:val="20"/>
            </w:rPr>
            <w:t xml:space="preserve"> - </w:t>
          </w:r>
          <w:r w:rsidRPr="00336566">
            <w:rPr>
              <w:noProof/>
              <w:sz w:val="20"/>
              <w:szCs w:val="20"/>
            </w:rPr>
            <w:fldChar w:fldCharType="begin"/>
          </w:r>
          <w:r w:rsidRPr="00336566">
            <w:rPr>
              <w:noProof/>
              <w:sz w:val="20"/>
              <w:szCs w:val="20"/>
            </w:rPr>
            <w:instrText xml:space="preserve"> NUMPAGES   \* MERGEFORMAT </w:instrText>
          </w:r>
          <w:r w:rsidRPr="00336566">
            <w:rPr>
              <w:noProof/>
              <w:sz w:val="20"/>
              <w:szCs w:val="20"/>
            </w:rPr>
            <w:fldChar w:fldCharType="separate"/>
          </w:r>
          <w:r w:rsidRPr="00336566">
            <w:rPr>
              <w:noProof/>
              <w:sz w:val="20"/>
              <w:szCs w:val="20"/>
            </w:rPr>
            <w:t>393</w:t>
          </w:r>
          <w:r w:rsidRPr="00336566">
            <w:rPr>
              <w:noProof/>
              <w:sz w:val="20"/>
              <w:szCs w:val="20"/>
            </w:rPr>
            <w:fldChar w:fldCharType="end"/>
          </w:r>
        </w:p>
      </w:tc>
    </w:tr>
  </w:tbl>
  <w:p w14:paraId="2E8A70E4" w14:textId="77777777" w:rsidR="00171B44" w:rsidRPr="004A429B" w:rsidRDefault="00171B44" w:rsidP="00240F9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9A01A8" w14:paraId="6495BD12" w14:textId="77777777">
      <w:trPr>
        <w:trHeight w:val="273"/>
        <w:jc w:val="center"/>
      </w:trPr>
      <w:tc>
        <w:tcPr>
          <w:tcW w:w="8505" w:type="dxa"/>
          <w:tcBorders>
            <w:top w:val="single" w:sz="4" w:space="0" w:color="auto"/>
          </w:tcBorders>
        </w:tcPr>
        <w:p w14:paraId="378A5060" w14:textId="13849A5A" w:rsidR="009A01A8" w:rsidRPr="00A6433B" w:rsidRDefault="009A01A8" w:rsidP="009A01A8">
          <w:pPr>
            <w:jc w:val="left"/>
          </w:pPr>
        </w:p>
      </w:tc>
      <w:tc>
        <w:tcPr>
          <w:tcW w:w="1350" w:type="dxa"/>
          <w:tcBorders>
            <w:top w:val="single" w:sz="4" w:space="0" w:color="auto"/>
          </w:tcBorders>
        </w:tcPr>
        <w:p w14:paraId="503A387C" w14:textId="6D45380F" w:rsidR="009A01A8" w:rsidRPr="007F3CA1" w:rsidRDefault="009A01A8" w:rsidP="009A01A8">
          <w:pPr>
            <w:tabs>
              <w:tab w:val="clear" w:pos="709"/>
            </w:tabs>
            <w:jc w:val="right"/>
          </w:pPr>
        </w:p>
      </w:tc>
    </w:tr>
  </w:tbl>
  <w:p w14:paraId="510DABA4" w14:textId="5D07449B" w:rsidR="0081693B" w:rsidRDefault="00E21B43" w:rsidP="00702720">
    <w:pPr>
      <w:pStyle w:val="a5"/>
      <w:tabs>
        <w:tab w:val="clear" w:pos="709"/>
        <w:tab w:val="clear" w:pos="1134"/>
        <w:tab w:val="clear" w:pos="4153"/>
        <w:tab w:val="clear" w:pos="8306"/>
        <w:tab w:val="left" w:pos="8376"/>
      </w:tabs>
      <w:jc w:val="right"/>
    </w:pPr>
    <w:r>
      <w:tab/>
    </w:r>
  </w:p>
  <w:p w14:paraId="50F06483" w14:textId="77777777" w:rsidR="00171B44" w:rsidRPr="00790028" w:rsidRDefault="00171B44" w:rsidP="00790028">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825752" w14:paraId="5B9AE609" w14:textId="77777777" w:rsidTr="00825752">
      <w:trPr>
        <w:trHeight w:val="273"/>
        <w:jc w:val="center"/>
      </w:trPr>
      <w:tc>
        <w:tcPr>
          <w:tcW w:w="8505" w:type="dxa"/>
          <w:tcBorders>
            <w:top w:val="single" w:sz="4" w:space="0" w:color="auto"/>
            <w:bottom w:val="nil"/>
          </w:tcBorders>
        </w:tcPr>
        <w:tbl>
          <w:tblPr>
            <w:tblW w:w="9671" w:type="dxa"/>
            <w:tblLayout w:type="fixed"/>
            <w:tblLook w:val="01E0" w:firstRow="1" w:lastRow="1" w:firstColumn="1" w:lastColumn="1" w:noHBand="0" w:noVBand="0"/>
          </w:tblPr>
          <w:tblGrid>
            <w:gridCol w:w="2806"/>
            <w:gridCol w:w="3534"/>
            <w:gridCol w:w="3331"/>
          </w:tblGrid>
          <w:tr w:rsidR="00825752" w:rsidRPr="001D15B8" w14:paraId="27C85DDF" w14:textId="77777777">
            <w:trPr>
              <w:cantSplit/>
            </w:trPr>
            <w:tc>
              <w:tcPr>
                <w:tcW w:w="1451" w:type="pct"/>
                <w:vAlign w:val="center"/>
              </w:tcPr>
              <w:p w14:paraId="1E5432EB" w14:textId="5586F0A2" w:rsidR="00825752" w:rsidRPr="001D15B8" w:rsidRDefault="00825752" w:rsidP="00825752">
                <w:pPr>
                  <w:spacing w:after="0"/>
                  <w:ind w:right="-79"/>
                  <w:rPr>
                    <w:rFonts w:ascii="Arial" w:hAnsi="Arial"/>
                    <w:sz w:val="12"/>
                    <w:szCs w:val="12"/>
                  </w:rPr>
                </w:pPr>
              </w:p>
            </w:tc>
            <w:tc>
              <w:tcPr>
                <w:tcW w:w="1827" w:type="pct"/>
              </w:tcPr>
              <w:p w14:paraId="1F32258F" w14:textId="77777777" w:rsidR="00825752" w:rsidRPr="001D15B8" w:rsidRDefault="00825752" w:rsidP="00825752">
                <w:pPr>
                  <w:spacing w:after="0"/>
                  <w:ind w:left="-180" w:right="-79"/>
                  <w:jc w:val="center"/>
                  <w:rPr>
                    <w:rFonts w:ascii="Arial" w:hAnsi="Arial"/>
                    <w:noProof/>
                    <w:sz w:val="12"/>
                    <w:szCs w:val="12"/>
                  </w:rPr>
                </w:pPr>
              </w:p>
            </w:tc>
            <w:tc>
              <w:tcPr>
                <w:tcW w:w="1722" w:type="pct"/>
                <w:vAlign w:val="center"/>
              </w:tcPr>
              <w:p w14:paraId="61D79DAA" w14:textId="654DF1C9" w:rsidR="00825752" w:rsidRPr="001D15B8" w:rsidRDefault="00825752" w:rsidP="00825752">
                <w:pPr>
                  <w:spacing w:after="0"/>
                  <w:ind w:left="-180" w:right="-79"/>
                  <w:rPr>
                    <w:rFonts w:ascii="Arial" w:hAnsi="Arial"/>
                    <w:sz w:val="12"/>
                    <w:szCs w:val="12"/>
                  </w:rPr>
                </w:pPr>
              </w:p>
            </w:tc>
          </w:tr>
        </w:tbl>
        <w:p w14:paraId="4CC6090E" w14:textId="77777777" w:rsidR="00825752" w:rsidRPr="001E54F6" w:rsidRDefault="00825752" w:rsidP="00825752">
          <w:pPr>
            <w:spacing w:after="0"/>
            <w:jc w:val="left"/>
            <w:rPr>
              <w:rFonts w:cs="Tahoma"/>
              <w:sz w:val="20"/>
            </w:rPr>
          </w:pPr>
        </w:p>
      </w:tc>
      <w:tc>
        <w:tcPr>
          <w:tcW w:w="1350" w:type="dxa"/>
          <w:tcBorders>
            <w:top w:val="single" w:sz="4" w:space="0" w:color="auto"/>
            <w:bottom w:val="nil"/>
          </w:tcBorders>
        </w:tcPr>
        <w:p w14:paraId="64563E24" w14:textId="77777777" w:rsidR="00825752" w:rsidRPr="00336566" w:rsidRDefault="00825752" w:rsidP="00825752">
          <w:pPr>
            <w:tabs>
              <w:tab w:val="clear" w:pos="709"/>
            </w:tabs>
            <w:spacing w:after="0"/>
            <w:jc w:val="right"/>
            <w:rPr>
              <w:sz w:val="20"/>
              <w:szCs w:val="20"/>
            </w:rPr>
          </w:pPr>
        </w:p>
      </w:tc>
    </w:tr>
    <w:tr w:rsidR="00171B44" w14:paraId="6108BF59" w14:textId="77777777" w:rsidTr="00825752">
      <w:trPr>
        <w:trHeight w:val="273"/>
        <w:jc w:val="center"/>
      </w:trPr>
      <w:tc>
        <w:tcPr>
          <w:tcW w:w="8505" w:type="dxa"/>
          <w:tcBorders>
            <w:top w:val="nil"/>
          </w:tcBorders>
        </w:tcPr>
        <w:p w14:paraId="6CE0A80F" w14:textId="3642EA75" w:rsidR="00171B44" w:rsidRPr="00A6433B" w:rsidRDefault="0043633F" w:rsidP="0043633F">
          <w:pPr>
            <w:jc w:val="left"/>
          </w:pPr>
          <w:r w:rsidRPr="001E54F6">
            <w:rPr>
              <w:rFonts w:cs="Tahoma"/>
              <w:sz w:val="20"/>
            </w:rPr>
            <w:t xml:space="preserve">Κοινωνία της Πληροφορίας </w:t>
          </w:r>
          <w:r>
            <w:rPr>
              <w:rFonts w:cs="Tahoma"/>
              <w:sz w:val="20"/>
            </w:rPr>
            <w:t>Μ.</w:t>
          </w:r>
          <w:r w:rsidRPr="001E54F6">
            <w:rPr>
              <w:rFonts w:cs="Tahoma"/>
              <w:sz w:val="20"/>
            </w:rPr>
            <w:t xml:space="preserve">Α.Ε. </w:t>
          </w:r>
        </w:p>
      </w:tc>
      <w:tc>
        <w:tcPr>
          <w:tcW w:w="1350" w:type="dxa"/>
          <w:tcBorders>
            <w:top w:val="nil"/>
          </w:tcBorders>
        </w:tcPr>
        <w:p w14:paraId="019C3779" w14:textId="18F60C5C" w:rsidR="00171B44" w:rsidRPr="007F3CA1" w:rsidRDefault="00171B44" w:rsidP="00FA6FF3">
          <w:pPr>
            <w:tabs>
              <w:tab w:val="clear" w:pos="709"/>
            </w:tabs>
            <w:jc w:val="right"/>
          </w:pPr>
          <w:r w:rsidRPr="00336566">
            <w:rPr>
              <w:sz w:val="20"/>
              <w:szCs w:val="20"/>
            </w:rPr>
            <w:fldChar w:fldCharType="begin"/>
          </w:r>
          <w:r w:rsidRPr="00336566">
            <w:rPr>
              <w:sz w:val="20"/>
              <w:szCs w:val="20"/>
            </w:rPr>
            <w:instrText xml:space="preserve"> PAGE </w:instrText>
          </w:r>
          <w:r w:rsidRPr="00336566">
            <w:rPr>
              <w:sz w:val="20"/>
              <w:szCs w:val="20"/>
            </w:rPr>
            <w:fldChar w:fldCharType="separate"/>
          </w:r>
          <w:r w:rsidR="00F444DD" w:rsidRPr="00336566">
            <w:rPr>
              <w:noProof/>
              <w:sz w:val="20"/>
              <w:szCs w:val="20"/>
            </w:rPr>
            <w:t>219</w:t>
          </w:r>
          <w:r w:rsidRPr="00336566">
            <w:rPr>
              <w:sz w:val="20"/>
              <w:szCs w:val="20"/>
            </w:rPr>
            <w:fldChar w:fldCharType="end"/>
          </w:r>
          <w:r w:rsidRPr="00336566">
            <w:rPr>
              <w:sz w:val="20"/>
              <w:szCs w:val="20"/>
            </w:rPr>
            <w:t xml:space="preserve"> </w:t>
          </w:r>
          <w:r w:rsidR="00FA6FF3" w:rsidRPr="00336566">
            <w:rPr>
              <w:sz w:val="20"/>
              <w:szCs w:val="20"/>
            </w:rPr>
            <w:t>-</w:t>
          </w:r>
          <w:r w:rsidRPr="00336566">
            <w:rPr>
              <w:sz w:val="20"/>
              <w:szCs w:val="20"/>
            </w:rPr>
            <w:t xml:space="preserve"> </w:t>
          </w:r>
          <w:r w:rsidRPr="00336566">
            <w:rPr>
              <w:noProof/>
              <w:sz w:val="20"/>
              <w:szCs w:val="20"/>
            </w:rPr>
            <w:fldChar w:fldCharType="begin"/>
          </w:r>
          <w:r w:rsidRPr="00336566">
            <w:rPr>
              <w:noProof/>
              <w:sz w:val="20"/>
              <w:szCs w:val="20"/>
            </w:rPr>
            <w:instrText xml:space="preserve"> NUMPAGES   \* MERGEFORMAT </w:instrText>
          </w:r>
          <w:r w:rsidRPr="00336566">
            <w:rPr>
              <w:noProof/>
              <w:sz w:val="20"/>
              <w:szCs w:val="20"/>
            </w:rPr>
            <w:fldChar w:fldCharType="separate"/>
          </w:r>
          <w:r w:rsidR="00F444DD" w:rsidRPr="00336566">
            <w:rPr>
              <w:noProof/>
              <w:sz w:val="20"/>
              <w:szCs w:val="20"/>
            </w:rPr>
            <w:t>393</w:t>
          </w:r>
          <w:r w:rsidRPr="00336566">
            <w:rPr>
              <w:noProof/>
              <w:sz w:val="20"/>
              <w:szCs w:val="20"/>
            </w:rPr>
            <w:fldChar w:fldCharType="end"/>
          </w:r>
        </w:p>
      </w:tc>
    </w:tr>
  </w:tbl>
  <w:p w14:paraId="27A1A17C" w14:textId="77777777" w:rsidR="00171B44" w:rsidRPr="0029687F" w:rsidRDefault="00171B44" w:rsidP="00A935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453649" w14:textId="77777777" w:rsidR="007830B3" w:rsidRDefault="007830B3" w:rsidP="00A935CF">
      <w:r>
        <w:separator/>
      </w:r>
    </w:p>
  </w:footnote>
  <w:footnote w:type="continuationSeparator" w:id="0">
    <w:p w14:paraId="17A54F84" w14:textId="77777777" w:rsidR="007830B3" w:rsidRDefault="007830B3" w:rsidP="00A935CF">
      <w:r>
        <w:continuationSeparator/>
      </w:r>
    </w:p>
  </w:footnote>
  <w:footnote w:type="continuationNotice" w:id="1">
    <w:p w14:paraId="54612E1B" w14:textId="77777777" w:rsidR="007830B3" w:rsidRDefault="007830B3">
      <w:pPr>
        <w:spacing w:after="0"/>
      </w:pPr>
    </w:p>
  </w:footnote>
  <w:footnote w:id="2">
    <w:p w14:paraId="53B91A10" w14:textId="77777777" w:rsidR="00171B44" w:rsidRPr="00B51FF8" w:rsidRDefault="00171B44" w:rsidP="00A935CF">
      <w:pPr>
        <w:rPr>
          <w:sz w:val="18"/>
          <w:szCs w:val="20"/>
          <w:lang w:val="en-US"/>
        </w:rPr>
      </w:pPr>
      <w:r w:rsidRPr="000F4E6D">
        <w:rPr>
          <w:sz w:val="18"/>
          <w:szCs w:val="20"/>
          <w:vertAlign w:val="superscript"/>
        </w:rPr>
        <w:footnoteRef/>
      </w:r>
      <w:r w:rsidRPr="00B51FF8">
        <w:rPr>
          <w:sz w:val="18"/>
          <w:szCs w:val="20"/>
          <w:lang w:val="en-US"/>
        </w:rPr>
        <w:tab/>
      </w:r>
      <w:r w:rsidRPr="000F4E6D">
        <w:rPr>
          <w:sz w:val="18"/>
          <w:szCs w:val="20"/>
        </w:rPr>
        <w:t>Ως</w:t>
      </w:r>
      <w:r w:rsidRPr="00B51FF8">
        <w:rPr>
          <w:sz w:val="18"/>
          <w:szCs w:val="20"/>
          <w:lang w:val="en-US"/>
        </w:rPr>
        <w:t xml:space="preserve"> </w:t>
      </w:r>
      <w:r w:rsidRPr="000F4E6D">
        <w:rPr>
          <w:sz w:val="18"/>
          <w:szCs w:val="20"/>
        </w:rPr>
        <w:t>ΘΕΣΕΙΣ</w:t>
      </w:r>
      <w:r w:rsidRPr="00B51FF8">
        <w:rPr>
          <w:sz w:val="18"/>
          <w:szCs w:val="20"/>
          <w:lang w:val="en-US"/>
        </w:rPr>
        <w:t xml:space="preserve"> </w:t>
      </w:r>
      <w:r w:rsidRPr="000F4E6D">
        <w:rPr>
          <w:sz w:val="18"/>
          <w:szCs w:val="20"/>
        </w:rPr>
        <w:t>ενδεικτικά</w:t>
      </w:r>
      <w:r w:rsidRPr="00B51FF8">
        <w:rPr>
          <w:sz w:val="18"/>
          <w:szCs w:val="20"/>
          <w:lang w:val="en-US"/>
        </w:rPr>
        <w:t xml:space="preserve"> </w:t>
      </w:r>
      <w:r w:rsidRPr="000F4E6D">
        <w:rPr>
          <w:sz w:val="18"/>
          <w:szCs w:val="20"/>
        </w:rPr>
        <w:t>αναφέρονται</w:t>
      </w:r>
      <w:r w:rsidRPr="00B51FF8">
        <w:rPr>
          <w:sz w:val="18"/>
          <w:szCs w:val="20"/>
          <w:lang w:val="en-US"/>
        </w:rPr>
        <w:t xml:space="preserve"> : manager, senior consultant, consultant, business expert </w:t>
      </w:r>
      <w:r w:rsidRPr="000F4E6D">
        <w:rPr>
          <w:sz w:val="18"/>
          <w:szCs w:val="20"/>
        </w:rPr>
        <w:t>κλπ</w:t>
      </w:r>
      <w:r w:rsidRPr="00B51FF8">
        <w:rPr>
          <w:sz w:val="18"/>
          <w:szCs w:val="20"/>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2C26B" w14:textId="3DE985A2" w:rsidR="007A3E0E" w:rsidRPr="00582862" w:rsidRDefault="00FA6374" w:rsidP="00FA6374">
    <w:pPr>
      <w:pStyle w:val="a4"/>
      <w:pBdr>
        <w:bottom w:val="single" w:sz="4" w:space="1" w:color="auto"/>
      </w:pBdr>
    </w:pPr>
    <w:bookmarkStart w:id="10" w:name="_Hlk125458132"/>
    <w:bookmarkStart w:id="11" w:name="_Hlk125458133"/>
    <w:bookmarkStart w:id="12" w:name="_Hlk125458143"/>
    <w:bookmarkStart w:id="13" w:name="_Hlk125458144"/>
    <w:bookmarkStart w:id="14" w:name="_Hlk125458145"/>
    <w:bookmarkStart w:id="15" w:name="_Hlk125458146"/>
    <w:bookmarkStart w:id="16" w:name="_Hlk125458147"/>
    <w:bookmarkStart w:id="17" w:name="_Hlk125458148"/>
    <w:r w:rsidRPr="00FA6374">
      <w:rPr>
        <w:rFonts w:cs="Tahoma"/>
        <w:sz w:val="20"/>
        <w:szCs w:val="20"/>
      </w:rPr>
      <w:t>Διακήρυξη Ηλεκτρονικού Ανοικτού (Διεθνούς) Άνω των Ορίων Διαγωνισμού για Σύναψη Συμφωνίας-Πλαίσιο για το Έργο: «Προμήθεια Εξοπλισμού και Συνδέσεων για την Δράση Επιχειρησιακή Συνέχεια»</w:t>
    </w:r>
    <w:bookmarkEnd w:id="10"/>
    <w:bookmarkEnd w:id="11"/>
    <w:bookmarkEnd w:id="12"/>
    <w:bookmarkEnd w:id="13"/>
    <w:bookmarkEnd w:id="14"/>
    <w:bookmarkEnd w:id="15"/>
    <w:bookmarkEnd w:id="16"/>
    <w:bookmarkEnd w:id="17"/>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3DCDC" w14:textId="4E123CC5" w:rsidR="00FB5B4E" w:rsidRPr="00972E9E" w:rsidRDefault="00972E9E" w:rsidP="00972E9E">
    <w:pPr>
      <w:pStyle w:val="a4"/>
    </w:pPr>
    <w:r w:rsidRPr="00972E9E">
      <w:rPr>
        <w:rFonts w:cs="Tahoma"/>
        <w:i/>
        <w:iCs/>
        <w:sz w:val="20"/>
        <w:szCs w:val="20"/>
      </w:rPr>
      <w:t>Διακήρυξη ηλεκτρονικού ανοικτού (Διεθνούς) άνω των ορίων διαγωνισμού σε Τμήματα για το Έργο «</w:t>
    </w:r>
    <w:r w:rsidR="00F643A4" w:rsidRPr="00F643A4">
      <w:rPr>
        <w:rFonts w:cs="Tahoma"/>
        <w:i/>
        <w:iCs/>
        <w:sz w:val="20"/>
        <w:szCs w:val="20"/>
      </w:rPr>
      <w:t>Ενιαίο Εθνικό Σύστημα Ψηφιακής Καταγραφής &amp; Διαχείρισης Ελέγχων &amp; Προστίμων Τροχαίας-Ελληνικής Αστυνομίας</w:t>
    </w:r>
    <w:r w:rsidRPr="00972E9E">
      <w:rPr>
        <w:rFonts w:cs="Tahoma"/>
        <w:i/>
        <w:iCs/>
        <w:sz w:val="20"/>
        <w:szCs w:val="20"/>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2"/>
      <w:gridCol w:w="7228"/>
    </w:tblGrid>
    <w:tr w:rsidR="00B16AAD" w:rsidRPr="00397602" w14:paraId="06585CD3" w14:textId="77777777">
      <w:trPr>
        <w:trHeight w:val="417"/>
      </w:trPr>
      <w:tc>
        <w:tcPr>
          <w:tcW w:w="2302" w:type="dxa"/>
          <w:vMerge w:val="restart"/>
          <w:tcBorders>
            <w:top w:val="nil"/>
            <w:left w:val="nil"/>
            <w:bottom w:val="nil"/>
            <w:right w:val="nil"/>
          </w:tcBorders>
          <w:shd w:val="clear" w:color="auto" w:fill="auto"/>
          <w:vAlign w:val="center"/>
        </w:tcPr>
        <w:p w14:paraId="3D2FEB40" w14:textId="77777777" w:rsidR="00B16AAD" w:rsidRPr="00FC0EB4" w:rsidRDefault="00B16AAD" w:rsidP="00B16AAD">
          <w:pPr>
            <w:spacing w:after="0"/>
            <w:ind w:right="-442"/>
            <w:jc w:val="left"/>
            <w:rPr>
              <w:rFonts w:cs="Tahoma"/>
              <w:b/>
              <w:lang w:val="en-US"/>
            </w:rPr>
          </w:pPr>
          <w:r>
            <w:rPr>
              <w:noProof/>
              <w:lang w:val="en-US"/>
            </w:rPr>
            <w:drawing>
              <wp:inline distT="0" distB="0" distL="0" distR="0" wp14:anchorId="2E48D126" wp14:editId="3A8C78CB">
                <wp:extent cx="1273250" cy="403860"/>
                <wp:effectExtent l="0" t="0" r="3175" b="0"/>
                <wp:docPr id="2052307257" name="Picture 9"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275867" cy="404690"/>
                        </a:xfrm>
                        <a:prstGeom prst="rect">
                          <a:avLst/>
                        </a:prstGeom>
                        <a:noFill/>
                        <a:ln>
                          <a:noFill/>
                          <a:prstDash/>
                        </a:ln>
                      </pic:spPr>
                    </pic:pic>
                  </a:graphicData>
                </a:graphic>
              </wp:inline>
            </w:drawing>
          </w:r>
        </w:p>
      </w:tc>
      <w:tc>
        <w:tcPr>
          <w:tcW w:w="7228" w:type="dxa"/>
          <w:tcBorders>
            <w:top w:val="nil"/>
            <w:left w:val="nil"/>
            <w:bottom w:val="single" w:sz="4" w:space="0" w:color="auto"/>
            <w:right w:val="nil"/>
          </w:tcBorders>
          <w:shd w:val="clear" w:color="auto" w:fill="auto"/>
          <w:vAlign w:val="center"/>
        </w:tcPr>
        <w:p w14:paraId="7260CAFE" w14:textId="77777777" w:rsidR="00B16AAD" w:rsidRPr="007C55F3" w:rsidRDefault="00B16AAD" w:rsidP="00B16AAD">
          <w:pPr>
            <w:tabs>
              <w:tab w:val="right" w:pos="8306"/>
            </w:tabs>
            <w:spacing w:after="0"/>
            <w:ind w:right="-102"/>
            <w:jc w:val="center"/>
            <w:rPr>
              <w:rFonts w:cs="Tahoma"/>
              <w:sz w:val="16"/>
              <w:szCs w:val="16"/>
            </w:rPr>
          </w:pPr>
          <w:r w:rsidRPr="00F64D15">
            <w:rPr>
              <w:rFonts w:cs="Tahoma"/>
              <w:noProof/>
              <w:sz w:val="16"/>
              <w:szCs w:val="16"/>
            </w:rPr>
            <w:t>Λεωφ. Συγγρού 194</w:t>
          </w:r>
          <w:r w:rsidRPr="00F64D15">
            <w:rPr>
              <w:rFonts w:cs="Tahoma"/>
              <w:sz w:val="16"/>
              <w:szCs w:val="16"/>
            </w:rPr>
            <w:t>, 176 71 - Καλλιθέα (Αττική)</w:t>
          </w:r>
          <w:r w:rsidRPr="007C55F3">
            <w:rPr>
              <w:rFonts w:cs="Tahoma"/>
              <w:sz w:val="16"/>
              <w:szCs w:val="16"/>
            </w:rPr>
            <w:t xml:space="preserve">  </w:t>
          </w:r>
          <w:r w:rsidRPr="00FC0EB4">
            <w:rPr>
              <w:rFonts w:cs="Tahoma"/>
              <w:sz w:val="16"/>
              <w:szCs w:val="16"/>
            </w:rPr>
            <w:sym w:font="Symbol" w:char="00B7"/>
          </w:r>
          <w:proofErr w:type="spellStart"/>
          <w:r w:rsidRPr="007C55F3">
            <w:rPr>
              <w:rFonts w:cs="Tahoma"/>
              <w:sz w:val="16"/>
              <w:szCs w:val="16"/>
            </w:rPr>
            <w:t>Τηλ</w:t>
          </w:r>
          <w:proofErr w:type="spellEnd"/>
          <w:r w:rsidRPr="007C55F3">
            <w:rPr>
              <w:rFonts w:cs="Tahoma"/>
              <w:sz w:val="16"/>
              <w:szCs w:val="16"/>
            </w:rPr>
            <w:t xml:space="preserve">.: 213 1300 700  </w:t>
          </w:r>
          <w:r w:rsidRPr="00FC0EB4">
            <w:rPr>
              <w:rFonts w:cs="Tahoma"/>
              <w:sz w:val="16"/>
              <w:szCs w:val="16"/>
            </w:rPr>
            <w:sym w:font="Symbol" w:char="00B7"/>
          </w:r>
          <w:proofErr w:type="spellStart"/>
          <w:r w:rsidRPr="00FC0EB4">
            <w:rPr>
              <w:rFonts w:cs="Tahoma"/>
              <w:sz w:val="16"/>
              <w:szCs w:val="16"/>
            </w:rPr>
            <w:t>Fax</w:t>
          </w:r>
          <w:proofErr w:type="spellEnd"/>
          <w:r w:rsidRPr="007C55F3">
            <w:rPr>
              <w:rFonts w:cs="Tahoma"/>
              <w:sz w:val="16"/>
              <w:szCs w:val="16"/>
            </w:rPr>
            <w:t>: 213 1300 800-1</w:t>
          </w:r>
        </w:p>
      </w:tc>
    </w:tr>
    <w:tr w:rsidR="00B16AAD" w:rsidRPr="00266ECF" w14:paraId="454B112A" w14:textId="77777777">
      <w:tc>
        <w:tcPr>
          <w:tcW w:w="2302" w:type="dxa"/>
          <w:vMerge/>
          <w:tcBorders>
            <w:left w:val="nil"/>
            <w:bottom w:val="nil"/>
            <w:right w:val="nil"/>
          </w:tcBorders>
          <w:shd w:val="clear" w:color="auto" w:fill="auto"/>
        </w:tcPr>
        <w:p w14:paraId="06EDC985" w14:textId="77777777" w:rsidR="00B16AAD" w:rsidRPr="007C55F3" w:rsidRDefault="00B16AAD" w:rsidP="00B16AAD">
          <w:pPr>
            <w:spacing w:after="0"/>
            <w:ind w:right="-442"/>
            <w:jc w:val="left"/>
            <w:rPr>
              <w:rFonts w:cs="Tahoma"/>
              <w:b/>
            </w:rPr>
          </w:pPr>
        </w:p>
      </w:tc>
      <w:tc>
        <w:tcPr>
          <w:tcW w:w="7228" w:type="dxa"/>
          <w:tcBorders>
            <w:left w:val="nil"/>
            <w:bottom w:val="nil"/>
            <w:right w:val="nil"/>
          </w:tcBorders>
          <w:shd w:val="clear" w:color="auto" w:fill="auto"/>
          <w:vAlign w:val="center"/>
        </w:tcPr>
        <w:p w14:paraId="6B58B600" w14:textId="77777777" w:rsidR="00B16AAD" w:rsidRPr="00CA1685" w:rsidRDefault="00B16AAD" w:rsidP="00B16AAD">
          <w:pPr>
            <w:tabs>
              <w:tab w:val="center" w:pos="4153"/>
              <w:tab w:val="right" w:pos="8306"/>
            </w:tabs>
            <w:spacing w:after="0"/>
            <w:ind w:right="-261"/>
            <w:jc w:val="center"/>
            <w:rPr>
              <w:rFonts w:cs="Tahoma"/>
              <w:noProof/>
              <w:sz w:val="16"/>
              <w:szCs w:val="16"/>
              <w:lang w:val="it-IT"/>
            </w:rPr>
          </w:pPr>
          <w:r w:rsidRPr="00CA1685">
            <w:rPr>
              <w:rFonts w:cs="Tahoma"/>
              <w:noProof/>
              <w:sz w:val="16"/>
              <w:szCs w:val="16"/>
              <w:lang w:val="it-IT"/>
            </w:rPr>
            <w:t xml:space="preserve">http://www.ktpae.gr </w:t>
          </w:r>
          <w:r w:rsidRPr="00FC0EB4">
            <w:rPr>
              <w:rFonts w:cs="Tahoma"/>
              <w:noProof/>
              <w:sz w:val="16"/>
              <w:szCs w:val="16"/>
            </w:rPr>
            <w:sym w:font="Symbol" w:char="00B7"/>
          </w:r>
          <w:r w:rsidRPr="00CA1685">
            <w:rPr>
              <w:rFonts w:cs="Tahoma"/>
              <w:noProof/>
              <w:sz w:val="16"/>
              <w:szCs w:val="16"/>
              <w:lang w:val="it-IT"/>
            </w:rPr>
            <w:t xml:space="preserve"> e-mail: </w:t>
          </w:r>
          <w:hyperlink r:id="rId2" w:history="1">
            <w:r w:rsidRPr="00CA1685">
              <w:rPr>
                <w:rFonts w:cs="Tahoma"/>
                <w:noProof/>
                <w:color w:val="0000FF"/>
                <w:sz w:val="16"/>
                <w:szCs w:val="16"/>
                <w:u w:val="single"/>
                <w:lang w:val="it-IT"/>
              </w:rPr>
              <w:t>info@ktpae.gr</w:t>
            </w:r>
          </w:hyperlink>
        </w:p>
      </w:tc>
    </w:tr>
    <w:tr w:rsidR="00B16AAD" w:rsidRPr="00397602" w14:paraId="65815939" w14:textId="77777777">
      <w:trPr>
        <w:trHeight w:val="58"/>
      </w:trPr>
      <w:tc>
        <w:tcPr>
          <w:tcW w:w="2302" w:type="dxa"/>
          <w:vMerge/>
          <w:tcBorders>
            <w:left w:val="nil"/>
            <w:bottom w:val="nil"/>
            <w:right w:val="nil"/>
          </w:tcBorders>
          <w:shd w:val="clear" w:color="auto" w:fill="auto"/>
        </w:tcPr>
        <w:p w14:paraId="6BDE5923" w14:textId="77777777" w:rsidR="00B16AAD" w:rsidRPr="00CA1685" w:rsidRDefault="00B16AAD" w:rsidP="00B16AAD">
          <w:pPr>
            <w:spacing w:after="0"/>
            <w:ind w:right="-442"/>
            <w:jc w:val="left"/>
            <w:rPr>
              <w:rFonts w:cs="Tahoma"/>
              <w:b/>
              <w:lang w:val="it-IT"/>
            </w:rPr>
          </w:pPr>
        </w:p>
      </w:tc>
      <w:tc>
        <w:tcPr>
          <w:tcW w:w="7228" w:type="dxa"/>
          <w:tcBorders>
            <w:top w:val="nil"/>
            <w:left w:val="nil"/>
            <w:bottom w:val="nil"/>
            <w:right w:val="nil"/>
          </w:tcBorders>
          <w:shd w:val="clear" w:color="auto" w:fill="auto"/>
        </w:tcPr>
        <w:p w14:paraId="4C0E8E99" w14:textId="77777777" w:rsidR="00B16AAD" w:rsidRPr="007C55F3" w:rsidRDefault="00B16AAD" w:rsidP="00B16AAD">
          <w:pPr>
            <w:tabs>
              <w:tab w:val="center" w:pos="4153"/>
              <w:tab w:val="right" w:pos="8306"/>
            </w:tabs>
            <w:spacing w:after="0"/>
            <w:ind w:right="-261"/>
            <w:jc w:val="center"/>
            <w:rPr>
              <w:rFonts w:cs="Tahoma"/>
              <w:noProof/>
              <w:sz w:val="16"/>
              <w:szCs w:val="16"/>
            </w:rPr>
          </w:pPr>
          <w:r w:rsidRPr="007C55F3">
            <w:rPr>
              <w:rFonts w:cs="Tahoma"/>
              <w:noProof/>
              <w:sz w:val="16"/>
              <w:szCs w:val="16"/>
            </w:rPr>
            <w:t xml:space="preserve">ΝΠΙΔ Μη Κερδοσκοπικό </w:t>
          </w:r>
          <w:r w:rsidRPr="00FC0EB4">
            <w:rPr>
              <w:rFonts w:cs="Tahoma"/>
              <w:noProof/>
              <w:sz w:val="16"/>
              <w:szCs w:val="16"/>
            </w:rPr>
            <w:sym w:font="Symbol" w:char="00B7"/>
          </w:r>
          <w:r w:rsidRPr="007C55F3">
            <w:rPr>
              <w:rFonts w:cs="Tahoma"/>
              <w:noProof/>
              <w:sz w:val="16"/>
              <w:szCs w:val="16"/>
            </w:rPr>
            <w:t xml:space="preserve"> Αρ. ΓΕΜΗ: </w:t>
          </w:r>
          <w:r w:rsidRPr="007C55F3">
            <w:rPr>
              <w:rFonts w:cs="Tahoma"/>
              <w:sz w:val="16"/>
              <w:szCs w:val="16"/>
            </w:rPr>
            <w:t>004261201000</w:t>
          </w:r>
        </w:p>
      </w:tc>
    </w:tr>
  </w:tbl>
  <w:p w14:paraId="0D627457" w14:textId="7FAD9E83" w:rsidR="007A3E0E" w:rsidRPr="001655DC" w:rsidRDefault="00B16AAD" w:rsidP="00336513">
    <w:pPr>
      <w:pStyle w:val="a4"/>
      <w:tabs>
        <w:tab w:val="clear" w:pos="709"/>
        <w:tab w:val="clear" w:pos="1134"/>
        <w:tab w:val="clear" w:pos="4153"/>
        <w:tab w:val="clear" w:pos="8306"/>
        <w:tab w:val="left" w:pos="4116"/>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7653D" w14:textId="77777777" w:rsidR="0091194B" w:rsidRPr="00972E9E" w:rsidRDefault="0091194B" w:rsidP="0091194B">
    <w:pPr>
      <w:pStyle w:val="a4"/>
    </w:pPr>
    <w:r w:rsidRPr="00972E9E">
      <w:rPr>
        <w:rFonts w:cs="Tahoma"/>
        <w:i/>
        <w:iCs/>
        <w:sz w:val="20"/>
        <w:szCs w:val="20"/>
      </w:rPr>
      <w:t>Διακήρυξη ηλεκτρονικού ανοικτού (Διεθνούς) άνω των ορίων διαγωνισμού σε Τμήματα για το Έργο «</w:t>
    </w:r>
    <w:r w:rsidRPr="00F643A4">
      <w:rPr>
        <w:rFonts w:cs="Tahoma"/>
        <w:i/>
        <w:iCs/>
        <w:sz w:val="20"/>
        <w:szCs w:val="20"/>
      </w:rPr>
      <w:t>Ενιαίο Εθνικό Σύστημα Ψηφιακής Καταγραφής &amp; Διαχείρισης Ελέγχων &amp; Προστίμων Τροχαίας-Ελληνικής Αστυνομίας</w:t>
    </w:r>
    <w:r w:rsidRPr="00972E9E">
      <w:rPr>
        <w:rFonts w:cs="Tahoma"/>
        <w:i/>
        <w:iCs/>
        <w:sz w:val="20"/>
        <w:szCs w:val="20"/>
      </w:rPr>
      <w:t>»</w:t>
    </w:r>
  </w:p>
  <w:p w14:paraId="48E61DA8" w14:textId="3FCC4C49" w:rsidR="00FA6374" w:rsidRPr="003A1501" w:rsidRDefault="00FA6374" w:rsidP="00A330EF">
    <w:pPr>
      <w:pStyle w:val="a4"/>
      <w:tabs>
        <w:tab w:val="clear" w:pos="709"/>
        <w:tab w:val="clear" w:pos="1134"/>
        <w:tab w:val="clear" w:pos="4153"/>
        <w:tab w:val="clear" w:pos="8306"/>
        <w:tab w:val="left" w:pos="4116"/>
      </w:tabs>
      <w:rPr>
        <w:i/>
        <w:iCs/>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D63C0" w14:textId="77777777" w:rsidR="00171B44" w:rsidRPr="00A72EAA" w:rsidRDefault="00171B44" w:rsidP="00A935CF">
    <w:pPr>
      <w:pStyle w:val="a4"/>
      <w:rPr>
        <w:sz w:val="20"/>
        <w:szCs w:val="20"/>
      </w:rPr>
    </w:pPr>
    <w:r w:rsidRPr="00A72EAA">
      <w:rPr>
        <w:sz w:val="20"/>
        <w:szCs w:val="20"/>
      </w:rPr>
      <w:t>Διακήρυξη Ηλεκτρονικού Ανοικτού Διαγωνισμού για το έργο: «</w:t>
    </w:r>
    <w:r w:rsidRPr="006E27BD">
      <w:t>Ολοκληρωμένη πλατφόρμα κανονιστικής διαδικασίας και Εθνική Πύλη Κωδικοποίησης</w:t>
    </w:r>
    <w:r w:rsidRPr="00A72EAA">
      <w:rPr>
        <w:sz w:val="20"/>
        <w:szCs w:val="20"/>
      </w:rPr>
      <w:t>»</w:t>
    </w:r>
  </w:p>
  <w:p w14:paraId="12989B8A" w14:textId="77777777" w:rsidR="00171B44" w:rsidRPr="009C3C60" w:rsidRDefault="00171B44" w:rsidP="00A935CF">
    <w:pPr>
      <w:pStyle w:val="a4"/>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582B2" w14:textId="77777777" w:rsidR="00171B44" w:rsidRPr="00A72EAA" w:rsidRDefault="00171B44" w:rsidP="00A935CF">
    <w:pPr>
      <w:pStyle w:val="a4"/>
      <w:rPr>
        <w:sz w:val="20"/>
        <w:szCs w:val="20"/>
      </w:rPr>
    </w:pPr>
    <w:r w:rsidRPr="00A72EAA">
      <w:rPr>
        <w:sz w:val="20"/>
        <w:szCs w:val="20"/>
      </w:rPr>
      <w:t>Διακήρυξη Ηλεκτρονικού Ανοικτού Διαγωνισμού για το έργο: «</w:t>
    </w:r>
    <w:r w:rsidRPr="006E27BD">
      <w:t>Ολοκληρωμένη πλατφόρμα κανονιστικής διαδικασίας και Εθνική Πύλη Κωδικοποίησης</w:t>
    </w:r>
    <w:r w:rsidRPr="00A72EAA">
      <w:rPr>
        <w:sz w:val="20"/>
        <w:szCs w:val="20"/>
      </w:rPr>
      <w:t>»</w:t>
    </w:r>
  </w:p>
  <w:p w14:paraId="42E3D70F" w14:textId="77777777" w:rsidR="00171B44" w:rsidRPr="009C3C60" w:rsidRDefault="00171B44" w:rsidP="00A935C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7E62F19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2" w15:restartNumberingAfterBreak="0">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4"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5"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6" w15:restartNumberingAfterBreak="0">
    <w:nsid w:val="00000033"/>
    <w:multiLevelType w:val="singleLevel"/>
    <w:tmpl w:val="00000033"/>
    <w:name w:val="WW8Num55"/>
    <w:lvl w:ilvl="0">
      <w:start w:val="1"/>
      <w:numFmt w:val="bullet"/>
      <w:lvlText w:val=""/>
      <w:lvlJc w:val="left"/>
      <w:pPr>
        <w:tabs>
          <w:tab w:val="num" w:pos="340"/>
        </w:tabs>
        <w:ind w:left="340" w:hanging="227"/>
      </w:pPr>
      <w:rPr>
        <w:rFonts w:ascii="Wingdings" w:hAnsi="Wingdings"/>
      </w:rPr>
    </w:lvl>
  </w:abstractNum>
  <w:abstractNum w:abstractNumId="7"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9"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0F73F18"/>
    <w:multiLevelType w:val="hybridMultilevel"/>
    <w:tmpl w:val="0FCA1582"/>
    <w:lvl w:ilvl="0" w:tplc="3B1031CA">
      <w:numFmt w:val="bullet"/>
      <w:pStyle w:val="a"/>
      <w:lvlText w:val="•"/>
      <w:lvlJc w:val="left"/>
      <w:pPr>
        <w:ind w:left="1080" w:hanging="72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137394C"/>
    <w:multiLevelType w:val="hybridMultilevel"/>
    <w:tmpl w:val="7CA66784"/>
    <w:lvl w:ilvl="0" w:tplc="08A86136">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02802255"/>
    <w:multiLevelType w:val="hybridMultilevel"/>
    <w:tmpl w:val="BAF833C2"/>
    <w:lvl w:ilvl="0" w:tplc="27C06644">
      <w:start w:val="1"/>
      <w:numFmt w:val="decimal"/>
      <w:lvlText w:val="%1."/>
      <w:lvlJc w:val="left"/>
      <w:pPr>
        <w:ind w:left="753" w:hanging="361"/>
      </w:pPr>
      <w:rPr>
        <w:rFonts w:asciiTheme="minorHAnsi" w:eastAsia="Tahoma" w:hAnsiTheme="minorHAnsi" w:cstheme="minorHAnsi" w:hint="default"/>
        <w:spacing w:val="-1"/>
        <w:w w:val="100"/>
        <w:sz w:val="22"/>
        <w:szCs w:val="22"/>
        <w:lang w:val="el-GR" w:eastAsia="el-GR" w:bidi="el-GR"/>
      </w:rPr>
    </w:lvl>
    <w:lvl w:ilvl="1" w:tplc="E24C3A3E">
      <w:numFmt w:val="bullet"/>
      <w:lvlText w:val=""/>
      <w:lvlJc w:val="left"/>
      <w:pPr>
        <w:ind w:left="1528" w:hanging="255"/>
      </w:pPr>
      <w:rPr>
        <w:rFonts w:ascii="Symbol" w:eastAsia="Symbol" w:hAnsi="Symbol" w:cs="Symbol" w:hint="default"/>
        <w:w w:val="100"/>
        <w:sz w:val="22"/>
        <w:szCs w:val="22"/>
        <w:lang w:val="el-GR" w:eastAsia="el-GR" w:bidi="el-GR"/>
      </w:rPr>
    </w:lvl>
    <w:lvl w:ilvl="2" w:tplc="BE9AAEBE">
      <w:numFmt w:val="bullet"/>
      <w:lvlText w:val="•"/>
      <w:lvlJc w:val="left"/>
      <w:pPr>
        <w:ind w:left="2516" w:hanging="255"/>
      </w:pPr>
      <w:rPr>
        <w:rFonts w:hint="default"/>
        <w:lang w:val="el-GR" w:eastAsia="el-GR" w:bidi="el-GR"/>
      </w:rPr>
    </w:lvl>
    <w:lvl w:ilvl="3" w:tplc="6040CE3E">
      <w:numFmt w:val="bullet"/>
      <w:lvlText w:val="•"/>
      <w:lvlJc w:val="left"/>
      <w:pPr>
        <w:ind w:left="3512" w:hanging="255"/>
      </w:pPr>
      <w:rPr>
        <w:rFonts w:hint="default"/>
        <w:lang w:val="el-GR" w:eastAsia="el-GR" w:bidi="el-GR"/>
      </w:rPr>
    </w:lvl>
    <w:lvl w:ilvl="4" w:tplc="D804B1F0">
      <w:numFmt w:val="bullet"/>
      <w:lvlText w:val="•"/>
      <w:lvlJc w:val="left"/>
      <w:pPr>
        <w:ind w:left="4508" w:hanging="255"/>
      </w:pPr>
      <w:rPr>
        <w:rFonts w:hint="default"/>
        <w:lang w:val="el-GR" w:eastAsia="el-GR" w:bidi="el-GR"/>
      </w:rPr>
    </w:lvl>
    <w:lvl w:ilvl="5" w:tplc="F0101594">
      <w:numFmt w:val="bullet"/>
      <w:lvlText w:val="•"/>
      <w:lvlJc w:val="left"/>
      <w:pPr>
        <w:ind w:left="5505" w:hanging="255"/>
      </w:pPr>
      <w:rPr>
        <w:rFonts w:hint="default"/>
        <w:lang w:val="el-GR" w:eastAsia="el-GR" w:bidi="el-GR"/>
      </w:rPr>
    </w:lvl>
    <w:lvl w:ilvl="6" w:tplc="3114425A">
      <w:numFmt w:val="bullet"/>
      <w:lvlText w:val="•"/>
      <w:lvlJc w:val="left"/>
      <w:pPr>
        <w:ind w:left="6501" w:hanging="255"/>
      </w:pPr>
      <w:rPr>
        <w:rFonts w:hint="default"/>
        <w:lang w:val="el-GR" w:eastAsia="el-GR" w:bidi="el-GR"/>
      </w:rPr>
    </w:lvl>
    <w:lvl w:ilvl="7" w:tplc="C1323AEC">
      <w:numFmt w:val="bullet"/>
      <w:lvlText w:val="•"/>
      <w:lvlJc w:val="left"/>
      <w:pPr>
        <w:ind w:left="7497" w:hanging="255"/>
      </w:pPr>
      <w:rPr>
        <w:rFonts w:hint="default"/>
        <w:lang w:val="el-GR" w:eastAsia="el-GR" w:bidi="el-GR"/>
      </w:rPr>
    </w:lvl>
    <w:lvl w:ilvl="8" w:tplc="EBD037CC">
      <w:numFmt w:val="bullet"/>
      <w:lvlText w:val="•"/>
      <w:lvlJc w:val="left"/>
      <w:pPr>
        <w:ind w:left="8493" w:hanging="255"/>
      </w:pPr>
      <w:rPr>
        <w:rFonts w:hint="default"/>
        <w:lang w:val="el-GR" w:eastAsia="el-GR" w:bidi="el-GR"/>
      </w:rPr>
    </w:lvl>
  </w:abstractNum>
  <w:abstractNum w:abstractNumId="13"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15:restartNumberingAfterBreak="0">
    <w:nsid w:val="074763C7"/>
    <w:multiLevelType w:val="multilevel"/>
    <w:tmpl w:val="403EF3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07980A72"/>
    <w:multiLevelType w:val="hybridMultilevel"/>
    <w:tmpl w:val="C6F43C06"/>
    <w:lvl w:ilvl="0" w:tplc="0408000F">
      <w:start w:val="1"/>
      <w:numFmt w:val="decimal"/>
      <w:lvlText w:val="%1."/>
      <w:lvlJc w:val="left"/>
      <w:pPr>
        <w:ind w:left="501"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07F9026C"/>
    <w:multiLevelType w:val="hybridMultilevel"/>
    <w:tmpl w:val="19449E70"/>
    <w:lvl w:ilvl="0" w:tplc="209A261C">
      <w:start w:val="1"/>
      <w:numFmt w:val="decimal"/>
      <w:lvlText w:val="%1."/>
      <w:lvlJc w:val="left"/>
      <w:pPr>
        <w:ind w:left="1080" w:hanging="360"/>
      </w:pPr>
    </w:lvl>
    <w:lvl w:ilvl="1" w:tplc="209A261C"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15:restartNumberingAfterBreak="0">
    <w:nsid w:val="08387270"/>
    <w:multiLevelType w:val="multilevel"/>
    <w:tmpl w:val="FCD4E9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08F145EA"/>
    <w:multiLevelType w:val="hybridMultilevel"/>
    <w:tmpl w:val="A4C0F6AA"/>
    <w:lvl w:ilvl="0" w:tplc="04090001">
      <w:start w:val="1"/>
      <w:numFmt w:val="bullet"/>
      <w:lvlText w:val=""/>
      <w:lvlJc w:val="left"/>
      <w:pPr>
        <w:ind w:left="720" w:hanging="360"/>
      </w:pPr>
      <w:rPr>
        <w:rFonts w:ascii="Symbol" w:hAnsi="Symbol" w:hint="default"/>
      </w:rPr>
    </w:lvl>
    <w:lvl w:ilvl="1" w:tplc="5F76C264">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95F44F6"/>
    <w:multiLevelType w:val="hybridMultilevel"/>
    <w:tmpl w:val="E698F254"/>
    <w:lvl w:ilvl="0" w:tplc="D9EE25D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9E4136F"/>
    <w:multiLevelType w:val="multilevel"/>
    <w:tmpl w:val="5D10B9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0B2A07F8"/>
    <w:multiLevelType w:val="multilevel"/>
    <w:tmpl w:val="BCE2D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0D4C5240"/>
    <w:multiLevelType w:val="hybridMultilevel"/>
    <w:tmpl w:val="3090611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3" w15:restartNumberingAfterBreak="0">
    <w:nsid w:val="0FDB00AC"/>
    <w:multiLevelType w:val="multilevel"/>
    <w:tmpl w:val="FD9C03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02F0EE1"/>
    <w:multiLevelType w:val="hybridMultilevel"/>
    <w:tmpl w:val="43D2277C"/>
    <w:lvl w:ilvl="0" w:tplc="0D1C481E">
      <w:start w:val="1"/>
      <w:numFmt w:val="upperLetter"/>
      <w:lvlText w:val="%1."/>
      <w:lvlJc w:val="left"/>
      <w:pPr>
        <w:ind w:left="1068" w:hanging="708"/>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113600BD"/>
    <w:multiLevelType w:val="hybridMultilevel"/>
    <w:tmpl w:val="0E726F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123936A2"/>
    <w:multiLevelType w:val="hybridMultilevel"/>
    <w:tmpl w:val="46B871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12C96279"/>
    <w:multiLevelType w:val="hybridMultilevel"/>
    <w:tmpl w:val="A028D0C4"/>
    <w:lvl w:ilvl="0" w:tplc="489032D2">
      <w:numFmt w:val="bullet"/>
      <w:lvlText w:val="•"/>
      <w:lvlJc w:val="left"/>
      <w:pPr>
        <w:ind w:left="720" w:hanging="360"/>
      </w:pPr>
      <w:rPr>
        <w:rFonts w:hint="default"/>
        <w:lang w:val="el-GR" w:eastAsia="el-GR" w:bidi="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2E51E8A"/>
    <w:multiLevelType w:val="hybridMultilevel"/>
    <w:tmpl w:val="7108C8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13A43428"/>
    <w:multiLevelType w:val="hybridMultilevel"/>
    <w:tmpl w:val="5C4C50C2"/>
    <w:lvl w:ilvl="0" w:tplc="85522300">
      <w:start w:val="1"/>
      <w:numFmt w:val="decimal"/>
      <w:lvlText w:val="%1."/>
      <w:lvlJc w:val="left"/>
      <w:pPr>
        <w:ind w:left="862" w:hanging="360"/>
      </w:pPr>
      <w:rPr>
        <w:b w:val="0"/>
        <w:bCs w:val="0"/>
      </w:r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30"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1" w15:restartNumberingAfterBreak="0">
    <w:nsid w:val="13B9519D"/>
    <w:multiLevelType w:val="hybridMultilevel"/>
    <w:tmpl w:val="7152CFB8"/>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80001">
      <w:start w:val="1"/>
      <w:numFmt w:val="bullet"/>
      <w:lvlText w:val=""/>
      <w:lvlJc w:val="left"/>
      <w:pPr>
        <w:tabs>
          <w:tab w:val="num" w:pos="2160"/>
        </w:tabs>
        <w:ind w:left="2160" w:hanging="360"/>
      </w:pPr>
      <w:rPr>
        <w:rFonts w:ascii="Symbol" w:hAnsi="Symbol" w:hint="default"/>
        <w:sz w:val="22"/>
        <w:szCs w:val="22"/>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43B5FB6"/>
    <w:multiLevelType w:val="hybridMultilevel"/>
    <w:tmpl w:val="24706060"/>
    <w:lvl w:ilvl="0" w:tplc="209A261C">
      <w:start w:val="1"/>
      <w:numFmt w:val="bullet"/>
      <w:lvlText w:val="-"/>
      <w:lvlJc w:val="left"/>
      <w:pPr>
        <w:tabs>
          <w:tab w:val="num" w:pos="360"/>
        </w:tabs>
        <w:ind w:left="360" w:hanging="360"/>
      </w:pPr>
      <w:rPr>
        <w:rFonts w:ascii="Tahoma" w:hAnsi="Tahoma" w:hint="default"/>
      </w:rPr>
    </w:lvl>
    <w:lvl w:ilvl="1" w:tplc="04080003">
      <w:start w:val="1"/>
      <w:numFmt w:val="bullet"/>
      <w:lvlText w:val="o"/>
      <w:lvlJc w:val="left"/>
      <w:pPr>
        <w:tabs>
          <w:tab w:val="num" w:pos="1380"/>
        </w:tabs>
        <w:ind w:left="1380" w:hanging="360"/>
      </w:pPr>
      <w:rPr>
        <w:rFonts w:ascii="Courier New" w:hAnsi="Courier New" w:cs="Courier New" w:hint="default"/>
      </w:rPr>
    </w:lvl>
    <w:lvl w:ilvl="2" w:tplc="04080005" w:tentative="1">
      <w:start w:val="1"/>
      <w:numFmt w:val="bullet"/>
      <w:lvlText w:val=""/>
      <w:lvlJc w:val="left"/>
      <w:pPr>
        <w:tabs>
          <w:tab w:val="num" w:pos="2100"/>
        </w:tabs>
        <w:ind w:left="2100" w:hanging="360"/>
      </w:pPr>
      <w:rPr>
        <w:rFonts w:ascii="Wingdings" w:hAnsi="Wingdings" w:hint="default"/>
      </w:rPr>
    </w:lvl>
    <w:lvl w:ilvl="3" w:tplc="04080001" w:tentative="1">
      <w:start w:val="1"/>
      <w:numFmt w:val="bullet"/>
      <w:lvlText w:val=""/>
      <w:lvlJc w:val="left"/>
      <w:pPr>
        <w:tabs>
          <w:tab w:val="num" w:pos="2820"/>
        </w:tabs>
        <w:ind w:left="2820" w:hanging="360"/>
      </w:pPr>
      <w:rPr>
        <w:rFonts w:ascii="Symbol" w:hAnsi="Symbol" w:hint="default"/>
      </w:rPr>
    </w:lvl>
    <w:lvl w:ilvl="4" w:tplc="04080003" w:tentative="1">
      <w:start w:val="1"/>
      <w:numFmt w:val="bullet"/>
      <w:lvlText w:val="o"/>
      <w:lvlJc w:val="left"/>
      <w:pPr>
        <w:tabs>
          <w:tab w:val="num" w:pos="3540"/>
        </w:tabs>
        <w:ind w:left="3540" w:hanging="360"/>
      </w:pPr>
      <w:rPr>
        <w:rFonts w:ascii="Courier New" w:hAnsi="Courier New" w:cs="Courier New" w:hint="default"/>
      </w:rPr>
    </w:lvl>
    <w:lvl w:ilvl="5" w:tplc="04080005" w:tentative="1">
      <w:start w:val="1"/>
      <w:numFmt w:val="bullet"/>
      <w:lvlText w:val=""/>
      <w:lvlJc w:val="left"/>
      <w:pPr>
        <w:tabs>
          <w:tab w:val="num" w:pos="4260"/>
        </w:tabs>
        <w:ind w:left="4260" w:hanging="360"/>
      </w:pPr>
      <w:rPr>
        <w:rFonts w:ascii="Wingdings" w:hAnsi="Wingdings" w:hint="default"/>
      </w:rPr>
    </w:lvl>
    <w:lvl w:ilvl="6" w:tplc="04080001" w:tentative="1">
      <w:start w:val="1"/>
      <w:numFmt w:val="bullet"/>
      <w:lvlText w:val=""/>
      <w:lvlJc w:val="left"/>
      <w:pPr>
        <w:tabs>
          <w:tab w:val="num" w:pos="4980"/>
        </w:tabs>
        <w:ind w:left="4980" w:hanging="360"/>
      </w:pPr>
      <w:rPr>
        <w:rFonts w:ascii="Symbol" w:hAnsi="Symbol" w:hint="default"/>
      </w:rPr>
    </w:lvl>
    <w:lvl w:ilvl="7" w:tplc="04080003" w:tentative="1">
      <w:start w:val="1"/>
      <w:numFmt w:val="bullet"/>
      <w:lvlText w:val="o"/>
      <w:lvlJc w:val="left"/>
      <w:pPr>
        <w:tabs>
          <w:tab w:val="num" w:pos="5700"/>
        </w:tabs>
        <w:ind w:left="5700" w:hanging="360"/>
      </w:pPr>
      <w:rPr>
        <w:rFonts w:ascii="Courier New" w:hAnsi="Courier New" w:cs="Courier New" w:hint="default"/>
      </w:rPr>
    </w:lvl>
    <w:lvl w:ilvl="8" w:tplc="04080005" w:tentative="1">
      <w:start w:val="1"/>
      <w:numFmt w:val="bullet"/>
      <w:lvlText w:val=""/>
      <w:lvlJc w:val="left"/>
      <w:pPr>
        <w:tabs>
          <w:tab w:val="num" w:pos="6420"/>
        </w:tabs>
        <w:ind w:left="6420" w:hanging="360"/>
      </w:pPr>
      <w:rPr>
        <w:rFonts w:ascii="Wingdings" w:hAnsi="Wingdings" w:hint="default"/>
      </w:rPr>
    </w:lvl>
  </w:abstractNum>
  <w:abstractNum w:abstractNumId="33" w15:restartNumberingAfterBreak="0">
    <w:nsid w:val="16C544D2"/>
    <w:multiLevelType w:val="hybridMultilevel"/>
    <w:tmpl w:val="BF580536"/>
    <w:lvl w:ilvl="0" w:tplc="040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71F408A"/>
    <w:multiLevelType w:val="multilevel"/>
    <w:tmpl w:val="837CA2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8245730"/>
    <w:multiLevelType w:val="multilevel"/>
    <w:tmpl w:val="993895CA"/>
    <w:lvl w:ilvl="0">
      <w:start w:val="1"/>
      <w:numFmt w:val="upperRoman"/>
      <w:pStyle w:val="Appendix-Heading1"/>
      <w:suff w:val="space"/>
      <w:lvlText w:val="ΠΑΡΑΡΤΗΜΑ %1 -"/>
      <w:lvlJc w:val="left"/>
      <w:pPr>
        <w:ind w:left="8796" w:hanging="432"/>
      </w:pPr>
      <w:rPr>
        <w:rFonts w:hint="default"/>
        <w:sz w:val="28"/>
        <w:szCs w:val="28"/>
      </w:rPr>
    </w:lvl>
    <w:lvl w:ilvl="1">
      <w:start w:val="1"/>
      <w:numFmt w:val="decimal"/>
      <w:pStyle w:val="Appendix-Heading2"/>
      <w:lvlText w:val="%1.%2"/>
      <w:lvlJc w:val="left"/>
      <w:pPr>
        <w:ind w:left="4176" w:hanging="576"/>
      </w:pPr>
      <w:rPr>
        <w:rFonts w:hint="default"/>
      </w:rPr>
    </w:lvl>
    <w:lvl w:ilvl="2">
      <w:start w:val="1"/>
      <w:numFmt w:val="decimal"/>
      <w:pStyle w:val="Appendix-Heading3"/>
      <w:lvlText w:val="%1.%2.%3"/>
      <w:lvlJc w:val="left"/>
      <w:pPr>
        <w:ind w:left="4320" w:hanging="720"/>
      </w:pPr>
      <w:rPr>
        <w:rFonts w:hint="default"/>
      </w:rPr>
    </w:lvl>
    <w:lvl w:ilvl="3">
      <w:start w:val="1"/>
      <w:numFmt w:val="decimal"/>
      <w:pStyle w:val="Appendix-Heading4"/>
      <w:lvlText w:val="%1.%2.%3.%4"/>
      <w:lvlJc w:val="left"/>
      <w:pPr>
        <w:ind w:left="4464" w:hanging="864"/>
      </w:pPr>
      <w:rPr>
        <w:rFonts w:hint="default"/>
      </w:rPr>
    </w:lvl>
    <w:lvl w:ilvl="4">
      <w:start w:val="1"/>
      <w:numFmt w:val="decimal"/>
      <w:pStyle w:val="AppendixHeading5"/>
      <w:lvlText w:val="%1.%2.%3.%4.%5"/>
      <w:lvlJc w:val="left"/>
      <w:pPr>
        <w:ind w:left="6679" w:hanging="1008"/>
      </w:pPr>
      <w:rPr>
        <w:rFonts w:hint="default"/>
      </w:rPr>
    </w:lvl>
    <w:lvl w:ilvl="5">
      <w:start w:val="1"/>
      <w:numFmt w:val="decimal"/>
      <w:pStyle w:val="AppendixHeading6"/>
      <w:lvlText w:val="%1.%2.%3.%4.%5.%6"/>
      <w:lvlJc w:val="left"/>
      <w:pPr>
        <w:ind w:left="4752" w:hanging="1152"/>
      </w:pPr>
      <w:rPr>
        <w:rFonts w:hint="default"/>
      </w:rPr>
    </w:lvl>
    <w:lvl w:ilvl="6">
      <w:start w:val="1"/>
      <w:numFmt w:val="decimal"/>
      <w:pStyle w:val="AppendixHeading7"/>
      <w:lvlText w:val="%1.%2.%3.%4.%5.%6.%7"/>
      <w:lvlJc w:val="left"/>
      <w:pPr>
        <w:ind w:left="4896" w:hanging="1296"/>
      </w:pPr>
      <w:rPr>
        <w:rFonts w:hint="default"/>
      </w:rPr>
    </w:lvl>
    <w:lvl w:ilvl="7">
      <w:start w:val="1"/>
      <w:numFmt w:val="decimal"/>
      <w:pStyle w:val="8"/>
      <w:lvlText w:val="%1.%2.%3.%4.%5.%6.%7.%8"/>
      <w:lvlJc w:val="left"/>
      <w:pPr>
        <w:ind w:left="5040" w:hanging="1440"/>
      </w:pPr>
      <w:rPr>
        <w:rFonts w:hint="default"/>
      </w:rPr>
    </w:lvl>
    <w:lvl w:ilvl="8">
      <w:start w:val="1"/>
      <w:numFmt w:val="decimal"/>
      <w:pStyle w:val="9"/>
      <w:lvlText w:val="%1.%2.%3.%4.%5.%6.%7.%8.%9"/>
      <w:lvlJc w:val="left"/>
      <w:pPr>
        <w:ind w:left="5184" w:hanging="1584"/>
      </w:pPr>
      <w:rPr>
        <w:rFonts w:hint="default"/>
      </w:rPr>
    </w:lvl>
  </w:abstractNum>
  <w:abstractNum w:abstractNumId="37" w15:restartNumberingAfterBreak="0">
    <w:nsid w:val="18977B6C"/>
    <w:multiLevelType w:val="hybridMultilevel"/>
    <w:tmpl w:val="4B766ACA"/>
    <w:lvl w:ilvl="0" w:tplc="6B32B560">
      <w:numFmt w:val="bullet"/>
      <w:lvlText w:val="•"/>
      <w:lvlJc w:val="left"/>
      <w:pPr>
        <w:ind w:left="1068" w:hanging="708"/>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19661B28"/>
    <w:multiLevelType w:val="multilevel"/>
    <w:tmpl w:val="09E878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19A16D4D"/>
    <w:multiLevelType w:val="hybridMultilevel"/>
    <w:tmpl w:val="D3FC0A9A"/>
    <w:lvl w:ilvl="0" w:tplc="03260A02">
      <w:numFmt w:val="bullet"/>
      <w:lvlText w:val=""/>
      <w:lvlJc w:val="left"/>
      <w:pPr>
        <w:ind w:left="1033" w:hanging="360"/>
      </w:pPr>
      <w:rPr>
        <w:rFonts w:ascii="Symbol" w:eastAsia="Symbol" w:hAnsi="Symbol" w:cs="Symbol" w:hint="default"/>
        <w:w w:val="100"/>
        <w:lang w:val="el-GR" w:eastAsia="en-US" w:bidi="ar-SA"/>
      </w:rPr>
    </w:lvl>
    <w:lvl w:ilvl="1" w:tplc="35B48ADE">
      <w:numFmt w:val="bullet"/>
      <w:lvlText w:val="•"/>
      <w:lvlJc w:val="left"/>
      <w:pPr>
        <w:ind w:left="1984" w:hanging="360"/>
      </w:pPr>
      <w:rPr>
        <w:rFonts w:hint="default"/>
        <w:lang w:val="el-GR" w:eastAsia="en-US" w:bidi="ar-SA"/>
      </w:rPr>
    </w:lvl>
    <w:lvl w:ilvl="2" w:tplc="FFACF0E8">
      <w:numFmt w:val="bullet"/>
      <w:lvlText w:val="•"/>
      <w:lvlJc w:val="left"/>
      <w:pPr>
        <w:ind w:left="2929" w:hanging="360"/>
      </w:pPr>
      <w:rPr>
        <w:rFonts w:hint="default"/>
        <w:lang w:val="el-GR" w:eastAsia="en-US" w:bidi="ar-SA"/>
      </w:rPr>
    </w:lvl>
    <w:lvl w:ilvl="3" w:tplc="83FE30BE">
      <w:numFmt w:val="bullet"/>
      <w:lvlText w:val="•"/>
      <w:lvlJc w:val="left"/>
      <w:pPr>
        <w:ind w:left="3873" w:hanging="360"/>
      </w:pPr>
      <w:rPr>
        <w:rFonts w:hint="default"/>
        <w:lang w:val="el-GR" w:eastAsia="en-US" w:bidi="ar-SA"/>
      </w:rPr>
    </w:lvl>
    <w:lvl w:ilvl="4" w:tplc="7152C01E">
      <w:numFmt w:val="bullet"/>
      <w:lvlText w:val="•"/>
      <w:lvlJc w:val="left"/>
      <w:pPr>
        <w:ind w:left="4818" w:hanging="360"/>
      </w:pPr>
      <w:rPr>
        <w:rFonts w:hint="default"/>
        <w:lang w:val="el-GR" w:eastAsia="en-US" w:bidi="ar-SA"/>
      </w:rPr>
    </w:lvl>
    <w:lvl w:ilvl="5" w:tplc="B92C7476">
      <w:numFmt w:val="bullet"/>
      <w:lvlText w:val="•"/>
      <w:lvlJc w:val="left"/>
      <w:pPr>
        <w:ind w:left="5763" w:hanging="360"/>
      </w:pPr>
      <w:rPr>
        <w:rFonts w:hint="default"/>
        <w:lang w:val="el-GR" w:eastAsia="en-US" w:bidi="ar-SA"/>
      </w:rPr>
    </w:lvl>
    <w:lvl w:ilvl="6" w:tplc="748A58B4">
      <w:numFmt w:val="bullet"/>
      <w:lvlText w:val="•"/>
      <w:lvlJc w:val="left"/>
      <w:pPr>
        <w:ind w:left="6707" w:hanging="360"/>
      </w:pPr>
      <w:rPr>
        <w:rFonts w:hint="default"/>
        <w:lang w:val="el-GR" w:eastAsia="en-US" w:bidi="ar-SA"/>
      </w:rPr>
    </w:lvl>
    <w:lvl w:ilvl="7" w:tplc="5D0C10FE">
      <w:numFmt w:val="bullet"/>
      <w:lvlText w:val="•"/>
      <w:lvlJc w:val="left"/>
      <w:pPr>
        <w:ind w:left="7652" w:hanging="360"/>
      </w:pPr>
      <w:rPr>
        <w:rFonts w:hint="default"/>
        <w:lang w:val="el-GR" w:eastAsia="en-US" w:bidi="ar-SA"/>
      </w:rPr>
    </w:lvl>
    <w:lvl w:ilvl="8" w:tplc="27B2501C">
      <w:numFmt w:val="bullet"/>
      <w:lvlText w:val="•"/>
      <w:lvlJc w:val="left"/>
      <w:pPr>
        <w:ind w:left="8597" w:hanging="360"/>
      </w:pPr>
      <w:rPr>
        <w:rFonts w:hint="default"/>
        <w:lang w:val="el-GR" w:eastAsia="en-US" w:bidi="ar-SA"/>
      </w:rPr>
    </w:lvl>
  </w:abstractNum>
  <w:abstractNum w:abstractNumId="41" w15:restartNumberingAfterBreak="0">
    <w:nsid w:val="1B9F67D3"/>
    <w:multiLevelType w:val="multilevel"/>
    <w:tmpl w:val="D57CA3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1BD32E68"/>
    <w:multiLevelType w:val="hybridMultilevel"/>
    <w:tmpl w:val="DA28B342"/>
    <w:lvl w:ilvl="0" w:tplc="6B32B560">
      <w:numFmt w:val="bullet"/>
      <w:lvlText w:val="•"/>
      <w:lvlJc w:val="left"/>
      <w:pPr>
        <w:ind w:left="1068" w:hanging="708"/>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C594A77"/>
    <w:multiLevelType w:val="multilevel"/>
    <w:tmpl w:val="09E878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46" w15:restartNumberingAfterBreak="0">
    <w:nsid w:val="2194576D"/>
    <w:multiLevelType w:val="hybridMultilevel"/>
    <w:tmpl w:val="9D7C33F4"/>
    <w:lvl w:ilvl="0" w:tplc="69CE84FC">
      <w:start w:val="1"/>
      <w:numFmt w:val="decimal"/>
      <w:lvlText w:val="%1."/>
      <w:lvlJc w:val="left"/>
      <w:pPr>
        <w:ind w:left="1187" w:hanging="360"/>
      </w:pPr>
      <w:rPr>
        <w:rFonts w:asciiTheme="minorHAnsi" w:eastAsia="Tahoma" w:hAnsiTheme="minorHAnsi" w:cstheme="minorHAnsi" w:hint="default"/>
        <w:spacing w:val="-1"/>
        <w:w w:val="100"/>
        <w:sz w:val="22"/>
        <w:szCs w:val="22"/>
        <w:lang w:val="el-GR" w:eastAsia="el-GR" w:bidi="el-GR"/>
      </w:rPr>
    </w:lvl>
    <w:lvl w:ilvl="1" w:tplc="489032D2">
      <w:numFmt w:val="bullet"/>
      <w:lvlText w:val="•"/>
      <w:lvlJc w:val="left"/>
      <w:pPr>
        <w:ind w:left="2110" w:hanging="360"/>
      </w:pPr>
      <w:rPr>
        <w:rFonts w:hint="default"/>
        <w:lang w:val="el-GR" w:eastAsia="el-GR" w:bidi="el-GR"/>
      </w:rPr>
    </w:lvl>
    <w:lvl w:ilvl="2" w:tplc="20B4238A">
      <w:numFmt w:val="bullet"/>
      <w:lvlText w:val="•"/>
      <w:lvlJc w:val="left"/>
      <w:pPr>
        <w:ind w:left="3041" w:hanging="360"/>
      </w:pPr>
      <w:rPr>
        <w:rFonts w:hint="default"/>
        <w:lang w:val="el-GR" w:eastAsia="el-GR" w:bidi="el-GR"/>
      </w:rPr>
    </w:lvl>
    <w:lvl w:ilvl="3" w:tplc="D76A806E">
      <w:numFmt w:val="bullet"/>
      <w:lvlText w:val="•"/>
      <w:lvlJc w:val="left"/>
      <w:pPr>
        <w:ind w:left="3971" w:hanging="360"/>
      </w:pPr>
      <w:rPr>
        <w:rFonts w:hint="default"/>
        <w:lang w:val="el-GR" w:eastAsia="el-GR" w:bidi="el-GR"/>
      </w:rPr>
    </w:lvl>
    <w:lvl w:ilvl="4" w:tplc="8BA6C630">
      <w:numFmt w:val="bullet"/>
      <w:lvlText w:val="•"/>
      <w:lvlJc w:val="left"/>
      <w:pPr>
        <w:ind w:left="4902" w:hanging="360"/>
      </w:pPr>
      <w:rPr>
        <w:rFonts w:hint="default"/>
        <w:lang w:val="el-GR" w:eastAsia="el-GR" w:bidi="el-GR"/>
      </w:rPr>
    </w:lvl>
    <w:lvl w:ilvl="5" w:tplc="912830CC">
      <w:numFmt w:val="bullet"/>
      <w:lvlText w:val="•"/>
      <w:lvlJc w:val="left"/>
      <w:pPr>
        <w:ind w:left="5833" w:hanging="360"/>
      </w:pPr>
      <w:rPr>
        <w:rFonts w:hint="default"/>
        <w:lang w:val="el-GR" w:eastAsia="el-GR" w:bidi="el-GR"/>
      </w:rPr>
    </w:lvl>
    <w:lvl w:ilvl="6" w:tplc="72A4A010">
      <w:numFmt w:val="bullet"/>
      <w:lvlText w:val="•"/>
      <w:lvlJc w:val="left"/>
      <w:pPr>
        <w:ind w:left="6763" w:hanging="360"/>
      </w:pPr>
      <w:rPr>
        <w:rFonts w:hint="default"/>
        <w:lang w:val="el-GR" w:eastAsia="el-GR" w:bidi="el-GR"/>
      </w:rPr>
    </w:lvl>
    <w:lvl w:ilvl="7" w:tplc="186ADDF4">
      <w:numFmt w:val="bullet"/>
      <w:lvlText w:val="•"/>
      <w:lvlJc w:val="left"/>
      <w:pPr>
        <w:ind w:left="7694" w:hanging="360"/>
      </w:pPr>
      <w:rPr>
        <w:rFonts w:hint="default"/>
        <w:lang w:val="el-GR" w:eastAsia="el-GR" w:bidi="el-GR"/>
      </w:rPr>
    </w:lvl>
    <w:lvl w:ilvl="8" w:tplc="5E9C06B4">
      <w:numFmt w:val="bullet"/>
      <w:lvlText w:val="•"/>
      <w:lvlJc w:val="left"/>
      <w:pPr>
        <w:ind w:left="8625" w:hanging="360"/>
      </w:pPr>
      <w:rPr>
        <w:rFonts w:hint="default"/>
        <w:lang w:val="el-GR" w:eastAsia="el-GR" w:bidi="el-GR"/>
      </w:rPr>
    </w:lvl>
  </w:abstractNum>
  <w:abstractNum w:abstractNumId="47" w15:restartNumberingAfterBreak="0">
    <w:nsid w:val="24B27E54"/>
    <w:multiLevelType w:val="multilevel"/>
    <w:tmpl w:val="47C48C60"/>
    <w:lvl w:ilvl="0">
      <w:start w:val="1"/>
      <w:numFmt w:val="bullet"/>
      <w:lvlText w:val=""/>
      <w:lvlJc w:val="left"/>
      <w:pPr>
        <w:tabs>
          <w:tab w:val="num" w:pos="720"/>
        </w:tabs>
        <w:ind w:left="720" w:hanging="360"/>
      </w:pPr>
      <w:rPr>
        <w:rFonts w:ascii="Symbol" w:hAnsi="Symbol" w:hint="default"/>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48" w15:restartNumberingAfterBreak="0">
    <w:nsid w:val="2609660E"/>
    <w:multiLevelType w:val="multilevel"/>
    <w:tmpl w:val="054CB2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15:restartNumberingAfterBreak="0">
    <w:nsid w:val="26B07937"/>
    <w:multiLevelType w:val="hybridMultilevel"/>
    <w:tmpl w:val="F56816E6"/>
    <w:lvl w:ilvl="0" w:tplc="D8FCE5C6">
      <w:numFmt w:val="bullet"/>
      <w:lvlText w:val=""/>
      <w:lvlJc w:val="left"/>
      <w:pPr>
        <w:ind w:left="1033" w:hanging="360"/>
      </w:pPr>
      <w:rPr>
        <w:rFonts w:ascii="Symbol" w:eastAsia="Symbol" w:hAnsi="Symbol" w:cs="Symbol" w:hint="default"/>
        <w:b w:val="0"/>
        <w:bCs w:val="0"/>
        <w:i w:val="0"/>
        <w:iCs w:val="0"/>
        <w:w w:val="100"/>
        <w:sz w:val="22"/>
        <w:szCs w:val="22"/>
        <w:lang w:val="el-GR" w:eastAsia="en-US" w:bidi="ar-SA"/>
      </w:rPr>
    </w:lvl>
    <w:lvl w:ilvl="1" w:tplc="74E4EBEC">
      <w:numFmt w:val="bullet"/>
      <w:lvlText w:val="•"/>
      <w:lvlJc w:val="left"/>
      <w:pPr>
        <w:ind w:left="1984" w:hanging="360"/>
      </w:pPr>
      <w:rPr>
        <w:rFonts w:hint="default"/>
        <w:lang w:val="el-GR" w:eastAsia="en-US" w:bidi="ar-SA"/>
      </w:rPr>
    </w:lvl>
    <w:lvl w:ilvl="2" w:tplc="644ADB9E">
      <w:numFmt w:val="bullet"/>
      <w:lvlText w:val="•"/>
      <w:lvlJc w:val="left"/>
      <w:pPr>
        <w:ind w:left="2929" w:hanging="360"/>
      </w:pPr>
      <w:rPr>
        <w:rFonts w:hint="default"/>
        <w:lang w:val="el-GR" w:eastAsia="en-US" w:bidi="ar-SA"/>
      </w:rPr>
    </w:lvl>
    <w:lvl w:ilvl="3" w:tplc="E6C0F578">
      <w:numFmt w:val="bullet"/>
      <w:lvlText w:val="•"/>
      <w:lvlJc w:val="left"/>
      <w:pPr>
        <w:ind w:left="3873" w:hanging="360"/>
      </w:pPr>
      <w:rPr>
        <w:rFonts w:hint="default"/>
        <w:lang w:val="el-GR" w:eastAsia="en-US" w:bidi="ar-SA"/>
      </w:rPr>
    </w:lvl>
    <w:lvl w:ilvl="4" w:tplc="7FF67308">
      <w:numFmt w:val="bullet"/>
      <w:lvlText w:val="•"/>
      <w:lvlJc w:val="left"/>
      <w:pPr>
        <w:ind w:left="4818" w:hanging="360"/>
      </w:pPr>
      <w:rPr>
        <w:rFonts w:hint="default"/>
        <w:lang w:val="el-GR" w:eastAsia="en-US" w:bidi="ar-SA"/>
      </w:rPr>
    </w:lvl>
    <w:lvl w:ilvl="5" w:tplc="88C45966">
      <w:numFmt w:val="bullet"/>
      <w:lvlText w:val="•"/>
      <w:lvlJc w:val="left"/>
      <w:pPr>
        <w:ind w:left="5763" w:hanging="360"/>
      </w:pPr>
      <w:rPr>
        <w:rFonts w:hint="default"/>
        <w:lang w:val="el-GR" w:eastAsia="en-US" w:bidi="ar-SA"/>
      </w:rPr>
    </w:lvl>
    <w:lvl w:ilvl="6" w:tplc="04BE5BAA">
      <w:numFmt w:val="bullet"/>
      <w:lvlText w:val="•"/>
      <w:lvlJc w:val="left"/>
      <w:pPr>
        <w:ind w:left="6707" w:hanging="360"/>
      </w:pPr>
      <w:rPr>
        <w:rFonts w:hint="default"/>
        <w:lang w:val="el-GR" w:eastAsia="en-US" w:bidi="ar-SA"/>
      </w:rPr>
    </w:lvl>
    <w:lvl w:ilvl="7" w:tplc="1ED64E80">
      <w:numFmt w:val="bullet"/>
      <w:lvlText w:val="•"/>
      <w:lvlJc w:val="left"/>
      <w:pPr>
        <w:ind w:left="7652" w:hanging="360"/>
      </w:pPr>
      <w:rPr>
        <w:rFonts w:hint="default"/>
        <w:lang w:val="el-GR" w:eastAsia="en-US" w:bidi="ar-SA"/>
      </w:rPr>
    </w:lvl>
    <w:lvl w:ilvl="8" w:tplc="F36AB01C">
      <w:numFmt w:val="bullet"/>
      <w:lvlText w:val="•"/>
      <w:lvlJc w:val="left"/>
      <w:pPr>
        <w:ind w:left="8597" w:hanging="360"/>
      </w:pPr>
      <w:rPr>
        <w:rFonts w:hint="default"/>
        <w:lang w:val="el-GR" w:eastAsia="en-US" w:bidi="ar-SA"/>
      </w:rPr>
    </w:lvl>
  </w:abstractNum>
  <w:abstractNum w:abstractNumId="50" w15:restartNumberingAfterBreak="0">
    <w:nsid w:val="27442010"/>
    <w:multiLevelType w:val="multilevel"/>
    <w:tmpl w:val="EB9EB58A"/>
    <w:lvl w:ilvl="0">
      <w:start w:val="1"/>
      <w:numFmt w:val="decimal"/>
      <w:lvlText w:val="%1."/>
      <w:lvlJc w:val="left"/>
      <w:pPr>
        <w:ind w:left="1068" w:hanging="708"/>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1" w15:restartNumberingAfterBreak="0">
    <w:nsid w:val="2819725D"/>
    <w:multiLevelType w:val="multilevel"/>
    <w:tmpl w:val="6DE09A44"/>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2" w15:restartNumberingAfterBreak="0">
    <w:nsid w:val="28AA37D7"/>
    <w:multiLevelType w:val="hybridMultilevel"/>
    <w:tmpl w:val="C6AAEC4C"/>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53" w15:restartNumberingAfterBreak="0">
    <w:nsid w:val="28E63254"/>
    <w:multiLevelType w:val="hybridMultilevel"/>
    <w:tmpl w:val="E25ED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9C6552C"/>
    <w:multiLevelType w:val="multilevel"/>
    <w:tmpl w:val="71B45F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2B25714A"/>
    <w:multiLevelType w:val="multilevel"/>
    <w:tmpl w:val="F43E78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6" w15:restartNumberingAfterBreak="0">
    <w:nsid w:val="2D2D4A45"/>
    <w:multiLevelType w:val="multilevel"/>
    <w:tmpl w:val="FE4C6588"/>
    <w:lvl w:ilvl="0">
      <w:start w:val="5"/>
      <w:numFmt w:val="decimal"/>
      <w:lvlText w:val="%1"/>
      <w:lvlJc w:val="left"/>
      <w:pPr>
        <w:ind w:left="312" w:hanging="591"/>
      </w:pPr>
      <w:rPr>
        <w:rFonts w:hint="default"/>
        <w:lang w:val="el-GR" w:eastAsia="en-US" w:bidi="ar-SA"/>
      </w:rPr>
    </w:lvl>
    <w:lvl w:ilvl="1">
      <w:start w:val="1"/>
      <w:numFmt w:val="decimal"/>
      <w:lvlText w:val="%1.%2"/>
      <w:lvlJc w:val="left"/>
      <w:pPr>
        <w:ind w:left="312" w:hanging="591"/>
      </w:pPr>
      <w:rPr>
        <w:rFonts w:hint="default"/>
        <w:lang w:val="el-GR" w:eastAsia="en-US" w:bidi="ar-SA"/>
      </w:rPr>
    </w:lvl>
    <w:lvl w:ilvl="2">
      <w:start w:val="1"/>
      <w:numFmt w:val="decimal"/>
      <w:lvlText w:val="%1.%2.%3."/>
      <w:lvlJc w:val="left"/>
      <w:pPr>
        <w:ind w:left="312" w:hanging="591"/>
      </w:pPr>
      <w:rPr>
        <w:rFonts w:ascii="Calibri" w:eastAsia="Calibri" w:hAnsi="Calibri" w:cs="Calibri" w:hint="default"/>
        <w:b/>
        <w:bCs/>
        <w:i w:val="0"/>
        <w:iCs w:val="0"/>
        <w:spacing w:val="-2"/>
        <w:w w:val="100"/>
        <w:sz w:val="22"/>
        <w:szCs w:val="22"/>
        <w:lang w:val="el-GR" w:eastAsia="en-US" w:bidi="ar-SA"/>
      </w:rPr>
    </w:lvl>
    <w:lvl w:ilvl="3">
      <w:start w:val="1"/>
      <w:numFmt w:val="decimal"/>
      <w:lvlText w:val="%4."/>
      <w:lvlJc w:val="left"/>
      <w:pPr>
        <w:ind w:left="1033" w:hanging="360"/>
      </w:pPr>
      <w:rPr>
        <w:rFonts w:ascii="Calibri" w:eastAsia="Calibri" w:hAnsi="Calibri" w:cs="Calibri" w:hint="default"/>
        <w:b w:val="0"/>
        <w:bCs w:val="0"/>
        <w:i w:val="0"/>
        <w:iCs w:val="0"/>
        <w:w w:val="100"/>
        <w:sz w:val="22"/>
        <w:szCs w:val="22"/>
        <w:lang w:val="el-GR" w:eastAsia="en-US" w:bidi="ar-SA"/>
      </w:rPr>
    </w:lvl>
    <w:lvl w:ilvl="4">
      <w:numFmt w:val="bullet"/>
      <w:lvlText w:val="•"/>
      <w:lvlJc w:val="left"/>
      <w:pPr>
        <w:ind w:left="4188" w:hanging="360"/>
      </w:pPr>
      <w:rPr>
        <w:rFonts w:hint="default"/>
        <w:lang w:val="el-GR" w:eastAsia="en-US" w:bidi="ar-SA"/>
      </w:rPr>
    </w:lvl>
    <w:lvl w:ilvl="5">
      <w:numFmt w:val="bullet"/>
      <w:lvlText w:val="•"/>
      <w:lvlJc w:val="left"/>
      <w:pPr>
        <w:ind w:left="5238" w:hanging="360"/>
      </w:pPr>
      <w:rPr>
        <w:rFonts w:hint="default"/>
        <w:lang w:val="el-GR" w:eastAsia="en-US" w:bidi="ar-SA"/>
      </w:rPr>
    </w:lvl>
    <w:lvl w:ilvl="6">
      <w:numFmt w:val="bullet"/>
      <w:lvlText w:val="•"/>
      <w:lvlJc w:val="left"/>
      <w:pPr>
        <w:ind w:left="6288" w:hanging="360"/>
      </w:pPr>
      <w:rPr>
        <w:rFonts w:hint="default"/>
        <w:lang w:val="el-GR" w:eastAsia="en-US" w:bidi="ar-SA"/>
      </w:rPr>
    </w:lvl>
    <w:lvl w:ilvl="7">
      <w:numFmt w:val="bullet"/>
      <w:lvlText w:val="•"/>
      <w:lvlJc w:val="left"/>
      <w:pPr>
        <w:ind w:left="7337" w:hanging="360"/>
      </w:pPr>
      <w:rPr>
        <w:rFonts w:hint="default"/>
        <w:lang w:val="el-GR" w:eastAsia="en-US" w:bidi="ar-SA"/>
      </w:rPr>
    </w:lvl>
    <w:lvl w:ilvl="8">
      <w:numFmt w:val="bullet"/>
      <w:lvlText w:val="•"/>
      <w:lvlJc w:val="left"/>
      <w:pPr>
        <w:ind w:left="8387" w:hanging="360"/>
      </w:pPr>
      <w:rPr>
        <w:rFonts w:hint="default"/>
        <w:lang w:val="el-GR" w:eastAsia="en-US" w:bidi="ar-SA"/>
      </w:rPr>
    </w:lvl>
  </w:abstractNum>
  <w:abstractNum w:abstractNumId="57" w15:restartNumberingAfterBreak="0">
    <w:nsid w:val="2D7948FD"/>
    <w:multiLevelType w:val="multilevel"/>
    <w:tmpl w:val="A300C3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8" w15:restartNumberingAfterBreak="0">
    <w:nsid w:val="2E1045E7"/>
    <w:multiLevelType w:val="multilevel"/>
    <w:tmpl w:val="D57CA3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9" w15:restartNumberingAfterBreak="0">
    <w:nsid w:val="2E8321DF"/>
    <w:multiLevelType w:val="multilevel"/>
    <w:tmpl w:val="61A0C6FC"/>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60" w15:restartNumberingAfterBreak="0">
    <w:nsid w:val="2EE66AD0"/>
    <w:multiLevelType w:val="hybridMultilevel"/>
    <w:tmpl w:val="0FEAC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2FA16717"/>
    <w:multiLevelType w:val="multilevel"/>
    <w:tmpl w:val="56BA92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2" w15:restartNumberingAfterBreak="0">
    <w:nsid w:val="3023700F"/>
    <w:multiLevelType w:val="multilevel"/>
    <w:tmpl w:val="9C9EF9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3" w15:restartNumberingAfterBreak="0">
    <w:nsid w:val="30AE3AA2"/>
    <w:multiLevelType w:val="multilevel"/>
    <w:tmpl w:val="42040746"/>
    <w:lvl w:ilvl="0">
      <w:start w:val="1"/>
      <w:numFmt w:val="upperRoman"/>
      <w:lvlText w:val="%1"/>
      <w:lvlJc w:val="left"/>
      <w:pPr>
        <w:ind w:left="889" w:hanging="577"/>
      </w:pPr>
      <w:rPr>
        <w:rFonts w:hint="default"/>
        <w:lang w:val="el-GR" w:eastAsia="en-US" w:bidi="ar-SA"/>
      </w:rPr>
    </w:lvl>
    <w:lvl w:ilvl="1">
      <w:start w:val="5"/>
      <w:numFmt w:val="decimal"/>
      <w:lvlText w:val="%1.%2"/>
      <w:lvlJc w:val="left"/>
      <w:pPr>
        <w:ind w:left="889" w:hanging="577"/>
      </w:pPr>
      <w:rPr>
        <w:rFonts w:hint="default"/>
        <w:lang w:val="el-GR" w:eastAsia="en-US" w:bidi="ar-SA"/>
      </w:rPr>
    </w:lvl>
    <w:lvl w:ilvl="2">
      <w:start w:val="1"/>
      <w:numFmt w:val="decimal"/>
      <w:lvlText w:val="%1.%2.%3"/>
      <w:lvlJc w:val="left"/>
      <w:pPr>
        <w:ind w:left="889" w:hanging="577"/>
      </w:pPr>
      <w:rPr>
        <w:rFonts w:ascii="Calibri" w:eastAsia="Calibri" w:hAnsi="Calibri" w:cs="Calibri" w:hint="default"/>
        <w:b/>
        <w:bCs/>
        <w:i w:val="0"/>
        <w:iCs w:val="0"/>
        <w:color w:val="001F5F"/>
        <w:spacing w:val="-1"/>
        <w:w w:val="100"/>
        <w:sz w:val="24"/>
        <w:szCs w:val="24"/>
        <w:lang w:val="el-GR" w:eastAsia="en-US" w:bidi="ar-SA"/>
      </w:rPr>
    </w:lvl>
    <w:lvl w:ilvl="3">
      <w:numFmt w:val="bullet"/>
      <w:lvlText w:val=""/>
      <w:lvlJc w:val="left"/>
      <w:pPr>
        <w:ind w:left="1033" w:hanging="360"/>
      </w:pPr>
      <w:rPr>
        <w:rFonts w:ascii="Symbol" w:eastAsia="Symbol" w:hAnsi="Symbol" w:cs="Symbol" w:hint="default"/>
        <w:b w:val="0"/>
        <w:bCs w:val="0"/>
        <w:i w:val="0"/>
        <w:iCs w:val="0"/>
        <w:w w:val="100"/>
        <w:sz w:val="22"/>
        <w:szCs w:val="22"/>
        <w:lang w:val="el-GR" w:eastAsia="en-US" w:bidi="ar-SA"/>
      </w:rPr>
    </w:lvl>
    <w:lvl w:ilvl="4">
      <w:numFmt w:val="bullet"/>
      <w:lvlText w:val="o"/>
      <w:lvlJc w:val="left"/>
      <w:pPr>
        <w:ind w:left="1753" w:hanging="360"/>
      </w:pPr>
      <w:rPr>
        <w:rFonts w:ascii="Courier New" w:eastAsia="Courier New" w:hAnsi="Courier New" w:cs="Courier New" w:hint="default"/>
        <w:b w:val="0"/>
        <w:bCs w:val="0"/>
        <w:i w:val="0"/>
        <w:iCs w:val="0"/>
        <w:w w:val="100"/>
        <w:sz w:val="22"/>
        <w:szCs w:val="22"/>
        <w:lang w:val="el-GR" w:eastAsia="en-US" w:bidi="ar-SA"/>
      </w:rPr>
    </w:lvl>
    <w:lvl w:ilvl="5">
      <w:numFmt w:val="bullet"/>
      <w:lvlText w:val=""/>
      <w:lvlJc w:val="left"/>
      <w:pPr>
        <w:ind w:left="2473" w:hanging="360"/>
      </w:pPr>
      <w:rPr>
        <w:rFonts w:ascii="Wingdings" w:eastAsia="Wingdings" w:hAnsi="Wingdings" w:cs="Wingdings" w:hint="default"/>
        <w:b w:val="0"/>
        <w:bCs w:val="0"/>
        <w:i w:val="0"/>
        <w:iCs w:val="0"/>
        <w:w w:val="100"/>
        <w:sz w:val="22"/>
        <w:szCs w:val="22"/>
        <w:lang w:val="el-GR" w:eastAsia="en-US" w:bidi="ar-SA"/>
      </w:rPr>
    </w:lvl>
    <w:lvl w:ilvl="6">
      <w:numFmt w:val="bullet"/>
      <w:lvlText w:val="•"/>
      <w:lvlJc w:val="left"/>
      <w:pPr>
        <w:ind w:left="5148" w:hanging="360"/>
      </w:pPr>
      <w:rPr>
        <w:rFonts w:hint="default"/>
        <w:lang w:val="el-GR" w:eastAsia="en-US" w:bidi="ar-SA"/>
      </w:rPr>
    </w:lvl>
    <w:lvl w:ilvl="7">
      <w:numFmt w:val="bullet"/>
      <w:lvlText w:val="•"/>
      <w:lvlJc w:val="left"/>
      <w:pPr>
        <w:ind w:left="6483" w:hanging="360"/>
      </w:pPr>
      <w:rPr>
        <w:rFonts w:hint="default"/>
        <w:lang w:val="el-GR" w:eastAsia="en-US" w:bidi="ar-SA"/>
      </w:rPr>
    </w:lvl>
    <w:lvl w:ilvl="8">
      <w:numFmt w:val="bullet"/>
      <w:lvlText w:val="•"/>
      <w:lvlJc w:val="left"/>
      <w:pPr>
        <w:ind w:left="7817" w:hanging="360"/>
      </w:pPr>
      <w:rPr>
        <w:rFonts w:hint="default"/>
        <w:lang w:val="el-GR" w:eastAsia="en-US" w:bidi="ar-SA"/>
      </w:rPr>
    </w:lvl>
  </w:abstractNum>
  <w:abstractNum w:abstractNumId="64" w15:restartNumberingAfterBreak="0">
    <w:nsid w:val="32A231A0"/>
    <w:multiLevelType w:val="hybridMultilevel"/>
    <w:tmpl w:val="2B76A8F2"/>
    <w:lvl w:ilvl="0" w:tplc="CD4C756C">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5" w15:restartNumberingAfterBreak="0">
    <w:nsid w:val="335D4211"/>
    <w:multiLevelType w:val="hybridMultilevel"/>
    <w:tmpl w:val="69DC91FC"/>
    <w:lvl w:ilvl="0" w:tplc="0408000F">
      <w:start w:val="1"/>
      <w:numFmt w:val="decimal"/>
      <w:lvlText w:val="%1."/>
      <w:lvlJc w:val="left"/>
      <w:pPr>
        <w:ind w:left="720" w:hanging="360"/>
      </w:pPr>
      <w:rPr>
        <w:rFonts w:hint="default"/>
      </w:rPr>
    </w:lvl>
    <w:lvl w:ilvl="1" w:tplc="BA980684">
      <w:numFmt w:val="bullet"/>
      <w:lvlText w:val="•"/>
      <w:lvlJc w:val="left"/>
      <w:pPr>
        <w:ind w:left="1800" w:hanging="720"/>
      </w:pPr>
      <w:rPr>
        <w:rFonts w:ascii="Calibri" w:eastAsia="Times New Roman"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15:restartNumberingAfterBreak="0">
    <w:nsid w:val="38A26C32"/>
    <w:multiLevelType w:val="multilevel"/>
    <w:tmpl w:val="75CA22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3B3D4E63"/>
    <w:multiLevelType w:val="hybridMultilevel"/>
    <w:tmpl w:val="0658B172"/>
    <w:lvl w:ilvl="0" w:tplc="9552D4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B5D2009"/>
    <w:multiLevelType w:val="multilevel"/>
    <w:tmpl w:val="00000023"/>
    <w:lvl w:ilvl="0">
      <w:start w:val="1"/>
      <w:numFmt w:val="bullet"/>
      <w:lvlText w:val=""/>
      <w:lvlJc w:val="left"/>
      <w:pPr>
        <w:tabs>
          <w:tab w:val="num" w:pos="720"/>
        </w:tabs>
        <w:ind w:left="720" w:hanging="360"/>
      </w:pPr>
      <w:rPr>
        <w:rFonts w:ascii="Symbol" w:hAnsi="Symbol" w:hint="default"/>
        <w:b/>
        <w:i w:val="0"/>
        <w:sz w:val="22"/>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sz w:val="22"/>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b/>
        <w:i w:val="0"/>
        <w:sz w:val="20"/>
      </w:rPr>
    </w:lvl>
    <w:lvl w:ilvl="6">
      <w:start w:val="1"/>
      <w:numFmt w:val="bullet"/>
      <w:lvlText w:val=""/>
      <w:lvlJc w:val="left"/>
      <w:pPr>
        <w:tabs>
          <w:tab w:val="num" w:pos="2880"/>
        </w:tabs>
        <w:ind w:left="2880" w:hanging="360"/>
      </w:pPr>
      <w:rPr>
        <w:rFonts w:ascii="Symbol" w:hAnsi="Symbol" w:hint="default"/>
        <w:b w:val="0"/>
        <w:i w:val="0"/>
        <w:sz w:val="18"/>
      </w:rPr>
    </w:lvl>
    <w:lvl w:ilvl="7">
      <w:start w:val="1"/>
      <w:numFmt w:val="bullet"/>
      <w:lvlText w:val="◦"/>
      <w:lvlJc w:val="left"/>
      <w:pPr>
        <w:tabs>
          <w:tab w:val="num" w:pos="3240"/>
        </w:tabs>
        <w:ind w:left="3240" w:hanging="360"/>
      </w:pPr>
      <w:rPr>
        <w:rFonts w:ascii="OpenSymbol" w:hAnsi="OpenSymbol" w:hint="default"/>
        <w:b w:val="0"/>
        <w:i w:val="0"/>
        <w:sz w:val="18"/>
      </w:rPr>
    </w:lvl>
    <w:lvl w:ilvl="8">
      <w:start w:val="1"/>
      <w:numFmt w:val="bullet"/>
      <w:lvlText w:val="▪"/>
      <w:lvlJc w:val="left"/>
      <w:pPr>
        <w:tabs>
          <w:tab w:val="num" w:pos="3600"/>
        </w:tabs>
        <w:ind w:left="3600" w:hanging="360"/>
      </w:pPr>
      <w:rPr>
        <w:rFonts w:ascii="OpenSymbol" w:hAnsi="OpenSymbol" w:hint="default"/>
      </w:rPr>
    </w:lvl>
  </w:abstractNum>
  <w:abstractNum w:abstractNumId="69" w15:restartNumberingAfterBreak="0">
    <w:nsid w:val="3D9360F4"/>
    <w:multiLevelType w:val="hybridMultilevel"/>
    <w:tmpl w:val="8EB8AF80"/>
    <w:lvl w:ilvl="0" w:tplc="3898AE8A">
      <w:start w:val="1"/>
      <w:numFmt w:val="decimal"/>
      <w:lvlText w:val="%1)"/>
      <w:lvlJc w:val="left"/>
      <w:pPr>
        <w:ind w:left="879" w:hanging="339"/>
      </w:pPr>
      <w:rPr>
        <w:rFonts w:ascii="Calibri" w:eastAsia="Calibri" w:hAnsi="Calibri" w:cs="Calibri" w:hint="default"/>
        <w:b w:val="0"/>
        <w:bCs w:val="0"/>
        <w:i/>
        <w:iCs/>
        <w:w w:val="100"/>
        <w:sz w:val="22"/>
        <w:szCs w:val="22"/>
        <w:lang w:val="el-GR" w:eastAsia="en-US" w:bidi="ar-SA"/>
      </w:rPr>
    </w:lvl>
    <w:lvl w:ilvl="1" w:tplc="879CDE0E">
      <w:numFmt w:val="bullet"/>
      <w:lvlText w:val="•"/>
      <w:lvlJc w:val="left"/>
      <w:pPr>
        <w:ind w:left="1840" w:hanging="339"/>
      </w:pPr>
      <w:rPr>
        <w:rFonts w:hint="default"/>
        <w:lang w:val="el-GR" w:eastAsia="en-US" w:bidi="ar-SA"/>
      </w:rPr>
    </w:lvl>
    <w:lvl w:ilvl="2" w:tplc="64381B58">
      <w:numFmt w:val="bullet"/>
      <w:lvlText w:val="•"/>
      <w:lvlJc w:val="left"/>
      <w:pPr>
        <w:ind w:left="2801" w:hanging="339"/>
      </w:pPr>
      <w:rPr>
        <w:rFonts w:hint="default"/>
        <w:lang w:val="el-GR" w:eastAsia="en-US" w:bidi="ar-SA"/>
      </w:rPr>
    </w:lvl>
    <w:lvl w:ilvl="3" w:tplc="659472F4">
      <w:numFmt w:val="bullet"/>
      <w:lvlText w:val="•"/>
      <w:lvlJc w:val="left"/>
      <w:pPr>
        <w:ind w:left="3761" w:hanging="339"/>
      </w:pPr>
      <w:rPr>
        <w:rFonts w:hint="default"/>
        <w:lang w:val="el-GR" w:eastAsia="en-US" w:bidi="ar-SA"/>
      </w:rPr>
    </w:lvl>
    <w:lvl w:ilvl="4" w:tplc="9D66C238">
      <w:numFmt w:val="bullet"/>
      <w:lvlText w:val="•"/>
      <w:lvlJc w:val="left"/>
      <w:pPr>
        <w:ind w:left="4722" w:hanging="339"/>
      </w:pPr>
      <w:rPr>
        <w:rFonts w:hint="default"/>
        <w:lang w:val="el-GR" w:eastAsia="en-US" w:bidi="ar-SA"/>
      </w:rPr>
    </w:lvl>
    <w:lvl w:ilvl="5" w:tplc="8A7E7BDA">
      <w:numFmt w:val="bullet"/>
      <w:lvlText w:val="•"/>
      <w:lvlJc w:val="left"/>
      <w:pPr>
        <w:ind w:left="5683" w:hanging="339"/>
      </w:pPr>
      <w:rPr>
        <w:rFonts w:hint="default"/>
        <w:lang w:val="el-GR" w:eastAsia="en-US" w:bidi="ar-SA"/>
      </w:rPr>
    </w:lvl>
    <w:lvl w:ilvl="6" w:tplc="00A4E116">
      <w:numFmt w:val="bullet"/>
      <w:lvlText w:val="•"/>
      <w:lvlJc w:val="left"/>
      <w:pPr>
        <w:ind w:left="6643" w:hanging="339"/>
      </w:pPr>
      <w:rPr>
        <w:rFonts w:hint="default"/>
        <w:lang w:val="el-GR" w:eastAsia="en-US" w:bidi="ar-SA"/>
      </w:rPr>
    </w:lvl>
    <w:lvl w:ilvl="7" w:tplc="973452CE">
      <w:numFmt w:val="bullet"/>
      <w:lvlText w:val="•"/>
      <w:lvlJc w:val="left"/>
      <w:pPr>
        <w:ind w:left="7604" w:hanging="339"/>
      </w:pPr>
      <w:rPr>
        <w:rFonts w:hint="default"/>
        <w:lang w:val="el-GR" w:eastAsia="en-US" w:bidi="ar-SA"/>
      </w:rPr>
    </w:lvl>
    <w:lvl w:ilvl="8" w:tplc="1FD821AC">
      <w:numFmt w:val="bullet"/>
      <w:lvlText w:val="•"/>
      <w:lvlJc w:val="left"/>
      <w:pPr>
        <w:ind w:left="8565" w:hanging="339"/>
      </w:pPr>
      <w:rPr>
        <w:rFonts w:hint="default"/>
        <w:lang w:val="el-GR" w:eastAsia="en-US" w:bidi="ar-SA"/>
      </w:rPr>
    </w:lvl>
  </w:abstractNum>
  <w:abstractNum w:abstractNumId="70"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71" w15:restartNumberingAfterBreak="0">
    <w:nsid w:val="3EC42D01"/>
    <w:multiLevelType w:val="multilevel"/>
    <w:tmpl w:val="541E5AD4"/>
    <w:lvl w:ilvl="0">
      <w:start w:val="3"/>
      <w:numFmt w:val="decimal"/>
      <w:lvlText w:val="%1"/>
      <w:lvlJc w:val="left"/>
      <w:pPr>
        <w:ind w:left="523" w:hanging="416"/>
      </w:pPr>
      <w:rPr>
        <w:rFonts w:hint="default"/>
        <w:lang w:val="el-GR" w:eastAsia="el-GR" w:bidi="el-GR"/>
      </w:rPr>
    </w:lvl>
    <w:lvl w:ilvl="1">
      <w:start w:val="1"/>
      <w:numFmt w:val="decimal"/>
      <w:lvlText w:val="%1.%2"/>
      <w:lvlJc w:val="left"/>
      <w:pPr>
        <w:ind w:left="523" w:hanging="416"/>
      </w:pPr>
      <w:rPr>
        <w:rFonts w:asciiTheme="minorHAnsi" w:eastAsia="Tahoma" w:hAnsiTheme="minorHAnsi" w:cstheme="minorHAnsi" w:hint="default"/>
        <w:b/>
        <w:bCs/>
        <w:spacing w:val="-2"/>
        <w:w w:val="100"/>
        <w:sz w:val="22"/>
        <w:szCs w:val="22"/>
        <w:lang w:val="el-GR" w:eastAsia="el-GR" w:bidi="el-GR"/>
      </w:rPr>
    </w:lvl>
    <w:lvl w:ilvl="2">
      <w:numFmt w:val="bullet"/>
      <w:lvlText w:val=""/>
      <w:lvlJc w:val="left"/>
      <w:pPr>
        <w:ind w:left="828" w:hanging="360"/>
      </w:pPr>
      <w:rPr>
        <w:rFonts w:ascii="Symbol" w:eastAsia="Symbol" w:hAnsi="Symbol" w:cs="Symbol" w:hint="default"/>
        <w:w w:val="100"/>
        <w:sz w:val="22"/>
        <w:szCs w:val="22"/>
        <w:lang w:val="el-GR" w:eastAsia="el-GR" w:bidi="el-GR"/>
      </w:rPr>
    </w:lvl>
    <w:lvl w:ilvl="3">
      <w:numFmt w:val="bullet"/>
      <w:lvlText w:val="•"/>
      <w:lvlJc w:val="left"/>
      <w:pPr>
        <w:ind w:left="2825" w:hanging="360"/>
      </w:pPr>
      <w:rPr>
        <w:rFonts w:hint="default"/>
        <w:lang w:val="el-GR" w:eastAsia="el-GR" w:bidi="el-GR"/>
      </w:rPr>
    </w:lvl>
    <w:lvl w:ilvl="4">
      <w:numFmt w:val="bullet"/>
      <w:lvlText w:val="•"/>
      <w:lvlJc w:val="left"/>
      <w:pPr>
        <w:ind w:left="3828" w:hanging="360"/>
      </w:pPr>
      <w:rPr>
        <w:rFonts w:hint="default"/>
        <w:lang w:val="el-GR" w:eastAsia="el-GR" w:bidi="el-GR"/>
      </w:rPr>
    </w:lvl>
    <w:lvl w:ilvl="5">
      <w:numFmt w:val="bullet"/>
      <w:lvlText w:val="•"/>
      <w:lvlJc w:val="left"/>
      <w:pPr>
        <w:ind w:left="4831" w:hanging="360"/>
      </w:pPr>
      <w:rPr>
        <w:rFonts w:hint="default"/>
        <w:lang w:val="el-GR" w:eastAsia="el-GR" w:bidi="el-GR"/>
      </w:rPr>
    </w:lvl>
    <w:lvl w:ilvl="6">
      <w:numFmt w:val="bullet"/>
      <w:lvlText w:val="•"/>
      <w:lvlJc w:val="left"/>
      <w:pPr>
        <w:ind w:left="5834" w:hanging="360"/>
      </w:pPr>
      <w:rPr>
        <w:rFonts w:hint="default"/>
        <w:lang w:val="el-GR" w:eastAsia="el-GR" w:bidi="el-GR"/>
      </w:rPr>
    </w:lvl>
    <w:lvl w:ilvl="7">
      <w:numFmt w:val="bullet"/>
      <w:lvlText w:val="•"/>
      <w:lvlJc w:val="left"/>
      <w:pPr>
        <w:ind w:left="6837" w:hanging="360"/>
      </w:pPr>
      <w:rPr>
        <w:rFonts w:hint="default"/>
        <w:lang w:val="el-GR" w:eastAsia="el-GR" w:bidi="el-GR"/>
      </w:rPr>
    </w:lvl>
    <w:lvl w:ilvl="8">
      <w:numFmt w:val="bullet"/>
      <w:lvlText w:val="•"/>
      <w:lvlJc w:val="left"/>
      <w:pPr>
        <w:ind w:left="7840" w:hanging="360"/>
      </w:pPr>
      <w:rPr>
        <w:rFonts w:hint="default"/>
        <w:lang w:val="el-GR" w:eastAsia="el-GR" w:bidi="el-GR"/>
      </w:rPr>
    </w:lvl>
  </w:abstractNum>
  <w:abstractNum w:abstractNumId="72" w15:restartNumberingAfterBreak="0">
    <w:nsid w:val="40F77B0B"/>
    <w:multiLevelType w:val="hybridMultilevel"/>
    <w:tmpl w:val="4F6418F8"/>
    <w:lvl w:ilvl="0" w:tplc="04090001">
      <w:start w:val="1"/>
      <w:numFmt w:val="bullet"/>
      <w:lvlText w:val=""/>
      <w:lvlJc w:val="left"/>
      <w:pPr>
        <w:ind w:left="862" w:hanging="360"/>
      </w:pPr>
      <w:rPr>
        <w:rFonts w:ascii="Symbol" w:hAnsi="Symbol" w:hint="default"/>
        <w:b w:val="0"/>
        <w:bCs w:val="0"/>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73" w15:restartNumberingAfterBreak="0">
    <w:nsid w:val="422B212A"/>
    <w:multiLevelType w:val="multilevel"/>
    <w:tmpl w:val="E26E5524"/>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74" w15:restartNumberingAfterBreak="0">
    <w:nsid w:val="42DE7DA2"/>
    <w:multiLevelType w:val="multilevel"/>
    <w:tmpl w:val="10EEFE1A"/>
    <w:lvl w:ilvl="0">
      <w:start w:val="1"/>
      <w:numFmt w:val="upperRoman"/>
      <w:lvlText w:val="%1"/>
      <w:lvlJc w:val="left"/>
      <w:pPr>
        <w:ind w:left="889" w:hanging="577"/>
      </w:pPr>
      <w:rPr>
        <w:rFonts w:hint="default"/>
        <w:lang w:val="el-GR" w:eastAsia="en-US" w:bidi="ar-SA"/>
      </w:rPr>
    </w:lvl>
    <w:lvl w:ilvl="1">
      <w:start w:val="1"/>
      <w:numFmt w:val="decimal"/>
      <w:lvlText w:val="%1.%2"/>
      <w:lvlJc w:val="left"/>
      <w:pPr>
        <w:ind w:left="889" w:hanging="577"/>
      </w:pPr>
      <w:rPr>
        <w:rFonts w:hint="default"/>
        <w:lang w:val="el-GR" w:eastAsia="en-US" w:bidi="ar-SA"/>
      </w:rPr>
    </w:lvl>
    <w:lvl w:ilvl="2">
      <w:start w:val="1"/>
      <w:numFmt w:val="decimal"/>
      <w:lvlText w:val="%1.%2.%3"/>
      <w:lvlJc w:val="left"/>
      <w:pPr>
        <w:ind w:left="889" w:hanging="577"/>
      </w:pPr>
      <w:rPr>
        <w:rFonts w:ascii="Calibri" w:eastAsia="Calibri" w:hAnsi="Calibri" w:cs="Calibri" w:hint="default"/>
        <w:b/>
        <w:bCs/>
        <w:i w:val="0"/>
        <w:iCs w:val="0"/>
        <w:color w:val="001F5F"/>
        <w:spacing w:val="-1"/>
        <w:w w:val="100"/>
        <w:sz w:val="24"/>
        <w:szCs w:val="24"/>
        <w:lang w:val="el-GR" w:eastAsia="en-US" w:bidi="ar-SA"/>
      </w:rPr>
    </w:lvl>
    <w:lvl w:ilvl="3">
      <w:start w:val="1"/>
      <w:numFmt w:val="decimal"/>
      <w:lvlText w:val="%1.%2.%3.%4"/>
      <w:lvlJc w:val="left"/>
      <w:pPr>
        <w:ind w:left="1033" w:hanging="721"/>
      </w:pPr>
      <w:rPr>
        <w:rFonts w:ascii="Calibri" w:eastAsia="Calibri" w:hAnsi="Calibri" w:cs="Calibri" w:hint="default"/>
        <w:b/>
        <w:bCs/>
        <w:i w:val="0"/>
        <w:iCs w:val="0"/>
        <w:spacing w:val="-2"/>
        <w:w w:val="100"/>
        <w:sz w:val="22"/>
        <w:szCs w:val="22"/>
        <w:lang w:val="el-GR" w:eastAsia="en-US" w:bidi="ar-SA"/>
      </w:rPr>
    </w:lvl>
    <w:lvl w:ilvl="4">
      <w:start w:val="1"/>
      <w:numFmt w:val="decimal"/>
      <w:lvlText w:val="%1.%2.%3.%4.%5"/>
      <w:lvlJc w:val="left"/>
      <w:pPr>
        <w:ind w:left="1177" w:hanging="865"/>
      </w:pPr>
      <w:rPr>
        <w:rFonts w:ascii="Calibri" w:eastAsia="Calibri" w:hAnsi="Calibri" w:cs="Calibri" w:hint="default"/>
        <w:b/>
        <w:bCs/>
        <w:i w:val="0"/>
        <w:iCs w:val="0"/>
        <w:spacing w:val="-2"/>
        <w:w w:val="100"/>
        <w:sz w:val="22"/>
        <w:szCs w:val="22"/>
        <w:lang w:val="el-GR" w:eastAsia="en-US" w:bidi="ar-SA"/>
      </w:rPr>
    </w:lvl>
    <w:lvl w:ilvl="5">
      <w:numFmt w:val="bullet"/>
      <w:lvlText w:val=""/>
      <w:lvlJc w:val="left"/>
      <w:pPr>
        <w:ind w:left="312" w:hanging="360"/>
      </w:pPr>
      <w:rPr>
        <w:rFonts w:ascii="Symbol" w:eastAsia="Symbol" w:hAnsi="Symbol" w:cs="Symbol" w:hint="default"/>
        <w:b w:val="0"/>
        <w:bCs w:val="0"/>
        <w:i w:val="0"/>
        <w:iCs w:val="0"/>
        <w:w w:val="100"/>
        <w:sz w:val="22"/>
        <w:szCs w:val="22"/>
        <w:lang w:val="el-GR" w:eastAsia="en-US" w:bidi="ar-SA"/>
      </w:rPr>
    </w:lvl>
    <w:lvl w:ilvl="6">
      <w:numFmt w:val="bullet"/>
      <w:lvlText w:val="•"/>
      <w:lvlJc w:val="left"/>
      <w:pPr>
        <w:ind w:left="4282" w:hanging="360"/>
      </w:pPr>
      <w:rPr>
        <w:rFonts w:hint="default"/>
        <w:lang w:val="el-GR" w:eastAsia="en-US" w:bidi="ar-SA"/>
      </w:rPr>
    </w:lvl>
    <w:lvl w:ilvl="7">
      <w:numFmt w:val="bullet"/>
      <w:lvlText w:val="•"/>
      <w:lvlJc w:val="left"/>
      <w:pPr>
        <w:ind w:left="5833" w:hanging="360"/>
      </w:pPr>
      <w:rPr>
        <w:rFonts w:hint="default"/>
        <w:lang w:val="el-GR" w:eastAsia="en-US" w:bidi="ar-SA"/>
      </w:rPr>
    </w:lvl>
    <w:lvl w:ilvl="8">
      <w:numFmt w:val="bullet"/>
      <w:lvlText w:val="•"/>
      <w:lvlJc w:val="left"/>
      <w:pPr>
        <w:ind w:left="7384" w:hanging="360"/>
      </w:pPr>
      <w:rPr>
        <w:rFonts w:hint="default"/>
        <w:lang w:val="el-GR" w:eastAsia="en-US" w:bidi="ar-SA"/>
      </w:rPr>
    </w:lvl>
  </w:abstractNum>
  <w:abstractNum w:abstractNumId="75" w15:restartNumberingAfterBreak="0">
    <w:nsid w:val="43641F3A"/>
    <w:multiLevelType w:val="hybridMultilevel"/>
    <w:tmpl w:val="9C18B0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15:restartNumberingAfterBreak="0">
    <w:nsid w:val="44071370"/>
    <w:multiLevelType w:val="multilevel"/>
    <w:tmpl w:val="B7A015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7" w15:restartNumberingAfterBreak="0">
    <w:nsid w:val="45185FFB"/>
    <w:multiLevelType w:val="multilevel"/>
    <w:tmpl w:val="E2A0CF92"/>
    <w:lvl w:ilvl="0">
      <w:start w:val="1"/>
      <w:numFmt w:val="decimal"/>
      <w:lvlText w:val="%1"/>
      <w:lvlJc w:val="left"/>
      <w:pPr>
        <w:ind w:left="522" w:hanging="415"/>
      </w:pPr>
      <w:rPr>
        <w:rFonts w:hint="default"/>
        <w:lang w:val="el-GR" w:eastAsia="el-GR" w:bidi="el-GR"/>
      </w:rPr>
    </w:lvl>
    <w:lvl w:ilvl="1">
      <w:start w:val="1"/>
      <w:numFmt w:val="decimal"/>
      <w:lvlText w:val="%1.%2"/>
      <w:lvlJc w:val="left"/>
      <w:pPr>
        <w:ind w:left="522" w:hanging="415"/>
      </w:pPr>
      <w:rPr>
        <w:rFonts w:asciiTheme="minorHAnsi" w:eastAsia="Tahoma" w:hAnsiTheme="minorHAnsi" w:cstheme="minorHAnsi" w:hint="default"/>
        <w:b/>
        <w:bCs/>
        <w:spacing w:val="-2"/>
        <w:w w:val="100"/>
        <w:sz w:val="22"/>
        <w:szCs w:val="22"/>
        <w:lang w:val="el-GR" w:eastAsia="el-GR" w:bidi="el-GR"/>
      </w:rPr>
    </w:lvl>
    <w:lvl w:ilvl="2">
      <w:numFmt w:val="bullet"/>
      <w:lvlText w:val=""/>
      <w:lvlJc w:val="left"/>
      <w:pPr>
        <w:ind w:left="713" w:hanging="284"/>
      </w:pPr>
      <w:rPr>
        <w:rFonts w:ascii="Symbol" w:eastAsia="Symbol" w:hAnsi="Symbol" w:cs="Symbol" w:hint="default"/>
        <w:w w:val="100"/>
        <w:sz w:val="22"/>
        <w:szCs w:val="22"/>
        <w:lang w:val="el-GR" w:eastAsia="el-GR" w:bidi="el-GR"/>
      </w:rPr>
    </w:lvl>
    <w:lvl w:ilvl="3">
      <w:numFmt w:val="bullet"/>
      <w:lvlText w:val="•"/>
      <w:lvlJc w:val="left"/>
      <w:pPr>
        <w:ind w:left="2748" w:hanging="284"/>
      </w:pPr>
      <w:rPr>
        <w:rFonts w:hint="default"/>
        <w:lang w:val="el-GR" w:eastAsia="el-GR" w:bidi="el-GR"/>
      </w:rPr>
    </w:lvl>
    <w:lvl w:ilvl="4">
      <w:numFmt w:val="bullet"/>
      <w:lvlText w:val="•"/>
      <w:lvlJc w:val="left"/>
      <w:pPr>
        <w:ind w:left="3762" w:hanging="284"/>
      </w:pPr>
      <w:rPr>
        <w:rFonts w:hint="default"/>
        <w:lang w:val="el-GR" w:eastAsia="el-GR" w:bidi="el-GR"/>
      </w:rPr>
    </w:lvl>
    <w:lvl w:ilvl="5">
      <w:numFmt w:val="bullet"/>
      <w:lvlText w:val="•"/>
      <w:lvlJc w:val="left"/>
      <w:pPr>
        <w:ind w:left="4776" w:hanging="284"/>
      </w:pPr>
      <w:rPr>
        <w:rFonts w:hint="default"/>
        <w:lang w:val="el-GR" w:eastAsia="el-GR" w:bidi="el-GR"/>
      </w:rPr>
    </w:lvl>
    <w:lvl w:ilvl="6">
      <w:numFmt w:val="bullet"/>
      <w:lvlText w:val="•"/>
      <w:lvlJc w:val="left"/>
      <w:pPr>
        <w:ind w:left="5790" w:hanging="284"/>
      </w:pPr>
      <w:rPr>
        <w:rFonts w:hint="default"/>
        <w:lang w:val="el-GR" w:eastAsia="el-GR" w:bidi="el-GR"/>
      </w:rPr>
    </w:lvl>
    <w:lvl w:ilvl="7">
      <w:numFmt w:val="bullet"/>
      <w:lvlText w:val="•"/>
      <w:lvlJc w:val="left"/>
      <w:pPr>
        <w:ind w:left="6804" w:hanging="284"/>
      </w:pPr>
      <w:rPr>
        <w:rFonts w:hint="default"/>
        <w:lang w:val="el-GR" w:eastAsia="el-GR" w:bidi="el-GR"/>
      </w:rPr>
    </w:lvl>
    <w:lvl w:ilvl="8">
      <w:numFmt w:val="bullet"/>
      <w:lvlText w:val="•"/>
      <w:lvlJc w:val="left"/>
      <w:pPr>
        <w:ind w:left="7818" w:hanging="284"/>
      </w:pPr>
      <w:rPr>
        <w:rFonts w:hint="default"/>
        <w:lang w:val="el-GR" w:eastAsia="el-GR" w:bidi="el-GR"/>
      </w:rPr>
    </w:lvl>
  </w:abstractNum>
  <w:abstractNum w:abstractNumId="78" w15:restartNumberingAfterBreak="0">
    <w:nsid w:val="45EF1B37"/>
    <w:multiLevelType w:val="multilevel"/>
    <w:tmpl w:val="A6CC87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463348E1"/>
    <w:multiLevelType w:val="hybridMultilevel"/>
    <w:tmpl w:val="25D8502E"/>
    <w:lvl w:ilvl="0" w:tplc="04080003">
      <w:start w:val="1"/>
      <w:numFmt w:val="bullet"/>
      <w:lvlText w:val="o"/>
      <w:lvlJc w:val="left"/>
      <w:pPr>
        <w:ind w:left="862" w:hanging="360"/>
      </w:pPr>
      <w:rPr>
        <w:rFonts w:ascii="Courier New" w:hAnsi="Courier New" w:cs="Courier New" w:hint="default"/>
        <w:b w:val="0"/>
        <w:bCs w:val="0"/>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80" w15:restartNumberingAfterBreak="0">
    <w:nsid w:val="465B4FB4"/>
    <w:multiLevelType w:val="multilevel"/>
    <w:tmpl w:val="BF5816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46B831E8"/>
    <w:multiLevelType w:val="multilevel"/>
    <w:tmpl w:val="9C669C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47FD7F8C"/>
    <w:multiLevelType w:val="multilevel"/>
    <w:tmpl w:val="E1AC2E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3" w15:restartNumberingAfterBreak="0">
    <w:nsid w:val="48814409"/>
    <w:multiLevelType w:val="hybridMultilevel"/>
    <w:tmpl w:val="86EA4022"/>
    <w:lvl w:ilvl="0" w:tplc="04080001">
      <w:start w:val="1"/>
      <w:numFmt w:val="bullet"/>
      <w:lvlText w:val=""/>
      <w:lvlJc w:val="left"/>
      <w:pPr>
        <w:ind w:left="1077" w:hanging="360"/>
      </w:pPr>
      <w:rPr>
        <w:rFonts w:ascii="Symbol" w:hAnsi="Symbol" w:hint="default"/>
      </w:rPr>
    </w:lvl>
    <w:lvl w:ilvl="1" w:tplc="04090003">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84" w15:restartNumberingAfterBreak="0">
    <w:nsid w:val="49800604"/>
    <w:multiLevelType w:val="hybridMultilevel"/>
    <w:tmpl w:val="66B0E5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9C541FE"/>
    <w:multiLevelType w:val="multilevel"/>
    <w:tmpl w:val="72407CC0"/>
    <w:lvl w:ilvl="0">
      <w:start w:val="1"/>
      <mc:AlternateContent>
        <mc:Choice Requires="w14">
          <w:numFmt w:val="custom" w:format="α, β, γ, ..."/>
        </mc:Choice>
        <mc:Fallback>
          <w:numFmt w:val="decimal"/>
        </mc:Fallback>
      </mc:AlternateContent>
      <w:lvlText w:val="%1)"/>
      <w:lvlJc w:val="righ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6" w15:restartNumberingAfterBreak="0">
    <w:nsid w:val="4B85679A"/>
    <w:multiLevelType w:val="hybridMultilevel"/>
    <w:tmpl w:val="68027362"/>
    <w:lvl w:ilvl="0" w:tplc="5BD4646E">
      <w:start w:val="1"/>
      <w:numFmt w:val="upperRoman"/>
      <w:lvlText w:val="%1."/>
      <w:lvlJc w:val="left"/>
      <w:pPr>
        <w:ind w:left="1080" w:hanging="72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7" w15:restartNumberingAfterBreak="0">
    <w:nsid w:val="4BD85264"/>
    <w:multiLevelType w:val="multilevel"/>
    <w:tmpl w:val="443868F8"/>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heme="minorHAnsi" w:hAnsiTheme="minorHAnsi" w:cstheme="minorHAnsi" w:hint="default"/>
        <w:b/>
        <w:bCs/>
        <w:i w:val="0"/>
        <w:color w:val="auto"/>
      </w:rPr>
    </w:lvl>
    <w:lvl w:ilvl="4">
      <w:start w:val="1"/>
      <w:numFmt w:val="decimal"/>
      <w:lvlText w:val="%1.%2.%3.%4.%5"/>
      <w:lvlJc w:val="left"/>
      <w:pPr>
        <w:ind w:left="1008" w:hanging="1008"/>
      </w:pPr>
      <w:rPr>
        <w:b/>
        <w:bCs/>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8" w15:restartNumberingAfterBreak="0">
    <w:nsid w:val="4BE30528"/>
    <w:multiLevelType w:val="hybridMultilevel"/>
    <w:tmpl w:val="CA1E88D4"/>
    <w:lvl w:ilvl="0" w:tplc="9E2A2368">
      <w:start w:val="1"/>
      <w:numFmt w:val="decimal"/>
      <w:lvlText w:val="%1."/>
      <w:lvlJc w:val="left"/>
      <w:pPr>
        <w:ind w:left="859" w:hanging="360"/>
      </w:pPr>
      <w:rPr>
        <w:b/>
        <w:bCs/>
        <w:sz w:val="18"/>
        <w:szCs w:val="18"/>
      </w:rPr>
    </w:lvl>
    <w:lvl w:ilvl="1" w:tplc="FFFFFFFF" w:tentative="1">
      <w:start w:val="1"/>
      <w:numFmt w:val="lowerLetter"/>
      <w:lvlText w:val="%2."/>
      <w:lvlJc w:val="left"/>
      <w:pPr>
        <w:ind w:left="1579" w:hanging="360"/>
      </w:pPr>
    </w:lvl>
    <w:lvl w:ilvl="2" w:tplc="FFFFFFFF" w:tentative="1">
      <w:start w:val="1"/>
      <w:numFmt w:val="lowerRoman"/>
      <w:lvlText w:val="%3."/>
      <w:lvlJc w:val="right"/>
      <w:pPr>
        <w:ind w:left="2299" w:hanging="180"/>
      </w:pPr>
    </w:lvl>
    <w:lvl w:ilvl="3" w:tplc="FFFFFFFF" w:tentative="1">
      <w:start w:val="1"/>
      <w:numFmt w:val="decimal"/>
      <w:lvlText w:val="%4."/>
      <w:lvlJc w:val="left"/>
      <w:pPr>
        <w:ind w:left="3019" w:hanging="360"/>
      </w:pPr>
    </w:lvl>
    <w:lvl w:ilvl="4" w:tplc="FFFFFFFF" w:tentative="1">
      <w:start w:val="1"/>
      <w:numFmt w:val="lowerLetter"/>
      <w:lvlText w:val="%5."/>
      <w:lvlJc w:val="left"/>
      <w:pPr>
        <w:ind w:left="3739" w:hanging="360"/>
      </w:pPr>
    </w:lvl>
    <w:lvl w:ilvl="5" w:tplc="FFFFFFFF" w:tentative="1">
      <w:start w:val="1"/>
      <w:numFmt w:val="lowerRoman"/>
      <w:lvlText w:val="%6."/>
      <w:lvlJc w:val="right"/>
      <w:pPr>
        <w:ind w:left="4459" w:hanging="180"/>
      </w:pPr>
    </w:lvl>
    <w:lvl w:ilvl="6" w:tplc="FFFFFFFF" w:tentative="1">
      <w:start w:val="1"/>
      <w:numFmt w:val="decimal"/>
      <w:lvlText w:val="%7."/>
      <w:lvlJc w:val="left"/>
      <w:pPr>
        <w:ind w:left="5179" w:hanging="360"/>
      </w:pPr>
    </w:lvl>
    <w:lvl w:ilvl="7" w:tplc="FFFFFFFF" w:tentative="1">
      <w:start w:val="1"/>
      <w:numFmt w:val="lowerLetter"/>
      <w:lvlText w:val="%8."/>
      <w:lvlJc w:val="left"/>
      <w:pPr>
        <w:ind w:left="5899" w:hanging="360"/>
      </w:pPr>
    </w:lvl>
    <w:lvl w:ilvl="8" w:tplc="FFFFFFFF" w:tentative="1">
      <w:start w:val="1"/>
      <w:numFmt w:val="lowerRoman"/>
      <w:lvlText w:val="%9."/>
      <w:lvlJc w:val="right"/>
      <w:pPr>
        <w:ind w:left="6619" w:hanging="180"/>
      </w:pPr>
    </w:lvl>
  </w:abstractNum>
  <w:abstractNum w:abstractNumId="89" w15:restartNumberingAfterBreak="0">
    <w:nsid w:val="4D464E89"/>
    <w:multiLevelType w:val="multilevel"/>
    <w:tmpl w:val="515A5B7A"/>
    <w:lvl w:ilvl="0">
      <w:start w:val="1"/>
      <w:numFmt w:val="decimal"/>
      <w:lvlText w:val="%1"/>
      <w:lvlJc w:val="left"/>
      <w:pPr>
        <w:ind w:left="312" w:hanging="721"/>
      </w:pPr>
      <w:rPr>
        <w:rFonts w:hint="default"/>
        <w:lang w:val="el-GR" w:eastAsia="en-US" w:bidi="ar-SA"/>
      </w:rPr>
    </w:lvl>
    <w:lvl w:ilvl="1">
      <w:start w:val="1"/>
      <w:numFmt w:val="decimal"/>
      <w:lvlText w:val="%1.%2"/>
      <w:lvlJc w:val="left"/>
      <w:pPr>
        <w:ind w:left="312" w:hanging="721"/>
      </w:pPr>
      <w:rPr>
        <w:rFonts w:ascii="Calibri" w:eastAsia="Calibri" w:hAnsi="Calibri" w:cs="Calibri" w:hint="default"/>
        <w:b w:val="0"/>
        <w:bCs w:val="0"/>
        <w:i w:val="0"/>
        <w:iCs w:val="0"/>
        <w:spacing w:val="-1"/>
        <w:w w:val="100"/>
        <w:sz w:val="22"/>
        <w:szCs w:val="22"/>
        <w:u w:val="single" w:color="000000"/>
        <w:lang w:val="el-GR" w:eastAsia="en-US" w:bidi="ar-SA"/>
      </w:rPr>
    </w:lvl>
    <w:lvl w:ilvl="2">
      <w:numFmt w:val="bullet"/>
      <w:lvlText w:val=""/>
      <w:lvlJc w:val="left"/>
      <w:pPr>
        <w:ind w:left="1033" w:hanging="360"/>
      </w:pPr>
      <w:rPr>
        <w:rFonts w:ascii="Symbol" w:eastAsia="Symbol" w:hAnsi="Symbol" w:cs="Symbol" w:hint="default"/>
        <w:b w:val="0"/>
        <w:bCs w:val="0"/>
        <w:i w:val="0"/>
        <w:iCs w:val="0"/>
        <w:w w:val="100"/>
        <w:sz w:val="22"/>
        <w:szCs w:val="22"/>
        <w:lang w:val="el-GR" w:eastAsia="en-US" w:bidi="ar-SA"/>
      </w:rPr>
    </w:lvl>
    <w:lvl w:ilvl="3">
      <w:numFmt w:val="bullet"/>
      <w:lvlText w:val="•"/>
      <w:lvlJc w:val="left"/>
      <w:pPr>
        <w:ind w:left="3139" w:hanging="360"/>
      </w:pPr>
      <w:rPr>
        <w:rFonts w:hint="default"/>
        <w:lang w:val="el-GR" w:eastAsia="en-US" w:bidi="ar-SA"/>
      </w:rPr>
    </w:lvl>
    <w:lvl w:ilvl="4">
      <w:numFmt w:val="bullet"/>
      <w:lvlText w:val="•"/>
      <w:lvlJc w:val="left"/>
      <w:pPr>
        <w:ind w:left="4188" w:hanging="360"/>
      </w:pPr>
      <w:rPr>
        <w:rFonts w:hint="default"/>
        <w:lang w:val="el-GR" w:eastAsia="en-US" w:bidi="ar-SA"/>
      </w:rPr>
    </w:lvl>
    <w:lvl w:ilvl="5">
      <w:numFmt w:val="bullet"/>
      <w:lvlText w:val="•"/>
      <w:lvlJc w:val="left"/>
      <w:pPr>
        <w:ind w:left="5238" w:hanging="360"/>
      </w:pPr>
      <w:rPr>
        <w:rFonts w:hint="default"/>
        <w:lang w:val="el-GR" w:eastAsia="en-US" w:bidi="ar-SA"/>
      </w:rPr>
    </w:lvl>
    <w:lvl w:ilvl="6">
      <w:numFmt w:val="bullet"/>
      <w:lvlText w:val="•"/>
      <w:lvlJc w:val="left"/>
      <w:pPr>
        <w:ind w:left="6288" w:hanging="360"/>
      </w:pPr>
      <w:rPr>
        <w:rFonts w:hint="default"/>
        <w:lang w:val="el-GR" w:eastAsia="en-US" w:bidi="ar-SA"/>
      </w:rPr>
    </w:lvl>
    <w:lvl w:ilvl="7">
      <w:numFmt w:val="bullet"/>
      <w:lvlText w:val="•"/>
      <w:lvlJc w:val="left"/>
      <w:pPr>
        <w:ind w:left="7337" w:hanging="360"/>
      </w:pPr>
      <w:rPr>
        <w:rFonts w:hint="default"/>
        <w:lang w:val="el-GR" w:eastAsia="en-US" w:bidi="ar-SA"/>
      </w:rPr>
    </w:lvl>
    <w:lvl w:ilvl="8">
      <w:numFmt w:val="bullet"/>
      <w:lvlText w:val="•"/>
      <w:lvlJc w:val="left"/>
      <w:pPr>
        <w:ind w:left="8387" w:hanging="360"/>
      </w:pPr>
      <w:rPr>
        <w:rFonts w:hint="default"/>
        <w:lang w:val="el-GR" w:eastAsia="en-US" w:bidi="ar-SA"/>
      </w:rPr>
    </w:lvl>
  </w:abstractNum>
  <w:abstractNum w:abstractNumId="90" w15:restartNumberingAfterBreak="0">
    <w:nsid w:val="4E612494"/>
    <w:multiLevelType w:val="hybridMultilevel"/>
    <w:tmpl w:val="E2CA20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1" w15:restartNumberingAfterBreak="0">
    <w:nsid w:val="4F083EAF"/>
    <w:multiLevelType w:val="multilevel"/>
    <w:tmpl w:val="F33E34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5019086A"/>
    <w:multiLevelType w:val="multilevel"/>
    <w:tmpl w:val="024EE0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3" w15:restartNumberingAfterBreak="0">
    <w:nsid w:val="5039618D"/>
    <w:multiLevelType w:val="hybridMultilevel"/>
    <w:tmpl w:val="72767D2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4" w15:restartNumberingAfterBreak="0">
    <w:nsid w:val="5047731B"/>
    <w:multiLevelType w:val="hybridMultilevel"/>
    <w:tmpl w:val="76BC96FA"/>
    <w:lvl w:ilvl="0" w:tplc="9B5E0310">
      <w:start w:val="1"/>
      <w:numFmt w:val="decimal"/>
      <w:lvlText w:val="%1."/>
      <w:lvlJc w:val="left"/>
      <w:pPr>
        <w:ind w:left="720" w:hanging="360"/>
      </w:pPr>
      <w:rPr>
        <w:rFonts w:hint="default"/>
        <w:b w:val="0"/>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5" w15:restartNumberingAfterBreak="0">
    <w:nsid w:val="50657FE8"/>
    <w:multiLevelType w:val="hybridMultilevel"/>
    <w:tmpl w:val="C79E99BE"/>
    <w:lvl w:ilvl="0" w:tplc="FD0C5808">
      <w:start w:val="1"/>
      <w:numFmt w:val="decimal"/>
      <w:lvlText w:val="%1."/>
      <w:lvlJc w:val="left"/>
      <w:pPr>
        <w:ind w:left="1068"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507F6E2C"/>
    <w:multiLevelType w:val="multilevel"/>
    <w:tmpl w:val="D304EE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7" w15:restartNumberingAfterBreak="0">
    <w:nsid w:val="50842730"/>
    <w:multiLevelType w:val="hybridMultilevel"/>
    <w:tmpl w:val="0C8E04A0"/>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D2208F9E">
      <w:start w:val="1"/>
      <w:numFmt w:val="decimal"/>
      <w:lvlText w:val="%3."/>
      <w:lvlJc w:val="left"/>
      <w:pPr>
        <w:tabs>
          <w:tab w:val="num" w:pos="2160"/>
        </w:tabs>
        <w:ind w:left="2160" w:hanging="360"/>
      </w:pPr>
      <w:rPr>
        <w:rFonts w:hint="default"/>
        <w:sz w:val="22"/>
        <w:szCs w:val="22"/>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54725433"/>
    <w:multiLevelType w:val="hybridMultilevel"/>
    <w:tmpl w:val="6ADCDC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0" w15:restartNumberingAfterBreak="0">
    <w:nsid w:val="54D0082D"/>
    <w:multiLevelType w:val="hybridMultilevel"/>
    <w:tmpl w:val="CE565DEC"/>
    <w:lvl w:ilvl="0" w:tplc="FFFFFFFF">
      <w:start w:val="1"/>
      <w:numFmt w:val="decimal"/>
      <w:lvlText w:val="%1."/>
      <w:lvlJc w:val="left"/>
      <w:pPr>
        <w:ind w:left="473" w:hanging="360"/>
      </w:pPr>
      <w:rPr>
        <w:rFonts w:cs="Times New Roman"/>
      </w:rPr>
    </w:lvl>
    <w:lvl w:ilvl="1" w:tplc="FFFFFFFF">
      <w:start w:val="1"/>
      <w:numFmt w:val="lowerLetter"/>
      <w:lvlText w:val="%2."/>
      <w:lvlJc w:val="left"/>
      <w:pPr>
        <w:ind w:left="1193" w:hanging="360"/>
      </w:pPr>
      <w:rPr>
        <w:rFonts w:cs="Times New Roman"/>
      </w:rPr>
    </w:lvl>
    <w:lvl w:ilvl="2" w:tplc="FFFFFFFF">
      <w:start w:val="1"/>
      <w:numFmt w:val="lowerRoman"/>
      <w:lvlText w:val="%3."/>
      <w:lvlJc w:val="right"/>
      <w:pPr>
        <w:ind w:left="1913" w:hanging="180"/>
      </w:pPr>
      <w:rPr>
        <w:rFonts w:cs="Times New Roman"/>
      </w:rPr>
    </w:lvl>
    <w:lvl w:ilvl="3" w:tplc="FFFFFFFF">
      <w:start w:val="1"/>
      <w:numFmt w:val="decimal"/>
      <w:lvlText w:val="%4."/>
      <w:lvlJc w:val="left"/>
      <w:pPr>
        <w:ind w:left="2633" w:hanging="360"/>
      </w:pPr>
      <w:rPr>
        <w:rFonts w:cs="Times New Roman"/>
      </w:rPr>
    </w:lvl>
    <w:lvl w:ilvl="4" w:tplc="FFFFFFFF">
      <w:start w:val="1"/>
      <w:numFmt w:val="lowerLetter"/>
      <w:lvlText w:val="%5."/>
      <w:lvlJc w:val="left"/>
      <w:pPr>
        <w:ind w:left="3353" w:hanging="360"/>
      </w:pPr>
      <w:rPr>
        <w:rFonts w:cs="Times New Roman"/>
      </w:rPr>
    </w:lvl>
    <w:lvl w:ilvl="5" w:tplc="FFFFFFFF">
      <w:start w:val="1"/>
      <w:numFmt w:val="lowerRoman"/>
      <w:lvlText w:val="%6."/>
      <w:lvlJc w:val="right"/>
      <w:pPr>
        <w:ind w:left="4073" w:hanging="180"/>
      </w:pPr>
      <w:rPr>
        <w:rFonts w:cs="Times New Roman"/>
      </w:rPr>
    </w:lvl>
    <w:lvl w:ilvl="6" w:tplc="FFFFFFFF">
      <w:start w:val="1"/>
      <w:numFmt w:val="decimal"/>
      <w:lvlText w:val="%7."/>
      <w:lvlJc w:val="left"/>
      <w:pPr>
        <w:ind w:left="4793" w:hanging="360"/>
      </w:pPr>
      <w:rPr>
        <w:rFonts w:cs="Times New Roman"/>
      </w:rPr>
    </w:lvl>
    <w:lvl w:ilvl="7" w:tplc="FFFFFFFF">
      <w:start w:val="1"/>
      <w:numFmt w:val="lowerLetter"/>
      <w:lvlText w:val="%8."/>
      <w:lvlJc w:val="left"/>
      <w:pPr>
        <w:ind w:left="5513" w:hanging="360"/>
      </w:pPr>
      <w:rPr>
        <w:rFonts w:cs="Times New Roman"/>
      </w:rPr>
    </w:lvl>
    <w:lvl w:ilvl="8" w:tplc="FFFFFFFF">
      <w:start w:val="1"/>
      <w:numFmt w:val="lowerRoman"/>
      <w:lvlText w:val="%9."/>
      <w:lvlJc w:val="right"/>
      <w:pPr>
        <w:ind w:left="6233" w:hanging="180"/>
      </w:pPr>
      <w:rPr>
        <w:rFonts w:cs="Times New Roman"/>
      </w:rPr>
    </w:lvl>
  </w:abstractNum>
  <w:abstractNum w:abstractNumId="101" w15:restartNumberingAfterBreak="0">
    <w:nsid w:val="550E3567"/>
    <w:multiLevelType w:val="hybridMultilevel"/>
    <w:tmpl w:val="FFFFFFFF"/>
    <w:lvl w:ilvl="0" w:tplc="20B2A362">
      <w:start w:val="1"/>
      <w:numFmt w:val="decimal"/>
      <w:lvlText w:val="%1."/>
      <w:lvlJc w:val="left"/>
      <w:pPr>
        <w:ind w:left="450" w:hanging="360"/>
      </w:pPr>
      <w:rPr>
        <w:rFonts w:ascii="Tahoma" w:hAnsi="Tahoma" w:cs="Tahoma"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2" w15:restartNumberingAfterBreak="0">
    <w:nsid w:val="5850375A"/>
    <w:multiLevelType w:val="hybridMultilevel"/>
    <w:tmpl w:val="BF104A32"/>
    <w:lvl w:ilvl="0" w:tplc="0408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58BD20AC"/>
    <w:multiLevelType w:val="hybridMultilevel"/>
    <w:tmpl w:val="43E05A88"/>
    <w:lvl w:ilvl="0" w:tplc="DEA60392">
      <w:start w:val="1"/>
      <w:numFmt w:val="decimal"/>
      <w:lvlText w:val="%1."/>
      <w:lvlJc w:val="left"/>
      <w:pPr>
        <w:ind w:left="1068"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598339AA"/>
    <w:multiLevelType w:val="hybridMultilevel"/>
    <w:tmpl w:val="EFBCB1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5" w15:restartNumberingAfterBreak="0">
    <w:nsid w:val="5D746A1F"/>
    <w:multiLevelType w:val="multilevel"/>
    <w:tmpl w:val="731EEAF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638"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106" w15:restartNumberingAfterBreak="0">
    <w:nsid w:val="5EE54317"/>
    <w:multiLevelType w:val="hybridMultilevel"/>
    <w:tmpl w:val="CEB6CC6E"/>
    <w:lvl w:ilvl="0" w:tplc="1E202668">
      <w:start w:val="1"/>
      <w:numFmt w:val="decimal"/>
      <w:lvlText w:val="%1."/>
      <w:lvlJc w:val="left"/>
      <w:pPr>
        <w:ind w:left="862" w:hanging="360"/>
      </w:pPr>
      <w:rPr>
        <w:b/>
        <w:bCs/>
      </w:r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107" w15:restartNumberingAfterBreak="0">
    <w:nsid w:val="610E2C2D"/>
    <w:multiLevelType w:val="multilevel"/>
    <w:tmpl w:val="CD2C8B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8" w15:restartNumberingAfterBreak="0">
    <w:nsid w:val="63CE31D8"/>
    <w:multiLevelType w:val="hybridMultilevel"/>
    <w:tmpl w:val="DC22A480"/>
    <w:lvl w:ilvl="0" w:tplc="6BB806E6">
      <w:numFmt w:val="bullet"/>
      <w:lvlText w:val=""/>
      <w:lvlJc w:val="left"/>
      <w:pPr>
        <w:ind w:left="1833" w:hanging="360"/>
      </w:pPr>
      <w:rPr>
        <w:rFonts w:ascii="Symbol" w:eastAsia="Symbol" w:hAnsi="Symbol" w:cs="Symbol" w:hint="default"/>
        <w:w w:val="100"/>
        <w:sz w:val="22"/>
        <w:szCs w:val="22"/>
        <w:lang w:val="el-GR" w:eastAsia="el-GR" w:bidi="el-GR"/>
      </w:rPr>
    </w:lvl>
    <w:lvl w:ilvl="1" w:tplc="237245B4">
      <w:numFmt w:val="bullet"/>
      <w:lvlText w:val=""/>
      <w:lvlJc w:val="left"/>
      <w:pPr>
        <w:ind w:left="2553" w:hanging="360"/>
      </w:pPr>
      <w:rPr>
        <w:rFonts w:ascii="Wingdings" w:eastAsia="Wingdings" w:hAnsi="Wingdings" w:cs="Wingdings" w:hint="default"/>
        <w:w w:val="100"/>
        <w:sz w:val="22"/>
        <w:szCs w:val="22"/>
        <w:lang w:val="el-GR" w:eastAsia="el-GR" w:bidi="el-GR"/>
      </w:rPr>
    </w:lvl>
    <w:lvl w:ilvl="2" w:tplc="74B01A3C">
      <w:numFmt w:val="bullet"/>
      <w:lvlText w:val="•"/>
      <w:lvlJc w:val="left"/>
      <w:pPr>
        <w:ind w:left="3440" w:hanging="360"/>
      </w:pPr>
      <w:rPr>
        <w:rFonts w:hint="default"/>
        <w:lang w:val="el-GR" w:eastAsia="el-GR" w:bidi="el-GR"/>
      </w:rPr>
    </w:lvl>
    <w:lvl w:ilvl="3" w:tplc="D1F0927C">
      <w:numFmt w:val="bullet"/>
      <w:lvlText w:val="•"/>
      <w:lvlJc w:val="left"/>
      <w:pPr>
        <w:ind w:left="4321" w:hanging="360"/>
      </w:pPr>
      <w:rPr>
        <w:rFonts w:hint="default"/>
        <w:lang w:val="el-GR" w:eastAsia="el-GR" w:bidi="el-GR"/>
      </w:rPr>
    </w:lvl>
    <w:lvl w:ilvl="4" w:tplc="0CA4632C">
      <w:numFmt w:val="bullet"/>
      <w:lvlText w:val="•"/>
      <w:lvlJc w:val="left"/>
      <w:pPr>
        <w:ind w:left="5202" w:hanging="360"/>
      </w:pPr>
      <w:rPr>
        <w:rFonts w:hint="default"/>
        <w:lang w:val="el-GR" w:eastAsia="el-GR" w:bidi="el-GR"/>
      </w:rPr>
    </w:lvl>
    <w:lvl w:ilvl="5" w:tplc="EA460950">
      <w:numFmt w:val="bullet"/>
      <w:lvlText w:val="•"/>
      <w:lvlJc w:val="left"/>
      <w:pPr>
        <w:ind w:left="6082" w:hanging="360"/>
      </w:pPr>
      <w:rPr>
        <w:rFonts w:hint="default"/>
        <w:lang w:val="el-GR" w:eastAsia="el-GR" w:bidi="el-GR"/>
      </w:rPr>
    </w:lvl>
    <w:lvl w:ilvl="6" w:tplc="B0F65AA4">
      <w:numFmt w:val="bullet"/>
      <w:lvlText w:val="•"/>
      <w:lvlJc w:val="left"/>
      <w:pPr>
        <w:ind w:left="6963" w:hanging="360"/>
      </w:pPr>
      <w:rPr>
        <w:rFonts w:hint="default"/>
        <w:lang w:val="el-GR" w:eastAsia="el-GR" w:bidi="el-GR"/>
      </w:rPr>
    </w:lvl>
    <w:lvl w:ilvl="7" w:tplc="D51E6818">
      <w:numFmt w:val="bullet"/>
      <w:lvlText w:val="•"/>
      <w:lvlJc w:val="left"/>
      <w:pPr>
        <w:ind w:left="7844" w:hanging="360"/>
      </w:pPr>
      <w:rPr>
        <w:rFonts w:hint="default"/>
        <w:lang w:val="el-GR" w:eastAsia="el-GR" w:bidi="el-GR"/>
      </w:rPr>
    </w:lvl>
    <w:lvl w:ilvl="8" w:tplc="D5DAA6E0">
      <w:numFmt w:val="bullet"/>
      <w:lvlText w:val="•"/>
      <w:lvlJc w:val="left"/>
      <w:pPr>
        <w:ind w:left="8724" w:hanging="360"/>
      </w:pPr>
      <w:rPr>
        <w:rFonts w:hint="default"/>
        <w:lang w:val="el-GR" w:eastAsia="el-GR" w:bidi="el-GR"/>
      </w:rPr>
    </w:lvl>
  </w:abstractNum>
  <w:abstractNum w:abstractNumId="109" w15:restartNumberingAfterBreak="0">
    <w:nsid w:val="647C3A7F"/>
    <w:multiLevelType w:val="multilevel"/>
    <w:tmpl w:val="E2A0CF92"/>
    <w:lvl w:ilvl="0">
      <w:start w:val="1"/>
      <w:numFmt w:val="decimal"/>
      <w:lvlText w:val="%1"/>
      <w:lvlJc w:val="left"/>
      <w:pPr>
        <w:ind w:left="522" w:hanging="415"/>
      </w:pPr>
      <w:rPr>
        <w:rFonts w:hint="default"/>
        <w:lang w:val="el-GR" w:eastAsia="el-GR" w:bidi="el-GR"/>
      </w:rPr>
    </w:lvl>
    <w:lvl w:ilvl="1">
      <w:start w:val="1"/>
      <w:numFmt w:val="decimal"/>
      <w:lvlText w:val="%1.%2"/>
      <w:lvlJc w:val="left"/>
      <w:pPr>
        <w:ind w:left="522" w:hanging="415"/>
      </w:pPr>
      <w:rPr>
        <w:rFonts w:asciiTheme="minorHAnsi" w:eastAsia="Tahoma" w:hAnsiTheme="minorHAnsi" w:cstheme="minorHAnsi" w:hint="default"/>
        <w:b/>
        <w:bCs/>
        <w:spacing w:val="-2"/>
        <w:w w:val="100"/>
        <w:sz w:val="22"/>
        <w:szCs w:val="22"/>
        <w:lang w:val="el-GR" w:eastAsia="el-GR" w:bidi="el-GR"/>
      </w:rPr>
    </w:lvl>
    <w:lvl w:ilvl="2">
      <w:numFmt w:val="bullet"/>
      <w:lvlText w:val=""/>
      <w:lvlJc w:val="left"/>
      <w:pPr>
        <w:ind w:left="713" w:hanging="284"/>
      </w:pPr>
      <w:rPr>
        <w:rFonts w:ascii="Symbol" w:eastAsia="Symbol" w:hAnsi="Symbol" w:cs="Symbol" w:hint="default"/>
        <w:w w:val="100"/>
        <w:sz w:val="22"/>
        <w:szCs w:val="22"/>
        <w:lang w:val="el-GR" w:eastAsia="el-GR" w:bidi="el-GR"/>
      </w:rPr>
    </w:lvl>
    <w:lvl w:ilvl="3">
      <w:numFmt w:val="bullet"/>
      <w:lvlText w:val="•"/>
      <w:lvlJc w:val="left"/>
      <w:pPr>
        <w:ind w:left="2748" w:hanging="284"/>
      </w:pPr>
      <w:rPr>
        <w:rFonts w:hint="default"/>
        <w:lang w:val="el-GR" w:eastAsia="el-GR" w:bidi="el-GR"/>
      </w:rPr>
    </w:lvl>
    <w:lvl w:ilvl="4">
      <w:numFmt w:val="bullet"/>
      <w:lvlText w:val="•"/>
      <w:lvlJc w:val="left"/>
      <w:pPr>
        <w:ind w:left="3762" w:hanging="284"/>
      </w:pPr>
      <w:rPr>
        <w:rFonts w:hint="default"/>
        <w:lang w:val="el-GR" w:eastAsia="el-GR" w:bidi="el-GR"/>
      </w:rPr>
    </w:lvl>
    <w:lvl w:ilvl="5">
      <w:numFmt w:val="bullet"/>
      <w:lvlText w:val="•"/>
      <w:lvlJc w:val="left"/>
      <w:pPr>
        <w:ind w:left="4776" w:hanging="284"/>
      </w:pPr>
      <w:rPr>
        <w:rFonts w:hint="default"/>
        <w:lang w:val="el-GR" w:eastAsia="el-GR" w:bidi="el-GR"/>
      </w:rPr>
    </w:lvl>
    <w:lvl w:ilvl="6">
      <w:numFmt w:val="bullet"/>
      <w:lvlText w:val="•"/>
      <w:lvlJc w:val="left"/>
      <w:pPr>
        <w:ind w:left="5790" w:hanging="284"/>
      </w:pPr>
      <w:rPr>
        <w:rFonts w:hint="default"/>
        <w:lang w:val="el-GR" w:eastAsia="el-GR" w:bidi="el-GR"/>
      </w:rPr>
    </w:lvl>
    <w:lvl w:ilvl="7">
      <w:numFmt w:val="bullet"/>
      <w:lvlText w:val="•"/>
      <w:lvlJc w:val="left"/>
      <w:pPr>
        <w:ind w:left="6804" w:hanging="284"/>
      </w:pPr>
      <w:rPr>
        <w:rFonts w:hint="default"/>
        <w:lang w:val="el-GR" w:eastAsia="el-GR" w:bidi="el-GR"/>
      </w:rPr>
    </w:lvl>
    <w:lvl w:ilvl="8">
      <w:numFmt w:val="bullet"/>
      <w:lvlText w:val="•"/>
      <w:lvlJc w:val="left"/>
      <w:pPr>
        <w:ind w:left="7818" w:hanging="284"/>
      </w:pPr>
      <w:rPr>
        <w:rFonts w:hint="default"/>
        <w:lang w:val="el-GR" w:eastAsia="el-GR" w:bidi="el-GR"/>
      </w:rPr>
    </w:lvl>
  </w:abstractNum>
  <w:abstractNum w:abstractNumId="110" w15:restartNumberingAfterBreak="0">
    <w:nsid w:val="65122833"/>
    <w:multiLevelType w:val="multilevel"/>
    <w:tmpl w:val="B25AD1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1" w15:restartNumberingAfterBreak="0">
    <w:nsid w:val="660F1802"/>
    <w:multiLevelType w:val="hybridMultilevel"/>
    <w:tmpl w:val="6E66B896"/>
    <w:lvl w:ilvl="0" w:tplc="FFFFFFFF">
      <w:start w:val="1"/>
      <w:numFmt w:val="bullet"/>
      <w:lvlText w:val=""/>
      <w:lvlJc w:val="left"/>
      <w:pPr>
        <w:tabs>
          <w:tab w:val="num" w:pos="360"/>
        </w:tabs>
        <w:ind w:left="360" w:hanging="360"/>
      </w:pPr>
      <w:rPr>
        <w:rFonts w:ascii="Symbol" w:hAnsi="Symbol" w:hint="default"/>
        <w:sz w:val="20"/>
        <w:szCs w:val="20"/>
      </w:rPr>
    </w:lvl>
    <w:lvl w:ilvl="1" w:tplc="489032D2">
      <w:numFmt w:val="bullet"/>
      <w:lvlText w:val="•"/>
      <w:lvlJc w:val="left"/>
      <w:pPr>
        <w:ind w:left="2110" w:hanging="360"/>
      </w:pPr>
      <w:rPr>
        <w:rFonts w:hint="default"/>
        <w:lang w:val="el-GR" w:eastAsia="el-GR" w:bidi="el-GR"/>
      </w:rPr>
    </w:lvl>
    <w:lvl w:ilvl="2" w:tplc="FFFFFFFF">
      <w:start w:val="1"/>
      <w:numFmt w:val="decimal"/>
      <w:lvlText w:val="%3."/>
      <w:lvlJc w:val="left"/>
      <w:pPr>
        <w:tabs>
          <w:tab w:val="num" w:pos="2160"/>
        </w:tabs>
        <w:ind w:left="2160" w:hanging="360"/>
      </w:pPr>
      <w:rPr>
        <w:rFonts w:hint="default"/>
        <w:sz w:val="22"/>
        <w:szCs w:val="22"/>
      </w:rPr>
    </w:lvl>
    <w:lvl w:ilvl="3" w:tplc="FFFFFFFF">
      <w:start w:val="1"/>
      <w:numFmt w:val="bullet"/>
      <w:lvlText w:val="o"/>
      <w:lvlJc w:val="left"/>
      <w:pPr>
        <w:tabs>
          <w:tab w:val="num" w:pos="2880"/>
        </w:tabs>
        <w:ind w:left="2880" w:hanging="360"/>
      </w:pPr>
      <w:rPr>
        <w:rFonts w:ascii="Courier New" w:hAnsi="Courier New" w:hint="default"/>
        <w:sz w:val="16"/>
        <w:szCs w:val="16"/>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6C42FF4"/>
    <w:multiLevelType w:val="hybridMultilevel"/>
    <w:tmpl w:val="C5DABA92"/>
    <w:lvl w:ilvl="0" w:tplc="0408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rFonts w:hint="default"/>
        <w:sz w:val="20"/>
        <w:szCs w:val="20"/>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67625807"/>
    <w:multiLevelType w:val="multilevel"/>
    <w:tmpl w:val="A11A14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4" w15:restartNumberingAfterBreak="0">
    <w:nsid w:val="68585417"/>
    <w:multiLevelType w:val="hybridMultilevel"/>
    <w:tmpl w:val="FFFFFFFF"/>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115" w15:restartNumberingAfterBreak="0">
    <w:nsid w:val="6A4A5E0A"/>
    <w:multiLevelType w:val="multilevel"/>
    <w:tmpl w:val="FA460CE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6A632F90"/>
    <w:multiLevelType w:val="hybridMultilevel"/>
    <w:tmpl w:val="A91039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7" w15:restartNumberingAfterBreak="0">
    <w:nsid w:val="6B1678E3"/>
    <w:multiLevelType w:val="hybridMultilevel"/>
    <w:tmpl w:val="F4FC30E6"/>
    <w:lvl w:ilvl="0" w:tplc="489032D2">
      <w:numFmt w:val="bullet"/>
      <w:lvlText w:val="•"/>
      <w:lvlJc w:val="left"/>
      <w:pPr>
        <w:ind w:left="720" w:hanging="360"/>
      </w:pPr>
      <w:rPr>
        <w:rFonts w:hint="default"/>
        <w:lang w:val="el-GR" w:eastAsia="el-GR" w:bidi="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DA34EC4"/>
    <w:multiLevelType w:val="multilevel"/>
    <w:tmpl w:val="E2A0CF92"/>
    <w:lvl w:ilvl="0">
      <w:start w:val="1"/>
      <w:numFmt w:val="decimal"/>
      <w:lvlText w:val="%1"/>
      <w:lvlJc w:val="left"/>
      <w:pPr>
        <w:ind w:left="522" w:hanging="415"/>
      </w:pPr>
      <w:rPr>
        <w:rFonts w:hint="default"/>
        <w:lang w:val="el-GR" w:eastAsia="el-GR" w:bidi="el-GR"/>
      </w:rPr>
    </w:lvl>
    <w:lvl w:ilvl="1">
      <w:start w:val="1"/>
      <w:numFmt w:val="decimal"/>
      <w:lvlText w:val="%1.%2"/>
      <w:lvlJc w:val="left"/>
      <w:pPr>
        <w:ind w:left="522" w:hanging="415"/>
      </w:pPr>
      <w:rPr>
        <w:rFonts w:asciiTheme="minorHAnsi" w:eastAsia="Tahoma" w:hAnsiTheme="minorHAnsi" w:cstheme="minorHAnsi" w:hint="default"/>
        <w:b/>
        <w:bCs/>
        <w:spacing w:val="-2"/>
        <w:w w:val="100"/>
        <w:sz w:val="22"/>
        <w:szCs w:val="22"/>
        <w:lang w:val="el-GR" w:eastAsia="el-GR" w:bidi="el-GR"/>
      </w:rPr>
    </w:lvl>
    <w:lvl w:ilvl="2">
      <w:numFmt w:val="bullet"/>
      <w:lvlText w:val=""/>
      <w:lvlJc w:val="left"/>
      <w:pPr>
        <w:ind w:left="713" w:hanging="284"/>
      </w:pPr>
      <w:rPr>
        <w:rFonts w:ascii="Symbol" w:eastAsia="Symbol" w:hAnsi="Symbol" w:cs="Symbol" w:hint="default"/>
        <w:w w:val="100"/>
        <w:sz w:val="22"/>
        <w:szCs w:val="22"/>
        <w:lang w:val="el-GR" w:eastAsia="el-GR" w:bidi="el-GR"/>
      </w:rPr>
    </w:lvl>
    <w:lvl w:ilvl="3">
      <w:numFmt w:val="bullet"/>
      <w:lvlText w:val="•"/>
      <w:lvlJc w:val="left"/>
      <w:pPr>
        <w:ind w:left="2748" w:hanging="284"/>
      </w:pPr>
      <w:rPr>
        <w:rFonts w:hint="default"/>
        <w:lang w:val="el-GR" w:eastAsia="el-GR" w:bidi="el-GR"/>
      </w:rPr>
    </w:lvl>
    <w:lvl w:ilvl="4">
      <w:numFmt w:val="bullet"/>
      <w:lvlText w:val="•"/>
      <w:lvlJc w:val="left"/>
      <w:pPr>
        <w:ind w:left="3762" w:hanging="284"/>
      </w:pPr>
      <w:rPr>
        <w:rFonts w:hint="default"/>
        <w:lang w:val="el-GR" w:eastAsia="el-GR" w:bidi="el-GR"/>
      </w:rPr>
    </w:lvl>
    <w:lvl w:ilvl="5">
      <w:numFmt w:val="bullet"/>
      <w:lvlText w:val="•"/>
      <w:lvlJc w:val="left"/>
      <w:pPr>
        <w:ind w:left="4776" w:hanging="284"/>
      </w:pPr>
      <w:rPr>
        <w:rFonts w:hint="default"/>
        <w:lang w:val="el-GR" w:eastAsia="el-GR" w:bidi="el-GR"/>
      </w:rPr>
    </w:lvl>
    <w:lvl w:ilvl="6">
      <w:numFmt w:val="bullet"/>
      <w:lvlText w:val="•"/>
      <w:lvlJc w:val="left"/>
      <w:pPr>
        <w:ind w:left="5790" w:hanging="284"/>
      </w:pPr>
      <w:rPr>
        <w:rFonts w:hint="default"/>
        <w:lang w:val="el-GR" w:eastAsia="el-GR" w:bidi="el-GR"/>
      </w:rPr>
    </w:lvl>
    <w:lvl w:ilvl="7">
      <w:numFmt w:val="bullet"/>
      <w:lvlText w:val="•"/>
      <w:lvlJc w:val="left"/>
      <w:pPr>
        <w:ind w:left="6804" w:hanging="284"/>
      </w:pPr>
      <w:rPr>
        <w:rFonts w:hint="default"/>
        <w:lang w:val="el-GR" w:eastAsia="el-GR" w:bidi="el-GR"/>
      </w:rPr>
    </w:lvl>
    <w:lvl w:ilvl="8">
      <w:numFmt w:val="bullet"/>
      <w:lvlText w:val="•"/>
      <w:lvlJc w:val="left"/>
      <w:pPr>
        <w:ind w:left="7818" w:hanging="284"/>
      </w:pPr>
      <w:rPr>
        <w:rFonts w:hint="default"/>
        <w:lang w:val="el-GR" w:eastAsia="el-GR" w:bidi="el-GR"/>
      </w:rPr>
    </w:lvl>
  </w:abstractNum>
  <w:abstractNum w:abstractNumId="119" w15:restartNumberingAfterBreak="0">
    <w:nsid w:val="6E3A7BB1"/>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2.2.3.%4."/>
      <w:lvlJc w:val="left"/>
      <w:pPr>
        <w:ind w:left="1358" w:hanging="648"/>
      </w:pPr>
      <w:rPr>
        <w:rFonts w:cs="Times New Roman" w:hint="default"/>
        <w:b/>
        <w:i w:val="0"/>
        <w:color w:val="auto"/>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0" w15:restartNumberingAfterBreak="0">
    <w:nsid w:val="6EE76832"/>
    <w:multiLevelType w:val="hybridMultilevel"/>
    <w:tmpl w:val="2F041ADE"/>
    <w:lvl w:ilvl="0" w:tplc="FFFFFFFF">
      <w:start w:val="1"/>
      <w:numFmt w:val="decimal"/>
      <w:lvlText w:val="%1."/>
      <w:lvlJc w:val="left"/>
      <w:pPr>
        <w:ind w:left="1187" w:hanging="360"/>
      </w:pPr>
      <w:rPr>
        <w:rFonts w:asciiTheme="minorHAnsi" w:eastAsia="Tahoma" w:hAnsiTheme="minorHAnsi" w:cstheme="minorHAnsi" w:hint="default"/>
        <w:spacing w:val="-1"/>
        <w:w w:val="100"/>
        <w:sz w:val="22"/>
        <w:szCs w:val="22"/>
        <w:lang w:val="el-GR" w:eastAsia="el-GR" w:bidi="el-GR"/>
      </w:rPr>
    </w:lvl>
    <w:lvl w:ilvl="1" w:tplc="04080003">
      <w:start w:val="1"/>
      <w:numFmt w:val="bullet"/>
      <w:lvlText w:val="o"/>
      <w:lvlJc w:val="left"/>
      <w:pPr>
        <w:ind w:left="2110" w:hanging="360"/>
      </w:pPr>
      <w:rPr>
        <w:rFonts w:ascii="Courier New" w:hAnsi="Courier New" w:cs="Courier New" w:hint="default"/>
      </w:rPr>
    </w:lvl>
    <w:lvl w:ilvl="2" w:tplc="FFFFFFFF">
      <w:numFmt w:val="bullet"/>
      <w:lvlText w:val="•"/>
      <w:lvlJc w:val="left"/>
      <w:pPr>
        <w:ind w:left="3041" w:hanging="360"/>
      </w:pPr>
      <w:rPr>
        <w:rFonts w:hint="default"/>
        <w:lang w:val="el-GR" w:eastAsia="el-GR" w:bidi="el-GR"/>
      </w:rPr>
    </w:lvl>
    <w:lvl w:ilvl="3" w:tplc="FFFFFFFF">
      <w:numFmt w:val="bullet"/>
      <w:lvlText w:val="•"/>
      <w:lvlJc w:val="left"/>
      <w:pPr>
        <w:ind w:left="3971" w:hanging="360"/>
      </w:pPr>
      <w:rPr>
        <w:rFonts w:hint="default"/>
        <w:lang w:val="el-GR" w:eastAsia="el-GR" w:bidi="el-GR"/>
      </w:rPr>
    </w:lvl>
    <w:lvl w:ilvl="4" w:tplc="FFFFFFFF">
      <w:numFmt w:val="bullet"/>
      <w:lvlText w:val="•"/>
      <w:lvlJc w:val="left"/>
      <w:pPr>
        <w:ind w:left="4902" w:hanging="360"/>
      </w:pPr>
      <w:rPr>
        <w:rFonts w:hint="default"/>
        <w:lang w:val="el-GR" w:eastAsia="el-GR" w:bidi="el-GR"/>
      </w:rPr>
    </w:lvl>
    <w:lvl w:ilvl="5" w:tplc="FFFFFFFF">
      <w:numFmt w:val="bullet"/>
      <w:lvlText w:val="•"/>
      <w:lvlJc w:val="left"/>
      <w:pPr>
        <w:ind w:left="5833" w:hanging="360"/>
      </w:pPr>
      <w:rPr>
        <w:rFonts w:hint="default"/>
        <w:lang w:val="el-GR" w:eastAsia="el-GR" w:bidi="el-GR"/>
      </w:rPr>
    </w:lvl>
    <w:lvl w:ilvl="6" w:tplc="FFFFFFFF">
      <w:numFmt w:val="bullet"/>
      <w:lvlText w:val="•"/>
      <w:lvlJc w:val="left"/>
      <w:pPr>
        <w:ind w:left="6763" w:hanging="360"/>
      </w:pPr>
      <w:rPr>
        <w:rFonts w:hint="default"/>
        <w:lang w:val="el-GR" w:eastAsia="el-GR" w:bidi="el-GR"/>
      </w:rPr>
    </w:lvl>
    <w:lvl w:ilvl="7" w:tplc="FFFFFFFF">
      <w:numFmt w:val="bullet"/>
      <w:lvlText w:val="•"/>
      <w:lvlJc w:val="left"/>
      <w:pPr>
        <w:ind w:left="7694" w:hanging="360"/>
      </w:pPr>
      <w:rPr>
        <w:rFonts w:hint="default"/>
        <w:lang w:val="el-GR" w:eastAsia="el-GR" w:bidi="el-GR"/>
      </w:rPr>
    </w:lvl>
    <w:lvl w:ilvl="8" w:tplc="FFFFFFFF">
      <w:numFmt w:val="bullet"/>
      <w:lvlText w:val="•"/>
      <w:lvlJc w:val="left"/>
      <w:pPr>
        <w:ind w:left="8625" w:hanging="360"/>
      </w:pPr>
      <w:rPr>
        <w:rFonts w:hint="default"/>
        <w:lang w:val="el-GR" w:eastAsia="el-GR" w:bidi="el-GR"/>
      </w:rPr>
    </w:lvl>
  </w:abstractNum>
  <w:abstractNum w:abstractNumId="121" w15:restartNumberingAfterBreak="0">
    <w:nsid w:val="6F9D2401"/>
    <w:multiLevelType w:val="hybridMultilevel"/>
    <w:tmpl w:val="E3A24C9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2" w15:restartNumberingAfterBreak="0">
    <w:nsid w:val="700A0740"/>
    <w:multiLevelType w:val="multilevel"/>
    <w:tmpl w:val="B72484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3" w15:restartNumberingAfterBreak="0">
    <w:nsid w:val="709A1FE9"/>
    <w:multiLevelType w:val="hybridMultilevel"/>
    <w:tmpl w:val="BC3004E0"/>
    <w:lvl w:ilvl="0" w:tplc="FFFFFFFF">
      <w:numFmt w:val="bullet"/>
      <w:lvlText w:val=""/>
      <w:lvlJc w:val="left"/>
      <w:pPr>
        <w:ind w:left="720" w:hanging="360"/>
      </w:pPr>
      <w:rPr>
        <w:rFonts w:ascii="Symbol" w:eastAsia="Symbol" w:hAnsi="Symbol" w:cs="Symbol" w:hint="default"/>
        <w:b w:val="0"/>
        <w:bCs w:val="0"/>
        <w:i w:val="0"/>
        <w:iCs w:val="0"/>
        <w:w w:val="100"/>
        <w:sz w:val="22"/>
        <w:szCs w:val="22"/>
        <w:lang w:val="el-GR" w:eastAsia="en-US" w:bidi="ar-SA"/>
      </w:rPr>
    </w:lvl>
    <w:lvl w:ilvl="1" w:tplc="0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70AC3A37"/>
    <w:multiLevelType w:val="hybridMultilevel"/>
    <w:tmpl w:val="359AD3D2"/>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5" w15:restartNumberingAfterBreak="0">
    <w:nsid w:val="70C44F71"/>
    <w:multiLevelType w:val="hybridMultilevel"/>
    <w:tmpl w:val="34EA7D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6" w15:restartNumberingAfterBreak="0">
    <w:nsid w:val="71ED5703"/>
    <w:multiLevelType w:val="multilevel"/>
    <w:tmpl w:val="B086A5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7" w15:restartNumberingAfterBreak="0">
    <w:nsid w:val="72C002BD"/>
    <w:multiLevelType w:val="multilevel"/>
    <w:tmpl w:val="219834DC"/>
    <w:lvl w:ilvl="0">
      <w:start w:val="1"/>
      <w:numFmt w:val="decimal"/>
      <w:pStyle w:val="1"/>
      <w:lvlText w:val="%1."/>
      <w:lvlJc w:val="left"/>
      <w:pPr>
        <w:ind w:left="360" w:hanging="360"/>
      </w:pPr>
    </w:lvl>
    <w:lvl w:ilvl="1">
      <w:start w:val="1"/>
      <w:numFmt w:val="decimal"/>
      <w:pStyle w:val="2"/>
      <w:lvlText w:val="%1.%2."/>
      <w:lvlJc w:val="left"/>
      <w:pPr>
        <w:ind w:left="792" w:hanging="432"/>
      </w:pPr>
      <w:rPr>
        <w:rFonts w:hint="default"/>
        <w:b/>
        <w:bCs/>
      </w:rPr>
    </w:lvl>
    <w:lvl w:ilvl="2">
      <w:start w:val="1"/>
      <w:numFmt w:val="decimal"/>
      <w:pStyle w:val="3"/>
      <w:lvlText w:val="%1.%2.%3."/>
      <w:lvlJc w:val="left"/>
      <w:pPr>
        <w:ind w:left="1224" w:hanging="504"/>
      </w:pPr>
      <w:rPr>
        <w:rFonts w:hint="default"/>
        <w:b/>
        <w:bCs/>
        <w:i w:val="0"/>
        <w:iCs w:val="0"/>
        <w:color w:val="000000" w:themeColor="text1"/>
      </w:rPr>
    </w:lvl>
    <w:lvl w:ilvl="3">
      <w:start w:val="1"/>
      <w:numFmt w:val="decimal"/>
      <w:pStyle w:val="4"/>
      <w:lvlText w:val="%1.%2.%3.%4."/>
      <w:lvlJc w:val="left"/>
      <w:pPr>
        <w:ind w:left="1728" w:hanging="648"/>
      </w:pPr>
      <w:rPr>
        <w:i w:val="0"/>
        <w:i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15:restartNumberingAfterBreak="0">
    <w:nsid w:val="73914F1E"/>
    <w:multiLevelType w:val="hybridMultilevel"/>
    <w:tmpl w:val="DC4874E0"/>
    <w:lvl w:ilvl="0" w:tplc="ED347BB2">
      <w:numFmt w:val="bullet"/>
      <w:lvlText w:val=""/>
      <w:lvlJc w:val="left"/>
      <w:pPr>
        <w:ind w:left="753" w:hanging="361"/>
      </w:pPr>
      <w:rPr>
        <w:rFonts w:hint="default"/>
        <w:w w:val="100"/>
        <w:lang w:val="el-GR" w:eastAsia="el-GR" w:bidi="el-GR"/>
      </w:rPr>
    </w:lvl>
    <w:lvl w:ilvl="1" w:tplc="04090001">
      <w:start w:val="1"/>
      <w:numFmt w:val="bullet"/>
      <w:lvlText w:val=""/>
      <w:lvlJc w:val="left"/>
      <w:pPr>
        <w:ind w:left="880" w:hanging="360"/>
      </w:pPr>
      <w:rPr>
        <w:rFonts w:ascii="Symbol" w:hAnsi="Symbol" w:hint="default"/>
      </w:rPr>
    </w:lvl>
    <w:lvl w:ilvl="2" w:tplc="5DB41908">
      <w:numFmt w:val="bullet"/>
      <w:lvlText w:val="o"/>
      <w:lvlJc w:val="left"/>
      <w:pPr>
        <w:ind w:left="1833" w:hanging="360"/>
      </w:pPr>
      <w:rPr>
        <w:rFonts w:ascii="Courier New" w:eastAsia="Courier New" w:hAnsi="Courier New" w:cs="Courier New" w:hint="default"/>
        <w:w w:val="100"/>
        <w:sz w:val="22"/>
        <w:szCs w:val="22"/>
        <w:lang w:val="el-GR" w:eastAsia="el-GR" w:bidi="el-GR"/>
      </w:rPr>
    </w:lvl>
    <w:lvl w:ilvl="3" w:tplc="998E8D3E">
      <w:numFmt w:val="bullet"/>
      <w:lvlText w:val=""/>
      <w:lvlJc w:val="left"/>
      <w:pPr>
        <w:ind w:left="2553" w:hanging="360"/>
      </w:pPr>
      <w:rPr>
        <w:rFonts w:ascii="Wingdings" w:eastAsia="Wingdings" w:hAnsi="Wingdings" w:cs="Wingdings" w:hint="default"/>
        <w:w w:val="100"/>
        <w:sz w:val="22"/>
        <w:szCs w:val="22"/>
        <w:lang w:val="el-GR" w:eastAsia="el-GR" w:bidi="el-GR"/>
      </w:rPr>
    </w:lvl>
    <w:lvl w:ilvl="4" w:tplc="2C6C8526">
      <w:numFmt w:val="bullet"/>
      <w:lvlText w:val="•"/>
      <w:lvlJc w:val="left"/>
      <w:pPr>
        <w:ind w:left="1840" w:hanging="360"/>
      </w:pPr>
      <w:rPr>
        <w:rFonts w:hint="default"/>
        <w:lang w:val="el-GR" w:eastAsia="el-GR" w:bidi="el-GR"/>
      </w:rPr>
    </w:lvl>
    <w:lvl w:ilvl="5" w:tplc="9B408114">
      <w:numFmt w:val="bullet"/>
      <w:lvlText w:val="•"/>
      <w:lvlJc w:val="left"/>
      <w:pPr>
        <w:ind w:left="2560" w:hanging="360"/>
      </w:pPr>
      <w:rPr>
        <w:rFonts w:hint="default"/>
        <w:lang w:val="el-GR" w:eastAsia="el-GR" w:bidi="el-GR"/>
      </w:rPr>
    </w:lvl>
    <w:lvl w:ilvl="6" w:tplc="3A18342C">
      <w:numFmt w:val="bullet"/>
      <w:lvlText w:val="•"/>
      <w:lvlJc w:val="left"/>
      <w:pPr>
        <w:ind w:left="4145" w:hanging="360"/>
      </w:pPr>
      <w:rPr>
        <w:rFonts w:hint="default"/>
        <w:lang w:val="el-GR" w:eastAsia="el-GR" w:bidi="el-GR"/>
      </w:rPr>
    </w:lvl>
    <w:lvl w:ilvl="7" w:tplc="EF94808C">
      <w:numFmt w:val="bullet"/>
      <w:lvlText w:val="•"/>
      <w:lvlJc w:val="left"/>
      <w:pPr>
        <w:ind w:left="5730" w:hanging="360"/>
      </w:pPr>
      <w:rPr>
        <w:rFonts w:hint="default"/>
        <w:lang w:val="el-GR" w:eastAsia="el-GR" w:bidi="el-GR"/>
      </w:rPr>
    </w:lvl>
    <w:lvl w:ilvl="8" w:tplc="08E48DDC">
      <w:numFmt w:val="bullet"/>
      <w:lvlText w:val="•"/>
      <w:lvlJc w:val="left"/>
      <w:pPr>
        <w:ind w:left="7315" w:hanging="360"/>
      </w:pPr>
      <w:rPr>
        <w:rFonts w:hint="default"/>
        <w:lang w:val="el-GR" w:eastAsia="el-GR" w:bidi="el-GR"/>
      </w:rPr>
    </w:lvl>
  </w:abstractNum>
  <w:abstractNum w:abstractNumId="129" w15:restartNumberingAfterBreak="0">
    <w:nsid w:val="743149A4"/>
    <w:multiLevelType w:val="hybridMultilevel"/>
    <w:tmpl w:val="3314D318"/>
    <w:lvl w:ilvl="0" w:tplc="15BC516C">
      <w:start w:val="2"/>
      <w:numFmt w:val="bullet"/>
      <w:lvlText w:val="-"/>
      <w:lvlJc w:val="left"/>
      <w:pPr>
        <w:ind w:left="720" w:hanging="360"/>
      </w:pPr>
      <w:rPr>
        <w:rFonts w:ascii="Tahoma" w:eastAsia="Times New Roman" w:hAnsi="Tahoma" w:cs="Tahoma" w:hint="default"/>
        <w:b w:val="0"/>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764E5358"/>
    <w:multiLevelType w:val="multilevel"/>
    <w:tmpl w:val="5E567FE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color w:val="002060"/>
        <w:u w:val="none"/>
      </w:rPr>
    </w:lvl>
    <w:lvl w:ilvl="2">
      <w:start w:val="1"/>
      <w:numFmt w:val="decimal"/>
      <w:pStyle w:val="30"/>
      <w:lvlText w:val="%1.3.%3"/>
      <w:lvlJc w:val="left"/>
      <w:pPr>
        <w:ind w:left="720" w:hanging="720"/>
      </w:pPr>
      <w:rPr>
        <w:rFonts w:hint="default"/>
        <w:i w:val="0"/>
        <w:color w:val="auto"/>
      </w:rPr>
    </w:lvl>
    <w:lvl w:ilvl="3">
      <w:start w:val="1"/>
      <w:numFmt w:val="decimal"/>
      <w:lvlText w:val="%1.%2.%3.%4"/>
      <w:lvlJc w:val="left"/>
      <w:pPr>
        <w:ind w:left="8244" w:hanging="864"/>
      </w:pPr>
      <w:rPr>
        <w:rFonts w:hint="default"/>
        <w:i w:val="0"/>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1" w15:restartNumberingAfterBreak="0">
    <w:nsid w:val="76A15C13"/>
    <w:multiLevelType w:val="hybridMultilevel"/>
    <w:tmpl w:val="FF1C832E"/>
    <w:lvl w:ilvl="0" w:tplc="1A664266">
      <w:numFmt w:val="bullet"/>
      <w:lvlText w:val="-"/>
      <w:lvlJc w:val="left"/>
      <w:pPr>
        <w:ind w:left="959" w:hanging="425"/>
      </w:pPr>
      <w:rPr>
        <w:rFonts w:ascii="Tahoma" w:eastAsia="Tahoma" w:hAnsi="Tahoma" w:cs="Tahoma" w:hint="default"/>
        <w:w w:val="100"/>
        <w:sz w:val="22"/>
        <w:szCs w:val="22"/>
        <w:lang w:val="el-GR" w:eastAsia="el-GR" w:bidi="el-GR"/>
      </w:rPr>
    </w:lvl>
    <w:lvl w:ilvl="1" w:tplc="96C2358E">
      <w:numFmt w:val="bullet"/>
      <w:lvlText w:val=""/>
      <w:lvlJc w:val="left"/>
      <w:pPr>
        <w:ind w:left="1473" w:hanging="360"/>
      </w:pPr>
      <w:rPr>
        <w:rFonts w:ascii="Wingdings" w:eastAsia="Wingdings" w:hAnsi="Wingdings" w:cs="Wingdings" w:hint="default"/>
        <w:w w:val="100"/>
        <w:sz w:val="22"/>
        <w:szCs w:val="22"/>
        <w:lang w:val="el-GR" w:eastAsia="el-GR" w:bidi="el-GR"/>
      </w:rPr>
    </w:lvl>
    <w:lvl w:ilvl="2" w:tplc="EA6AA024">
      <w:numFmt w:val="bullet"/>
      <w:lvlText w:val="•"/>
      <w:lvlJc w:val="left"/>
      <w:pPr>
        <w:ind w:left="2480" w:hanging="360"/>
      </w:pPr>
      <w:rPr>
        <w:rFonts w:hint="default"/>
        <w:lang w:val="el-GR" w:eastAsia="el-GR" w:bidi="el-GR"/>
      </w:rPr>
    </w:lvl>
    <w:lvl w:ilvl="3" w:tplc="1840A68C">
      <w:numFmt w:val="bullet"/>
      <w:lvlText w:val="•"/>
      <w:lvlJc w:val="left"/>
      <w:pPr>
        <w:ind w:left="3481" w:hanging="360"/>
      </w:pPr>
      <w:rPr>
        <w:rFonts w:hint="default"/>
        <w:lang w:val="el-GR" w:eastAsia="el-GR" w:bidi="el-GR"/>
      </w:rPr>
    </w:lvl>
    <w:lvl w:ilvl="4" w:tplc="F8765CE6">
      <w:numFmt w:val="bullet"/>
      <w:lvlText w:val="•"/>
      <w:lvlJc w:val="left"/>
      <w:pPr>
        <w:ind w:left="4482" w:hanging="360"/>
      </w:pPr>
      <w:rPr>
        <w:rFonts w:hint="default"/>
        <w:lang w:val="el-GR" w:eastAsia="el-GR" w:bidi="el-GR"/>
      </w:rPr>
    </w:lvl>
    <w:lvl w:ilvl="5" w:tplc="68563F0A">
      <w:numFmt w:val="bullet"/>
      <w:lvlText w:val="•"/>
      <w:lvlJc w:val="left"/>
      <w:pPr>
        <w:ind w:left="5482" w:hanging="360"/>
      </w:pPr>
      <w:rPr>
        <w:rFonts w:hint="default"/>
        <w:lang w:val="el-GR" w:eastAsia="el-GR" w:bidi="el-GR"/>
      </w:rPr>
    </w:lvl>
    <w:lvl w:ilvl="6" w:tplc="E5EC429E">
      <w:numFmt w:val="bullet"/>
      <w:lvlText w:val="•"/>
      <w:lvlJc w:val="left"/>
      <w:pPr>
        <w:ind w:left="6483" w:hanging="360"/>
      </w:pPr>
      <w:rPr>
        <w:rFonts w:hint="default"/>
        <w:lang w:val="el-GR" w:eastAsia="el-GR" w:bidi="el-GR"/>
      </w:rPr>
    </w:lvl>
    <w:lvl w:ilvl="7" w:tplc="132CC8B6">
      <w:numFmt w:val="bullet"/>
      <w:lvlText w:val="•"/>
      <w:lvlJc w:val="left"/>
      <w:pPr>
        <w:ind w:left="7484" w:hanging="360"/>
      </w:pPr>
      <w:rPr>
        <w:rFonts w:hint="default"/>
        <w:lang w:val="el-GR" w:eastAsia="el-GR" w:bidi="el-GR"/>
      </w:rPr>
    </w:lvl>
    <w:lvl w:ilvl="8" w:tplc="7756ADEE">
      <w:numFmt w:val="bullet"/>
      <w:lvlText w:val="•"/>
      <w:lvlJc w:val="left"/>
      <w:pPr>
        <w:ind w:left="8484" w:hanging="360"/>
      </w:pPr>
      <w:rPr>
        <w:rFonts w:hint="default"/>
        <w:lang w:val="el-GR" w:eastAsia="el-GR" w:bidi="el-GR"/>
      </w:rPr>
    </w:lvl>
  </w:abstractNum>
  <w:abstractNum w:abstractNumId="132" w15:restartNumberingAfterBreak="0">
    <w:nsid w:val="787B5ABB"/>
    <w:multiLevelType w:val="multilevel"/>
    <w:tmpl w:val="1D5253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3" w15:restartNumberingAfterBreak="0">
    <w:nsid w:val="7B1B0DF5"/>
    <w:multiLevelType w:val="hybridMultilevel"/>
    <w:tmpl w:val="30ACA5E0"/>
    <w:lvl w:ilvl="0" w:tplc="13C4B2D0">
      <w:start w:val="10"/>
      <w:numFmt w:val="decimal"/>
      <w:lvlText w:val="(%1)"/>
      <w:lvlJc w:val="left"/>
      <w:pPr>
        <w:ind w:left="1113" w:hanging="499"/>
      </w:pPr>
      <w:rPr>
        <w:rFonts w:ascii="Tahoma" w:eastAsia="Tahoma" w:hAnsi="Tahoma" w:cs="Tahoma" w:hint="default"/>
        <w:spacing w:val="-2"/>
        <w:w w:val="100"/>
        <w:sz w:val="22"/>
        <w:szCs w:val="22"/>
        <w:lang w:val="el-GR" w:eastAsia="el-GR" w:bidi="el-GR"/>
      </w:rPr>
    </w:lvl>
    <w:lvl w:ilvl="1" w:tplc="62748032">
      <w:numFmt w:val="bullet"/>
      <w:lvlText w:val="o"/>
      <w:lvlJc w:val="left"/>
      <w:pPr>
        <w:ind w:left="1833" w:hanging="360"/>
      </w:pPr>
      <w:rPr>
        <w:rFonts w:ascii="Courier New" w:eastAsia="Courier New" w:hAnsi="Courier New" w:cs="Courier New" w:hint="default"/>
        <w:w w:val="100"/>
        <w:sz w:val="22"/>
        <w:szCs w:val="22"/>
        <w:lang w:val="el-GR" w:eastAsia="el-GR" w:bidi="el-GR"/>
      </w:rPr>
    </w:lvl>
    <w:lvl w:ilvl="2" w:tplc="5CB63C5A">
      <w:numFmt w:val="bullet"/>
      <w:lvlText w:val="•"/>
      <w:lvlJc w:val="left"/>
      <w:pPr>
        <w:ind w:left="2800" w:hanging="360"/>
      </w:pPr>
      <w:rPr>
        <w:rFonts w:hint="default"/>
        <w:lang w:val="el-GR" w:eastAsia="el-GR" w:bidi="el-GR"/>
      </w:rPr>
    </w:lvl>
    <w:lvl w:ilvl="3" w:tplc="B7C0D3E8">
      <w:numFmt w:val="bullet"/>
      <w:lvlText w:val="•"/>
      <w:lvlJc w:val="left"/>
      <w:pPr>
        <w:ind w:left="3761" w:hanging="360"/>
      </w:pPr>
      <w:rPr>
        <w:rFonts w:hint="default"/>
        <w:lang w:val="el-GR" w:eastAsia="el-GR" w:bidi="el-GR"/>
      </w:rPr>
    </w:lvl>
    <w:lvl w:ilvl="4" w:tplc="025284D6">
      <w:numFmt w:val="bullet"/>
      <w:lvlText w:val="•"/>
      <w:lvlJc w:val="left"/>
      <w:pPr>
        <w:ind w:left="4722" w:hanging="360"/>
      </w:pPr>
      <w:rPr>
        <w:rFonts w:hint="default"/>
        <w:lang w:val="el-GR" w:eastAsia="el-GR" w:bidi="el-GR"/>
      </w:rPr>
    </w:lvl>
    <w:lvl w:ilvl="5" w:tplc="7772F3C0">
      <w:numFmt w:val="bullet"/>
      <w:lvlText w:val="•"/>
      <w:lvlJc w:val="left"/>
      <w:pPr>
        <w:ind w:left="5682" w:hanging="360"/>
      </w:pPr>
      <w:rPr>
        <w:rFonts w:hint="default"/>
        <w:lang w:val="el-GR" w:eastAsia="el-GR" w:bidi="el-GR"/>
      </w:rPr>
    </w:lvl>
    <w:lvl w:ilvl="6" w:tplc="A90A503E">
      <w:numFmt w:val="bullet"/>
      <w:lvlText w:val="•"/>
      <w:lvlJc w:val="left"/>
      <w:pPr>
        <w:ind w:left="6643" w:hanging="360"/>
      </w:pPr>
      <w:rPr>
        <w:rFonts w:hint="default"/>
        <w:lang w:val="el-GR" w:eastAsia="el-GR" w:bidi="el-GR"/>
      </w:rPr>
    </w:lvl>
    <w:lvl w:ilvl="7" w:tplc="F1B2C32C">
      <w:numFmt w:val="bullet"/>
      <w:lvlText w:val="•"/>
      <w:lvlJc w:val="left"/>
      <w:pPr>
        <w:ind w:left="7604" w:hanging="360"/>
      </w:pPr>
      <w:rPr>
        <w:rFonts w:hint="default"/>
        <w:lang w:val="el-GR" w:eastAsia="el-GR" w:bidi="el-GR"/>
      </w:rPr>
    </w:lvl>
    <w:lvl w:ilvl="8" w:tplc="E7CE571A">
      <w:numFmt w:val="bullet"/>
      <w:lvlText w:val="•"/>
      <w:lvlJc w:val="left"/>
      <w:pPr>
        <w:ind w:left="8564" w:hanging="360"/>
      </w:pPr>
      <w:rPr>
        <w:rFonts w:hint="default"/>
        <w:lang w:val="el-GR" w:eastAsia="el-GR" w:bidi="el-GR"/>
      </w:rPr>
    </w:lvl>
  </w:abstractNum>
  <w:abstractNum w:abstractNumId="134" w15:restartNumberingAfterBreak="0">
    <w:nsid w:val="7B3E54CD"/>
    <w:multiLevelType w:val="hybridMultilevel"/>
    <w:tmpl w:val="E8744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7B8560E8"/>
    <w:multiLevelType w:val="hybridMultilevel"/>
    <w:tmpl w:val="CE565DEC"/>
    <w:lvl w:ilvl="0" w:tplc="67408086">
      <w:start w:val="1"/>
      <w:numFmt w:val="decimal"/>
      <w:lvlText w:val="%1."/>
      <w:lvlJc w:val="left"/>
      <w:pPr>
        <w:ind w:left="473" w:hanging="360"/>
      </w:pPr>
      <w:rPr>
        <w:rFonts w:cs="Times New Roman"/>
      </w:rPr>
    </w:lvl>
    <w:lvl w:ilvl="1" w:tplc="0F72CDBC">
      <w:start w:val="1"/>
      <w:numFmt w:val="lowerLetter"/>
      <w:lvlText w:val="%2."/>
      <w:lvlJc w:val="left"/>
      <w:pPr>
        <w:ind w:left="1193" w:hanging="360"/>
      </w:pPr>
      <w:rPr>
        <w:rFonts w:cs="Times New Roman"/>
      </w:rPr>
    </w:lvl>
    <w:lvl w:ilvl="2" w:tplc="4E4AC2C6">
      <w:start w:val="1"/>
      <w:numFmt w:val="lowerRoman"/>
      <w:lvlText w:val="%3."/>
      <w:lvlJc w:val="right"/>
      <w:pPr>
        <w:ind w:left="1913" w:hanging="180"/>
      </w:pPr>
      <w:rPr>
        <w:rFonts w:cs="Times New Roman"/>
      </w:rPr>
    </w:lvl>
    <w:lvl w:ilvl="3" w:tplc="B510A2BA">
      <w:start w:val="1"/>
      <w:numFmt w:val="decimal"/>
      <w:lvlText w:val="%4."/>
      <w:lvlJc w:val="left"/>
      <w:pPr>
        <w:ind w:left="2633" w:hanging="360"/>
      </w:pPr>
      <w:rPr>
        <w:rFonts w:cs="Times New Roman"/>
      </w:rPr>
    </w:lvl>
    <w:lvl w:ilvl="4" w:tplc="440A8442">
      <w:start w:val="1"/>
      <w:numFmt w:val="lowerLetter"/>
      <w:lvlText w:val="%5."/>
      <w:lvlJc w:val="left"/>
      <w:pPr>
        <w:ind w:left="3353" w:hanging="360"/>
      </w:pPr>
      <w:rPr>
        <w:rFonts w:cs="Times New Roman"/>
      </w:rPr>
    </w:lvl>
    <w:lvl w:ilvl="5" w:tplc="6D6ADECC">
      <w:start w:val="1"/>
      <w:numFmt w:val="lowerRoman"/>
      <w:lvlText w:val="%6."/>
      <w:lvlJc w:val="right"/>
      <w:pPr>
        <w:ind w:left="4073" w:hanging="180"/>
      </w:pPr>
      <w:rPr>
        <w:rFonts w:cs="Times New Roman"/>
      </w:rPr>
    </w:lvl>
    <w:lvl w:ilvl="6" w:tplc="D00E22B0">
      <w:start w:val="1"/>
      <w:numFmt w:val="decimal"/>
      <w:lvlText w:val="%7."/>
      <w:lvlJc w:val="left"/>
      <w:pPr>
        <w:ind w:left="4793" w:hanging="360"/>
      </w:pPr>
      <w:rPr>
        <w:rFonts w:cs="Times New Roman"/>
      </w:rPr>
    </w:lvl>
    <w:lvl w:ilvl="7" w:tplc="14D0C71C">
      <w:start w:val="1"/>
      <w:numFmt w:val="lowerLetter"/>
      <w:lvlText w:val="%8."/>
      <w:lvlJc w:val="left"/>
      <w:pPr>
        <w:ind w:left="5513" w:hanging="360"/>
      </w:pPr>
      <w:rPr>
        <w:rFonts w:cs="Times New Roman"/>
      </w:rPr>
    </w:lvl>
    <w:lvl w:ilvl="8" w:tplc="24764BDE">
      <w:start w:val="1"/>
      <w:numFmt w:val="lowerRoman"/>
      <w:lvlText w:val="%9."/>
      <w:lvlJc w:val="right"/>
      <w:pPr>
        <w:ind w:left="6233" w:hanging="180"/>
      </w:pPr>
      <w:rPr>
        <w:rFonts w:cs="Times New Roman"/>
      </w:rPr>
    </w:lvl>
  </w:abstractNum>
  <w:abstractNum w:abstractNumId="136"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7" w15:restartNumberingAfterBreak="0">
    <w:nsid w:val="7C7A162A"/>
    <w:multiLevelType w:val="hybridMultilevel"/>
    <w:tmpl w:val="EBA22F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8" w15:restartNumberingAfterBreak="0">
    <w:nsid w:val="7CA50842"/>
    <w:multiLevelType w:val="hybridMultilevel"/>
    <w:tmpl w:val="D88873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9" w15:restartNumberingAfterBreak="0">
    <w:nsid w:val="7CA77800"/>
    <w:multiLevelType w:val="hybridMultilevel"/>
    <w:tmpl w:val="DA4C164E"/>
    <w:lvl w:ilvl="0" w:tplc="730AC6CC">
      <w:numFmt w:val="bullet"/>
      <w:lvlText w:val="•"/>
      <w:lvlJc w:val="left"/>
      <w:pPr>
        <w:ind w:left="473" w:hanging="360"/>
      </w:pPr>
      <w:rPr>
        <w:rFonts w:ascii="Calibri" w:eastAsia="Times New Roman" w:hAnsi="Calibri" w:cs="Calibri" w:hint="default"/>
      </w:rPr>
    </w:lvl>
    <w:lvl w:ilvl="1" w:tplc="FFFFFFFF">
      <w:start w:val="1"/>
      <w:numFmt w:val="lowerLetter"/>
      <w:lvlText w:val="%2."/>
      <w:lvlJc w:val="left"/>
      <w:pPr>
        <w:ind w:left="1193" w:hanging="360"/>
      </w:pPr>
      <w:rPr>
        <w:rFonts w:cs="Times New Roman"/>
      </w:rPr>
    </w:lvl>
    <w:lvl w:ilvl="2" w:tplc="FFFFFFFF">
      <w:start w:val="1"/>
      <w:numFmt w:val="lowerRoman"/>
      <w:lvlText w:val="%3."/>
      <w:lvlJc w:val="right"/>
      <w:pPr>
        <w:ind w:left="1913" w:hanging="180"/>
      </w:pPr>
      <w:rPr>
        <w:rFonts w:cs="Times New Roman"/>
      </w:rPr>
    </w:lvl>
    <w:lvl w:ilvl="3" w:tplc="FFFFFFFF">
      <w:start w:val="1"/>
      <w:numFmt w:val="decimal"/>
      <w:lvlText w:val="%4."/>
      <w:lvlJc w:val="left"/>
      <w:pPr>
        <w:ind w:left="2633" w:hanging="360"/>
      </w:pPr>
      <w:rPr>
        <w:rFonts w:cs="Times New Roman"/>
      </w:rPr>
    </w:lvl>
    <w:lvl w:ilvl="4" w:tplc="FFFFFFFF">
      <w:start w:val="1"/>
      <w:numFmt w:val="lowerLetter"/>
      <w:lvlText w:val="%5."/>
      <w:lvlJc w:val="left"/>
      <w:pPr>
        <w:ind w:left="3353" w:hanging="360"/>
      </w:pPr>
      <w:rPr>
        <w:rFonts w:cs="Times New Roman"/>
      </w:rPr>
    </w:lvl>
    <w:lvl w:ilvl="5" w:tplc="FFFFFFFF">
      <w:start w:val="1"/>
      <w:numFmt w:val="lowerRoman"/>
      <w:lvlText w:val="%6."/>
      <w:lvlJc w:val="right"/>
      <w:pPr>
        <w:ind w:left="4073" w:hanging="180"/>
      </w:pPr>
      <w:rPr>
        <w:rFonts w:cs="Times New Roman"/>
      </w:rPr>
    </w:lvl>
    <w:lvl w:ilvl="6" w:tplc="FFFFFFFF">
      <w:start w:val="1"/>
      <w:numFmt w:val="decimal"/>
      <w:lvlText w:val="%7."/>
      <w:lvlJc w:val="left"/>
      <w:pPr>
        <w:ind w:left="4793" w:hanging="360"/>
      </w:pPr>
      <w:rPr>
        <w:rFonts w:cs="Times New Roman"/>
      </w:rPr>
    </w:lvl>
    <w:lvl w:ilvl="7" w:tplc="FFFFFFFF">
      <w:start w:val="1"/>
      <w:numFmt w:val="lowerLetter"/>
      <w:lvlText w:val="%8."/>
      <w:lvlJc w:val="left"/>
      <w:pPr>
        <w:ind w:left="5513" w:hanging="360"/>
      </w:pPr>
      <w:rPr>
        <w:rFonts w:cs="Times New Roman"/>
      </w:rPr>
    </w:lvl>
    <w:lvl w:ilvl="8" w:tplc="FFFFFFFF">
      <w:start w:val="1"/>
      <w:numFmt w:val="lowerRoman"/>
      <w:lvlText w:val="%9."/>
      <w:lvlJc w:val="right"/>
      <w:pPr>
        <w:ind w:left="6233" w:hanging="180"/>
      </w:pPr>
      <w:rPr>
        <w:rFonts w:cs="Times New Roman"/>
      </w:rPr>
    </w:lvl>
  </w:abstractNum>
  <w:abstractNum w:abstractNumId="140" w15:restartNumberingAfterBreak="0">
    <w:nsid w:val="7DDF157A"/>
    <w:multiLevelType w:val="hybridMultilevel"/>
    <w:tmpl w:val="41D27302"/>
    <w:lvl w:ilvl="0" w:tplc="9E327F5A">
      <w:start w:val="1"/>
      <w:numFmt w:val="lowerRoman"/>
      <w:lvlText w:val="%1."/>
      <w:lvlJc w:val="left"/>
      <w:pPr>
        <w:ind w:left="1833" w:hanging="360"/>
      </w:pPr>
      <w:rPr>
        <w:rFonts w:ascii="Tahoma" w:eastAsia="Tahoma" w:hAnsi="Tahoma" w:cs="Tahoma" w:hint="default"/>
        <w:spacing w:val="-1"/>
        <w:w w:val="100"/>
        <w:sz w:val="22"/>
        <w:szCs w:val="22"/>
        <w:lang w:val="el-GR" w:eastAsia="el-GR" w:bidi="el-GR"/>
      </w:rPr>
    </w:lvl>
    <w:lvl w:ilvl="1" w:tplc="012C6CF4">
      <w:numFmt w:val="bullet"/>
      <w:lvlText w:val="•"/>
      <w:lvlJc w:val="left"/>
      <w:pPr>
        <w:ind w:left="2704" w:hanging="360"/>
      </w:pPr>
      <w:rPr>
        <w:rFonts w:hint="default"/>
        <w:lang w:val="el-GR" w:eastAsia="el-GR" w:bidi="el-GR"/>
      </w:rPr>
    </w:lvl>
    <w:lvl w:ilvl="2" w:tplc="6E88D61E">
      <w:numFmt w:val="bullet"/>
      <w:lvlText w:val="•"/>
      <w:lvlJc w:val="left"/>
      <w:pPr>
        <w:ind w:left="3569" w:hanging="360"/>
      </w:pPr>
      <w:rPr>
        <w:rFonts w:hint="default"/>
        <w:lang w:val="el-GR" w:eastAsia="el-GR" w:bidi="el-GR"/>
      </w:rPr>
    </w:lvl>
    <w:lvl w:ilvl="3" w:tplc="D0585E98">
      <w:numFmt w:val="bullet"/>
      <w:lvlText w:val="•"/>
      <w:lvlJc w:val="left"/>
      <w:pPr>
        <w:ind w:left="4433" w:hanging="360"/>
      </w:pPr>
      <w:rPr>
        <w:rFonts w:hint="default"/>
        <w:lang w:val="el-GR" w:eastAsia="el-GR" w:bidi="el-GR"/>
      </w:rPr>
    </w:lvl>
    <w:lvl w:ilvl="4" w:tplc="6BC6056E">
      <w:numFmt w:val="bullet"/>
      <w:lvlText w:val="•"/>
      <w:lvlJc w:val="left"/>
      <w:pPr>
        <w:ind w:left="5298" w:hanging="360"/>
      </w:pPr>
      <w:rPr>
        <w:rFonts w:hint="default"/>
        <w:lang w:val="el-GR" w:eastAsia="el-GR" w:bidi="el-GR"/>
      </w:rPr>
    </w:lvl>
    <w:lvl w:ilvl="5" w:tplc="C1DC8D16">
      <w:numFmt w:val="bullet"/>
      <w:lvlText w:val="•"/>
      <w:lvlJc w:val="left"/>
      <w:pPr>
        <w:ind w:left="6163" w:hanging="360"/>
      </w:pPr>
      <w:rPr>
        <w:rFonts w:hint="default"/>
        <w:lang w:val="el-GR" w:eastAsia="el-GR" w:bidi="el-GR"/>
      </w:rPr>
    </w:lvl>
    <w:lvl w:ilvl="6" w:tplc="0414D322">
      <w:numFmt w:val="bullet"/>
      <w:lvlText w:val="•"/>
      <w:lvlJc w:val="left"/>
      <w:pPr>
        <w:ind w:left="7027" w:hanging="360"/>
      </w:pPr>
      <w:rPr>
        <w:rFonts w:hint="default"/>
        <w:lang w:val="el-GR" w:eastAsia="el-GR" w:bidi="el-GR"/>
      </w:rPr>
    </w:lvl>
    <w:lvl w:ilvl="7" w:tplc="4F98ECDA">
      <w:numFmt w:val="bullet"/>
      <w:lvlText w:val="•"/>
      <w:lvlJc w:val="left"/>
      <w:pPr>
        <w:ind w:left="7892" w:hanging="360"/>
      </w:pPr>
      <w:rPr>
        <w:rFonts w:hint="default"/>
        <w:lang w:val="el-GR" w:eastAsia="el-GR" w:bidi="el-GR"/>
      </w:rPr>
    </w:lvl>
    <w:lvl w:ilvl="8" w:tplc="01927B76">
      <w:numFmt w:val="bullet"/>
      <w:lvlText w:val="•"/>
      <w:lvlJc w:val="left"/>
      <w:pPr>
        <w:ind w:left="8757" w:hanging="360"/>
      </w:pPr>
      <w:rPr>
        <w:rFonts w:hint="default"/>
        <w:lang w:val="el-GR" w:eastAsia="el-GR" w:bidi="el-GR"/>
      </w:rPr>
    </w:lvl>
  </w:abstractNum>
  <w:abstractNum w:abstractNumId="141" w15:restartNumberingAfterBreak="0">
    <w:nsid w:val="7F343ADA"/>
    <w:multiLevelType w:val="multilevel"/>
    <w:tmpl w:val="EC6C75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2" w15:restartNumberingAfterBreak="0">
    <w:nsid w:val="7F9E3045"/>
    <w:multiLevelType w:val="multilevel"/>
    <w:tmpl w:val="7E62F19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1352495160">
    <w:abstractNumId w:val="44"/>
  </w:num>
  <w:num w:numId="2" w16cid:durableId="1467776870">
    <w:abstractNumId w:val="85"/>
  </w:num>
  <w:num w:numId="3" w16cid:durableId="25981952">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77981332">
    <w:abstractNumId w:val="13"/>
  </w:num>
  <w:num w:numId="5" w16cid:durableId="1462110910">
    <w:abstractNumId w:val="136"/>
  </w:num>
  <w:num w:numId="6" w16cid:durableId="914826817">
    <w:abstractNumId w:val="98"/>
  </w:num>
  <w:num w:numId="7" w16cid:durableId="998272246">
    <w:abstractNumId w:val="5"/>
  </w:num>
  <w:num w:numId="8" w16cid:durableId="767850883">
    <w:abstractNumId w:val="125"/>
  </w:num>
  <w:num w:numId="9" w16cid:durableId="1631668655">
    <w:abstractNumId w:val="10"/>
  </w:num>
  <w:num w:numId="10" w16cid:durableId="2007007144">
    <w:abstractNumId w:val="18"/>
  </w:num>
  <w:num w:numId="11" w16cid:durableId="612784152">
    <w:abstractNumId w:val="66"/>
  </w:num>
  <w:num w:numId="12" w16cid:durableId="579490601">
    <w:abstractNumId w:val="127"/>
  </w:num>
  <w:num w:numId="13" w16cid:durableId="418644860">
    <w:abstractNumId w:val="129"/>
  </w:num>
  <w:num w:numId="14" w16cid:durableId="175384153">
    <w:abstractNumId w:val="65"/>
  </w:num>
  <w:num w:numId="15" w16cid:durableId="1139155909">
    <w:abstractNumId w:val="71"/>
  </w:num>
  <w:num w:numId="16" w16cid:durableId="1375696410">
    <w:abstractNumId w:val="118"/>
  </w:num>
  <w:num w:numId="17" w16cid:durableId="2122258894">
    <w:abstractNumId w:val="32"/>
  </w:num>
  <w:num w:numId="18" w16cid:durableId="387186832">
    <w:abstractNumId w:val="47"/>
  </w:num>
  <w:num w:numId="19" w16cid:durableId="1938367846">
    <w:abstractNumId w:val="36"/>
  </w:num>
  <w:num w:numId="20" w16cid:durableId="267546886">
    <w:abstractNumId w:val="42"/>
  </w:num>
  <w:num w:numId="21" w16cid:durableId="487131417">
    <w:abstractNumId w:val="50"/>
  </w:num>
  <w:num w:numId="22" w16cid:durableId="313802751">
    <w:abstractNumId w:val="19"/>
  </w:num>
  <w:num w:numId="23" w16cid:durableId="1669282984">
    <w:abstractNumId w:val="70"/>
  </w:num>
  <w:num w:numId="24" w16cid:durableId="1942948524">
    <w:abstractNumId w:val="56"/>
  </w:num>
  <w:num w:numId="25" w16cid:durableId="82264482">
    <w:abstractNumId w:val="103"/>
  </w:num>
  <w:num w:numId="26" w16cid:durableId="888537193">
    <w:abstractNumId w:val="16"/>
  </w:num>
  <w:num w:numId="27" w16cid:durableId="1370716556">
    <w:abstractNumId w:val="75"/>
  </w:num>
  <w:num w:numId="28" w16cid:durableId="2115251024">
    <w:abstractNumId w:val="52"/>
  </w:num>
  <w:num w:numId="29" w16cid:durableId="1701708643">
    <w:abstractNumId w:val="60"/>
  </w:num>
  <w:num w:numId="30" w16cid:durableId="3754572">
    <w:abstractNumId w:val="42"/>
  </w:num>
  <w:num w:numId="31" w16cid:durableId="2114284591">
    <w:abstractNumId w:val="37"/>
  </w:num>
  <w:num w:numId="32" w16cid:durableId="202407841">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73612365">
    <w:abstractNumId w:val="1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86904211">
    <w:abstractNumId w:val="22"/>
  </w:num>
  <w:num w:numId="35" w16cid:durableId="187009985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49902767">
    <w:abstractNumId w:val="105"/>
  </w:num>
  <w:num w:numId="37" w16cid:durableId="1468166394">
    <w:abstractNumId w:val="88"/>
  </w:num>
  <w:num w:numId="38" w16cid:durableId="1407848835">
    <w:abstractNumId w:val="30"/>
  </w:num>
  <w:num w:numId="39" w16cid:durableId="2054496517">
    <w:abstractNumId w:val="130"/>
  </w:num>
  <w:num w:numId="40" w16cid:durableId="917591375">
    <w:abstractNumId w:val="90"/>
  </w:num>
  <w:num w:numId="41" w16cid:durableId="96490845">
    <w:abstractNumId w:val="93"/>
  </w:num>
  <w:num w:numId="42" w16cid:durableId="750127483">
    <w:abstractNumId w:val="64"/>
  </w:num>
  <w:num w:numId="43" w16cid:durableId="439567042">
    <w:abstractNumId w:val="68"/>
  </w:num>
  <w:num w:numId="44" w16cid:durableId="1049647405">
    <w:abstractNumId w:val="28"/>
  </w:num>
  <w:num w:numId="45" w16cid:durableId="1967268772">
    <w:abstractNumId w:val="67"/>
  </w:num>
  <w:num w:numId="46" w16cid:durableId="2140301702">
    <w:abstractNumId w:val="99"/>
  </w:num>
  <w:num w:numId="47" w16cid:durableId="19018681">
    <w:abstractNumId w:val="94"/>
  </w:num>
  <w:num w:numId="48" w16cid:durableId="801310068">
    <w:abstractNumId w:val="15"/>
  </w:num>
  <w:num w:numId="49" w16cid:durableId="650715247">
    <w:abstractNumId w:val="35"/>
  </w:num>
  <w:num w:numId="50" w16cid:durableId="1533151523">
    <w:abstractNumId w:val="38"/>
  </w:num>
  <w:num w:numId="51" w16cid:durableId="245843615">
    <w:abstractNumId w:val="11"/>
  </w:num>
  <w:num w:numId="52" w16cid:durableId="492720529">
    <w:abstractNumId w:val="89"/>
  </w:num>
  <w:num w:numId="53" w16cid:durableId="1892837010">
    <w:abstractNumId w:val="77"/>
  </w:num>
  <w:num w:numId="54" w16cid:durableId="892273774">
    <w:abstractNumId w:val="12"/>
  </w:num>
  <w:num w:numId="55" w16cid:durableId="2099011982">
    <w:abstractNumId w:val="131"/>
  </w:num>
  <w:num w:numId="56" w16cid:durableId="1773668552">
    <w:abstractNumId w:val="123"/>
  </w:num>
  <w:num w:numId="57" w16cid:durableId="105662488">
    <w:abstractNumId w:val="95"/>
  </w:num>
  <w:num w:numId="58" w16cid:durableId="887761498">
    <w:abstractNumId w:val="53"/>
  </w:num>
  <w:num w:numId="59" w16cid:durableId="1423184961">
    <w:abstractNumId w:val="134"/>
  </w:num>
  <w:num w:numId="60" w16cid:durableId="2047094555">
    <w:abstractNumId w:val="84"/>
  </w:num>
  <w:num w:numId="61" w16cid:durableId="847913418">
    <w:abstractNumId w:val="83"/>
  </w:num>
  <w:num w:numId="62" w16cid:durableId="955213656">
    <w:abstractNumId w:val="31"/>
  </w:num>
  <w:num w:numId="63" w16cid:durableId="392391094">
    <w:abstractNumId w:val="33"/>
  </w:num>
  <w:num w:numId="64" w16cid:durableId="558789626">
    <w:abstractNumId w:val="46"/>
  </w:num>
  <w:num w:numId="65" w16cid:durableId="1331061898">
    <w:abstractNumId w:val="128"/>
  </w:num>
  <w:num w:numId="66" w16cid:durableId="311449016">
    <w:abstractNumId w:val="74"/>
  </w:num>
  <w:num w:numId="67" w16cid:durableId="133572868">
    <w:abstractNumId w:val="112"/>
  </w:num>
  <w:num w:numId="68" w16cid:durableId="1416589075">
    <w:abstractNumId w:val="133"/>
  </w:num>
  <w:num w:numId="69" w16cid:durableId="470247220">
    <w:abstractNumId w:val="140"/>
  </w:num>
  <w:num w:numId="70" w16cid:durableId="672103354">
    <w:abstractNumId w:val="108"/>
  </w:num>
  <w:num w:numId="71" w16cid:durableId="1817725496">
    <w:abstractNumId w:val="111"/>
  </w:num>
  <w:num w:numId="72" w16cid:durableId="1340234371">
    <w:abstractNumId w:val="97"/>
  </w:num>
  <w:num w:numId="73" w16cid:durableId="1856722470">
    <w:abstractNumId w:val="69"/>
  </w:num>
  <w:num w:numId="74" w16cid:durableId="749889784">
    <w:abstractNumId w:val="40"/>
  </w:num>
  <w:num w:numId="75" w16cid:durableId="871848550">
    <w:abstractNumId w:val="63"/>
  </w:num>
  <w:num w:numId="76" w16cid:durableId="1140850987">
    <w:abstractNumId w:val="27"/>
  </w:num>
  <w:num w:numId="77" w16cid:durableId="526677644">
    <w:abstractNumId w:val="120"/>
  </w:num>
  <w:num w:numId="78" w16cid:durableId="124396421">
    <w:abstractNumId w:val="109"/>
  </w:num>
  <w:num w:numId="79" w16cid:durableId="945043259">
    <w:abstractNumId w:val="117"/>
  </w:num>
  <w:num w:numId="80" w16cid:durableId="1624844944">
    <w:abstractNumId w:val="49"/>
  </w:num>
  <w:num w:numId="81" w16cid:durableId="1240677878">
    <w:abstractNumId w:val="51"/>
  </w:num>
  <w:num w:numId="82" w16cid:durableId="529805397">
    <w:abstractNumId w:val="121"/>
  </w:num>
  <w:num w:numId="83" w16cid:durableId="1807895226">
    <w:abstractNumId w:val="138"/>
  </w:num>
  <w:num w:numId="84" w16cid:durableId="1840343001">
    <w:abstractNumId w:val="82"/>
  </w:num>
  <w:num w:numId="85" w16cid:durableId="1734350143">
    <w:abstractNumId w:val="59"/>
  </w:num>
  <w:num w:numId="86" w16cid:durableId="441146472">
    <w:abstractNumId w:val="104"/>
  </w:num>
  <w:num w:numId="87" w16cid:durableId="2015111331">
    <w:abstractNumId w:val="86"/>
  </w:num>
  <w:num w:numId="88" w16cid:durableId="190648083">
    <w:abstractNumId w:val="24"/>
  </w:num>
  <w:num w:numId="89" w16cid:durableId="486290777">
    <w:abstractNumId w:val="81"/>
  </w:num>
  <w:num w:numId="90" w16cid:durableId="787436072">
    <w:abstractNumId w:val="61"/>
  </w:num>
  <w:num w:numId="91" w16cid:durableId="1858813848">
    <w:abstractNumId w:val="78"/>
  </w:num>
  <w:num w:numId="92" w16cid:durableId="835538181">
    <w:abstractNumId w:val="58"/>
  </w:num>
  <w:num w:numId="93" w16cid:durableId="1282765846">
    <w:abstractNumId w:val="41"/>
  </w:num>
  <w:num w:numId="94" w16cid:durableId="177890049">
    <w:abstractNumId w:val="57"/>
  </w:num>
  <w:num w:numId="95" w16cid:durableId="1802725488">
    <w:abstractNumId w:val="80"/>
  </w:num>
  <w:num w:numId="96" w16cid:durableId="447703963">
    <w:abstractNumId w:val="76"/>
  </w:num>
  <w:num w:numId="97" w16cid:durableId="306319882">
    <w:abstractNumId w:val="23"/>
  </w:num>
  <w:num w:numId="98" w16cid:durableId="1509055799">
    <w:abstractNumId w:val="48"/>
  </w:num>
  <w:num w:numId="99" w16cid:durableId="508562307">
    <w:abstractNumId w:val="141"/>
  </w:num>
  <w:num w:numId="100" w16cid:durableId="1715958482">
    <w:abstractNumId w:val="126"/>
  </w:num>
  <w:num w:numId="101" w16cid:durableId="1794639231">
    <w:abstractNumId w:val="92"/>
  </w:num>
  <w:num w:numId="102" w16cid:durableId="178395742">
    <w:abstractNumId w:val="55"/>
  </w:num>
  <w:num w:numId="103" w16cid:durableId="1793399212">
    <w:abstractNumId w:val="43"/>
  </w:num>
  <w:num w:numId="104" w16cid:durableId="883715617">
    <w:abstractNumId w:val="17"/>
  </w:num>
  <w:num w:numId="105" w16cid:durableId="1627346316">
    <w:abstractNumId w:val="122"/>
  </w:num>
  <w:num w:numId="106" w16cid:durableId="931164907">
    <w:abstractNumId w:val="113"/>
  </w:num>
  <w:num w:numId="107" w16cid:durableId="2036349044">
    <w:abstractNumId w:val="91"/>
  </w:num>
  <w:num w:numId="108" w16cid:durableId="1703745535">
    <w:abstractNumId w:val="34"/>
  </w:num>
  <w:num w:numId="109" w16cid:durableId="183135407">
    <w:abstractNumId w:val="20"/>
  </w:num>
  <w:num w:numId="110" w16cid:durableId="1715159297">
    <w:abstractNumId w:val="62"/>
  </w:num>
  <w:num w:numId="111" w16cid:durableId="1169445506">
    <w:abstractNumId w:val="110"/>
  </w:num>
  <w:num w:numId="112" w16cid:durableId="901713109">
    <w:abstractNumId w:val="132"/>
  </w:num>
  <w:num w:numId="113" w16cid:durableId="2005355181">
    <w:abstractNumId w:val="14"/>
  </w:num>
  <w:num w:numId="114" w16cid:durableId="1915889669">
    <w:abstractNumId w:val="96"/>
  </w:num>
  <w:num w:numId="115" w16cid:durableId="1092051926">
    <w:abstractNumId w:val="54"/>
  </w:num>
  <w:num w:numId="116" w16cid:durableId="1087851758">
    <w:abstractNumId w:val="107"/>
  </w:num>
  <w:num w:numId="117" w16cid:durableId="844367151">
    <w:abstractNumId w:val="21"/>
  </w:num>
  <w:num w:numId="118" w16cid:durableId="880286474">
    <w:abstractNumId w:val="73"/>
  </w:num>
  <w:num w:numId="119" w16cid:durableId="2062051199">
    <w:abstractNumId w:val="39"/>
  </w:num>
  <w:num w:numId="120" w16cid:durableId="1353217499">
    <w:abstractNumId w:val="26"/>
  </w:num>
  <w:num w:numId="121" w16cid:durableId="1469519635">
    <w:abstractNumId w:val="116"/>
  </w:num>
  <w:num w:numId="122" w16cid:durableId="2026328005">
    <w:abstractNumId w:val="137"/>
  </w:num>
  <w:num w:numId="123" w16cid:durableId="838469862">
    <w:abstractNumId w:val="25"/>
  </w:num>
  <w:num w:numId="124" w16cid:durableId="1326861463">
    <w:abstractNumId w:val="29"/>
  </w:num>
  <w:num w:numId="125" w16cid:durableId="940842951">
    <w:abstractNumId w:val="102"/>
  </w:num>
  <w:num w:numId="126" w16cid:durableId="923808169">
    <w:abstractNumId w:val="124"/>
  </w:num>
  <w:num w:numId="127" w16cid:durableId="434636954">
    <w:abstractNumId w:val="72"/>
  </w:num>
  <w:num w:numId="128" w16cid:durableId="572813713">
    <w:abstractNumId w:val="79"/>
  </w:num>
  <w:num w:numId="129" w16cid:durableId="1916936944">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631478922">
    <w:abstractNumId w:val="106"/>
  </w:num>
  <w:num w:numId="131" w16cid:durableId="509636310">
    <w:abstractNumId w:val="115"/>
  </w:num>
  <w:num w:numId="132" w16cid:durableId="771123742">
    <w:abstractNumId w:val="101"/>
  </w:num>
  <w:num w:numId="133" w16cid:durableId="47463346">
    <w:abstractNumId w:val="119"/>
  </w:num>
  <w:num w:numId="134" w16cid:durableId="288248685">
    <w:abstractNumId w:val="114"/>
  </w:num>
  <w:num w:numId="135" w16cid:durableId="360283604">
    <w:abstractNumId w:val="127"/>
  </w:num>
  <w:num w:numId="136" w16cid:durableId="817461133">
    <w:abstractNumId w:val="127"/>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2tzQzMDG0NDcwNjNS0lEKTi0uzszPAykwNKoFAMXXrRktAAAA"/>
  </w:docVars>
  <w:rsids>
    <w:rsidRoot w:val="00FA10A4"/>
    <w:rsid w:val="000003C2"/>
    <w:rsid w:val="00000415"/>
    <w:rsid w:val="000005C4"/>
    <w:rsid w:val="00000E5E"/>
    <w:rsid w:val="00000E81"/>
    <w:rsid w:val="00001298"/>
    <w:rsid w:val="00001402"/>
    <w:rsid w:val="00001739"/>
    <w:rsid w:val="00001FC3"/>
    <w:rsid w:val="00002268"/>
    <w:rsid w:val="00002864"/>
    <w:rsid w:val="00002FA7"/>
    <w:rsid w:val="00003102"/>
    <w:rsid w:val="00003194"/>
    <w:rsid w:val="000033F3"/>
    <w:rsid w:val="0000350C"/>
    <w:rsid w:val="000037D8"/>
    <w:rsid w:val="00003848"/>
    <w:rsid w:val="00003870"/>
    <w:rsid w:val="00003883"/>
    <w:rsid w:val="00003BD9"/>
    <w:rsid w:val="00003CAD"/>
    <w:rsid w:val="00003FDB"/>
    <w:rsid w:val="0000469B"/>
    <w:rsid w:val="0000491F"/>
    <w:rsid w:val="00005012"/>
    <w:rsid w:val="0000524B"/>
    <w:rsid w:val="00005571"/>
    <w:rsid w:val="00005AC0"/>
    <w:rsid w:val="0000629C"/>
    <w:rsid w:val="00006305"/>
    <w:rsid w:val="000065E4"/>
    <w:rsid w:val="00006626"/>
    <w:rsid w:val="00006CAD"/>
    <w:rsid w:val="00006DB4"/>
    <w:rsid w:val="0000769A"/>
    <w:rsid w:val="00007702"/>
    <w:rsid w:val="00007943"/>
    <w:rsid w:val="00010133"/>
    <w:rsid w:val="000115C7"/>
    <w:rsid w:val="00011A8E"/>
    <w:rsid w:val="00011DD2"/>
    <w:rsid w:val="000124D2"/>
    <w:rsid w:val="0001261B"/>
    <w:rsid w:val="00012712"/>
    <w:rsid w:val="00012782"/>
    <w:rsid w:val="00012AC1"/>
    <w:rsid w:val="000137F7"/>
    <w:rsid w:val="00013B2C"/>
    <w:rsid w:val="000143F2"/>
    <w:rsid w:val="00014FB2"/>
    <w:rsid w:val="0001529B"/>
    <w:rsid w:val="000155C6"/>
    <w:rsid w:val="00015AC6"/>
    <w:rsid w:val="00015C2F"/>
    <w:rsid w:val="000160E7"/>
    <w:rsid w:val="0001617E"/>
    <w:rsid w:val="000166CE"/>
    <w:rsid w:val="00016F44"/>
    <w:rsid w:val="00017000"/>
    <w:rsid w:val="000176B2"/>
    <w:rsid w:val="000202AA"/>
    <w:rsid w:val="00020361"/>
    <w:rsid w:val="00020546"/>
    <w:rsid w:val="00020962"/>
    <w:rsid w:val="0002119F"/>
    <w:rsid w:val="000212F4"/>
    <w:rsid w:val="00021983"/>
    <w:rsid w:val="00022031"/>
    <w:rsid w:val="000220AD"/>
    <w:rsid w:val="00022E08"/>
    <w:rsid w:val="00022EEC"/>
    <w:rsid w:val="00023006"/>
    <w:rsid w:val="00023017"/>
    <w:rsid w:val="00023455"/>
    <w:rsid w:val="00023462"/>
    <w:rsid w:val="00023947"/>
    <w:rsid w:val="00023B37"/>
    <w:rsid w:val="00023B39"/>
    <w:rsid w:val="00023FED"/>
    <w:rsid w:val="0002463C"/>
    <w:rsid w:val="00024AD5"/>
    <w:rsid w:val="00024D61"/>
    <w:rsid w:val="00024F56"/>
    <w:rsid w:val="00025269"/>
    <w:rsid w:val="0002548F"/>
    <w:rsid w:val="00025522"/>
    <w:rsid w:val="0002585F"/>
    <w:rsid w:val="000262CC"/>
    <w:rsid w:val="00026E83"/>
    <w:rsid w:val="00027019"/>
    <w:rsid w:val="000274CE"/>
    <w:rsid w:val="0002778F"/>
    <w:rsid w:val="00027BD1"/>
    <w:rsid w:val="00027C1B"/>
    <w:rsid w:val="00027CD9"/>
    <w:rsid w:val="000302B7"/>
    <w:rsid w:val="00030674"/>
    <w:rsid w:val="000307DA"/>
    <w:rsid w:val="00030C70"/>
    <w:rsid w:val="000318AF"/>
    <w:rsid w:val="00031959"/>
    <w:rsid w:val="00031A0B"/>
    <w:rsid w:val="00031B80"/>
    <w:rsid w:val="00032146"/>
    <w:rsid w:val="0003257D"/>
    <w:rsid w:val="000327CE"/>
    <w:rsid w:val="00032925"/>
    <w:rsid w:val="00032932"/>
    <w:rsid w:val="00032A52"/>
    <w:rsid w:val="00032BE9"/>
    <w:rsid w:val="00032CFA"/>
    <w:rsid w:val="00032DAE"/>
    <w:rsid w:val="00032FB3"/>
    <w:rsid w:val="0003316E"/>
    <w:rsid w:val="000333F6"/>
    <w:rsid w:val="000338E4"/>
    <w:rsid w:val="00034135"/>
    <w:rsid w:val="0003556C"/>
    <w:rsid w:val="000355F1"/>
    <w:rsid w:val="00035865"/>
    <w:rsid w:val="00035AFD"/>
    <w:rsid w:val="00035B3E"/>
    <w:rsid w:val="00035FFA"/>
    <w:rsid w:val="00036234"/>
    <w:rsid w:val="000365F6"/>
    <w:rsid w:val="0003664C"/>
    <w:rsid w:val="000368C6"/>
    <w:rsid w:val="00036903"/>
    <w:rsid w:val="00036987"/>
    <w:rsid w:val="00036D97"/>
    <w:rsid w:val="00037D6A"/>
    <w:rsid w:val="0004004F"/>
    <w:rsid w:val="000400E1"/>
    <w:rsid w:val="000404AC"/>
    <w:rsid w:val="00040706"/>
    <w:rsid w:val="00040B41"/>
    <w:rsid w:val="00040BA7"/>
    <w:rsid w:val="00041165"/>
    <w:rsid w:val="00041809"/>
    <w:rsid w:val="00041983"/>
    <w:rsid w:val="00041BA5"/>
    <w:rsid w:val="00041FCC"/>
    <w:rsid w:val="000421EA"/>
    <w:rsid w:val="00042802"/>
    <w:rsid w:val="000429EA"/>
    <w:rsid w:val="000432F9"/>
    <w:rsid w:val="0004393A"/>
    <w:rsid w:val="000439FD"/>
    <w:rsid w:val="00043A55"/>
    <w:rsid w:val="00043B5B"/>
    <w:rsid w:val="00043EC0"/>
    <w:rsid w:val="00044025"/>
    <w:rsid w:val="0004411C"/>
    <w:rsid w:val="0004432F"/>
    <w:rsid w:val="0004454A"/>
    <w:rsid w:val="00044590"/>
    <w:rsid w:val="0004537E"/>
    <w:rsid w:val="0004553D"/>
    <w:rsid w:val="000455AB"/>
    <w:rsid w:val="00045A25"/>
    <w:rsid w:val="00045A9B"/>
    <w:rsid w:val="00045D1D"/>
    <w:rsid w:val="00046AFA"/>
    <w:rsid w:val="000470C6"/>
    <w:rsid w:val="00047299"/>
    <w:rsid w:val="0004744B"/>
    <w:rsid w:val="000475CB"/>
    <w:rsid w:val="0004793C"/>
    <w:rsid w:val="00047ADD"/>
    <w:rsid w:val="00047C3E"/>
    <w:rsid w:val="000505A1"/>
    <w:rsid w:val="00050624"/>
    <w:rsid w:val="0005077F"/>
    <w:rsid w:val="00050A56"/>
    <w:rsid w:val="00050FD5"/>
    <w:rsid w:val="000515DA"/>
    <w:rsid w:val="000522EB"/>
    <w:rsid w:val="00052639"/>
    <w:rsid w:val="00052A18"/>
    <w:rsid w:val="00052E6E"/>
    <w:rsid w:val="00053209"/>
    <w:rsid w:val="00053663"/>
    <w:rsid w:val="000537A7"/>
    <w:rsid w:val="00053960"/>
    <w:rsid w:val="00053CF0"/>
    <w:rsid w:val="00053D6C"/>
    <w:rsid w:val="00053F6E"/>
    <w:rsid w:val="00054593"/>
    <w:rsid w:val="000545C7"/>
    <w:rsid w:val="00054B59"/>
    <w:rsid w:val="000558AD"/>
    <w:rsid w:val="00055BDE"/>
    <w:rsid w:val="00055F3A"/>
    <w:rsid w:val="00056757"/>
    <w:rsid w:val="00056ACF"/>
    <w:rsid w:val="00057240"/>
    <w:rsid w:val="0005788F"/>
    <w:rsid w:val="00060157"/>
    <w:rsid w:val="000601C1"/>
    <w:rsid w:val="00060626"/>
    <w:rsid w:val="00060976"/>
    <w:rsid w:val="000610A3"/>
    <w:rsid w:val="000611CC"/>
    <w:rsid w:val="00061821"/>
    <w:rsid w:val="00061886"/>
    <w:rsid w:val="000622E0"/>
    <w:rsid w:val="000626A7"/>
    <w:rsid w:val="0006273B"/>
    <w:rsid w:val="0006279C"/>
    <w:rsid w:val="000629FC"/>
    <w:rsid w:val="00063528"/>
    <w:rsid w:val="00063647"/>
    <w:rsid w:val="000641C2"/>
    <w:rsid w:val="000644C5"/>
    <w:rsid w:val="0006454B"/>
    <w:rsid w:val="00064A26"/>
    <w:rsid w:val="00064A32"/>
    <w:rsid w:val="00064BC3"/>
    <w:rsid w:val="000651E3"/>
    <w:rsid w:val="00065871"/>
    <w:rsid w:val="00065BDE"/>
    <w:rsid w:val="00065C16"/>
    <w:rsid w:val="00066322"/>
    <w:rsid w:val="0006680F"/>
    <w:rsid w:val="00066B62"/>
    <w:rsid w:val="00066EB1"/>
    <w:rsid w:val="00066EC2"/>
    <w:rsid w:val="00066ECF"/>
    <w:rsid w:val="00066F0E"/>
    <w:rsid w:val="00067014"/>
    <w:rsid w:val="00067654"/>
    <w:rsid w:val="0006778E"/>
    <w:rsid w:val="00067B8A"/>
    <w:rsid w:val="00067EF0"/>
    <w:rsid w:val="00070389"/>
    <w:rsid w:val="00070448"/>
    <w:rsid w:val="00070663"/>
    <w:rsid w:val="0007068C"/>
    <w:rsid w:val="00070A72"/>
    <w:rsid w:val="00070E18"/>
    <w:rsid w:val="00070F50"/>
    <w:rsid w:val="00071453"/>
    <w:rsid w:val="00071FA6"/>
    <w:rsid w:val="00072261"/>
    <w:rsid w:val="000726C1"/>
    <w:rsid w:val="000729C7"/>
    <w:rsid w:val="00072F1D"/>
    <w:rsid w:val="00072F2F"/>
    <w:rsid w:val="000738CB"/>
    <w:rsid w:val="0007396A"/>
    <w:rsid w:val="00073C05"/>
    <w:rsid w:val="00074042"/>
    <w:rsid w:val="000743FC"/>
    <w:rsid w:val="000748E7"/>
    <w:rsid w:val="000748EA"/>
    <w:rsid w:val="00074E65"/>
    <w:rsid w:val="00074ECC"/>
    <w:rsid w:val="000752DE"/>
    <w:rsid w:val="000752F2"/>
    <w:rsid w:val="000757CC"/>
    <w:rsid w:val="000764D3"/>
    <w:rsid w:val="000768AF"/>
    <w:rsid w:val="00076A41"/>
    <w:rsid w:val="00076F21"/>
    <w:rsid w:val="00077080"/>
    <w:rsid w:val="000774AA"/>
    <w:rsid w:val="00077647"/>
    <w:rsid w:val="00077DC4"/>
    <w:rsid w:val="00080262"/>
    <w:rsid w:val="0008050E"/>
    <w:rsid w:val="00080795"/>
    <w:rsid w:val="00080C77"/>
    <w:rsid w:val="00081183"/>
    <w:rsid w:val="000812DF"/>
    <w:rsid w:val="000813D4"/>
    <w:rsid w:val="000815B3"/>
    <w:rsid w:val="00081742"/>
    <w:rsid w:val="00081A41"/>
    <w:rsid w:val="00082030"/>
    <w:rsid w:val="0008210A"/>
    <w:rsid w:val="0008252C"/>
    <w:rsid w:val="00082726"/>
    <w:rsid w:val="00082849"/>
    <w:rsid w:val="00082AB4"/>
    <w:rsid w:val="00082B10"/>
    <w:rsid w:val="00082CF5"/>
    <w:rsid w:val="00082D07"/>
    <w:rsid w:val="00082E6D"/>
    <w:rsid w:val="00083025"/>
    <w:rsid w:val="00083052"/>
    <w:rsid w:val="0008359A"/>
    <w:rsid w:val="00083E41"/>
    <w:rsid w:val="000840F3"/>
    <w:rsid w:val="00084644"/>
    <w:rsid w:val="000847EE"/>
    <w:rsid w:val="0008486C"/>
    <w:rsid w:val="00084A9F"/>
    <w:rsid w:val="00084B1E"/>
    <w:rsid w:val="00085034"/>
    <w:rsid w:val="0008522E"/>
    <w:rsid w:val="0008570F"/>
    <w:rsid w:val="00085B10"/>
    <w:rsid w:val="00085DAC"/>
    <w:rsid w:val="000860F8"/>
    <w:rsid w:val="0008697D"/>
    <w:rsid w:val="000870DB"/>
    <w:rsid w:val="00087438"/>
    <w:rsid w:val="000879D4"/>
    <w:rsid w:val="00087CF9"/>
    <w:rsid w:val="00087E93"/>
    <w:rsid w:val="00090718"/>
    <w:rsid w:val="00091698"/>
    <w:rsid w:val="00091D3E"/>
    <w:rsid w:val="00091EDE"/>
    <w:rsid w:val="0009262C"/>
    <w:rsid w:val="000926AA"/>
    <w:rsid w:val="00092C36"/>
    <w:rsid w:val="00092D45"/>
    <w:rsid w:val="00092D52"/>
    <w:rsid w:val="00092EE8"/>
    <w:rsid w:val="000938EE"/>
    <w:rsid w:val="00093999"/>
    <w:rsid w:val="00093B76"/>
    <w:rsid w:val="00093B9C"/>
    <w:rsid w:val="00093C4A"/>
    <w:rsid w:val="00093C6B"/>
    <w:rsid w:val="00094739"/>
    <w:rsid w:val="000949BF"/>
    <w:rsid w:val="00094EFD"/>
    <w:rsid w:val="00095C7D"/>
    <w:rsid w:val="00095EA3"/>
    <w:rsid w:val="00095FA7"/>
    <w:rsid w:val="000961D2"/>
    <w:rsid w:val="00096AE8"/>
    <w:rsid w:val="00096C2B"/>
    <w:rsid w:val="00096DA6"/>
    <w:rsid w:val="000971ED"/>
    <w:rsid w:val="000978C4"/>
    <w:rsid w:val="00097A0B"/>
    <w:rsid w:val="00097A10"/>
    <w:rsid w:val="000A0390"/>
    <w:rsid w:val="000A0A51"/>
    <w:rsid w:val="000A1077"/>
    <w:rsid w:val="000A1E5A"/>
    <w:rsid w:val="000A2560"/>
    <w:rsid w:val="000A27AA"/>
    <w:rsid w:val="000A290D"/>
    <w:rsid w:val="000A2F79"/>
    <w:rsid w:val="000A368A"/>
    <w:rsid w:val="000A36C8"/>
    <w:rsid w:val="000A3944"/>
    <w:rsid w:val="000A3BAB"/>
    <w:rsid w:val="000A3C1B"/>
    <w:rsid w:val="000A3CB2"/>
    <w:rsid w:val="000A3D29"/>
    <w:rsid w:val="000A3DD4"/>
    <w:rsid w:val="000A4106"/>
    <w:rsid w:val="000A4268"/>
    <w:rsid w:val="000A46D8"/>
    <w:rsid w:val="000A4B25"/>
    <w:rsid w:val="000A4F0B"/>
    <w:rsid w:val="000A5ACF"/>
    <w:rsid w:val="000A5C9E"/>
    <w:rsid w:val="000A5CA7"/>
    <w:rsid w:val="000A5D98"/>
    <w:rsid w:val="000A5FD9"/>
    <w:rsid w:val="000A6446"/>
    <w:rsid w:val="000A66F2"/>
    <w:rsid w:val="000A6A7C"/>
    <w:rsid w:val="000A6B4C"/>
    <w:rsid w:val="000A7C82"/>
    <w:rsid w:val="000A7C8C"/>
    <w:rsid w:val="000A7DF5"/>
    <w:rsid w:val="000A7FC7"/>
    <w:rsid w:val="000B0225"/>
    <w:rsid w:val="000B03CA"/>
    <w:rsid w:val="000B054E"/>
    <w:rsid w:val="000B097F"/>
    <w:rsid w:val="000B0A48"/>
    <w:rsid w:val="000B0F8F"/>
    <w:rsid w:val="000B151E"/>
    <w:rsid w:val="000B15EB"/>
    <w:rsid w:val="000B17DF"/>
    <w:rsid w:val="000B18D0"/>
    <w:rsid w:val="000B1EDF"/>
    <w:rsid w:val="000B277E"/>
    <w:rsid w:val="000B2A72"/>
    <w:rsid w:val="000B2C4F"/>
    <w:rsid w:val="000B2E9D"/>
    <w:rsid w:val="000B3BFA"/>
    <w:rsid w:val="000B3C37"/>
    <w:rsid w:val="000B3DED"/>
    <w:rsid w:val="000B4477"/>
    <w:rsid w:val="000B4A6D"/>
    <w:rsid w:val="000B4C18"/>
    <w:rsid w:val="000B4D6A"/>
    <w:rsid w:val="000B53F0"/>
    <w:rsid w:val="000B5FA6"/>
    <w:rsid w:val="000B5FF9"/>
    <w:rsid w:val="000B6161"/>
    <w:rsid w:val="000B6189"/>
    <w:rsid w:val="000B62B9"/>
    <w:rsid w:val="000B6700"/>
    <w:rsid w:val="000B672B"/>
    <w:rsid w:val="000B7442"/>
    <w:rsid w:val="000B7484"/>
    <w:rsid w:val="000B74DD"/>
    <w:rsid w:val="000B7929"/>
    <w:rsid w:val="000B7A24"/>
    <w:rsid w:val="000B7F9F"/>
    <w:rsid w:val="000C0802"/>
    <w:rsid w:val="000C0B33"/>
    <w:rsid w:val="000C0BA6"/>
    <w:rsid w:val="000C0C62"/>
    <w:rsid w:val="000C0EC3"/>
    <w:rsid w:val="000C14D6"/>
    <w:rsid w:val="000C16FB"/>
    <w:rsid w:val="000C185B"/>
    <w:rsid w:val="000C1A63"/>
    <w:rsid w:val="000C1ADB"/>
    <w:rsid w:val="000C1D9F"/>
    <w:rsid w:val="000C2668"/>
    <w:rsid w:val="000C26FC"/>
    <w:rsid w:val="000C2A03"/>
    <w:rsid w:val="000C3223"/>
    <w:rsid w:val="000C3263"/>
    <w:rsid w:val="000C39B4"/>
    <w:rsid w:val="000C3BA2"/>
    <w:rsid w:val="000C3BBF"/>
    <w:rsid w:val="000C452D"/>
    <w:rsid w:val="000C45D0"/>
    <w:rsid w:val="000C48CC"/>
    <w:rsid w:val="000C4EE0"/>
    <w:rsid w:val="000C4F38"/>
    <w:rsid w:val="000C5400"/>
    <w:rsid w:val="000C5417"/>
    <w:rsid w:val="000C5501"/>
    <w:rsid w:val="000C6116"/>
    <w:rsid w:val="000C61DD"/>
    <w:rsid w:val="000C64A1"/>
    <w:rsid w:val="000D0053"/>
    <w:rsid w:val="000D0187"/>
    <w:rsid w:val="000D0840"/>
    <w:rsid w:val="000D08B9"/>
    <w:rsid w:val="000D0C36"/>
    <w:rsid w:val="000D105E"/>
    <w:rsid w:val="000D1123"/>
    <w:rsid w:val="000D1611"/>
    <w:rsid w:val="000D16E0"/>
    <w:rsid w:val="000D1927"/>
    <w:rsid w:val="000D1B90"/>
    <w:rsid w:val="000D1E62"/>
    <w:rsid w:val="000D21CE"/>
    <w:rsid w:val="000D22A5"/>
    <w:rsid w:val="000D242C"/>
    <w:rsid w:val="000D2704"/>
    <w:rsid w:val="000D278D"/>
    <w:rsid w:val="000D2D1C"/>
    <w:rsid w:val="000D2E54"/>
    <w:rsid w:val="000D2FFF"/>
    <w:rsid w:val="000D36AC"/>
    <w:rsid w:val="000D36B6"/>
    <w:rsid w:val="000D3AA2"/>
    <w:rsid w:val="000D3CF5"/>
    <w:rsid w:val="000D40DB"/>
    <w:rsid w:val="000D4156"/>
    <w:rsid w:val="000D5F7A"/>
    <w:rsid w:val="000D65A2"/>
    <w:rsid w:val="000D67B5"/>
    <w:rsid w:val="000D6A4C"/>
    <w:rsid w:val="000D6B57"/>
    <w:rsid w:val="000D6DA6"/>
    <w:rsid w:val="000D71EC"/>
    <w:rsid w:val="000D759E"/>
    <w:rsid w:val="000D7CFE"/>
    <w:rsid w:val="000D7E93"/>
    <w:rsid w:val="000D7EA5"/>
    <w:rsid w:val="000D7FB7"/>
    <w:rsid w:val="000E0354"/>
    <w:rsid w:val="000E0FD7"/>
    <w:rsid w:val="000E112F"/>
    <w:rsid w:val="000E13F1"/>
    <w:rsid w:val="000E1494"/>
    <w:rsid w:val="000E1945"/>
    <w:rsid w:val="000E19C6"/>
    <w:rsid w:val="000E1E21"/>
    <w:rsid w:val="000E26FE"/>
    <w:rsid w:val="000E2D12"/>
    <w:rsid w:val="000E3700"/>
    <w:rsid w:val="000E392E"/>
    <w:rsid w:val="000E3C44"/>
    <w:rsid w:val="000E3CDA"/>
    <w:rsid w:val="000E4005"/>
    <w:rsid w:val="000E404D"/>
    <w:rsid w:val="000E442A"/>
    <w:rsid w:val="000E445C"/>
    <w:rsid w:val="000E45D1"/>
    <w:rsid w:val="000E4969"/>
    <w:rsid w:val="000E4A87"/>
    <w:rsid w:val="000E52A3"/>
    <w:rsid w:val="000E5CCD"/>
    <w:rsid w:val="000E5DC1"/>
    <w:rsid w:val="000E604D"/>
    <w:rsid w:val="000E62EA"/>
    <w:rsid w:val="000E6441"/>
    <w:rsid w:val="000E660D"/>
    <w:rsid w:val="000E665B"/>
    <w:rsid w:val="000E6918"/>
    <w:rsid w:val="000E6C22"/>
    <w:rsid w:val="000E6DCD"/>
    <w:rsid w:val="000E7578"/>
    <w:rsid w:val="000E777A"/>
    <w:rsid w:val="000E7C1F"/>
    <w:rsid w:val="000E7CA0"/>
    <w:rsid w:val="000F0032"/>
    <w:rsid w:val="000F00ED"/>
    <w:rsid w:val="000F061E"/>
    <w:rsid w:val="000F0716"/>
    <w:rsid w:val="000F0720"/>
    <w:rsid w:val="000F074A"/>
    <w:rsid w:val="000F0E18"/>
    <w:rsid w:val="000F0FB3"/>
    <w:rsid w:val="000F158A"/>
    <w:rsid w:val="000F1A27"/>
    <w:rsid w:val="000F1F4C"/>
    <w:rsid w:val="000F21EA"/>
    <w:rsid w:val="000F2899"/>
    <w:rsid w:val="000F2B1B"/>
    <w:rsid w:val="000F2E3C"/>
    <w:rsid w:val="000F33BB"/>
    <w:rsid w:val="000F39F0"/>
    <w:rsid w:val="000F3EA1"/>
    <w:rsid w:val="000F44A7"/>
    <w:rsid w:val="000F4E6D"/>
    <w:rsid w:val="000F4ED5"/>
    <w:rsid w:val="000F51FF"/>
    <w:rsid w:val="000F57B1"/>
    <w:rsid w:val="000F57EA"/>
    <w:rsid w:val="000F57FA"/>
    <w:rsid w:val="000F69E8"/>
    <w:rsid w:val="000F6BB8"/>
    <w:rsid w:val="000F70C5"/>
    <w:rsid w:val="000F758B"/>
    <w:rsid w:val="000F7837"/>
    <w:rsid w:val="000F786F"/>
    <w:rsid w:val="000F7CE5"/>
    <w:rsid w:val="000F7D87"/>
    <w:rsid w:val="000F7DEA"/>
    <w:rsid w:val="000F7EEE"/>
    <w:rsid w:val="0010085F"/>
    <w:rsid w:val="00100AD3"/>
    <w:rsid w:val="00100DDF"/>
    <w:rsid w:val="00100EFB"/>
    <w:rsid w:val="00101F2E"/>
    <w:rsid w:val="00101FCF"/>
    <w:rsid w:val="00101FF4"/>
    <w:rsid w:val="00102310"/>
    <w:rsid w:val="0010255D"/>
    <w:rsid w:val="00102890"/>
    <w:rsid w:val="001029BD"/>
    <w:rsid w:val="00102C51"/>
    <w:rsid w:val="00102C89"/>
    <w:rsid w:val="00103402"/>
    <w:rsid w:val="001036BD"/>
    <w:rsid w:val="00103D5D"/>
    <w:rsid w:val="00103EA5"/>
    <w:rsid w:val="00103F3A"/>
    <w:rsid w:val="00103F3D"/>
    <w:rsid w:val="00104101"/>
    <w:rsid w:val="00104293"/>
    <w:rsid w:val="001049B8"/>
    <w:rsid w:val="00104A0F"/>
    <w:rsid w:val="00104DE5"/>
    <w:rsid w:val="00104DF9"/>
    <w:rsid w:val="00104F0B"/>
    <w:rsid w:val="00104F11"/>
    <w:rsid w:val="00104F3B"/>
    <w:rsid w:val="0010503E"/>
    <w:rsid w:val="001051D4"/>
    <w:rsid w:val="00105A31"/>
    <w:rsid w:val="00105BEF"/>
    <w:rsid w:val="00105C60"/>
    <w:rsid w:val="00105E10"/>
    <w:rsid w:val="00105FB5"/>
    <w:rsid w:val="001062FF"/>
    <w:rsid w:val="00106437"/>
    <w:rsid w:val="00106D58"/>
    <w:rsid w:val="00107423"/>
    <w:rsid w:val="001074C1"/>
    <w:rsid w:val="0010772D"/>
    <w:rsid w:val="00107999"/>
    <w:rsid w:val="001079E7"/>
    <w:rsid w:val="00107F71"/>
    <w:rsid w:val="001103C3"/>
    <w:rsid w:val="0011049E"/>
    <w:rsid w:val="0011056B"/>
    <w:rsid w:val="00110E85"/>
    <w:rsid w:val="001110B4"/>
    <w:rsid w:val="00111316"/>
    <w:rsid w:val="00111358"/>
    <w:rsid w:val="001115CD"/>
    <w:rsid w:val="00111641"/>
    <w:rsid w:val="001118C9"/>
    <w:rsid w:val="00111F09"/>
    <w:rsid w:val="00112A4E"/>
    <w:rsid w:val="00112AD6"/>
    <w:rsid w:val="00112C54"/>
    <w:rsid w:val="00112E73"/>
    <w:rsid w:val="0011321D"/>
    <w:rsid w:val="0011382A"/>
    <w:rsid w:val="00113EDD"/>
    <w:rsid w:val="00113FC0"/>
    <w:rsid w:val="00114CDB"/>
    <w:rsid w:val="001150CB"/>
    <w:rsid w:val="00115C6D"/>
    <w:rsid w:val="00115D09"/>
    <w:rsid w:val="00115E3C"/>
    <w:rsid w:val="00115E9A"/>
    <w:rsid w:val="00115F25"/>
    <w:rsid w:val="00116CCA"/>
    <w:rsid w:val="00116F5D"/>
    <w:rsid w:val="00116F66"/>
    <w:rsid w:val="00117C64"/>
    <w:rsid w:val="00117E44"/>
    <w:rsid w:val="001200EE"/>
    <w:rsid w:val="00120179"/>
    <w:rsid w:val="00120217"/>
    <w:rsid w:val="001204B6"/>
    <w:rsid w:val="00120611"/>
    <w:rsid w:val="00120759"/>
    <w:rsid w:val="00120D5C"/>
    <w:rsid w:val="00120DED"/>
    <w:rsid w:val="0012140B"/>
    <w:rsid w:val="0012158A"/>
    <w:rsid w:val="001216B4"/>
    <w:rsid w:val="00121902"/>
    <w:rsid w:val="00121E76"/>
    <w:rsid w:val="00122004"/>
    <w:rsid w:val="0012272E"/>
    <w:rsid w:val="00122B3B"/>
    <w:rsid w:val="00123226"/>
    <w:rsid w:val="00124246"/>
    <w:rsid w:val="00124D7A"/>
    <w:rsid w:val="001250DB"/>
    <w:rsid w:val="00125277"/>
    <w:rsid w:val="0012544D"/>
    <w:rsid w:val="001257AA"/>
    <w:rsid w:val="00125A4F"/>
    <w:rsid w:val="00125BA7"/>
    <w:rsid w:val="00125D3B"/>
    <w:rsid w:val="001261F0"/>
    <w:rsid w:val="00126711"/>
    <w:rsid w:val="001275E3"/>
    <w:rsid w:val="001277A0"/>
    <w:rsid w:val="00127C47"/>
    <w:rsid w:val="00130053"/>
    <w:rsid w:val="001300FE"/>
    <w:rsid w:val="00130726"/>
    <w:rsid w:val="00130938"/>
    <w:rsid w:val="00130FF3"/>
    <w:rsid w:val="00131123"/>
    <w:rsid w:val="00131235"/>
    <w:rsid w:val="00131644"/>
    <w:rsid w:val="001317F8"/>
    <w:rsid w:val="0013190D"/>
    <w:rsid w:val="00131B04"/>
    <w:rsid w:val="00131DFE"/>
    <w:rsid w:val="00131FEB"/>
    <w:rsid w:val="001321CB"/>
    <w:rsid w:val="001325DE"/>
    <w:rsid w:val="00132649"/>
    <w:rsid w:val="001326ED"/>
    <w:rsid w:val="0013293A"/>
    <w:rsid w:val="00132A96"/>
    <w:rsid w:val="00132B38"/>
    <w:rsid w:val="00132FED"/>
    <w:rsid w:val="001336F5"/>
    <w:rsid w:val="00133C51"/>
    <w:rsid w:val="00134CAA"/>
    <w:rsid w:val="001351E2"/>
    <w:rsid w:val="00135AC8"/>
    <w:rsid w:val="00135B00"/>
    <w:rsid w:val="00135CE6"/>
    <w:rsid w:val="00135FB9"/>
    <w:rsid w:val="001365F9"/>
    <w:rsid w:val="0013686B"/>
    <w:rsid w:val="00136B90"/>
    <w:rsid w:val="00136FC4"/>
    <w:rsid w:val="00137BAD"/>
    <w:rsid w:val="00137F3A"/>
    <w:rsid w:val="00140027"/>
    <w:rsid w:val="0014052B"/>
    <w:rsid w:val="0014074D"/>
    <w:rsid w:val="00140880"/>
    <w:rsid w:val="00140EB1"/>
    <w:rsid w:val="0014187C"/>
    <w:rsid w:val="00141D46"/>
    <w:rsid w:val="0014217C"/>
    <w:rsid w:val="00142181"/>
    <w:rsid w:val="00142BC1"/>
    <w:rsid w:val="001432ED"/>
    <w:rsid w:val="001437F4"/>
    <w:rsid w:val="001438C8"/>
    <w:rsid w:val="00143FDE"/>
    <w:rsid w:val="001442F5"/>
    <w:rsid w:val="001447CD"/>
    <w:rsid w:val="001449AA"/>
    <w:rsid w:val="001453FA"/>
    <w:rsid w:val="00145502"/>
    <w:rsid w:val="001457AC"/>
    <w:rsid w:val="001460BD"/>
    <w:rsid w:val="001463BB"/>
    <w:rsid w:val="00146BA4"/>
    <w:rsid w:val="00146C8E"/>
    <w:rsid w:val="00146CA0"/>
    <w:rsid w:val="00146CEC"/>
    <w:rsid w:val="00146D79"/>
    <w:rsid w:val="00146D84"/>
    <w:rsid w:val="0014703C"/>
    <w:rsid w:val="00147244"/>
    <w:rsid w:val="00147D51"/>
    <w:rsid w:val="001500C1"/>
    <w:rsid w:val="00150109"/>
    <w:rsid w:val="00150260"/>
    <w:rsid w:val="00150271"/>
    <w:rsid w:val="00150290"/>
    <w:rsid w:val="0015044C"/>
    <w:rsid w:val="001509F2"/>
    <w:rsid w:val="00150E03"/>
    <w:rsid w:val="00150F62"/>
    <w:rsid w:val="0015119B"/>
    <w:rsid w:val="0015126B"/>
    <w:rsid w:val="00151605"/>
    <w:rsid w:val="00151966"/>
    <w:rsid w:val="00151A11"/>
    <w:rsid w:val="00151B6F"/>
    <w:rsid w:val="00152159"/>
    <w:rsid w:val="001522A2"/>
    <w:rsid w:val="001523FB"/>
    <w:rsid w:val="00152B9D"/>
    <w:rsid w:val="00152F31"/>
    <w:rsid w:val="0015327D"/>
    <w:rsid w:val="00153C1D"/>
    <w:rsid w:val="00153E42"/>
    <w:rsid w:val="00154359"/>
    <w:rsid w:val="00154D28"/>
    <w:rsid w:val="00155038"/>
    <w:rsid w:val="00155455"/>
    <w:rsid w:val="0015571E"/>
    <w:rsid w:val="001558F2"/>
    <w:rsid w:val="00155BF1"/>
    <w:rsid w:val="00155F36"/>
    <w:rsid w:val="00155FBB"/>
    <w:rsid w:val="00155FD7"/>
    <w:rsid w:val="00156198"/>
    <w:rsid w:val="00156574"/>
    <w:rsid w:val="001568D6"/>
    <w:rsid w:val="00156976"/>
    <w:rsid w:val="00156A4D"/>
    <w:rsid w:val="00156C5E"/>
    <w:rsid w:val="00156D7F"/>
    <w:rsid w:val="00157CFC"/>
    <w:rsid w:val="00157E19"/>
    <w:rsid w:val="00160275"/>
    <w:rsid w:val="00160760"/>
    <w:rsid w:val="001608B1"/>
    <w:rsid w:val="001609F8"/>
    <w:rsid w:val="00160F20"/>
    <w:rsid w:val="00161247"/>
    <w:rsid w:val="0016138C"/>
    <w:rsid w:val="00161957"/>
    <w:rsid w:val="00161D57"/>
    <w:rsid w:val="00161FFD"/>
    <w:rsid w:val="001621B8"/>
    <w:rsid w:val="00162525"/>
    <w:rsid w:val="00162652"/>
    <w:rsid w:val="001626DE"/>
    <w:rsid w:val="00162917"/>
    <w:rsid w:val="0016293F"/>
    <w:rsid w:val="0016298B"/>
    <w:rsid w:val="0016299E"/>
    <w:rsid w:val="00162ED9"/>
    <w:rsid w:val="0016362B"/>
    <w:rsid w:val="00163734"/>
    <w:rsid w:val="001639EA"/>
    <w:rsid w:val="00163B6E"/>
    <w:rsid w:val="00163DD1"/>
    <w:rsid w:val="0016496E"/>
    <w:rsid w:val="00164B71"/>
    <w:rsid w:val="00164B92"/>
    <w:rsid w:val="00164C81"/>
    <w:rsid w:val="00164E62"/>
    <w:rsid w:val="0016535E"/>
    <w:rsid w:val="001655DC"/>
    <w:rsid w:val="001657E1"/>
    <w:rsid w:val="001658EB"/>
    <w:rsid w:val="00165DA5"/>
    <w:rsid w:val="00166778"/>
    <w:rsid w:val="00166976"/>
    <w:rsid w:val="00166A07"/>
    <w:rsid w:val="00166A22"/>
    <w:rsid w:val="00166AD7"/>
    <w:rsid w:val="00166B0C"/>
    <w:rsid w:val="00166E56"/>
    <w:rsid w:val="00167AD3"/>
    <w:rsid w:val="00167B85"/>
    <w:rsid w:val="00167DAF"/>
    <w:rsid w:val="00167DD3"/>
    <w:rsid w:val="00167E09"/>
    <w:rsid w:val="00170136"/>
    <w:rsid w:val="001709FB"/>
    <w:rsid w:val="00170A42"/>
    <w:rsid w:val="00170E9A"/>
    <w:rsid w:val="001714A1"/>
    <w:rsid w:val="00171540"/>
    <w:rsid w:val="00171994"/>
    <w:rsid w:val="00171AEE"/>
    <w:rsid w:val="00171B44"/>
    <w:rsid w:val="00171B73"/>
    <w:rsid w:val="00171DE1"/>
    <w:rsid w:val="00171FE3"/>
    <w:rsid w:val="001725BF"/>
    <w:rsid w:val="00172761"/>
    <w:rsid w:val="00172A9E"/>
    <w:rsid w:val="00172B0A"/>
    <w:rsid w:val="0017355D"/>
    <w:rsid w:val="00173938"/>
    <w:rsid w:val="00174168"/>
    <w:rsid w:val="00174650"/>
    <w:rsid w:val="00174797"/>
    <w:rsid w:val="00174AC2"/>
    <w:rsid w:val="00174FE2"/>
    <w:rsid w:val="0017564B"/>
    <w:rsid w:val="001760B5"/>
    <w:rsid w:val="00176CFE"/>
    <w:rsid w:val="00176D6C"/>
    <w:rsid w:val="0017701C"/>
    <w:rsid w:val="00177301"/>
    <w:rsid w:val="0017759F"/>
    <w:rsid w:val="00177F07"/>
    <w:rsid w:val="00180BF2"/>
    <w:rsid w:val="00180C42"/>
    <w:rsid w:val="00182500"/>
    <w:rsid w:val="00182801"/>
    <w:rsid w:val="00182C0F"/>
    <w:rsid w:val="00182C3E"/>
    <w:rsid w:val="00182F62"/>
    <w:rsid w:val="00183118"/>
    <w:rsid w:val="00183F31"/>
    <w:rsid w:val="001845F5"/>
    <w:rsid w:val="00184852"/>
    <w:rsid w:val="00184B1E"/>
    <w:rsid w:val="00184B95"/>
    <w:rsid w:val="001851F4"/>
    <w:rsid w:val="001854E2"/>
    <w:rsid w:val="001857A9"/>
    <w:rsid w:val="001858EB"/>
    <w:rsid w:val="00185A1A"/>
    <w:rsid w:val="00185F70"/>
    <w:rsid w:val="00186103"/>
    <w:rsid w:val="00186168"/>
    <w:rsid w:val="00186259"/>
    <w:rsid w:val="00186D7B"/>
    <w:rsid w:val="00187584"/>
    <w:rsid w:val="00187822"/>
    <w:rsid w:val="00187871"/>
    <w:rsid w:val="001878D1"/>
    <w:rsid w:val="00187D68"/>
    <w:rsid w:val="00187DC8"/>
    <w:rsid w:val="00187DCF"/>
    <w:rsid w:val="00187F17"/>
    <w:rsid w:val="001900CC"/>
    <w:rsid w:val="00190171"/>
    <w:rsid w:val="001905DB"/>
    <w:rsid w:val="00190D5E"/>
    <w:rsid w:val="00190DF6"/>
    <w:rsid w:val="00191734"/>
    <w:rsid w:val="00191A4C"/>
    <w:rsid w:val="00192004"/>
    <w:rsid w:val="001921C5"/>
    <w:rsid w:val="00192205"/>
    <w:rsid w:val="001923A0"/>
    <w:rsid w:val="001924DB"/>
    <w:rsid w:val="0019296E"/>
    <w:rsid w:val="0019398D"/>
    <w:rsid w:val="00193F0E"/>
    <w:rsid w:val="001943EC"/>
    <w:rsid w:val="00194576"/>
    <w:rsid w:val="00194985"/>
    <w:rsid w:val="00195157"/>
    <w:rsid w:val="00195310"/>
    <w:rsid w:val="001955A0"/>
    <w:rsid w:val="0019585C"/>
    <w:rsid w:val="0019602A"/>
    <w:rsid w:val="00196591"/>
    <w:rsid w:val="0019666C"/>
    <w:rsid w:val="00196E44"/>
    <w:rsid w:val="001974AD"/>
    <w:rsid w:val="0019796A"/>
    <w:rsid w:val="00197B7C"/>
    <w:rsid w:val="001A0129"/>
    <w:rsid w:val="001A017B"/>
    <w:rsid w:val="001A07AE"/>
    <w:rsid w:val="001A0940"/>
    <w:rsid w:val="001A0941"/>
    <w:rsid w:val="001A1232"/>
    <w:rsid w:val="001A1458"/>
    <w:rsid w:val="001A1826"/>
    <w:rsid w:val="001A1AD1"/>
    <w:rsid w:val="001A1D53"/>
    <w:rsid w:val="001A1FE6"/>
    <w:rsid w:val="001A21B5"/>
    <w:rsid w:val="001A2389"/>
    <w:rsid w:val="001A2FAA"/>
    <w:rsid w:val="001A318B"/>
    <w:rsid w:val="001A3730"/>
    <w:rsid w:val="001A3893"/>
    <w:rsid w:val="001A3B2A"/>
    <w:rsid w:val="001A3BFB"/>
    <w:rsid w:val="001A4177"/>
    <w:rsid w:val="001A42E0"/>
    <w:rsid w:val="001A4500"/>
    <w:rsid w:val="001A45FC"/>
    <w:rsid w:val="001A4970"/>
    <w:rsid w:val="001A4C81"/>
    <w:rsid w:val="001A4CA1"/>
    <w:rsid w:val="001A4E97"/>
    <w:rsid w:val="001A4FAA"/>
    <w:rsid w:val="001A5154"/>
    <w:rsid w:val="001A532B"/>
    <w:rsid w:val="001A554F"/>
    <w:rsid w:val="001A5B6B"/>
    <w:rsid w:val="001A5C68"/>
    <w:rsid w:val="001A5F04"/>
    <w:rsid w:val="001A633B"/>
    <w:rsid w:val="001A670E"/>
    <w:rsid w:val="001A687C"/>
    <w:rsid w:val="001A6AC4"/>
    <w:rsid w:val="001A771A"/>
    <w:rsid w:val="001A7F4C"/>
    <w:rsid w:val="001A7FFE"/>
    <w:rsid w:val="001B04D9"/>
    <w:rsid w:val="001B071C"/>
    <w:rsid w:val="001B09E2"/>
    <w:rsid w:val="001B0E74"/>
    <w:rsid w:val="001B1416"/>
    <w:rsid w:val="001B1506"/>
    <w:rsid w:val="001B19FA"/>
    <w:rsid w:val="001B1CCF"/>
    <w:rsid w:val="001B1E17"/>
    <w:rsid w:val="001B1EE6"/>
    <w:rsid w:val="001B1F0A"/>
    <w:rsid w:val="001B24DF"/>
    <w:rsid w:val="001B254C"/>
    <w:rsid w:val="001B2ACF"/>
    <w:rsid w:val="001B326E"/>
    <w:rsid w:val="001B3447"/>
    <w:rsid w:val="001B374D"/>
    <w:rsid w:val="001B3C18"/>
    <w:rsid w:val="001B3FA9"/>
    <w:rsid w:val="001B436C"/>
    <w:rsid w:val="001B4A14"/>
    <w:rsid w:val="001B4A6F"/>
    <w:rsid w:val="001B4B8E"/>
    <w:rsid w:val="001B4CC1"/>
    <w:rsid w:val="001B4D86"/>
    <w:rsid w:val="001B4F00"/>
    <w:rsid w:val="001B51F8"/>
    <w:rsid w:val="001B54D7"/>
    <w:rsid w:val="001B5ABE"/>
    <w:rsid w:val="001B5F1D"/>
    <w:rsid w:val="001B6F7A"/>
    <w:rsid w:val="001B7331"/>
    <w:rsid w:val="001B7386"/>
    <w:rsid w:val="001B77A6"/>
    <w:rsid w:val="001B780D"/>
    <w:rsid w:val="001B7C6C"/>
    <w:rsid w:val="001B7DE6"/>
    <w:rsid w:val="001B7E24"/>
    <w:rsid w:val="001B7EB0"/>
    <w:rsid w:val="001C006D"/>
    <w:rsid w:val="001C00A1"/>
    <w:rsid w:val="001C00A5"/>
    <w:rsid w:val="001C0206"/>
    <w:rsid w:val="001C0492"/>
    <w:rsid w:val="001C0F7B"/>
    <w:rsid w:val="001C1261"/>
    <w:rsid w:val="001C1332"/>
    <w:rsid w:val="001C214A"/>
    <w:rsid w:val="001C2183"/>
    <w:rsid w:val="001C28A1"/>
    <w:rsid w:val="001C2B28"/>
    <w:rsid w:val="001C2F2C"/>
    <w:rsid w:val="001C3065"/>
    <w:rsid w:val="001C3090"/>
    <w:rsid w:val="001C3976"/>
    <w:rsid w:val="001C3C18"/>
    <w:rsid w:val="001C3D76"/>
    <w:rsid w:val="001C3D7C"/>
    <w:rsid w:val="001C4385"/>
    <w:rsid w:val="001C4401"/>
    <w:rsid w:val="001C47D3"/>
    <w:rsid w:val="001C4AB7"/>
    <w:rsid w:val="001C537E"/>
    <w:rsid w:val="001C5401"/>
    <w:rsid w:val="001C598A"/>
    <w:rsid w:val="001C5E12"/>
    <w:rsid w:val="001C61E0"/>
    <w:rsid w:val="001C7A31"/>
    <w:rsid w:val="001D00AD"/>
    <w:rsid w:val="001D028C"/>
    <w:rsid w:val="001D07DA"/>
    <w:rsid w:val="001D1063"/>
    <w:rsid w:val="001D10E0"/>
    <w:rsid w:val="001D114C"/>
    <w:rsid w:val="001D148B"/>
    <w:rsid w:val="001D1567"/>
    <w:rsid w:val="001D1816"/>
    <w:rsid w:val="001D1975"/>
    <w:rsid w:val="001D1C47"/>
    <w:rsid w:val="001D1C77"/>
    <w:rsid w:val="001D1E74"/>
    <w:rsid w:val="001D272E"/>
    <w:rsid w:val="001D2741"/>
    <w:rsid w:val="001D28A0"/>
    <w:rsid w:val="001D2A7A"/>
    <w:rsid w:val="001D2C89"/>
    <w:rsid w:val="001D314C"/>
    <w:rsid w:val="001D37E3"/>
    <w:rsid w:val="001D383C"/>
    <w:rsid w:val="001D389E"/>
    <w:rsid w:val="001D4093"/>
    <w:rsid w:val="001D477A"/>
    <w:rsid w:val="001D4CF5"/>
    <w:rsid w:val="001D5601"/>
    <w:rsid w:val="001D5B27"/>
    <w:rsid w:val="001D641C"/>
    <w:rsid w:val="001D64CE"/>
    <w:rsid w:val="001D685C"/>
    <w:rsid w:val="001D6B95"/>
    <w:rsid w:val="001D7930"/>
    <w:rsid w:val="001E0082"/>
    <w:rsid w:val="001E04FB"/>
    <w:rsid w:val="001E07F2"/>
    <w:rsid w:val="001E07FB"/>
    <w:rsid w:val="001E09B9"/>
    <w:rsid w:val="001E0AB9"/>
    <w:rsid w:val="001E0B64"/>
    <w:rsid w:val="001E1370"/>
    <w:rsid w:val="001E13A2"/>
    <w:rsid w:val="001E18A9"/>
    <w:rsid w:val="001E1AD6"/>
    <w:rsid w:val="001E1C34"/>
    <w:rsid w:val="001E24D2"/>
    <w:rsid w:val="001E27C1"/>
    <w:rsid w:val="001E2AB6"/>
    <w:rsid w:val="001E2C44"/>
    <w:rsid w:val="001E2C49"/>
    <w:rsid w:val="001E2EAF"/>
    <w:rsid w:val="001E3471"/>
    <w:rsid w:val="001E49F0"/>
    <w:rsid w:val="001E4E79"/>
    <w:rsid w:val="001E504C"/>
    <w:rsid w:val="001E518C"/>
    <w:rsid w:val="001E52C4"/>
    <w:rsid w:val="001E58C2"/>
    <w:rsid w:val="001E5DD3"/>
    <w:rsid w:val="001E609F"/>
    <w:rsid w:val="001E6378"/>
    <w:rsid w:val="001E679C"/>
    <w:rsid w:val="001E68A9"/>
    <w:rsid w:val="001E6AFC"/>
    <w:rsid w:val="001E7005"/>
    <w:rsid w:val="001E75AB"/>
    <w:rsid w:val="001F0511"/>
    <w:rsid w:val="001F071A"/>
    <w:rsid w:val="001F0935"/>
    <w:rsid w:val="001F0987"/>
    <w:rsid w:val="001F13B7"/>
    <w:rsid w:val="001F17D7"/>
    <w:rsid w:val="001F18FF"/>
    <w:rsid w:val="001F1BD6"/>
    <w:rsid w:val="001F1CF7"/>
    <w:rsid w:val="001F1D00"/>
    <w:rsid w:val="001F1E7A"/>
    <w:rsid w:val="001F227D"/>
    <w:rsid w:val="001F2480"/>
    <w:rsid w:val="001F2917"/>
    <w:rsid w:val="001F2D9C"/>
    <w:rsid w:val="001F3398"/>
    <w:rsid w:val="001F39F1"/>
    <w:rsid w:val="001F47A4"/>
    <w:rsid w:val="001F4927"/>
    <w:rsid w:val="001F4AA0"/>
    <w:rsid w:val="001F510F"/>
    <w:rsid w:val="001F52DC"/>
    <w:rsid w:val="001F574E"/>
    <w:rsid w:val="001F5777"/>
    <w:rsid w:val="001F5A87"/>
    <w:rsid w:val="001F5C49"/>
    <w:rsid w:val="001F603F"/>
    <w:rsid w:val="001F63C4"/>
    <w:rsid w:val="001F660B"/>
    <w:rsid w:val="001F697A"/>
    <w:rsid w:val="001F6B36"/>
    <w:rsid w:val="001F6CC6"/>
    <w:rsid w:val="001F6D60"/>
    <w:rsid w:val="001F6F19"/>
    <w:rsid w:val="001F7140"/>
    <w:rsid w:val="001F7A63"/>
    <w:rsid w:val="001F7A91"/>
    <w:rsid w:val="001F7A9B"/>
    <w:rsid w:val="001F7C2A"/>
    <w:rsid w:val="002003A3"/>
    <w:rsid w:val="002004A1"/>
    <w:rsid w:val="0020067A"/>
    <w:rsid w:val="002008A1"/>
    <w:rsid w:val="0020126D"/>
    <w:rsid w:val="002015ED"/>
    <w:rsid w:val="00201BD2"/>
    <w:rsid w:val="00201EEA"/>
    <w:rsid w:val="00202127"/>
    <w:rsid w:val="002027C7"/>
    <w:rsid w:val="00202CC3"/>
    <w:rsid w:val="00202D1D"/>
    <w:rsid w:val="00203388"/>
    <w:rsid w:val="00203982"/>
    <w:rsid w:val="002043FE"/>
    <w:rsid w:val="00204778"/>
    <w:rsid w:val="0020490A"/>
    <w:rsid w:val="00204C54"/>
    <w:rsid w:val="00204DAE"/>
    <w:rsid w:val="00204FEF"/>
    <w:rsid w:val="00205414"/>
    <w:rsid w:val="00205432"/>
    <w:rsid w:val="00205CD8"/>
    <w:rsid w:val="002060CE"/>
    <w:rsid w:val="00206133"/>
    <w:rsid w:val="002061E4"/>
    <w:rsid w:val="00206327"/>
    <w:rsid w:val="0020700D"/>
    <w:rsid w:val="002078A2"/>
    <w:rsid w:val="00207A61"/>
    <w:rsid w:val="00207BA9"/>
    <w:rsid w:val="00207CAD"/>
    <w:rsid w:val="0021007B"/>
    <w:rsid w:val="002106D5"/>
    <w:rsid w:val="00210C18"/>
    <w:rsid w:val="00210DB9"/>
    <w:rsid w:val="00211D21"/>
    <w:rsid w:val="00211F17"/>
    <w:rsid w:val="0021227E"/>
    <w:rsid w:val="00213481"/>
    <w:rsid w:val="00213995"/>
    <w:rsid w:val="00213C8E"/>
    <w:rsid w:val="00213F05"/>
    <w:rsid w:val="00214171"/>
    <w:rsid w:val="00214580"/>
    <w:rsid w:val="00214654"/>
    <w:rsid w:val="00214668"/>
    <w:rsid w:val="002147BF"/>
    <w:rsid w:val="002147D6"/>
    <w:rsid w:val="0021489A"/>
    <w:rsid w:val="00214B61"/>
    <w:rsid w:val="00214DDF"/>
    <w:rsid w:val="00214F21"/>
    <w:rsid w:val="00215456"/>
    <w:rsid w:val="0021548C"/>
    <w:rsid w:val="00215ED3"/>
    <w:rsid w:val="00215FA8"/>
    <w:rsid w:val="002169B6"/>
    <w:rsid w:val="00216E95"/>
    <w:rsid w:val="0021706A"/>
    <w:rsid w:val="00217684"/>
    <w:rsid w:val="00220D16"/>
    <w:rsid w:val="00220DBA"/>
    <w:rsid w:val="00221200"/>
    <w:rsid w:val="0022142F"/>
    <w:rsid w:val="00221633"/>
    <w:rsid w:val="00221A48"/>
    <w:rsid w:val="00222043"/>
    <w:rsid w:val="0022252D"/>
    <w:rsid w:val="00222BCC"/>
    <w:rsid w:val="00222C9A"/>
    <w:rsid w:val="00223082"/>
    <w:rsid w:val="002230AB"/>
    <w:rsid w:val="002235CD"/>
    <w:rsid w:val="002235DD"/>
    <w:rsid w:val="002236C2"/>
    <w:rsid w:val="00223C86"/>
    <w:rsid w:val="00224449"/>
    <w:rsid w:val="002245A8"/>
    <w:rsid w:val="002249D1"/>
    <w:rsid w:val="00224ABD"/>
    <w:rsid w:val="00224C24"/>
    <w:rsid w:val="00224F50"/>
    <w:rsid w:val="00225366"/>
    <w:rsid w:val="002253B0"/>
    <w:rsid w:val="002253F6"/>
    <w:rsid w:val="00225583"/>
    <w:rsid w:val="00225A42"/>
    <w:rsid w:val="00225AAB"/>
    <w:rsid w:val="00225ADA"/>
    <w:rsid w:val="00225DEA"/>
    <w:rsid w:val="00225ED6"/>
    <w:rsid w:val="00226031"/>
    <w:rsid w:val="0022610A"/>
    <w:rsid w:val="00226426"/>
    <w:rsid w:val="002265FB"/>
    <w:rsid w:val="00226717"/>
    <w:rsid w:val="0022686B"/>
    <w:rsid w:val="00226C58"/>
    <w:rsid w:val="00227030"/>
    <w:rsid w:val="00227754"/>
    <w:rsid w:val="002278C7"/>
    <w:rsid w:val="002279E8"/>
    <w:rsid w:val="00227D33"/>
    <w:rsid w:val="00227E0D"/>
    <w:rsid w:val="00230083"/>
    <w:rsid w:val="00230315"/>
    <w:rsid w:val="0023095D"/>
    <w:rsid w:val="00230A7B"/>
    <w:rsid w:val="00230C5A"/>
    <w:rsid w:val="002316EB"/>
    <w:rsid w:val="00231BAB"/>
    <w:rsid w:val="0023228E"/>
    <w:rsid w:val="00232ABB"/>
    <w:rsid w:val="002332B9"/>
    <w:rsid w:val="0023335B"/>
    <w:rsid w:val="00233755"/>
    <w:rsid w:val="00233D91"/>
    <w:rsid w:val="002349BC"/>
    <w:rsid w:val="00234CD7"/>
    <w:rsid w:val="00234CE7"/>
    <w:rsid w:val="00235133"/>
    <w:rsid w:val="002356B2"/>
    <w:rsid w:val="00235E4B"/>
    <w:rsid w:val="002365F6"/>
    <w:rsid w:val="00236AD1"/>
    <w:rsid w:val="00236AE1"/>
    <w:rsid w:val="00236C7C"/>
    <w:rsid w:val="00237045"/>
    <w:rsid w:val="00237350"/>
    <w:rsid w:val="0023769B"/>
    <w:rsid w:val="0024028C"/>
    <w:rsid w:val="002403C2"/>
    <w:rsid w:val="00240595"/>
    <w:rsid w:val="00240767"/>
    <w:rsid w:val="00240C8B"/>
    <w:rsid w:val="00240E99"/>
    <w:rsid w:val="00240F91"/>
    <w:rsid w:val="002411DA"/>
    <w:rsid w:val="0024143F"/>
    <w:rsid w:val="002414FD"/>
    <w:rsid w:val="002418D9"/>
    <w:rsid w:val="00241953"/>
    <w:rsid w:val="00241B4E"/>
    <w:rsid w:val="00241BBD"/>
    <w:rsid w:val="00242271"/>
    <w:rsid w:val="00242A46"/>
    <w:rsid w:val="00242D31"/>
    <w:rsid w:val="00242E3F"/>
    <w:rsid w:val="00243906"/>
    <w:rsid w:val="00243AEA"/>
    <w:rsid w:val="00243B5E"/>
    <w:rsid w:val="00243D26"/>
    <w:rsid w:val="00244594"/>
    <w:rsid w:val="0024472F"/>
    <w:rsid w:val="00244E2E"/>
    <w:rsid w:val="002455D1"/>
    <w:rsid w:val="0024570E"/>
    <w:rsid w:val="002457F4"/>
    <w:rsid w:val="00245BF8"/>
    <w:rsid w:val="00245E8E"/>
    <w:rsid w:val="00245F36"/>
    <w:rsid w:val="0024619B"/>
    <w:rsid w:val="002465E9"/>
    <w:rsid w:val="00246B3D"/>
    <w:rsid w:val="00246F42"/>
    <w:rsid w:val="0024766F"/>
    <w:rsid w:val="0024777A"/>
    <w:rsid w:val="0024789E"/>
    <w:rsid w:val="002478DB"/>
    <w:rsid w:val="00247BC0"/>
    <w:rsid w:val="00247BFA"/>
    <w:rsid w:val="0025028D"/>
    <w:rsid w:val="0025031A"/>
    <w:rsid w:val="00250631"/>
    <w:rsid w:val="002506C9"/>
    <w:rsid w:val="00250EF6"/>
    <w:rsid w:val="00250F8A"/>
    <w:rsid w:val="0025148D"/>
    <w:rsid w:val="00251EFC"/>
    <w:rsid w:val="0025233A"/>
    <w:rsid w:val="00252393"/>
    <w:rsid w:val="0025283C"/>
    <w:rsid w:val="00252A5B"/>
    <w:rsid w:val="00252D2F"/>
    <w:rsid w:val="00253007"/>
    <w:rsid w:val="002534C4"/>
    <w:rsid w:val="00253AC1"/>
    <w:rsid w:val="00254FA5"/>
    <w:rsid w:val="00254FE8"/>
    <w:rsid w:val="002551D6"/>
    <w:rsid w:val="002557FE"/>
    <w:rsid w:val="00255DCC"/>
    <w:rsid w:val="00256068"/>
    <w:rsid w:val="0025634C"/>
    <w:rsid w:val="00256549"/>
    <w:rsid w:val="00256793"/>
    <w:rsid w:val="002568C9"/>
    <w:rsid w:val="00256EEA"/>
    <w:rsid w:val="0025731E"/>
    <w:rsid w:val="00257652"/>
    <w:rsid w:val="0025783E"/>
    <w:rsid w:val="00257D81"/>
    <w:rsid w:val="00257E6E"/>
    <w:rsid w:val="002604CA"/>
    <w:rsid w:val="00260507"/>
    <w:rsid w:val="00260761"/>
    <w:rsid w:val="00260F70"/>
    <w:rsid w:val="0026126A"/>
    <w:rsid w:val="002615D5"/>
    <w:rsid w:val="00261CCC"/>
    <w:rsid w:val="0026215B"/>
    <w:rsid w:val="002625C9"/>
    <w:rsid w:val="002626D0"/>
    <w:rsid w:val="00262B0B"/>
    <w:rsid w:val="00262B75"/>
    <w:rsid w:val="00263166"/>
    <w:rsid w:val="0026330B"/>
    <w:rsid w:val="00263D5B"/>
    <w:rsid w:val="002644DA"/>
    <w:rsid w:val="00264DC1"/>
    <w:rsid w:val="00264F3C"/>
    <w:rsid w:val="0026552B"/>
    <w:rsid w:val="0026593D"/>
    <w:rsid w:val="00265D4F"/>
    <w:rsid w:val="00265DDE"/>
    <w:rsid w:val="00265E09"/>
    <w:rsid w:val="00265F2A"/>
    <w:rsid w:val="002662CC"/>
    <w:rsid w:val="0026666E"/>
    <w:rsid w:val="00266C17"/>
    <w:rsid w:val="00266CC1"/>
    <w:rsid w:val="00266ECF"/>
    <w:rsid w:val="00267041"/>
    <w:rsid w:val="00267149"/>
    <w:rsid w:val="002675D2"/>
    <w:rsid w:val="00267A63"/>
    <w:rsid w:val="00270176"/>
    <w:rsid w:val="00270886"/>
    <w:rsid w:val="00270916"/>
    <w:rsid w:val="00270BD8"/>
    <w:rsid w:val="002713E9"/>
    <w:rsid w:val="00272186"/>
    <w:rsid w:val="00272249"/>
    <w:rsid w:val="00272499"/>
    <w:rsid w:val="002725B3"/>
    <w:rsid w:val="0027262C"/>
    <w:rsid w:val="00272D35"/>
    <w:rsid w:val="00272E7F"/>
    <w:rsid w:val="0027314C"/>
    <w:rsid w:val="002733CF"/>
    <w:rsid w:val="0027345C"/>
    <w:rsid w:val="00273819"/>
    <w:rsid w:val="0027386B"/>
    <w:rsid w:val="0027386F"/>
    <w:rsid w:val="00273DA1"/>
    <w:rsid w:val="00273F41"/>
    <w:rsid w:val="002741B7"/>
    <w:rsid w:val="0027459A"/>
    <w:rsid w:val="00274904"/>
    <w:rsid w:val="00274F4D"/>
    <w:rsid w:val="00275199"/>
    <w:rsid w:val="00275696"/>
    <w:rsid w:val="00275CC5"/>
    <w:rsid w:val="00275D88"/>
    <w:rsid w:val="002765B2"/>
    <w:rsid w:val="00276750"/>
    <w:rsid w:val="002769EF"/>
    <w:rsid w:val="00276ACE"/>
    <w:rsid w:val="00276C56"/>
    <w:rsid w:val="002772D1"/>
    <w:rsid w:val="002772DC"/>
    <w:rsid w:val="0027730D"/>
    <w:rsid w:val="00277336"/>
    <w:rsid w:val="002773AE"/>
    <w:rsid w:val="002775D2"/>
    <w:rsid w:val="00277A7C"/>
    <w:rsid w:val="00277F00"/>
    <w:rsid w:val="00277FCB"/>
    <w:rsid w:val="002801A1"/>
    <w:rsid w:val="002804C7"/>
    <w:rsid w:val="002806EE"/>
    <w:rsid w:val="002809EC"/>
    <w:rsid w:val="00280C5A"/>
    <w:rsid w:val="00280F55"/>
    <w:rsid w:val="00281064"/>
    <w:rsid w:val="0028133E"/>
    <w:rsid w:val="00281457"/>
    <w:rsid w:val="002820D4"/>
    <w:rsid w:val="00282329"/>
    <w:rsid w:val="0028232C"/>
    <w:rsid w:val="002829B4"/>
    <w:rsid w:val="00282BC1"/>
    <w:rsid w:val="00282C4A"/>
    <w:rsid w:val="00282CE2"/>
    <w:rsid w:val="00283B15"/>
    <w:rsid w:val="00284669"/>
    <w:rsid w:val="00284DF3"/>
    <w:rsid w:val="00284FF4"/>
    <w:rsid w:val="002850F9"/>
    <w:rsid w:val="00285294"/>
    <w:rsid w:val="00285492"/>
    <w:rsid w:val="00285734"/>
    <w:rsid w:val="00285C0D"/>
    <w:rsid w:val="00285CD2"/>
    <w:rsid w:val="00286270"/>
    <w:rsid w:val="00286E6A"/>
    <w:rsid w:val="00287149"/>
    <w:rsid w:val="002872FD"/>
    <w:rsid w:val="0028734A"/>
    <w:rsid w:val="0028737B"/>
    <w:rsid w:val="002873B4"/>
    <w:rsid w:val="00290143"/>
    <w:rsid w:val="00290270"/>
    <w:rsid w:val="002905C1"/>
    <w:rsid w:val="00290635"/>
    <w:rsid w:val="002907D0"/>
    <w:rsid w:val="00290A8A"/>
    <w:rsid w:val="00291034"/>
    <w:rsid w:val="00291271"/>
    <w:rsid w:val="0029179B"/>
    <w:rsid w:val="0029193D"/>
    <w:rsid w:val="00291CAB"/>
    <w:rsid w:val="00291E6C"/>
    <w:rsid w:val="00292093"/>
    <w:rsid w:val="00292549"/>
    <w:rsid w:val="002926D8"/>
    <w:rsid w:val="002931E1"/>
    <w:rsid w:val="00293897"/>
    <w:rsid w:val="002939BA"/>
    <w:rsid w:val="00293DB5"/>
    <w:rsid w:val="00293EF7"/>
    <w:rsid w:val="00293F04"/>
    <w:rsid w:val="002941B9"/>
    <w:rsid w:val="002946EE"/>
    <w:rsid w:val="00294CBD"/>
    <w:rsid w:val="00294D2B"/>
    <w:rsid w:val="00295357"/>
    <w:rsid w:val="002957C5"/>
    <w:rsid w:val="00295D1B"/>
    <w:rsid w:val="0029603A"/>
    <w:rsid w:val="00296192"/>
    <w:rsid w:val="0029620A"/>
    <w:rsid w:val="00296953"/>
    <w:rsid w:val="00297239"/>
    <w:rsid w:val="0029734D"/>
    <w:rsid w:val="00297407"/>
    <w:rsid w:val="002978E4"/>
    <w:rsid w:val="0029791A"/>
    <w:rsid w:val="00297968"/>
    <w:rsid w:val="00297A65"/>
    <w:rsid w:val="00297C33"/>
    <w:rsid w:val="00297D15"/>
    <w:rsid w:val="00297E31"/>
    <w:rsid w:val="002A0093"/>
    <w:rsid w:val="002A00C7"/>
    <w:rsid w:val="002A11AD"/>
    <w:rsid w:val="002A1A7E"/>
    <w:rsid w:val="002A1DED"/>
    <w:rsid w:val="002A1EFA"/>
    <w:rsid w:val="002A1FB1"/>
    <w:rsid w:val="002A2C5D"/>
    <w:rsid w:val="002A3172"/>
    <w:rsid w:val="002A3255"/>
    <w:rsid w:val="002A328D"/>
    <w:rsid w:val="002A33A8"/>
    <w:rsid w:val="002A34DC"/>
    <w:rsid w:val="002A3971"/>
    <w:rsid w:val="002A39A9"/>
    <w:rsid w:val="002A41C8"/>
    <w:rsid w:val="002A4C6F"/>
    <w:rsid w:val="002A4D39"/>
    <w:rsid w:val="002A574A"/>
    <w:rsid w:val="002A583A"/>
    <w:rsid w:val="002A5BB6"/>
    <w:rsid w:val="002A61AD"/>
    <w:rsid w:val="002A668D"/>
    <w:rsid w:val="002A670D"/>
    <w:rsid w:val="002A6AA9"/>
    <w:rsid w:val="002A6C18"/>
    <w:rsid w:val="002A6E0C"/>
    <w:rsid w:val="002A7069"/>
    <w:rsid w:val="002A7107"/>
    <w:rsid w:val="002A71BD"/>
    <w:rsid w:val="002A7413"/>
    <w:rsid w:val="002A759A"/>
    <w:rsid w:val="002A790E"/>
    <w:rsid w:val="002A7BDF"/>
    <w:rsid w:val="002B015E"/>
    <w:rsid w:val="002B047B"/>
    <w:rsid w:val="002B1282"/>
    <w:rsid w:val="002B187D"/>
    <w:rsid w:val="002B1B0B"/>
    <w:rsid w:val="002B1CC2"/>
    <w:rsid w:val="002B2189"/>
    <w:rsid w:val="002B2403"/>
    <w:rsid w:val="002B28F2"/>
    <w:rsid w:val="002B2B37"/>
    <w:rsid w:val="002B2CAF"/>
    <w:rsid w:val="002B32FD"/>
    <w:rsid w:val="002B343C"/>
    <w:rsid w:val="002B3466"/>
    <w:rsid w:val="002B34D0"/>
    <w:rsid w:val="002B363D"/>
    <w:rsid w:val="002B3ED0"/>
    <w:rsid w:val="002B46C8"/>
    <w:rsid w:val="002B4A71"/>
    <w:rsid w:val="002B4C73"/>
    <w:rsid w:val="002B4C7F"/>
    <w:rsid w:val="002B4CD6"/>
    <w:rsid w:val="002B5179"/>
    <w:rsid w:val="002B5203"/>
    <w:rsid w:val="002B597F"/>
    <w:rsid w:val="002B5B73"/>
    <w:rsid w:val="002B5B8F"/>
    <w:rsid w:val="002B5C0C"/>
    <w:rsid w:val="002B5C3F"/>
    <w:rsid w:val="002B5F9D"/>
    <w:rsid w:val="002B615D"/>
    <w:rsid w:val="002B62FE"/>
    <w:rsid w:val="002B69E6"/>
    <w:rsid w:val="002B6B00"/>
    <w:rsid w:val="002B6BAB"/>
    <w:rsid w:val="002B6BBD"/>
    <w:rsid w:val="002B6CC5"/>
    <w:rsid w:val="002B79A6"/>
    <w:rsid w:val="002B79E2"/>
    <w:rsid w:val="002B7F94"/>
    <w:rsid w:val="002C030C"/>
    <w:rsid w:val="002C0494"/>
    <w:rsid w:val="002C07D6"/>
    <w:rsid w:val="002C0B9B"/>
    <w:rsid w:val="002C0CCB"/>
    <w:rsid w:val="002C0DBB"/>
    <w:rsid w:val="002C1664"/>
    <w:rsid w:val="002C18A1"/>
    <w:rsid w:val="002C1916"/>
    <w:rsid w:val="002C19CA"/>
    <w:rsid w:val="002C1BEF"/>
    <w:rsid w:val="002C1CB4"/>
    <w:rsid w:val="002C1EE9"/>
    <w:rsid w:val="002C275F"/>
    <w:rsid w:val="002C27D1"/>
    <w:rsid w:val="002C29ED"/>
    <w:rsid w:val="002C2ACB"/>
    <w:rsid w:val="002C2B2B"/>
    <w:rsid w:val="002C2B3C"/>
    <w:rsid w:val="002C2E94"/>
    <w:rsid w:val="002C3322"/>
    <w:rsid w:val="002C3CB8"/>
    <w:rsid w:val="002C42FB"/>
    <w:rsid w:val="002C443C"/>
    <w:rsid w:val="002C44C0"/>
    <w:rsid w:val="002C49B0"/>
    <w:rsid w:val="002C4B77"/>
    <w:rsid w:val="002C4FB4"/>
    <w:rsid w:val="002C5803"/>
    <w:rsid w:val="002C58D2"/>
    <w:rsid w:val="002C5E11"/>
    <w:rsid w:val="002C607F"/>
    <w:rsid w:val="002C625B"/>
    <w:rsid w:val="002C645F"/>
    <w:rsid w:val="002C68E8"/>
    <w:rsid w:val="002C6909"/>
    <w:rsid w:val="002C6AF3"/>
    <w:rsid w:val="002C7104"/>
    <w:rsid w:val="002C7170"/>
    <w:rsid w:val="002C72C9"/>
    <w:rsid w:val="002C77B9"/>
    <w:rsid w:val="002C7BAB"/>
    <w:rsid w:val="002C7D05"/>
    <w:rsid w:val="002D06C7"/>
    <w:rsid w:val="002D0727"/>
    <w:rsid w:val="002D07E3"/>
    <w:rsid w:val="002D0A2A"/>
    <w:rsid w:val="002D0CDA"/>
    <w:rsid w:val="002D0D72"/>
    <w:rsid w:val="002D0E4E"/>
    <w:rsid w:val="002D14A8"/>
    <w:rsid w:val="002D2282"/>
    <w:rsid w:val="002D2777"/>
    <w:rsid w:val="002D2871"/>
    <w:rsid w:val="002D29F0"/>
    <w:rsid w:val="002D2C8C"/>
    <w:rsid w:val="002D2EB5"/>
    <w:rsid w:val="002D3422"/>
    <w:rsid w:val="002D358D"/>
    <w:rsid w:val="002D3D02"/>
    <w:rsid w:val="002D463E"/>
    <w:rsid w:val="002D48CB"/>
    <w:rsid w:val="002D5134"/>
    <w:rsid w:val="002D53F8"/>
    <w:rsid w:val="002D5605"/>
    <w:rsid w:val="002D5769"/>
    <w:rsid w:val="002D6585"/>
    <w:rsid w:val="002D65C7"/>
    <w:rsid w:val="002D66B1"/>
    <w:rsid w:val="002D6ACC"/>
    <w:rsid w:val="002D71BA"/>
    <w:rsid w:val="002D7720"/>
    <w:rsid w:val="002D7F5D"/>
    <w:rsid w:val="002E081B"/>
    <w:rsid w:val="002E0D71"/>
    <w:rsid w:val="002E17CC"/>
    <w:rsid w:val="002E181E"/>
    <w:rsid w:val="002E1CCD"/>
    <w:rsid w:val="002E2834"/>
    <w:rsid w:val="002E2D49"/>
    <w:rsid w:val="002E30BB"/>
    <w:rsid w:val="002E3346"/>
    <w:rsid w:val="002E3A1B"/>
    <w:rsid w:val="002E4710"/>
    <w:rsid w:val="002E486C"/>
    <w:rsid w:val="002E4A93"/>
    <w:rsid w:val="002E4B60"/>
    <w:rsid w:val="002E4CF3"/>
    <w:rsid w:val="002E59BA"/>
    <w:rsid w:val="002E6228"/>
    <w:rsid w:val="002E6231"/>
    <w:rsid w:val="002E6263"/>
    <w:rsid w:val="002E64A3"/>
    <w:rsid w:val="002E64B0"/>
    <w:rsid w:val="002E6543"/>
    <w:rsid w:val="002E66E6"/>
    <w:rsid w:val="002E6B17"/>
    <w:rsid w:val="002E6E97"/>
    <w:rsid w:val="002E73AB"/>
    <w:rsid w:val="002E763D"/>
    <w:rsid w:val="002E79DF"/>
    <w:rsid w:val="002E7B9B"/>
    <w:rsid w:val="002E7BBF"/>
    <w:rsid w:val="002E7E52"/>
    <w:rsid w:val="002F00AD"/>
    <w:rsid w:val="002F00C1"/>
    <w:rsid w:val="002F0330"/>
    <w:rsid w:val="002F04CF"/>
    <w:rsid w:val="002F0675"/>
    <w:rsid w:val="002F085A"/>
    <w:rsid w:val="002F0EA8"/>
    <w:rsid w:val="002F0EEB"/>
    <w:rsid w:val="002F1CEF"/>
    <w:rsid w:val="002F215C"/>
    <w:rsid w:val="002F21FA"/>
    <w:rsid w:val="002F2604"/>
    <w:rsid w:val="002F28F0"/>
    <w:rsid w:val="002F31BC"/>
    <w:rsid w:val="002F36C5"/>
    <w:rsid w:val="002F39E6"/>
    <w:rsid w:val="002F3A41"/>
    <w:rsid w:val="002F3CC5"/>
    <w:rsid w:val="002F3E24"/>
    <w:rsid w:val="002F3E6E"/>
    <w:rsid w:val="002F4069"/>
    <w:rsid w:val="002F41B7"/>
    <w:rsid w:val="002F429A"/>
    <w:rsid w:val="002F43A5"/>
    <w:rsid w:val="002F4467"/>
    <w:rsid w:val="002F47A9"/>
    <w:rsid w:val="002F482E"/>
    <w:rsid w:val="002F4ABC"/>
    <w:rsid w:val="002F4D70"/>
    <w:rsid w:val="002F5347"/>
    <w:rsid w:val="002F55F6"/>
    <w:rsid w:val="002F56E3"/>
    <w:rsid w:val="002F59D7"/>
    <w:rsid w:val="002F5A8E"/>
    <w:rsid w:val="002F6326"/>
    <w:rsid w:val="002F654F"/>
    <w:rsid w:val="002F67A9"/>
    <w:rsid w:val="002F6AE9"/>
    <w:rsid w:val="002F6B68"/>
    <w:rsid w:val="002F6BF1"/>
    <w:rsid w:val="002F6E64"/>
    <w:rsid w:val="002F6EFB"/>
    <w:rsid w:val="002F6F94"/>
    <w:rsid w:val="002F712C"/>
    <w:rsid w:val="002F78C7"/>
    <w:rsid w:val="002F7DAB"/>
    <w:rsid w:val="002F7E9C"/>
    <w:rsid w:val="00300482"/>
    <w:rsid w:val="003007AA"/>
    <w:rsid w:val="00300BFC"/>
    <w:rsid w:val="00300CB1"/>
    <w:rsid w:val="00300D15"/>
    <w:rsid w:val="00300D43"/>
    <w:rsid w:val="00300DF3"/>
    <w:rsid w:val="003013AA"/>
    <w:rsid w:val="00301527"/>
    <w:rsid w:val="00301A95"/>
    <w:rsid w:val="00301C18"/>
    <w:rsid w:val="00302325"/>
    <w:rsid w:val="00302374"/>
    <w:rsid w:val="00302580"/>
    <w:rsid w:val="00302B2A"/>
    <w:rsid w:val="0030303E"/>
    <w:rsid w:val="003030DD"/>
    <w:rsid w:val="003034E8"/>
    <w:rsid w:val="00303752"/>
    <w:rsid w:val="00303FA6"/>
    <w:rsid w:val="003040D1"/>
    <w:rsid w:val="003041BA"/>
    <w:rsid w:val="00304664"/>
    <w:rsid w:val="0030488C"/>
    <w:rsid w:val="00304CA6"/>
    <w:rsid w:val="00304D88"/>
    <w:rsid w:val="00305C34"/>
    <w:rsid w:val="00305F65"/>
    <w:rsid w:val="003061D1"/>
    <w:rsid w:val="003062B4"/>
    <w:rsid w:val="00306681"/>
    <w:rsid w:val="003066C5"/>
    <w:rsid w:val="00306815"/>
    <w:rsid w:val="00306E00"/>
    <w:rsid w:val="00307097"/>
    <w:rsid w:val="00307587"/>
    <w:rsid w:val="0030763E"/>
    <w:rsid w:val="00307CAA"/>
    <w:rsid w:val="00310222"/>
    <w:rsid w:val="0031025E"/>
    <w:rsid w:val="003102FF"/>
    <w:rsid w:val="00310EC9"/>
    <w:rsid w:val="00311190"/>
    <w:rsid w:val="003119D1"/>
    <w:rsid w:val="00311AE9"/>
    <w:rsid w:val="00311C3D"/>
    <w:rsid w:val="00311E65"/>
    <w:rsid w:val="00311EC0"/>
    <w:rsid w:val="00312424"/>
    <w:rsid w:val="00312E70"/>
    <w:rsid w:val="0031303F"/>
    <w:rsid w:val="003130F6"/>
    <w:rsid w:val="0031335F"/>
    <w:rsid w:val="00313892"/>
    <w:rsid w:val="0031396E"/>
    <w:rsid w:val="00313A52"/>
    <w:rsid w:val="00313F21"/>
    <w:rsid w:val="00314125"/>
    <w:rsid w:val="00314995"/>
    <w:rsid w:val="00314A06"/>
    <w:rsid w:val="00315030"/>
    <w:rsid w:val="00315298"/>
    <w:rsid w:val="003158AD"/>
    <w:rsid w:val="003159EE"/>
    <w:rsid w:val="00315BF6"/>
    <w:rsid w:val="0031623E"/>
    <w:rsid w:val="0031646A"/>
    <w:rsid w:val="00316891"/>
    <w:rsid w:val="003170D6"/>
    <w:rsid w:val="00317158"/>
    <w:rsid w:val="003173E0"/>
    <w:rsid w:val="003175ED"/>
    <w:rsid w:val="0031766E"/>
    <w:rsid w:val="003176AC"/>
    <w:rsid w:val="00317702"/>
    <w:rsid w:val="00317A7B"/>
    <w:rsid w:val="003202D5"/>
    <w:rsid w:val="003207C2"/>
    <w:rsid w:val="003210C2"/>
    <w:rsid w:val="00321A1D"/>
    <w:rsid w:val="00321A7C"/>
    <w:rsid w:val="00321D40"/>
    <w:rsid w:val="00321E0A"/>
    <w:rsid w:val="00321E8C"/>
    <w:rsid w:val="00322205"/>
    <w:rsid w:val="00322339"/>
    <w:rsid w:val="00322358"/>
    <w:rsid w:val="00322585"/>
    <w:rsid w:val="003228FF"/>
    <w:rsid w:val="00322A68"/>
    <w:rsid w:val="00322B0F"/>
    <w:rsid w:val="00322D41"/>
    <w:rsid w:val="00322E06"/>
    <w:rsid w:val="00323B0D"/>
    <w:rsid w:val="00323C99"/>
    <w:rsid w:val="00323DBD"/>
    <w:rsid w:val="00324051"/>
    <w:rsid w:val="003243CA"/>
    <w:rsid w:val="0032464D"/>
    <w:rsid w:val="00324BD2"/>
    <w:rsid w:val="00324FA1"/>
    <w:rsid w:val="00325049"/>
    <w:rsid w:val="003250E8"/>
    <w:rsid w:val="003250FE"/>
    <w:rsid w:val="00325177"/>
    <w:rsid w:val="003251D4"/>
    <w:rsid w:val="003253EB"/>
    <w:rsid w:val="003254D7"/>
    <w:rsid w:val="00325898"/>
    <w:rsid w:val="00325D74"/>
    <w:rsid w:val="003268B6"/>
    <w:rsid w:val="00326C84"/>
    <w:rsid w:val="0032700F"/>
    <w:rsid w:val="0032727E"/>
    <w:rsid w:val="0032729B"/>
    <w:rsid w:val="003277EE"/>
    <w:rsid w:val="003300A9"/>
    <w:rsid w:val="00330E05"/>
    <w:rsid w:val="00330EF3"/>
    <w:rsid w:val="0033139B"/>
    <w:rsid w:val="00331780"/>
    <w:rsid w:val="00331D7F"/>
    <w:rsid w:val="003320C3"/>
    <w:rsid w:val="003321E4"/>
    <w:rsid w:val="00332307"/>
    <w:rsid w:val="003328A2"/>
    <w:rsid w:val="003333FA"/>
    <w:rsid w:val="0033347D"/>
    <w:rsid w:val="00333844"/>
    <w:rsid w:val="003338DF"/>
    <w:rsid w:val="003338E3"/>
    <w:rsid w:val="00333E1A"/>
    <w:rsid w:val="003347AE"/>
    <w:rsid w:val="00334B4E"/>
    <w:rsid w:val="00335D97"/>
    <w:rsid w:val="00336130"/>
    <w:rsid w:val="00336410"/>
    <w:rsid w:val="00336513"/>
    <w:rsid w:val="00336566"/>
    <w:rsid w:val="00336CBF"/>
    <w:rsid w:val="00336DF0"/>
    <w:rsid w:val="00336E84"/>
    <w:rsid w:val="00337034"/>
    <w:rsid w:val="0033729F"/>
    <w:rsid w:val="003373DC"/>
    <w:rsid w:val="003376E0"/>
    <w:rsid w:val="00340147"/>
    <w:rsid w:val="00340182"/>
    <w:rsid w:val="00340356"/>
    <w:rsid w:val="00340C94"/>
    <w:rsid w:val="00340CF6"/>
    <w:rsid w:val="0034112D"/>
    <w:rsid w:val="00341160"/>
    <w:rsid w:val="0034123E"/>
    <w:rsid w:val="0034174C"/>
    <w:rsid w:val="00341870"/>
    <w:rsid w:val="003418DB"/>
    <w:rsid w:val="00342356"/>
    <w:rsid w:val="003423A9"/>
    <w:rsid w:val="00342706"/>
    <w:rsid w:val="00342C18"/>
    <w:rsid w:val="00343BF1"/>
    <w:rsid w:val="00343D3C"/>
    <w:rsid w:val="003440AE"/>
    <w:rsid w:val="003446DF"/>
    <w:rsid w:val="0034472A"/>
    <w:rsid w:val="00344A2C"/>
    <w:rsid w:val="00344FAE"/>
    <w:rsid w:val="00345079"/>
    <w:rsid w:val="003451AF"/>
    <w:rsid w:val="00345224"/>
    <w:rsid w:val="00345BFB"/>
    <w:rsid w:val="0034619C"/>
    <w:rsid w:val="0034626A"/>
    <w:rsid w:val="003464B6"/>
    <w:rsid w:val="0034682A"/>
    <w:rsid w:val="003468B8"/>
    <w:rsid w:val="00346B22"/>
    <w:rsid w:val="00346D8A"/>
    <w:rsid w:val="00346DAC"/>
    <w:rsid w:val="00346DC7"/>
    <w:rsid w:val="003470D1"/>
    <w:rsid w:val="00347314"/>
    <w:rsid w:val="00347389"/>
    <w:rsid w:val="0034792E"/>
    <w:rsid w:val="00347AE3"/>
    <w:rsid w:val="00347D05"/>
    <w:rsid w:val="00347FC8"/>
    <w:rsid w:val="0035034F"/>
    <w:rsid w:val="003504E3"/>
    <w:rsid w:val="0035089B"/>
    <w:rsid w:val="0035093E"/>
    <w:rsid w:val="00350A17"/>
    <w:rsid w:val="00351620"/>
    <w:rsid w:val="00351D92"/>
    <w:rsid w:val="00351EB1"/>
    <w:rsid w:val="00351EF7"/>
    <w:rsid w:val="003523D1"/>
    <w:rsid w:val="0035253B"/>
    <w:rsid w:val="00352611"/>
    <w:rsid w:val="003528A7"/>
    <w:rsid w:val="00352E9A"/>
    <w:rsid w:val="00352F26"/>
    <w:rsid w:val="00352F71"/>
    <w:rsid w:val="00353365"/>
    <w:rsid w:val="00353CC5"/>
    <w:rsid w:val="00354393"/>
    <w:rsid w:val="003543F2"/>
    <w:rsid w:val="00354402"/>
    <w:rsid w:val="00354626"/>
    <w:rsid w:val="003546C6"/>
    <w:rsid w:val="00354F6E"/>
    <w:rsid w:val="003556C0"/>
    <w:rsid w:val="003559ED"/>
    <w:rsid w:val="0035675C"/>
    <w:rsid w:val="00356B05"/>
    <w:rsid w:val="00356B9D"/>
    <w:rsid w:val="0035792E"/>
    <w:rsid w:val="003579D2"/>
    <w:rsid w:val="00357ACD"/>
    <w:rsid w:val="00361235"/>
    <w:rsid w:val="003617A9"/>
    <w:rsid w:val="00361FBB"/>
    <w:rsid w:val="0036226C"/>
    <w:rsid w:val="00362704"/>
    <w:rsid w:val="003628A4"/>
    <w:rsid w:val="0036300C"/>
    <w:rsid w:val="0036378F"/>
    <w:rsid w:val="00363A3C"/>
    <w:rsid w:val="00363BBA"/>
    <w:rsid w:val="00364090"/>
    <w:rsid w:val="00364750"/>
    <w:rsid w:val="00364B0B"/>
    <w:rsid w:val="00364C21"/>
    <w:rsid w:val="00364D01"/>
    <w:rsid w:val="00365064"/>
    <w:rsid w:val="00365252"/>
    <w:rsid w:val="0036527B"/>
    <w:rsid w:val="00365616"/>
    <w:rsid w:val="00365975"/>
    <w:rsid w:val="003663E2"/>
    <w:rsid w:val="003667B4"/>
    <w:rsid w:val="00366816"/>
    <w:rsid w:val="00366A96"/>
    <w:rsid w:val="00366DE6"/>
    <w:rsid w:val="00367447"/>
    <w:rsid w:val="00367F0D"/>
    <w:rsid w:val="00367F9B"/>
    <w:rsid w:val="00370149"/>
    <w:rsid w:val="00370A1F"/>
    <w:rsid w:val="003713B9"/>
    <w:rsid w:val="003714C5"/>
    <w:rsid w:val="00371FCF"/>
    <w:rsid w:val="00372451"/>
    <w:rsid w:val="0037298F"/>
    <w:rsid w:val="00372CC4"/>
    <w:rsid w:val="00373163"/>
    <w:rsid w:val="00373321"/>
    <w:rsid w:val="00373324"/>
    <w:rsid w:val="003736E3"/>
    <w:rsid w:val="0037383A"/>
    <w:rsid w:val="00373AEE"/>
    <w:rsid w:val="00373BA5"/>
    <w:rsid w:val="00373BE9"/>
    <w:rsid w:val="00373DF0"/>
    <w:rsid w:val="00374597"/>
    <w:rsid w:val="0037463B"/>
    <w:rsid w:val="0037490B"/>
    <w:rsid w:val="0037491B"/>
    <w:rsid w:val="00374BE4"/>
    <w:rsid w:val="00374EA1"/>
    <w:rsid w:val="003750A3"/>
    <w:rsid w:val="00375370"/>
    <w:rsid w:val="003753F0"/>
    <w:rsid w:val="00375B5B"/>
    <w:rsid w:val="00375E90"/>
    <w:rsid w:val="00376294"/>
    <w:rsid w:val="003763E4"/>
    <w:rsid w:val="00376CDD"/>
    <w:rsid w:val="00376DAE"/>
    <w:rsid w:val="00376F17"/>
    <w:rsid w:val="00377063"/>
    <w:rsid w:val="00377167"/>
    <w:rsid w:val="00377269"/>
    <w:rsid w:val="0037767D"/>
    <w:rsid w:val="0037768E"/>
    <w:rsid w:val="003776F2"/>
    <w:rsid w:val="00377C36"/>
    <w:rsid w:val="00377F5B"/>
    <w:rsid w:val="00380686"/>
    <w:rsid w:val="003806FE"/>
    <w:rsid w:val="00380B4C"/>
    <w:rsid w:val="003815FB"/>
    <w:rsid w:val="00381E5D"/>
    <w:rsid w:val="0038213C"/>
    <w:rsid w:val="003825FC"/>
    <w:rsid w:val="003827E0"/>
    <w:rsid w:val="00382915"/>
    <w:rsid w:val="00382A15"/>
    <w:rsid w:val="00382E69"/>
    <w:rsid w:val="00382EBC"/>
    <w:rsid w:val="00382F63"/>
    <w:rsid w:val="00383135"/>
    <w:rsid w:val="00383454"/>
    <w:rsid w:val="00383D1C"/>
    <w:rsid w:val="00383E41"/>
    <w:rsid w:val="00384479"/>
    <w:rsid w:val="0038488F"/>
    <w:rsid w:val="003851E6"/>
    <w:rsid w:val="003855BD"/>
    <w:rsid w:val="00385601"/>
    <w:rsid w:val="00385759"/>
    <w:rsid w:val="00385D98"/>
    <w:rsid w:val="00386BA4"/>
    <w:rsid w:val="00387168"/>
    <w:rsid w:val="0038732B"/>
    <w:rsid w:val="0038768C"/>
    <w:rsid w:val="0038770E"/>
    <w:rsid w:val="00387D40"/>
    <w:rsid w:val="00387DBA"/>
    <w:rsid w:val="00387DF5"/>
    <w:rsid w:val="00390062"/>
    <w:rsid w:val="0039018A"/>
    <w:rsid w:val="00390352"/>
    <w:rsid w:val="003903DF"/>
    <w:rsid w:val="003905DE"/>
    <w:rsid w:val="0039180F"/>
    <w:rsid w:val="00392275"/>
    <w:rsid w:val="00392A38"/>
    <w:rsid w:val="003930D3"/>
    <w:rsid w:val="00393322"/>
    <w:rsid w:val="003936E8"/>
    <w:rsid w:val="003938D2"/>
    <w:rsid w:val="00393C90"/>
    <w:rsid w:val="00393D7A"/>
    <w:rsid w:val="00393FF5"/>
    <w:rsid w:val="00394AFD"/>
    <w:rsid w:val="00395218"/>
    <w:rsid w:val="00395396"/>
    <w:rsid w:val="003959FE"/>
    <w:rsid w:val="00395CC6"/>
    <w:rsid w:val="00396020"/>
    <w:rsid w:val="003962D7"/>
    <w:rsid w:val="00396DDE"/>
    <w:rsid w:val="00396E2B"/>
    <w:rsid w:val="00397446"/>
    <w:rsid w:val="00397975"/>
    <w:rsid w:val="003A0022"/>
    <w:rsid w:val="003A0144"/>
    <w:rsid w:val="003A0635"/>
    <w:rsid w:val="003A080A"/>
    <w:rsid w:val="003A0F85"/>
    <w:rsid w:val="003A0FAB"/>
    <w:rsid w:val="003A1501"/>
    <w:rsid w:val="003A1909"/>
    <w:rsid w:val="003A1CB2"/>
    <w:rsid w:val="003A1F36"/>
    <w:rsid w:val="003A1F92"/>
    <w:rsid w:val="003A2A79"/>
    <w:rsid w:val="003A3122"/>
    <w:rsid w:val="003A31C8"/>
    <w:rsid w:val="003A32DF"/>
    <w:rsid w:val="003A3706"/>
    <w:rsid w:val="003A3827"/>
    <w:rsid w:val="003A3986"/>
    <w:rsid w:val="003A3B39"/>
    <w:rsid w:val="003A3CC0"/>
    <w:rsid w:val="003A4897"/>
    <w:rsid w:val="003A4F44"/>
    <w:rsid w:val="003A540C"/>
    <w:rsid w:val="003A5BC9"/>
    <w:rsid w:val="003A5D87"/>
    <w:rsid w:val="003A5F66"/>
    <w:rsid w:val="003A634E"/>
    <w:rsid w:val="003A647E"/>
    <w:rsid w:val="003A693B"/>
    <w:rsid w:val="003A6D39"/>
    <w:rsid w:val="003A70D5"/>
    <w:rsid w:val="003A71EB"/>
    <w:rsid w:val="003A7867"/>
    <w:rsid w:val="003A7940"/>
    <w:rsid w:val="003A7B0C"/>
    <w:rsid w:val="003A7D81"/>
    <w:rsid w:val="003B0408"/>
    <w:rsid w:val="003B0558"/>
    <w:rsid w:val="003B0950"/>
    <w:rsid w:val="003B09C2"/>
    <w:rsid w:val="003B0FA5"/>
    <w:rsid w:val="003B11BF"/>
    <w:rsid w:val="003B1B00"/>
    <w:rsid w:val="003B3BE8"/>
    <w:rsid w:val="003B3E60"/>
    <w:rsid w:val="003B429B"/>
    <w:rsid w:val="003B4B69"/>
    <w:rsid w:val="003B5796"/>
    <w:rsid w:val="003B5B6D"/>
    <w:rsid w:val="003B5FDA"/>
    <w:rsid w:val="003B62F4"/>
    <w:rsid w:val="003B6990"/>
    <w:rsid w:val="003B7026"/>
    <w:rsid w:val="003B7121"/>
    <w:rsid w:val="003B7206"/>
    <w:rsid w:val="003B75B8"/>
    <w:rsid w:val="003B787E"/>
    <w:rsid w:val="003B7C22"/>
    <w:rsid w:val="003B7D35"/>
    <w:rsid w:val="003B7F5D"/>
    <w:rsid w:val="003C01A7"/>
    <w:rsid w:val="003C0719"/>
    <w:rsid w:val="003C0F9E"/>
    <w:rsid w:val="003C15A4"/>
    <w:rsid w:val="003C1990"/>
    <w:rsid w:val="003C19BD"/>
    <w:rsid w:val="003C2078"/>
    <w:rsid w:val="003C2170"/>
    <w:rsid w:val="003C24B2"/>
    <w:rsid w:val="003C2685"/>
    <w:rsid w:val="003C2D26"/>
    <w:rsid w:val="003C32B3"/>
    <w:rsid w:val="003C332C"/>
    <w:rsid w:val="003C38BC"/>
    <w:rsid w:val="003C398C"/>
    <w:rsid w:val="003C3B31"/>
    <w:rsid w:val="003C3E03"/>
    <w:rsid w:val="003C45CA"/>
    <w:rsid w:val="003C5019"/>
    <w:rsid w:val="003C5269"/>
    <w:rsid w:val="003C534A"/>
    <w:rsid w:val="003C53BD"/>
    <w:rsid w:val="003C583C"/>
    <w:rsid w:val="003C58F6"/>
    <w:rsid w:val="003C5B7E"/>
    <w:rsid w:val="003C5FE2"/>
    <w:rsid w:val="003C64D7"/>
    <w:rsid w:val="003C71EE"/>
    <w:rsid w:val="003C7368"/>
    <w:rsid w:val="003C77B2"/>
    <w:rsid w:val="003C7A22"/>
    <w:rsid w:val="003D027A"/>
    <w:rsid w:val="003D028C"/>
    <w:rsid w:val="003D0B7C"/>
    <w:rsid w:val="003D0BEC"/>
    <w:rsid w:val="003D1857"/>
    <w:rsid w:val="003D1A68"/>
    <w:rsid w:val="003D1EF9"/>
    <w:rsid w:val="003D2380"/>
    <w:rsid w:val="003D2523"/>
    <w:rsid w:val="003D25FE"/>
    <w:rsid w:val="003D2B11"/>
    <w:rsid w:val="003D3FEA"/>
    <w:rsid w:val="003D428F"/>
    <w:rsid w:val="003D51EC"/>
    <w:rsid w:val="003D5242"/>
    <w:rsid w:val="003D5731"/>
    <w:rsid w:val="003D58A7"/>
    <w:rsid w:val="003D5902"/>
    <w:rsid w:val="003D5CCD"/>
    <w:rsid w:val="003D645E"/>
    <w:rsid w:val="003D659D"/>
    <w:rsid w:val="003D664E"/>
    <w:rsid w:val="003D6BCD"/>
    <w:rsid w:val="003D6CAA"/>
    <w:rsid w:val="003D6D36"/>
    <w:rsid w:val="003E0205"/>
    <w:rsid w:val="003E0916"/>
    <w:rsid w:val="003E0B6A"/>
    <w:rsid w:val="003E0B9E"/>
    <w:rsid w:val="003E0F4A"/>
    <w:rsid w:val="003E120E"/>
    <w:rsid w:val="003E1811"/>
    <w:rsid w:val="003E1CB5"/>
    <w:rsid w:val="003E229D"/>
    <w:rsid w:val="003E271C"/>
    <w:rsid w:val="003E2AF3"/>
    <w:rsid w:val="003E31C2"/>
    <w:rsid w:val="003E328D"/>
    <w:rsid w:val="003E39EA"/>
    <w:rsid w:val="003E3F9B"/>
    <w:rsid w:val="003E405C"/>
    <w:rsid w:val="003E41D5"/>
    <w:rsid w:val="003E4C6B"/>
    <w:rsid w:val="003E5231"/>
    <w:rsid w:val="003E5982"/>
    <w:rsid w:val="003E5BBA"/>
    <w:rsid w:val="003E5C4C"/>
    <w:rsid w:val="003E5ED2"/>
    <w:rsid w:val="003E63D2"/>
    <w:rsid w:val="003E66DA"/>
    <w:rsid w:val="003E688D"/>
    <w:rsid w:val="003E68BB"/>
    <w:rsid w:val="003E69B1"/>
    <w:rsid w:val="003E6A28"/>
    <w:rsid w:val="003E6B5C"/>
    <w:rsid w:val="003E6D75"/>
    <w:rsid w:val="003E6E38"/>
    <w:rsid w:val="003E729C"/>
    <w:rsid w:val="003F03C9"/>
    <w:rsid w:val="003F085F"/>
    <w:rsid w:val="003F0964"/>
    <w:rsid w:val="003F0BB5"/>
    <w:rsid w:val="003F0EF4"/>
    <w:rsid w:val="003F0F88"/>
    <w:rsid w:val="003F11E2"/>
    <w:rsid w:val="003F126C"/>
    <w:rsid w:val="003F1323"/>
    <w:rsid w:val="003F1669"/>
    <w:rsid w:val="003F199F"/>
    <w:rsid w:val="003F1B8F"/>
    <w:rsid w:val="003F21C3"/>
    <w:rsid w:val="003F25D6"/>
    <w:rsid w:val="003F28A2"/>
    <w:rsid w:val="003F2975"/>
    <w:rsid w:val="003F31D3"/>
    <w:rsid w:val="003F3AD6"/>
    <w:rsid w:val="003F3C27"/>
    <w:rsid w:val="003F4A5A"/>
    <w:rsid w:val="003F4D26"/>
    <w:rsid w:val="003F524F"/>
    <w:rsid w:val="003F5952"/>
    <w:rsid w:val="003F5BC7"/>
    <w:rsid w:val="003F5BEA"/>
    <w:rsid w:val="003F5BED"/>
    <w:rsid w:val="003F62F8"/>
    <w:rsid w:val="003F635F"/>
    <w:rsid w:val="003F63FB"/>
    <w:rsid w:val="003F66A9"/>
    <w:rsid w:val="003F68CD"/>
    <w:rsid w:val="003F6B54"/>
    <w:rsid w:val="003F6B92"/>
    <w:rsid w:val="003F6BBF"/>
    <w:rsid w:val="003F6E06"/>
    <w:rsid w:val="003F6E1F"/>
    <w:rsid w:val="003F6E44"/>
    <w:rsid w:val="003F7344"/>
    <w:rsid w:val="003F7586"/>
    <w:rsid w:val="003F78DC"/>
    <w:rsid w:val="003F7A55"/>
    <w:rsid w:val="003F7C9C"/>
    <w:rsid w:val="004004CE"/>
    <w:rsid w:val="004006C4"/>
    <w:rsid w:val="00400ACE"/>
    <w:rsid w:val="00400F0E"/>
    <w:rsid w:val="004012E7"/>
    <w:rsid w:val="00401C1C"/>
    <w:rsid w:val="00401CB3"/>
    <w:rsid w:val="00402190"/>
    <w:rsid w:val="0040246A"/>
    <w:rsid w:val="00402778"/>
    <w:rsid w:val="00402D0B"/>
    <w:rsid w:val="00402E38"/>
    <w:rsid w:val="00403062"/>
    <w:rsid w:val="00403189"/>
    <w:rsid w:val="0040348A"/>
    <w:rsid w:val="004038AB"/>
    <w:rsid w:val="0040396F"/>
    <w:rsid w:val="00403C1C"/>
    <w:rsid w:val="00404027"/>
    <w:rsid w:val="004044BB"/>
    <w:rsid w:val="00404507"/>
    <w:rsid w:val="00404D7B"/>
    <w:rsid w:val="00404F85"/>
    <w:rsid w:val="004052D2"/>
    <w:rsid w:val="00405681"/>
    <w:rsid w:val="0040593F"/>
    <w:rsid w:val="00405B71"/>
    <w:rsid w:val="00405CD7"/>
    <w:rsid w:val="00405EE4"/>
    <w:rsid w:val="004062DA"/>
    <w:rsid w:val="0040672F"/>
    <w:rsid w:val="004067AB"/>
    <w:rsid w:val="00406813"/>
    <w:rsid w:val="0040681C"/>
    <w:rsid w:val="00406E12"/>
    <w:rsid w:val="004070B0"/>
    <w:rsid w:val="0040756F"/>
    <w:rsid w:val="00407EB7"/>
    <w:rsid w:val="0041005B"/>
    <w:rsid w:val="00410488"/>
    <w:rsid w:val="0041053B"/>
    <w:rsid w:val="004106E9"/>
    <w:rsid w:val="0041081E"/>
    <w:rsid w:val="00410ADB"/>
    <w:rsid w:val="00410E80"/>
    <w:rsid w:val="00411002"/>
    <w:rsid w:val="00411287"/>
    <w:rsid w:val="00411954"/>
    <w:rsid w:val="00411B98"/>
    <w:rsid w:val="00411C12"/>
    <w:rsid w:val="00412178"/>
    <w:rsid w:val="0041222E"/>
    <w:rsid w:val="00412436"/>
    <w:rsid w:val="0041264C"/>
    <w:rsid w:val="00412A2B"/>
    <w:rsid w:val="0041300B"/>
    <w:rsid w:val="004130D8"/>
    <w:rsid w:val="00413106"/>
    <w:rsid w:val="00413186"/>
    <w:rsid w:val="0041341D"/>
    <w:rsid w:val="00413489"/>
    <w:rsid w:val="00413B56"/>
    <w:rsid w:val="00413F0D"/>
    <w:rsid w:val="00413FA5"/>
    <w:rsid w:val="00413FE0"/>
    <w:rsid w:val="0041412A"/>
    <w:rsid w:val="00414322"/>
    <w:rsid w:val="00414892"/>
    <w:rsid w:val="00414BF2"/>
    <w:rsid w:val="00414D35"/>
    <w:rsid w:val="00414E61"/>
    <w:rsid w:val="0041505C"/>
    <w:rsid w:val="0041526D"/>
    <w:rsid w:val="004156CA"/>
    <w:rsid w:val="0041570A"/>
    <w:rsid w:val="00415809"/>
    <w:rsid w:val="0041667B"/>
    <w:rsid w:val="0041671D"/>
    <w:rsid w:val="00416A38"/>
    <w:rsid w:val="00416EE5"/>
    <w:rsid w:val="00416F4B"/>
    <w:rsid w:val="004172BC"/>
    <w:rsid w:val="004172F3"/>
    <w:rsid w:val="00417AF2"/>
    <w:rsid w:val="00417D9C"/>
    <w:rsid w:val="00417FC5"/>
    <w:rsid w:val="004212A9"/>
    <w:rsid w:val="004213F4"/>
    <w:rsid w:val="004216B2"/>
    <w:rsid w:val="00422010"/>
    <w:rsid w:val="00422021"/>
    <w:rsid w:val="004220A3"/>
    <w:rsid w:val="0042216A"/>
    <w:rsid w:val="00422912"/>
    <w:rsid w:val="00422A8A"/>
    <w:rsid w:val="00422E64"/>
    <w:rsid w:val="00423090"/>
    <w:rsid w:val="004231AE"/>
    <w:rsid w:val="004239CE"/>
    <w:rsid w:val="00423F7A"/>
    <w:rsid w:val="004243D9"/>
    <w:rsid w:val="00424B3D"/>
    <w:rsid w:val="00424D9E"/>
    <w:rsid w:val="0042512C"/>
    <w:rsid w:val="0042521F"/>
    <w:rsid w:val="00425242"/>
    <w:rsid w:val="00425330"/>
    <w:rsid w:val="00425370"/>
    <w:rsid w:val="00425D11"/>
    <w:rsid w:val="00425DA6"/>
    <w:rsid w:val="00426026"/>
    <w:rsid w:val="004261C9"/>
    <w:rsid w:val="00426252"/>
    <w:rsid w:val="0042662D"/>
    <w:rsid w:val="00426A34"/>
    <w:rsid w:val="00427175"/>
    <w:rsid w:val="004275A2"/>
    <w:rsid w:val="00427648"/>
    <w:rsid w:val="0042770D"/>
    <w:rsid w:val="004278C2"/>
    <w:rsid w:val="00427F39"/>
    <w:rsid w:val="0043008A"/>
    <w:rsid w:val="00430AC2"/>
    <w:rsid w:val="00430CC5"/>
    <w:rsid w:val="00430F39"/>
    <w:rsid w:val="004310A5"/>
    <w:rsid w:val="00431B3B"/>
    <w:rsid w:val="00431BA9"/>
    <w:rsid w:val="00432273"/>
    <w:rsid w:val="004322E6"/>
    <w:rsid w:val="004329A7"/>
    <w:rsid w:val="00432B59"/>
    <w:rsid w:val="00432BA8"/>
    <w:rsid w:val="00433554"/>
    <w:rsid w:val="004336C8"/>
    <w:rsid w:val="004336F3"/>
    <w:rsid w:val="004337F5"/>
    <w:rsid w:val="00433CD0"/>
    <w:rsid w:val="00433DBA"/>
    <w:rsid w:val="00433EB1"/>
    <w:rsid w:val="00433EBA"/>
    <w:rsid w:val="0043405A"/>
    <w:rsid w:val="004341AF"/>
    <w:rsid w:val="00434445"/>
    <w:rsid w:val="004344EC"/>
    <w:rsid w:val="00435325"/>
    <w:rsid w:val="004356F3"/>
    <w:rsid w:val="0043584B"/>
    <w:rsid w:val="0043633F"/>
    <w:rsid w:val="00436403"/>
    <w:rsid w:val="00436D03"/>
    <w:rsid w:val="00436DF4"/>
    <w:rsid w:val="00436F8D"/>
    <w:rsid w:val="004370A1"/>
    <w:rsid w:val="00437446"/>
    <w:rsid w:val="0043753E"/>
    <w:rsid w:val="00437B6B"/>
    <w:rsid w:val="00440071"/>
    <w:rsid w:val="00440758"/>
    <w:rsid w:val="004408AA"/>
    <w:rsid w:val="00440B46"/>
    <w:rsid w:val="00440E10"/>
    <w:rsid w:val="00440FF3"/>
    <w:rsid w:val="00441754"/>
    <w:rsid w:val="004418AE"/>
    <w:rsid w:val="00441AB4"/>
    <w:rsid w:val="00441E22"/>
    <w:rsid w:val="004424AA"/>
    <w:rsid w:val="0044261C"/>
    <w:rsid w:val="0044274E"/>
    <w:rsid w:val="004427CB"/>
    <w:rsid w:val="00442EAF"/>
    <w:rsid w:val="00443C1F"/>
    <w:rsid w:val="00444401"/>
    <w:rsid w:val="004445A3"/>
    <w:rsid w:val="004446D7"/>
    <w:rsid w:val="00444EF7"/>
    <w:rsid w:val="00445017"/>
    <w:rsid w:val="004453D0"/>
    <w:rsid w:val="004454BF"/>
    <w:rsid w:val="004458E3"/>
    <w:rsid w:val="00445DA0"/>
    <w:rsid w:val="0044680B"/>
    <w:rsid w:val="00446C65"/>
    <w:rsid w:val="00446EC3"/>
    <w:rsid w:val="00446FC6"/>
    <w:rsid w:val="00446FE1"/>
    <w:rsid w:val="0044747A"/>
    <w:rsid w:val="004474B8"/>
    <w:rsid w:val="00447851"/>
    <w:rsid w:val="004479C8"/>
    <w:rsid w:val="00447A91"/>
    <w:rsid w:val="00447D2A"/>
    <w:rsid w:val="00447E1F"/>
    <w:rsid w:val="00447F32"/>
    <w:rsid w:val="00450168"/>
    <w:rsid w:val="004503FA"/>
    <w:rsid w:val="00450456"/>
    <w:rsid w:val="0045046E"/>
    <w:rsid w:val="004504D8"/>
    <w:rsid w:val="004507B2"/>
    <w:rsid w:val="00450F46"/>
    <w:rsid w:val="004517F2"/>
    <w:rsid w:val="004523C1"/>
    <w:rsid w:val="004526FF"/>
    <w:rsid w:val="00452B1A"/>
    <w:rsid w:val="00453236"/>
    <w:rsid w:val="0045374A"/>
    <w:rsid w:val="00453CC6"/>
    <w:rsid w:val="00453D8B"/>
    <w:rsid w:val="00454599"/>
    <w:rsid w:val="004545B9"/>
    <w:rsid w:val="0045502E"/>
    <w:rsid w:val="00455497"/>
    <w:rsid w:val="004558E1"/>
    <w:rsid w:val="00455B76"/>
    <w:rsid w:val="00455F5D"/>
    <w:rsid w:val="004561E9"/>
    <w:rsid w:val="00456797"/>
    <w:rsid w:val="00456B81"/>
    <w:rsid w:val="00456CC5"/>
    <w:rsid w:val="00456E06"/>
    <w:rsid w:val="00457089"/>
    <w:rsid w:val="00457474"/>
    <w:rsid w:val="004575DA"/>
    <w:rsid w:val="00457F2F"/>
    <w:rsid w:val="00460518"/>
    <w:rsid w:val="004606A5"/>
    <w:rsid w:val="00460B7B"/>
    <w:rsid w:val="00460D85"/>
    <w:rsid w:val="00460E7C"/>
    <w:rsid w:val="00460EF7"/>
    <w:rsid w:val="004615A5"/>
    <w:rsid w:val="00461827"/>
    <w:rsid w:val="00461B16"/>
    <w:rsid w:val="00462029"/>
    <w:rsid w:val="004620CB"/>
    <w:rsid w:val="00462707"/>
    <w:rsid w:val="00462ECA"/>
    <w:rsid w:val="0046317F"/>
    <w:rsid w:val="0046363E"/>
    <w:rsid w:val="00463C3A"/>
    <w:rsid w:val="0046416A"/>
    <w:rsid w:val="0046448C"/>
    <w:rsid w:val="0046451A"/>
    <w:rsid w:val="0046465C"/>
    <w:rsid w:val="004647E7"/>
    <w:rsid w:val="0046488D"/>
    <w:rsid w:val="00464AFF"/>
    <w:rsid w:val="00464C6F"/>
    <w:rsid w:val="0046514C"/>
    <w:rsid w:val="00465B6A"/>
    <w:rsid w:val="00465E7C"/>
    <w:rsid w:val="004661A8"/>
    <w:rsid w:val="00466225"/>
    <w:rsid w:val="00466614"/>
    <w:rsid w:val="00466758"/>
    <w:rsid w:val="00466971"/>
    <w:rsid w:val="00466B35"/>
    <w:rsid w:val="0046717D"/>
    <w:rsid w:val="0046729C"/>
    <w:rsid w:val="004676CD"/>
    <w:rsid w:val="004677A0"/>
    <w:rsid w:val="00467C13"/>
    <w:rsid w:val="00467F42"/>
    <w:rsid w:val="00470022"/>
    <w:rsid w:val="00470139"/>
    <w:rsid w:val="004701E2"/>
    <w:rsid w:val="00470B90"/>
    <w:rsid w:val="00470BAC"/>
    <w:rsid w:val="00470D05"/>
    <w:rsid w:val="004710D7"/>
    <w:rsid w:val="00471211"/>
    <w:rsid w:val="0047124F"/>
    <w:rsid w:val="0047152B"/>
    <w:rsid w:val="00471D19"/>
    <w:rsid w:val="00472299"/>
    <w:rsid w:val="00472325"/>
    <w:rsid w:val="00472466"/>
    <w:rsid w:val="00472B6F"/>
    <w:rsid w:val="00472D39"/>
    <w:rsid w:val="00472D5E"/>
    <w:rsid w:val="00472EEF"/>
    <w:rsid w:val="004731BE"/>
    <w:rsid w:val="00473394"/>
    <w:rsid w:val="004735C9"/>
    <w:rsid w:val="00474168"/>
    <w:rsid w:val="00474185"/>
    <w:rsid w:val="00474A6B"/>
    <w:rsid w:val="00475096"/>
    <w:rsid w:val="00475132"/>
    <w:rsid w:val="0047516E"/>
    <w:rsid w:val="00475181"/>
    <w:rsid w:val="004751D3"/>
    <w:rsid w:val="004753C3"/>
    <w:rsid w:val="00475BDB"/>
    <w:rsid w:val="00475DC8"/>
    <w:rsid w:val="00475E58"/>
    <w:rsid w:val="0047642D"/>
    <w:rsid w:val="00476552"/>
    <w:rsid w:val="00476567"/>
    <w:rsid w:val="004767F0"/>
    <w:rsid w:val="00476991"/>
    <w:rsid w:val="00476B75"/>
    <w:rsid w:val="00477BF1"/>
    <w:rsid w:val="00477D61"/>
    <w:rsid w:val="00480256"/>
    <w:rsid w:val="00480ABF"/>
    <w:rsid w:val="00480D85"/>
    <w:rsid w:val="004818F9"/>
    <w:rsid w:val="00481B0B"/>
    <w:rsid w:val="00481CFC"/>
    <w:rsid w:val="0048230F"/>
    <w:rsid w:val="00482376"/>
    <w:rsid w:val="0048249E"/>
    <w:rsid w:val="00482983"/>
    <w:rsid w:val="004829D4"/>
    <w:rsid w:val="00482C15"/>
    <w:rsid w:val="004833A4"/>
    <w:rsid w:val="0048353C"/>
    <w:rsid w:val="004837E4"/>
    <w:rsid w:val="00483A1F"/>
    <w:rsid w:val="00483B07"/>
    <w:rsid w:val="00483B95"/>
    <w:rsid w:val="00483D05"/>
    <w:rsid w:val="00483E07"/>
    <w:rsid w:val="0048443C"/>
    <w:rsid w:val="00484638"/>
    <w:rsid w:val="00484990"/>
    <w:rsid w:val="00484E90"/>
    <w:rsid w:val="004850AF"/>
    <w:rsid w:val="0048521B"/>
    <w:rsid w:val="00485302"/>
    <w:rsid w:val="0048538F"/>
    <w:rsid w:val="00485713"/>
    <w:rsid w:val="00485815"/>
    <w:rsid w:val="00485CFE"/>
    <w:rsid w:val="00485FDB"/>
    <w:rsid w:val="0048672E"/>
    <w:rsid w:val="00486F7F"/>
    <w:rsid w:val="00487174"/>
    <w:rsid w:val="004877A1"/>
    <w:rsid w:val="00487A32"/>
    <w:rsid w:val="00487AEA"/>
    <w:rsid w:val="00487D23"/>
    <w:rsid w:val="0049024C"/>
    <w:rsid w:val="00490439"/>
    <w:rsid w:val="004905E9"/>
    <w:rsid w:val="00490AE7"/>
    <w:rsid w:val="00490C0A"/>
    <w:rsid w:val="004912E1"/>
    <w:rsid w:val="00491BDC"/>
    <w:rsid w:val="00492297"/>
    <w:rsid w:val="004923AC"/>
    <w:rsid w:val="004924F0"/>
    <w:rsid w:val="00492609"/>
    <w:rsid w:val="00492685"/>
    <w:rsid w:val="0049296E"/>
    <w:rsid w:val="00492E1A"/>
    <w:rsid w:val="0049303A"/>
    <w:rsid w:val="00493322"/>
    <w:rsid w:val="004934AF"/>
    <w:rsid w:val="00493D23"/>
    <w:rsid w:val="00494070"/>
    <w:rsid w:val="004947E5"/>
    <w:rsid w:val="0049494F"/>
    <w:rsid w:val="00494B96"/>
    <w:rsid w:val="00494C6D"/>
    <w:rsid w:val="00494D93"/>
    <w:rsid w:val="00494E02"/>
    <w:rsid w:val="00494E6C"/>
    <w:rsid w:val="0049531B"/>
    <w:rsid w:val="00495A94"/>
    <w:rsid w:val="00495AE3"/>
    <w:rsid w:val="00495C10"/>
    <w:rsid w:val="00495D49"/>
    <w:rsid w:val="004964BF"/>
    <w:rsid w:val="0049657B"/>
    <w:rsid w:val="004966BA"/>
    <w:rsid w:val="00496BBA"/>
    <w:rsid w:val="00496C98"/>
    <w:rsid w:val="00496DCB"/>
    <w:rsid w:val="0049722D"/>
    <w:rsid w:val="004973D1"/>
    <w:rsid w:val="0049756F"/>
    <w:rsid w:val="0049773B"/>
    <w:rsid w:val="004978BD"/>
    <w:rsid w:val="004978DD"/>
    <w:rsid w:val="00497AAB"/>
    <w:rsid w:val="00497B84"/>
    <w:rsid w:val="00497C26"/>
    <w:rsid w:val="00497E16"/>
    <w:rsid w:val="004A011D"/>
    <w:rsid w:val="004A0135"/>
    <w:rsid w:val="004A0550"/>
    <w:rsid w:val="004A0E1E"/>
    <w:rsid w:val="004A0FD3"/>
    <w:rsid w:val="004A143A"/>
    <w:rsid w:val="004A1482"/>
    <w:rsid w:val="004A15A4"/>
    <w:rsid w:val="004A16E1"/>
    <w:rsid w:val="004A2387"/>
    <w:rsid w:val="004A24F8"/>
    <w:rsid w:val="004A3022"/>
    <w:rsid w:val="004A3EAF"/>
    <w:rsid w:val="004A40A6"/>
    <w:rsid w:val="004A43D9"/>
    <w:rsid w:val="004A451B"/>
    <w:rsid w:val="004A4696"/>
    <w:rsid w:val="004A4701"/>
    <w:rsid w:val="004A48D1"/>
    <w:rsid w:val="004A4A4E"/>
    <w:rsid w:val="004A54B0"/>
    <w:rsid w:val="004A555B"/>
    <w:rsid w:val="004A56AE"/>
    <w:rsid w:val="004A57FD"/>
    <w:rsid w:val="004A5DD5"/>
    <w:rsid w:val="004A62EF"/>
    <w:rsid w:val="004A648E"/>
    <w:rsid w:val="004A6ADD"/>
    <w:rsid w:val="004A707A"/>
    <w:rsid w:val="004A70D3"/>
    <w:rsid w:val="004A7216"/>
    <w:rsid w:val="004A7723"/>
    <w:rsid w:val="004A7CC7"/>
    <w:rsid w:val="004A7FDD"/>
    <w:rsid w:val="004B0050"/>
    <w:rsid w:val="004B0109"/>
    <w:rsid w:val="004B0467"/>
    <w:rsid w:val="004B0531"/>
    <w:rsid w:val="004B0650"/>
    <w:rsid w:val="004B069B"/>
    <w:rsid w:val="004B1149"/>
    <w:rsid w:val="004B1174"/>
    <w:rsid w:val="004B14E5"/>
    <w:rsid w:val="004B15B7"/>
    <w:rsid w:val="004B18BA"/>
    <w:rsid w:val="004B1955"/>
    <w:rsid w:val="004B1F24"/>
    <w:rsid w:val="004B2077"/>
    <w:rsid w:val="004B2198"/>
    <w:rsid w:val="004B23C3"/>
    <w:rsid w:val="004B2D32"/>
    <w:rsid w:val="004B319F"/>
    <w:rsid w:val="004B3364"/>
    <w:rsid w:val="004B357D"/>
    <w:rsid w:val="004B37DF"/>
    <w:rsid w:val="004B38A6"/>
    <w:rsid w:val="004B3BE6"/>
    <w:rsid w:val="004B3FA3"/>
    <w:rsid w:val="004B422A"/>
    <w:rsid w:val="004B486E"/>
    <w:rsid w:val="004B4976"/>
    <w:rsid w:val="004B56E1"/>
    <w:rsid w:val="004B5B78"/>
    <w:rsid w:val="004B6456"/>
    <w:rsid w:val="004B6736"/>
    <w:rsid w:val="004B6BDA"/>
    <w:rsid w:val="004B6CF9"/>
    <w:rsid w:val="004B6DFC"/>
    <w:rsid w:val="004B6FB5"/>
    <w:rsid w:val="004B7433"/>
    <w:rsid w:val="004B77BB"/>
    <w:rsid w:val="004B7886"/>
    <w:rsid w:val="004C0038"/>
    <w:rsid w:val="004C069E"/>
    <w:rsid w:val="004C0760"/>
    <w:rsid w:val="004C081B"/>
    <w:rsid w:val="004C0AEC"/>
    <w:rsid w:val="004C0C4B"/>
    <w:rsid w:val="004C12ED"/>
    <w:rsid w:val="004C20E1"/>
    <w:rsid w:val="004C2A9D"/>
    <w:rsid w:val="004C2D42"/>
    <w:rsid w:val="004C2D9E"/>
    <w:rsid w:val="004C33AD"/>
    <w:rsid w:val="004C35A4"/>
    <w:rsid w:val="004C3C42"/>
    <w:rsid w:val="004C3FD8"/>
    <w:rsid w:val="004C4650"/>
    <w:rsid w:val="004C4AD7"/>
    <w:rsid w:val="004C4B34"/>
    <w:rsid w:val="004C4C34"/>
    <w:rsid w:val="004C4D59"/>
    <w:rsid w:val="004C4FB6"/>
    <w:rsid w:val="004C50AC"/>
    <w:rsid w:val="004C5294"/>
    <w:rsid w:val="004C564E"/>
    <w:rsid w:val="004C596C"/>
    <w:rsid w:val="004C5B96"/>
    <w:rsid w:val="004C5C19"/>
    <w:rsid w:val="004C5D77"/>
    <w:rsid w:val="004C5E5D"/>
    <w:rsid w:val="004C6208"/>
    <w:rsid w:val="004C68FA"/>
    <w:rsid w:val="004C6ABB"/>
    <w:rsid w:val="004C6BF5"/>
    <w:rsid w:val="004C6CC1"/>
    <w:rsid w:val="004C6E96"/>
    <w:rsid w:val="004C71C3"/>
    <w:rsid w:val="004C7399"/>
    <w:rsid w:val="004C779F"/>
    <w:rsid w:val="004C78A4"/>
    <w:rsid w:val="004C7D4D"/>
    <w:rsid w:val="004C7DFF"/>
    <w:rsid w:val="004D01F6"/>
    <w:rsid w:val="004D0446"/>
    <w:rsid w:val="004D073D"/>
    <w:rsid w:val="004D0895"/>
    <w:rsid w:val="004D09E8"/>
    <w:rsid w:val="004D0ADB"/>
    <w:rsid w:val="004D0B69"/>
    <w:rsid w:val="004D0D80"/>
    <w:rsid w:val="004D1077"/>
    <w:rsid w:val="004D113E"/>
    <w:rsid w:val="004D1531"/>
    <w:rsid w:val="004D190A"/>
    <w:rsid w:val="004D1945"/>
    <w:rsid w:val="004D1C4D"/>
    <w:rsid w:val="004D1EA3"/>
    <w:rsid w:val="004D23A0"/>
    <w:rsid w:val="004D2A8E"/>
    <w:rsid w:val="004D2B94"/>
    <w:rsid w:val="004D331F"/>
    <w:rsid w:val="004D39C6"/>
    <w:rsid w:val="004D40FC"/>
    <w:rsid w:val="004D444C"/>
    <w:rsid w:val="004D4461"/>
    <w:rsid w:val="004D47C1"/>
    <w:rsid w:val="004D4809"/>
    <w:rsid w:val="004D4978"/>
    <w:rsid w:val="004D4A16"/>
    <w:rsid w:val="004D4FAA"/>
    <w:rsid w:val="004D57C5"/>
    <w:rsid w:val="004D638A"/>
    <w:rsid w:val="004D6887"/>
    <w:rsid w:val="004D689D"/>
    <w:rsid w:val="004D72EA"/>
    <w:rsid w:val="004D74DB"/>
    <w:rsid w:val="004D75BC"/>
    <w:rsid w:val="004D7841"/>
    <w:rsid w:val="004D7AB6"/>
    <w:rsid w:val="004D7D5A"/>
    <w:rsid w:val="004E010E"/>
    <w:rsid w:val="004E06A7"/>
    <w:rsid w:val="004E0891"/>
    <w:rsid w:val="004E0C99"/>
    <w:rsid w:val="004E1133"/>
    <w:rsid w:val="004E15DF"/>
    <w:rsid w:val="004E1E55"/>
    <w:rsid w:val="004E22D8"/>
    <w:rsid w:val="004E2327"/>
    <w:rsid w:val="004E267A"/>
    <w:rsid w:val="004E2A39"/>
    <w:rsid w:val="004E2B23"/>
    <w:rsid w:val="004E2B4C"/>
    <w:rsid w:val="004E32FB"/>
    <w:rsid w:val="004E3593"/>
    <w:rsid w:val="004E359F"/>
    <w:rsid w:val="004E389A"/>
    <w:rsid w:val="004E3DB8"/>
    <w:rsid w:val="004E3FCF"/>
    <w:rsid w:val="004E410F"/>
    <w:rsid w:val="004E4304"/>
    <w:rsid w:val="004E43FC"/>
    <w:rsid w:val="004E48AF"/>
    <w:rsid w:val="004E4B65"/>
    <w:rsid w:val="004E4BC4"/>
    <w:rsid w:val="004E4EFE"/>
    <w:rsid w:val="004E5004"/>
    <w:rsid w:val="004E517E"/>
    <w:rsid w:val="004E53BC"/>
    <w:rsid w:val="004E57E7"/>
    <w:rsid w:val="004E5AC4"/>
    <w:rsid w:val="004E5CDB"/>
    <w:rsid w:val="004E6142"/>
    <w:rsid w:val="004E62E1"/>
    <w:rsid w:val="004E6458"/>
    <w:rsid w:val="004E674E"/>
    <w:rsid w:val="004E6810"/>
    <w:rsid w:val="004E69E4"/>
    <w:rsid w:val="004E6A3B"/>
    <w:rsid w:val="004E6AAC"/>
    <w:rsid w:val="004E6B52"/>
    <w:rsid w:val="004E6BD7"/>
    <w:rsid w:val="004E714D"/>
    <w:rsid w:val="004E71A3"/>
    <w:rsid w:val="004E7A86"/>
    <w:rsid w:val="004E7B26"/>
    <w:rsid w:val="004E7E43"/>
    <w:rsid w:val="004F039D"/>
    <w:rsid w:val="004F04BF"/>
    <w:rsid w:val="004F04C1"/>
    <w:rsid w:val="004F0698"/>
    <w:rsid w:val="004F075B"/>
    <w:rsid w:val="004F08A9"/>
    <w:rsid w:val="004F0A71"/>
    <w:rsid w:val="004F0FCD"/>
    <w:rsid w:val="004F124D"/>
    <w:rsid w:val="004F1252"/>
    <w:rsid w:val="004F1377"/>
    <w:rsid w:val="004F162F"/>
    <w:rsid w:val="004F1C3E"/>
    <w:rsid w:val="004F1F08"/>
    <w:rsid w:val="004F22A2"/>
    <w:rsid w:val="004F2379"/>
    <w:rsid w:val="004F24A8"/>
    <w:rsid w:val="004F27FB"/>
    <w:rsid w:val="004F3084"/>
    <w:rsid w:val="004F319C"/>
    <w:rsid w:val="004F3268"/>
    <w:rsid w:val="004F3561"/>
    <w:rsid w:val="004F3795"/>
    <w:rsid w:val="004F3B8D"/>
    <w:rsid w:val="004F3C68"/>
    <w:rsid w:val="004F4150"/>
    <w:rsid w:val="004F440A"/>
    <w:rsid w:val="004F44D8"/>
    <w:rsid w:val="004F469B"/>
    <w:rsid w:val="004F4A7E"/>
    <w:rsid w:val="004F4D0B"/>
    <w:rsid w:val="004F4DBF"/>
    <w:rsid w:val="004F4F62"/>
    <w:rsid w:val="004F50B1"/>
    <w:rsid w:val="004F54EE"/>
    <w:rsid w:val="004F58C9"/>
    <w:rsid w:val="004F5A57"/>
    <w:rsid w:val="004F5EAA"/>
    <w:rsid w:val="004F60E4"/>
    <w:rsid w:val="004F6341"/>
    <w:rsid w:val="004F6719"/>
    <w:rsid w:val="004F67F3"/>
    <w:rsid w:val="004F6F10"/>
    <w:rsid w:val="004F6F3E"/>
    <w:rsid w:val="004F6FAE"/>
    <w:rsid w:val="004F7197"/>
    <w:rsid w:val="004F76BB"/>
    <w:rsid w:val="004F78E3"/>
    <w:rsid w:val="004F7E19"/>
    <w:rsid w:val="00500160"/>
    <w:rsid w:val="005002D4"/>
    <w:rsid w:val="0050056E"/>
    <w:rsid w:val="00500B08"/>
    <w:rsid w:val="0050103E"/>
    <w:rsid w:val="00501176"/>
    <w:rsid w:val="00501192"/>
    <w:rsid w:val="00501218"/>
    <w:rsid w:val="005013C9"/>
    <w:rsid w:val="00501883"/>
    <w:rsid w:val="00501DB5"/>
    <w:rsid w:val="00501FAE"/>
    <w:rsid w:val="005023B1"/>
    <w:rsid w:val="005028AB"/>
    <w:rsid w:val="0050290E"/>
    <w:rsid w:val="00502CDE"/>
    <w:rsid w:val="00502FA1"/>
    <w:rsid w:val="00503636"/>
    <w:rsid w:val="005039A0"/>
    <w:rsid w:val="00503CBB"/>
    <w:rsid w:val="00503D4F"/>
    <w:rsid w:val="00503D7E"/>
    <w:rsid w:val="00503F36"/>
    <w:rsid w:val="005040FB"/>
    <w:rsid w:val="00504258"/>
    <w:rsid w:val="00504609"/>
    <w:rsid w:val="005049AB"/>
    <w:rsid w:val="00504AF2"/>
    <w:rsid w:val="00504CBD"/>
    <w:rsid w:val="00504CEE"/>
    <w:rsid w:val="00504F80"/>
    <w:rsid w:val="00505407"/>
    <w:rsid w:val="00505417"/>
    <w:rsid w:val="0050552B"/>
    <w:rsid w:val="00505A8F"/>
    <w:rsid w:val="00505ABC"/>
    <w:rsid w:val="0050626A"/>
    <w:rsid w:val="005063AE"/>
    <w:rsid w:val="00506765"/>
    <w:rsid w:val="00506ABC"/>
    <w:rsid w:val="005070C5"/>
    <w:rsid w:val="00507425"/>
    <w:rsid w:val="00507673"/>
    <w:rsid w:val="0050768B"/>
    <w:rsid w:val="0050777D"/>
    <w:rsid w:val="00507947"/>
    <w:rsid w:val="00507B93"/>
    <w:rsid w:val="00507EEE"/>
    <w:rsid w:val="00510067"/>
    <w:rsid w:val="005101B3"/>
    <w:rsid w:val="005103E6"/>
    <w:rsid w:val="005104E7"/>
    <w:rsid w:val="005105D6"/>
    <w:rsid w:val="005105F1"/>
    <w:rsid w:val="00511C7A"/>
    <w:rsid w:val="00511DCF"/>
    <w:rsid w:val="0051212E"/>
    <w:rsid w:val="00512169"/>
    <w:rsid w:val="005121E9"/>
    <w:rsid w:val="00512401"/>
    <w:rsid w:val="0051258C"/>
    <w:rsid w:val="0051263A"/>
    <w:rsid w:val="00512CFB"/>
    <w:rsid w:val="00512FF9"/>
    <w:rsid w:val="0051301E"/>
    <w:rsid w:val="00513535"/>
    <w:rsid w:val="00513878"/>
    <w:rsid w:val="00513B74"/>
    <w:rsid w:val="00513DCD"/>
    <w:rsid w:val="00513E87"/>
    <w:rsid w:val="005145CB"/>
    <w:rsid w:val="00514AD1"/>
    <w:rsid w:val="00515471"/>
    <w:rsid w:val="005156C4"/>
    <w:rsid w:val="005158DB"/>
    <w:rsid w:val="00515E25"/>
    <w:rsid w:val="00515FB5"/>
    <w:rsid w:val="005165E2"/>
    <w:rsid w:val="00516846"/>
    <w:rsid w:val="0051719E"/>
    <w:rsid w:val="00517C20"/>
    <w:rsid w:val="00517CA1"/>
    <w:rsid w:val="00517EAC"/>
    <w:rsid w:val="00520567"/>
    <w:rsid w:val="005205B9"/>
    <w:rsid w:val="00520C3F"/>
    <w:rsid w:val="00520CB1"/>
    <w:rsid w:val="00520CC7"/>
    <w:rsid w:val="00520CFD"/>
    <w:rsid w:val="005214F6"/>
    <w:rsid w:val="00521677"/>
    <w:rsid w:val="00521C45"/>
    <w:rsid w:val="00522121"/>
    <w:rsid w:val="005223CA"/>
    <w:rsid w:val="00522AE7"/>
    <w:rsid w:val="00522F99"/>
    <w:rsid w:val="00522FDE"/>
    <w:rsid w:val="00523603"/>
    <w:rsid w:val="00523639"/>
    <w:rsid w:val="005236FE"/>
    <w:rsid w:val="00523D11"/>
    <w:rsid w:val="0052417D"/>
    <w:rsid w:val="005244CC"/>
    <w:rsid w:val="0052581F"/>
    <w:rsid w:val="00525B92"/>
    <w:rsid w:val="00526109"/>
    <w:rsid w:val="005266ED"/>
    <w:rsid w:val="00526705"/>
    <w:rsid w:val="00526867"/>
    <w:rsid w:val="00527370"/>
    <w:rsid w:val="00527380"/>
    <w:rsid w:val="00527520"/>
    <w:rsid w:val="00527567"/>
    <w:rsid w:val="005277D2"/>
    <w:rsid w:val="005301D5"/>
    <w:rsid w:val="005304F9"/>
    <w:rsid w:val="00530605"/>
    <w:rsid w:val="00530620"/>
    <w:rsid w:val="005309ED"/>
    <w:rsid w:val="00530BCF"/>
    <w:rsid w:val="00530DF6"/>
    <w:rsid w:val="00531243"/>
    <w:rsid w:val="00531366"/>
    <w:rsid w:val="005316EB"/>
    <w:rsid w:val="0053179B"/>
    <w:rsid w:val="00531B99"/>
    <w:rsid w:val="00531D14"/>
    <w:rsid w:val="005324E0"/>
    <w:rsid w:val="00533298"/>
    <w:rsid w:val="00533964"/>
    <w:rsid w:val="00534324"/>
    <w:rsid w:val="00534973"/>
    <w:rsid w:val="00534C57"/>
    <w:rsid w:val="00534D9C"/>
    <w:rsid w:val="0053500B"/>
    <w:rsid w:val="00535218"/>
    <w:rsid w:val="00535457"/>
    <w:rsid w:val="00535956"/>
    <w:rsid w:val="00535964"/>
    <w:rsid w:val="00535A07"/>
    <w:rsid w:val="00536134"/>
    <w:rsid w:val="005362F2"/>
    <w:rsid w:val="005367CD"/>
    <w:rsid w:val="0053767C"/>
    <w:rsid w:val="005379B9"/>
    <w:rsid w:val="0054011D"/>
    <w:rsid w:val="005402EB"/>
    <w:rsid w:val="0054034F"/>
    <w:rsid w:val="005407B4"/>
    <w:rsid w:val="00540AE9"/>
    <w:rsid w:val="00540EF2"/>
    <w:rsid w:val="00541029"/>
    <w:rsid w:val="005412D1"/>
    <w:rsid w:val="0054136A"/>
    <w:rsid w:val="00541593"/>
    <w:rsid w:val="005419E3"/>
    <w:rsid w:val="00541DBF"/>
    <w:rsid w:val="00541F00"/>
    <w:rsid w:val="00542057"/>
    <w:rsid w:val="005422E4"/>
    <w:rsid w:val="00542375"/>
    <w:rsid w:val="00542494"/>
    <w:rsid w:val="00542536"/>
    <w:rsid w:val="0054292E"/>
    <w:rsid w:val="0054335D"/>
    <w:rsid w:val="0054352F"/>
    <w:rsid w:val="00543B61"/>
    <w:rsid w:val="005440C3"/>
    <w:rsid w:val="00545090"/>
    <w:rsid w:val="005452A6"/>
    <w:rsid w:val="00545B71"/>
    <w:rsid w:val="0054607E"/>
    <w:rsid w:val="00546089"/>
    <w:rsid w:val="00546524"/>
    <w:rsid w:val="005466FA"/>
    <w:rsid w:val="00546EB7"/>
    <w:rsid w:val="005471A5"/>
    <w:rsid w:val="005471A8"/>
    <w:rsid w:val="00547594"/>
    <w:rsid w:val="005477F6"/>
    <w:rsid w:val="005478C6"/>
    <w:rsid w:val="005478F8"/>
    <w:rsid w:val="00547A51"/>
    <w:rsid w:val="00547CEE"/>
    <w:rsid w:val="00547F11"/>
    <w:rsid w:val="005502A2"/>
    <w:rsid w:val="00550306"/>
    <w:rsid w:val="005508AD"/>
    <w:rsid w:val="005508E8"/>
    <w:rsid w:val="00550A69"/>
    <w:rsid w:val="00550DD2"/>
    <w:rsid w:val="00551444"/>
    <w:rsid w:val="005515B2"/>
    <w:rsid w:val="00551C55"/>
    <w:rsid w:val="00551D38"/>
    <w:rsid w:val="00551F40"/>
    <w:rsid w:val="00552431"/>
    <w:rsid w:val="005524DB"/>
    <w:rsid w:val="00552611"/>
    <w:rsid w:val="0055290A"/>
    <w:rsid w:val="00552C9F"/>
    <w:rsid w:val="00552F0C"/>
    <w:rsid w:val="00553516"/>
    <w:rsid w:val="00553D28"/>
    <w:rsid w:val="00553DC5"/>
    <w:rsid w:val="00553FAC"/>
    <w:rsid w:val="00554454"/>
    <w:rsid w:val="00554C2B"/>
    <w:rsid w:val="005551AA"/>
    <w:rsid w:val="0055532E"/>
    <w:rsid w:val="0055548E"/>
    <w:rsid w:val="00555841"/>
    <w:rsid w:val="00555EFC"/>
    <w:rsid w:val="00556565"/>
    <w:rsid w:val="005567F9"/>
    <w:rsid w:val="005568C7"/>
    <w:rsid w:val="0055729F"/>
    <w:rsid w:val="005574D9"/>
    <w:rsid w:val="005576C0"/>
    <w:rsid w:val="00560726"/>
    <w:rsid w:val="005612FC"/>
    <w:rsid w:val="00561736"/>
    <w:rsid w:val="00561C1F"/>
    <w:rsid w:val="0056224A"/>
    <w:rsid w:val="005624D0"/>
    <w:rsid w:val="005628D8"/>
    <w:rsid w:val="0056311C"/>
    <w:rsid w:val="0056383E"/>
    <w:rsid w:val="00563B70"/>
    <w:rsid w:val="00563BA7"/>
    <w:rsid w:val="00564466"/>
    <w:rsid w:val="0056495F"/>
    <w:rsid w:val="0056506F"/>
    <w:rsid w:val="00565201"/>
    <w:rsid w:val="00565437"/>
    <w:rsid w:val="005668D8"/>
    <w:rsid w:val="00566E6C"/>
    <w:rsid w:val="00567256"/>
    <w:rsid w:val="005677A9"/>
    <w:rsid w:val="00567858"/>
    <w:rsid w:val="00567911"/>
    <w:rsid w:val="005702AC"/>
    <w:rsid w:val="0057036A"/>
    <w:rsid w:val="005704B7"/>
    <w:rsid w:val="00570DE0"/>
    <w:rsid w:val="005711B7"/>
    <w:rsid w:val="005712DD"/>
    <w:rsid w:val="00571770"/>
    <w:rsid w:val="005717B3"/>
    <w:rsid w:val="00571975"/>
    <w:rsid w:val="00571DA8"/>
    <w:rsid w:val="00571FD7"/>
    <w:rsid w:val="005728B1"/>
    <w:rsid w:val="005729C5"/>
    <w:rsid w:val="00572BD9"/>
    <w:rsid w:val="00573199"/>
    <w:rsid w:val="005737CB"/>
    <w:rsid w:val="00573A51"/>
    <w:rsid w:val="00573AC6"/>
    <w:rsid w:val="00573C0E"/>
    <w:rsid w:val="00573FEF"/>
    <w:rsid w:val="00574415"/>
    <w:rsid w:val="005744B4"/>
    <w:rsid w:val="005748A2"/>
    <w:rsid w:val="00574DBC"/>
    <w:rsid w:val="00575315"/>
    <w:rsid w:val="005753B7"/>
    <w:rsid w:val="00575497"/>
    <w:rsid w:val="005757FA"/>
    <w:rsid w:val="00575BA4"/>
    <w:rsid w:val="00575C99"/>
    <w:rsid w:val="005761A1"/>
    <w:rsid w:val="0057656C"/>
    <w:rsid w:val="0057686B"/>
    <w:rsid w:val="00576C5B"/>
    <w:rsid w:val="00577329"/>
    <w:rsid w:val="00577DB4"/>
    <w:rsid w:val="00577E75"/>
    <w:rsid w:val="00577E94"/>
    <w:rsid w:val="00577F25"/>
    <w:rsid w:val="00580795"/>
    <w:rsid w:val="005807C9"/>
    <w:rsid w:val="00580916"/>
    <w:rsid w:val="00580FAD"/>
    <w:rsid w:val="00581BD7"/>
    <w:rsid w:val="00581C39"/>
    <w:rsid w:val="00581D1F"/>
    <w:rsid w:val="00581DD4"/>
    <w:rsid w:val="00581F46"/>
    <w:rsid w:val="0058284D"/>
    <w:rsid w:val="00582862"/>
    <w:rsid w:val="00582953"/>
    <w:rsid w:val="005829B4"/>
    <w:rsid w:val="00582AE3"/>
    <w:rsid w:val="00582C70"/>
    <w:rsid w:val="00583A7A"/>
    <w:rsid w:val="005843C4"/>
    <w:rsid w:val="005844E5"/>
    <w:rsid w:val="0058476F"/>
    <w:rsid w:val="00584B06"/>
    <w:rsid w:val="00584B73"/>
    <w:rsid w:val="00584B76"/>
    <w:rsid w:val="00584D42"/>
    <w:rsid w:val="00585019"/>
    <w:rsid w:val="0058517C"/>
    <w:rsid w:val="005851BD"/>
    <w:rsid w:val="005854C2"/>
    <w:rsid w:val="00585971"/>
    <w:rsid w:val="00585B7D"/>
    <w:rsid w:val="00585E41"/>
    <w:rsid w:val="00585EAC"/>
    <w:rsid w:val="00586011"/>
    <w:rsid w:val="005862F7"/>
    <w:rsid w:val="005863AB"/>
    <w:rsid w:val="00586E5C"/>
    <w:rsid w:val="00586F74"/>
    <w:rsid w:val="005871F1"/>
    <w:rsid w:val="00587376"/>
    <w:rsid w:val="005877D2"/>
    <w:rsid w:val="005879A6"/>
    <w:rsid w:val="00587AE0"/>
    <w:rsid w:val="00587CB8"/>
    <w:rsid w:val="00587F82"/>
    <w:rsid w:val="005901F4"/>
    <w:rsid w:val="005903E7"/>
    <w:rsid w:val="0059044B"/>
    <w:rsid w:val="00590937"/>
    <w:rsid w:val="00590BD0"/>
    <w:rsid w:val="00590F1C"/>
    <w:rsid w:val="005918EF"/>
    <w:rsid w:val="00591AE5"/>
    <w:rsid w:val="00591BC8"/>
    <w:rsid w:val="00591D5B"/>
    <w:rsid w:val="00591E6D"/>
    <w:rsid w:val="00592155"/>
    <w:rsid w:val="00592469"/>
    <w:rsid w:val="0059248B"/>
    <w:rsid w:val="0059264A"/>
    <w:rsid w:val="00592756"/>
    <w:rsid w:val="00593268"/>
    <w:rsid w:val="005932C2"/>
    <w:rsid w:val="00593A3F"/>
    <w:rsid w:val="00593BD9"/>
    <w:rsid w:val="00593C4E"/>
    <w:rsid w:val="00593F44"/>
    <w:rsid w:val="0059413E"/>
    <w:rsid w:val="0059434B"/>
    <w:rsid w:val="005944E7"/>
    <w:rsid w:val="00594C11"/>
    <w:rsid w:val="005953FE"/>
    <w:rsid w:val="005959CF"/>
    <w:rsid w:val="00595B58"/>
    <w:rsid w:val="00595C38"/>
    <w:rsid w:val="0059656F"/>
    <w:rsid w:val="005965EC"/>
    <w:rsid w:val="00596AF4"/>
    <w:rsid w:val="0059715C"/>
    <w:rsid w:val="005974C2"/>
    <w:rsid w:val="0059752B"/>
    <w:rsid w:val="00597749"/>
    <w:rsid w:val="00597BF3"/>
    <w:rsid w:val="00597C06"/>
    <w:rsid w:val="00597D0D"/>
    <w:rsid w:val="005A03B2"/>
    <w:rsid w:val="005A064B"/>
    <w:rsid w:val="005A1244"/>
    <w:rsid w:val="005A1CA0"/>
    <w:rsid w:val="005A1F5B"/>
    <w:rsid w:val="005A252F"/>
    <w:rsid w:val="005A2752"/>
    <w:rsid w:val="005A2803"/>
    <w:rsid w:val="005A3099"/>
    <w:rsid w:val="005A31DD"/>
    <w:rsid w:val="005A3681"/>
    <w:rsid w:val="005A3708"/>
    <w:rsid w:val="005A37DB"/>
    <w:rsid w:val="005A3A4A"/>
    <w:rsid w:val="005A3D21"/>
    <w:rsid w:val="005A3FC1"/>
    <w:rsid w:val="005A42EA"/>
    <w:rsid w:val="005A48E9"/>
    <w:rsid w:val="005A4AFC"/>
    <w:rsid w:val="005A4EFD"/>
    <w:rsid w:val="005A5460"/>
    <w:rsid w:val="005A58F7"/>
    <w:rsid w:val="005A5B5E"/>
    <w:rsid w:val="005A5D36"/>
    <w:rsid w:val="005A5EBE"/>
    <w:rsid w:val="005A6262"/>
    <w:rsid w:val="005A656C"/>
    <w:rsid w:val="005A6755"/>
    <w:rsid w:val="005A6CF7"/>
    <w:rsid w:val="005A7589"/>
    <w:rsid w:val="005A789F"/>
    <w:rsid w:val="005A7991"/>
    <w:rsid w:val="005B0016"/>
    <w:rsid w:val="005B0530"/>
    <w:rsid w:val="005B1656"/>
    <w:rsid w:val="005B16B7"/>
    <w:rsid w:val="005B177A"/>
    <w:rsid w:val="005B2069"/>
    <w:rsid w:val="005B2169"/>
    <w:rsid w:val="005B24F6"/>
    <w:rsid w:val="005B28D0"/>
    <w:rsid w:val="005B28D1"/>
    <w:rsid w:val="005B3576"/>
    <w:rsid w:val="005B3CA9"/>
    <w:rsid w:val="005B4235"/>
    <w:rsid w:val="005B4353"/>
    <w:rsid w:val="005B4779"/>
    <w:rsid w:val="005B4857"/>
    <w:rsid w:val="005B4A07"/>
    <w:rsid w:val="005B4B07"/>
    <w:rsid w:val="005B4B10"/>
    <w:rsid w:val="005B4C25"/>
    <w:rsid w:val="005B5389"/>
    <w:rsid w:val="005B5584"/>
    <w:rsid w:val="005B5E00"/>
    <w:rsid w:val="005B69BE"/>
    <w:rsid w:val="005B6A08"/>
    <w:rsid w:val="005B6DB3"/>
    <w:rsid w:val="005B7155"/>
    <w:rsid w:val="005B74CF"/>
    <w:rsid w:val="005B7798"/>
    <w:rsid w:val="005B783C"/>
    <w:rsid w:val="005B7DD1"/>
    <w:rsid w:val="005B7EE7"/>
    <w:rsid w:val="005C01FE"/>
    <w:rsid w:val="005C05AF"/>
    <w:rsid w:val="005C0784"/>
    <w:rsid w:val="005C0853"/>
    <w:rsid w:val="005C0C8B"/>
    <w:rsid w:val="005C0D83"/>
    <w:rsid w:val="005C0D88"/>
    <w:rsid w:val="005C1F34"/>
    <w:rsid w:val="005C2376"/>
    <w:rsid w:val="005C23E0"/>
    <w:rsid w:val="005C24A5"/>
    <w:rsid w:val="005C2B83"/>
    <w:rsid w:val="005C2D09"/>
    <w:rsid w:val="005C36FE"/>
    <w:rsid w:val="005C3C50"/>
    <w:rsid w:val="005C405B"/>
    <w:rsid w:val="005C40F5"/>
    <w:rsid w:val="005C4555"/>
    <w:rsid w:val="005C4D68"/>
    <w:rsid w:val="005C4F17"/>
    <w:rsid w:val="005C501F"/>
    <w:rsid w:val="005C514F"/>
    <w:rsid w:val="005C548D"/>
    <w:rsid w:val="005C6142"/>
    <w:rsid w:val="005C677D"/>
    <w:rsid w:val="005C73F3"/>
    <w:rsid w:val="005C741D"/>
    <w:rsid w:val="005C79A9"/>
    <w:rsid w:val="005C7E1C"/>
    <w:rsid w:val="005D01E5"/>
    <w:rsid w:val="005D02F0"/>
    <w:rsid w:val="005D0473"/>
    <w:rsid w:val="005D0539"/>
    <w:rsid w:val="005D083A"/>
    <w:rsid w:val="005D0E45"/>
    <w:rsid w:val="005D1A7B"/>
    <w:rsid w:val="005D1B59"/>
    <w:rsid w:val="005D1DC2"/>
    <w:rsid w:val="005D212C"/>
    <w:rsid w:val="005D22BA"/>
    <w:rsid w:val="005D2930"/>
    <w:rsid w:val="005D2F67"/>
    <w:rsid w:val="005D4141"/>
    <w:rsid w:val="005D427E"/>
    <w:rsid w:val="005D4BE9"/>
    <w:rsid w:val="005D4D96"/>
    <w:rsid w:val="005D5459"/>
    <w:rsid w:val="005D5860"/>
    <w:rsid w:val="005D5D7A"/>
    <w:rsid w:val="005D5F58"/>
    <w:rsid w:val="005D6457"/>
    <w:rsid w:val="005D645D"/>
    <w:rsid w:val="005D6AAB"/>
    <w:rsid w:val="005D6BC8"/>
    <w:rsid w:val="005D703F"/>
    <w:rsid w:val="005D7347"/>
    <w:rsid w:val="005D7395"/>
    <w:rsid w:val="005D775C"/>
    <w:rsid w:val="005D78BB"/>
    <w:rsid w:val="005D7E04"/>
    <w:rsid w:val="005E0506"/>
    <w:rsid w:val="005E05D5"/>
    <w:rsid w:val="005E101E"/>
    <w:rsid w:val="005E10CC"/>
    <w:rsid w:val="005E10CD"/>
    <w:rsid w:val="005E112D"/>
    <w:rsid w:val="005E1157"/>
    <w:rsid w:val="005E17BB"/>
    <w:rsid w:val="005E1A2E"/>
    <w:rsid w:val="005E1A55"/>
    <w:rsid w:val="005E1C3C"/>
    <w:rsid w:val="005E1F5D"/>
    <w:rsid w:val="005E23B0"/>
    <w:rsid w:val="005E2598"/>
    <w:rsid w:val="005E268D"/>
    <w:rsid w:val="005E27F4"/>
    <w:rsid w:val="005E289B"/>
    <w:rsid w:val="005E2CDC"/>
    <w:rsid w:val="005E2E05"/>
    <w:rsid w:val="005E2F51"/>
    <w:rsid w:val="005E2FBB"/>
    <w:rsid w:val="005E3071"/>
    <w:rsid w:val="005E325E"/>
    <w:rsid w:val="005E32F8"/>
    <w:rsid w:val="005E3462"/>
    <w:rsid w:val="005E39F6"/>
    <w:rsid w:val="005E3A23"/>
    <w:rsid w:val="005E3CB7"/>
    <w:rsid w:val="005E3E35"/>
    <w:rsid w:val="005E3F2A"/>
    <w:rsid w:val="005E4099"/>
    <w:rsid w:val="005E4360"/>
    <w:rsid w:val="005E4A6B"/>
    <w:rsid w:val="005E4D56"/>
    <w:rsid w:val="005E5435"/>
    <w:rsid w:val="005E5547"/>
    <w:rsid w:val="005E5F60"/>
    <w:rsid w:val="005E618C"/>
    <w:rsid w:val="005E657E"/>
    <w:rsid w:val="005E6A8D"/>
    <w:rsid w:val="005E6E4E"/>
    <w:rsid w:val="005E6F14"/>
    <w:rsid w:val="005E6F26"/>
    <w:rsid w:val="005E70DF"/>
    <w:rsid w:val="005E7169"/>
    <w:rsid w:val="005E76FC"/>
    <w:rsid w:val="005E796E"/>
    <w:rsid w:val="005E7BB8"/>
    <w:rsid w:val="005E7F49"/>
    <w:rsid w:val="005F002D"/>
    <w:rsid w:val="005F0311"/>
    <w:rsid w:val="005F0971"/>
    <w:rsid w:val="005F0AB0"/>
    <w:rsid w:val="005F0C73"/>
    <w:rsid w:val="005F106B"/>
    <w:rsid w:val="005F18A5"/>
    <w:rsid w:val="005F1997"/>
    <w:rsid w:val="005F21FB"/>
    <w:rsid w:val="005F29C0"/>
    <w:rsid w:val="005F2CA4"/>
    <w:rsid w:val="005F30E4"/>
    <w:rsid w:val="005F333D"/>
    <w:rsid w:val="005F3341"/>
    <w:rsid w:val="005F350D"/>
    <w:rsid w:val="005F3530"/>
    <w:rsid w:val="005F4195"/>
    <w:rsid w:val="005F422C"/>
    <w:rsid w:val="005F4492"/>
    <w:rsid w:val="005F4804"/>
    <w:rsid w:val="005F529B"/>
    <w:rsid w:val="005F5B8F"/>
    <w:rsid w:val="005F5C9B"/>
    <w:rsid w:val="005F5EE8"/>
    <w:rsid w:val="005F6370"/>
    <w:rsid w:val="005F6676"/>
    <w:rsid w:val="005F69ED"/>
    <w:rsid w:val="005F780A"/>
    <w:rsid w:val="005F788E"/>
    <w:rsid w:val="005F796D"/>
    <w:rsid w:val="005F7B56"/>
    <w:rsid w:val="005F7C26"/>
    <w:rsid w:val="005F7D94"/>
    <w:rsid w:val="00600793"/>
    <w:rsid w:val="00600A79"/>
    <w:rsid w:val="00600E02"/>
    <w:rsid w:val="00600EA4"/>
    <w:rsid w:val="006012DD"/>
    <w:rsid w:val="0060181E"/>
    <w:rsid w:val="00601865"/>
    <w:rsid w:val="0060192C"/>
    <w:rsid w:val="00601A7B"/>
    <w:rsid w:val="00601B87"/>
    <w:rsid w:val="00601BE8"/>
    <w:rsid w:val="00602235"/>
    <w:rsid w:val="006025E9"/>
    <w:rsid w:val="00602A8D"/>
    <w:rsid w:val="00602AD4"/>
    <w:rsid w:val="006035C9"/>
    <w:rsid w:val="0060373B"/>
    <w:rsid w:val="0060381B"/>
    <w:rsid w:val="00603822"/>
    <w:rsid w:val="00603863"/>
    <w:rsid w:val="006038EC"/>
    <w:rsid w:val="00603D32"/>
    <w:rsid w:val="00603EF0"/>
    <w:rsid w:val="00603FB8"/>
    <w:rsid w:val="00604107"/>
    <w:rsid w:val="0060412B"/>
    <w:rsid w:val="00604149"/>
    <w:rsid w:val="006043B9"/>
    <w:rsid w:val="006044B0"/>
    <w:rsid w:val="006049D4"/>
    <w:rsid w:val="006057FB"/>
    <w:rsid w:val="00605DDF"/>
    <w:rsid w:val="0060631E"/>
    <w:rsid w:val="0060673D"/>
    <w:rsid w:val="006067B2"/>
    <w:rsid w:val="00607209"/>
    <w:rsid w:val="00607589"/>
    <w:rsid w:val="00607E65"/>
    <w:rsid w:val="00607E8C"/>
    <w:rsid w:val="00610802"/>
    <w:rsid w:val="0061087B"/>
    <w:rsid w:val="00610888"/>
    <w:rsid w:val="00610CE1"/>
    <w:rsid w:val="00610F29"/>
    <w:rsid w:val="00610F51"/>
    <w:rsid w:val="0061178E"/>
    <w:rsid w:val="00611DA1"/>
    <w:rsid w:val="0061202E"/>
    <w:rsid w:val="0061233F"/>
    <w:rsid w:val="00612414"/>
    <w:rsid w:val="006125F3"/>
    <w:rsid w:val="00612821"/>
    <w:rsid w:val="00612D29"/>
    <w:rsid w:val="00612F34"/>
    <w:rsid w:val="00613010"/>
    <w:rsid w:val="006133A8"/>
    <w:rsid w:val="00613AAF"/>
    <w:rsid w:val="00613DEE"/>
    <w:rsid w:val="00613F79"/>
    <w:rsid w:val="00614730"/>
    <w:rsid w:val="00614A07"/>
    <w:rsid w:val="00614E32"/>
    <w:rsid w:val="00615497"/>
    <w:rsid w:val="00615D64"/>
    <w:rsid w:val="00615F71"/>
    <w:rsid w:val="006162BE"/>
    <w:rsid w:val="006163C1"/>
    <w:rsid w:val="00616521"/>
    <w:rsid w:val="00616BEA"/>
    <w:rsid w:val="00616F1A"/>
    <w:rsid w:val="00616F51"/>
    <w:rsid w:val="0061737F"/>
    <w:rsid w:val="0061779D"/>
    <w:rsid w:val="00617941"/>
    <w:rsid w:val="0061796A"/>
    <w:rsid w:val="00617CA6"/>
    <w:rsid w:val="00620285"/>
    <w:rsid w:val="00620839"/>
    <w:rsid w:val="00620E43"/>
    <w:rsid w:val="0062100F"/>
    <w:rsid w:val="006210EB"/>
    <w:rsid w:val="00621A99"/>
    <w:rsid w:val="00621ACC"/>
    <w:rsid w:val="00621E1A"/>
    <w:rsid w:val="00622211"/>
    <w:rsid w:val="00622403"/>
    <w:rsid w:val="006224F1"/>
    <w:rsid w:val="00622785"/>
    <w:rsid w:val="00622B81"/>
    <w:rsid w:val="00622FAE"/>
    <w:rsid w:val="0062320C"/>
    <w:rsid w:val="00623373"/>
    <w:rsid w:val="00623581"/>
    <w:rsid w:val="00623BC9"/>
    <w:rsid w:val="00623F44"/>
    <w:rsid w:val="00623F72"/>
    <w:rsid w:val="00625063"/>
    <w:rsid w:val="006250F0"/>
    <w:rsid w:val="00625310"/>
    <w:rsid w:val="0062545E"/>
    <w:rsid w:val="00625712"/>
    <w:rsid w:val="00625834"/>
    <w:rsid w:val="00625E66"/>
    <w:rsid w:val="00625F2D"/>
    <w:rsid w:val="00626A41"/>
    <w:rsid w:val="00626CDF"/>
    <w:rsid w:val="006272A1"/>
    <w:rsid w:val="00627373"/>
    <w:rsid w:val="00627971"/>
    <w:rsid w:val="00627EC7"/>
    <w:rsid w:val="00627F86"/>
    <w:rsid w:val="00630316"/>
    <w:rsid w:val="00630363"/>
    <w:rsid w:val="00630368"/>
    <w:rsid w:val="0063062D"/>
    <w:rsid w:val="006307A5"/>
    <w:rsid w:val="00630941"/>
    <w:rsid w:val="00630D9D"/>
    <w:rsid w:val="00630F53"/>
    <w:rsid w:val="00630F8B"/>
    <w:rsid w:val="006311CF"/>
    <w:rsid w:val="00631DA2"/>
    <w:rsid w:val="00631F47"/>
    <w:rsid w:val="006322C4"/>
    <w:rsid w:val="00632365"/>
    <w:rsid w:val="006326B0"/>
    <w:rsid w:val="00632831"/>
    <w:rsid w:val="00632CA1"/>
    <w:rsid w:val="00632DF1"/>
    <w:rsid w:val="00632EFB"/>
    <w:rsid w:val="00633BEC"/>
    <w:rsid w:val="00633DAE"/>
    <w:rsid w:val="00633E43"/>
    <w:rsid w:val="00634106"/>
    <w:rsid w:val="00634308"/>
    <w:rsid w:val="00634D11"/>
    <w:rsid w:val="00635F45"/>
    <w:rsid w:val="006361C6"/>
    <w:rsid w:val="0063667D"/>
    <w:rsid w:val="006369AF"/>
    <w:rsid w:val="00636DD1"/>
    <w:rsid w:val="00637012"/>
    <w:rsid w:val="00637250"/>
    <w:rsid w:val="00637419"/>
    <w:rsid w:val="0063751B"/>
    <w:rsid w:val="006378E2"/>
    <w:rsid w:val="00637926"/>
    <w:rsid w:val="00637995"/>
    <w:rsid w:val="00637F7D"/>
    <w:rsid w:val="0064030E"/>
    <w:rsid w:val="006403D9"/>
    <w:rsid w:val="00640B86"/>
    <w:rsid w:val="00641B36"/>
    <w:rsid w:val="00641DCF"/>
    <w:rsid w:val="00641F7D"/>
    <w:rsid w:val="006422D4"/>
    <w:rsid w:val="00642CE4"/>
    <w:rsid w:val="00642F12"/>
    <w:rsid w:val="00642F21"/>
    <w:rsid w:val="00643345"/>
    <w:rsid w:val="00643673"/>
    <w:rsid w:val="0064425E"/>
    <w:rsid w:val="006445E2"/>
    <w:rsid w:val="00644866"/>
    <w:rsid w:val="00645191"/>
    <w:rsid w:val="006451CC"/>
    <w:rsid w:val="00645910"/>
    <w:rsid w:val="00645B2B"/>
    <w:rsid w:val="00645FB0"/>
    <w:rsid w:val="0064603D"/>
    <w:rsid w:val="00646085"/>
    <w:rsid w:val="0064646E"/>
    <w:rsid w:val="006464E3"/>
    <w:rsid w:val="006467DA"/>
    <w:rsid w:val="00646EFF"/>
    <w:rsid w:val="00647032"/>
    <w:rsid w:val="00647267"/>
    <w:rsid w:val="00647477"/>
    <w:rsid w:val="00647518"/>
    <w:rsid w:val="006477B4"/>
    <w:rsid w:val="00647BD0"/>
    <w:rsid w:val="00647EEF"/>
    <w:rsid w:val="00647F23"/>
    <w:rsid w:val="00647FE1"/>
    <w:rsid w:val="0065006A"/>
    <w:rsid w:val="006504EB"/>
    <w:rsid w:val="0065069E"/>
    <w:rsid w:val="006507FE"/>
    <w:rsid w:val="006508E8"/>
    <w:rsid w:val="00651071"/>
    <w:rsid w:val="00651275"/>
    <w:rsid w:val="0065143C"/>
    <w:rsid w:val="006518E3"/>
    <w:rsid w:val="00652AE6"/>
    <w:rsid w:val="00652CB3"/>
    <w:rsid w:val="00652F5C"/>
    <w:rsid w:val="006535CC"/>
    <w:rsid w:val="00653758"/>
    <w:rsid w:val="00654136"/>
    <w:rsid w:val="00654226"/>
    <w:rsid w:val="0065433D"/>
    <w:rsid w:val="00654492"/>
    <w:rsid w:val="0065461C"/>
    <w:rsid w:val="00654744"/>
    <w:rsid w:val="00654A35"/>
    <w:rsid w:val="00654ABA"/>
    <w:rsid w:val="00654BE5"/>
    <w:rsid w:val="00655934"/>
    <w:rsid w:val="00655DCB"/>
    <w:rsid w:val="00655E48"/>
    <w:rsid w:val="00655E75"/>
    <w:rsid w:val="006560E3"/>
    <w:rsid w:val="00656503"/>
    <w:rsid w:val="006565B3"/>
    <w:rsid w:val="00656FF5"/>
    <w:rsid w:val="00657053"/>
    <w:rsid w:val="006572D8"/>
    <w:rsid w:val="006577F5"/>
    <w:rsid w:val="006578AF"/>
    <w:rsid w:val="00657C2B"/>
    <w:rsid w:val="00657F0E"/>
    <w:rsid w:val="0066019A"/>
    <w:rsid w:val="0066045F"/>
    <w:rsid w:val="006607E8"/>
    <w:rsid w:val="006609D5"/>
    <w:rsid w:val="00660E37"/>
    <w:rsid w:val="0066101F"/>
    <w:rsid w:val="006618A6"/>
    <w:rsid w:val="00662244"/>
    <w:rsid w:val="006628FE"/>
    <w:rsid w:val="00662ADD"/>
    <w:rsid w:val="00662D60"/>
    <w:rsid w:val="00662DB8"/>
    <w:rsid w:val="00662F02"/>
    <w:rsid w:val="006632C5"/>
    <w:rsid w:val="0066395F"/>
    <w:rsid w:val="00663B9A"/>
    <w:rsid w:val="00663DCB"/>
    <w:rsid w:val="006644FB"/>
    <w:rsid w:val="00664FF9"/>
    <w:rsid w:val="0066566E"/>
    <w:rsid w:val="00665819"/>
    <w:rsid w:val="00665849"/>
    <w:rsid w:val="00665E2B"/>
    <w:rsid w:val="006663CD"/>
    <w:rsid w:val="006665C0"/>
    <w:rsid w:val="00666DB2"/>
    <w:rsid w:val="00666F68"/>
    <w:rsid w:val="0066712F"/>
    <w:rsid w:val="00667566"/>
    <w:rsid w:val="006676F0"/>
    <w:rsid w:val="00667809"/>
    <w:rsid w:val="00667AEC"/>
    <w:rsid w:val="00670033"/>
    <w:rsid w:val="006700C3"/>
    <w:rsid w:val="006701D5"/>
    <w:rsid w:val="006704FA"/>
    <w:rsid w:val="006706C1"/>
    <w:rsid w:val="00670BC9"/>
    <w:rsid w:val="00670C11"/>
    <w:rsid w:val="00670D04"/>
    <w:rsid w:val="00671295"/>
    <w:rsid w:val="006713FD"/>
    <w:rsid w:val="00672093"/>
    <w:rsid w:val="00672A15"/>
    <w:rsid w:val="00672A5E"/>
    <w:rsid w:val="00672C5F"/>
    <w:rsid w:val="00672FCD"/>
    <w:rsid w:val="00673016"/>
    <w:rsid w:val="006732F6"/>
    <w:rsid w:val="0067404C"/>
    <w:rsid w:val="006745A2"/>
    <w:rsid w:val="00674A6F"/>
    <w:rsid w:val="006750C8"/>
    <w:rsid w:val="00675581"/>
    <w:rsid w:val="0067625C"/>
    <w:rsid w:val="00676BB2"/>
    <w:rsid w:val="00676C69"/>
    <w:rsid w:val="00676E0F"/>
    <w:rsid w:val="0067704B"/>
    <w:rsid w:val="00677227"/>
    <w:rsid w:val="006779CB"/>
    <w:rsid w:val="00677B5C"/>
    <w:rsid w:val="00677CB8"/>
    <w:rsid w:val="00677F97"/>
    <w:rsid w:val="006805C6"/>
    <w:rsid w:val="00680E82"/>
    <w:rsid w:val="00680E92"/>
    <w:rsid w:val="0068136C"/>
    <w:rsid w:val="006815EF"/>
    <w:rsid w:val="006816A8"/>
    <w:rsid w:val="00681791"/>
    <w:rsid w:val="00681E6E"/>
    <w:rsid w:val="00681F19"/>
    <w:rsid w:val="006822A1"/>
    <w:rsid w:val="00682377"/>
    <w:rsid w:val="0068281F"/>
    <w:rsid w:val="00682E33"/>
    <w:rsid w:val="00682E5E"/>
    <w:rsid w:val="00682EBF"/>
    <w:rsid w:val="00682F38"/>
    <w:rsid w:val="00682FA0"/>
    <w:rsid w:val="0068318A"/>
    <w:rsid w:val="006834DE"/>
    <w:rsid w:val="0068363A"/>
    <w:rsid w:val="006837F3"/>
    <w:rsid w:val="00683DEA"/>
    <w:rsid w:val="006840FD"/>
    <w:rsid w:val="00684437"/>
    <w:rsid w:val="00684664"/>
    <w:rsid w:val="00684DA4"/>
    <w:rsid w:val="006854B1"/>
    <w:rsid w:val="00685B92"/>
    <w:rsid w:val="00685C6F"/>
    <w:rsid w:val="00685FD0"/>
    <w:rsid w:val="006861DF"/>
    <w:rsid w:val="006869D8"/>
    <w:rsid w:val="00686A01"/>
    <w:rsid w:val="00686B77"/>
    <w:rsid w:val="00686BB5"/>
    <w:rsid w:val="00686BBE"/>
    <w:rsid w:val="00686D20"/>
    <w:rsid w:val="00686D7F"/>
    <w:rsid w:val="00686EAB"/>
    <w:rsid w:val="00687114"/>
    <w:rsid w:val="00687272"/>
    <w:rsid w:val="00687465"/>
    <w:rsid w:val="0068761A"/>
    <w:rsid w:val="00687EFA"/>
    <w:rsid w:val="00687F33"/>
    <w:rsid w:val="00690048"/>
    <w:rsid w:val="006900CB"/>
    <w:rsid w:val="006900EC"/>
    <w:rsid w:val="0069014C"/>
    <w:rsid w:val="00690179"/>
    <w:rsid w:val="0069069F"/>
    <w:rsid w:val="00690A02"/>
    <w:rsid w:val="00690A16"/>
    <w:rsid w:val="006910FE"/>
    <w:rsid w:val="006917BF"/>
    <w:rsid w:val="00691BC1"/>
    <w:rsid w:val="00691CDD"/>
    <w:rsid w:val="00691D1B"/>
    <w:rsid w:val="00691FCA"/>
    <w:rsid w:val="006929CD"/>
    <w:rsid w:val="00692AF6"/>
    <w:rsid w:val="00693873"/>
    <w:rsid w:val="006948DB"/>
    <w:rsid w:val="006948F4"/>
    <w:rsid w:val="00694910"/>
    <w:rsid w:val="006950E9"/>
    <w:rsid w:val="006953E2"/>
    <w:rsid w:val="00695CD7"/>
    <w:rsid w:val="00695DD0"/>
    <w:rsid w:val="00696950"/>
    <w:rsid w:val="00696C89"/>
    <w:rsid w:val="00696F79"/>
    <w:rsid w:val="00697079"/>
    <w:rsid w:val="00697227"/>
    <w:rsid w:val="006972F7"/>
    <w:rsid w:val="00697330"/>
    <w:rsid w:val="0069753F"/>
    <w:rsid w:val="00697741"/>
    <w:rsid w:val="00697BD9"/>
    <w:rsid w:val="00697C3C"/>
    <w:rsid w:val="00697CCC"/>
    <w:rsid w:val="006A003F"/>
    <w:rsid w:val="006A019E"/>
    <w:rsid w:val="006A053E"/>
    <w:rsid w:val="006A06AF"/>
    <w:rsid w:val="006A0B7F"/>
    <w:rsid w:val="006A10AC"/>
    <w:rsid w:val="006A146E"/>
    <w:rsid w:val="006A18D1"/>
    <w:rsid w:val="006A1BC5"/>
    <w:rsid w:val="006A1C50"/>
    <w:rsid w:val="006A1D79"/>
    <w:rsid w:val="006A2D11"/>
    <w:rsid w:val="006A348A"/>
    <w:rsid w:val="006A3541"/>
    <w:rsid w:val="006A3706"/>
    <w:rsid w:val="006A3A45"/>
    <w:rsid w:val="006A3EFE"/>
    <w:rsid w:val="006A40B8"/>
    <w:rsid w:val="006A4E33"/>
    <w:rsid w:val="006A53C8"/>
    <w:rsid w:val="006A595E"/>
    <w:rsid w:val="006A5BA4"/>
    <w:rsid w:val="006A5EFF"/>
    <w:rsid w:val="006A6322"/>
    <w:rsid w:val="006A66CF"/>
    <w:rsid w:val="006A731D"/>
    <w:rsid w:val="006A758F"/>
    <w:rsid w:val="006A75B3"/>
    <w:rsid w:val="006B039A"/>
    <w:rsid w:val="006B0556"/>
    <w:rsid w:val="006B05B7"/>
    <w:rsid w:val="006B05FC"/>
    <w:rsid w:val="006B0906"/>
    <w:rsid w:val="006B0C25"/>
    <w:rsid w:val="006B0D3A"/>
    <w:rsid w:val="006B0FA8"/>
    <w:rsid w:val="006B1136"/>
    <w:rsid w:val="006B13ED"/>
    <w:rsid w:val="006B1530"/>
    <w:rsid w:val="006B1D2F"/>
    <w:rsid w:val="006B240B"/>
    <w:rsid w:val="006B24C1"/>
    <w:rsid w:val="006B2876"/>
    <w:rsid w:val="006B29CD"/>
    <w:rsid w:val="006B2AF9"/>
    <w:rsid w:val="006B2BB3"/>
    <w:rsid w:val="006B3128"/>
    <w:rsid w:val="006B3283"/>
    <w:rsid w:val="006B3338"/>
    <w:rsid w:val="006B333C"/>
    <w:rsid w:val="006B3650"/>
    <w:rsid w:val="006B373A"/>
    <w:rsid w:val="006B3B2E"/>
    <w:rsid w:val="006B3D4A"/>
    <w:rsid w:val="006B4041"/>
    <w:rsid w:val="006B48D0"/>
    <w:rsid w:val="006B4A1F"/>
    <w:rsid w:val="006B4DE7"/>
    <w:rsid w:val="006B4E5E"/>
    <w:rsid w:val="006B5161"/>
    <w:rsid w:val="006B58A9"/>
    <w:rsid w:val="006B61EF"/>
    <w:rsid w:val="006B6525"/>
    <w:rsid w:val="006B653B"/>
    <w:rsid w:val="006B6622"/>
    <w:rsid w:val="006B6A68"/>
    <w:rsid w:val="006B735E"/>
    <w:rsid w:val="006B73FC"/>
    <w:rsid w:val="006B76DB"/>
    <w:rsid w:val="006B7A31"/>
    <w:rsid w:val="006B7F82"/>
    <w:rsid w:val="006C0091"/>
    <w:rsid w:val="006C062C"/>
    <w:rsid w:val="006C0AB4"/>
    <w:rsid w:val="006C0FFE"/>
    <w:rsid w:val="006C11B4"/>
    <w:rsid w:val="006C1681"/>
    <w:rsid w:val="006C1996"/>
    <w:rsid w:val="006C1B8D"/>
    <w:rsid w:val="006C1B96"/>
    <w:rsid w:val="006C2054"/>
    <w:rsid w:val="006C20C0"/>
    <w:rsid w:val="006C2134"/>
    <w:rsid w:val="006C3315"/>
    <w:rsid w:val="006C344F"/>
    <w:rsid w:val="006C3A96"/>
    <w:rsid w:val="006C41DD"/>
    <w:rsid w:val="006C4478"/>
    <w:rsid w:val="006C489B"/>
    <w:rsid w:val="006C54FB"/>
    <w:rsid w:val="006C562D"/>
    <w:rsid w:val="006C5C51"/>
    <w:rsid w:val="006C5DE5"/>
    <w:rsid w:val="006C6B72"/>
    <w:rsid w:val="006C6BEC"/>
    <w:rsid w:val="006C6F42"/>
    <w:rsid w:val="006C7496"/>
    <w:rsid w:val="006C74A6"/>
    <w:rsid w:val="006C7593"/>
    <w:rsid w:val="006C7AB9"/>
    <w:rsid w:val="006D009F"/>
    <w:rsid w:val="006D00B0"/>
    <w:rsid w:val="006D02C4"/>
    <w:rsid w:val="006D036C"/>
    <w:rsid w:val="006D092C"/>
    <w:rsid w:val="006D11D8"/>
    <w:rsid w:val="006D141B"/>
    <w:rsid w:val="006D1B10"/>
    <w:rsid w:val="006D1FA4"/>
    <w:rsid w:val="006D209A"/>
    <w:rsid w:val="006D2311"/>
    <w:rsid w:val="006D23D5"/>
    <w:rsid w:val="006D24FC"/>
    <w:rsid w:val="006D26D3"/>
    <w:rsid w:val="006D2DC3"/>
    <w:rsid w:val="006D2F5F"/>
    <w:rsid w:val="006D3121"/>
    <w:rsid w:val="006D3226"/>
    <w:rsid w:val="006D3682"/>
    <w:rsid w:val="006D36CF"/>
    <w:rsid w:val="006D395B"/>
    <w:rsid w:val="006D39D0"/>
    <w:rsid w:val="006D4365"/>
    <w:rsid w:val="006D464A"/>
    <w:rsid w:val="006D4CBE"/>
    <w:rsid w:val="006D4D48"/>
    <w:rsid w:val="006D4F27"/>
    <w:rsid w:val="006D504D"/>
    <w:rsid w:val="006D54C1"/>
    <w:rsid w:val="006D551B"/>
    <w:rsid w:val="006D5572"/>
    <w:rsid w:val="006D56C8"/>
    <w:rsid w:val="006D5DFD"/>
    <w:rsid w:val="006D6749"/>
    <w:rsid w:val="006D67B6"/>
    <w:rsid w:val="006D69A8"/>
    <w:rsid w:val="006D7486"/>
    <w:rsid w:val="006D77B5"/>
    <w:rsid w:val="006D7D67"/>
    <w:rsid w:val="006E00E5"/>
    <w:rsid w:val="006E0326"/>
    <w:rsid w:val="006E04BC"/>
    <w:rsid w:val="006E0544"/>
    <w:rsid w:val="006E058C"/>
    <w:rsid w:val="006E076E"/>
    <w:rsid w:val="006E0AD9"/>
    <w:rsid w:val="006E0E28"/>
    <w:rsid w:val="006E0FBA"/>
    <w:rsid w:val="006E146E"/>
    <w:rsid w:val="006E1681"/>
    <w:rsid w:val="006E1794"/>
    <w:rsid w:val="006E194F"/>
    <w:rsid w:val="006E1A96"/>
    <w:rsid w:val="006E1DDC"/>
    <w:rsid w:val="006E2090"/>
    <w:rsid w:val="006E2C5A"/>
    <w:rsid w:val="006E2FA9"/>
    <w:rsid w:val="006E3442"/>
    <w:rsid w:val="006E3C39"/>
    <w:rsid w:val="006E3D6A"/>
    <w:rsid w:val="006E3FFE"/>
    <w:rsid w:val="006E47F6"/>
    <w:rsid w:val="006E4878"/>
    <w:rsid w:val="006E4C53"/>
    <w:rsid w:val="006E4E25"/>
    <w:rsid w:val="006E50D7"/>
    <w:rsid w:val="006E59E1"/>
    <w:rsid w:val="006E5F48"/>
    <w:rsid w:val="006E5FF4"/>
    <w:rsid w:val="006E630A"/>
    <w:rsid w:val="006E6663"/>
    <w:rsid w:val="006E6B6D"/>
    <w:rsid w:val="006E6CBD"/>
    <w:rsid w:val="006E6DBF"/>
    <w:rsid w:val="006E758B"/>
    <w:rsid w:val="006E7AA8"/>
    <w:rsid w:val="006E7C30"/>
    <w:rsid w:val="006E7C78"/>
    <w:rsid w:val="006F013F"/>
    <w:rsid w:val="006F0377"/>
    <w:rsid w:val="006F0781"/>
    <w:rsid w:val="006F0A4E"/>
    <w:rsid w:val="006F0FC6"/>
    <w:rsid w:val="006F1305"/>
    <w:rsid w:val="006F13B0"/>
    <w:rsid w:val="006F1625"/>
    <w:rsid w:val="006F1798"/>
    <w:rsid w:val="006F1A83"/>
    <w:rsid w:val="006F1C54"/>
    <w:rsid w:val="006F1CD0"/>
    <w:rsid w:val="006F1FD6"/>
    <w:rsid w:val="006F22D4"/>
    <w:rsid w:val="006F2820"/>
    <w:rsid w:val="006F28EE"/>
    <w:rsid w:val="006F2955"/>
    <w:rsid w:val="006F2AF7"/>
    <w:rsid w:val="006F2DDA"/>
    <w:rsid w:val="006F2F2F"/>
    <w:rsid w:val="006F302B"/>
    <w:rsid w:val="006F338B"/>
    <w:rsid w:val="006F34F9"/>
    <w:rsid w:val="006F3509"/>
    <w:rsid w:val="006F3740"/>
    <w:rsid w:val="006F37B6"/>
    <w:rsid w:val="006F420B"/>
    <w:rsid w:val="006F467B"/>
    <w:rsid w:val="006F4692"/>
    <w:rsid w:val="006F4F9C"/>
    <w:rsid w:val="006F5201"/>
    <w:rsid w:val="006F5212"/>
    <w:rsid w:val="006F55CB"/>
    <w:rsid w:val="006F57BF"/>
    <w:rsid w:val="006F5945"/>
    <w:rsid w:val="006F5BF2"/>
    <w:rsid w:val="006F5CE3"/>
    <w:rsid w:val="006F70CC"/>
    <w:rsid w:val="006F70F7"/>
    <w:rsid w:val="006F7DE5"/>
    <w:rsid w:val="00700168"/>
    <w:rsid w:val="007006C2"/>
    <w:rsid w:val="007007F8"/>
    <w:rsid w:val="00700DFE"/>
    <w:rsid w:val="00700F05"/>
    <w:rsid w:val="00701BA2"/>
    <w:rsid w:val="00701C56"/>
    <w:rsid w:val="00701C63"/>
    <w:rsid w:val="00701F5F"/>
    <w:rsid w:val="00702376"/>
    <w:rsid w:val="00702720"/>
    <w:rsid w:val="00702B0C"/>
    <w:rsid w:val="00702E65"/>
    <w:rsid w:val="00702FF9"/>
    <w:rsid w:val="0070369E"/>
    <w:rsid w:val="00703702"/>
    <w:rsid w:val="007041B7"/>
    <w:rsid w:val="00704A84"/>
    <w:rsid w:val="00704A90"/>
    <w:rsid w:val="0070582E"/>
    <w:rsid w:val="007059DC"/>
    <w:rsid w:val="00705D97"/>
    <w:rsid w:val="0070657F"/>
    <w:rsid w:val="0070666A"/>
    <w:rsid w:val="00707165"/>
    <w:rsid w:val="0070737D"/>
    <w:rsid w:val="00710051"/>
    <w:rsid w:val="007100AD"/>
    <w:rsid w:val="007102A5"/>
    <w:rsid w:val="00710AC9"/>
    <w:rsid w:val="00710BCA"/>
    <w:rsid w:val="00710CD6"/>
    <w:rsid w:val="00710E87"/>
    <w:rsid w:val="007115BA"/>
    <w:rsid w:val="00711729"/>
    <w:rsid w:val="00712494"/>
    <w:rsid w:val="00712632"/>
    <w:rsid w:val="007127B5"/>
    <w:rsid w:val="00712A7B"/>
    <w:rsid w:val="00712CA4"/>
    <w:rsid w:val="00713508"/>
    <w:rsid w:val="007138EE"/>
    <w:rsid w:val="00713AC9"/>
    <w:rsid w:val="00713C6E"/>
    <w:rsid w:val="00714177"/>
    <w:rsid w:val="007146DF"/>
    <w:rsid w:val="007147FE"/>
    <w:rsid w:val="00714B40"/>
    <w:rsid w:val="00715020"/>
    <w:rsid w:val="00715321"/>
    <w:rsid w:val="007156A3"/>
    <w:rsid w:val="00715942"/>
    <w:rsid w:val="007159B1"/>
    <w:rsid w:val="00715BCA"/>
    <w:rsid w:val="00715D2B"/>
    <w:rsid w:val="00715DC8"/>
    <w:rsid w:val="00716165"/>
    <w:rsid w:val="00716347"/>
    <w:rsid w:val="00716593"/>
    <w:rsid w:val="00717D08"/>
    <w:rsid w:val="00717FC5"/>
    <w:rsid w:val="00720071"/>
    <w:rsid w:val="00721362"/>
    <w:rsid w:val="007214A9"/>
    <w:rsid w:val="0072168F"/>
    <w:rsid w:val="00721A1C"/>
    <w:rsid w:val="00722060"/>
    <w:rsid w:val="00722380"/>
    <w:rsid w:val="00722467"/>
    <w:rsid w:val="007226E2"/>
    <w:rsid w:val="007227BE"/>
    <w:rsid w:val="007227EE"/>
    <w:rsid w:val="00722824"/>
    <w:rsid w:val="007228F9"/>
    <w:rsid w:val="00722A05"/>
    <w:rsid w:val="00722C4E"/>
    <w:rsid w:val="00723488"/>
    <w:rsid w:val="00723973"/>
    <w:rsid w:val="0072431D"/>
    <w:rsid w:val="007243B2"/>
    <w:rsid w:val="0072442D"/>
    <w:rsid w:val="0072454E"/>
    <w:rsid w:val="0072457D"/>
    <w:rsid w:val="00724B79"/>
    <w:rsid w:val="00724C80"/>
    <w:rsid w:val="0072500B"/>
    <w:rsid w:val="007250DE"/>
    <w:rsid w:val="0072516C"/>
    <w:rsid w:val="00725320"/>
    <w:rsid w:val="00725383"/>
    <w:rsid w:val="00725398"/>
    <w:rsid w:val="0072576E"/>
    <w:rsid w:val="00725EBD"/>
    <w:rsid w:val="00726206"/>
    <w:rsid w:val="00726314"/>
    <w:rsid w:val="007269D5"/>
    <w:rsid w:val="00726E24"/>
    <w:rsid w:val="007270FC"/>
    <w:rsid w:val="00727438"/>
    <w:rsid w:val="00727837"/>
    <w:rsid w:val="0072784F"/>
    <w:rsid w:val="0072794D"/>
    <w:rsid w:val="00727BED"/>
    <w:rsid w:val="00727C85"/>
    <w:rsid w:val="00727EC0"/>
    <w:rsid w:val="0073011B"/>
    <w:rsid w:val="00730182"/>
    <w:rsid w:val="00730407"/>
    <w:rsid w:val="007305D6"/>
    <w:rsid w:val="00730927"/>
    <w:rsid w:val="00730A6B"/>
    <w:rsid w:val="007314A6"/>
    <w:rsid w:val="00731687"/>
    <w:rsid w:val="0073214D"/>
    <w:rsid w:val="007321C1"/>
    <w:rsid w:val="00732399"/>
    <w:rsid w:val="0073272A"/>
    <w:rsid w:val="007329B3"/>
    <w:rsid w:val="00732CD9"/>
    <w:rsid w:val="00732F6F"/>
    <w:rsid w:val="00732FC1"/>
    <w:rsid w:val="00733063"/>
    <w:rsid w:val="0073313C"/>
    <w:rsid w:val="0073353D"/>
    <w:rsid w:val="007337C9"/>
    <w:rsid w:val="00733A95"/>
    <w:rsid w:val="00733B1F"/>
    <w:rsid w:val="00733BC8"/>
    <w:rsid w:val="00733BCE"/>
    <w:rsid w:val="00733DF8"/>
    <w:rsid w:val="007341B2"/>
    <w:rsid w:val="007344AE"/>
    <w:rsid w:val="00734CA3"/>
    <w:rsid w:val="00735025"/>
    <w:rsid w:val="00735C5C"/>
    <w:rsid w:val="00735F23"/>
    <w:rsid w:val="00736046"/>
    <w:rsid w:val="00736440"/>
    <w:rsid w:val="007368AD"/>
    <w:rsid w:val="00736AA4"/>
    <w:rsid w:val="00736C56"/>
    <w:rsid w:val="00736D49"/>
    <w:rsid w:val="00737209"/>
    <w:rsid w:val="0073729C"/>
    <w:rsid w:val="007379AC"/>
    <w:rsid w:val="007379BD"/>
    <w:rsid w:val="0074053F"/>
    <w:rsid w:val="00740738"/>
    <w:rsid w:val="007408E3"/>
    <w:rsid w:val="00740E4C"/>
    <w:rsid w:val="00741060"/>
    <w:rsid w:val="00741376"/>
    <w:rsid w:val="00741530"/>
    <w:rsid w:val="00741AA1"/>
    <w:rsid w:val="00741C5A"/>
    <w:rsid w:val="00741E22"/>
    <w:rsid w:val="00742144"/>
    <w:rsid w:val="00742261"/>
    <w:rsid w:val="007428AA"/>
    <w:rsid w:val="007428E9"/>
    <w:rsid w:val="00742C9F"/>
    <w:rsid w:val="00743135"/>
    <w:rsid w:val="007432BB"/>
    <w:rsid w:val="007432E3"/>
    <w:rsid w:val="007436D6"/>
    <w:rsid w:val="00743962"/>
    <w:rsid w:val="00743A98"/>
    <w:rsid w:val="00744229"/>
    <w:rsid w:val="007442FB"/>
    <w:rsid w:val="00744AFB"/>
    <w:rsid w:val="007452A2"/>
    <w:rsid w:val="00745478"/>
    <w:rsid w:val="0074579B"/>
    <w:rsid w:val="00745BA6"/>
    <w:rsid w:val="00745D6C"/>
    <w:rsid w:val="00745FCF"/>
    <w:rsid w:val="00746064"/>
    <w:rsid w:val="00746082"/>
    <w:rsid w:val="007460EB"/>
    <w:rsid w:val="007462A6"/>
    <w:rsid w:val="0074632F"/>
    <w:rsid w:val="007463BF"/>
    <w:rsid w:val="007463FB"/>
    <w:rsid w:val="00746948"/>
    <w:rsid w:val="0074697D"/>
    <w:rsid w:val="0074707C"/>
    <w:rsid w:val="007474B8"/>
    <w:rsid w:val="007477B8"/>
    <w:rsid w:val="0074788A"/>
    <w:rsid w:val="00747FCA"/>
    <w:rsid w:val="00750642"/>
    <w:rsid w:val="00750814"/>
    <w:rsid w:val="00750DC7"/>
    <w:rsid w:val="007511FE"/>
    <w:rsid w:val="0075166F"/>
    <w:rsid w:val="00751FF8"/>
    <w:rsid w:val="00752AEC"/>
    <w:rsid w:val="00752FD7"/>
    <w:rsid w:val="00753288"/>
    <w:rsid w:val="007534A7"/>
    <w:rsid w:val="007535B5"/>
    <w:rsid w:val="00753BDC"/>
    <w:rsid w:val="00753C4C"/>
    <w:rsid w:val="00753F8A"/>
    <w:rsid w:val="007541EB"/>
    <w:rsid w:val="007542FD"/>
    <w:rsid w:val="007549B5"/>
    <w:rsid w:val="00754AD0"/>
    <w:rsid w:val="00754FC0"/>
    <w:rsid w:val="007554BB"/>
    <w:rsid w:val="00755A32"/>
    <w:rsid w:val="00755EBD"/>
    <w:rsid w:val="00755F06"/>
    <w:rsid w:val="00756981"/>
    <w:rsid w:val="00756AF5"/>
    <w:rsid w:val="00756E49"/>
    <w:rsid w:val="00757031"/>
    <w:rsid w:val="00757214"/>
    <w:rsid w:val="00757797"/>
    <w:rsid w:val="00757BA4"/>
    <w:rsid w:val="00757BEE"/>
    <w:rsid w:val="00757C2F"/>
    <w:rsid w:val="00757F21"/>
    <w:rsid w:val="00757F54"/>
    <w:rsid w:val="00760739"/>
    <w:rsid w:val="00760789"/>
    <w:rsid w:val="0076079B"/>
    <w:rsid w:val="00760F2E"/>
    <w:rsid w:val="00760F9D"/>
    <w:rsid w:val="007611FC"/>
    <w:rsid w:val="00761710"/>
    <w:rsid w:val="00761A16"/>
    <w:rsid w:val="00761F8B"/>
    <w:rsid w:val="00762D9B"/>
    <w:rsid w:val="00762FD1"/>
    <w:rsid w:val="0076303A"/>
    <w:rsid w:val="007631EA"/>
    <w:rsid w:val="0076348F"/>
    <w:rsid w:val="00763A8B"/>
    <w:rsid w:val="00763B60"/>
    <w:rsid w:val="00763CCF"/>
    <w:rsid w:val="00763D53"/>
    <w:rsid w:val="00763EFA"/>
    <w:rsid w:val="00763F52"/>
    <w:rsid w:val="007640F2"/>
    <w:rsid w:val="00764677"/>
    <w:rsid w:val="0076480F"/>
    <w:rsid w:val="0076489C"/>
    <w:rsid w:val="00764A88"/>
    <w:rsid w:val="00765369"/>
    <w:rsid w:val="00765F3F"/>
    <w:rsid w:val="00765F43"/>
    <w:rsid w:val="00766481"/>
    <w:rsid w:val="007664E5"/>
    <w:rsid w:val="0076656E"/>
    <w:rsid w:val="0076674E"/>
    <w:rsid w:val="00766906"/>
    <w:rsid w:val="00766B80"/>
    <w:rsid w:val="00766D64"/>
    <w:rsid w:val="00767631"/>
    <w:rsid w:val="00767DDB"/>
    <w:rsid w:val="00767EB3"/>
    <w:rsid w:val="0077019E"/>
    <w:rsid w:val="00770A4B"/>
    <w:rsid w:val="00770EFE"/>
    <w:rsid w:val="00770F90"/>
    <w:rsid w:val="00771334"/>
    <w:rsid w:val="0077175F"/>
    <w:rsid w:val="00771F81"/>
    <w:rsid w:val="00772A6E"/>
    <w:rsid w:val="00772FD7"/>
    <w:rsid w:val="00772FFA"/>
    <w:rsid w:val="00773117"/>
    <w:rsid w:val="007733D1"/>
    <w:rsid w:val="00773CAE"/>
    <w:rsid w:val="007744E5"/>
    <w:rsid w:val="00774683"/>
    <w:rsid w:val="00774B5C"/>
    <w:rsid w:val="0077528F"/>
    <w:rsid w:val="0077550B"/>
    <w:rsid w:val="00775534"/>
    <w:rsid w:val="007757EA"/>
    <w:rsid w:val="00775A02"/>
    <w:rsid w:val="00775DF9"/>
    <w:rsid w:val="00775E34"/>
    <w:rsid w:val="00775EEC"/>
    <w:rsid w:val="00776349"/>
    <w:rsid w:val="00776365"/>
    <w:rsid w:val="00776A9B"/>
    <w:rsid w:val="00776C3A"/>
    <w:rsid w:val="00776C78"/>
    <w:rsid w:val="00776DAD"/>
    <w:rsid w:val="00776E03"/>
    <w:rsid w:val="007771AD"/>
    <w:rsid w:val="00777635"/>
    <w:rsid w:val="007778A2"/>
    <w:rsid w:val="00777AC0"/>
    <w:rsid w:val="00777CE5"/>
    <w:rsid w:val="00780120"/>
    <w:rsid w:val="00780482"/>
    <w:rsid w:val="007804B9"/>
    <w:rsid w:val="0078125D"/>
    <w:rsid w:val="007816E4"/>
    <w:rsid w:val="0078175B"/>
    <w:rsid w:val="00781BA5"/>
    <w:rsid w:val="00781C44"/>
    <w:rsid w:val="00781E32"/>
    <w:rsid w:val="007822EF"/>
    <w:rsid w:val="00782628"/>
    <w:rsid w:val="007826D5"/>
    <w:rsid w:val="00782CE4"/>
    <w:rsid w:val="00783059"/>
    <w:rsid w:val="00783086"/>
    <w:rsid w:val="007830B3"/>
    <w:rsid w:val="0078401B"/>
    <w:rsid w:val="007843C7"/>
    <w:rsid w:val="00784669"/>
    <w:rsid w:val="00784827"/>
    <w:rsid w:val="007848C6"/>
    <w:rsid w:val="0078496E"/>
    <w:rsid w:val="00784CB3"/>
    <w:rsid w:val="00784D9C"/>
    <w:rsid w:val="00784DDA"/>
    <w:rsid w:val="0078547A"/>
    <w:rsid w:val="00785884"/>
    <w:rsid w:val="00785A16"/>
    <w:rsid w:val="00785E26"/>
    <w:rsid w:val="00786447"/>
    <w:rsid w:val="00786615"/>
    <w:rsid w:val="007869D5"/>
    <w:rsid w:val="00786A1E"/>
    <w:rsid w:val="00786C27"/>
    <w:rsid w:val="00786CF0"/>
    <w:rsid w:val="00787015"/>
    <w:rsid w:val="007872A2"/>
    <w:rsid w:val="0078755A"/>
    <w:rsid w:val="007876A4"/>
    <w:rsid w:val="00787B66"/>
    <w:rsid w:val="00790028"/>
    <w:rsid w:val="0079070F"/>
    <w:rsid w:val="007908D6"/>
    <w:rsid w:val="0079099C"/>
    <w:rsid w:val="00790AFA"/>
    <w:rsid w:val="00790DB5"/>
    <w:rsid w:val="00790F89"/>
    <w:rsid w:val="00791A43"/>
    <w:rsid w:val="007920E3"/>
    <w:rsid w:val="007920EA"/>
    <w:rsid w:val="0079215B"/>
    <w:rsid w:val="00792954"/>
    <w:rsid w:val="00792DB4"/>
    <w:rsid w:val="00793580"/>
    <w:rsid w:val="00793645"/>
    <w:rsid w:val="0079398A"/>
    <w:rsid w:val="00793D30"/>
    <w:rsid w:val="00793E13"/>
    <w:rsid w:val="00793ED6"/>
    <w:rsid w:val="00793FAC"/>
    <w:rsid w:val="00794190"/>
    <w:rsid w:val="007943C9"/>
    <w:rsid w:val="00794769"/>
    <w:rsid w:val="007948C9"/>
    <w:rsid w:val="0079497C"/>
    <w:rsid w:val="007952BA"/>
    <w:rsid w:val="00795918"/>
    <w:rsid w:val="00795934"/>
    <w:rsid w:val="00795A39"/>
    <w:rsid w:val="00795D7A"/>
    <w:rsid w:val="00795D86"/>
    <w:rsid w:val="00795EB6"/>
    <w:rsid w:val="007960DB"/>
    <w:rsid w:val="0079642D"/>
    <w:rsid w:val="00796560"/>
    <w:rsid w:val="007966B9"/>
    <w:rsid w:val="00796AA3"/>
    <w:rsid w:val="00796AC8"/>
    <w:rsid w:val="00796B81"/>
    <w:rsid w:val="00796D9D"/>
    <w:rsid w:val="00796E02"/>
    <w:rsid w:val="00796F36"/>
    <w:rsid w:val="007970BE"/>
    <w:rsid w:val="007970DE"/>
    <w:rsid w:val="00797209"/>
    <w:rsid w:val="00797904"/>
    <w:rsid w:val="007A02EF"/>
    <w:rsid w:val="007A037B"/>
    <w:rsid w:val="007A0EB6"/>
    <w:rsid w:val="007A10EB"/>
    <w:rsid w:val="007A16CA"/>
    <w:rsid w:val="007A1EF7"/>
    <w:rsid w:val="007A2419"/>
    <w:rsid w:val="007A2435"/>
    <w:rsid w:val="007A26E5"/>
    <w:rsid w:val="007A2A22"/>
    <w:rsid w:val="007A2CB1"/>
    <w:rsid w:val="007A2D0A"/>
    <w:rsid w:val="007A2E96"/>
    <w:rsid w:val="007A33D2"/>
    <w:rsid w:val="007A34F5"/>
    <w:rsid w:val="007A3688"/>
    <w:rsid w:val="007A3CB8"/>
    <w:rsid w:val="007A3E0E"/>
    <w:rsid w:val="007A3E69"/>
    <w:rsid w:val="007A3EC1"/>
    <w:rsid w:val="007A3F5A"/>
    <w:rsid w:val="007A4123"/>
    <w:rsid w:val="007A444F"/>
    <w:rsid w:val="007A466E"/>
    <w:rsid w:val="007A4A1F"/>
    <w:rsid w:val="007A4BAA"/>
    <w:rsid w:val="007A4C10"/>
    <w:rsid w:val="007A4DBE"/>
    <w:rsid w:val="007A50D7"/>
    <w:rsid w:val="007A518B"/>
    <w:rsid w:val="007A53E9"/>
    <w:rsid w:val="007A5495"/>
    <w:rsid w:val="007A56C6"/>
    <w:rsid w:val="007A59E3"/>
    <w:rsid w:val="007A5B00"/>
    <w:rsid w:val="007A601C"/>
    <w:rsid w:val="007A69B3"/>
    <w:rsid w:val="007A6E7A"/>
    <w:rsid w:val="007A72F9"/>
    <w:rsid w:val="007A7904"/>
    <w:rsid w:val="007A7C2F"/>
    <w:rsid w:val="007B0556"/>
    <w:rsid w:val="007B0911"/>
    <w:rsid w:val="007B0BEA"/>
    <w:rsid w:val="007B0F9E"/>
    <w:rsid w:val="007B1318"/>
    <w:rsid w:val="007B13D6"/>
    <w:rsid w:val="007B1782"/>
    <w:rsid w:val="007B1933"/>
    <w:rsid w:val="007B266C"/>
    <w:rsid w:val="007B3A6C"/>
    <w:rsid w:val="007B3B49"/>
    <w:rsid w:val="007B3E7A"/>
    <w:rsid w:val="007B423B"/>
    <w:rsid w:val="007B4342"/>
    <w:rsid w:val="007B4392"/>
    <w:rsid w:val="007B44F6"/>
    <w:rsid w:val="007B461C"/>
    <w:rsid w:val="007B46C3"/>
    <w:rsid w:val="007B4A4C"/>
    <w:rsid w:val="007B4C93"/>
    <w:rsid w:val="007B4D38"/>
    <w:rsid w:val="007B50EE"/>
    <w:rsid w:val="007B6EE8"/>
    <w:rsid w:val="007B7133"/>
    <w:rsid w:val="007B78C3"/>
    <w:rsid w:val="007B7A28"/>
    <w:rsid w:val="007B7A2F"/>
    <w:rsid w:val="007C0335"/>
    <w:rsid w:val="007C03C6"/>
    <w:rsid w:val="007C050E"/>
    <w:rsid w:val="007C065A"/>
    <w:rsid w:val="007C0C89"/>
    <w:rsid w:val="007C0D1F"/>
    <w:rsid w:val="007C1738"/>
    <w:rsid w:val="007C1742"/>
    <w:rsid w:val="007C189E"/>
    <w:rsid w:val="007C1908"/>
    <w:rsid w:val="007C1E71"/>
    <w:rsid w:val="007C1F5C"/>
    <w:rsid w:val="007C228F"/>
    <w:rsid w:val="007C2334"/>
    <w:rsid w:val="007C2577"/>
    <w:rsid w:val="007C26AD"/>
    <w:rsid w:val="007C28A6"/>
    <w:rsid w:val="007C305E"/>
    <w:rsid w:val="007C3106"/>
    <w:rsid w:val="007C314E"/>
    <w:rsid w:val="007C346F"/>
    <w:rsid w:val="007C36F5"/>
    <w:rsid w:val="007C39FD"/>
    <w:rsid w:val="007C3C26"/>
    <w:rsid w:val="007C3C78"/>
    <w:rsid w:val="007C3F5C"/>
    <w:rsid w:val="007C5234"/>
    <w:rsid w:val="007C55CD"/>
    <w:rsid w:val="007C59F1"/>
    <w:rsid w:val="007C6A8C"/>
    <w:rsid w:val="007C6C39"/>
    <w:rsid w:val="007C6C9C"/>
    <w:rsid w:val="007C7264"/>
    <w:rsid w:val="007C72C7"/>
    <w:rsid w:val="007C7838"/>
    <w:rsid w:val="007C790E"/>
    <w:rsid w:val="007C799F"/>
    <w:rsid w:val="007C7CD4"/>
    <w:rsid w:val="007C7E09"/>
    <w:rsid w:val="007D0497"/>
    <w:rsid w:val="007D0C8B"/>
    <w:rsid w:val="007D0EDF"/>
    <w:rsid w:val="007D13FF"/>
    <w:rsid w:val="007D19F5"/>
    <w:rsid w:val="007D1E9B"/>
    <w:rsid w:val="007D205B"/>
    <w:rsid w:val="007D27A1"/>
    <w:rsid w:val="007D2F4F"/>
    <w:rsid w:val="007D2F95"/>
    <w:rsid w:val="007D33EE"/>
    <w:rsid w:val="007D3581"/>
    <w:rsid w:val="007D35AC"/>
    <w:rsid w:val="007D3618"/>
    <w:rsid w:val="007D4084"/>
    <w:rsid w:val="007D41AE"/>
    <w:rsid w:val="007D44C7"/>
    <w:rsid w:val="007D4BFA"/>
    <w:rsid w:val="007D4C96"/>
    <w:rsid w:val="007D5200"/>
    <w:rsid w:val="007D5239"/>
    <w:rsid w:val="007D55EE"/>
    <w:rsid w:val="007D5A7C"/>
    <w:rsid w:val="007D5C8C"/>
    <w:rsid w:val="007D60F2"/>
    <w:rsid w:val="007D6791"/>
    <w:rsid w:val="007D6809"/>
    <w:rsid w:val="007D682F"/>
    <w:rsid w:val="007D6EC6"/>
    <w:rsid w:val="007D6F36"/>
    <w:rsid w:val="007D7136"/>
    <w:rsid w:val="007D730A"/>
    <w:rsid w:val="007D753A"/>
    <w:rsid w:val="007D7613"/>
    <w:rsid w:val="007D765F"/>
    <w:rsid w:val="007D7B6E"/>
    <w:rsid w:val="007D7ED7"/>
    <w:rsid w:val="007E02E0"/>
    <w:rsid w:val="007E0675"/>
    <w:rsid w:val="007E09F4"/>
    <w:rsid w:val="007E0EB8"/>
    <w:rsid w:val="007E181B"/>
    <w:rsid w:val="007E1AF3"/>
    <w:rsid w:val="007E1D40"/>
    <w:rsid w:val="007E1D5D"/>
    <w:rsid w:val="007E1E20"/>
    <w:rsid w:val="007E249C"/>
    <w:rsid w:val="007E284F"/>
    <w:rsid w:val="007E29E5"/>
    <w:rsid w:val="007E2AD8"/>
    <w:rsid w:val="007E2AE4"/>
    <w:rsid w:val="007E2CB4"/>
    <w:rsid w:val="007E2D23"/>
    <w:rsid w:val="007E2D8B"/>
    <w:rsid w:val="007E2E81"/>
    <w:rsid w:val="007E312B"/>
    <w:rsid w:val="007E3AAD"/>
    <w:rsid w:val="007E439D"/>
    <w:rsid w:val="007E496E"/>
    <w:rsid w:val="007E49FA"/>
    <w:rsid w:val="007E4AEE"/>
    <w:rsid w:val="007E4D0F"/>
    <w:rsid w:val="007E4EBB"/>
    <w:rsid w:val="007E4EDD"/>
    <w:rsid w:val="007E4F60"/>
    <w:rsid w:val="007E5404"/>
    <w:rsid w:val="007E5ADF"/>
    <w:rsid w:val="007E5C40"/>
    <w:rsid w:val="007E688F"/>
    <w:rsid w:val="007E6934"/>
    <w:rsid w:val="007E6D60"/>
    <w:rsid w:val="007E715C"/>
    <w:rsid w:val="007E728D"/>
    <w:rsid w:val="007E755A"/>
    <w:rsid w:val="007E7588"/>
    <w:rsid w:val="007E766F"/>
    <w:rsid w:val="007E78E8"/>
    <w:rsid w:val="007E7EDF"/>
    <w:rsid w:val="007F03F2"/>
    <w:rsid w:val="007F061C"/>
    <w:rsid w:val="007F090D"/>
    <w:rsid w:val="007F0A4D"/>
    <w:rsid w:val="007F0CAC"/>
    <w:rsid w:val="007F0D05"/>
    <w:rsid w:val="007F0F81"/>
    <w:rsid w:val="007F1182"/>
    <w:rsid w:val="007F1430"/>
    <w:rsid w:val="007F143D"/>
    <w:rsid w:val="007F18D7"/>
    <w:rsid w:val="007F1B76"/>
    <w:rsid w:val="007F1D7B"/>
    <w:rsid w:val="007F2507"/>
    <w:rsid w:val="007F273B"/>
    <w:rsid w:val="007F2A56"/>
    <w:rsid w:val="007F2C59"/>
    <w:rsid w:val="007F2DCA"/>
    <w:rsid w:val="007F2E0B"/>
    <w:rsid w:val="007F3A93"/>
    <w:rsid w:val="007F3C51"/>
    <w:rsid w:val="007F3CB3"/>
    <w:rsid w:val="007F3E86"/>
    <w:rsid w:val="007F3EBF"/>
    <w:rsid w:val="007F434D"/>
    <w:rsid w:val="007F4BF2"/>
    <w:rsid w:val="007F4FC3"/>
    <w:rsid w:val="007F5B86"/>
    <w:rsid w:val="007F5EFB"/>
    <w:rsid w:val="007F5F77"/>
    <w:rsid w:val="007F615B"/>
    <w:rsid w:val="007F65EF"/>
    <w:rsid w:val="007F6E73"/>
    <w:rsid w:val="007F7493"/>
    <w:rsid w:val="007F7496"/>
    <w:rsid w:val="007F7DA3"/>
    <w:rsid w:val="007F7E76"/>
    <w:rsid w:val="007F7F06"/>
    <w:rsid w:val="00800031"/>
    <w:rsid w:val="00800B4C"/>
    <w:rsid w:val="00800BE4"/>
    <w:rsid w:val="00800C0C"/>
    <w:rsid w:val="00800C36"/>
    <w:rsid w:val="00800CE2"/>
    <w:rsid w:val="00800DDC"/>
    <w:rsid w:val="00801041"/>
    <w:rsid w:val="00801274"/>
    <w:rsid w:val="0080141F"/>
    <w:rsid w:val="008017C7"/>
    <w:rsid w:val="00801D80"/>
    <w:rsid w:val="00801DA8"/>
    <w:rsid w:val="008020A8"/>
    <w:rsid w:val="00802245"/>
    <w:rsid w:val="008023A9"/>
    <w:rsid w:val="0080295C"/>
    <w:rsid w:val="00802DB0"/>
    <w:rsid w:val="00803475"/>
    <w:rsid w:val="008034CD"/>
    <w:rsid w:val="008038C2"/>
    <w:rsid w:val="00803AD2"/>
    <w:rsid w:val="008044FC"/>
    <w:rsid w:val="00804837"/>
    <w:rsid w:val="00804CFA"/>
    <w:rsid w:val="008051E6"/>
    <w:rsid w:val="0080531F"/>
    <w:rsid w:val="00805587"/>
    <w:rsid w:val="00805958"/>
    <w:rsid w:val="00805BB9"/>
    <w:rsid w:val="00805BBA"/>
    <w:rsid w:val="00805D61"/>
    <w:rsid w:val="0080631D"/>
    <w:rsid w:val="008064A7"/>
    <w:rsid w:val="00806790"/>
    <w:rsid w:val="008077F1"/>
    <w:rsid w:val="008078C2"/>
    <w:rsid w:val="00807BBF"/>
    <w:rsid w:val="008102D4"/>
    <w:rsid w:val="008103EE"/>
    <w:rsid w:val="008106EF"/>
    <w:rsid w:val="00810932"/>
    <w:rsid w:val="00810F44"/>
    <w:rsid w:val="00810F8B"/>
    <w:rsid w:val="0081154C"/>
    <w:rsid w:val="00811AA6"/>
    <w:rsid w:val="00812065"/>
    <w:rsid w:val="008122F2"/>
    <w:rsid w:val="008123C4"/>
    <w:rsid w:val="008123D8"/>
    <w:rsid w:val="0081284F"/>
    <w:rsid w:val="00812DBC"/>
    <w:rsid w:val="00812F1E"/>
    <w:rsid w:val="008131A0"/>
    <w:rsid w:val="008135DE"/>
    <w:rsid w:val="008136A2"/>
    <w:rsid w:val="0081444F"/>
    <w:rsid w:val="008146BF"/>
    <w:rsid w:val="008148B0"/>
    <w:rsid w:val="00814BAA"/>
    <w:rsid w:val="00814E30"/>
    <w:rsid w:val="00815ECF"/>
    <w:rsid w:val="00815FF1"/>
    <w:rsid w:val="00816076"/>
    <w:rsid w:val="008160D6"/>
    <w:rsid w:val="0081634A"/>
    <w:rsid w:val="00816764"/>
    <w:rsid w:val="0081693B"/>
    <w:rsid w:val="008169F6"/>
    <w:rsid w:val="00816A16"/>
    <w:rsid w:val="00816B10"/>
    <w:rsid w:val="00816C5F"/>
    <w:rsid w:val="008174BD"/>
    <w:rsid w:val="00817E0F"/>
    <w:rsid w:val="0082056E"/>
    <w:rsid w:val="0082079B"/>
    <w:rsid w:val="008208BB"/>
    <w:rsid w:val="00821296"/>
    <w:rsid w:val="008215F9"/>
    <w:rsid w:val="00822086"/>
    <w:rsid w:val="00822598"/>
    <w:rsid w:val="00822611"/>
    <w:rsid w:val="00822657"/>
    <w:rsid w:val="00822BB9"/>
    <w:rsid w:val="008231A7"/>
    <w:rsid w:val="00823276"/>
    <w:rsid w:val="00823402"/>
    <w:rsid w:val="008234D5"/>
    <w:rsid w:val="00823682"/>
    <w:rsid w:val="0082378D"/>
    <w:rsid w:val="00823808"/>
    <w:rsid w:val="00823853"/>
    <w:rsid w:val="008238BF"/>
    <w:rsid w:val="00823A88"/>
    <w:rsid w:val="00823AB5"/>
    <w:rsid w:val="0082427D"/>
    <w:rsid w:val="00824378"/>
    <w:rsid w:val="0082464D"/>
    <w:rsid w:val="008249AC"/>
    <w:rsid w:val="00824B9D"/>
    <w:rsid w:val="00824BCE"/>
    <w:rsid w:val="00825052"/>
    <w:rsid w:val="0082513F"/>
    <w:rsid w:val="0082531B"/>
    <w:rsid w:val="00825752"/>
    <w:rsid w:val="00825AEE"/>
    <w:rsid w:val="00825BE8"/>
    <w:rsid w:val="00825C39"/>
    <w:rsid w:val="00826354"/>
    <w:rsid w:val="008264A5"/>
    <w:rsid w:val="00826839"/>
    <w:rsid w:val="00826E0F"/>
    <w:rsid w:val="008278BF"/>
    <w:rsid w:val="00827C30"/>
    <w:rsid w:val="00827F0B"/>
    <w:rsid w:val="00827F77"/>
    <w:rsid w:val="008309F9"/>
    <w:rsid w:val="00831600"/>
    <w:rsid w:val="00831C8C"/>
    <w:rsid w:val="00831D38"/>
    <w:rsid w:val="00831DE4"/>
    <w:rsid w:val="008328DA"/>
    <w:rsid w:val="00832959"/>
    <w:rsid w:val="00832C6B"/>
    <w:rsid w:val="008330CE"/>
    <w:rsid w:val="008331E0"/>
    <w:rsid w:val="00833284"/>
    <w:rsid w:val="0083328B"/>
    <w:rsid w:val="0083332B"/>
    <w:rsid w:val="00833775"/>
    <w:rsid w:val="00833917"/>
    <w:rsid w:val="008342A9"/>
    <w:rsid w:val="0083458F"/>
    <w:rsid w:val="00834890"/>
    <w:rsid w:val="00834BF9"/>
    <w:rsid w:val="00834E1D"/>
    <w:rsid w:val="00834E55"/>
    <w:rsid w:val="0083500F"/>
    <w:rsid w:val="00835130"/>
    <w:rsid w:val="0083520F"/>
    <w:rsid w:val="008356C1"/>
    <w:rsid w:val="00835783"/>
    <w:rsid w:val="00835A0E"/>
    <w:rsid w:val="00835DA2"/>
    <w:rsid w:val="00835DF7"/>
    <w:rsid w:val="00835E4F"/>
    <w:rsid w:val="00835F3C"/>
    <w:rsid w:val="008360D6"/>
    <w:rsid w:val="0083666A"/>
    <w:rsid w:val="008366EA"/>
    <w:rsid w:val="00836A91"/>
    <w:rsid w:val="00836CA8"/>
    <w:rsid w:val="00836E26"/>
    <w:rsid w:val="008370FA"/>
    <w:rsid w:val="00837228"/>
    <w:rsid w:val="008373FE"/>
    <w:rsid w:val="0083777D"/>
    <w:rsid w:val="00837874"/>
    <w:rsid w:val="00837D8B"/>
    <w:rsid w:val="00840146"/>
    <w:rsid w:val="008402FF"/>
    <w:rsid w:val="00840470"/>
    <w:rsid w:val="00840649"/>
    <w:rsid w:val="008406FD"/>
    <w:rsid w:val="0084070F"/>
    <w:rsid w:val="00840BFC"/>
    <w:rsid w:val="00840E9E"/>
    <w:rsid w:val="00841617"/>
    <w:rsid w:val="00842691"/>
    <w:rsid w:val="00842B3A"/>
    <w:rsid w:val="00842B70"/>
    <w:rsid w:val="00842D27"/>
    <w:rsid w:val="0084325E"/>
    <w:rsid w:val="008439D6"/>
    <w:rsid w:val="00843B09"/>
    <w:rsid w:val="00843BC9"/>
    <w:rsid w:val="00843EB6"/>
    <w:rsid w:val="008440B4"/>
    <w:rsid w:val="00844289"/>
    <w:rsid w:val="00844346"/>
    <w:rsid w:val="008444CA"/>
    <w:rsid w:val="0084456B"/>
    <w:rsid w:val="00844B31"/>
    <w:rsid w:val="0084505F"/>
    <w:rsid w:val="0084590C"/>
    <w:rsid w:val="00845B2C"/>
    <w:rsid w:val="00845C54"/>
    <w:rsid w:val="00845D4E"/>
    <w:rsid w:val="0084604F"/>
    <w:rsid w:val="008461D5"/>
    <w:rsid w:val="00847696"/>
    <w:rsid w:val="0084774C"/>
    <w:rsid w:val="00847E5E"/>
    <w:rsid w:val="0085009D"/>
    <w:rsid w:val="008501C9"/>
    <w:rsid w:val="0085042B"/>
    <w:rsid w:val="00850666"/>
    <w:rsid w:val="00850671"/>
    <w:rsid w:val="008506B4"/>
    <w:rsid w:val="00850B30"/>
    <w:rsid w:val="00850D7B"/>
    <w:rsid w:val="00850E35"/>
    <w:rsid w:val="00851103"/>
    <w:rsid w:val="00851139"/>
    <w:rsid w:val="0085124F"/>
    <w:rsid w:val="0085177A"/>
    <w:rsid w:val="0085188F"/>
    <w:rsid w:val="008526D8"/>
    <w:rsid w:val="00852754"/>
    <w:rsid w:val="00852DF7"/>
    <w:rsid w:val="008534A2"/>
    <w:rsid w:val="008534A3"/>
    <w:rsid w:val="008535A4"/>
    <w:rsid w:val="00853954"/>
    <w:rsid w:val="00854077"/>
    <w:rsid w:val="0085489C"/>
    <w:rsid w:val="00854AAF"/>
    <w:rsid w:val="00854EE5"/>
    <w:rsid w:val="00855230"/>
    <w:rsid w:val="008553FA"/>
    <w:rsid w:val="00856089"/>
    <w:rsid w:val="0085663A"/>
    <w:rsid w:val="0085689D"/>
    <w:rsid w:val="00856F83"/>
    <w:rsid w:val="008570F0"/>
    <w:rsid w:val="0085795B"/>
    <w:rsid w:val="00857B80"/>
    <w:rsid w:val="00857C1C"/>
    <w:rsid w:val="00857EBC"/>
    <w:rsid w:val="00857FCD"/>
    <w:rsid w:val="008603C7"/>
    <w:rsid w:val="008605C9"/>
    <w:rsid w:val="0086092E"/>
    <w:rsid w:val="00860AAA"/>
    <w:rsid w:val="00860B10"/>
    <w:rsid w:val="00860C7A"/>
    <w:rsid w:val="00860DE0"/>
    <w:rsid w:val="00860DFF"/>
    <w:rsid w:val="008612A3"/>
    <w:rsid w:val="008612EF"/>
    <w:rsid w:val="0086140D"/>
    <w:rsid w:val="008614AB"/>
    <w:rsid w:val="00861606"/>
    <w:rsid w:val="00861630"/>
    <w:rsid w:val="00861907"/>
    <w:rsid w:val="00861B1F"/>
    <w:rsid w:val="0086204A"/>
    <w:rsid w:val="00862659"/>
    <w:rsid w:val="00862897"/>
    <w:rsid w:val="00862DA8"/>
    <w:rsid w:val="00863333"/>
    <w:rsid w:val="008635D1"/>
    <w:rsid w:val="008637DC"/>
    <w:rsid w:val="008637EC"/>
    <w:rsid w:val="00863CAD"/>
    <w:rsid w:val="00863ED2"/>
    <w:rsid w:val="0086406B"/>
    <w:rsid w:val="0086467B"/>
    <w:rsid w:val="008646C3"/>
    <w:rsid w:val="00864904"/>
    <w:rsid w:val="00864D96"/>
    <w:rsid w:val="00865021"/>
    <w:rsid w:val="00865292"/>
    <w:rsid w:val="008653DD"/>
    <w:rsid w:val="00865459"/>
    <w:rsid w:val="0086551A"/>
    <w:rsid w:val="0086579E"/>
    <w:rsid w:val="00865D78"/>
    <w:rsid w:val="008666E7"/>
    <w:rsid w:val="0086675A"/>
    <w:rsid w:val="00866C33"/>
    <w:rsid w:val="008670B3"/>
    <w:rsid w:val="0086722E"/>
    <w:rsid w:val="008674E3"/>
    <w:rsid w:val="00867ABE"/>
    <w:rsid w:val="008702FA"/>
    <w:rsid w:val="008703ED"/>
    <w:rsid w:val="00870D64"/>
    <w:rsid w:val="00871BF8"/>
    <w:rsid w:val="008724B7"/>
    <w:rsid w:val="008725DE"/>
    <w:rsid w:val="008726A7"/>
    <w:rsid w:val="008728E2"/>
    <w:rsid w:val="00872A4E"/>
    <w:rsid w:val="00872B22"/>
    <w:rsid w:val="00872C3C"/>
    <w:rsid w:val="00872C40"/>
    <w:rsid w:val="00872F2B"/>
    <w:rsid w:val="00873A20"/>
    <w:rsid w:val="00873BCB"/>
    <w:rsid w:val="00873CFF"/>
    <w:rsid w:val="00873DC6"/>
    <w:rsid w:val="008748A9"/>
    <w:rsid w:val="00874E1B"/>
    <w:rsid w:val="008750C5"/>
    <w:rsid w:val="008753A1"/>
    <w:rsid w:val="0087547B"/>
    <w:rsid w:val="0087547E"/>
    <w:rsid w:val="008757EB"/>
    <w:rsid w:val="00875C78"/>
    <w:rsid w:val="00875EEB"/>
    <w:rsid w:val="00875FEF"/>
    <w:rsid w:val="00876803"/>
    <w:rsid w:val="0087711B"/>
    <w:rsid w:val="008772E6"/>
    <w:rsid w:val="00877BEE"/>
    <w:rsid w:val="00877C88"/>
    <w:rsid w:val="0088009E"/>
    <w:rsid w:val="008803F0"/>
    <w:rsid w:val="00880C67"/>
    <w:rsid w:val="00880D12"/>
    <w:rsid w:val="008810B6"/>
    <w:rsid w:val="008810D9"/>
    <w:rsid w:val="0088113A"/>
    <w:rsid w:val="00881413"/>
    <w:rsid w:val="0088193F"/>
    <w:rsid w:val="00881A1E"/>
    <w:rsid w:val="00881AA0"/>
    <w:rsid w:val="00881B98"/>
    <w:rsid w:val="00881C28"/>
    <w:rsid w:val="00881EEE"/>
    <w:rsid w:val="00882335"/>
    <w:rsid w:val="00882746"/>
    <w:rsid w:val="00882797"/>
    <w:rsid w:val="00883645"/>
    <w:rsid w:val="00883DF5"/>
    <w:rsid w:val="00883E59"/>
    <w:rsid w:val="008840CB"/>
    <w:rsid w:val="008841CA"/>
    <w:rsid w:val="00884B67"/>
    <w:rsid w:val="00884E52"/>
    <w:rsid w:val="00884EE5"/>
    <w:rsid w:val="00885298"/>
    <w:rsid w:val="00885472"/>
    <w:rsid w:val="00885530"/>
    <w:rsid w:val="00885ACE"/>
    <w:rsid w:val="00885DCD"/>
    <w:rsid w:val="00885FC4"/>
    <w:rsid w:val="00886855"/>
    <w:rsid w:val="008869FC"/>
    <w:rsid w:val="00886BE2"/>
    <w:rsid w:val="00886C76"/>
    <w:rsid w:val="00886CBD"/>
    <w:rsid w:val="00886D09"/>
    <w:rsid w:val="00886EE9"/>
    <w:rsid w:val="008870D2"/>
    <w:rsid w:val="00887127"/>
    <w:rsid w:val="008877E1"/>
    <w:rsid w:val="00887937"/>
    <w:rsid w:val="00887C58"/>
    <w:rsid w:val="0089045C"/>
    <w:rsid w:val="00890750"/>
    <w:rsid w:val="00890A9A"/>
    <w:rsid w:val="008911ED"/>
    <w:rsid w:val="008911FE"/>
    <w:rsid w:val="00891CE9"/>
    <w:rsid w:val="00891E94"/>
    <w:rsid w:val="0089203D"/>
    <w:rsid w:val="008920E9"/>
    <w:rsid w:val="00892670"/>
    <w:rsid w:val="00892B91"/>
    <w:rsid w:val="00892C7C"/>
    <w:rsid w:val="00892D55"/>
    <w:rsid w:val="00893074"/>
    <w:rsid w:val="008939CA"/>
    <w:rsid w:val="00893CA9"/>
    <w:rsid w:val="008942CC"/>
    <w:rsid w:val="00894458"/>
    <w:rsid w:val="0089452E"/>
    <w:rsid w:val="008948DA"/>
    <w:rsid w:val="00894D07"/>
    <w:rsid w:val="00894F02"/>
    <w:rsid w:val="00894FB8"/>
    <w:rsid w:val="0089513E"/>
    <w:rsid w:val="0089542C"/>
    <w:rsid w:val="00895D56"/>
    <w:rsid w:val="008960FA"/>
    <w:rsid w:val="008963AD"/>
    <w:rsid w:val="00896781"/>
    <w:rsid w:val="00896906"/>
    <w:rsid w:val="00896BFF"/>
    <w:rsid w:val="008970C5"/>
    <w:rsid w:val="008971D0"/>
    <w:rsid w:val="00897874"/>
    <w:rsid w:val="00897DB6"/>
    <w:rsid w:val="008A00F1"/>
    <w:rsid w:val="008A01A6"/>
    <w:rsid w:val="008A07D9"/>
    <w:rsid w:val="008A0832"/>
    <w:rsid w:val="008A0B3D"/>
    <w:rsid w:val="008A106D"/>
    <w:rsid w:val="008A1339"/>
    <w:rsid w:val="008A14D3"/>
    <w:rsid w:val="008A14D9"/>
    <w:rsid w:val="008A1B4B"/>
    <w:rsid w:val="008A2022"/>
    <w:rsid w:val="008A219B"/>
    <w:rsid w:val="008A261F"/>
    <w:rsid w:val="008A2942"/>
    <w:rsid w:val="008A29D9"/>
    <w:rsid w:val="008A2A9A"/>
    <w:rsid w:val="008A2DAE"/>
    <w:rsid w:val="008A3588"/>
    <w:rsid w:val="008A3873"/>
    <w:rsid w:val="008A48AD"/>
    <w:rsid w:val="008A4A1A"/>
    <w:rsid w:val="008A4C23"/>
    <w:rsid w:val="008A4D71"/>
    <w:rsid w:val="008A5010"/>
    <w:rsid w:val="008A52DE"/>
    <w:rsid w:val="008A58D5"/>
    <w:rsid w:val="008A5C40"/>
    <w:rsid w:val="008A60E3"/>
    <w:rsid w:val="008A610D"/>
    <w:rsid w:val="008A613D"/>
    <w:rsid w:val="008A6330"/>
    <w:rsid w:val="008A639A"/>
    <w:rsid w:val="008A6647"/>
    <w:rsid w:val="008A67E0"/>
    <w:rsid w:val="008A6CE2"/>
    <w:rsid w:val="008A7630"/>
    <w:rsid w:val="008A76CB"/>
    <w:rsid w:val="008A7E14"/>
    <w:rsid w:val="008A7F98"/>
    <w:rsid w:val="008B033B"/>
    <w:rsid w:val="008B0693"/>
    <w:rsid w:val="008B0C04"/>
    <w:rsid w:val="008B0E77"/>
    <w:rsid w:val="008B1D04"/>
    <w:rsid w:val="008B1D69"/>
    <w:rsid w:val="008B1EEC"/>
    <w:rsid w:val="008B22F1"/>
    <w:rsid w:val="008B298E"/>
    <w:rsid w:val="008B2D63"/>
    <w:rsid w:val="008B34D3"/>
    <w:rsid w:val="008B365B"/>
    <w:rsid w:val="008B3731"/>
    <w:rsid w:val="008B3740"/>
    <w:rsid w:val="008B3C0E"/>
    <w:rsid w:val="008B3C20"/>
    <w:rsid w:val="008B3E56"/>
    <w:rsid w:val="008B41D3"/>
    <w:rsid w:val="008B439C"/>
    <w:rsid w:val="008B452C"/>
    <w:rsid w:val="008B480C"/>
    <w:rsid w:val="008B4886"/>
    <w:rsid w:val="008B4945"/>
    <w:rsid w:val="008B4CFD"/>
    <w:rsid w:val="008B4EAC"/>
    <w:rsid w:val="008B5536"/>
    <w:rsid w:val="008B562B"/>
    <w:rsid w:val="008B5B5B"/>
    <w:rsid w:val="008B5C1C"/>
    <w:rsid w:val="008B5D8F"/>
    <w:rsid w:val="008B5E42"/>
    <w:rsid w:val="008B636F"/>
    <w:rsid w:val="008B6691"/>
    <w:rsid w:val="008B6C24"/>
    <w:rsid w:val="008B6D65"/>
    <w:rsid w:val="008B719B"/>
    <w:rsid w:val="008B75EA"/>
    <w:rsid w:val="008B76ED"/>
    <w:rsid w:val="008B77A5"/>
    <w:rsid w:val="008B78D2"/>
    <w:rsid w:val="008B7AAA"/>
    <w:rsid w:val="008B7E3C"/>
    <w:rsid w:val="008C03C6"/>
    <w:rsid w:val="008C068F"/>
    <w:rsid w:val="008C0D8D"/>
    <w:rsid w:val="008C0E4F"/>
    <w:rsid w:val="008C0EEF"/>
    <w:rsid w:val="008C0FE0"/>
    <w:rsid w:val="008C125B"/>
    <w:rsid w:val="008C14F6"/>
    <w:rsid w:val="008C1A35"/>
    <w:rsid w:val="008C1ED0"/>
    <w:rsid w:val="008C1F98"/>
    <w:rsid w:val="008C2525"/>
    <w:rsid w:val="008C2ADB"/>
    <w:rsid w:val="008C2E0D"/>
    <w:rsid w:val="008C3673"/>
    <w:rsid w:val="008C37E8"/>
    <w:rsid w:val="008C3AC3"/>
    <w:rsid w:val="008C4006"/>
    <w:rsid w:val="008C4415"/>
    <w:rsid w:val="008C4566"/>
    <w:rsid w:val="008C4711"/>
    <w:rsid w:val="008C59E6"/>
    <w:rsid w:val="008C5B31"/>
    <w:rsid w:val="008C6C03"/>
    <w:rsid w:val="008C6C08"/>
    <w:rsid w:val="008C6C47"/>
    <w:rsid w:val="008C6EAE"/>
    <w:rsid w:val="008C733D"/>
    <w:rsid w:val="008C74C2"/>
    <w:rsid w:val="008C7565"/>
    <w:rsid w:val="008C7628"/>
    <w:rsid w:val="008C7822"/>
    <w:rsid w:val="008C7945"/>
    <w:rsid w:val="008C7D55"/>
    <w:rsid w:val="008C7D5E"/>
    <w:rsid w:val="008D01CB"/>
    <w:rsid w:val="008D0861"/>
    <w:rsid w:val="008D1AB0"/>
    <w:rsid w:val="008D1D1C"/>
    <w:rsid w:val="008D2093"/>
    <w:rsid w:val="008D2410"/>
    <w:rsid w:val="008D27F0"/>
    <w:rsid w:val="008D2894"/>
    <w:rsid w:val="008D342F"/>
    <w:rsid w:val="008D3AD7"/>
    <w:rsid w:val="008D3E36"/>
    <w:rsid w:val="008D3F4E"/>
    <w:rsid w:val="008D42AB"/>
    <w:rsid w:val="008D44CA"/>
    <w:rsid w:val="008D484B"/>
    <w:rsid w:val="008D492C"/>
    <w:rsid w:val="008D4DCD"/>
    <w:rsid w:val="008D51B6"/>
    <w:rsid w:val="008D51FD"/>
    <w:rsid w:val="008D527D"/>
    <w:rsid w:val="008D5364"/>
    <w:rsid w:val="008D5ED0"/>
    <w:rsid w:val="008D6225"/>
    <w:rsid w:val="008D6B82"/>
    <w:rsid w:val="008D7364"/>
    <w:rsid w:val="008D7371"/>
    <w:rsid w:val="008D772C"/>
    <w:rsid w:val="008D7890"/>
    <w:rsid w:val="008E0969"/>
    <w:rsid w:val="008E0E47"/>
    <w:rsid w:val="008E11E3"/>
    <w:rsid w:val="008E1D04"/>
    <w:rsid w:val="008E1F8C"/>
    <w:rsid w:val="008E2372"/>
    <w:rsid w:val="008E2BD9"/>
    <w:rsid w:val="008E3016"/>
    <w:rsid w:val="008E309F"/>
    <w:rsid w:val="008E35F5"/>
    <w:rsid w:val="008E389C"/>
    <w:rsid w:val="008E3B36"/>
    <w:rsid w:val="008E3CF8"/>
    <w:rsid w:val="008E3EC0"/>
    <w:rsid w:val="008E411D"/>
    <w:rsid w:val="008E4122"/>
    <w:rsid w:val="008E4231"/>
    <w:rsid w:val="008E4353"/>
    <w:rsid w:val="008E4528"/>
    <w:rsid w:val="008E4AA0"/>
    <w:rsid w:val="008E5208"/>
    <w:rsid w:val="008E54F9"/>
    <w:rsid w:val="008E5862"/>
    <w:rsid w:val="008E5985"/>
    <w:rsid w:val="008E5AB5"/>
    <w:rsid w:val="008E5B88"/>
    <w:rsid w:val="008E5FD3"/>
    <w:rsid w:val="008E6050"/>
    <w:rsid w:val="008E63ED"/>
    <w:rsid w:val="008E6B4D"/>
    <w:rsid w:val="008E7119"/>
    <w:rsid w:val="008E721E"/>
    <w:rsid w:val="008E7558"/>
    <w:rsid w:val="008E76F7"/>
    <w:rsid w:val="008E7A94"/>
    <w:rsid w:val="008F0002"/>
    <w:rsid w:val="008F0A83"/>
    <w:rsid w:val="008F0EFB"/>
    <w:rsid w:val="008F11DA"/>
    <w:rsid w:val="008F1774"/>
    <w:rsid w:val="008F1885"/>
    <w:rsid w:val="008F1969"/>
    <w:rsid w:val="008F1DA5"/>
    <w:rsid w:val="008F2364"/>
    <w:rsid w:val="008F2719"/>
    <w:rsid w:val="008F2B94"/>
    <w:rsid w:val="008F2CCC"/>
    <w:rsid w:val="008F303A"/>
    <w:rsid w:val="008F3223"/>
    <w:rsid w:val="008F36DB"/>
    <w:rsid w:val="008F36FB"/>
    <w:rsid w:val="008F3AFB"/>
    <w:rsid w:val="008F3BDA"/>
    <w:rsid w:val="008F3C37"/>
    <w:rsid w:val="008F4008"/>
    <w:rsid w:val="008F448C"/>
    <w:rsid w:val="008F454D"/>
    <w:rsid w:val="008F496B"/>
    <w:rsid w:val="008F4B19"/>
    <w:rsid w:val="008F5F46"/>
    <w:rsid w:val="008F65B6"/>
    <w:rsid w:val="008F6FF9"/>
    <w:rsid w:val="008F7187"/>
    <w:rsid w:val="008F71CE"/>
    <w:rsid w:val="008F76BA"/>
    <w:rsid w:val="0090005F"/>
    <w:rsid w:val="009001DE"/>
    <w:rsid w:val="00900555"/>
    <w:rsid w:val="00900C9C"/>
    <w:rsid w:val="009013FA"/>
    <w:rsid w:val="00901698"/>
    <w:rsid w:val="0090179F"/>
    <w:rsid w:val="0090182A"/>
    <w:rsid w:val="00901853"/>
    <w:rsid w:val="009019C0"/>
    <w:rsid w:val="0090201E"/>
    <w:rsid w:val="00902623"/>
    <w:rsid w:val="00902783"/>
    <w:rsid w:val="009030ED"/>
    <w:rsid w:val="009032BD"/>
    <w:rsid w:val="00903319"/>
    <w:rsid w:val="009034A0"/>
    <w:rsid w:val="00903644"/>
    <w:rsid w:val="00904169"/>
    <w:rsid w:val="00904754"/>
    <w:rsid w:val="0090530E"/>
    <w:rsid w:val="00905543"/>
    <w:rsid w:val="00905638"/>
    <w:rsid w:val="009058B0"/>
    <w:rsid w:val="00905D8C"/>
    <w:rsid w:val="00905F11"/>
    <w:rsid w:val="0090643F"/>
    <w:rsid w:val="009072F8"/>
    <w:rsid w:val="0090742F"/>
    <w:rsid w:val="0090769E"/>
    <w:rsid w:val="00907F75"/>
    <w:rsid w:val="00910041"/>
    <w:rsid w:val="009101F8"/>
    <w:rsid w:val="0091051C"/>
    <w:rsid w:val="00910B59"/>
    <w:rsid w:val="00910C99"/>
    <w:rsid w:val="00910DA8"/>
    <w:rsid w:val="0091100B"/>
    <w:rsid w:val="009110D9"/>
    <w:rsid w:val="0091194B"/>
    <w:rsid w:val="00911AFC"/>
    <w:rsid w:val="00911D6A"/>
    <w:rsid w:val="00911E7B"/>
    <w:rsid w:val="00912395"/>
    <w:rsid w:val="0091282D"/>
    <w:rsid w:val="0091292F"/>
    <w:rsid w:val="00912948"/>
    <w:rsid w:val="00912A88"/>
    <w:rsid w:val="00912FBA"/>
    <w:rsid w:val="009135AC"/>
    <w:rsid w:val="009143AE"/>
    <w:rsid w:val="00914535"/>
    <w:rsid w:val="00914867"/>
    <w:rsid w:val="00914B0D"/>
    <w:rsid w:val="00915030"/>
    <w:rsid w:val="00915211"/>
    <w:rsid w:val="0091599F"/>
    <w:rsid w:val="00916921"/>
    <w:rsid w:val="00916B39"/>
    <w:rsid w:val="00920682"/>
    <w:rsid w:val="00920A88"/>
    <w:rsid w:val="00920E08"/>
    <w:rsid w:val="00920EA7"/>
    <w:rsid w:val="00921357"/>
    <w:rsid w:val="00921463"/>
    <w:rsid w:val="00921585"/>
    <w:rsid w:val="00921876"/>
    <w:rsid w:val="00921E24"/>
    <w:rsid w:val="00921E92"/>
    <w:rsid w:val="00922739"/>
    <w:rsid w:val="0092274A"/>
    <w:rsid w:val="009228AC"/>
    <w:rsid w:val="00922C6B"/>
    <w:rsid w:val="00922C7D"/>
    <w:rsid w:val="00922F6B"/>
    <w:rsid w:val="00922FC9"/>
    <w:rsid w:val="009231D2"/>
    <w:rsid w:val="00923304"/>
    <w:rsid w:val="00923667"/>
    <w:rsid w:val="00923A80"/>
    <w:rsid w:val="00923B0E"/>
    <w:rsid w:val="00923CA4"/>
    <w:rsid w:val="009245C7"/>
    <w:rsid w:val="00924FEA"/>
    <w:rsid w:val="00925798"/>
    <w:rsid w:val="0092582C"/>
    <w:rsid w:val="0092637B"/>
    <w:rsid w:val="0092655E"/>
    <w:rsid w:val="00927925"/>
    <w:rsid w:val="009305B3"/>
    <w:rsid w:val="00930641"/>
    <w:rsid w:val="00930F0D"/>
    <w:rsid w:val="00931340"/>
    <w:rsid w:val="009315DB"/>
    <w:rsid w:val="009316E4"/>
    <w:rsid w:val="009327F9"/>
    <w:rsid w:val="00932F2C"/>
    <w:rsid w:val="00933032"/>
    <w:rsid w:val="009333B7"/>
    <w:rsid w:val="00933768"/>
    <w:rsid w:val="009339CF"/>
    <w:rsid w:val="009340F9"/>
    <w:rsid w:val="0093454E"/>
    <w:rsid w:val="009346C8"/>
    <w:rsid w:val="009347FD"/>
    <w:rsid w:val="009349B1"/>
    <w:rsid w:val="00934BDA"/>
    <w:rsid w:val="00934D32"/>
    <w:rsid w:val="0093528C"/>
    <w:rsid w:val="0093550D"/>
    <w:rsid w:val="009357D1"/>
    <w:rsid w:val="00935EB0"/>
    <w:rsid w:val="00936011"/>
    <w:rsid w:val="009362BC"/>
    <w:rsid w:val="00936E8E"/>
    <w:rsid w:val="00936EE0"/>
    <w:rsid w:val="009370EB"/>
    <w:rsid w:val="009378C2"/>
    <w:rsid w:val="00937A33"/>
    <w:rsid w:val="00937A99"/>
    <w:rsid w:val="00937ACE"/>
    <w:rsid w:val="00937B48"/>
    <w:rsid w:val="00940384"/>
    <w:rsid w:val="009406F0"/>
    <w:rsid w:val="00940C7E"/>
    <w:rsid w:val="0094116B"/>
    <w:rsid w:val="009411FB"/>
    <w:rsid w:val="0094171C"/>
    <w:rsid w:val="00941B0A"/>
    <w:rsid w:val="00942327"/>
    <w:rsid w:val="00942489"/>
    <w:rsid w:val="00942A29"/>
    <w:rsid w:val="00942DE5"/>
    <w:rsid w:val="00942EEB"/>
    <w:rsid w:val="009435D5"/>
    <w:rsid w:val="00943930"/>
    <w:rsid w:val="0094393C"/>
    <w:rsid w:val="00943A8D"/>
    <w:rsid w:val="00943DB6"/>
    <w:rsid w:val="00943FAA"/>
    <w:rsid w:val="009440BA"/>
    <w:rsid w:val="00944240"/>
    <w:rsid w:val="00944317"/>
    <w:rsid w:val="0094456D"/>
    <w:rsid w:val="00944B83"/>
    <w:rsid w:val="00944DFB"/>
    <w:rsid w:val="009455D3"/>
    <w:rsid w:val="00945D17"/>
    <w:rsid w:val="0094654E"/>
    <w:rsid w:val="009467BC"/>
    <w:rsid w:val="00946C69"/>
    <w:rsid w:val="00947346"/>
    <w:rsid w:val="00947519"/>
    <w:rsid w:val="00947843"/>
    <w:rsid w:val="00947A19"/>
    <w:rsid w:val="00950105"/>
    <w:rsid w:val="00950892"/>
    <w:rsid w:val="00951186"/>
    <w:rsid w:val="00951578"/>
    <w:rsid w:val="00951B6C"/>
    <w:rsid w:val="00951E3C"/>
    <w:rsid w:val="0095217F"/>
    <w:rsid w:val="0095219F"/>
    <w:rsid w:val="00952345"/>
    <w:rsid w:val="009524B7"/>
    <w:rsid w:val="00952511"/>
    <w:rsid w:val="00953380"/>
    <w:rsid w:val="00953484"/>
    <w:rsid w:val="00953A6B"/>
    <w:rsid w:val="00953EDC"/>
    <w:rsid w:val="009546EC"/>
    <w:rsid w:val="00954AE5"/>
    <w:rsid w:val="00954BB1"/>
    <w:rsid w:val="00955458"/>
    <w:rsid w:val="009557A6"/>
    <w:rsid w:val="0095593E"/>
    <w:rsid w:val="00955A20"/>
    <w:rsid w:val="00955C22"/>
    <w:rsid w:val="00955FE2"/>
    <w:rsid w:val="00956236"/>
    <w:rsid w:val="009562F7"/>
    <w:rsid w:val="0095653E"/>
    <w:rsid w:val="009565A2"/>
    <w:rsid w:val="00956B1E"/>
    <w:rsid w:val="00956B4F"/>
    <w:rsid w:val="00956C39"/>
    <w:rsid w:val="009572F1"/>
    <w:rsid w:val="0095766B"/>
    <w:rsid w:val="00957748"/>
    <w:rsid w:val="00957822"/>
    <w:rsid w:val="00957B9A"/>
    <w:rsid w:val="00957E31"/>
    <w:rsid w:val="00957FE2"/>
    <w:rsid w:val="00957FFC"/>
    <w:rsid w:val="00960435"/>
    <w:rsid w:val="00960883"/>
    <w:rsid w:val="00960A9C"/>
    <w:rsid w:val="00960B0C"/>
    <w:rsid w:val="00960C88"/>
    <w:rsid w:val="00960D72"/>
    <w:rsid w:val="00960DCA"/>
    <w:rsid w:val="00961F0C"/>
    <w:rsid w:val="00962021"/>
    <w:rsid w:val="009622DD"/>
    <w:rsid w:val="009623DD"/>
    <w:rsid w:val="009624D3"/>
    <w:rsid w:val="0096296A"/>
    <w:rsid w:val="009633F4"/>
    <w:rsid w:val="0096342C"/>
    <w:rsid w:val="00963AC4"/>
    <w:rsid w:val="00963EAB"/>
    <w:rsid w:val="009644C7"/>
    <w:rsid w:val="009651E9"/>
    <w:rsid w:val="00965239"/>
    <w:rsid w:val="0096539D"/>
    <w:rsid w:val="009668E2"/>
    <w:rsid w:val="009669FF"/>
    <w:rsid w:val="00966C4C"/>
    <w:rsid w:val="00966E1A"/>
    <w:rsid w:val="00967028"/>
    <w:rsid w:val="00967048"/>
    <w:rsid w:val="0096706F"/>
    <w:rsid w:val="009674F6"/>
    <w:rsid w:val="00970CD7"/>
    <w:rsid w:val="00970FDE"/>
    <w:rsid w:val="0097117B"/>
    <w:rsid w:val="00971431"/>
    <w:rsid w:val="009714A7"/>
    <w:rsid w:val="009714D1"/>
    <w:rsid w:val="00971769"/>
    <w:rsid w:val="00971DB3"/>
    <w:rsid w:val="00972162"/>
    <w:rsid w:val="009727A9"/>
    <w:rsid w:val="0097292B"/>
    <w:rsid w:val="00972950"/>
    <w:rsid w:val="00972A0E"/>
    <w:rsid w:val="00972A83"/>
    <w:rsid w:val="00972D51"/>
    <w:rsid w:val="00972E9E"/>
    <w:rsid w:val="009731A8"/>
    <w:rsid w:val="00973750"/>
    <w:rsid w:val="00974411"/>
    <w:rsid w:val="00974464"/>
    <w:rsid w:val="00974CBF"/>
    <w:rsid w:val="009753C8"/>
    <w:rsid w:val="00975CEB"/>
    <w:rsid w:val="00975E0A"/>
    <w:rsid w:val="009767C1"/>
    <w:rsid w:val="009768EC"/>
    <w:rsid w:val="00976BAA"/>
    <w:rsid w:val="00976E60"/>
    <w:rsid w:val="00976EFD"/>
    <w:rsid w:val="00977524"/>
    <w:rsid w:val="009777BE"/>
    <w:rsid w:val="00977CF7"/>
    <w:rsid w:val="00980337"/>
    <w:rsid w:val="009804CB"/>
    <w:rsid w:val="009805AA"/>
    <w:rsid w:val="00980A02"/>
    <w:rsid w:val="00980CEE"/>
    <w:rsid w:val="00980D5A"/>
    <w:rsid w:val="00980D86"/>
    <w:rsid w:val="00980FFD"/>
    <w:rsid w:val="00981028"/>
    <w:rsid w:val="00981274"/>
    <w:rsid w:val="00981345"/>
    <w:rsid w:val="00981968"/>
    <w:rsid w:val="0098220F"/>
    <w:rsid w:val="00982213"/>
    <w:rsid w:val="009822F5"/>
    <w:rsid w:val="00982418"/>
    <w:rsid w:val="009828B9"/>
    <w:rsid w:val="00982A98"/>
    <w:rsid w:val="00982D53"/>
    <w:rsid w:val="00982E61"/>
    <w:rsid w:val="0098386E"/>
    <w:rsid w:val="00983CDB"/>
    <w:rsid w:val="009840B6"/>
    <w:rsid w:val="00985351"/>
    <w:rsid w:val="009859F8"/>
    <w:rsid w:val="00985B45"/>
    <w:rsid w:val="00985DED"/>
    <w:rsid w:val="00985EA4"/>
    <w:rsid w:val="00985F21"/>
    <w:rsid w:val="00985FA8"/>
    <w:rsid w:val="00986469"/>
    <w:rsid w:val="00986564"/>
    <w:rsid w:val="009866AB"/>
    <w:rsid w:val="00986CE2"/>
    <w:rsid w:val="00987195"/>
    <w:rsid w:val="009871A0"/>
    <w:rsid w:val="00987464"/>
    <w:rsid w:val="00987905"/>
    <w:rsid w:val="00987A06"/>
    <w:rsid w:val="00987F41"/>
    <w:rsid w:val="00990276"/>
    <w:rsid w:val="009902AA"/>
    <w:rsid w:val="00990458"/>
    <w:rsid w:val="009906DD"/>
    <w:rsid w:val="00990741"/>
    <w:rsid w:val="0099096C"/>
    <w:rsid w:val="0099113C"/>
    <w:rsid w:val="00991B28"/>
    <w:rsid w:val="00991B92"/>
    <w:rsid w:val="00991C26"/>
    <w:rsid w:val="00991D5C"/>
    <w:rsid w:val="00991E96"/>
    <w:rsid w:val="00991FA4"/>
    <w:rsid w:val="0099205D"/>
    <w:rsid w:val="0099209A"/>
    <w:rsid w:val="00992491"/>
    <w:rsid w:val="0099265C"/>
    <w:rsid w:val="00992ACE"/>
    <w:rsid w:val="00993357"/>
    <w:rsid w:val="009934E4"/>
    <w:rsid w:val="00993A86"/>
    <w:rsid w:val="00993A9E"/>
    <w:rsid w:val="00993AAA"/>
    <w:rsid w:val="00993FD9"/>
    <w:rsid w:val="00993FDD"/>
    <w:rsid w:val="009942AC"/>
    <w:rsid w:val="00994737"/>
    <w:rsid w:val="009948BF"/>
    <w:rsid w:val="00994A6A"/>
    <w:rsid w:val="00994A8A"/>
    <w:rsid w:val="00994FFA"/>
    <w:rsid w:val="0099526E"/>
    <w:rsid w:val="009952D4"/>
    <w:rsid w:val="009953E3"/>
    <w:rsid w:val="00995473"/>
    <w:rsid w:val="009955B4"/>
    <w:rsid w:val="00995728"/>
    <w:rsid w:val="00995838"/>
    <w:rsid w:val="00995D56"/>
    <w:rsid w:val="00996076"/>
    <w:rsid w:val="0099626F"/>
    <w:rsid w:val="00996702"/>
    <w:rsid w:val="009969FE"/>
    <w:rsid w:val="00996A49"/>
    <w:rsid w:val="00996D39"/>
    <w:rsid w:val="00997368"/>
    <w:rsid w:val="00997431"/>
    <w:rsid w:val="009974C2"/>
    <w:rsid w:val="009978D2"/>
    <w:rsid w:val="00997B6E"/>
    <w:rsid w:val="00997ED7"/>
    <w:rsid w:val="009A012C"/>
    <w:rsid w:val="009A01A8"/>
    <w:rsid w:val="009A04A8"/>
    <w:rsid w:val="009A053D"/>
    <w:rsid w:val="009A079A"/>
    <w:rsid w:val="009A0F33"/>
    <w:rsid w:val="009A1365"/>
    <w:rsid w:val="009A17A9"/>
    <w:rsid w:val="009A1B9C"/>
    <w:rsid w:val="009A2160"/>
    <w:rsid w:val="009A26D2"/>
    <w:rsid w:val="009A2F51"/>
    <w:rsid w:val="009A3169"/>
    <w:rsid w:val="009A3262"/>
    <w:rsid w:val="009A3D20"/>
    <w:rsid w:val="009A3E3B"/>
    <w:rsid w:val="009A4432"/>
    <w:rsid w:val="009A4692"/>
    <w:rsid w:val="009A48E5"/>
    <w:rsid w:val="009A500B"/>
    <w:rsid w:val="009A53C9"/>
    <w:rsid w:val="009A56E1"/>
    <w:rsid w:val="009A5A6F"/>
    <w:rsid w:val="009A5DB3"/>
    <w:rsid w:val="009A5F03"/>
    <w:rsid w:val="009A5F6C"/>
    <w:rsid w:val="009A6BB1"/>
    <w:rsid w:val="009A6BBA"/>
    <w:rsid w:val="009A6CC2"/>
    <w:rsid w:val="009A6CE4"/>
    <w:rsid w:val="009A70EA"/>
    <w:rsid w:val="009A721E"/>
    <w:rsid w:val="009A76C1"/>
    <w:rsid w:val="009A7960"/>
    <w:rsid w:val="009A7EE4"/>
    <w:rsid w:val="009A7F2D"/>
    <w:rsid w:val="009A7FB0"/>
    <w:rsid w:val="009B0A35"/>
    <w:rsid w:val="009B0AED"/>
    <w:rsid w:val="009B0D7A"/>
    <w:rsid w:val="009B191D"/>
    <w:rsid w:val="009B1A54"/>
    <w:rsid w:val="009B1C9C"/>
    <w:rsid w:val="009B1E9A"/>
    <w:rsid w:val="009B23FE"/>
    <w:rsid w:val="009B2FCD"/>
    <w:rsid w:val="009B3279"/>
    <w:rsid w:val="009B32C5"/>
    <w:rsid w:val="009B3657"/>
    <w:rsid w:val="009B3A7A"/>
    <w:rsid w:val="009B3B18"/>
    <w:rsid w:val="009B3BA8"/>
    <w:rsid w:val="009B3CD3"/>
    <w:rsid w:val="009B3E60"/>
    <w:rsid w:val="009B4B68"/>
    <w:rsid w:val="009B550D"/>
    <w:rsid w:val="009B5BC2"/>
    <w:rsid w:val="009B5D14"/>
    <w:rsid w:val="009B69A5"/>
    <w:rsid w:val="009B6C0B"/>
    <w:rsid w:val="009B6CB8"/>
    <w:rsid w:val="009B6F1F"/>
    <w:rsid w:val="009B707F"/>
    <w:rsid w:val="009B72E0"/>
    <w:rsid w:val="009B79CF"/>
    <w:rsid w:val="009B7C86"/>
    <w:rsid w:val="009B7DF6"/>
    <w:rsid w:val="009C0498"/>
    <w:rsid w:val="009C054B"/>
    <w:rsid w:val="009C0760"/>
    <w:rsid w:val="009C07D6"/>
    <w:rsid w:val="009C0874"/>
    <w:rsid w:val="009C0991"/>
    <w:rsid w:val="009C0E22"/>
    <w:rsid w:val="009C10CC"/>
    <w:rsid w:val="009C137F"/>
    <w:rsid w:val="009C1DAD"/>
    <w:rsid w:val="009C1EDD"/>
    <w:rsid w:val="009C2005"/>
    <w:rsid w:val="009C244C"/>
    <w:rsid w:val="009C2D16"/>
    <w:rsid w:val="009C2D8A"/>
    <w:rsid w:val="009C2E4A"/>
    <w:rsid w:val="009C300D"/>
    <w:rsid w:val="009C30E5"/>
    <w:rsid w:val="009C31AD"/>
    <w:rsid w:val="009C37A9"/>
    <w:rsid w:val="009C385E"/>
    <w:rsid w:val="009C3DA6"/>
    <w:rsid w:val="009C3F6F"/>
    <w:rsid w:val="009C4142"/>
    <w:rsid w:val="009C4A98"/>
    <w:rsid w:val="009C4C04"/>
    <w:rsid w:val="009C5047"/>
    <w:rsid w:val="009C5564"/>
    <w:rsid w:val="009C55DC"/>
    <w:rsid w:val="009C56DD"/>
    <w:rsid w:val="009C5FD9"/>
    <w:rsid w:val="009C6568"/>
    <w:rsid w:val="009C6BBA"/>
    <w:rsid w:val="009C6CA4"/>
    <w:rsid w:val="009C6DDC"/>
    <w:rsid w:val="009C75D7"/>
    <w:rsid w:val="009C7703"/>
    <w:rsid w:val="009C7882"/>
    <w:rsid w:val="009C796C"/>
    <w:rsid w:val="009C7CA2"/>
    <w:rsid w:val="009C7E57"/>
    <w:rsid w:val="009D07D0"/>
    <w:rsid w:val="009D0B96"/>
    <w:rsid w:val="009D0E2C"/>
    <w:rsid w:val="009D1870"/>
    <w:rsid w:val="009D1C49"/>
    <w:rsid w:val="009D1DEF"/>
    <w:rsid w:val="009D1EC6"/>
    <w:rsid w:val="009D1EED"/>
    <w:rsid w:val="009D2129"/>
    <w:rsid w:val="009D219A"/>
    <w:rsid w:val="009D22E9"/>
    <w:rsid w:val="009D24E1"/>
    <w:rsid w:val="009D2691"/>
    <w:rsid w:val="009D29C0"/>
    <w:rsid w:val="009D2F64"/>
    <w:rsid w:val="009D3025"/>
    <w:rsid w:val="009D3BC2"/>
    <w:rsid w:val="009D5049"/>
    <w:rsid w:val="009D572E"/>
    <w:rsid w:val="009D5867"/>
    <w:rsid w:val="009D5972"/>
    <w:rsid w:val="009D5BD7"/>
    <w:rsid w:val="009D5C71"/>
    <w:rsid w:val="009D609A"/>
    <w:rsid w:val="009D653F"/>
    <w:rsid w:val="009D6E15"/>
    <w:rsid w:val="009D748F"/>
    <w:rsid w:val="009D7664"/>
    <w:rsid w:val="009D793D"/>
    <w:rsid w:val="009D797F"/>
    <w:rsid w:val="009D7C20"/>
    <w:rsid w:val="009D7D5B"/>
    <w:rsid w:val="009D7E38"/>
    <w:rsid w:val="009E0BB1"/>
    <w:rsid w:val="009E0E56"/>
    <w:rsid w:val="009E0FDF"/>
    <w:rsid w:val="009E119D"/>
    <w:rsid w:val="009E1264"/>
    <w:rsid w:val="009E140C"/>
    <w:rsid w:val="009E15C3"/>
    <w:rsid w:val="009E173C"/>
    <w:rsid w:val="009E1C05"/>
    <w:rsid w:val="009E1CBF"/>
    <w:rsid w:val="009E2227"/>
    <w:rsid w:val="009E224A"/>
    <w:rsid w:val="009E2556"/>
    <w:rsid w:val="009E2627"/>
    <w:rsid w:val="009E27CB"/>
    <w:rsid w:val="009E2A4C"/>
    <w:rsid w:val="009E2D0A"/>
    <w:rsid w:val="009E2F19"/>
    <w:rsid w:val="009E347A"/>
    <w:rsid w:val="009E372A"/>
    <w:rsid w:val="009E3882"/>
    <w:rsid w:val="009E3AE7"/>
    <w:rsid w:val="009E4146"/>
    <w:rsid w:val="009E45C0"/>
    <w:rsid w:val="009E47ED"/>
    <w:rsid w:val="009E4E60"/>
    <w:rsid w:val="009E4E89"/>
    <w:rsid w:val="009E574F"/>
    <w:rsid w:val="009E5B9C"/>
    <w:rsid w:val="009E6122"/>
    <w:rsid w:val="009E62FA"/>
    <w:rsid w:val="009E6306"/>
    <w:rsid w:val="009E636E"/>
    <w:rsid w:val="009E63A2"/>
    <w:rsid w:val="009E66C7"/>
    <w:rsid w:val="009E6BB5"/>
    <w:rsid w:val="009E6E1C"/>
    <w:rsid w:val="009E6F11"/>
    <w:rsid w:val="009E70D3"/>
    <w:rsid w:val="009E722C"/>
    <w:rsid w:val="009E72A8"/>
    <w:rsid w:val="009E74EB"/>
    <w:rsid w:val="009E79E8"/>
    <w:rsid w:val="009F030A"/>
    <w:rsid w:val="009F0808"/>
    <w:rsid w:val="009F09EF"/>
    <w:rsid w:val="009F107D"/>
    <w:rsid w:val="009F130C"/>
    <w:rsid w:val="009F1386"/>
    <w:rsid w:val="009F13B4"/>
    <w:rsid w:val="009F1BE8"/>
    <w:rsid w:val="009F2325"/>
    <w:rsid w:val="009F234C"/>
    <w:rsid w:val="009F240D"/>
    <w:rsid w:val="009F2720"/>
    <w:rsid w:val="009F274E"/>
    <w:rsid w:val="009F3950"/>
    <w:rsid w:val="009F3B9E"/>
    <w:rsid w:val="009F3F6A"/>
    <w:rsid w:val="009F3FB7"/>
    <w:rsid w:val="009F40C3"/>
    <w:rsid w:val="009F40D4"/>
    <w:rsid w:val="009F42AA"/>
    <w:rsid w:val="009F46FA"/>
    <w:rsid w:val="009F49C3"/>
    <w:rsid w:val="009F4A32"/>
    <w:rsid w:val="009F5464"/>
    <w:rsid w:val="009F5668"/>
    <w:rsid w:val="009F57A5"/>
    <w:rsid w:val="009F62E5"/>
    <w:rsid w:val="009F63B8"/>
    <w:rsid w:val="009F63ED"/>
    <w:rsid w:val="009F698A"/>
    <w:rsid w:val="009F7052"/>
    <w:rsid w:val="009F730B"/>
    <w:rsid w:val="009F759D"/>
    <w:rsid w:val="009F7682"/>
    <w:rsid w:val="00A00293"/>
    <w:rsid w:val="00A003D2"/>
    <w:rsid w:val="00A00995"/>
    <w:rsid w:val="00A00CBF"/>
    <w:rsid w:val="00A010C1"/>
    <w:rsid w:val="00A0121A"/>
    <w:rsid w:val="00A01405"/>
    <w:rsid w:val="00A014E0"/>
    <w:rsid w:val="00A014E3"/>
    <w:rsid w:val="00A01664"/>
    <w:rsid w:val="00A021EC"/>
    <w:rsid w:val="00A0258C"/>
    <w:rsid w:val="00A02703"/>
    <w:rsid w:val="00A028C6"/>
    <w:rsid w:val="00A029B4"/>
    <w:rsid w:val="00A02B59"/>
    <w:rsid w:val="00A02FE1"/>
    <w:rsid w:val="00A0368D"/>
    <w:rsid w:val="00A037B7"/>
    <w:rsid w:val="00A03941"/>
    <w:rsid w:val="00A04727"/>
    <w:rsid w:val="00A04B99"/>
    <w:rsid w:val="00A04DC2"/>
    <w:rsid w:val="00A056DD"/>
    <w:rsid w:val="00A058B5"/>
    <w:rsid w:val="00A05B56"/>
    <w:rsid w:val="00A05C93"/>
    <w:rsid w:val="00A05CB8"/>
    <w:rsid w:val="00A05DA8"/>
    <w:rsid w:val="00A05E8A"/>
    <w:rsid w:val="00A05EE9"/>
    <w:rsid w:val="00A06239"/>
    <w:rsid w:val="00A062A7"/>
    <w:rsid w:val="00A0647C"/>
    <w:rsid w:val="00A0657D"/>
    <w:rsid w:val="00A06DE0"/>
    <w:rsid w:val="00A070B1"/>
    <w:rsid w:val="00A070B4"/>
    <w:rsid w:val="00A070B9"/>
    <w:rsid w:val="00A07185"/>
    <w:rsid w:val="00A101AD"/>
    <w:rsid w:val="00A1036B"/>
    <w:rsid w:val="00A10629"/>
    <w:rsid w:val="00A10840"/>
    <w:rsid w:val="00A10F38"/>
    <w:rsid w:val="00A1122D"/>
    <w:rsid w:val="00A112B0"/>
    <w:rsid w:val="00A114AD"/>
    <w:rsid w:val="00A11671"/>
    <w:rsid w:val="00A11AD5"/>
    <w:rsid w:val="00A11B25"/>
    <w:rsid w:val="00A11BB7"/>
    <w:rsid w:val="00A11BFB"/>
    <w:rsid w:val="00A127FE"/>
    <w:rsid w:val="00A12899"/>
    <w:rsid w:val="00A12B8A"/>
    <w:rsid w:val="00A12D97"/>
    <w:rsid w:val="00A13242"/>
    <w:rsid w:val="00A13531"/>
    <w:rsid w:val="00A13D66"/>
    <w:rsid w:val="00A14E97"/>
    <w:rsid w:val="00A15009"/>
    <w:rsid w:val="00A1514B"/>
    <w:rsid w:val="00A1540F"/>
    <w:rsid w:val="00A154B4"/>
    <w:rsid w:val="00A155B5"/>
    <w:rsid w:val="00A1575E"/>
    <w:rsid w:val="00A15B0D"/>
    <w:rsid w:val="00A15B48"/>
    <w:rsid w:val="00A160C0"/>
    <w:rsid w:val="00A16225"/>
    <w:rsid w:val="00A163D0"/>
    <w:rsid w:val="00A1675D"/>
    <w:rsid w:val="00A1691B"/>
    <w:rsid w:val="00A1699A"/>
    <w:rsid w:val="00A1719C"/>
    <w:rsid w:val="00A174D8"/>
    <w:rsid w:val="00A17887"/>
    <w:rsid w:val="00A17906"/>
    <w:rsid w:val="00A1799F"/>
    <w:rsid w:val="00A2005C"/>
    <w:rsid w:val="00A205D7"/>
    <w:rsid w:val="00A20639"/>
    <w:rsid w:val="00A20801"/>
    <w:rsid w:val="00A208AE"/>
    <w:rsid w:val="00A21548"/>
    <w:rsid w:val="00A219C8"/>
    <w:rsid w:val="00A21AD8"/>
    <w:rsid w:val="00A21CC2"/>
    <w:rsid w:val="00A21F75"/>
    <w:rsid w:val="00A228F1"/>
    <w:rsid w:val="00A2314A"/>
    <w:rsid w:val="00A23344"/>
    <w:rsid w:val="00A234FC"/>
    <w:rsid w:val="00A235EA"/>
    <w:rsid w:val="00A23CFF"/>
    <w:rsid w:val="00A23DA7"/>
    <w:rsid w:val="00A2423F"/>
    <w:rsid w:val="00A24539"/>
    <w:rsid w:val="00A24597"/>
    <w:rsid w:val="00A24793"/>
    <w:rsid w:val="00A24A4D"/>
    <w:rsid w:val="00A254B9"/>
    <w:rsid w:val="00A254D9"/>
    <w:rsid w:val="00A26954"/>
    <w:rsid w:val="00A27027"/>
    <w:rsid w:val="00A270B9"/>
    <w:rsid w:val="00A271C4"/>
    <w:rsid w:val="00A273CB"/>
    <w:rsid w:val="00A275D2"/>
    <w:rsid w:val="00A2760A"/>
    <w:rsid w:val="00A2777C"/>
    <w:rsid w:val="00A27814"/>
    <w:rsid w:val="00A27BF5"/>
    <w:rsid w:val="00A27C63"/>
    <w:rsid w:val="00A305BF"/>
    <w:rsid w:val="00A308B7"/>
    <w:rsid w:val="00A30F42"/>
    <w:rsid w:val="00A31055"/>
    <w:rsid w:val="00A3109E"/>
    <w:rsid w:val="00A3180D"/>
    <w:rsid w:val="00A3187B"/>
    <w:rsid w:val="00A31BCF"/>
    <w:rsid w:val="00A323D5"/>
    <w:rsid w:val="00A324DF"/>
    <w:rsid w:val="00A325F9"/>
    <w:rsid w:val="00A330EF"/>
    <w:rsid w:val="00A33198"/>
    <w:rsid w:val="00A33712"/>
    <w:rsid w:val="00A33B03"/>
    <w:rsid w:val="00A33FED"/>
    <w:rsid w:val="00A34290"/>
    <w:rsid w:val="00A3519F"/>
    <w:rsid w:val="00A351EF"/>
    <w:rsid w:val="00A35301"/>
    <w:rsid w:val="00A35B99"/>
    <w:rsid w:val="00A35BF3"/>
    <w:rsid w:val="00A35CEE"/>
    <w:rsid w:val="00A35DFC"/>
    <w:rsid w:val="00A36611"/>
    <w:rsid w:val="00A36773"/>
    <w:rsid w:val="00A36C5C"/>
    <w:rsid w:val="00A36D5D"/>
    <w:rsid w:val="00A3702D"/>
    <w:rsid w:val="00A37136"/>
    <w:rsid w:val="00A37349"/>
    <w:rsid w:val="00A376DB"/>
    <w:rsid w:val="00A37A35"/>
    <w:rsid w:val="00A37FD4"/>
    <w:rsid w:val="00A40023"/>
    <w:rsid w:val="00A400A7"/>
    <w:rsid w:val="00A40108"/>
    <w:rsid w:val="00A404C0"/>
    <w:rsid w:val="00A405F2"/>
    <w:rsid w:val="00A40E8A"/>
    <w:rsid w:val="00A4134B"/>
    <w:rsid w:val="00A4162A"/>
    <w:rsid w:val="00A41A75"/>
    <w:rsid w:val="00A41DB6"/>
    <w:rsid w:val="00A42085"/>
    <w:rsid w:val="00A42629"/>
    <w:rsid w:val="00A427F4"/>
    <w:rsid w:val="00A42BB5"/>
    <w:rsid w:val="00A42C49"/>
    <w:rsid w:val="00A42E2E"/>
    <w:rsid w:val="00A4320E"/>
    <w:rsid w:val="00A438FB"/>
    <w:rsid w:val="00A43B76"/>
    <w:rsid w:val="00A44499"/>
    <w:rsid w:val="00A4457D"/>
    <w:rsid w:val="00A44A28"/>
    <w:rsid w:val="00A44F4D"/>
    <w:rsid w:val="00A4517F"/>
    <w:rsid w:val="00A46018"/>
    <w:rsid w:val="00A46077"/>
    <w:rsid w:val="00A460DA"/>
    <w:rsid w:val="00A46147"/>
    <w:rsid w:val="00A46459"/>
    <w:rsid w:val="00A4689A"/>
    <w:rsid w:val="00A47149"/>
    <w:rsid w:val="00A47220"/>
    <w:rsid w:val="00A478AF"/>
    <w:rsid w:val="00A478BC"/>
    <w:rsid w:val="00A47A41"/>
    <w:rsid w:val="00A47DFA"/>
    <w:rsid w:val="00A503A7"/>
    <w:rsid w:val="00A51CC6"/>
    <w:rsid w:val="00A51E23"/>
    <w:rsid w:val="00A51EC3"/>
    <w:rsid w:val="00A52002"/>
    <w:rsid w:val="00A521B2"/>
    <w:rsid w:val="00A521DD"/>
    <w:rsid w:val="00A522D2"/>
    <w:rsid w:val="00A52356"/>
    <w:rsid w:val="00A52575"/>
    <w:rsid w:val="00A526B7"/>
    <w:rsid w:val="00A53225"/>
    <w:rsid w:val="00A5325B"/>
    <w:rsid w:val="00A532C9"/>
    <w:rsid w:val="00A5348D"/>
    <w:rsid w:val="00A534DF"/>
    <w:rsid w:val="00A53650"/>
    <w:rsid w:val="00A536B1"/>
    <w:rsid w:val="00A5383F"/>
    <w:rsid w:val="00A53AC3"/>
    <w:rsid w:val="00A53B5C"/>
    <w:rsid w:val="00A53B96"/>
    <w:rsid w:val="00A53CDF"/>
    <w:rsid w:val="00A545A4"/>
    <w:rsid w:val="00A548EA"/>
    <w:rsid w:val="00A54922"/>
    <w:rsid w:val="00A54B5E"/>
    <w:rsid w:val="00A54DF6"/>
    <w:rsid w:val="00A54E51"/>
    <w:rsid w:val="00A54E7A"/>
    <w:rsid w:val="00A550B1"/>
    <w:rsid w:val="00A552BC"/>
    <w:rsid w:val="00A55820"/>
    <w:rsid w:val="00A558AF"/>
    <w:rsid w:val="00A569A7"/>
    <w:rsid w:val="00A56A32"/>
    <w:rsid w:val="00A56EBB"/>
    <w:rsid w:val="00A5713E"/>
    <w:rsid w:val="00A577F1"/>
    <w:rsid w:val="00A57D89"/>
    <w:rsid w:val="00A6007E"/>
    <w:rsid w:val="00A603C5"/>
    <w:rsid w:val="00A604C0"/>
    <w:rsid w:val="00A60623"/>
    <w:rsid w:val="00A60CEC"/>
    <w:rsid w:val="00A610D1"/>
    <w:rsid w:val="00A612AE"/>
    <w:rsid w:val="00A619C3"/>
    <w:rsid w:val="00A61B31"/>
    <w:rsid w:val="00A61E9D"/>
    <w:rsid w:val="00A61EB0"/>
    <w:rsid w:val="00A62022"/>
    <w:rsid w:val="00A6209F"/>
    <w:rsid w:val="00A62482"/>
    <w:rsid w:val="00A62E55"/>
    <w:rsid w:val="00A62E78"/>
    <w:rsid w:val="00A630A2"/>
    <w:rsid w:val="00A63450"/>
    <w:rsid w:val="00A635B5"/>
    <w:rsid w:val="00A636A7"/>
    <w:rsid w:val="00A63B29"/>
    <w:rsid w:val="00A63E46"/>
    <w:rsid w:val="00A641E4"/>
    <w:rsid w:val="00A6433B"/>
    <w:rsid w:val="00A648E1"/>
    <w:rsid w:val="00A64E0F"/>
    <w:rsid w:val="00A65A1F"/>
    <w:rsid w:val="00A66612"/>
    <w:rsid w:val="00A67013"/>
    <w:rsid w:val="00A6735C"/>
    <w:rsid w:val="00A6763A"/>
    <w:rsid w:val="00A67666"/>
    <w:rsid w:val="00A67A86"/>
    <w:rsid w:val="00A67FEF"/>
    <w:rsid w:val="00A70449"/>
    <w:rsid w:val="00A70730"/>
    <w:rsid w:val="00A7092B"/>
    <w:rsid w:val="00A70DCD"/>
    <w:rsid w:val="00A710F4"/>
    <w:rsid w:val="00A712F3"/>
    <w:rsid w:val="00A71413"/>
    <w:rsid w:val="00A715F9"/>
    <w:rsid w:val="00A71EF4"/>
    <w:rsid w:val="00A71F73"/>
    <w:rsid w:val="00A7247D"/>
    <w:rsid w:val="00A727B2"/>
    <w:rsid w:val="00A72A90"/>
    <w:rsid w:val="00A72BEF"/>
    <w:rsid w:val="00A7382F"/>
    <w:rsid w:val="00A73DBF"/>
    <w:rsid w:val="00A73ED6"/>
    <w:rsid w:val="00A74172"/>
    <w:rsid w:val="00A744E6"/>
    <w:rsid w:val="00A74C0E"/>
    <w:rsid w:val="00A74C9C"/>
    <w:rsid w:val="00A75027"/>
    <w:rsid w:val="00A7504E"/>
    <w:rsid w:val="00A75083"/>
    <w:rsid w:val="00A75104"/>
    <w:rsid w:val="00A751B8"/>
    <w:rsid w:val="00A75216"/>
    <w:rsid w:val="00A75425"/>
    <w:rsid w:val="00A758EC"/>
    <w:rsid w:val="00A75942"/>
    <w:rsid w:val="00A75E64"/>
    <w:rsid w:val="00A75F37"/>
    <w:rsid w:val="00A761D6"/>
    <w:rsid w:val="00A76569"/>
    <w:rsid w:val="00A767F7"/>
    <w:rsid w:val="00A77049"/>
    <w:rsid w:val="00A77641"/>
    <w:rsid w:val="00A77FEE"/>
    <w:rsid w:val="00A803F6"/>
    <w:rsid w:val="00A80718"/>
    <w:rsid w:val="00A80778"/>
    <w:rsid w:val="00A80ACC"/>
    <w:rsid w:val="00A80E96"/>
    <w:rsid w:val="00A81052"/>
    <w:rsid w:val="00A819BE"/>
    <w:rsid w:val="00A81C17"/>
    <w:rsid w:val="00A825AD"/>
    <w:rsid w:val="00A826F5"/>
    <w:rsid w:val="00A831EA"/>
    <w:rsid w:val="00A8331D"/>
    <w:rsid w:val="00A83489"/>
    <w:rsid w:val="00A834F3"/>
    <w:rsid w:val="00A836E5"/>
    <w:rsid w:val="00A83C70"/>
    <w:rsid w:val="00A842B8"/>
    <w:rsid w:val="00A84317"/>
    <w:rsid w:val="00A8481D"/>
    <w:rsid w:val="00A84D18"/>
    <w:rsid w:val="00A8551A"/>
    <w:rsid w:val="00A8606E"/>
    <w:rsid w:val="00A863E7"/>
    <w:rsid w:val="00A86B3A"/>
    <w:rsid w:val="00A8738F"/>
    <w:rsid w:val="00A87AD0"/>
    <w:rsid w:val="00A87B48"/>
    <w:rsid w:val="00A90032"/>
    <w:rsid w:val="00A90730"/>
    <w:rsid w:val="00A9078E"/>
    <w:rsid w:val="00A909B9"/>
    <w:rsid w:val="00A90DD6"/>
    <w:rsid w:val="00A911BA"/>
    <w:rsid w:val="00A9136B"/>
    <w:rsid w:val="00A91690"/>
    <w:rsid w:val="00A91FFC"/>
    <w:rsid w:val="00A9248E"/>
    <w:rsid w:val="00A92936"/>
    <w:rsid w:val="00A93006"/>
    <w:rsid w:val="00A93090"/>
    <w:rsid w:val="00A9311B"/>
    <w:rsid w:val="00A935CF"/>
    <w:rsid w:val="00A937B2"/>
    <w:rsid w:val="00A938BB"/>
    <w:rsid w:val="00A939EA"/>
    <w:rsid w:val="00A93A74"/>
    <w:rsid w:val="00A93CCC"/>
    <w:rsid w:val="00A93CEB"/>
    <w:rsid w:val="00A93D15"/>
    <w:rsid w:val="00A93FD2"/>
    <w:rsid w:val="00A94434"/>
    <w:rsid w:val="00A9451A"/>
    <w:rsid w:val="00A946FD"/>
    <w:rsid w:val="00A9474C"/>
    <w:rsid w:val="00A947B6"/>
    <w:rsid w:val="00A94861"/>
    <w:rsid w:val="00A94A51"/>
    <w:rsid w:val="00A94ABB"/>
    <w:rsid w:val="00A94C4C"/>
    <w:rsid w:val="00A94E83"/>
    <w:rsid w:val="00A94F05"/>
    <w:rsid w:val="00A95236"/>
    <w:rsid w:val="00A9534A"/>
    <w:rsid w:val="00A9537C"/>
    <w:rsid w:val="00A95C38"/>
    <w:rsid w:val="00A95E6C"/>
    <w:rsid w:val="00A96107"/>
    <w:rsid w:val="00A96326"/>
    <w:rsid w:val="00A96512"/>
    <w:rsid w:val="00A9671F"/>
    <w:rsid w:val="00A96733"/>
    <w:rsid w:val="00A96B84"/>
    <w:rsid w:val="00A96BAC"/>
    <w:rsid w:val="00A97150"/>
    <w:rsid w:val="00A976FD"/>
    <w:rsid w:val="00A9773D"/>
    <w:rsid w:val="00A97BD7"/>
    <w:rsid w:val="00AA08B4"/>
    <w:rsid w:val="00AA09F3"/>
    <w:rsid w:val="00AA0FEC"/>
    <w:rsid w:val="00AA10BC"/>
    <w:rsid w:val="00AA1310"/>
    <w:rsid w:val="00AA159F"/>
    <w:rsid w:val="00AA1804"/>
    <w:rsid w:val="00AA1A59"/>
    <w:rsid w:val="00AA22EF"/>
    <w:rsid w:val="00AA28BB"/>
    <w:rsid w:val="00AA2C77"/>
    <w:rsid w:val="00AA2D54"/>
    <w:rsid w:val="00AA2EB2"/>
    <w:rsid w:val="00AA302C"/>
    <w:rsid w:val="00AA3111"/>
    <w:rsid w:val="00AA3BFD"/>
    <w:rsid w:val="00AA3DEF"/>
    <w:rsid w:val="00AA460F"/>
    <w:rsid w:val="00AA4A86"/>
    <w:rsid w:val="00AA4AAB"/>
    <w:rsid w:val="00AA4AB6"/>
    <w:rsid w:val="00AA5404"/>
    <w:rsid w:val="00AA5604"/>
    <w:rsid w:val="00AA67CD"/>
    <w:rsid w:val="00AA6FB2"/>
    <w:rsid w:val="00AA7180"/>
    <w:rsid w:val="00AA71E7"/>
    <w:rsid w:val="00AA77CD"/>
    <w:rsid w:val="00AA7C93"/>
    <w:rsid w:val="00AA7E53"/>
    <w:rsid w:val="00AA7F53"/>
    <w:rsid w:val="00AB05A8"/>
    <w:rsid w:val="00AB05F8"/>
    <w:rsid w:val="00AB09F9"/>
    <w:rsid w:val="00AB0A03"/>
    <w:rsid w:val="00AB0C6D"/>
    <w:rsid w:val="00AB0D94"/>
    <w:rsid w:val="00AB11CC"/>
    <w:rsid w:val="00AB14E7"/>
    <w:rsid w:val="00AB1710"/>
    <w:rsid w:val="00AB1ABC"/>
    <w:rsid w:val="00AB1ACF"/>
    <w:rsid w:val="00AB1ECE"/>
    <w:rsid w:val="00AB1FEB"/>
    <w:rsid w:val="00AB2760"/>
    <w:rsid w:val="00AB2C61"/>
    <w:rsid w:val="00AB2D36"/>
    <w:rsid w:val="00AB36CD"/>
    <w:rsid w:val="00AB395A"/>
    <w:rsid w:val="00AB40A2"/>
    <w:rsid w:val="00AB40B6"/>
    <w:rsid w:val="00AB438C"/>
    <w:rsid w:val="00AB4592"/>
    <w:rsid w:val="00AB4724"/>
    <w:rsid w:val="00AB5085"/>
    <w:rsid w:val="00AB55A8"/>
    <w:rsid w:val="00AB5D5B"/>
    <w:rsid w:val="00AB6068"/>
    <w:rsid w:val="00AB620E"/>
    <w:rsid w:val="00AB6487"/>
    <w:rsid w:val="00AB65F3"/>
    <w:rsid w:val="00AB66D0"/>
    <w:rsid w:val="00AB751F"/>
    <w:rsid w:val="00AB796E"/>
    <w:rsid w:val="00AB7F43"/>
    <w:rsid w:val="00AC02F5"/>
    <w:rsid w:val="00AC060E"/>
    <w:rsid w:val="00AC06AF"/>
    <w:rsid w:val="00AC0717"/>
    <w:rsid w:val="00AC09EF"/>
    <w:rsid w:val="00AC183A"/>
    <w:rsid w:val="00AC19E2"/>
    <w:rsid w:val="00AC1C45"/>
    <w:rsid w:val="00AC2030"/>
    <w:rsid w:val="00AC238F"/>
    <w:rsid w:val="00AC2671"/>
    <w:rsid w:val="00AC27D7"/>
    <w:rsid w:val="00AC2D6A"/>
    <w:rsid w:val="00AC2E6A"/>
    <w:rsid w:val="00AC319F"/>
    <w:rsid w:val="00AC372D"/>
    <w:rsid w:val="00AC399D"/>
    <w:rsid w:val="00AC39C8"/>
    <w:rsid w:val="00AC3B1F"/>
    <w:rsid w:val="00AC3D07"/>
    <w:rsid w:val="00AC448A"/>
    <w:rsid w:val="00AC449D"/>
    <w:rsid w:val="00AC460B"/>
    <w:rsid w:val="00AC469E"/>
    <w:rsid w:val="00AC4827"/>
    <w:rsid w:val="00AC485B"/>
    <w:rsid w:val="00AC4B72"/>
    <w:rsid w:val="00AC4D34"/>
    <w:rsid w:val="00AC4D95"/>
    <w:rsid w:val="00AC5251"/>
    <w:rsid w:val="00AC5265"/>
    <w:rsid w:val="00AC5402"/>
    <w:rsid w:val="00AC54E2"/>
    <w:rsid w:val="00AC562C"/>
    <w:rsid w:val="00AC5786"/>
    <w:rsid w:val="00AC6078"/>
    <w:rsid w:val="00AC6128"/>
    <w:rsid w:val="00AC645E"/>
    <w:rsid w:val="00AC65F0"/>
    <w:rsid w:val="00AC6610"/>
    <w:rsid w:val="00AC71E5"/>
    <w:rsid w:val="00AC76F3"/>
    <w:rsid w:val="00AC7C19"/>
    <w:rsid w:val="00AD00FC"/>
    <w:rsid w:val="00AD02A9"/>
    <w:rsid w:val="00AD0843"/>
    <w:rsid w:val="00AD0C04"/>
    <w:rsid w:val="00AD0C53"/>
    <w:rsid w:val="00AD0CB5"/>
    <w:rsid w:val="00AD0DAB"/>
    <w:rsid w:val="00AD1678"/>
    <w:rsid w:val="00AD1ADB"/>
    <w:rsid w:val="00AD1CAF"/>
    <w:rsid w:val="00AD206B"/>
    <w:rsid w:val="00AD2346"/>
    <w:rsid w:val="00AD23E3"/>
    <w:rsid w:val="00AD2758"/>
    <w:rsid w:val="00AD2A84"/>
    <w:rsid w:val="00AD2B68"/>
    <w:rsid w:val="00AD2D2E"/>
    <w:rsid w:val="00AD2F44"/>
    <w:rsid w:val="00AD3181"/>
    <w:rsid w:val="00AD324E"/>
    <w:rsid w:val="00AD3966"/>
    <w:rsid w:val="00AD3A53"/>
    <w:rsid w:val="00AD43FB"/>
    <w:rsid w:val="00AD462B"/>
    <w:rsid w:val="00AD4A67"/>
    <w:rsid w:val="00AD4BA6"/>
    <w:rsid w:val="00AD567C"/>
    <w:rsid w:val="00AD5D48"/>
    <w:rsid w:val="00AD5E91"/>
    <w:rsid w:val="00AD6067"/>
    <w:rsid w:val="00AD6158"/>
    <w:rsid w:val="00AD69D1"/>
    <w:rsid w:val="00AD75C5"/>
    <w:rsid w:val="00AD7E8C"/>
    <w:rsid w:val="00AD7E9E"/>
    <w:rsid w:val="00AE029A"/>
    <w:rsid w:val="00AE03CB"/>
    <w:rsid w:val="00AE0925"/>
    <w:rsid w:val="00AE0B48"/>
    <w:rsid w:val="00AE1012"/>
    <w:rsid w:val="00AE1430"/>
    <w:rsid w:val="00AE1642"/>
    <w:rsid w:val="00AE1702"/>
    <w:rsid w:val="00AE1F3C"/>
    <w:rsid w:val="00AE1F83"/>
    <w:rsid w:val="00AE2449"/>
    <w:rsid w:val="00AE25A7"/>
    <w:rsid w:val="00AE2785"/>
    <w:rsid w:val="00AE288E"/>
    <w:rsid w:val="00AE2EA0"/>
    <w:rsid w:val="00AE2F58"/>
    <w:rsid w:val="00AE3262"/>
    <w:rsid w:val="00AE357D"/>
    <w:rsid w:val="00AE3638"/>
    <w:rsid w:val="00AE392E"/>
    <w:rsid w:val="00AE3CE8"/>
    <w:rsid w:val="00AE3DB7"/>
    <w:rsid w:val="00AE3F5B"/>
    <w:rsid w:val="00AE3FA3"/>
    <w:rsid w:val="00AE40A2"/>
    <w:rsid w:val="00AE4411"/>
    <w:rsid w:val="00AE46F9"/>
    <w:rsid w:val="00AE4873"/>
    <w:rsid w:val="00AE4BE2"/>
    <w:rsid w:val="00AE50C6"/>
    <w:rsid w:val="00AE515E"/>
    <w:rsid w:val="00AE51CC"/>
    <w:rsid w:val="00AE55B1"/>
    <w:rsid w:val="00AE55FD"/>
    <w:rsid w:val="00AE5701"/>
    <w:rsid w:val="00AE573C"/>
    <w:rsid w:val="00AE595B"/>
    <w:rsid w:val="00AE61DC"/>
    <w:rsid w:val="00AE62E4"/>
    <w:rsid w:val="00AE6337"/>
    <w:rsid w:val="00AE63EB"/>
    <w:rsid w:val="00AE646F"/>
    <w:rsid w:val="00AE670A"/>
    <w:rsid w:val="00AE6F1E"/>
    <w:rsid w:val="00AE72BC"/>
    <w:rsid w:val="00AE74EC"/>
    <w:rsid w:val="00AE7871"/>
    <w:rsid w:val="00AE797C"/>
    <w:rsid w:val="00AE7A98"/>
    <w:rsid w:val="00AE7D84"/>
    <w:rsid w:val="00AF04C1"/>
    <w:rsid w:val="00AF06A0"/>
    <w:rsid w:val="00AF121E"/>
    <w:rsid w:val="00AF1685"/>
    <w:rsid w:val="00AF1A9C"/>
    <w:rsid w:val="00AF1D9B"/>
    <w:rsid w:val="00AF1FB6"/>
    <w:rsid w:val="00AF207D"/>
    <w:rsid w:val="00AF2931"/>
    <w:rsid w:val="00AF2ABA"/>
    <w:rsid w:val="00AF2B1A"/>
    <w:rsid w:val="00AF2E6F"/>
    <w:rsid w:val="00AF2F6E"/>
    <w:rsid w:val="00AF36E9"/>
    <w:rsid w:val="00AF3F66"/>
    <w:rsid w:val="00AF44B2"/>
    <w:rsid w:val="00AF461D"/>
    <w:rsid w:val="00AF47B3"/>
    <w:rsid w:val="00AF491F"/>
    <w:rsid w:val="00AF4ACC"/>
    <w:rsid w:val="00AF4E63"/>
    <w:rsid w:val="00AF5063"/>
    <w:rsid w:val="00AF5122"/>
    <w:rsid w:val="00AF52A7"/>
    <w:rsid w:val="00AF554D"/>
    <w:rsid w:val="00AF5CED"/>
    <w:rsid w:val="00AF5E27"/>
    <w:rsid w:val="00AF682B"/>
    <w:rsid w:val="00AF6E1F"/>
    <w:rsid w:val="00AF6FF4"/>
    <w:rsid w:val="00AF7111"/>
    <w:rsid w:val="00AF7E55"/>
    <w:rsid w:val="00B000A2"/>
    <w:rsid w:val="00B00391"/>
    <w:rsid w:val="00B00599"/>
    <w:rsid w:val="00B00B26"/>
    <w:rsid w:val="00B00E48"/>
    <w:rsid w:val="00B00FED"/>
    <w:rsid w:val="00B0114C"/>
    <w:rsid w:val="00B01337"/>
    <w:rsid w:val="00B015B5"/>
    <w:rsid w:val="00B01855"/>
    <w:rsid w:val="00B0195D"/>
    <w:rsid w:val="00B01AB8"/>
    <w:rsid w:val="00B01D5A"/>
    <w:rsid w:val="00B01DF8"/>
    <w:rsid w:val="00B02273"/>
    <w:rsid w:val="00B022C5"/>
    <w:rsid w:val="00B02985"/>
    <w:rsid w:val="00B02DDA"/>
    <w:rsid w:val="00B02FB7"/>
    <w:rsid w:val="00B03699"/>
    <w:rsid w:val="00B03FEA"/>
    <w:rsid w:val="00B040FC"/>
    <w:rsid w:val="00B04766"/>
    <w:rsid w:val="00B04875"/>
    <w:rsid w:val="00B055BB"/>
    <w:rsid w:val="00B057AD"/>
    <w:rsid w:val="00B059A3"/>
    <w:rsid w:val="00B05A03"/>
    <w:rsid w:val="00B05BB6"/>
    <w:rsid w:val="00B0624D"/>
    <w:rsid w:val="00B06C47"/>
    <w:rsid w:val="00B06FC9"/>
    <w:rsid w:val="00B07651"/>
    <w:rsid w:val="00B07B18"/>
    <w:rsid w:val="00B07D4A"/>
    <w:rsid w:val="00B10358"/>
    <w:rsid w:val="00B10496"/>
    <w:rsid w:val="00B105FD"/>
    <w:rsid w:val="00B10755"/>
    <w:rsid w:val="00B110B5"/>
    <w:rsid w:val="00B11163"/>
    <w:rsid w:val="00B111BF"/>
    <w:rsid w:val="00B118C8"/>
    <w:rsid w:val="00B11A7C"/>
    <w:rsid w:val="00B120F5"/>
    <w:rsid w:val="00B12370"/>
    <w:rsid w:val="00B127FD"/>
    <w:rsid w:val="00B12AF2"/>
    <w:rsid w:val="00B12CF7"/>
    <w:rsid w:val="00B136BF"/>
    <w:rsid w:val="00B13D4C"/>
    <w:rsid w:val="00B13E7F"/>
    <w:rsid w:val="00B13EE2"/>
    <w:rsid w:val="00B1411E"/>
    <w:rsid w:val="00B1444C"/>
    <w:rsid w:val="00B14612"/>
    <w:rsid w:val="00B1466E"/>
    <w:rsid w:val="00B1526E"/>
    <w:rsid w:val="00B1598B"/>
    <w:rsid w:val="00B15F74"/>
    <w:rsid w:val="00B1650B"/>
    <w:rsid w:val="00B16AAD"/>
    <w:rsid w:val="00B172BC"/>
    <w:rsid w:val="00B1750E"/>
    <w:rsid w:val="00B17649"/>
    <w:rsid w:val="00B176D0"/>
    <w:rsid w:val="00B17B30"/>
    <w:rsid w:val="00B17B93"/>
    <w:rsid w:val="00B17EEE"/>
    <w:rsid w:val="00B206FD"/>
    <w:rsid w:val="00B2090B"/>
    <w:rsid w:val="00B209F6"/>
    <w:rsid w:val="00B20D97"/>
    <w:rsid w:val="00B20EC1"/>
    <w:rsid w:val="00B214E5"/>
    <w:rsid w:val="00B21A3C"/>
    <w:rsid w:val="00B222C9"/>
    <w:rsid w:val="00B2270F"/>
    <w:rsid w:val="00B22740"/>
    <w:rsid w:val="00B232D8"/>
    <w:rsid w:val="00B233AC"/>
    <w:rsid w:val="00B23496"/>
    <w:rsid w:val="00B23940"/>
    <w:rsid w:val="00B23AED"/>
    <w:rsid w:val="00B241EE"/>
    <w:rsid w:val="00B24574"/>
    <w:rsid w:val="00B246C3"/>
    <w:rsid w:val="00B24941"/>
    <w:rsid w:val="00B24B74"/>
    <w:rsid w:val="00B25033"/>
    <w:rsid w:val="00B2522A"/>
    <w:rsid w:val="00B2579E"/>
    <w:rsid w:val="00B258B3"/>
    <w:rsid w:val="00B25A65"/>
    <w:rsid w:val="00B25C5F"/>
    <w:rsid w:val="00B25DD6"/>
    <w:rsid w:val="00B26025"/>
    <w:rsid w:val="00B26303"/>
    <w:rsid w:val="00B266D1"/>
    <w:rsid w:val="00B266FE"/>
    <w:rsid w:val="00B26767"/>
    <w:rsid w:val="00B2677C"/>
    <w:rsid w:val="00B26B3A"/>
    <w:rsid w:val="00B26C0A"/>
    <w:rsid w:val="00B26F8E"/>
    <w:rsid w:val="00B278B9"/>
    <w:rsid w:val="00B27EE6"/>
    <w:rsid w:val="00B30001"/>
    <w:rsid w:val="00B30317"/>
    <w:rsid w:val="00B3094F"/>
    <w:rsid w:val="00B318BA"/>
    <w:rsid w:val="00B31D63"/>
    <w:rsid w:val="00B3207A"/>
    <w:rsid w:val="00B326C4"/>
    <w:rsid w:val="00B32707"/>
    <w:rsid w:val="00B32980"/>
    <w:rsid w:val="00B32B27"/>
    <w:rsid w:val="00B32E59"/>
    <w:rsid w:val="00B33082"/>
    <w:rsid w:val="00B33957"/>
    <w:rsid w:val="00B33D94"/>
    <w:rsid w:val="00B33FB7"/>
    <w:rsid w:val="00B345F5"/>
    <w:rsid w:val="00B34640"/>
    <w:rsid w:val="00B34E38"/>
    <w:rsid w:val="00B34E75"/>
    <w:rsid w:val="00B35426"/>
    <w:rsid w:val="00B3561C"/>
    <w:rsid w:val="00B35A51"/>
    <w:rsid w:val="00B35A83"/>
    <w:rsid w:val="00B35F6D"/>
    <w:rsid w:val="00B3623E"/>
    <w:rsid w:val="00B364A1"/>
    <w:rsid w:val="00B36B98"/>
    <w:rsid w:val="00B37183"/>
    <w:rsid w:val="00B37427"/>
    <w:rsid w:val="00B375A8"/>
    <w:rsid w:val="00B3768B"/>
    <w:rsid w:val="00B37800"/>
    <w:rsid w:val="00B37EA4"/>
    <w:rsid w:val="00B401EB"/>
    <w:rsid w:val="00B40451"/>
    <w:rsid w:val="00B4049A"/>
    <w:rsid w:val="00B4058E"/>
    <w:rsid w:val="00B406C3"/>
    <w:rsid w:val="00B406D2"/>
    <w:rsid w:val="00B40CD2"/>
    <w:rsid w:val="00B40CD8"/>
    <w:rsid w:val="00B41498"/>
    <w:rsid w:val="00B414D2"/>
    <w:rsid w:val="00B41671"/>
    <w:rsid w:val="00B41889"/>
    <w:rsid w:val="00B41904"/>
    <w:rsid w:val="00B41AD8"/>
    <w:rsid w:val="00B41F13"/>
    <w:rsid w:val="00B4238E"/>
    <w:rsid w:val="00B4287B"/>
    <w:rsid w:val="00B428C2"/>
    <w:rsid w:val="00B43D59"/>
    <w:rsid w:val="00B4406E"/>
    <w:rsid w:val="00B440BB"/>
    <w:rsid w:val="00B44332"/>
    <w:rsid w:val="00B44550"/>
    <w:rsid w:val="00B4471F"/>
    <w:rsid w:val="00B449BF"/>
    <w:rsid w:val="00B44B3F"/>
    <w:rsid w:val="00B44DCE"/>
    <w:rsid w:val="00B45505"/>
    <w:rsid w:val="00B4576F"/>
    <w:rsid w:val="00B45ADE"/>
    <w:rsid w:val="00B46925"/>
    <w:rsid w:val="00B46A59"/>
    <w:rsid w:val="00B46A82"/>
    <w:rsid w:val="00B47056"/>
    <w:rsid w:val="00B471C6"/>
    <w:rsid w:val="00B47895"/>
    <w:rsid w:val="00B506C3"/>
    <w:rsid w:val="00B513B4"/>
    <w:rsid w:val="00B514E1"/>
    <w:rsid w:val="00B51831"/>
    <w:rsid w:val="00B51C28"/>
    <w:rsid w:val="00B51D20"/>
    <w:rsid w:val="00B51FF8"/>
    <w:rsid w:val="00B523F2"/>
    <w:rsid w:val="00B52A2B"/>
    <w:rsid w:val="00B52AA3"/>
    <w:rsid w:val="00B52C07"/>
    <w:rsid w:val="00B52C39"/>
    <w:rsid w:val="00B52D6E"/>
    <w:rsid w:val="00B5310F"/>
    <w:rsid w:val="00B5455C"/>
    <w:rsid w:val="00B54BDF"/>
    <w:rsid w:val="00B54C65"/>
    <w:rsid w:val="00B54E44"/>
    <w:rsid w:val="00B54E8D"/>
    <w:rsid w:val="00B5525F"/>
    <w:rsid w:val="00B55554"/>
    <w:rsid w:val="00B55A44"/>
    <w:rsid w:val="00B55E3E"/>
    <w:rsid w:val="00B55F34"/>
    <w:rsid w:val="00B56044"/>
    <w:rsid w:val="00B562D4"/>
    <w:rsid w:val="00B562F9"/>
    <w:rsid w:val="00B564FD"/>
    <w:rsid w:val="00B56916"/>
    <w:rsid w:val="00B56D5F"/>
    <w:rsid w:val="00B56DCD"/>
    <w:rsid w:val="00B56E2E"/>
    <w:rsid w:val="00B56F5B"/>
    <w:rsid w:val="00B572CE"/>
    <w:rsid w:val="00B57785"/>
    <w:rsid w:val="00B577BB"/>
    <w:rsid w:val="00B57B62"/>
    <w:rsid w:val="00B57CF2"/>
    <w:rsid w:val="00B60255"/>
    <w:rsid w:val="00B60368"/>
    <w:rsid w:val="00B60965"/>
    <w:rsid w:val="00B60BA7"/>
    <w:rsid w:val="00B60C91"/>
    <w:rsid w:val="00B610B8"/>
    <w:rsid w:val="00B61127"/>
    <w:rsid w:val="00B615A8"/>
    <w:rsid w:val="00B615FA"/>
    <w:rsid w:val="00B61701"/>
    <w:rsid w:val="00B61D31"/>
    <w:rsid w:val="00B62781"/>
    <w:rsid w:val="00B62EDB"/>
    <w:rsid w:val="00B62F33"/>
    <w:rsid w:val="00B62F57"/>
    <w:rsid w:val="00B63130"/>
    <w:rsid w:val="00B632F9"/>
    <w:rsid w:val="00B6335A"/>
    <w:rsid w:val="00B63939"/>
    <w:rsid w:val="00B63FF9"/>
    <w:rsid w:val="00B645C1"/>
    <w:rsid w:val="00B64E87"/>
    <w:rsid w:val="00B651E2"/>
    <w:rsid w:val="00B652DB"/>
    <w:rsid w:val="00B653E0"/>
    <w:rsid w:val="00B654F7"/>
    <w:rsid w:val="00B65590"/>
    <w:rsid w:val="00B65BC3"/>
    <w:rsid w:val="00B65CA0"/>
    <w:rsid w:val="00B66061"/>
    <w:rsid w:val="00B66129"/>
    <w:rsid w:val="00B66604"/>
    <w:rsid w:val="00B66605"/>
    <w:rsid w:val="00B6694C"/>
    <w:rsid w:val="00B671CB"/>
    <w:rsid w:val="00B6726B"/>
    <w:rsid w:val="00B672FC"/>
    <w:rsid w:val="00B67324"/>
    <w:rsid w:val="00B67496"/>
    <w:rsid w:val="00B678A4"/>
    <w:rsid w:val="00B67C08"/>
    <w:rsid w:val="00B67C79"/>
    <w:rsid w:val="00B67F7E"/>
    <w:rsid w:val="00B700DA"/>
    <w:rsid w:val="00B70BB1"/>
    <w:rsid w:val="00B70D2F"/>
    <w:rsid w:val="00B71067"/>
    <w:rsid w:val="00B711EC"/>
    <w:rsid w:val="00B71DFB"/>
    <w:rsid w:val="00B720B8"/>
    <w:rsid w:val="00B7226C"/>
    <w:rsid w:val="00B724F4"/>
    <w:rsid w:val="00B72B88"/>
    <w:rsid w:val="00B7305F"/>
    <w:rsid w:val="00B73488"/>
    <w:rsid w:val="00B73AA2"/>
    <w:rsid w:val="00B73CF7"/>
    <w:rsid w:val="00B73FF4"/>
    <w:rsid w:val="00B74496"/>
    <w:rsid w:val="00B7461B"/>
    <w:rsid w:val="00B74B7D"/>
    <w:rsid w:val="00B74ED2"/>
    <w:rsid w:val="00B74EE3"/>
    <w:rsid w:val="00B74F4A"/>
    <w:rsid w:val="00B75281"/>
    <w:rsid w:val="00B75443"/>
    <w:rsid w:val="00B75A43"/>
    <w:rsid w:val="00B75CF7"/>
    <w:rsid w:val="00B76292"/>
    <w:rsid w:val="00B7643D"/>
    <w:rsid w:val="00B769AF"/>
    <w:rsid w:val="00B76CCF"/>
    <w:rsid w:val="00B76D72"/>
    <w:rsid w:val="00B76F1E"/>
    <w:rsid w:val="00B77147"/>
    <w:rsid w:val="00B77A5B"/>
    <w:rsid w:val="00B77EB8"/>
    <w:rsid w:val="00B8000B"/>
    <w:rsid w:val="00B80192"/>
    <w:rsid w:val="00B803D9"/>
    <w:rsid w:val="00B803DD"/>
    <w:rsid w:val="00B80A8B"/>
    <w:rsid w:val="00B80D48"/>
    <w:rsid w:val="00B80F2E"/>
    <w:rsid w:val="00B813D2"/>
    <w:rsid w:val="00B8143C"/>
    <w:rsid w:val="00B8144F"/>
    <w:rsid w:val="00B81528"/>
    <w:rsid w:val="00B81642"/>
    <w:rsid w:val="00B817A7"/>
    <w:rsid w:val="00B818EA"/>
    <w:rsid w:val="00B81927"/>
    <w:rsid w:val="00B81959"/>
    <w:rsid w:val="00B81EA7"/>
    <w:rsid w:val="00B81FB9"/>
    <w:rsid w:val="00B821E1"/>
    <w:rsid w:val="00B8247A"/>
    <w:rsid w:val="00B82636"/>
    <w:rsid w:val="00B82839"/>
    <w:rsid w:val="00B82D0C"/>
    <w:rsid w:val="00B83A0A"/>
    <w:rsid w:val="00B83B75"/>
    <w:rsid w:val="00B840F0"/>
    <w:rsid w:val="00B84109"/>
    <w:rsid w:val="00B843CA"/>
    <w:rsid w:val="00B84A0F"/>
    <w:rsid w:val="00B84A41"/>
    <w:rsid w:val="00B84A44"/>
    <w:rsid w:val="00B84ADF"/>
    <w:rsid w:val="00B84FB6"/>
    <w:rsid w:val="00B84FFE"/>
    <w:rsid w:val="00B8548A"/>
    <w:rsid w:val="00B85676"/>
    <w:rsid w:val="00B857AE"/>
    <w:rsid w:val="00B85A12"/>
    <w:rsid w:val="00B85F46"/>
    <w:rsid w:val="00B863AF"/>
    <w:rsid w:val="00B8666C"/>
    <w:rsid w:val="00B86881"/>
    <w:rsid w:val="00B86BE3"/>
    <w:rsid w:val="00B86D99"/>
    <w:rsid w:val="00B86E52"/>
    <w:rsid w:val="00B8739A"/>
    <w:rsid w:val="00B87699"/>
    <w:rsid w:val="00B87D1B"/>
    <w:rsid w:val="00B901C3"/>
    <w:rsid w:val="00B90928"/>
    <w:rsid w:val="00B90948"/>
    <w:rsid w:val="00B90AD4"/>
    <w:rsid w:val="00B90CBB"/>
    <w:rsid w:val="00B90ED1"/>
    <w:rsid w:val="00B91034"/>
    <w:rsid w:val="00B910C8"/>
    <w:rsid w:val="00B911A4"/>
    <w:rsid w:val="00B911DF"/>
    <w:rsid w:val="00B91332"/>
    <w:rsid w:val="00B91361"/>
    <w:rsid w:val="00B91392"/>
    <w:rsid w:val="00B91642"/>
    <w:rsid w:val="00B91AD5"/>
    <w:rsid w:val="00B91C02"/>
    <w:rsid w:val="00B91F0F"/>
    <w:rsid w:val="00B92092"/>
    <w:rsid w:val="00B921EA"/>
    <w:rsid w:val="00B923C9"/>
    <w:rsid w:val="00B92974"/>
    <w:rsid w:val="00B92E97"/>
    <w:rsid w:val="00B9300F"/>
    <w:rsid w:val="00B932AA"/>
    <w:rsid w:val="00B938A4"/>
    <w:rsid w:val="00B93A7E"/>
    <w:rsid w:val="00B946B2"/>
    <w:rsid w:val="00B9481A"/>
    <w:rsid w:val="00B948E8"/>
    <w:rsid w:val="00B94BD0"/>
    <w:rsid w:val="00B94E27"/>
    <w:rsid w:val="00B9523F"/>
    <w:rsid w:val="00B9582A"/>
    <w:rsid w:val="00B95B23"/>
    <w:rsid w:val="00B95B74"/>
    <w:rsid w:val="00B95F2B"/>
    <w:rsid w:val="00B96253"/>
    <w:rsid w:val="00B964F3"/>
    <w:rsid w:val="00B96741"/>
    <w:rsid w:val="00B970FC"/>
    <w:rsid w:val="00B97184"/>
    <w:rsid w:val="00B97291"/>
    <w:rsid w:val="00B97750"/>
    <w:rsid w:val="00B97985"/>
    <w:rsid w:val="00B97DAD"/>
    <w:rsid w:val="00BA013D"/>
    <w:rsid w:val="00BA045F"/>
    <w:rsid w:val="00BA0687"/>
    <w:rsid w:val="00BA0A2D"/>
    <w:rsid w:val="00BA0A30"/>
    <w:rsid w:val="00BA0D0C"/>
    <w:rsid w:val="00BA0EC8"/>
    <w:rsid w:val="00BA103C"/>
    <w:rsid w:val="00BA10AE"/>
    <w:rsid w:val="00BA10DE"/>
    <w:rsid w:val="00BA11BD"/>
    <w:rsid w:val="00BA164D"/>
    <w:rsid w:val="00BA18E6"/>
    <w:rsid w:val="00BA1C36"/>
    <w:rsid w:val="00BA1DEB"/>
    <w:rsid w:val="00BA22A2"/>
    <w:rsid w:val="00BA2342"/>
    <w:rsid w:val="00BA2EFE"/>
    <w:rsid w:val="00BA2F7D"/>
    <w:rsid w:val="00BA312D"/>
    <w:rsid w:val="00BA3C62"/>
    <w:rsid w:val="00BA40EF"/>
    <w:rsid w:val="00BA4112"/>
    <w:rsid w:val="00BA4490"/>
    <w:rsid w:val="00BA450F"/>
    <w:rsid w:val="00BA4559"/>
    <w:rsid w:val="00BA49EF"/>
    <w:rsid w:val="00BA5005"/>
    <w:rsid w:val="00BA5319"/>
    <w:rsid w:val="00BA55D8"/>
    <w:rsid w:val="00BA56E5"/>
    <w:rsid w:val="00BA597F"/>
    <w:rsid w:val="00BA5AD9"/>
    <w:rsid w:val="00BA5E2A"/>
    <w:rsid w:val="00BA6899"/>
    <w:rsid w:val="00BA6941"/>
    <w:rsid w:val="00BA6D74"/>
    <w:rsid w:val="00BA71C0"/>
    <w:rsid w:val="00BA74B8"/>
    <w:rsid w:val="00BA74D5"/>
    <w:rsid w:val="00BA74DC"/>
    <w:rsid w:val="00BA7860"/>
    <w:rsid w:val="00BA7A5A"/>
    <w:rsid w:val="00BA7FBD"/>
    <w:rsid w:val="00BB04E0"/>
    <w:rsid w:val="00BB05AC"/>
    <w:rsid w:val="00BB15F0"/>
    <w:rsid w:val="00BB165E"/>
    <w:rsid w:val="00BB2647"/>
    <w:rsid w:val="00BB2730"/>
    <w:rsid w:val="00BB2DCB"/>
    <w:rsid w:val="00BB2F00"/>
    <w:rsid w:val="00BB3294"/>
    <w:rsid w:val="00BB3650"/>
    <w:rsid w:val="00BB3A4B"/>
    <w:rsid w:val="00BB3F5A"/>
    <w:rsid w:val="00BB4132"/>
    <w:rsid w:val="00BB472B"/>
    <w:rsid w:val="00BB4BA0"/>
    <w:rsid w:val="00BB4D4B"/>
    <w:rsid w:val="00BB5BAB"/>
    <w:rsid w:val="00BB6297"/>
    <w:rsid w:val="00BB6963"/>
    <w:rsid w:val="00BB6994"/>
    <w:rsid w:val="00BB6ED1"/>
    <w:rsid w:val="00BB6F50"/>
    <w:rsid w:val="00BB7363"/>
    <w:rsid w:val="00BB74BD"/>
    <w:rsid w:val="00BB7526"/>
    <w:rsid w:val="00BB7608"/>
    <w:rsid w:val="00BB7AA1"/>
    <w:rsid w:val="00BB7D4B"/>
    <w:rsid w:val="00BB7D52"/>
    <w:rsid w:val="00BB7F91"/>
    <w:rsid w:val="00BB7FB6"/>
    <w:rsid w:val="00BC0277"/>
    <w:rsid w:val="00BC02B8"/>
    <w:rsid w:val="00BC03B3"/>
    <w:rsid w:val="00BC11C9"/>
    <w:rsid w:val="00BC15DF"/>
    <w:rsid w:val="00BC1803"/>
    <w:rsid w:val="00BC20B0"/>
    <w:rsid w:val="00BC2396"/>
    <w:rsid w:val="00BC2577"/>
    <w:rsid w:val="00BC26BC"/>
    <w:rsid w:val="00BC290B"/>
    <w:rsid w:val="00BC2B31"/>
    <w:rsid w:val="00BC2C70"/>
    <w:rsid w:val="00BC2EB1"/>
    <w:rsid w:val="00BC3038"/>
    <w:rsid w:val="00BC3439"/>
    <w:rsid w:val="00BC3712"/>
    <w:rsid w:val="00BC39AC"/>
    <w:rsid w:val="00BC3C1F"/>
    <w:rsid w:val="00BC3C45"/>
    <w:rsid w:val="00BC45E4"/>
    <w:rsid w:val="00BC4981"/>
    <w:rsid w:val="00BC4AA8"/>
    <w:rsid w:val="00BC552E"/>
    <w:rsid w:val="00BC5659"/>
    <w:rsid w:val="00BC5C63"/>
    <w:rsid w:val="00BC6151"/>
    <w:rsid w:val="00BC68F5"/>
    <w:rsid w:val="00BC6A6D"/>
    <w:rsid w:val="00BC6A85"/>
    <w:rsid w:val="00BC6E6C"/>
    <w:rsid w:val="00BC7043"/>
    <w:rsid w:val="00BC7223"/>
    <w:rsid w:val="00BC7AF5"/>
    <w:rsid w:val="00BC7B4B"/>
    <w:rsid w:val="00BC7EEE"/>
    <w:rsid w:val="00BD03FF"/>
    <w:rsid w:val="00BD06F3"/>
    <w:rsid w:val="00BD0B9E"/>
    <w:rsid w:val="00BD0D68"/>
    <w:rsid w:val="00BD127C"/>
    <w:rsid w:val="00BD1678"/>
    <w:rsid w:val="00BD1D10"/>
    <w:rsid w:val="00BD2403"/>
    <w:rsid w:val="00BD29F2"/>
    <w:rsid w:val="00BD360F"/>
    <w:rsid w:val="00BD3EDA"/>
    <w:rsid w:val="00BD472A"/>
    <w:rsid w:val="00BD4EE2"/>
    <w:rsid w:val="00BD514B"/>
    <w:rsid w:val="00BD5175"/>
    <w:rsid w:val="00BD52D3"/>
    <w:rsid w:val="00BD5602"/>
    <w:rsid w:val="00BD5A01"/>
    <w:rsid w:val="00BD624C"/>
    <w:rsid w:val="00BD6297"/>
    <w:rsid w:val="00BD6419"/>
    <w:rsid w:val="00BD657F"/>
    <w:rsid w:val="00BD6C1B"/>
    <w:rsid w:val="00BD6D33"/>
    <w:rsid w:val="00BD7004"/>
    <w:rsid w:val="00BD72D0"/>
    <w:rsid w:val="00BD7492"/>
    <w:rsid w:val="00BD75A0"/>
    <w:rsid w:val="00BD76C3"/>
    <w:rsid w:val="00BD7A7A"/>
    <w:rsid w:val="00BE03A0"/>
    <w:rsid w:val="00BE12E3"/>
    <w:rsid w:val="00BE1449"/>
    <w:rsid w:val="00BE160E"/>
    <w:rsid w:val="00BE162F"/>
    <w:rsid w:val="00BE16D5"/>
    <w:rsid w:val="00BE17A0"/>
    <w:rsid w:val="00BE2318"/>
    <w:rsid w:val="00BE2B4F"/>
    <w:rsid w:val="00BE2BEC"/>
    <w:rsid w:val="00BE3038"/>
    <w:rsid w:val="00BE307F"/>
    <w:rsid w:val="00BE3149"/>
    <w:rsid w:val="00BE31D3"/>
    <w:rsid w:val="00BE3AA2"/>
    <w:rsid w:val="00BE3ACB"/>
    <w:rsid w:val="00BE44C3"/>
    <w:rsid w:val="00BE4988"/>
    <w:rsid w:val="00BE4D06"/>
    <w:rsid w:val="00BE5053"/>
    <w:rsid w:val="00BE50DB"/>
    <w:rsid w:val="00BE5127"/>
    <w:rsid w:val="00BE540A"/>
    <w:rsid w:val="00BE58EF"/>
    <w:rsid w:val="00BE5AF1"/>
    <w:rsid w:val="00BE5B60"/>
    <w:rsid w:val="00BE6061"/>
    <w:rsid w:val="00BE6574"/>
    <w:rsid w:val="00BE68A2"/>
    <w:rsid w:val="00BE6A15"/>
    <w:rsid w:val="00BE6ECB"/>
    <w:rsid w:val="00BE7283"/>
    <w:rsid w:val="00BE7690"/>
    <w:rsid w:val="00BE7D88"/>
    <w:rsid w:val="00BE7FDA"/>
    <w:rsid w:val="00BF099B"/>
    <w:rsid w:val="00BF0C49"/>
    <w:rsid w:val="00BF0EBE"/>
    <w:rsid w:val="00BF0FA3"/>
    <w:rsid w:val="00BF13B3"/>
    <w:rsid w:val="00BF1520"/>
    <w:rsid w:val="00BF1799"/>
    <w:rsid w:val="00BF1ADA"/>
    <w:rsid w:val="00BF1F19"/>
    <w:rsid w:val="00BF2077"/>
    <w:rsid w:val="00BF26F0"/>
    <w:rsid w:val="00BF27DC"/>
    <w:rsid w:val="00BF2FDE"/>
    <w:rsid w:val="00BF30A8"/>
    <w:rsid w:val="00BF356B"/>
    <w:rsid w:val="00BF381B"/>
    <w:rsid w:val="00BF3919"/>
    <w:rsid w:val="00BF3E22"/>
    <w:rsid w:val="00BF406F"/>
    <w:rsid w:val="00BF4110"/>
    <w:rsid w:val="00BF4890"/>
    <w:rsid w:val="00BF4E08"/>
    <w:rsid w:val="00BF51E7"/>
    <w:rsid w:val="00BF5543"/>
    <w:rsid w:val="00BF56BB"/>
    <w:rsid w:val="00BF5976"/>
    <w:rsid w:val="00BF5C8F"/>
    <w:rsid w:val="00BF6A19"/>
    <w:rsid w:val="00BF6B20"/>
    <w:rsid w:val="00BF6BA2"/>
    <w:rsid w:val="00BF6F42"/>
    <w:rsid w:val="00BF6F5A"/>
    <w:rsid w:val="00BF7BF3"/>
    <w:rsid w:val="00C0045E"/>
    <w:rsid w:val="00C0062A"/>
    <w:rsid w:val="00C00649"/>
    <w:rsid w:val="00C00681"/>
    <w:rsid w:val="00C006E2"/>
    <w:rsid w:val="00C00AE7"/>
    <w:rsid w:val="00C00E65"/>
    <w:rsid w:val="00C0174F"/>
    <w:rsid w:val="00C01AAB"/>
    <w:rsid w:val="00C01BD0"/>
    <w:rsid w:val="00C01CD4"/>
    <w:rsid w:val="00C021B6"/>
    <w:rsid w:val="00C02D68"/>
    <w:rsid w:val="00C02E13"/>
    <w:rsid w:val="00C02E72"/>
    <w:rsid w:val="00C03602"/>
    <w:rsid w:val="00C03619"/>
    <w:rsid w:val="00C03C98"/>
    <w:rsid w:val="00C04BBD"/>
    <w:rsid w:val="00C04F22"/>
    <w:rsid w:val="00C05213"/>
    <w:rsid w:val="00C054E1"/>
    <w:rsid w:val="00C05829"/>
    <w:rsid w:val="00C05B4C"/>
    <w:rsid w:val="00C05D6E"/>
    <w:rsid w:val="00C0615F"/>
    <w:rsid w:val="00C06216"/>
    <w:rsid w:val="00C06496"/>
    <w:rsid w:val="00C06778"/>
    <w:rsid w:val="00C06A5E"/>
    <w:rsid w:val="00C06BC2"/>
    <w:rsid w:val="00C06FD4"/>
    <w:rsid w:val="00C070D3"/>
    <w:rsid w:val="00C071CE"/>
    <w:rsid w:val="00C072F2"/>
    <w:rsid w:val="00C07531"/>
    <w:rsid w:val="00C07608"/>
    <w:rsid w:val="00C07DF8"/>
    <w:rsid w:val="00C07F61"/>
    <w:rsid w:val="00C101F2"/>
    <w:rsid w:val="00C1048F"/>
    <w:rsid w:val="00C104BB"/>
    <w:rsid w:val="00C1063C"/>
    <w:rsid w:val="00C108BA"/>
    <w:rsid w:val="00C109EC"/>
    <w:rsid w:val="00C10AED"/>
    <w:rsid w:val="00C10B6E"/>
    <w:rsid w:val="00C111A0"/>
    <w:rsid w:val="00C1174D"/>
    <w:rsid w:val="00C1183F"/>
    <w:rsid w:val="00C11A8B"/>
    <w:rsid w:val="00C11CE4"/>
    <w:rsid w:val="00C11F40"/>
    <w:rsid w:val="00C11F6A"/>
    <w:rsid w:val="00C1260B"/>
    <w:rsid w:val="00C12B7E"/>
    <w:rsid w:val="00C12DB3"/>
    <w:rsid w:val="00C13073"/>
    <w:rsid w:val="00C13858"/>
    <w:rsid w:val="00C13B7C"/>
    <w:rsid w:val="00C13E84"/>
    <w:rsid w:val="00C13F8C"/>
    <w:rsid w:val="00C143DE"/>
    <w:rsid w:val="00C147EA"/>
    <w:rsid w:val="00C14B9A"/>
    <w:rsid w:val="00C14C1E"/>
    <w:rsid w:val="00C14D09"/>
    <w:rsid w:val="00C14FD5"/>
    <w:rsid w:val="00C14FEF"/>
    <w:rsid w:val="00C1529E"/>
    <w:rsid w:val="00C152D8"/>
    <w:rsid w:val="00C1563D"/>
    <w:rsid w:val="00C1565B"/>
    <w:rsid w:val="00C158F8"/>
    <w:rsid w:val="00C159B4"/>
    <w:rsid w:val="00C15D3F"/>
    <w:rsid w:val="00C1605B"/>
    <w:rsid w:val="00C1626B"/>
    <w:rsid w:val="00C164D3"/>
    <w:rsid w:val="00C1661B"/>
    <w:rsid w:val="00C16ADE"/>
    <w:rsid w:val="00C16CC1"/>
    <w:rsid w:val="00C16F5E"/>
    <w:rsid w:val="00C173E9"/>
    <w:rsid w:val="00C1756D"/>
    <w:rsid w:val="00C17A06"/>
    <w:rsid w:val="00C17BA0"/>
    <w:rsid w:val="00C17EEB"/>
    <w:rsid w:val="00C2089B"/>
    <w:rsid w:val="00C209FE"/>
    <w:rsid w:val="00C20B56"/>
    <w:rsid w:val="00C20D5B"/>
    <w:rsid w:val="00C20ED7"/>
    <w:rsid w:val="00C214F2"/>
    <w:rsid w:val="00C21583"/>
    <w:rsid w:val="00C219A8"/>
    <w:rsid w:val="00C22036"/>
    <w:rsid w:val="00C2236B"/>
    <w:rsid w:val="00C227A4"/>
    <w:rsid w:val="00C22D4B"/>
    <w:rsid w:val="00C230D6"/>
    <w:rsid w:val="00C2340A"/>
    <w:rsid w:val="00C23443"/>
    <w:rsid w:val="00C236EB"/>
    <w:rsid w:val="00C23D90"/>
    <w:rsid w:val="00C23FF9"/>
    <w:rsid w:val="00C2407D"/>
    <w:rsid w:val="00C241DA"/>
    <w:rsid w:val="00C241DE"/>
    <w:rsid w:val="00C24A43"/>
    <w:rsid w:val="00C251AA"/>
    <w:rsid w:val="00C25585"/>
    <w:rsid w:val="00C259C8"/>
    <w:rsid w:val="00C25AF3"/>
    <w:rsid w:val="00C25E04"/>
    <w:rsid w:val="00C25FCE"/>
    <w:rsid w:val="00C26BEA"/>
    <w:rsid w:val="00C26F1A"/>
    <w:rsid w:val="00C27524"/>
    <w:rsid w:val="00C27D30"/>
    <w:rsid w:val="00C27E48"/>
    <w:rsid w:val="00C30200"/>
    <w:rsid w:val="00C30650"/>
    <w:rsid w:val="00C3069A"/>
    <w:rsid w:val="00C307E9"/>
    <w:rsid w:val="00C30B7E"/>
    <w:rsid w:val="00C30C3A"/>
    <w:rsid w:val="00C30DFC"/>
    <w:rsid w:val="00C3137A"/>
    <w:rsid w:val="00C31CAD"/>
    <w:rsid w:val="00C326C1"/>
    <w:rsid w:val="00C328F2"/>
    <w:rsid w:val="00C32D73"/>
    <w:rsid w:val="00C33118"/>
    <w:rsid w:val="00C33446"/>
    <w:rsid w:val="00C3345E"/>
    <w:rsid w:val="00C335CA"/>
    <w:rsid w:val="00C3386C"/>
    <w:rsid w:val="00C33A3E"/>
    <w:rsid w:val="00C34F85"/>
    <w:rsid w:val="00C350C7"/>
    <w:rsid w:val="00C35290"/>
    <w:rsid w:val="00C368C1"/>
    <w:rsid w:val="00C36D99"/>
    <w:rsid w:val="00C36E72"/>
    <w:rsid w:val="00C3727A"/>
    <w:rsid w:val="00C3750A"/>
    <w:rsid w:val="00C37632"/>
    <w:rsid w:val="00C3781A"/>
    <w:rsid w:val="00C40177"/>
    <w:rsid w:val="00C40788"/>
    <w:rsid w:val="00C40975"/>
    <w:rsid w:val="00C40BED"/>
    <w:rsid w:val="00C40EFE"/>
    <w:rsid w:val="00C41244"/>
    <w:rsid w:val="00C412BB"/>
    <w:rsid w:val="00C41537"/>
    <w:rsid w:val="00C41615"/>
    <w:rsid w:val="00C419D4"/>
    <w:rsid w:val="00C41D44"/>
    <w:rsid w:val="00C41E3A"/>
    <w:rsid w:val="00C41FB4"/>
    <w:rsid w:val="00C42BD5"/>
    <w:rsid w:val="00C4347B"/>
    <w:rsid w:val="00C43662"/>
    <w:rsid w:val="00C44566"/>
    <w:rsid w:val="00C44875"/>
    <w:rsid w:val="00C45249"/>
    <w:rsid w:val="00C45283"/>
    <w:rsid w:val="00C45471"/>
    <w:rsid w:val="00C45BFF"/>
    <w:rsid w:val="00C45C5A"/>
    <w:rsid w:val="00C46146"/>
    <w:rsid w:val="00C46159"/>
    <w:rsid w:val="00C462E8"/>
    <w:rsid w:val="00C4659A"/>
    <w:rsid w:val="00C46E44"/>
    <w:rsid w:val="00C4713E"/>
    <w:rsid w:val="00C4730F"/>
    <w:rsid w:val="00C4743D"/>
    <w:rsid w:val="00C4785B"/>
    <w:rsid w:val="00C4788C"/>
    <w:rsid w:val="00C47C97"/>
    <w:rsid w:val="00C47E15"/>
    <w:rsid w:val="00C47F97"/>
    <w:rsid w:val="00C50040"/>
    <w:rsid w:val="00C509F2"/>
    <w:rsid w:val="00C50B20"/>
    <w:rsid w:val="00C50EAC"/>
    <w:rsid w:val="00C50F27"/>
    <w:rsid w:val="00C50FCC"/>
    <w:rsid w:val="00C5151F"/>
    <w:rsid w:val="00C51CF3"/>
    <w:rsid w:val="00C51F81"/>
    <w:rsid w:val="00C520E3"/>
    <w:rsid w:val="00C5276C"/>
    <w:rsid w:val="00C52D76"/>
    <w:rsid w:val="00C530FA"/>
    <w:rsid w:val="00C5349F"/>
    <w:rsid w:val="00C53545"/>
    <w:rsid w:val="00C53850"/>
    <w:rsid w:val="00C538BF"/>
    <w:rsid w:val="00C53BFB"/>
    <w:rsid w:val="00C53D7F"/>
    <w:rsid w:val="00C53E34"/>
    <w:rsid w:val="00C545A1"/>
    <w:rsid w:val="00C54D2B"/>
    <w:rsid w:val="00C55223"/>
    <w:rsid w:val="00C5548B"/>
    <w:rsid w:val="00C55829"/>
    <w:rsid w:val="00C5589A"/>
    <w:rsid w:val="00C559BB"/>
    <w:rsid w:val="00C55C06"/>
    <w:rsid w:val="00C560A5"/>
    <w:rsid w:val="00C561AD"/>
    <w:rsid w:val="00C56471"/>
    <w:rsid w:val="00C568FD"/>
    <w:rsid w:val="00C56B0A"/>
    <w:rsid w:val="00C57206"/>
    <w:rsid w:val="00C578BD"/>
    <w:rsid w:val="00C60ECE"/>
    <w:rsid w:val="00C6108F"/>
    <w:rsid w:val="00C6191E"/>
    <w:rsid w:val="00C61A00"/>
    <w:rsid w:val="00C61C0A"/>
    <w:rsid w:val="00C61C9B"/>
    <w:rsid w:val="00C62026"/>
    <w:rsid w:val="00C62247"/>
    <w:rsid w:val="00C62B91"/>
    <w:rsid w:val="00C62F59"/>
    <w:rsid w:val="00C631B3"/>
    <w:rsid w:val="00C63706"/>
    <w:rsid w:val="00C6377E"/>
    <w:rsid w:val="00C63EB6"/>
    <w:rsid w:val="00C64248"/>
    <w:rsid w:val="00C642C5"/>
    <w:rsid w:val="00C64538"/>
    <w:rsid w:val="00C6578A"/>
    <w:rsid w:val="00C65920"/>
    <w:rsid w:val="00C65E1A"/>
    <w:rsid w:val="00C65F63"/>
    <w:rsid w:val="00C6672D"/>
    <w:rsid w:val="00C670B6"/>
    <w:rsid w:val="00C671B4"/>
    <w:rsid w:val="00C673DC"/>
    <w:rsid w:val="00C67A57"/>
    <w:rsid w:val="00C67A77"/>
    <w:rsid w:val="00C67D95"/>
    <w:rsid w:val="00C7005B"/>
    <w:rsid w:val="00C71162"/>
    <w:rsid w:val="00C714E1"/>
    <w:rsid w:val="00C71748"/>
    <w:rsid w:val="00C72171"/>
    <w:rsid w:val="00C721F1"/>
    <w:rsid w:val="00C72240"/>
    <w:rsid w:val="00C72458"/>
    <w:rsid w:val="00C72904"/>
    <w:rsid w:val="00C729CD"/>
    <w:rsid w:val="00C72ADD"/>
    <w:rsid w:val="00C72DCD"/>
    <w:rsid w:val="00C731C3"/>
    <w:rsid w:val="00C739F2"/>
    <w:rsid w:val="00C73D08"/>
    <w:rsid w:val="00C73EB2"/>
    <w:rsid w:val="00C74403"/>
    <w:rsid w:val="00C74440"/>
    <w:rsid w:val="00C746C7"/>
    <w:rsid w:val="00C7484E"/>
    <w:rsid w:val="00C74878"/>
    <w:rsid w:val="00C74915"/>
    <w:rsid w:val="00C74A35"/>
    <w:rsid w:val="00C74C1C"/>
    <w:rsid w:val="00C75148"/>
    <w:rsid w:val="00C75579"/>
    <w:rsid w:val="00C75592"/>
    <w:rsid w:val="00C757A5"/>
    <w:rsid w:val="00C757D4"/>
    <w:rsid w:val="00C75B65"/>
    <w:rsid w:val="00C75E33"/>
    <w:rsid w:val="00C7666F"/>
    <w:rsid w:val="00C76937"/>
    <w:rsid w:val="00C76CFC"/>
    <w:rsid w:val="00C76FDA"/>
    <w:rsid w:val="00C77617"/>
    <w:rsid w:val="00C77AC8"/>
    <w:rsid w:val="00C77B90"/>
    <w:rsid w:val="00C77BE4"/>
    <w:rsid w:val="00C77E33"/>
    <w:rsid w:val="00C77ECA"/>
    <w:rsid w:val="00C77F8E"/>
    <w:rsid w:val="00C80418"/>
    <w:rsid w:val="00C80C0C"/>
    <w:rsid w:val="00C80C8F"/>
    <w:rsid w:val="00C80CB5"/>
    <w:rsid w:val="00C8133C"/>
    <w:rsid w:val="00C81518"/>
    <w:rsid w:val="00C81F49"/>
    <w:rsid w:val="00C82040"/>
    <w:rsid w:val="00C8224F"/>
    <w:rsid w:val="00C82897"/>
    <w:rsid w:val="00C832F0"/>
    <w:rsid w:val="00C83757"/>
    <w:rsid w:val="00C83E5E"/>
    <w:rsid w:val="00C83F43"/>
    <w:rsid w:val="00C84237"/>
    <w:rsid w:val="00C84378"/>
    <w:rsid w:val="00C84830"/>
    <w:rsid w:val="00C84F0F"/>
    <w:rsid w:val="00C84FFF"/>
    <w:rsid w:val="00C850DC"/>
    <w:rsid w:val="00C853D3"/>
    <w:rsid w:val="00C85902"/>
    <w:rsid w:val="00C85A8E"/>
    <w:rsid w:val="00C85AF1"/>
    <w:rsid w:val="00C85F62"/>
    <w:rsid w:val="00C86652"/>
    <w:rsid w:val="00C86690"/>
    <w:rsid w:val="00C867A9"/>
    <w:rsid w:val="00C86FD3"/>
    <w:rsid w:val="00C871FD"/>
    <w:rsid w:val="00C87505"/>
    <w:rsid w:val="00C8783B"/>
    <w:rsid w:val="00C87C01"/>
    <w:rsid w:val="00C87C6A"/>
    <w:rsid w:val="00C90253"/>
    <w:rsid w:val="00C9056B"/>
    <w:rsid w:val="00C91605"/>
    <w:rsid w:val="00C917A3"/>
    <w:rsid w:val="00C918EF"/>
    <w:rsid w:val="00C91A23"/>
    <w:rsid w:val="00C91D59"/>
    <w:rsid w:val="00C91F46"/>
    <w:rsid w:val="00C920BD"/>
    <w:rsid w:val="00C92116"/>
    <w:rsid w:val="00C92193"/>
    <w:rsid w:val="00C92721"/>
    <w:rsid w:val="00C92F58"/>
    <w:rsid w:val="00C94130"/>
    <w:rsid w:val="00C94315"/>
    <w:rsid w:val="00C94840"/>
    <w:rsid w:val="00C94951"/>
    <w:rsid w:val="00C94B9B"/>
    <w:rsid w:val="00C95734"/>
    <w:rsid w:val="00C95A88"/>
    <w:rsid w:val="00C95EBB"/>
    <w:rsid w:val="00C963A9"/>
    <w:rsid w:val="00C968CF"/>
    <w:rsid w:val="00C968FA"/>
    <w:rsid w:val="00C97507"/>
    <w:rsid w:val="00CA078F"/>
    <w:rsid w:val="00CA0829"/>
    <w:rsid w:val="00CA0E04"/>
    <w:rsid w:val="00CA1408"/>
    <w:rsid w:val="00CA1548"/>
    <w:rsid w:val="00CA1685"/>
    <w:rsid w:val="00CA1FA4"/>
    <w:rsid w:val="00CA22B8"/>
    <w:rsid w:val="00CA23B8"/>
    <w:rsid w:val="00CA2A19"/>
    <w:rsid w:val="00CA2BEA"/>
    <w:rsid w:val="00CA34A3"/>
    <w:rsid w:val="00CA3669"/>
    <w:rsid w:val="00CA38A2"/>
    <w:rsid w:val="00CA3A16"/>
    <w:rsid w:val="00CA3E5F"/>
    <w:rsid w:val="00CA3ED4"/>
    <w:rsid w:val="00CA4398"/>
    <w:rsid w:val="00CA4523"/>
    <w:rsid w:val="00CA492B"/>
    <w:rsid w:val="00CA499E"/>
    <w:rsid w:val="00CA4D2A"/>
    <w:rsid w:val="00CA4D6D"/>
    <w:rsid w:val="00CA4DCA"/>
    <w:rsid w:val="00CA512E"/>
    <w:rsid w:val="00CA5305"/>
    <w:rsid w:val="00CA585D"/>
    <w:rsid w:val="00CA5995"/>
    <w:rsid w:val="00CA5CEF"/>
    <w:rsid w:val="00CA6703"/>
    <w:rsid w:val="00CA6745"/>
    <w:rsid w:val="00CA68CF"/>
    <w:rsid w:val="00CA6A16"/>
    <w:rsid w:val="00CA6B7A"/>
    <w:rsid w:val="00CA6D07"/>
    <w:rsid w:val="00CA6F53"/>
    <w:rsid w:val="00CA714A"/>
    <w:rsid w:val="00CA74A8"/>
    <w:rsid w:val="00CA7876"/>
    <w:rsid w:val="00CA7B50"/>
    <w:rsid w:val="00CA7BF5"/>
    <w:rsid w:val="00CA7D73"/>
    <w:rsid w:val="00CA7E35"/>
    <w:rsid w:val="00CA7FDD"/>
    <w:rsid w:val="00CB014C"/>
    <w:rsid w:val="00CB031F"/>
    <w:rsid w:val="00CB0493"/>
    <w:rsid w:val="00CB070F"/>
    <w:rsid w:val="00CB15AA"/>
    <w:rsid w:val="00CB1B68"/>
    <w:rsid w:val="00CB1DB7"/>
    <w:rsid w:val="00CB1F23"/>
    <w:rsid w:val="00CB2004"/>
    <w:rsid w:val="00CB3031"/>
    <w:rsid w:val="00CB318F"/>
    <w:rsid w:val="00CB363F"/>
    <w:rsid w:val="00CB378B"/>
    <w:rsid w:val="00CB3D92"/>
    <w:rsid w:val="00CB3D9E"/>
    <w:rsid w:val="00CB40F5"/>
    <w:rsid w:val="00CB43FF"/>
    <w:rsid w:val="00CB452C"/>
    <w:rsid w:val="00CB4598"/>
    <w:rsid w:val="00CB45F0"/>
    <w:rsid w:val="00CB4C0F"/>
    <w:rsid w:val="00CB4CC8"/>
    <w:rsid w:val="00CB4E6E"/>
    <w:rsid w:val="00CB5386"/>
    <w:rsid w:val="00CB53FA"/>
    <w:rsid w:val="00CB5FC6"/>
    <w:rsid w:val="00CB62AC"/>
    <w:rsid w:val="00CB678A"/>
    <w:rsid w:val="00CB6855"/>
    <w:rsid w:val="00CB68FD"/>
    <w:rsid w:val="00CB7281"/>
    <w:rsid w:val="00CB72AB"/>
    <w:rsid w:val="00CB741D"/>
    <w:rsid w:val="00CB7613"/>
    <w:rsid w:val="00CB772B"/>
    <w:rsid w:val="00CB77F5"/>
    <w:rsid w:val="00CB7CA6"/>
    <w:rsid w:val="00CC0256"/>
    <w:rsid w:val="00CC0480"/>
    <w:rsid w:val="00CC1119"/>
    <w:rsid w:val="00CC184D"/>
    <w:rsid w:val="00CC1B75"/>
    <w:rsid w:val="00CC22CE"/>
    <w:rsid w:val="00CC25C4"/>
    <w:rsid w:val="00CC271A"/>
    <w:rsid w:val="00CC303E"/>
    <w:rsid w:val="00CC35E8"/>
    <w:rsid w:val="00CC39B5"/>
    <w:rsid w:val="00CC3F15"/>
    <w:rsid w:val="00CC4862"/>
    <w:rsid w:val="00CC49FC"/>
    <w:rsid w:val="00CC4EFC"/>
    <w:rsid w:val="00CC4EFF"/>
    <w:rsid w:val="00CC51D6"/>
    <w:rsid w:val="00CC51E6"/>
    <w:rsid w:val="00CC5431"/>
    <w:rsid w:val="00CC6223"/>
    <w:rsid w:val="00CC6308"/>
    <w:rsid w:val="00CC63EB"/>
    <w:rsid w:val="00CC69AE"/>
    <w:rsid w:val="00CC6D21"/>
    <w:rsid w:val="00CC6E77"/>
    <w:rsid w:val="00CC7117"/>
    <w:rsid w:val="00CC7712"/>
    <w:rsid w:val="00CD01B9"/>
    <w:rsid w:val="00CD04D1"/>
    <w:rsid w:val="00CD0785"/>
    <w:rsid w:val="00CD0D63"/>
    <w:rsid w:val="00CD1037"/>
    <w:rsid w:val="00CD1255"/>
    <w:rsid w:val="00CD15AB"/>
    <w:rsid w:val="00CD194F"/>
    <w:rsid w:val="00CD1957"/>
    <w:rsid w:val="00CD19B1"/>
    <w:rsid w:val="00CD1AFB"/>
    <w:rsid w:val="00CD2759"/>
    <w:rsid w:val="00CD2BA8"/>
    <w:rsid w:val="00CD30EE"/>
    <w:rsid w:val="00CD33C0"/>
    <w:rsid w:val="00CD36CB"/>
    <w:rsid w:val="00CD3777"/>
    <w:rsid w:val="00CD3B0F"/>
    <w:rsid w:val="00CD3C86"/>
    <w:rsid w:val="00CD425B"/>
    <w:rsid w:val="00CD445B"/>
    <w:rsid w:val="00CD4567"/>
    <w:rsid w:val="00CD48F8"/>
    <w:rsid w:val="00CD4A0E"/>
    <w:rsid w:val="00CD4B26"/>
    <w:rsid w:val="00CD60B9"/>
    <w:rsid w:val="00CD6599"/>
    <w:rsid w:val="00CD6C29"/>
    <w:rsid w:val="00CD6EF2"/>
    <w:rsid w:val="00CD7105"/>
    <w:rsid w:val="00CD7288"/>
    <w:rsid w:val="00CE0741"/>
    <w:rsid w:val="00CE0878"/>
    <w:rsid w:val="00CE0C09"/>
    <w:rsid w:val="00CE0C25"/>
    <w:rsid w:val="00CE1002"/>
    <w:rsid w:val="00CE10C6"/>
    <w:rsid w:val="00CE112C"/>
    <w:rsid w:val="00CE1642"/>
    <w:rsid w:val="00CE17AA"/>
    <w:rsid w:val="00CE1BC4"/>
    <w:rsid w:val="00CE21DE"/>
    <w:rsid w:val="00CE2979"/>
    <w:rsid w:val="00CE2C24"/>
    <w:rsid w:val="00CE2D6E"/>
    <w:rsid w:val="00CE2F96"/>
    <w:rsid w:val="00CE30E5"/>
    <w:rsid w:val="00CE3813"/>
    <w:rsid w:val="00CE39BA"/>
    <w:rsid w:val="00CE39E9"/>
    <w:rsid w:val="00CE3B61"/>
    <w:rsid w:val="00CE3CA7"/>
    <w:rsid w:val="00CE420B"/>
    <w:rsid w:val="00CE4482"/>
    <w:rsid w:val="00CE4657"/>
    <w:rsid w:val="00CE4842"/>
    <w:rsid w:val="00CE4DE4"/>
    <w:rsid w:val="00CE4E52"/>
    <w:rsid w:val="00CE5090"/>
    <w:rsid w:val="00CE53A4"/>
    <w:rsid w:val="00CE58E8"/>
    <w:rsid w:val="00CE597E"/>
    <w:rsid w:val="00CE5A3F"/>
    <w:rsid w:val="00CE5B3A"/>
    <w:rsid w:val="00CE64F1"/>
    <w:rsid w:val="00CE6545"/>
    <w:rsid w:val="00CE6955"/>
    <w:rsid w:val="00CE6F0D"/>
    <w:rsid w:val="00CE7255"/>
    <w:rsid w:val="00CE741E"/>
    <w:rsid w:val="00CE7556"/>
    <w:rsid w:val="00CE75A0"/>
    <w:rsid w:val="00CE7CC8"/>
    <w:rsid w:val="00CF0333"/>
    <w:rsid w:val="00CF0366"/>
    <w:rsid w:val="00CF04F4"/>
    <w:rsid w:val="00CF0CDF"/>
    <w:rsid w:val="00CF0EC3"/>
    <w:rsid w:val="00CF0EEE"/>
    <w:rsid w:val="00CF11E7"/>
    <w:rsid w:val="00CF137B"/>
    <w:rsid w:val="00CF162A"/>
    <w:rsid w:val="00CF1658"/>
    <w:rsid w:val="00CF1F44"/>
    <w:rsid w:val="00CF2000"/>
    <w:rsid w:val="00CF228F"/>
    <w:rsid w:val="00CF22B6"/>
    <w:rsid w:val="00CF24F2"/>
    <w:rsid w:val="00CF2910"/>
    <w:rsid w:val="00CF2B06"/>
    <w:rsid w:val="00CF31D9"/>
    <w:rsid w:val="00CF377C"/>
    <w:rsid w:val="00CF38A0"/>
    <w:rsid w:val="00CF3A25"/>
    <w:rsid w:val="00CF3C9E"/>
    <w:rsid w:val="00CF415A"/>
    <w:rsid w:val="00CF416A"/>
    <w:rsid w:val="00CF442B"/>
    <w:rsid w:val="00CF44C9"/>
    <w:rsid w:val="00CF474C"/>
    <w:rsid w:val="00CF4CA3"/>
    <w:rsid w:val="00CF4F6C"/>
    <w:rsid w:val="00CF4FCC"/>
    <w:rsid w:val="00CF50F3"/>
    <w:rsid w:val="00CF55C0"/>
    <w:rsid w:val="00CF560D"/>
    <w:rsid w:val="00CF5B8A"/>
    <w:rsid w:val="00CF5CE6"/>
    <w:rsid w:val="00CF5E6F"/>
    <w:rsid w:val="00CF6422"/>
    <w:rsid w:val="00CF68B6"/>
    <w:rsid w:val="00CF6A4B"/>
    <w:rsid w:val="00CF6CB4"/>
    <w:rsid w:val="00CF70B6"/>
    <w:rsid w:val="00CF7751"/>
    <w:rsid w:val="00CF7D1C"/>
    <w:rsid w:val="00CF7D3E"/>
    <w:rsid w:val="00D00092"/>
    <w:rsid w:val="00D00353"/>
    <w:rsid w:val="00D0088C"/>
    <w:rsid w:val="00D00A85"/>
    <w:rsid w:val="00D0100F"/>
    <w:rsid w:val="00D0107D"/>
    <w:rsid w:val="00D0121A"/>
    <w:rsid w:val="00D01DB8"/>
    <w:rsid w:val="00D01FDE"/>
    <w:rsid w:val="00D02249"/>
    <w:rsid w:val="00D023F2"/>
    <w:rsid w:val="00D0243F"/>
    <w:rsid w:val="00D02B48"/>
    <w:rsid w:val="00D032C1"/>
    <w:rsid w:val="00D03494"/>
    <w:rsid w:val="00D03578"/>
    <w:rsid w:val="00D035E8"/>
    <w:rsid w:val="00D03811"/>
    <w:rsid w:val="00D03915"/>
    <w:rsid w:val="00D0424E"/>
    <w:rsid w:val="00D04578"/>
    <w:rsid w:val="00D04642"/>
    <w:rsid w:val="00D04654"/>
    <w:rsid w:val="00D04AB0"/>
    <w:rsid w:val="00D04F4E"/>
    <w:rsid w:val="00D05111"/>
    <w:rsid w:val="00D05872"/>
    <w:rsid w:val="00D05BC6"/>
    <w:rsid w:val="00D06192"/>
    <w:rsid w:val="00D06210"/>
    <w:rsid w:val="00D06229"/>
    <w:rsid w:val="00D065FA"/>
    <w:rsid w:val="00D066C6"/>
    <w:rsid w:val="00D06969"/>
    <w:rsid w:val="00D06D1D"/>
    <w:rsid w:val="00D06EF6"/>
    <w:rsid w:val="00D071AC"/>
    <w:rsid w:val="00D072B0"/>
    <w:rsid w:val="00D078EE"/>
    <w:rsid w:val="00D07A6F"/>
    <w:rsid w:val="00D07C4C"/>
    <w:rsid w:val="00D1008B"/>
    <w:rsid w:val="00D10169"/>
    <w:rsid w:val="00D1016D"/>
    <w:rsid w:val="00D105C3"/>
    <w:rsid w:val="00D10701"/>
    <w:rsid w:val="00D108F2"/>
    <w:rsid w:val="00D10F81"/>
    <w:rsid w:val="00D11187"/>
    <w:rsid w:val="00D1134D"/>
    <w:rsid w:val="00D1141E"/>
    <w:rsid w:val="00D11ABF"/>
    <w:rsid w:val="00D11CA9"/>
    <w:rsid w:val="00D11D09"/>
    <w:rsid w:val="00D12683"/>
    <w:rsid w:val="00D12D91"/>
    <w:rsid w:val="00D12FE5"/>
    <w:rsid w:val="00D13CD6"/>
    <w:rsid w:val="00D13D01"/>
    <w:rsid w:val="00D14046"/>
    <w:rsid w:val="00D14278"/>
    <w:rsid w:val="00D145B7"/>
    <w:rsid w:val="00D14675"/>
    <w:rsid w:val="00D1471A"/>
    <w:rsid w:val="00D149CD"/>
    <w:rsid w:val="00D14FF3"/>
    <w:rsid w:val="00D15537"/>
    <w:rsid w:val="00D15D1E"/>
    <w:rsid w:val="00D15F4F"/>
    <w:rsid w:val="00D16860"/>
    <w:rsid w:val="00D168B8"/>
    <w:rsid w:val="00D16AD7"/>
    <w:rsid w:val="00D16C04"/>
    <w:rsid w:val="00D16E84"/>
    <w:rsid w:val="00D16EB1"/>
    <w:rsid w:val="00D1711F"/>
    <w:rsid w:val="00D17CD1"/>
    <w:rsid w:val="00D17F95"/>
    <w:rsid w:val="00D202DA"/>
    <w:rsid w:val="00D20600"/>
    <w:rsid w:val="00D20844"/>
    <w:rsid w:val="00D208FB"/>
    <w:rsid w:val="00D20AC6"/>
    <w:rsid w:val="00D20B48"/>
    <w:rsid w:val="00D20EFA"/>
    <w:rsid w:val="00D21140"/>
    <w:rsid w:val="00D21557"/>
    <w:rsid w:val="00D21727"/>
    <w:rsid w:val="00D21816"/>
    <w:rsid w:val="00D21D30"/>
    <w:rsid w:val="00D22594"/>
    <w:rsid w:val="00D2276A"/>
    <w:rsid w:val="00D22AB1"/>
    <w:rsid w:val="00D22AFD"/>
    <w:rsid w:val="00D22F5B"/>
    <w:rsid w:val="00D238D7"/>
    <w:rsid w:val="00D239CA"/>
    <w:rsid w:val="00D23FC4"/>
    <w:rsid w:val="00D246DB"/>
    <w:rsid w:val="00D25869"/>
    <w:rsid w:val="00D25AA8"/>
    <w:rsid w:val="00D25B2B"/>
    <w:rsid w:val="00D263A7"/>
    <w:rsid w:val="00D2676A"/>
    <w:rsid w:val="00D26781"/>
    <w:rsid w:val="00D26E66"/>
    <w:rsid w:val="00D26F0D"/>
    <w:rsid w:val="00D27B9D"/>
    <w:rsid w:val="00D27DC1"/>
    <w:rsid w:val="00D27FAC"/>
    <w:rsid w:val="00D30093"/>
    <w:rsid w:val="00D30384"/>
    <w:rsid w:val="00D30ACE"/>
    <w:rsid w:val="00D30C5E"/>
    <w:rsid w:val="00D30DAB"/>
    <w:rsid w:val="00D31549"/>
    <w:rsid w:val="00D315D5"/>
    <w:rsid w:val="00D31787"/>
    <w:rsid w:val="00D31BA3"/>
    <w:rsid w:val="00D3229B"/>
    <w:rsid w:val="00D32C2D"/>
    <w:rsid w:val="00D32FF5"/>
    <w:rsid w:val="00D33B89"/>
    <w:rsid w:val="00D33C30"/>
    <w:rsid w:val="00D33DED"/>
    <w:rsid w:val="00D3431E"/>
    <w:rsid w:val="00D34511"/>
    <w:rsid w:val="00D3470B"/>
    <w:rsid w:val="00D34B13"/>
    <w:rsid w:val="00D34F3E"/>
    <w:rsid w:val="00D34FCE"/>
    <w:rsid w:val="00D35581"/>
    <w:rsid w:val="00D35DF8"/>
    <w:rsid w:val="00D35EB4"/>
    <w:rsid w:val="00D363F4"/>
    <w:rsid w:val="00D36534"/>
    <w:rsid w:val="00D36569"/>
    <w:rsid w:val="00D37030"/>
    <w:rsid w:val="00D371D1"/>
    <w:rsid w:val="00D3737C"/>
    <w:rsid w:val="00D378E1"/>
    <w:rsid w:val="00D37A58"/>
    <w:rsid w:val="00D37F7C"/>
    <w:rsid w:val="00D40005"/>
    <w:rsid w:val="00D4009B"/>
    <w:rsid w:val="00D401C4"/>
    <w:rsid w:val="00D40643"/>
    <w:rsid w:val="00D406DB"/>
    <w:rsid w:val="00D40AD8"/>
    <w:rsid w:val="00D40BBC"/>
    <w:rsid w:val="00D411F6"/>
    <w:rsid w:val="00D41446"/>
    <w:rsid w:val="00D426E7"/>
    <w:rsid w:val="00D429AA"/>
    <w:rsid w:val="00D42E79"/>
    <w:rsid w:val="00D43AE1"/>
    <w:rsid w:val="00D43AE8"/>
    <w:rsid w:val="00D43B94"/>
    <w:rsid w:val="00D43E2C"/>
    <w:rsid w:val="00D43EED"/>
    <w:rsid w:val="00D44029"/>
    <w:rsid w:val="00D44507"/>
    <w:rsid w:val="00D44A23"/>
    <w:rsid w:val="00D44D31"/>
    <w:rsid w:val="00D450D7"/>
    <w:rsid w:val="00D453D9"/>
    <w:rsid w:val="00D456C5"/>
    <w:rsid w:val="00D45AF4"/>
    <w:rsid w:val="00D45CAA"/>
    <w:rsid w:val="00D460BD"/>
    <w:rsid w:val="00D46131"/>
    <w:rsid w:val="00D4663B"/>
    <w:rsid w:val="00D46849"/>
    <w:rsid w:val="00D478B8"/>
    <w:rsid w:val="00D47ACB"/>
    <w:rsid w:val="00D47BDF"/>
    <w:rsid w:val="00D50262"/>
    <w:rsid w:val="00D50487"/>
    <w:rsid w:val="00D5052D"/>
    <w:rsid w:val="00D507DF"/>
    <w:rsid w:val="00D50952"/>
    <w:rsid w:val="00D51325"/>
    <w:rsid w:val="00D526B6"/>
    <w:rsid w:val="00D526D0"/>
    <w:rsid w:val="00D52C6A"/>
    <w:rsid w:val="00D52FD0"/>
    <w:rsid w:val="00D5316F"/>
    <w:rsid w:val="00D534D6"/>
    <w:rsid w:val="00D535EA"/>
    <w:rsid w:val="00D538AC"/>
    <w:rsid w:val="00D5448F"/>
    <w:rsid w:val="00D546D0"/>
    <w:rsid w:val="00D54776"/>
    <w:rsid w:val="00D54CF9"/>
    <w:rsid w:val="00D54E34"/>
    <w:rsid w:val="00D5533B"/>
    <w:rsid w:val="00D55665"/>
    <w:rsid w:val="00D55873"/>
    <w:rsid w:val="00D55DF7"/>
    <w:rsid w:val="00D561F7"/>
    <w:rsid w:val="00D562EA"/>
    <w:rsid w:val="00D56A40"/>
    <w:rsid w:val="00D56B9A"/>
    <w:rsid w:val="00D56DEE"/>
    <w:rsid w:val="00D576FA"/>
    <w:rsid w:val="00D6051B"/>
    <w:rsid w:val="00D606DD"/>
    <w:rsid w:val="00D60CDB"/>
    <w:rsid w:val="00D61195"/>
    <w:rsid w:val="00D613C8"/>
    <w:rsid w:val="00D61404"/>
    <w:rsid w:val="00D6255C"/>
    <w:rsid w:val="00D62B5F"/>
    <w:rsid w:val="00D62E98"/>
    <w:rsid w:val="00D63318"/>
    <w:rsid w:val="00D63319"/>
    <w:rsid w:val="00D63487"/>
    <w:rsid w:val="00D6373A"/>
    <w:rsid w:val="00D64359"/>
    <w:rsid w:val="00D64A2E"/>
    <w:rsid w:val="00D64E7F"/>
    <w:rsid w:val="00D64E96"/>
    <w:rsid w:val="00D6537B"/>
    <w:rsid w:val="00D65A0B"/>
    <w:rsid w:val="00D6661A"/>
    <w:rsid w:val="00D66917"/>
    <w:rsid w:val="00D670B7"/>
    <w:rsid w:val="00D67146"/>
    <w:rsid w:val="00D672CA"/>
    <w:rsid w:val="00D67401"/>
    <w:rsid w:val="00D67A97"/>
    <w:rsid w:val="00D67FC4"/>
    <w:rsid w:val="00D7023C"/>
    <w:rsid w:val="00D702EE"/>
    <w:rsid w:val="00D70327"/>
    <w:rsid w:val="00D70765"/>
    <w:rsid w:val="00D70941"/>
    <w:rsid w:val="00D7096E"/>
    <w:rsid w:val="00D70ADE"/>
    <w:rsid w:val="00D70C20"/>
    <w:rsid w:val="00D70CBF"/>
    <w:rsid w:val="00D70DE1"/>
    <w:rsid w:val="00D71486"/>
    <w:rsid w:val="00D716A7"/>
    <w:rsid w:val="00D72081"/>
    <w:rsid w:val="00D727E4"/>
    <w:rsid w:val="00D728D7"/>
    <w:rsid w:val="00D72E0A"/>
    <w:rsid w:val="00D73011"/>
    <w:rsid w:val="00D7317D"/>
    <w:rsid w:val="00D733CA"/>
    <w:rsid w:val="00D735C7"/>
    <w:rsid w:val="00D737E2"/>
    <w:rsid w:val="00D7402B"/>
    <w:rsid w:val="00D7447C"/>
    <w:rsid w:val="00D746D7"/>
    <w:rsid w:val="00D74A7B"/>
    <w:rsid w:val="00D74F47"/>
    <w:rsid w:val="00D751C8"/>
    <w:rsid w:val="00D752C6"/>
    <w:rsid w:val="00D7573B"/>
    <w:rsid w:val="00D758C8"/>
    <w:rsid w:val="00D75A44"/>
    <w:rsid w:val="00D7601E"/>
    <w:rsid w:val="00D7664F"/>
    <w:rsid w:val="00D76897"/>
    <w:rsid w:val="00D76CB1"/>
    <w:rsid w:val="00D76DB8"/>
    <w:rsid w:val="00D76E4D"/>
    <w:rsid w:val="00D771D5"/>
    <w:rsid w:val="00D775B5"/>
    <w:rsid w:val="00D77FFA"/>
    <w:rsid w:val="00D800BD"/>
    <w:rsid w:val="00D80416"/>
    <w:rsid w:val="00D808DA"/>
    <w:rsid w:val="00D80A1E"/>
    <w:rsid w:val="00D80CEA"/>
    <w:rsid w:val="00D8122B"/>
    <w:rsid w:val="00D8159C"/>
    <w:rsid w:val="00D8196C"/>
    <w:rsid w:val="00D81EE6"/>
    <w:rsid w:val="00D820FF"/>
    <w:rsid w:val="00D826AC"/>
    <w:rsid w:val="00D8312B"/>
    <w:rsid w:val="00D836BB"/>
    <w:rsid w:val="00D84369"/>
    <w:rsid w:val="00D84456"/>
    <w:rsid w:val="00D84512"/>
    <w:rsid w:val="00D84E22"/>
    <w:rsid w:val="00D85080"/>
    <w:rsid w:val="00D85257"/>
    <w:rsid w:val="00D8530F"/>
    <w:rsid w:val="00D8556F"/>
    <w:rsid w:val="00D857FC"/>
    <w:rsid w:val="00D858D9"/>
    <w:rsid w:val="00D85A12"/>
    <w:rsid w:val="00D85B22"/>
    <w:rsid w:val="00D86325"/>
    <w:rsid w:val="00D86469"/>
    <w:rsid w:val="00D8668A"/>
    <w:rsid w:val="00D86A1C"/>
    <w:rsid w:val="00D86F30"/>
    <w:rsid w:val="00D86FA7"/>
    <w:rsid w:val="00D87005"/>
    <w:rsid w:val="00D8744F"/>
    <w:rsid w:val="00D87845"/>
    <w:rsid w:val="00D909F7"/>
    <w:rsid w:val="00D90ADD"/>
    <w:rsid w:val="00D90CE8"/>
    <w:rsid w:val="00D91079"/>
    <w:rsid w:val="00D9108F"/>
    <w:rsid w:val="00D911E6"/>
    <w:rsid w:val="00D912A7"/>
    <w:rsid w:val="00D91499"/>
    <w:rsid w:val="00D917BE"/>
    <w:rsid w:val="00D91815"/>
    <w:rsid w:val="00D91ABF"/>
    <w:rsid w:val="00D91C42"/>
    <w:rsid w:val="00D92146"/>
    <w:rsid w:val="00D92285"/>
    <w:rsid w:val="00D9246A"/>
    <w:rsid w:val="00D925EC"/>
    <w:rsid w:val="00D927E8"/>
    <w:rsid w:val="00D92ABB"/>
    <w:rsid w:val="00D92D7E"/>
    <w:rsid w:val="00D92E21"/>
    <w:rsid w:val="00D930F6"/>
    <w:rsid w:val="00D9326D"/>
    <w:rsid w:val="00D93360"/>
    <w:rsid w:val="00D93684"/>
    <w:rsid w:val="00D93DCD"/>
    <w:rsid w:val="00D93EB4"/>
    <w:rsid w:val="00D94116"/>
    <w:rsid w:val="00D94117"/>
    <w:rsid w:val="00D94AB9"/>
    <w:rsid w:val="00D94C06"/>
    <w:rsid w:val="00D94CCA"/>
    <w:rsid w:val="00D94D33"/>
    <w:rsid w:val="00D94FF6"/>
    <w:rsid w:val="00D950C3"/>
    <w:rsid w:val="00D9540E"/>
    <w:rsid w:val="00D95760"/>
    <w:rsid w:val="00D95DE7"/>
    <w:rsid w:val="00D95F6C"/>
    <w:rsid w:val="00D96221"/>
    <w:rsid w:val="00D96463"/>
    <w:rsid w:val="00D96677"/>
    <w:rsid w:val="00D9691B"/>
    <w:rsid w:val="00D9720A"/>
    <w:rsid w:val="00D9738A"/>
    <w:rsid w:val="00D976DB"/>
    <w:rsid w:val="00D97746"/>
    <w:rsid w:val="00D97C99"/>
    <w:rsid w:val="00D97CC1"/>
    <w:rsid w:val="00D97CDF"/>
    <w:rsid w:val="00DA001F"/>
    <w:rsid w:val="00DA004D"/>
    <w:rsid w:val="00DA063D"/>
    <w:rsid w:val="00DA0647"/>
    <w:rsid w:val="00DA0998"/>
    <w:rsid w:val="00DA0AAC"/>
    <w:rsid w:val="00DA0AEF"/>
    <w:rsid w:val="00DA0F79"/>
    <w:rsid w:val="00DA1A29"/>
    <w:rsid w:val="00DA29F6"/>
    <w:rsid w:val="00DA2F0F"/>
    <w:rsid w:val="00DA311A"/>
    <w:rsid w:val="00DA38BF"/>
    <w:rsid w:val="00DA42A6"/>
    <w:rsid w:val="00DA42B4"/>
    <w:rsid w:val="00DA465F"/>
    <w:rsid w:val="00DA4A7F"/>
    <w:rsid w:val="00DA507D"/>
    <w:rsid w:val="00DA55FF"/>
    <w:rsid w:val="00DA571E"/>
    <w:rsid w:val="00DA57C3"/>
    <w:rsid w:val="00DA59B6"/>
    <w:rsid w:val="00DA5F92"/>
    <w:rsid w:val="00DA622C"/>
    <w:rsid w:val="00DA64C4"/>
    <w:rsid w:val="00DA6519"/>
    <w:rsid w:val="00DA6569"/>
    <w:rsid w:val="00DA6767"/>
    <w:rsid w:val="00DA6874"/>
    <w:rsid w:val="00DA6C27"/>
    <w:rsid w:val="00DA719A"/>
    <w:rsid w:val="00DA7319"/>
    <w:rsid w:val="00DA782D"/>
    <w:rsid w:val="00DB0062"/>
    <w:rsid w:val="00DB008E"/>
    <w:rsid w:val="00DB0186"/>
    <w:rsid w:val="00DB0352"/>
    <w:rsid w:val="00DB0404"/>
    <w:rsid w:val="00DB045F"/>
    <w:rsid w:val="00DB076E"/>
    <w:rsid w:val="00DB0A9C"/>
    <w:rsid w:val="00DB0B0E"/>
    <w:rsid w:val="00DB0CF0"/>
    <w:rsid w:val="00DB0ED6"/>
    <w:rsid w:val="00DB0FE8"/>
    <w:rsid w:val="00DB1A52"/>
    <w:rsid w:val="00DB1D43"/>
    <w:rsid w:val="00DB1F5A"/>
    <w:rsid w:val="00DB2CAE"/>
    <w:rsid w:val="00DB3024"/>
    <w:rsid w:val="00DB321C"/>
    <w:rsid w:val="00DB3230"/>
    <w:rsid w:val="00DB3299"/>
    <w:rsid w:val="00DB3873"/>
    <w:rsid w:val="00DB3B13"/>
    <w:rsid w:val="00DB4663"/>
    <w:rsid w:val="00DB46C3"/>
    <w:rsid w:val="00DB46F5"/>
    <w:rsid w:val="00DB476C"/>
    <w:rsid w:val="00DB4B06"/>
    <w:rsid w:val="00DB4DCF"/>
    <w:rsid w:val="00DB599E"/>
    <w:rsid w:val="00DB64AB"/>
    <w:rsid w:val="00DB6F7B"/>
    <w:rsid w:val="00DB7084"/>
    <w:rsid w:val="00DB7515"/>
    <w:rsid w:val="00DB781A"/>
    <w:rsid w:val="00DB7BBB"/>
    <w:rsid w:val="00DB7C17"/>
    <w:rsid w:val="00DC039D"/>
    <w:rsid w:val="00DC0ABC"/>
    <w:rsid w:val="00DC0E74"/>
    <w:rsid w:val="00DC14AB"/>
    <w:rsid w:val="00DC1759"/>
    <w:rsid w:val="00DC17B3"/>
    <w:rsid w:val="00DC1966"/>
    <w:rsid w:val="00DC2192"/>
    <w:rsid w:val="00DC260E"/>
    <w:rsid w:val="00DC279C"/>
    <w:rsid w:val="00DC38E9"/>
    <w:rsid w:val="00DC3B4D"/>
    <w:rsid w:val="00DC4191"/>
    <w:rsid w:val="00DC4445"/>
    <w:rsid w:val="00DC4A71"/>
    <w:rsid w:val="00DC51B4"/>
    <w:rsid w:val="00DC532C"/>
    <w:rsid w:val="00DC5666"/>
    <w:rsid w:val="00DC5B15"/>
    <w:rsid w:val="00DC5F88"/>
    <w:rsid w:val="00DC6475"/>
    <w:rsid w:val="00DC649A"/>
    <w:rsid w:val="00DC6519"/>
    <w:rsid w:val="00DC6548"/>
    <w:rsid w:val="00DC68D9"/>
    <w:rsid w:val="00DC6F3E"/>
    <w:rsid w:val="00DC74CF"/>
    <w:rsid w:val="00DC76AA"/>
    <w:rsid w:val="00DC7C1C"/>
    <w:rsid w:val="00DC7FF7"/>
    <w:rsid w:val="00DD02EC"/>
    <w:rsid w:val="00DD0358"/>
    <w:rsid w:val="00DD036C"/>
    <w:rsid w:val="00DD0602"/>
    <w:rsid w:val="00DD0A0B"/>
    <w:rsid w:val="00DD0C03"/>
    <w:rsid w:val="00DD0C36"/>
    <w:rsid w:val="00DD0DB2"/>
    <w:rsid w:val="00DD0E7C"/>
    <w:rsid w:val="00DD1185"/>
    <w:rsid w:val="00DD163A"/>
    <w:rsid w:val="00DD1EC2"/>
    <w:rsid w:val="00DD22CC"/>
    <w:rsid w:val="00DD27E5"/>
    <w:rsid w:val="00DD2B19"/>
    <w:rsid w:val="00DD379E"/>
    <w:rsid w:val="00DD3A63"/>
    <w:rsid w:val="00DD3AA8"/>
    <w:rsid w:val="00DD3AFD"/>
    <w:rsid w:val="00DD3C8C"/>
    <w:rsid w:val="00DD3D5B"/>
    <w:rsid w:val="00DD3DEE"/>
    <w:rsid w:val="00DD3E06"/>
    <w:rsid w:val="00DD4190"/>
    <w:rsid w:val="00DD48A5"/>
    <w:rsid w:val="00DD4FE0"/>
    <w:rsid w:val="00DD5757"/>
    <w:rsid w:val="00DD5ADD"/>
    <w:rsid w:val="00DD6189"/>
    <w:rsid w:val="00DD6391"/>
    <w:rsid w:val="00DD6426"/>
    <w:rsid w:val="00DD64EE"/>
    <w:rsid w:val="00DD6EA9"/>
    <w:rsid w:val="00DD7F41"/>
    <w:rsid w:val="00DE021D"/>
    <w:rsid w:val="00DE0C4E"/>
    <w:rsid w:val="00DE12C9"/>
    <w:rsid w:val="00DE15A1"/>
    <w:rsid w:val="00DE16CF"/>
    <w:rsid w:val="00DE1879"/>
    <w:rsid w:val="00DE1D89"/>
    <w:rsid w:val="00DE22B6"/>
    <w:rsid w:val="00DE2895"/>
    <w:rsid w:val="00DE2987"/>
    <w:rsid w:val="00DE2B42"/>
    <w:rsid w:val="00DE2DD2"/>
    <w:rsid w:val="00DE307E"/>
    <w:rsid w:val="00DE32DE"/>
    <w:rsid w:val="00DE3387"/>
    <w:rsid w:val="00DE3719"/>
    <w:rsid w:val="00DE381A"/>
    <w:rsid w:val="00DE3DE4"/>
    <w:rsid w:val="00DE4100"/>
    <w:rsid w:val="00DE4136"/>
    <w:rsid w:val="00DE4406"/>
    <w:rsid w:val="00DE44C4"/>
    <w:rsid w:val="00DE4CD4"/>
    <w:rsid w:val="00DE5434"/>
    <w:rsid w:val="00DE547F"/>
    <w:rsid w:val="00DE56A6"/>
    <w:rsid w:val="00DE571B"/>
    <w:rsid w:val="00DE583B"/>
    <w:rsid w:val="00DE5853"/>
    <w:rsid w:val="00DE58C3"/>
    <w:rsid w:val="00DE5A23"/>
    <w:rsid w:val="00DE5BFF"/>
    <w:rsid w:val="00DE6289"/>
    <w:rsid w:val="00DE63B7"/>
    <w:rsid w:val="00DE6FB8"/>
    <w:rsid w:val="00DE713C"/>
    <w:rsid w:val="00DE73BF"/>
    <w:rsid w:val="00DE7446"/>
    <w:rsid w:val="00DE7682"/>
    <w:rsid w:val="00DE7A0B"/>
    <w:rsid w:val="00DE7D04"/>
    <w:rsid w:val="00DE7ED5"/>
    <w:rsid w:val="00DF06B3"/>
    <w:rsid w:val="00DF07D6"/>
    <w:rsid w:val="00DF09D0"/>
    <w:rsid w:val="00DF09D1"/>
    <w:rsid w:val="00DF0DF1"/>
    <w:rsid w:val="00DF0E48"/>
    <w:rsid w:val="00DF186E"/>
    <w:rsid w:val="00DF1AFD"/>
    <w:rsid w:val="00DF1BEB"/>
    <w:rsid w:val="00DF1E79"/>
    <w:rsid w:val="00DF200A"/>
    <w:rsid w:val="00DF212D"/>
    <w:rsid w:val="00DF215C"/>
    <w:rsid w:val="00DF27A6"/>
    <w:rsid w:val="00DF2EB7"/>
    <w:rsid w:val="00DF3287"/>
    <w:rsid w:val="00DF3410"/>
    <w:rsid w:val="00DF3580"/>
    <w:rsid w:val="00DF37EA"/>
    <w:rsid w:val="00DF4008"/>
    <w:rsid w:val="00DF4194"/>
    <w:rsid w:val="00DF4D93"/>
    <w:rsid w:val="00DF50A8"/>
    <w:rsid w:val="00DF5636"/>
    <w:rsid w:val="00DF5709"/>
    <w:rsid w:val="00DF5978"/>
    <w:rsid w:val="00DF677A"/>
    <w:rsid w:val="00DF6EA2"/>
    <w:rsid w:val="00DF71D6"/>
    <w:rsid w:val="00DF7749"/>
    <w:rsid w:val="00DF7BFF"/>
    <w:rsid w:val="00DF7F72"/>
    <w:rsid w:val="00E003C4"/>
    <w:rsid w:val="00E003D6"/>
    <w:rsid w:val="00E0043A"/>
    <w:rsid w:val="00E0073C"/>
    <w:rsid w:val="00E017C8"/>
    <w:rsid w:val="00E01F2F"/>
    <w:rsid w:val="00E024EC"/>
    <w:rsid w:val="00E03095"/>
    <w:rsid w:val="00E03724"/>
    <w:rsid w:val="00E03734"/>
    <w:rsid w:val="00E03CB5"/>
    <w:rsid w:val="00E03EFE"/>
    <w:rsid w:val="00E03F89"/>
    <w:rsid w:val="00E0472E"/>
    <w:rsid w:val="00E04796"/>
    <w:rsid w:val="00E04A84"/>
    <w:rsid w:val="00E04CF2"/>
    <w:rsid w:val="00E04E6D"/>
    <w:rsid w:val="00E04EFC"/>
    <w:rsid w:val="00E052E6"/>
    <w:rsid w:val="00E05F49"/>
    <w:rsid w:val="00E05FE8"/>
    <w:rsid w:val="00E0656C"/>
    <w:rsid w:val="00E068C0"/>
    <w:rsid w:val="00E06B12"/>
    <w:rsid w:val="00E07139"/>
    <w:rsid w:val="00E07188"/>
    <w:rsid w:val="00E07819"/>
    <w:rsid w:val="00E07842"/>
    <w:rsid w:val="00E07BD7"/>
    <w:rsid w:val="00E100D6"/>
    <w:rsid w:val="00E10D42"/>
    <w:rsid w:val="00E10EF9"/>
    <w:rsid w:val="00E11190"/>
    <w:rsid w:val="00E11277"/>
    <w:rsid w:val="00E1136A"/>
    <w:rsid w:val="00E11392"/>
    <w:rsid w:val="00E119F5"/>
    <w:rsid w:val="00E11A16"/>
    <w:rsid w:val="00E11A23"/>
    <w:rsid w:val="00E11CF3"/>
    <w:rsid w:val="00E11E66"/>
    <w:rsid w:val="00E11E99"/>
    <w:rsid w:val="00E12173"/>
    <w:rsid w:val="00E12D35"/>
    <w:rsid w:val="00E12DB9"/>
    <w:rsid w:val="00E1320E"/>
    <w:rsid w:val="00E133DA"/>
    <w:rsid w:val="00E1381C"/>
    <w:rsid w:val="00E13E55"/>
    <w:rsid w:val="00E14322"/>
    <w:rsid w:val="00E143F8"/>
    <w:rsid w:val="00E14512"/>
    <w:rsid w:val="00E1469E"/>
    <w:rsid w:val="00E148B7"/>
    <w:rsid w:val="00E14E77"/>
    <w:rsid w:val="00E156CA"/>
    <w:rsid w:val="00E162D1"/>
    <w:rsid w:val="00E16757"/>
    <w:rsid w:val="00E16FB2"/>
    <w:rsid w:val="00E176E3"/>
    <w:rsid w:val="00E17779"/>
    <w:rsid w:val="00E202E3"/>
    <w:rsid w:val="00E20416"/>
    <w:rsid w:val="00E20569"/>
    <w:rsid w:val="00E20611"/>
    <w:rsid w:val="00E20D7C"/>
    <w:rsid w:val="00E20F3D"/>
    <w:rsid w:val="00E21087"/>
    <w:rsid w:val="00E213A5"/>
    <w:rsid w:val="00E2151B"/>
    <w:rsid w:val="00E21B43"/>
    <w:rsid w:val="00E21F5C"/>
    <w:rsid w:val="00E22CE4"/>
    <w:rsid w:val="00E22EA8"/>
    <w:rsid w:val="00E2450C"/>
    <w:rsid w:val="00E249DD"/>
    <w:rsid w:val="00E24C5B"/>
    <w:rsid w:val="00E256EA"/>
    <w:rsid w:val="00E25713"/>
    <w:rsid w:val="00E25926"/>
    <w:rsid w:val="00E25A16"/>
    <w:rsid w:val="00E26807"/>
    <w:rsid w:val="00E26E3F"/>
    <w:rsid w:val="00E2704E"/>
    <w:rsid w:val="00E3016C"/>
    <w:rsid w:val="00E307D4"/>
    <w:rsid w:val="00E3144C"/>
    <w:rsid w:val="00E31751"/>
    <w:rsid w:val="00E31AB5"/>
    <w:rsid w:val="00E31BAC"/>
    <w:rsid w:val="00E31DA8"/>
    <w:rsid w:val="00E320BE"/>
    <w:rsid w:val="00E320E9"/>
    <w:rsid w:val="00E32100"/>
    <w:rsid w:val="00E32443"/>
    <w:rsid w:val="00E32BD3"/>
    <w:rsid w:val="00E32CBF"/>
    <w:rsid w:val="00E32F66"/>
    <w:rsid w:val="00E32FA0"/>
    <w:rsid w:val="00E33180"/>
    <w:rsid w:val="00E332AC"/>
    <w:rsid w:val="00E3349F"/>
    <w:rsid w:val="00E334EC"/>
    <w:rsid w:val="00E33D0C"/>
    <w:rsid w:val="00E33E0B"/>
    <w:rsid w:val="00E34672"/>
    <w:rsid w:val="00E34816"/>
    <w:rsid w:val="00E3486F"/>
    <w:rsid w:val="00E34BCF"/>
    <w:rsid w:val="00E34BF5"/>
    <w:rsid w:val="00E34F1A"/>
    <w:rsid w:val="00E3578A"/>
    <w:rsid w:val="00E35B9D"/>
    <w:rsid w:val="00E35DC8"/>
    <w:rsid w:val="00E367C6"/>
    <w:rsid w:val="00E36814"/>
    <w:rsid w:val="00E36A1A"/>
    <w:rsid w:val="00E36A76"/>
    <w:rsid w:val="00E36C89"/>
    <w:rsid w:val="00E36CB0"/>
    <w:rsid w:val="00E36D2C"/>
    <w:rsid w:val="00E36E4B"/>
    <w:rsid w:val="00E378EE"/>
    <w:rsid w:val="00E37958"/>
    <w:rsid w:val="00E379BA"/>
    <w:rsid w:val="00E379C9"/>
    <w:rsid w:val="00E40025"/>
    <w:rsid w:val="00E400DF"/>
    <w:rsid w:val="00E401B6"/>
    <w:rsid w:val="00E40497"/>
    <w:rsid w:val="00E40895"/>
    <w:rsid w:val="00E40949"/>
    <w:rsid w:val="00E40C0D"/>
    <w:rsid w:val="00E40CE4"/>
    <w:rsid w:val="00E40D3A"/>
    <w:rsid w:val="00E40DD2"/>
    <w:rsid w:val="00E419C6"/>
    <w:rsid w:val="00E41ECA"/>
    <w:rsid w:val="00E42124"/>
    <w:rsid w:val="00E424F9"/>
    <w:rsid w:val="00E42761"/>
    <w:rsid w:val="00E42F25"/>
    <w:rsid w:val="00E433CE"/>
    <w:rsid w:val="00E4363D"/>
    <w:rsid w:val="00E43D94"/>
    <w:rsid w:val="00E43DBF"/>
    <w:rsid w:val="00E44131"/>
    <w:rsid w:val="00E44607"/>
    <w:rsid w:val="00E4470A"/>
    <w:rsid w:val="00E448D0"/>
    <w:rsid w:val="00E44BE9"/>
    <w:rsid w:val="00E455BC"/>
    <w:rsid w:val="00E45768"/>
    <w:rsid w:val="00E45C1D"/>
    <w:rsid w:val="00E46180"/>
    <w:rsid w:val="00E463AB"/>
    <w:rsid w:val="00E4657B"/>
    <w:rsid w:val="00E4662C"/>
    <w:rsid w:val="00E467B2"/>
    <w:rsid w:val="00E46A08"/>
    <w:rsid w:val="00E46BF3"/>
    <w:rsid w:val="00E4732A"/>
    <w:rsid w:val="00E474A1"/>
    <w:rsid w:val="00E474AA"/>
    <w:rsid w:val="00E47588"/>
    <w:rsid w:val="00E475D0"/>
    <w:rsid w:val="00E4780A"/>
    <w:rsid w:val="00E47B40"/>
    <w:rsid w:val="00E47CF0"/>
    <w:rsid w:val="00E47EF7"/>
    <w:rsid w:val="00E5010D"/>
    <w:rsid w:val="00E50684"/>
    <w:rsid w:val="00E50822"/>
    <w:rsid w:val="00E5089D"/>
    <w:rsid w:val="00E50A2D"/>
    <w:rsid w:val="00E50BED"/>
    <w:rsid w:val="00E50E03"/>
    <w:rsid w:val="00E50E10"/>
    <w:rsid w:val="00E512D8"/>
    <w:rsid w:val="00E51DD9"/>
    <w:rsid w:val="00E526C0"/>
    <w:rsid w:val="00E5272C"/>
    <w:rsid w:val="00E52743"/>
    <w:rsid w:val="00E5281C"/>
    <w:rsid w:val="00E52A0C"/>
    <w:rsid w:val="00E5309D"/>
    <w:rsid w:val="00E534BC"/>
    <w:rsid w:val="00E53A97"/>
    <w:rsid w:val="00E54839"/>
    <w:rsid w:val="00E5483F"/>
    <w:rsid w:val="00E54A2A"/>
    <w:rsid w:val="00E54AC7"/>
    <w:rsid w:val="00E54BF6"/>
    <w:rsid w:val="00E54C14"/>
    <w:rsid w:val="00E56762"/>
    <w:rsid w:val="00E5681B"/>
    <w:rsid w:val="00E5697C"/>
    <w:rsid w:val="00E569F1"/>
    <w:rsid w:val="00E56EF0"/>
    <w:rsid w:val="00E57360"/>
    <w:rsid w:val="00E5777A"/>
    <w:rsid w:val="00E57896"/>
    <w:rsid w:val="00E57D46"/>
    <w:rsid w:val="00E604E3"/>
    <w:rsid w:val="00E60870"/>
    <w:rsid w:val="00E608B3"/>
    <w:rsid w:val="00E60D71"/>
    <w:rsid w:val="00E613E4"/>
    <w:rsid w:val="00E61790"/>
    <w:rsid w:val="00E61793"/>
    <w:rsid w:val="00E617C6"/>
    <w:rsid w:val="00E61A68"/>
    <w:rsid w:val="00E61C45"/>
    <w:rsid w:val="00E61C92"/>
    <w:rsid w:val="00E61D1D"/>
    <w:rsid w:val="00E61D91"/>
    <w:rsid w:val="00E6257A"/>
    <w:rsid w:val="00E62758"/>
    <w:rsid w:val="00E627CC"/>
    <w:rsid w:val="00E62947"/>
    <w:rsid w:val="00E62A1B"/>
    <w:rsid w:val="00E62B1E"/>
    <w:rsid w:val="00E62F3E"/>
    <w:rsid w:val="00E63334"/>
    <w:rsid w:val="00E6338D"/>
    <w:rsid w:val="00E634EE"/>
    <w:rsid w:val="00E6375C"/>
    <w:rsid w:val="00E638AC"/>
    <w:rsid w:val="00E63FAD"/>
    <w:rsid w:val="00E63FC4"/>
    <w:rsid w:val="00E6406C"/>
    <w:rsid w:val="00E646B1"/>
    <w:rsid w:val="00E64CDB"/>
    <w:rsid w:val="00E64CE6"/>
    <w:rsid w:val="00E6502D"/>
    <w:rsid w:val="00E6586E"/>
    <w:rsid w:val="00E65E70"/>
    <w:rsid w:val="00E66400"/>
    <w:rsid w:val="00E665F6"/>
    <w:rsid w:val="00E666E8"/>
    <w:rsid w:val="00E66A22"/>
    <w:rsid w:val="00E66E5D"/>
    <w:rsid w:val="00E67067"/>
    <w:rsid w:val="00E6716C"/>
    <w:rsid w:val="00E672A5"/>
    <w:rsid w:val="00E676B4"/>
    <w:rsid w:val="00E679D6"/>
    <w:rsid w:val="00E67A13"/>
    <w:rsid w:val="00E704E3"/>
    <w:rsid w:val="00E70600"/>
    <w:rsid w:val="00E708D5"/>
    <w:rsid w:val="00E70B45"/>
    <w:rsid w:val="00E70C0F"/>
    <w:rsid w:val="00E70C49"/>
    <w:rsid w:val="00E70D7E"/>
    <w:rsid w:val="00E7100B"/>
    <w:rsid w:val="00E71562"/>
    <w:rsid w:val="00E71E56"/>
    <w:rsid w:val="00E71EB6"/>
    <w:rsid w:val="00E71F53"/>
    <w:rsid w:val="00E723DA"/>
    <w:rsid w:val="00E72436"/>
    <w:rsid w:val="00E725C9"/>
    <w:rsid w:val="00E72792"/>
    <w:rsid w:val="00E72A4F"/>
    <w:rsid w:val="00E72BAF"/>
    <w:rsid w:val="00E72E25"/>
    <w:rsid w:val="00E73CC8"/>
    <w:rsid w:val="00E73D60"/>
    <w:rsid w:val="00E74080"/>
    <w:rsid w:val="00E7426B"/>
    <w:rsid w:val="00E742A6"/>
    <w:rsid w:val="00E747B9"/>
    <w:rsid w:val="00E74D0F"/>
    <w:rsid w:val="00E7505B"/>
    <w:rsid w:val="00E7508B"/>
    <w:rsid w:val="00E752DF"/>
    <w:rsid w:val="00E759DE"/>
    <w:rsid w:val="00E75BC7"/>
    <w:rsid w:val="00E76222"/>
    <w:rsid w:val="00E762B6"/>
    <w:rsid w:val="00E7649E"/>
    <w:rsid w:val="00E768BB"/>
    <w:rsid w:val="00E76D34"/>
    <w:rsid w:val="00E76DF8"/>
    <w:rsid w:val="00E770E4"/>
    <w:rsid w:val="00E77127"/>
    <w:rsid w:val="00E77310"/>
    <w:rsid w:val="00E7760A"/>
    <w:rsid w:val="00E800D4"/>
    <w:rsid w:val="00E807C7"/>
    <w:rsid w:val="00E8092F"/>
    <w:rsid w:val="00E80A3A"/>
    <w:rsid w:val="00E80A58"/>
    <w:rsid w:val="00E80A6D"/>
    <w:rsid w:val="00E81106"/>
    <w:rsid w:val="00E81388"/>
    <w:rsid w:val="00E814C0"/>
    <w:rsid w:val="00E814EA"/>
    <w:rsid w:val="00E81562"/>
    <w:rsid w:val="00E81ECE"/>
    <w:rsid w:val="00E81FE7"/>
    <w:rsid w:val="00E822B8"/>
    <w:rsid w:val="00E822F5"/>
    <w:rsid w:val="00E82411"/>
    <w:rsid w:val="00E826A7"/>
    <w:rsid w:val="00E82C1E"/>
    <w:rsid w:val="00E82C2E"/>
    <w:rsid w:val="00E82F2C"/>
    <w:rsid w:val="00E839B6"/>
    <w:rsid w:val="00E83C66"/>
    <w:rsid w:val="00E83CF7"/>
    <w:rsid w:val="00E83FB8"/>
    <w:rsid w:val="00E8400B"/>
    <w:rsid w:val="00E842BB"/>
    <w:rsid w:val="00E843B6"/>
    <w:rsid w:val="00E8451D"/>
    <w:rsid w:val="00E846AE"/>
    <w:rsid w:val="00E84A2D"/>
    <w:rsid w:val="00E84A4C"/>
    <w:rsid w:val="00E84C67"/>
    <w:rsid w:val="00E84DD1"/>
    <w:rsid w:val="00E852E2"/>
    <w:rsid w:val="00E86359"/>
    <w:rsid w:val="00E8663E"/>
    <w:rsid w:val="00E866D8"/>
    <w:rsid w:val="00E86D40"/>
    <w:rsid w:val="00E86D6C"/>
    <w:rsid w:val="00E86E41"/>
    <w:rsid w:val="00E871C6"/>
    <w:rsid w:val="00E8724B"/>
    <w:rsid w:val="00E877D4"/>
    <w:rsid w:val="00E87838"/>
    <w:rsid w:val="00E879AC"/>
    <w:rsid w:val="00E87A28"/>
    <w:rsid w:val="00E87AD7"/>
    <w:rsid w:val="00E87B8D"/>
    <w:rsid w:val="00E87F67"/>
    <w:rsid w:val="00E902DA"/>
    <w:rsid w:val="00E90422"/>
    <w:rsid w:val="00E90924"/>
    <w:rsid w:val="00E90A1D"/>
    <w:rsid w:val="00E90A49"/>
    <w:rsid w:val="00E91342"/>
    <w:rsid w:val="00E918C0"/>
    <w:rsid w:val="00E91C0F"/>
    <w:rsid w:val="00E91D2E"/>
    <w:rsid w:val="00E92009"/>
    <w:rsid w:val="00E92173"/>
    <w:rsid w:val="00E9253D"/>
    <w:rsid w:val="00E92921"/>
    <w:rsid w:val="00E92C26"/>
    <w:rsid w:val="00E92E78"/>
    <w:rsid w:val="00E93039"/>
    <w:rsid w:val="00E930C6"/>
    <w:rsid w:val="00E9315D"/>
    <w:rsid w:val="00E931D9"/>
    <w:rsid w:val="00E932A7"/>
    <w:rsid w:val="00E93933"/>
    <w:rsid w:val="00E93C94"/>
    <w:rsid w:val="00E94BA3"/>
    <w:rsid w:val="00E94C26"/>
    <w:rsid w:val="00E94E9D"/>
    <w:rsid w:val="00E94FCB"/>
    <w:rsid w:val="00E950AC"/>
    <w:rsid w:val="00E9576A"/>
    <w:rsid w:val="00E95D82"/>
    <w:rsid w:val="00E96095"/>
    <w:rsid w:val="00E964C6"/>
    <w:rsid w:val="00E9686C"/>
    <w:rsid w:val="00E96986"/>
    <w:rsid w:val="00E969BD"/>
    <w:rsid w:val="00E97077"/>
    <w:rsid w:val="00E9711E"/>
    <w:rsid w:val="00E9769A"/>
    <w:rsid w:val="00EA01DE"/>
    <w:rsid w:val="00EA02BA"/>
    <w:rsid w:val="00EA0631"/>
    <w:rsid w:val="00EA0691"/>
    <w:rsid w:val="00EA06ED"/>
    <w:rsid w:val="00EA0BB4"/>
    <w:rsid w:val="00EA0CCB"/>
    <w:rsid w:val="00EA0DF3"/>
    <w:rsid w:val="00EA12ED"/>
    <w:rsid w:val="00EA1D44"/>
    <w:rsid w:val="00EA1E9D"/>
    <w:rsid w:val="00EA1F0F"/>
    <w:rsid w:val="00EA23B2"/>
    <w:rsid w:val="00EA2412"/>
    <w:rsid w:val="00EA260A"/>
    <w:rsid w:val="00EA2766"/>
    <w:rsid w:val="00EA3098"/>
    <w:rsid w:val="00EA33BE"/>
    <w:rsid w:val="00EA36B4"/>
    <w:rsid w:val="00EA3BD8"/>
    <w:rsid w:val="00EA41E8"/>
    <w:rsid w:val="00EA4B17"/>
    <w:rsid w:val="00EA4B4C"/>
    <w:rsid w:val="00EA4EFE"/>
    <w:rsid w:val="00EA5221"/>
    <w:rsid w:val="00EA53D4"/>
    <w:rsid w:val="00EA5438"/>
    <w:rsid w:val="00EA55ED"/>
    <w:rsid w:val="00EA5A61"/>
    <w:rsid w:val="00EA5ED3"/>
    <w:rsid w:val="00EA5F94"/>
    <w:rsid w:val="00EA69EA"/>
    <w:rsid w:val="00EA6A20"/>
    <w:rsid w:val="00EA6C0F"/>
    <w:rsid w:val="00EA6E59"/>
    <w:rsid w:val="00EA7312"/>
    <w:rsid w:val="00EA7AE7"/>
    <w:rsid w:val="00EA7EDE"/>
    <w:rsid w:val="00EA7F60"/>
    <w:rsid w:val="00EB01AC"/>
    <w:rsid w:val="00EB01B6"/>
    <w:rsid w:val="00EB02E5"/>
    <w:rsid w:val="00EB0519"/>
    <w:rsid w:val="00EB0654"/>
    <w:rsid w:val="00EB0721"/>
    <w:rsid w:val="00EB0977"/>
    <w:rsid w:val="00EB0D8A"/>
    <w:rsid w:val="00EB1039"/>
    <w:rsid w:val="00EB1301"/>
    <w:rsid w:val="00EB142D"/>
    <w:rsid w:val="00EB160D"/>
    <w:rsid w:val="00EB1952"/>
    <w:rsid w:val="00EB1E07"/>
    <w:rsid w:val="00EB344C"/>
    <w:rsid w:val="00EB3700"/>
    <w:rsid w:val="00EB404A"/>
    <w:rsid w:val="00EB44CC"/>
    <w:rsid w:val="00EB459C"/>
    <w:rsid w:val="00EB464D"/>
    <w:rsid w:val="00EB4D46"/>
    <w:rsid w:val="00EB54FF"/>
    <w:rsid w:val="00EB5B18"/>
    <w:rsid w:val="00EB61BC"/>
    <w:rsid w:val="00EB6271"/>
    <w:rsid w:val="00EB6765"/>
    <w:rsid w:val="00EB67FB"/>
    <w:rsid w:val="00EB6913"/>
    <w:rsid w:val="00EB710C"/>
    <w:rsid w:val="00EB7506"/>
    <w:rsid w:val="00EB791E"/>
    <w:rsid w:val="00EB7CBB"/>
    <w:rsid w:val="00EC01D5"/>
    <w:rsid w:val="00EC0291"/>
    <w:rsid w:val="00EC073F"/>
    <w:rsid w:val="00EC0A0B"/>
    <w:rsid w:val="00EC0DBC"/>
    <w:rsid w:val="00EC0F19"/>
    <w:rsid w:val="00EC101F"/>
    <w:rsid w:val="00EC1080"/>
    <w:rsid w:val="00EC10C9"/>
    <w:rsid w:val="00EC11E1"/>
    <w:rsid w:val="00EC11F7"/>
    <w:rsid w:val="00EC1297"/>
    <w:rsid w:val="00EC138E"/>
    <w:rsid w:val="00EC2078"/>
    <w:rsid w:val="00EC24DD"/>
    <w:rsid w:val="00EC3385"/>
    <w:rsid w:val="00EC339B"/>
    <w:rsid w:val="00EC3609"/>
    <w:rsid w:val="00EC370A"/>
    <w:rsid w:val="00EC39C2"/>
    <w:rsid w:val="00EC39CC"/>
    <w:rsid w:val="00EC3CAA"/>
    <w:rsid w:val="00EC3E21"/>
    <w:rsid w:val="00EC3F65"/>
    <w:rsid w:val="00EC422B"/>
    <w:rsid w:val="00EC4475"/>
    <w:rsid w:val="00EC4AE6"/>
    <w:rsid w:val="00EC4AF3"/>
    <w:rsid w:val="00EC4CF1"/>
    <w:rsid w:val="00EC4CFD"/>
    <w:rsid w:val="00EC4E9C"/>
    <w:rsid w:val="00EC4FC0"/>
    <w:rsid w:val="00EC501D"/>
    <w:rsid w:val="00EC50F4"/>
    <w:rsid w:val="00EC52D3"/>
    <w:rsid w:val="00EC5D90"/>
    <w:rsid w:val="00EC5F4B"/>
    <w:rsid w:val="00EC5F98"/>
    <w:rsid w:val="00EC6057"/>
    <w:rsid w:val="00EC6D5D"/>
    <w:rsid w:val="00EC6F78"/>
    <w:rsid w:val="00EC7041"/>
    <w:rsid w:val="00EC7197"/>
    <w:rsid w:val="00EC7797"/>
    <w:rsid w:val="00EC7D5B"/>
    <w:rsid w:val="00ED0490"/>
    <w:rsid w:val="00ED06E0"/>
    <w:rsid w:val="00ED0CA0"/>
    <w:rsid w:val="00ED0E18"/>
    <w:rsid w:val="00ED0F2D"/>
    <w:rsid w:val="00ED104F"/>
    <w:rsid w:val="00ED131C"/>
    <w:rsid w:val="00ED16FC"/>
    <w:rsid w:val="00ED1AC0"/>
    <w:rsid w:val="00ED1C70"/>
    <w:rsid w:val="00ED1E6E"/>
    <w:rsid w:val="00ED1FAC"/>
    <w:rsid w:val="00ED203E"/>
    <w:rsid w:val="00ED20C1"/>
    <w:rsid w:val="00ED2342"/>
    <w:rsid w:val="00ED2CC8"/>
    <w:rsid w:val="00ED2ED8"/>
    <w:rsid w:val="00ED3BF8"/>
    <w:rsid w:val="00ED4696"/>
    <w:rsid w:val="00ED46A8"/>
    <w:rsid w:val="00ED47C5"/>
    <w:rsid w:val="00ED485F"/>
    <w:rsid w:val="00ED4F57"/>
    <w:rsid w:val="00ED56F5"/>
    <w:rsid w:val="00ED5DCF"/>
    <w:rsid w:val="00ED5E64"/>
    <w:rsid w:val="00ED619E"/>
    <w:rsid w:val="00ED67C5"/>
    <w:rsid w:val="00ED7413"/>
    <w:rsid w:val="00ED7852"/>
    <w:rsid w:val="00ED79FB"/>
    <w:rsid w:val="00ED7AC0"/>
    <w:rsid w:val="00ED7D7F"/>
    <w:rsid w:val="00EE00A4"/>
    <w:rsid w:val="00EE05E1"/>
    <w:rsid w:val="00EE082B"/>
    <w:rsid w:val="00EE0A23"/>
    <w:rsid w:val="00EE0CDC"/>
    <w:rsid w:val="00EE0E07"/>
    <w:rsid w:val="00EE0FD6"/>
    <w:rsid w:val="00EE1006"/>
    <w:rsid w:val="00EE1060"/>
    <w:rsid w:val="00EE10CE"/>
    <w:rsid w:val="00EE1DBB"/>
    <w:rsid w:val="00EE2190"/>
    <w:rsid w:val="00EE2EE9"/>
    <w:rsid w:val="00EE3594"/>
    <w:rsid w:val="00EE35A0"/>
    <w:rsid w:val="00EE3B05"/>
    <w:rsid w:val="00EE3B8F"/>
    <w:rsid w:val="00EE447F"/>
    <w:rsid w:val="00EE4BD2"/>
    <w:rsid w:val="00EE5082"/>
    <w:rsid w:val="00EE5397"/>
    <w:rsid w:val="00EE5CC4"/>
    <w:rsid w:val="00EE5F72"/>
    <w:rsid w:val="00EE6384"/>
    <w:rsid w:val="00EE6499"/>
    <w:rsid w:val="00EE6518"/>
    <w:rsid w:val="00EE659B"/>
    <w:rsid w:val="00EE6617"/>
    <w:rsid w:val="00EE6B19"/>
    <w:rsid w:val="00EE6BEA"/>
    <w:rsid w:val="00EE7005"/>
    <w:rsid w:val="00EE761D"/>
    <w:rsid w:val="00EE7697"/>
    <w:rsid w:val="00EE76C7"/>
    <w:rsid w:val="00EE7793"/>
    <w:rsid w:val="00EE77A8"/>
    <w:rsid w:val="00EE7A0C"/>
    <w:rsid w:val="00EE7CE1"/>
    <w:rsid w:val="00EF00A1"/>
    <w:rsid w:val="00EF01C9"/>
    <w:rsid w:val="00EF025A"/>
    <w:rsid w:val="00EF03E8"/>
    <w:rsid w:val="00EF05DA"/>
    <w:rsid w:val="00EF08E0"/>
    <w:rsid w:val="00EF16A4"/>
    <w:rsid w:val="00EF183B"/>
    <w:rsid w:val="00EF1EC9"/>
    <w:rsid w:val="00EF225C"/>
    <w:rsid w:val="00EF22CE"/>
    <w:rsid w:val="00EF2381"/>
    <w:rsid w:val="00EF2526"/>
    <w:rsid w:val="00EF2C44"/>
    <w:rsid w:val="00EF35B5"/>
    <w:rsid w:val="00EF3BCB"/>
    <w:rsid w:val="00EF3C3C"/>
    <w:rsid w:val="00EF426D"/>
    <w:rsid w:val="00EF4488"/>
    <w:rsid w:val="00EF4705"/>
    <w:rsid w:val="00EF4C6E"/>
    <w:rsid w:val="00EF4D01"/>
    <w:rsid w:val="00EF4D8B"/>
    <w:rsid w:val="00EF5B18"/>
    <w:rsid w:val="00EF6036"/>
    <w:rsid w:val="00EF612B"/>
    <w:rsid w:val="00EF61FE"/>
    <w:rsid w:val="00EF6217"/>
    <w:rsid w:val="00EF62E5"/>
    <w:rsid w:val="00EF6A67"/>
    <w:rsid w:val="00EF70B0"/>
    <w:rsid w:val="00EF7A81"/>
    <w:rsid w:val="00EF7A83"/>
    <w:rsid w:val="00EF7ED9"/>
    <w:rsid w:val="00EF7FD1"/>
    <w:rsid w:val="00F001DC"/>
    <w:rsid w:val="00F00A71"/>
    <w:rsid w:val="00F00F14"/>
    <w:rsid w:val="00F0104A"/>
    <w:rsid w:val="00F012C8"/>
    <w:rsid w:val="00F0155F"/>
    <w:rsid w:val="00F016B6"/>
    <w:rsid w:val="00F01C41"/>
    <w:rsid w:val="00F01F85"/>
    <w:rsid w:val="00F022A0"/>
    <w:rsid w:val="00F02D7C"/>
    <w:rsid w:val="00F034DD"/>
    <w:rsid w:val="00F036F5"/>
    <w:rsid w:val="00F03729"/>
    <w:rsid w:val="00F03B5A"/>
    <w:rsid w:val="00F03D17"/>
    <w:rsid w:val="00F03EC0"/>
    <w:rsid w:val="00F04576"/>
    <w:rsid w:val="00F049A6"/>
    <w:rsid w:val="00F055F0"/>
    <w:rsid w:val="00F056A7"/>
    <w:rsid w:val="00F05702"/>
    <w:rsid w:val="00F05812"/>
    <w:rsid w:val="00F05954"/>
    <w:rsid w:val="00F05B2C"/>
    <w:rsid w:val="00F05C84"/>
    <w:rsid w:val="00F06274"/>
    <w:rsid w:val="00F06328"/>
    <w:rsid w:val="00F06483"/>
    <w:rsid w:val="00F065A6"/>
    <w:rsid w:val="00F0665E"/>
    <w:rsid w:val="00F069C6"/>
    <w:rsid w:val="00F06B84"/>
    <w:rsid w:val="00F06BFB"/>
    <w:rsid w:val="00F06DE6"/>
    <w:rsid w:val="00F07081"/>
    <w:rsid w:val="00F07383"/>
    <w:rsid w:val="00F07590"/>
    <w:rsid w:val="00F07689"/>
    <w:rsid w:val="00F0778D"/>
    <w:rsid w:val="00F0783D"/>
    <w:rsid w:val="00F07BBD"/>
    <w:rsid w:val="00F07E38"/>
    <w:rsid w:val="00F10322"/>
    <w:rsid w:val="00F10913"/>
    <w:rsid w:val="00F10952"/>
    <w:rsid w:val="00F10ADA"/>
    <w:rsid w:val="00F10F42"/>
    <w:rsid w:val="00F11116"/>
    <w:rsid w:val="00F11B1B"/>
    <w:rsid w:val="00F11B96"/>
    <w:rsid w:val="00F11D39"/>
    <w:rsid w:val="00F11EFF"/>
    <w:rsid w:val="00F12227"/>
    <w:rsid w:val="00F12400"/>
    <w:rsid w:val="00F1263F"/>
    <w:rsid w:val="00F129E1"/>
    <w:rsid w:val="00F12C55"/>
    <w:rsid w:val="00F13377"/>
    <w:rsid w:val="00F13530"/>
    <w:rsid w:val="00F13A0B"/>
    <w:rsid w:val="00F13F65"/>
    <w:rsid w:val="00F140A9"/>
    <w:rsid w:val="00F143B8"/>
    <w:rsid w:val="00F1476B"/>
    <w:rsid w:val="00F149E8"/>
    <w:rsid w:val="00F14A23"/>
    <w:rsid w:val="00F1500D"/>
    <w:rsid w:val="00F151E7"/>
    <w:rsid w:val="00F15274"/>
    <w:rsid w:val="00F15503"/>
    <w:rsid w:val="00F166A5"/>
    <w:rsid w:val="00F1671B"/>
    <w:rsid w:val="00F16801"/>
    <w:rsid w:val="00F16BC6"/>
    <w:rsid w:val="00F16D09"/>
    <w:rsid w:val="00F17191"/>
    <w:rsid w:val="00F17568"/>
    <w:rsid w:val="00F17E59"/>
    <w:rsid w:val="00F205DC"/>
    <w:rsid w:val="00F20606"/>
    <w:rsid w:val="00F20A04"/>
    <w:rsid w:val="00F20F1B"/>
    <w:rsid w:val="00F20F34"/>
    <w:rsid w:val="00F20F89"/>
    <w:rsid w:val="00F218F4"/>
    <w:rsid w:val="00F219E6"/>
    <w:rsid w:val="00F21A1B"/>
    <w:rsid w:val="00F2263F"/>
    <w:rsid w:val="00F22648"/>
    <w:rsid w:val="00F2289A"/>
    <w:rsid w:val="00F2299F"/>
    <w:rsid w:val="00F22D65"/>
    <w:rsid w:val="00F22DAE"/>
    <w:rsid w:val="00F23079"/>
    <w:rsid w:val="00F235AA"/>
    <w:rsid w:val="00F237CE"/>
    <w:rsid w:val="00F23A98"/>
    <w:rsid w:val="00F24BEA"/>
    <w:rsid w:val="00F24E64"/>
    <w:rsid w:val="00F2509D"/>
    <w:rsid w:val="00F25206"/>
    <w:rsid w:val="00F2541E"/>
    <w:rsid w:val="00F25501"/>
    <w:rsid w:val="00F25745"/>
    <w:rsid w:val="00F257CD"/>
    <w:rsid w:val="00F25D66"/>
    <w:rsid w:val="00F2602E"/>
    <w:rsid w:val="00F260EF"/>
    <w:rsid w:val="00F26177"/>
    <w:rsid w:val="00F262CC"/>
    <w:rsid w:val="00F26846"/>
    <w:rsid w:val="00F26D2E"/>
    <w:rsid w:val="00F27087"/>
    <w:rsid w:val="00F271A6"/>
    <w:rsid w:val="00F273E5"/>
    <w:rsid w:val="00F275BC"/>
    <w:rsid w:val="00F278AF"/>
    <w:rsid w:val="00F278C9"/>
    <w:rsid w:val="00F27AE5"/>
    <w:rsid w:val="00F27DBA"/>
    <w:rsid w:val="00F27F63"/>
    <w:rsid w:val="00F3001F"/>
    <w:rsid w:val="00F302B5"/>
    <w:rsid w:val="00F30338"/>
    <w:rsid w:val="00F3068D"/>
    <w:rsid w:val="00F30E7D"/>
    <w:rsid w:val="00F31AE1"/>
    <w:rsid w:val="00F31EA7"/>
    <w:rsid w:val="00F328DC"/>
    <w:rsid w:val="00F32FA0"/>
    <w:rsid w:val="00F33664"/>
    <w:rsid w:val="00F337C9"/>
    <w:rsid w:val="00F33E8B"/>
    <w:rsid w:val="00F34075"/>
    <w:rsid w:val="00F34190"/>
    <w:rsid w:val="00F34451"/>
    <w:rsid w:val="00F34536"/>
    <w:rsid w:val="00F350B2"/>
    <w:rsid w:val="00F354DC"/>
    <w:rsid w:val="00F355D3"/>
    <w:rsid w:val="00F3592E"/>
    <w:rsid w:val="00F3598F"/>
    <w:rsid w:val="00F359E7"/>
    <w:rsid w:val="00F35DCA"/>
    <w:rsid w:val="00F36290"/>
    <w:rsid w:val="00F36422"/>
    <w:rsid w:val="00F367C0"/>
    <w:rsid w:val="00F36A77"/>
    <w:rsid w:val="00F36AF8"/>
    <w:rsid w:val="00F36B60"/>
    <w:rsid w:val="00F36CBD"/>
    <w:rsid w:val="00F36CC5"/>
    <w:rsid w:val="00F371EC"/>
    <w:rsid w:val="00F3749E"/>
    <w:rsid w:val="00F37550"/>
    <w:rsid w:val="00F377DC"/>
    <w:rsid w:val="00F379F0"/>
    <w:rsid w:val="00F401E4"/>
    <w:rsid w:val="00F4060B"/>
    <w:rsid w:val="00F40933"/>
    <w:rsid w:val="00F409AF"/>
    <w:rsid w:val="00F40A51"/>
    <w:rsid w:val="00F40BAD"/>
    <w:rsid w:val="00F416AB"/>
    <w:rsid w:val="00F4179F"/>
    <w:rsid w:val="00F41809"/>
    <w:rsid w:val="00F41864"/>
    <w:rsid w:val="00F419F7"/>
    <w:rsid w:val="00F41CC4"/>
    <w:rsid w:val="00F42201"/>
    <w:rsid w:val="00F425C0"/>
    <w:rsid w:val="00F428B6"/>
    <w:rsid w:val="00F42993"/>
    <w:rsid w:val="00F429BD"/>
    <w:rsid w:val="00F42B8A"/>
    <w:rsid w:val="00F43237"/>
    <w:rsid w:val="00F43793"/>
    <w:rsid w:val="00F444DD"/>
    <w:rsid w:val="00F447A0"/>
    <w:rsid w:val="00F448B4"/>
    <w:rsid w:val="00F44B08"/>
    <w:rsid w:val="00F44C8E"/>
    <w:rsid w:val="00F44DD8"/>
    <w:rsid w:val="00F45502"/>
    <w:rsid w:val="00F455BA"/>
    <w:rsid w:val="00F459EA"/>
    <w:rsid w:val="00F45B28"/>
    <w:rsid w:val="00F467AB"/>
    <w:rsid w:val="00F46806"/>
    <w:rsid w:val="00F46982"/>
    <w:rsid w:val="00F46A2A"/>
    <w:rsid w:val="00F46BE4"/>
    <w:rsid w:val="00F4734F"/>
    <w:rsid w:val="00F4779A"/>
    <w:rsid w:val="00F47C8D"/>
    <w:rsid w:val="00F47F96"/>
    <w:rsid w:val="00F50269"/>
    <w:rsid w:val="00F5131B"/>
    <w:rsid w:val="00F51386"/>
    <w:rsid w:val="00F51ADA"/>
    <w:rsid w:val="00F5277C"/>
    <w:rsid w:val="00F5365A"/>
    <w:rsid w:val="00F53872"/>
    <w:rsid w:val="00F53F3B"/>
    <w:rsid w:val="00F5466F"/>
    <w:rsid w:val="00F547C2"/>
    <w:rsid w:val="00F54F6B"/>
    <w:rsid w:val="00F55171"/>
    <w:rsid w:val="00F554C2"/>
    <w:rsid w:val="00F55AD0"/>
    <w:rsid w:val="00F55C00"/>
    <w:rsid w:val="00F56195"/>
    <w:rsid w:val="00F5628C"/>
    <w:rsid w:val="00F562D5"/>
    <w:rsid w:val="00F56644"/>
    <w:rsid w:val="00F5668E"/>
    <w:rsid w:val="00F56DD7"/>
    <w:rsid w:val="00F57522"/>
    <w:rsid w:val="00F57994"/>
    <w:rsid w:val="00F57AC0"/>
    <w:rsid w:val="00F57B31"/>
    <w:rsid w:val="00F57B8E"/>
    <w:rsid w:val="00F57E23"/>
    <w:rsid w:val="00F57F61"/>
    <w:rsid w:val="00F600C1"/>
    <w:rsid w:val="00F601C8"/>
    <w:rsid w:val="00F60378"/>
    <w:rsid w:val="00F60864"/>
    <w:rsid w:val="00F609F5"/>
    <w:rsid w:val="00F60D66"/>
    <w:rsid w:val="00F61391"/>
    <w:rsid w:val="00F616BE"/>
    <w:rsid w:val="00F61AD1"/>
    <w:rsid w:val="00F61C8D"/>
    <w:rsid w:val="00F620CD"/>
    <w:rsid w:val="00F62126"/>
    <w:rsid w:val="00F6213D"/>
    <w:rsid w:val="00F624C7"/>
    <w:rsid w:val="00F62555"/>
    <w:rsid w:val="00F62820"/>
    <w:rsid w:val="00F628D9"/>
    <w:rsid w:val="00F629B5"/>
    <w:rsid w:val="00F62EA1"/>
    <w:rsid w:val="00F63331"/>
    <w:rsid w:val="00F634BB"/>
    <w:rsid w:val="00F63584"/>
    <w:rsid w:val="00F63796"/>
    <w:rsid w:val="00F63AC9"/>
    <w:rsid w:val="00F63BC9"/>
    <w:rsid w:val="00F64302"/>
    <w:rsid w:val="00F643A4"/>
    <w:rsid w:val="00F645C9"/>
    <w:rsid w:val="00F64643"/>
    <w:rsid w:val="00F6482B"/>
    <w:rsid w:val="00F64F04"/>
    <w:rsid w:val="00F65490"/>
    <w:rsid w:val="00F6567A"/>
    <w:rsid w:val="00F65AC7"/>
    <w:rsid w:val="00F65BEA"/>
    <w:rsid w:val="00F661A1"/>
    <w:rsid w:val="00F67059"/>
    <w:rsid w:val="00F6730D"/>
    <w:rsid w:val="00F67429"/>
    <w:rsid w:val="00F6780A"/>
    <w:rsid w:val="00F67B11"/>
    <w:rsid w:val="00F67C1E"/>
    <w:rsid w:val="00F67DEF"/>
    <w:rsid w:val="00F7017F"/>
    <w:rsid w:val="00F7055E"/>
    <w:rsid w:val="00F709C7"/>
    <w:rsid w:val="00F70D66"/>
    <w:rsid w:val="00F7118F"/>
    <w:rsid w:val="00F712C9"/>
    <w:rsid w:val="00F715E9"/>
    <w:rsid w:val="00F7188E"/>
    <w:rsid w:val="00F71F67"/>
    <w:rsid w:val="00F725D2"/>
    <w:rsid w:val="00F72BE8"/>
    <w:rsid w:val="00F72D3B"/>
    <w:rsid w:val="00F72DA6"/>
    <w:rsid w:val="00F7318F"/>
    <w:rsid w:val="00F735BA"/>
    <w:rsid w:val="00F73A40"/>
    <w:rsid w:val="00F73C60"/>
    <w:rsid w:val="00F73EA2"/>
    <w:rsid w:val="00F73F46"/>
    <w:rsid w:val="00F740C9"/>
    <w:rsid w:val="00F74291"/>
    <w:rsid w:val="00F743B2"/>
    <w:rsid w:val="00F74746"/>
    <w:rsid w:val="00F749D8"/>
    <w:rsid w:val="00F74C2A"/>
    <w:rsid w:val="00F7608E"/>
    <w:rsid w:val="00F76330"/>
    <w:rsid w:val="00F7649F"/>
    <w:rsid w:val="00F76594"/>
    <w:rsid w:val="00F76B28"/>
    <w:rsid w:val="00F76FBB"/>
    <w:rsid w:val="00F77160"/>
    <w:rsid w:val="00F7752F"/>
    <w:rsid w:val="00F775F6"/>
    <w:rsid w:val="00F77907"/>
    <w:rsid w:val="00F77BFB"/>
    <w:rsid w:val="00F77E71"/>
    <w:rsid w:val="00F805B7"/>
    <w:rsid w:val="00F80991"/>
    <w:rsid w:val="00F809D6"/>
    <w:rsid w:val="00F80BAB"/>
    <w:rsid w:val="00F810C1"/>
    <w:rsid w:val="00F812B1"/>
    <w:rsid w:val="00F8143A"/>
    <w:rsid w:val="00F81557"/>
    <w:rsid w:val="00F818B1"/>
    <w:rsid w:val="00F81BD3"/>
    <w:rsid w:val="00F81CF6"/>
    <w:rsid w:val="00F824FF"/>
    <w:rsid w:val="00F82B4E"/>
    <w:rsid w:val="00F82D23"/>
    <w:rsid w:val="00F8316F"/>
    <w:rsid w:val="00F8366F"/>
    <w:rsid w:val="00F84265"/>
    <w:rsid w:val="00F84597"/>
    <w:rsid w:val="00F84A7F"/>
    <w:rsid w:val="00F850EB"/>
    <w:rsid w:val="00F85146"/>
    <w:rsid w:val="00F85619"/>
    <w:rsid w:val="00F858A0"/>
    <w:rsid w:val="00F85950"/>
    <w:rsid w:val="00F8596B"/>
    <w:rsid w:val="00F85F3A"/>
    <w:rsid w:val="00F8605F"/>
    <w:rsid w:val="00F865EF"/>
    <w:rsid w:val="00F869B7"/>
    <w:rsid w:val="00F86C47"/>
    <w:rsid w:val="00F87188"/>
    <w:rsid w:val="00F871DB"/>
    <w:rsid w:val="00F873F2"/>
    <w:rsid w:val="00F87623"/>
    <w:rsid w:val="00F8764E"/>
    <w:rsid w:val="00F87E85"/>
    <w:rsid w:val="00F87F1C"/>
    <w:rsid w:val="00F901C8"/>
    <w:rsid w:val="00F90280"/>
    <w:rsid w:val="00F903CC"/>
    <w:rsid w:val="00F9092A"/>
    <w:rsid w:val="00F90B23"/>
    <w:rsid w:val="00F91164"/>
    <w:rsid w:val="00F91758"/>
    <w:rsid w:val="00F91883"/>
    <w:rsid w:val="00F918FD"/>
    <w:rsid w:val="00F91B17"/>
    <w:rsid w:val="00F92071"/>
    <w:rsid w:val="00F92179"/>
    <w:rsid w:val="00F923FC"/>
    <w:rsid w:val="00F92585"/>
    <w:rsid w:val="00F92602"/>
    <w:rsid w:val="00F92681"/>
    <w:rsid w:val="00F9278D"/>
    <w:rsid w:val="00F92A1C"/>
    <w:rsid w:val="00F9303C"/>
    <w:rsid w:val="00F93171"/>
    <w:rsid w:val="00F9372A"/>
    <w:rsid w:val="00F93740"/>
    <w:rsid w:val="00F94421"/>
    <w:rsid w:val="00F94694"/>
    <w:rsid w:val="00F9503B"/>
    <w:rsid w:val="00F95281"/>
    <w:rsid w:val="00F953F4"/>
    <w:rsid w:val="00F95EA4"/>
    <w:rsid w:val="00F9647B"/>
    <w:rsid w:val="00F964C5"/>
    <w:rsid w:val="00F96695"/>
    <w:rsid w:val="00F96E3D"/>
    <w:rsid w:val="00F96EFC"/>
    <w:rsid w:val="00F96F92"/>
    <w:rsid w:val="00F9715D"/>
    <w:rsid w:val="00F9742E"/>
    <w:rsid w:val="00F97718"/>
    <w:rsid w:val="00F97788"/>
    <w:rsid w:val="00F978FA"/>
    <w:rsid w:val="00F97A84"/>
    <w:rsid w:val="00F97EFE"/>
    <w:rsid w:val="00FA0094"/>
    <w:rsid w:val="00FA00D4"/>
    <w:rsid w:val="00FA0486"/>
    <w:rsid w:val="00FA099A"/>
    <w:rsid w:val="00FA0BC8"/>
    <w:rsid w:val="00FA0F1E"/>
    <w:rsid w:val="00FA0F45"/>
    <w:rsid w:val="00FA1014"/>
    <w:rsid w:val="00FA10A4"/>
    <w:rsid w:val="00FA135E"/>
    <w:rsid w:val="00FA13E4"/>
    <w:rsid w:val="00FA142F"/>
    <w:rsid w:val="00FA1ACE"/>
    <w:rsid w:val="00FA1E66"/>
    <w:rsid w:val="00FA22FA"/>
    <w:rsid w:val="00FA2512"/>
    <w:rsid w:val="00FA2C72"/>
    <w:rsid w:val="00FA2F98"/>
    <w:rsid w:val="00FA359F"/>
    <w:rsid w:val="00FA382A"/>
    <w:rsid w:val="00FA3DED"/>
    <w:rsid w:val="00FA3FEB"/>
    <w:rsid w:val="00FA43FC"/>
    <w:rsid w:val="00FA4776"/>
    <w:rsid w:val="00FA480A"/>
    <w:rsid w:val="00FA4C3F"/>
    <w:rsid w:val="00FA4DE6"/>
    <w:rsid w:val="00FA5467"/>
    <w:rsid w:val="00FA5531"/>
    <w:rsid w:val="00FA5B88"/>
    <w:rsid w:val="00FA61C8"/>
    <w:rsid w:val="00FA623E"/>
    <w:rsid w:val="00FA6374"/>
    <w:rsid w:val="00FA6598"/>
    <w:rsid w:val="00FA6C7A"/>
    <w:rsid w:val="00FA6CD2"/>
    <w:rsid w:val="00FA6FF3"/>
    <w:rsid w:val="00FA7184"/>
    <w:rsid w:val="00FA7624"/>
    <w:rsid w:val="00FA7653"/>
    <w:rsid w:val="00FA775E"/>
    <w:rsid w:val="00FA7C5E"/>
    <w:rsid w:val="00FA7EBE"/>
    <w:rsid w:val="00FB0280"/>
    <w:rsid w:val="00FB02DE"/>
    <w:rsid w:val="00FB0465"/>
    <w:rsid w:val="00FB0584"/>
    <w:rsid w:val="00FB05CF"/>
    <w:rsid w:val="00FB0E91"/>
    <w:rsid w:val="00FB0EEA"/>
    <w:rsid w:val="00FB1057"/>
    <w:rsid w:val="00FB15CD"/>
    <w:rsid w:val="00FB1658"/>
    <w:rsid w:val="00FB17C2"/>
    <w:rsid w:val="00FB1B35"/>
    <w:rsid w:val="00FB1B57"/>
    <w:rsid w:val="00FB1C48"/>
    <w:rsid w:val="00FB1D7D"/>
    <w:rsid w:val="00FB1E5C"/>
    <w:rsid w:val="00FB1E69"/>
    <w:rsid w:val="00FB20DF"/>
    <w:rsid w:val="00FB234C"/>
    <w:rsid w:val="00FB28E2"/>
    <w:rsid w:val="00FB2BC0"/>
    <w:rsid w:val="00FB2E53"/>
    <w:rsid w:val="00FB30DD"/>
    <w:rsid w:val="00FB3260"/>
    <w:rsid w:val="00FB3598"/>
    <w:rsid w:val="00FB3B7A"/>
    <w:rsid w:val="00FB3DE7"/>
    <w:rsid w:val="00FB4095"/>
    <w:rsid w:val="00FB40EE"/>
    <w:rsid w:val="00FB47D8"/>
    <w:rsid w:val="00FB50E3"/>
    <w:rsid w:val="00FB563A"/>
    <w:rsid w:val="00FB5B4E"/>
    <w:rsid w:val="00FB5CD2"/>
    <w:rsid w:val="00FB5DE2"/>
    <w:rsid w:val="00FB6326"/>
    <w:rsid w:val="00FB6431"/>
    <w:rsid w:val="00FB663E"/>
    <w:rsid w:val="00FB6B17"/>
    <w:rsid w:val="00FB6D65"/>
    <w:rsid w:val="00FB6DE5"/>
    <w:rsid w:val="00FB74D4"/>
    <w:rsid w:val="00FC0570"/>
    <w:rsid w:val="00FC1656"/>
    <w:rsid w:val="00FC18EF"/>
    <w:rsid w:val="00FC1B39"/>
    <w:rsid w:val="00FC1C0F"/>
    <w:rsid w:val="00FC1F10"/>
    <w:rsid w:val="00FC28B1"/>
    <w:rsid w:val="00FC290B"/>
    <w:rsid w:val="00FC3035"/>
    <w:rsid w:val="00FC36B7"/>
    <w:rsid w:val="00FC37CB"/>
    <w:rsid w:val="00FC37F7"/>
    <w:rsid w:val="00FC400E"/>
    <w:rsid w:val="00FC4487"/>
    <w:rsid w:val="00FC456D"/>
    <w:rsid w:val="00FC4B03"/>
    <w:rsid w:val="00FC4D3C"/>
    <w:rsid w:val="00FC506B"/>
    <w:rsid w:val="00FC5E77"/>
    <w:rsid w:val="00FC60A8"/>
    <w:rsid w:val="00FC661B"/>
    <w:rsid w:val="00FC68A6"/>
    <w:rsid w:val="00FC6D66"/>
    <w:rsid w:val="00FC70AA"/>
    <w:rsid w:val="00FC735B"/>
    <w:rsid w:val="00FC73CD"/>
    <w:rsid w:val="00FC7D0A"/>
    <w:rsid w:val="00FD0021"/>
    <w:rsid w:val="00FD056E"/>
    <w:rsid w:val="00FD065B"/>
    <w:rsid w:val="00FD0955"/>
    <w:rsid w:val="00FD0BD2"/>
    <w:rsid w:val="00FD0C0A"/>
    <w:rsid w:val="00FD11F5"/>
    <w:rsid w:val="00FD14E4"/>
    <w:rsid w:val="00FD1649"/>
    <w:rsid w:val="00FD1879"/>
    <w:rsid w:val="00FD1F77"/>
    <w:rsid w:val="00FD1FB5"/>
    <w:rsid w:val="00FD2294"/>
    <w:rsid w:val="00FD2543"/>
    <w:rsid w:val="00FD282E"/>
    <w:rsid w:val="00FD28E1"/>
    <w:rsid w:val="00FD2935"/>
    <w:rsid w:val="00FD2F32"/>
    <w:rsid w:val="00FD3641"/>
    <w:rsid w:val="00FD3BD2"/>
    <w:rsid w:val="00FD42DD"/>
    <w:rsid w:val="00FD4421"/>
    <w:rsid w:val="00FD4FBC"/>
    <w:rsid w:val="00FD5000"/>
    <w:rsid w:val="00FD51B8"/>
    <w:rsid w:val="00FD52B5"/>
    <w:rsid w:val="00FD5307"/>
    <w:rsid w:val="00FD5C9F"/>
    <w:rsid w:val="00FD62E3"/>
    <w:rsid w:val="00FD644A"/>
    <w:rsid w:val="00FD69C5"/>
    <w:rsid w:val="00FD6D67"/>
    <w:rsid w:val="00FD75ED"/>
    <w:rsid w:val="00FD7740"/>
    <w:rsid w:val="00FD7763"/>
    <w:rsid w:val="00FD79E1"/>
    <w:rsid w:val="00FD7CA8"/>
    <w:rsid w:val="00FE005F"/>
    <w:rsid w:val="00FE0122"/>
    <w:rsid w:val="00FE048B"/>
    <w:rsid w:val="00FE107A"/>
    <w:rsid w:val="00FE120C"/>
    <w:rsid w:val="00FE131C"/>
    <w:rsid w:val="00FE182B"/>
    <w:rsid w:val="00FE1859"/>
    <w:rsid w:val="00FE1996"/>
    <w:rsid w:val="00FE28F9"/>
    <w:rsid w:val="00FE29EF"/>
    <w:rsid w:val="00FE2A63"/>
    <w:rsid w:val="00FE2B6F"/>
    <w:rsid w:val="00FE2CF9"/>
    <w:rsid w:val="00FE2F57"/>
    <w:rsid w:val="00FE3122"/>
    <w:rsid w:val="00FE34DC"/>
    <w:rsid w:val="00FE35A2"/>
    <w:rsid w:val="00FE3724"/>
    <w:rsid w:val="00FE3F1F"/>
    <w:rsid w:val="00FE429F"/>
    <w:rsid w:val="00FE42F4"/>
    <w:rsid w:val="00FE4508"/>
    <w:rsid w:val="00FE461F"/>
    <w:rsid w:val="00FE46D6"/>
    <w:rsid w:val="00FE4CFC"/>
    <w:rsid w:val="00FE532C"/>
    <w:rsid w:val="00FE55C0"/>
    <w:rsid w:val="00FE5665"/>
    <w:rsid w:val="00FE5ABA"/>
    <w:rsid w:val="00FE5AC8"/>
    <w:rsid w:val="00FE5BB1"/>
    <w:rsid w:val="00FE654F"/>
    <w:rsid w:val="00FE6A2B"/>
    <w:rsid w:val="00FE6AA4"/>
    <w:rsid w:val="00FE6B47"/>
    <w:rsid w:val="00FE6BE7"/>
    <w:rsid w:val="00FE6C02"/>
    <w:rsid w:val="00FE6EC8"/>
    <w:rsid w:val="00FE70DA"/>
    <w:rsid w:val="00FE7D93"/>
    <w:rsid w:val="00FE7F7B"/>
    <w:rsid w:val="00FF008F"/>
    <w:rsid w:val="00FF036D"/>
    <w:rsid w:val="00FF04BA"/>
    <w:rsid w:val="00FF087A"/>
    <w:rsid w:val="00FF0F1A"/>
    <w:rsid w:val="00FF1993"/>
    <w:rsid w:val="00FF1A7F"/>
    <w:rsid w:val="00FF1D8D"/>
    <w:rsid w:val="00FF1D92"/>
    <w:rsid w:val="00FF20A5"/>
    <w:rsid w:val="00FF2150"/>
    <w:rsid w:val="00FF234B"/>
    <w:rsid w:val="00FF242B"/>
    <w:rsid w:val="00FF294E"/>
    <w:rsid w:val="00FF2FE1"/>
    <w:rsid w:val="00FF3803"/>
    <w:rsid w:val="00FF3F0D"/>
    <w:rsid w:val="00FF3F5A"/>
    <w:rsid w:val="00FF4052"/>
    <w:rsid w:val="00FF40B6"/>
    <w:rsid w:val="00FF4181"/>
    <w:rsid w:val="00FF4463"/>
    <w:rsid w:val="00FF45BF"/>
    <w:rsid w:val="00FF45EE"/>
    <w:rsid w:val="00FF465F"/>
    <w:rsid w:val="00FF4C7B"/>
    <w:rsid w:val="00FF56A4"/>
    <w:rsid w:val="00FF58EC"/>
    <w:rsid w:val="00FF592D"/>
    <w:rsid w:val="00FF6115"/>
    <w:rsid w:val="00FF6309"/>
    <w:rsid w:val="00FF64A4"/>
    <w:rsid w:val="00FF6EE4"/>
    <w:rsid w:val="00FF6F7A"/>
    <w:rsid w:val="00FF753F"/>
    <w:rsid w:val="00FF784E"/>
    <w:rsid w:val="00FF78CE"/>
    <w:rsid w:val="00FF7932"/>
    <w:rsid w:val="00FF7B2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96C1FF"/>
  <w15:chartTrackingRefBased/>
  <w15:docId w15:val="{A9DAE647-252C-4E11-9452-20EBA4A78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qFormat="1"/>
    <w:lsdException w:name="caption" w:semiHidden="1" w:uiPriority="0"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qFormat="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iPriority="0" w:unhideWhenUsed="1" w:qFormat="1"/>
    <w:lsdException w:name="List Continue 2" w:semiHidden="1" w:uiPriority="0" w:unhideWhenUsed="1" w:qFormat="1"/>
    <w:lsdException w:name="List Continue 3" w:semiHidden="1" w:uiPriority="0"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iPriority="0" w:unhideWhenUsed="1" w:qFormat="1"/>
    <w:lsdException w:name="Hyperlink" w:semiHidden="1" w:unhideWhenUsed="1"/>
    <w:lsdException w:name="FollowedHyperlink" w:semiHidden="1" w:uiPriority="0" w:unhideWhenUsed="1" w:qFormat="1"/>
    <w:lsdException w:name="Strong" w:uiPriority="22" w:qFormat="1"/>
    <w:lsdException w:name="Emphasis" w:uiPriority="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iPriority="0" w:unhideWhenUsed="1" w:qFormat="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0"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4747A"/>
    <w:pPr>
      <w:tabs>
        <w:tab w:val="left" w:pos="0"/>
        <w:tab w:val="left" w:pos="709"/>
        <w:tab w:val="left" w:pos="1134"/>
      </w:tabs>
      <w:suppressAutoHyphens/>
      <w:spacing w:after="120"/>
      <w:jc w:val="both"/>
    </w:pPr>
    <w:rPr>
      <w:rFonts w:ascii="Tahoma" w:eastAsia="Times New Roman" w:hAnsi="Tahoma"/>
      <w:sz w:val="22"/>
      <w:szCs w:val="22"/>
      <w:lang w:val="el-GR"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qFormat/>
    <w:rsid w:val="009019C0"/>
    <w:pPr>
      <w:keepNext/>
      <w:pageBreakBefore/>
      <w:numPr>
        <w:numId w:val="12"/>
      </w:numPr>
      <w:pBdr>
        <w:bottom w:val="single" w:sz="18" w:space="1" w:color="000080"/>
      </w:pBdr>
      <w:spacing w:before="320" w:after="160"/>
      <w:outlineLvl w:val="0"/>
    </w:pPr>
    <w:rPr>
      <w:rFonts w:cstheme="minorHAnsi"/>
      <w:b/>
      <w:bCs/>
      <w:color w:val="002060"/>
      <w:sz w:val="28"/>
      <w:szCs w:val="24"/>
    </w:rPr>
  </w:style>
  <w:style w:type="paragraph" w:styleId="2">
    <w:name w:val="heading 2"/>
    <w:aliases w:val="2,2 headline,21,???,B Sub/Bold,Chapter Title,H2,H21,H211,H22,Header 2,Header 2nd Page,Heading 2 Hidden,Heading 2_TM,Headline 2,Titre 2,_επικεφαλίδα 2,e2,h,h2,h2 main heading,h21,h22,hd2,headi,heading 2,heading2,kopregel 2,l2,Heading 2-body"/>
    <w:basedOn w:val="1"/>
    <w:next w:val="a0"/>
    <w:link w:val="2Char"/>
    <w:qFormat/>
    <w:rsid w:val="00972E9E"/>
    <w:pPr>
      <w:pageBreakBefore w:val="0"/>
      <w:numPr>
        <w:ilvl w:val="1"/>
      </w:numPr>
      <w:pBdr>
        <w:bottom w:val="single" w:sz="12" w:space="1" w:color="1F3864" w:themeColor="accent1" w:themeShade="80"/>
      </w:pBdr>
      <w:tabs>
        <w:tab w:val="clear" w:pos="0"/>
        <w:tab w:val="clear" w:pos="709"/>
        <w:tab w:val="clear" w:pos="1134"/>
      </w:tabs>
      <w:spacing w:before="240" w:after="80"/>
      <w:outlineLvl w:val="1"/>
    </w:pPr>
    <w:rPr>
      <w:bCs w:val="0"/>
      <w:sz w:val="24"/>
    </w:rPr>
  </w:style>
  <w:style w:type="paragraph" w:styleId="3">
    <w:name w:val="heading 3"/>
    <w:aliases w:val="H3,Proposa,Project 3,h3,Heading 3 - old,1.2.3.,alltoc,3,Heading 4 Proposal,h31,h32,Bold Head,bh,(1.1.1),hd3,Minor,1.1.1 Heading,0,Heading 2.3,(Alt+3),Titles,(Alt+3)1,(Alt+3)2,(Alt+3)3,(Alt+3)4,(Alt+3)5,(Alt+3)6,(Alt+3)11,(Alt+3)21,l3,H31,H"/>
    <w:basedOn w:val="a0"/>
    <w:next w:val="a0"/>
    <w:link w:val="3Char"/>
    <w:qFormat/>
    <w:rsid w:val="009D3BC2"/>
    <w:pPr>
      <w:keepNext/>
      <w:numPr>
        <w:ilvl w:val="2"/>
        <w:numId w:val="12"/>
      </w:numPr>
      <w:tabs>
        <w:tab w:val="clear" w:pos="0"/>
        <w:tab w:val="clear" w:pos="709"/>
        <w:tab w:val="clear" w:pos="1134"/>
      </w:tabs>
      <w:spacing w:before="240"/>
      <w:outlineLvl w:val="2"/>
    </w:pPr>
    <w:rPr>
      <w:rFonts w:eastAsia="SimSun" w:cstheme="minorHAnsi"/>
      <w:b/>
      <w:bCs/>
      <w:sz w:val="24"/>
      <w:szCs w:val="26"/>
    </w:rPr>
  </w:style>
  <w:style w:type="paragraph" w:styleId="4">
    <w:name w:val="heading 4"/>
    <w:aliases w:val="Bulleted 4,Heading 4 Char3 Char,Heading 4 Char Char2 Char,h4 Char Char2 Char,H41 Char Char2 Char,H4 Char Char2 Char,t4 Char Char2 Char,h41 Char Char2 Char,H42 Char Char2 Char,H411 Char Char2 Char,h42 Char Char2 Char,H43 Char Char2 Char"/>
    <w:basedOn w:val="a0"/>
    <w:next w:val="a0"/>
    <w:link w:val="4Char"/>
    <w:qFormat/>
    <w:rsid w:val="00BF6B20"/>
    <w:pPr>
      <w:keepNext/>
      <w:numPr>
        <w:ilvl w:val="3"/>
        <w:numId w:val="12"/>
      </w:numPr>
      <w:tabs>
        <w:tab w:val="clear" w:pos="0"/>
        <w:tab w:val="clear" w:pos="1134"/>
      </w:tabs>
      <w:spacing w:before="240"/>
      <w:ind w:left="709"/>
      <w:outlineLvl w:val="3"/>
    </w:pPr>
    <w:rPr>
      <w:rFonts w:eastAsia="SimSun"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0"/>
    <w:next w:val="a0"/>
    <w:link w:val="5Char"/>
    <w:autoRedefine/>
    <w:rsid w:val="00BB2F00"/>
    <w:pPr>
      <w:tabs>
        <w:tab w:val="clear" w:pos="0"/>
        <w:tab w:val="clear" w:pos="709"/>
        <w:tab w:val="clear" w:pos="1134"/>
        <w:tab w:val="left" w:pos="1710"/>
      </w:tabs>
      <w:spacing w:before="200" w:after="200" w:line="280" w:lineRule="exact"/>
      <w:outlineLvl w:val="4"/>
    </w:pPr>
    <w:rPr>
      <w:rFonts w:eastAsia="SimSun" w:cs="Tahoma"/>
      <w:b/>
      <w:i/>
      <w:iCs/>
      <w:szCs w:val="20"/>
      <w:lang w:eastAsia="en-US"/>
    </w:rPr>
  </w:style>
  <w:style w:type="paragraph" w:styleId="6">
    <w:name w:val="heading 6"/>
    <w:aliases w:val="H6,Char Char,Char Char Char,Char Char + Left:  0 cm,... + Left:  0 cm,...,Char Char Char Char Char Char,Char Char Char Char Char,hd6,h6,H61,H62,H63,H64,H611,H65,H612,H621,H631,H641,H66,H613,H622,H632,H642,H67,H614,not Kinhill,5,6 sub-dash"/>
    <w:basedOn w:val="a0"/>
    <w:next w:val="a0"/>
    <w:link w:val="6Char"/>
    <w:qFormat/>
    <w:rsid w:val="00522121"/>
    <w:pPr>
      <w:suppressAutoHyphens w:val="0"/>
      <w:spacing w:before="120" w:line="360" w:lineRule="auto"/>
      <w:outlineLvl w:val="5"/>
    </w:pPr>
    <w:rPr>
      <w:rFonts w:ascii="Arial" w:hAnsi="Arial" w:cs="Times New Roman"/>
      <w:b/>
      <w:sz w:val="24"/>
      <w:szCs w:val="20"/>
      <w:lang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71,72,hd7,h7"/>
    <w:basedOn w:val="a0"/>
    <w:next w:val="a0"/>
    <w:link w:val="7Char"/>
    <w:autoRedefine/>
    <w:qFormat/>
    <w:rsid w:val="00522121"/>
    <w:pPr>
      <w:tabs>
        <w:tab w:val="left" w:pos="2835"/>
      </w:tabs>
      <w:suppressAutoHyphens w:val="0"/>
      <w:spacing w:before="120" w:line="360" w:lineRule="auto"/>
      <w:outlineLvl w:val="6"/>
    </w:pPr>
    <w:rPr>
      <w:rFonts w:ascii="Calibri" w:hAnsi="Calibri" w:cs="Times New Roman"/>
      <w:b/>
      <w:szCs w:val="20"/>
      <w:lang w:eastAsia="en-US"/>
    </w:rPr>
  </w:style>
  <w:style w:type="paragraph" w:styleId="8">
    <w:name w:val="heading 8"/>
    <w:aliases w:val=" Char,(Appendix titles),8,Condition,FigureTitle,Legal Level 1.1.1.,Vedlegg,h8,heading 81,heading 82,heading 83,heading 84,heading 85,heading 86,heading 87,heading 88,heading 89,req2,requirement,t10,t11,t12,t13,t14,t15,t16,t17,t3,t5,t6,t7"/>
    <w:basedOn w:val="a0"/>
    <w:next w:val="a0"/>
    <w:link w:val="8Char"/>
    <w:qFormat/>
    <w:rsid w:val="00522121"/>
    <w:pPr>
      <w:numPr>
        <w:ilvl w:val="7"/>
        <w:numId w:val="19"/>
      </w:numPr>
      <w:tabs>
        <w:tab w:val="left" w:pos="3119"/>
      </w:tabs>
      <w:suppressAutoHyphens w:val="0"/>
      <w:spacing w:before="120" w:line="276" w:lineRule="auto"/>
      <w:outlineLvl w:val="7"/>
    </w:pPr>
    <w:rPr>
      <w:rFonts w:ascii="Calibri" w:hAnsi="Calibri" w:cs="Times New Roman"/>
      <w:sz w:val="18"/>
      <w:szCs w:val="20"/>
      <w:u w:val="single"/>
      <w:lang w:eastAsia="en-US"/>
    </w:rPr>
  </w:style>
  <w:style w:type="paragraph" w:styleId="9">
    <w:name w:val="heading 9"/>
    <w:aliases w:val="AC&amp;E_1,App Heading,(5-digit full hdg),9,91,911,92,Cond'l Reqt.,Cond'l Reqt.1,Cond'l Reqt.2,Legal Level 1.1.1.1.,TableTitle,TableTitle1,TableTitle11,TableTitle2,Uvedl,h9,rb,rb1,rb11,rb2,req bullet,req bullet1,req bullet2,req1,req11,req12"/>
    <w:basedOn w:val="a0"/>
    <w:next w:val="a0"/>
    <w:link w:val="9Char"/>
    <w:qFormat/>
    <w:rsid w:val="006F0FC6"/>
    <w:pPr>
      <w:numPr>
        <w:ilvl w:val="8"/>
        <w:numId w:val="19"/>
      </w:numPr>
      <w:tabs>
        <w:tab w:val="left" w:pos="3119"/>
      </w:tabs>
      <w:suppressAutoHyphens w:val="0"/>
      <w:spacing w:before="60"/>
      <w:jc w:val="left"/>
      <w:outlineLvl w:val="8"/>
    </w:pPr>
    <w:rPr>
      <w:rFonts w:cs="Times New Roman"/>
      <w:sz w:val="18"/>
      <w:szCs w:val="20"/>
      <w:u w:val="single"/>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1"/>
    <w:link w:val="1"/>
    <w:qFormat/>
    <w:rsid w:val="009019C0"/>
    <w:rPr>
      <w:rFonts w:ascii="Tahoma" w:eastAsia="Times New Roman" w:hAnsi="Tahoma" w:cstheme="minorHAnsi"/>
      <w:b/>
      <w:bCs/>
      <w:color w:val="002060"/>
      <w:sz w:val="28"/>
      <w:lang w:val="el-GR" w:eastAsia="zh-CN"/>
    </w:rPr>
  </w:style>
  <w:style w:type="character" w:customStyle="1" w:styleId="2Char">
    <w:name w:val="Επικεφαλίδα 2 Char"/>
    <w:aliases w:val="2 Char,2 headline Char,21 Char,??? Char,B Sub/Bold Char,Chapter Title Char,H2 Char,H21 Char,H211 Char,H22 Char,Header 2 Char,Header 2nd Page Char,Heading 2 Hidden Char,Heading 2_TM Char,Headline 2 Char,Titre 2 Char,_επικεφαλίδα 2 Char"/>
    <w:basedOn w:val="a1"/>
    <w:link w:val="2"/>
    <w:qFormat/>
    <w:rsid w:val="00972E9E"/>
    <w:rPr>
      <w:rFonts w:ascii="Tahoma" w:eastAsia="Times New Roman" w:hAnsi="Tahoma" w:cstheme="minorHAnsi"/>
      <w:b/>
      <w:color w:val="002060"/>
      <w:lang w:val="el-GR" w:eastAsia="zh-CN"/>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basedOn w:val="a1"/>
    <w:link w:val="3"/>
    <w:qFormat/>
    <w:rsid w:val="009D3BC2"/>
    <w:rPr>
      <w:rFonts w:ascii="Tahoma" w:eastAsia="SimSun" w:hAnsi="Tahoma" w:cstheme="minorHAnsi"/>
      <w:b/>
      <w:bCs/>
      <w:szCs w:val="26"/>
      <w:lang w:val="el-GR" w:eastAsia="zh-CN"/>
    </w:rPr>
  </w:style>
  <w:style w:type="character" w:customStyle="1" w:styleId="4Char">
    <w:name w:val="Επικεφαλίδα 4 Char"/>
    <w:aliases w:val="Bulleted 4 Char,Heading 4 Char3 Char Char,Heading 4 Char Char2 Char Char,h4 Char Char2 Char Char,H41 Char Char2 Char Char,H4 Char Char2 Char Char,t4 Char Char2 Char Char,h41 Char Char2 Char Char,H42 Char Char2 Char Char"/>
    <w:basedOn w:val="a1"/>
    <w:link w:val="4"/>
    <w:qFormat/>
    <w:rsid w:val="00BF6B20"/>
    <w:rPr>
      <w:rFonts w:ascii="Tahoma" w:eastAsia="SimSun" w:hAnsi="Tahoma" w:cs="Times New Roman"/>
      <w:b/>
      <w:bCs/>
      <w:sz w:val="22"/>
      <w:szCs w:val="28"/>
      <w:lang w:val="el-GR" w:eastAsia="zh-CN"/>
    </w:rPr>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basedOn w:val="a1"/>
    <w:link w:val="5"/>
    <w:qFormat/>
    <w:rsid w:val="00BB2F00"/>
    <w:rPr>
      <w:rFonts w:ascii="Tahoma" w:eastAsia="SimSun" w:hAnsi="Tahoma" w:cs="Tahoma"/>
      <w:b/>
      <w:i/>
      <w:iCs/>
      <w:sz w:val="22"/>
      <w:szCs w:val="20"/>
      <w:lang w:val="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1"/>
    <w:link w:val="6"/>
    <w:qFormat/>
    <w:rsid w:val="00522121"/>
    <w:rPr>
      <w:rFonts w:ascii="Arial" w:eastAsia="Times New Roman" w:hAnsi="Arial" w:cs="Times New Roman"/>
      <w:b/>
      <w:szCs w:val="20"/>
      <w:lang w:val="el-GR"/>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7 Char,71 Char"/>
    <w:basedOn w:val="a1"/>
    <w:link w:val="7"/>
    <w:qFormat/>
    <w:rsid w:val="00522121"/>
    <w:rPr>
      <w:rFonts w:ascii="Calibri" w:eastAsia="Times New Roman" w:hAnsi="Calibri" w:cs="Times New Roman"/>
      <w:b/>
      <w:sz w:val="22"/>
      <w:szCs w:val="20"/>
      <w:lang w:val="el-GR"/>
    </w:rPr>
  </w:style>
  <w:style w:type="character" w:customStyle="1" w:styleId="8Char">
    <w:name w:val="Επικεφαλίδα 8 Char"/>
    <w:aliases w:val=" Char Char,(Appendix titles) Char,8 Char,Condition Char,FigureTitle Char,Legal Level 1.1.1. Char,Vedlegg Char,h8 Char,heading 81 Char,heading 82 Char,heading 83 Char,heading 84 Char,heading 85 Char,heading 86 Char,heading 87 Char"/>
    <w:basedOn w:val="a1"/>
    <w:link w:val="8"/>
    <w:qFormat/>
    <w:rsid w:val="00522121"/>
    <w:rPr>
      <w:rFonts w:ascii="Calibri" w:eastAsia="Times New Roman" w:hAnsi="Calibri" w:cs="Times New Roman"/>
      <w:sz w:val="18"/>
      <w:szCs w:val="20"/>
      <w:u w:val="single"/>
      <w:lang w:val="el-GR"/>
    </w:rPr>
  </w:style>
  <w:style w:type="character" w:customStyle="1" w:styleId="9Char">
    <w:name w:val="Επικεφαλίδα 9 Char"/>
    <w:aliases w:val="AC&amp;E_1 Char,App Heading Char,(5-digit full hdg) Char,9 Char,91 Char,911 Char,92 Char,Cond'l Reqt. Char,Cond'l Reqt.1 Char,Cond'l Reqt.2 Char,Legal Level 1.1.1.1. Char,TableTitle Char,TableTitle1 Char,TableTitle11 Char,TableTitle2 Char"/>
    <w:basedOn w:val="a1"/>
    <w:link w:val="9"/>
    <w:qFormat/>
    <w:rsid w:val="006F0FC6"/>
    <w:rPr>
      <w:rFonts w:ascii="Tahoma" w:eastAsia="Times New Roman" w:hAnsi="Tahoma" w:cs="Times New Roman"/>
      <w:sz w:val="18"/>
      <w:szCs w:val="20"/>
      <w:u w:val="single"/>
      <w:lang w:val="el-GR"/>
    </w:rPr>
  </w:style>
  <w:style w:type="paragraph" w:styleId="a4">
    <w:name w:val="header"/>
    <w:aliases w:val="hd,ho,header odd,Header Titlos Prosforas"/>
    <w:basedOn w:val="a0"/>
    <w:link w:val="Char"/>
    <w:uiPriority w:val="99"/>
    <w:unhideWhenUsed/>
    <w:qFormat/>
    <w:rsid w:val="00042802"/>
    <w:pPr>
      <w:tabs>
        <w:tab w:val="center" w:pos="4153"/>
        <w:tab w:val="right" w:pos="8306"/>
      </w:tabs>
      <w:spacing w:after="0"/>
    </w:pPr>
  </w:style>
  <w:style w:type="character" w:customStyle="1" w:styleId="Char">
    <w:name w:val="Κεφαλίδα Char"/>
    <w:aliases w:val="hd Char,ho Char,header odd Char,Header Titlos Prosforas Char"/>
    <w:basedOn w:val="a1"/>
    <w:link w:val="a4"/>
    <w:uiPriority w:val="99"/>
    <w:qFormat/>
    <w:rsid w:val="00042802"/>
    <w:rPr>
      <w:rFonts w:ascii="Tahoma" w:eastAsia="Times New Roman" w:hAnsi="Tahoma" w:cs="Calibri"/>
      <w:sz w:val="22"/>
      <w:lang w:val="en-GB" w:eastAsia="zh-CN"/>
    </w:rPr>
  </w:style>
  <w:style w:type="paragraph" w:styleId="a5">
    <w:name w:val="footer"/>
    <w:aliases w:val="ft,fo,f"/>
    <w:basedOn w:val="a0"/>
    <w:link w:val="Char0"/>
    <w:uiPriority w:val="99"/>
    <w:unhideWhenUsed/>
    <w:qFormat/>
    <w:rsid w:val="00042802"/>
    <w:pPr>
      <w:tabs>
        <w:tab w:val="center" w:pos="4153"/>
        <w:tab w:val="right" w:pos="8306"/>
      </w:tabs>
      <w:spacing w:after="0"/>
    </w:pPr>
  </w:style>
  <w:style w:type="character" w:customStyle="1" w:styleId="Char0">
    <w:name w:val="Υποσέλιδο Char"/>
    <w:aliases w:val="ft Char,fo Char,f Char"/>
    <w:basedOn w:val="a1"/>
    <w:link w:val="a5"/>
    <w:uiPriority w:val="99"/>
    <w:qFormat/>
    <w:rsid w:val="00042802"/>
    <w:rPr>
      <w:rFonts w:ascii="Tahoma" w:eastAsia="Times New Roman" w:hAnsi="Tahoma" w:cs="Calibri"/>
      <w:sz w:val="22"/>
      <w:lang w:val="en-GB" w:eastAsia="zh-CN"/>
    </w:rPr>
  </w:style>
  <w:style w:type="character" w:styleId="a6">
    <w:name w:val="Intense Reference"/>
    <w:basedOn w:val="a1"/>
    <w:uiPriority w:val="32"/>
    <w:qFormat/>
    <w:rsid w:val="00D606DD"/>
    <w:rPr>
      <w:b/>
      <w:bCs/>
      <w:smallCaps/>
      <w:color w:val="0070C0"/>
      <w:spacing w:val="5"/>
      <w:sz w:val="28"/>
      <w:szCs w:val="32"/>
    </w:rPr>
  </w:style>
  <w:style w:type="paragraph" w:styleId="20">
    <w:name w:val="toc 2"/>
    <w:basedOn w:val="a0"/>
    <w:next w:val="a0"/>
    <w:autoRedefine/>
    <w:uiPriority w:val="39"/>
    <w:unhideWhenUsed/>
    <w:qFormat/>
    <w:rsid w:val="00D80A1E"/>
    <w:pPr>
      <w:tabs>
        <w:tab w:val="clear" w:pos="0"/>
        <w:tab w:val="clear" w:pos="709"/>
        <w:tab w:val="clear" w:pos="1134"/>
        <w:tab w:val="left" w:pos="880"/>
        <w:tab w:val="right" w:leader="dot" w:pos="9628"/>
      </w:tabs>
      <w:spacing w:after="0"/>
      <w:ind w:left="221"/>
    </w:pPr>
    <w:rPr>
      <w:rFonts w:cstheme="minorHAnsi"/>
      <w:smallCaps/>
      <w:noProof/>
      <w:sz w:val="20"/>
    </w:rPr>
  </w:style>
  <w:style w:type="paragraph" w:styleId="31">
    <w:name w:val="toc 3"/>
    <w:basedOn w:val="a0"/>
    <w:next w:val="a0"/>
    <w:autoRedefine/>
    <w:uiPriority w:val="39"/>
    <w:unhideWhenUsed/>
    <w:qFormat/>
    <w:rsid w:val="00952511"/>
    <w:pPr>
      <w:tabs>
        <w:tab w:val="clear" w:pos="0"/>
        <w:tab w:val="clear" w:pos="709"/>
        <w:tab w:val="clear" w:pos="1134"/>
        <w:tab w:val="left" w:pos="1320"/>
        <w:tab w:val="right" w:leader="dot" w:pos="9628"/>
      </w:tabs>
      <w:spacing w:after="0"/>
      <w:ind w:left="442"/>
    </w:pPr>
    <w:rPr>
      <w:rFonts w:cstheme="minorHAnsi"/>
      <w:i/>
      <w:noProof/>
      <w:sz w:val="20"/>
      <w:lang w:val="en-GB"/>
    </w:rPr>
  </w:style>
  <w:style w:type="paragraph" w:styleId="10">
    <w:name w:val="toc 1"/>
    <w:basedOn w:val="a0"/>
    <w:next w:val="a0"/>
    <w:autoRedefine/>
    <w:uiPriority w:val="39"/>
    <w:unhideWhenUsed/>
    <w:qFormat/>
    <w:rsid w:val="00CE30E5"/>
    <w:pPr>
      <w:tabs>
        <w:tab w:val="clear" w:pos="0"/>
        <w:tab w:val="clear" w:pos="709"/>
        <w:tab w:val="clear" w:pos="1134"/>
        <w:tab w:val="left" w:pos="440"/>
        <w:tab w:val="right" w:leader="dot" w:pos="9628"/>
      </w:tabs>
      <w:spacing w:before="60"/>
    </w:pPr>
    <w:rPr>
      <w:rFonts w:cstheme="minorHAnsi"/>
      <w:b/>
      <w:noProof/>
      <w:sz w:val="20"/>
      <w:szCs w:val="24"/>
      <w:lang w:val="en-GB"/>
    </w:rPr>
  </w:style>
  <w:style w:type="paragraph" w:styleId="a">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1"/>
    <w:uiPriority w:val="34"/>
    <w:qFormat/>
    <w:rsid w:val="002C1EE9"/>
    <w:pPr>
      <w:numPr>
        <w:numId w:val="9"/>
      </w:numPr>
      <w:tabs>
        <w:tab w:val="clear" w:pos="0"/>
        <w:tab w:val="clear" w:pos="709"/>
        <w:tab w:val="clear" w:pos="1134"/>
        <w:tab w:val="left" w:pos="720"/>
      </w:tabs>
    </w:pPr>
    <w:rPr>
      <w:rFonts w:eastAsia="MS Mincho"/>
    </w:rPr>
  </w:style>
  <w:style w:type="character" w:customStyle="1" w:styleId="Char1">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
    <w:uiPriority w:val="34"/>
    <w:qFormat/>
    <w:locked/>
    <w:rsid w:val="002C1EE9"/>
    <w:rPr>
      <w:rFonts w:ascii="Tahoma" w:eastAsia="MS Mincho" w:hAnsi="Tahoma"/>
      <w:sz w:val="22"/>
      <w:szCs w:val="22"/>
      <w:lang w:val="el-GR" w:eastAsia="zh-CN"/>
    </w:rPr>
  </w:style>
  <w:style w:type="character" w:customStyle="1" w:styleId="Char2">
    <w:name w:val="Τίτλος Char"/>
    <w:link w:val="a7"/>
    <w:qFormat/>
    <w:rsid w:val="001A4FAA"/>
    <w:rPr>
      <w:rFonts w:ascii="Arial" w:eastAsia="Arial" w:hAnsi="Arial"/>
      <w:b/>
      <w:bCs/>
      <w:sz w:val="32"/>
      <w:szCs w:val="32"/>
    </w:rPr>
  </w:style>
  <w:style w:type="paragraph" w:styleId="a7">
    <w:name w:val="Title"/>
    <w:basedOn w:val="a0"/>
    <w:link w:val="Char2"/>
    <w:qFormat/>
    <w:rsid w:val="001A4FAA"/>
    <w:pPr>
      <w:widowControl w:val="0"/>
      <w:suppressAutoHyphens w:val="0"/>
      <w:spacing w:before="187" w:after="0"/>
      <w:ind w:right="-1"/>
      <w:jc w:val="center"/>
    </w:pPr>
    <w:rPr>
      <w:rFonts w:ascii="Arial" w:eastAsia="Arial" w:hAnsi="Arial"/>
      <w:b/>
      <w:bCs/>
      <w:sz w:val="32"/>
      <w:szCs w:val="32"/>
      <w:lang w:val="en-US" w:eastAsia="en-US"/>
    </w:rPr>
  </w:style>
  <w:style w:type="character" w:styleId="-">
    <w:name w:val="Hyperlink"/>
    <w:basedOn w:val="a1"/>
    <w:uiPriority w:val="99"/>
    <w:unhideWhenUsed/>
    <w:rsid w:val="00042802"/>
    <w:rPr>
      <w:color w:val="0563C1" w:themeColor="hyperlink"/>
      <w:u w:val="single"/>
    </w:rPr>
  </w:style>
  <w:style w:type="character" w:customStyle="1" w:styleId="11">
    <w:name w:val="Ανεπίλυτη αναφορά1"/>
    <w:basedOn w:val="a1"/>
    <w:uiPriority w:val="99"/>
    <w:rsid w:val="00D81EE6"/>
    <w:rPr>
      <w:color w:val="605E5C"/>
      <w:shd w:val="clear" w:color="auto" w:fill="E1DFDD"/>
    </w:rPr>
  </w:style>
  <w:style w:type="paragraph" w:styleId="40">
    <w:name w:val="toc 4"/>
    <w:basedOn w:val="a0"/>
    <w:next w:val="a0"/>
    <w:autoRedefine/>
    <w:uiPriority w:val="39"/>
    <w:unhideWhenUsed/>
    <w:rsid w:val="005E2E05"/>
    <w:pPr>
      <w:tabs>
        <w:tab w:val="clear" w:pos="0"/>
        <w:tab w:val="clear" w:pos="709"/>
        <w:tab w:val="clear" w:pos="1134"/>
        <w:tab w:val="left" w:pos="1540"/>
        <w:tab w:val="right" w:leader="dot" w:pos="9628"/>
      </w:tabs>
      <w:suppressAutoHyphens w:val="0"/>
      <w:spacing w:after="0"/>
      <w:ind w:left="658"/>
      <w:jc w:val="left"/>
    </w:pPr>
    <w:rPr>
      <w:rFonts w:eastAsiaTheme="minorEastAsia"/>
      <w:sz w:val="18"/>
      <w:lang w:val="en-US" w:eastAsia="en-US"/>
    </w:rPr>
  </w:style>
  <w:style w:type="paragraph" w:styleId="50">
    <w:name w:val="toc 5"/>
    <w:basedOn w:val="a0"/>
    <w:next w:val="a0"/>
    <w:autoRedefine/>
    <w:uiPriority w:val="39"/>
    <w:unhideWhenUsed/>
    <w:rsid w:val="00CB62AC"/>
    <w:pPr>
      <w:tabs>
        <w:tab w:val="clear" w:pos="0"/>
        <w:tab w:val="clear" w:pos="709"/>
        <w:tab w:val="clear" w:pos="1134"/>
      </w:tabs>
      <w:suppressAutoHyphens w:val="0"/>
      <w:spacing w:after="100" w:line="259" w:lineRule="auto"/>
      <w:ind w:left="880"/>
      <w:jc w:val="left"/>
    </w:pPr>
    <w:rPr>
      <w:rFonts w:eastAsiaTheme="minorEastAsia"/>
      <w:lang w:val="en-US" w:eastAsia="en-US"/>
    </w:rPr>
  </w:style>
  <w:style w:type="paragraph" w:styleId="60">
    <w:name w:val="toc 6"/>
    <w:basedOn w:val="a0"/>
    <w:next w:val="a0"/>
    <w:autoRedefine/>
    <w:uiPriority w:val="39"/>
    <w:unhideWhenUsed/>
    <w:rsid w:val="00CB62AC"/>
    <w:pPr>
      <w:tabs>
        <w:tab w:val="clear" w:pos="0"/>
        <w:tab w:val="clear" w:pos="709"/>
        <w:tab w:val="clear" w:pos="1134"/>
      </w:tabs>
      <w:suppressAutoHyphens w:val="0"/>
      <w:spacing w:after="100" w:line="259" w:lineRule="auto"/>
      <w:ind w:left="1100"/>
      <w:jc w:val="left"/>
    </w:pPr>
    <w:rPr>
      <w:rFonts w:eastAsiaTheme="minorEastAsia"/>
      <w:lang w:val="en-US" w:eastAsia="en-US"/>
    </w:rPr>
  </w:style>
  <w:style w:type="paragraph" w:styleId="70">
    <w:name w:val="toc 7"/>
    <w:basedOn w:val="a0"/>
    <w:next w:val="a0"/>
    <w:autoRedefine/>
    <w:uiPriority w:val="39"/>
    <w:unhideWhenUsed/>
    <w:rsid w:val="00CB62AC"/>
    <w:pPr>
      <w:tabs>
        <w:tab w:val="clear" w:pos="0"/>
        <w:tab w:val="clear" w:pos="709"/>
        <w:tab w:val="clear" w:pos="1134"/>
      </w:tabs>
      <w:suppressAutoHyphens w:val="0"/>
      <w:spacing w:after="100" w:line="259" w:lineRule="auto"/>
      <w:ind w:left="1320"/>
      <w:jc w:val="left"/>
    </w:pPr>
    <w:rPr>
      <w:rFonts w:eastAsiaTheme="minorEastAsia"/>
      <w:lang w:val="en-US" w:eastAsia="en-US"/>
    </w:rPr>
  </w:style>
  <w:style w:type="paragraph" w:styleId="80">
    <w:name w:val="toc 8"/>
    <w:basedOn w:val="a0"/>
    <w:next w:val="a0"/>
    <w:autoRedefine/>
    <w:uiPriority w:val="39"/>
    <w:unhideWhenUsed/>
    <w:rsid w:val="00CB62AC"/>
    <w:pPr>
      <w:tabs>
        <w:tab w:val="clear" w:pos="0"/>
        <w:tab w:val="clear" w:pos="709"/>
        <w:tab w:val="clear" w:pos="1134"/>
      </w:tabs>
      <w:suppressAutoHyphens w:val="0"/>
      <w:spacing w:after="100" w:line="259" w:lineRule="auto"/>
      <w:ind w:left="1540"/>
      <w:jc w:val="left"/>
    </w:pPr>
    <w:rPr>
      <w:rFonts w:eastAsiaTheme="minorEastAsia"/>
      <w:lang w:val="en-US" w:eastAsia="en-US"/>
    </w:rPr>
  </w:style>
  <w:style w:type="paragraph" w:styleId="90">
    <w:name w:val="toc 9"/>
    <w:basedOn w:val="a0"/>
    <w:next w:val="a0"/>
    <w:autoRedefine/>
    <w:uiPriority w:val="39"/>
    <w:unhideWhenUsed/>
    <w:rsid w:val="00CB62AC"/>
    <w:pPr>
      <w:tabs>
        <w:tab w:val="clear" w:pos="0"/>
        <w:tab w:val="clear" w:pos="709"/>
        <w:tab w:val="clear" w:pos="1134"/>
      </w:tabs>
      <w:suppressAutoHyphens w:val="0"/>
      <w:spacing w:after="100" w:line="259" w:lineRule="auto"/>
      <w:ind w:left="1760"/>
      <w:jc w:val="left"/>
    </w:pPr>
    <w:rPr>
      <w:rFonts w:eastAsiaTheme="minorEastAsia"/>
      <w:lang w:val="en-US" w:eastAsia="en-US"/>
    </w:rPr>
  </w:style>
  <w:style w:type="character" w:customStyle="1" w:styleId="21">
    <w:name w:val="Ανεπίλυτη αναφορά2"/>
    <w:basedOn w:val="a1"/>
    <w:uiPriority w:val="99"/>
    <w:rsid w:val="000E4005"/>
    <w:rPr>
      <w:color w:val="605E5C"/>
      <w:shd w:val="clear" w:color="auto" w:fill="E1DFDD"/>
    </w:rPr>
  </w:style>
  <w:style w:type="paragraph" w:styleId="a8">
    <w:name w:val="Balloon Text"/>
    <w:basedOn w:val="a0"/>
    <w:link w:val="Char3"/>
    <w:uiPriority w:val="99"/>
    <w:semiHidden/>
    <w:unhideWhenUsed/>
    <w:qFormat/>
    <w:rsid w:val="009E6E1C"/>
    <w:pPr>
      <w:spacing w:after="0"/>
    </w:pPr>
    <w:rPr>
      <w:rFonts w:ascii="Segoe UI" w:hAnsi="Segoe UI" w:cs="Segoe UI"/>
      <w:sz w:val="18"/>
      <w:szCs w:val="18"/>
    </w:rPr>
  </w:style>
  <w:style w:type="character" w:customStyle="1" w:styleId="Char3">
    <w:name w:val="Κείμενο πλαισίου Char"/>
    <w:basedOn w:val="a1"/>
    <w:link w:val="a8"/>
    <w:uiPriority w:val="99"/>
    <w:semiHidden/>
    <w:rsid w:val="009E6E1C"/>
    <w:rPr>
      <w:rFonts w:ascii="Segoe UI" w:eastAsia="Times New Roman" w:hAnsi="Segoe UI" w:cs="Segoe UI"/>
      <w:sz w:val="18"/>
      <w:szCs w:val="18"/>
      <w:lang w:val="en-GB" w:eastAsia="zh-CN"/>
    </w:rPr>
  </w:style>
  <w:style w:type="character" w:styleId="a9">
    <w:name w:val="annotation reference"/>
    <w:basedOn w:val="a1"/>
    <w:unhideWhenUsed/>
    <w:qFormat/>
    <w:rsid w:val="00494E02"/>
    <w:rPr>
      <w:sz w:val="16"/>
      <w:szCs w:val="16"/>
    </w:rPr>
  </w:style>
  <w:style w:type="paragraph" w:styleId="aa">
    <w:name w:val="annotation text"/>
    <w:basedOn w:val="a0"/>
    <w:link w:val="Char10"/>
    <w:unhideWhenUsed/>
    <w:qFormat/>
    <w:rsid w:val="00494E02"/>
    <w:rPr>
      <w:sz w:val="20"/>
      <w:szCs w:val="20"/>
    </w:rPr>
  </w:style>
  <w:style w:type="character" w:customStyle="1" w:styleId="Char4">
    <w:name w:val="Κείμενο σχολίου Char"/>
    <w:basedOn w:val="a1"/>
    <w:uiPriority w:val="99"/>
    <w:semiHidden/>
    <w:rsid w:val="00494E02"/>
    <w:rPr>
      <w:rFonts w:ascii="Tahoma" w:eastAsia="Times New Roman" w:hAnsi="Tahoma" w:cs="Calibri"/>
      <w:sz w:val="20"/>
      <w:szCs w:val="20"/>
      <w:lang w:val="en-GB" w:eastAsia="zh-CN"/>
    </w:rPr>
  </w:style>
  <w:style w:type="character" w:customStyle="1" w:styleId="Char10">
    <w:name w:val="Κείμενο σχολίου Char1"/>
    <w:basedOn w:val="a1"/>
    <w:link w:val="aa"/>
    <w:qFormat/>
    <w:rsid w:val="00494E02"/>
    <w:rPr>
      <w:rFonts w:ascii="Tahoma" w:eastAsia="Times New Roman" w:hAnsi="Tahoma" w:cs="Calibri"/>
      <w:sz w:val="20"/>
      <w:szCs w:val="20"/>
      <w:lang w:val="en-GB" w:eastAsia="zh-CN"/>
    </w:rPr>
  </w:style>
  <w:style w:type="table" w:styleId="ab">
    <w:name w:val="Table Grid"/>
    <w:aliases w:val="TabelEcorys,Tabellengitternetz,Deloitte"/>
    <w:basedOn w:val="a2"/>
    <w:uiPriority w:val="39"/>
    <w:rsid w:val="00063528"/>
    <w:rPr>
      <w:rFonts w:ascii="Times New Roman" w:eastAsia="Times New Roman" w:hAnsi="Times New Roman"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qFormat/>
    <w:rsid w:val="00E6375C"/>
    <w:rPr>
      <w:rFonts w:ascii="Tahoma" w:eastAsia="Times New Roman" w:hAnsi="Tahoma" w:cs="Calibri"/>
      <w:sz w:val="22"/>
      <w:lang w:val="en-GB" w:eastAsia="zh-CN"/>
    </w:rPr>
  </w:style>
  <w:style w:type="paragraph" w:customStyle="1" w:styleId="normalwithoutspacing">
    <w:name w:val="normal_without_spacing"/>
    <w:basedOn w:val="a0"/>
    <w:rsid w:val="009B72E0"/>
    <w:pPr>
      <w:tabs>
        <w:tab w:val="clear" w:pos="0"/>
        <w:tab w:val="clear" w:pos="709"/>
        <w:tab w:val="clear" w:pos="1134"/>
      </w:tabs>
      <w:spacing w:after="60"/>
    </w:pPr>
    <w:rPr>
      <w:rFonts w:ascii="Calibri" w:hAnsi="Calibri" w:cs="Calibri"/>
      <w:szCs w:val="24"/>
    </w:rPr>
  </w:style>
  <w:style w:type="numbering" w:customStyle="1" w:styleId="27">
    <w:name w:val="Εισήχθηκε το στιλ 27"/>
    <w:rsid w:val="00C95734"/>
    <w:pPr>
      <w:numPr>
        <w:numId w:val="5"/>
      </w:numPr>
    </w:pPr>
  </w:style>
  <w:style w:type="character" w:styleId="ad">
    <w:name w:val="footnote reference"/>
    <w:aliases w:val="Footnote symbol,Footnote reference number,note TESI"/>
    <w:uiPriority w:val="99"/>
    <w:qFormat/>
    <w:rsid w:val="00A03941"/>
    <w:rPr>
      <w:vertAlign w:val="superscript"/>
    </w:rPr>
  </w:style>
  <w:style w:type="character" w:customStyle="1" w:styleId="Char5">
    <w:name w:val="Λεζάντα Char"/>
    <w:aliases w:val="Λεζάντα4 Char,Caption Char Char2,Caption Char1 Char1,Caption Char Char Char1,Caption Char1 Char Char,Caption Char2 Char,Caption Char Char Char Char,Caption Char Char1 Char,fig and tbl Char,fighead2 Char,Table Caption Char,fighead21 Char"/>
    <w:link w:val="ae"/>
    <w:locked/>
    <w:rsid w:val="00C12DB3"/>
    <w:rPr>
      <w:rFonts w:ascii="Tahoma" w:hAnsi="Tahoma"/>
      <w:i/>
      <w:iCs/>
      <w:color w:val="44546A" w:themeColor="text2"/>
      <w:sz w:val="20"/>
      <w:szCs w:val="20"/>
      <w:lang w:val="el-GR"/>
    </w:rPr>
  </w:style>
  <w:style w:type="paragraph" w:styleId="af">
    <w:name w:val="annotation subject"/>
    <w:basedOn w:val="aa"/>
    <w:next w:val="aa"/>
    <w:link w:val="Char6"/>
    <w:uiPriority w:val="99"/>
    <w:semiHidden/>
    <w:unhideWhenUsed/>
    <w:qFormat/>
    <w:rsid w:val="006F0377"/>
    <w:rPr>
      <w:b/>
      <w:bCs/>
    </w:rPr>
  </w:style>
  <w:style w:type="character" w:customStyle="1" w:styleId="Char6">
    <w:name w:val="Θέμα σχολίου Char"/>
    <w:basedOn w:val="Char10"/>
    <w:link w:val="af"/>
    <w:uiPriority w:val="99"/>
    <w:semiHidden/>
    <w:rsid w:val="006F0377"/>
    <w:rPr>
      <w:rFonts w:ascii="Tahoma" w:eastAsia="Times New Roman" w:hAnsi="Tahoma" w:cs="Calibri"/>
      <w:b/>
      <w:bCs/>
      <w:sz w:val="20"/>
      <w:szCs w:val="20"/>
      <w:lang w:val="en-GB" w:eastAsia="zh-CN"/>
    </w:rPr>
  </w:style>
  <w:style w:type="character" w:customStyle="1" w:styleId="af0">
    <w:name w:val="Χαρακτήρες υποσημείωσης"/>
    <w:rsid w:val="00651071"/>
    <w:rPr>
      <w:rFonts w:cs="Times New Roman"/>
      <w:vertAlign w:val="superscript"/>
    </w:rPr>
  </w:style>
  <w:style w:type="paragraph" w:styleId="-HTML">
    <w:name w:val="HTML Preformatted"/>
    <w:basedOn w:val="a0"/>
    <w:link w:val="-HTMLChar"/>
    <w:uiPriority w:val="99"/>
    <w:rsid w:val="00F60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
    <w:name w:val="Προ-διαμορφωμένο HTML Char"/>
    <w:basedOn w:val="a1"/>
    <w:link w:val="-HTML"/>
    <w:uiPriority w:val="99"/>
    <w:rsid w:val="00F60D66"/>
    <w:rPr>
      <w:rFonts w:ascii="Courier New" w:eastAsia="Times New Roman" w:hAnsi="Courier New" w:cs="Courier New"/>
      <w:sz w:val="20"/>
      <w:szCs w:val="20"/>
      <w:lang w:eastAsia="zh-CN"/>
    </w:rPr>
  </w:style>
  <w:style w:type="character" w:customStyle="1" w:styleId="0">
    <w:name w:val="Παραπομπή υποσημείωσης_0"/>
    <w:uiPriority w:val="99"/>
    <w:rsid w:val="00EC1297"/>
    <w:rPr>
      <w:vertAlign w:val="superscript"/>
    </w:rPr>
  </w:style>
  <w:style w:type="character" w:customStyle="1" w:styleId="CommentTextChar2">
    <w:name w:val="Comment Text Char2"/>
    <w:basedOn w:val="a1"/>
    <w:uiPriority w:val="99"/>
    <w:qFormat/>
    <w:rsid w:val="005F350D"/>
    <w:rPr>
      <w:rFonts w:ascii="Calibri" w:hAnsi="Calibri" w:cs="Calibri"/>
      <w:lang w:val="en-GB" w:eastAsia="zh-CN"/>
    </w:rPr>
  </w:style>
  <w:style w:type="character" w:customStyle="1" w:styleId="32">
    <w:name w:val="Ανεπίλυτη αναφορά3"/>
    <w:basedOn w:val="a1"/>
    <w:uiPriority w:val="99"/>
    <w:semiHidden/>
    <w:unhideWhenUsed/>
    <w:rsid w:val="000065E4"/>
    <w:rPr>
      <w:color w:val="605E5C"/>
      <w:shd w:val="clear" w:color="auto" w:fill="E1DFDD"/>
    </w:rPr>
  </w:style>
  <w:style w:type="paragraph" w:customStyle="1" w:styleId="TableParagraph">
    <w:name w:val="Table Paragraph"/>
    <w:basedOn w:val="a0"/>
    <w:uiPriority w:val="1"/>
    <w:qFormat/>
    <w:rsid w:val="00A51E23"/>
    <w:pPr>
      <w:widowControl w:val="0"/>
      <w:suppressAutoHyphens w:val="0"/>
      <w:autoSpaceDE w:val="0"/>
      <w:autoSpaceDN w:val="0"/>
      <w:spacing w:after="0"/>
      <w:jc w:val="left"/>
    </w:pPr>
    <w:rPr>
      <w:rFonts w:eastAsia="Tahoma"/>
      <w:lang w:eastAsia="en-US"/>
    </w:rPr>
  </w:style>
  <w:style w:type="paragraph" w:styleId="af1">
    <w:name w:val="TOC Heading"/>
    <w:basedOn w:val="1"/>
    <w:next w:val="a0"/>
    <w:uiPriority w:val="39"/>
    <w:unhideWhenUsed/>
    <w:qFormat/>
    <w:rsid w:val="00A24793"/>
    <w:pPr>
      <w:keepLines/>
      <w:pageBreakBefore w:val="0"/>
      <w:numPr>
        <w:numId w:val="0"/>
      </w:numPr>
      <w:pBdr>
        <w:bottom w:val="none" w:sz="0" w:space="0" w:color="auto"/>
      </w:pBdr>
      <w:tabs>
        <w:tab w:val="clear" w:pos="0"/>
        <w:tab w:val="clear" w:pos="709"/>
        <w:tab w:val="clear" w:pos="1134"/>
      </w:tabs>
      <w:suppressAutoHyphens w:val="0"/>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lang w:val="en-US" w:eastAsia="en-US"/>
    </w:rPr>
  </w:style>
  <w:style w:type="character" w:styleId="-0">
    <w:name w:val="FollowedHyperlink"/>
    <w:basedOn w:val="a1"/>
    <w:semiHidden/>
    <w:unhideWhenUsed/>
    <w:qFormat/>
    <w:rsid w:val="00671295"/>
    <w:rPr>
      <w:color w:val="954F72" w:themeColor="followedHyperlink"/>
      <w:u w:val="single"/>
    </w:rPr>
  </w:style>
  <w:style w:type="paragraph" w:styleId="af2">
    <w:name w:val="Body Text"/>
    <w:basedOn w:val="a0"/>
    <w:link w:val="Char7"/>
    <w:uiPriority w:val="1"/>
    <w:qFormat/>
    <w:rsid w:val="0059752B"/>
    <w:pPr>
      <w:widowControl w:val="0"/>
      <w:tabs>
        <w:tab w:val="clear" w:pos="0"/>
        <w:tab w:val="clear" w:pos="709"/>
        <w:tab w:val="clear" w:pos="1134"/>
      </w:tabs>
      <w:suppressAutoHyphens w:val="0"/>
      <w:autoSpaceDE w:val="0"/>
      <w:autoSpaceDN w:val="0"/>
      <w:spacing w:after="80"/>
    </w:pPr>
    <w:rPr>
      <w:rFonts w:eastAsia="Calibri" w:cs="Calibri"/>
      <w:lang w:eastAsia="en-US"/>
    </w:rPr>
  </w:style>
  <w:style w:type="character" w:customStyle="1" w:styleId="Char7">
    <w:name w:val="Σώμα κειμένου Char"/>
    <w:basedOn w:val="a1"/>
    <w:link w:val="af2"/>
    <w:uiPriority w:val="1"/>
    <w:rsid w:val="0059752B"/>
    <w:rPr>
      <w:rFonts w:ascii="Tahoma" w:eastAsia="Calibri" w:hAnsi="Tahoma" w:cs="Calibri"/>
      <w:sz w:val="22"/>
      <w:szCs w:val="22"/>
      <w:lang w:val="el-GR"/>
    </w:rPr>
  </w:style>
  <w:style w:type="paragraph" w:styleId="ae">
    <w:name w:val="caption"/>
    <w:aliases w:val="Λεζάντα4,Caption Char,Caption Char1,Caption Char Char,Caption Char1 Char,Caption Char2,Caption Char Char Char,Caption Char Char1,fig and tbl,fighead2,Table Caption,fighead21,fighead22,fighead23,Table Caption1,fighead211,fighead24,Table Caption2"/>
    <w:basedOn w:val="a0"/>
    <w:next w:val="a0"/>
    <w:link w:val="Char5"/>
    <w:unhideWhenUsed/>
    <w:qFormat/>
    <w:rsid w:val="00793E13"/>
    <w:pPr>
      <w:tabs>
        <w:tab w:val="clear" w:pos="0"/>
        <w:tab w:val="clear" w:pos="709"/>
        <w:tab w:val="clear" w:pos="1134"/>
      </w:tabs>
      <w:suppressAutoHyphens w:val="0"/>
      <w:spacing w:after="200"/>
      <w:jc w:val="center"/>
    </w:pPr>
    <w:rPr>
      <w:rFonts w:eastAsiaTheme="minorHAnsi"/>
      <w:i/>
      <w:iCs/>
      <w:color w:val="44546A" w:themeColor="text2"/>
      <w:sz w:val="20"/>
      <w:szCs w:val="20"/>
      <w:lang w:eastAsia="en-US"/>
    </w:rPr>
  </w:style>
  <w:style w:type="table" w:styleId="5-5">
    <w:name w:val="Grid Table 5 Dark Accent 5"/>
    <w:basedOn w:val="a2"/>
    <w:uiPriority w:val="50"/>
    <w:rsid w:val="00790DB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styleId="af3">
    <w:name w:val="Emphasis"/>
    <w:basedOn w:val="a1"/>
    <w:qFormat/>
    <w:rsid w:val="00AE3F5B"/>
    <w:rPr>
      <w:i/>
      <w:iCs/>
    </w:rPr>
  </w:style>
  <w:style w:type="table" w:styleId="5-1">
    <w:name w:val="Grid Table 5 Dark Accent 1"/>
    <w:basedOn w:val="a2"/>
    <w:uiPriority w:val="50"/>
    <w:rsid w:val="00AE7A9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5-2">
    <w:name w:val="Grid Table 5 Dark Accent 2"/>
    <w:basedOn w:val="a2"/>
    <w:uiPriority w:val="50"/>
    <w:rsid w:val="008D484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6">
    <w:name w:val="Grid Table 5 Dark Accent 6"/>
    <w:basedOn w:val="a2"/>
    <w:uiPriority w:val="50"/>
    <w:rsid w:val="006900C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51">
    <w:name w:val="Grid Table 5 Dark"/>
    <w:basedOn w:val="a2"/>
    <w:uiPriority w:val="50"/>
    <w:rsid w:val="002F1CE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12">
    <w:name w:val="Αναφορά1"/>
    <w:basedOn w:val="a1"/>
    <w:uiPriority w:val="99"/>
    <w:unhideWhenUsed/>
    <w:rsid w:val="008670B3"/>
    <w:rPr>
      <w:color w:val="2B579A"/>
      <w:shd w:val="clear" w:color="auto" w:fill="E1DFDD"/>
    </w:rPr>
  </w:style>
  <w:style w:type="paragraph" w:styleId="af4">
    <w:name w:val="Body Text Indent"/>
    <w:basedOn w:val="a0"/>
    <w:link w:val="Char8"/>
    <w:uiPriority w:val="99"/>
    <w:semiHidden/>
    <w:unhideWhenUsed/>
    <w:rsid w:val="004561E9"/>
    <w:pPr>
      <w:ind w:left="283"/>
    </w:pPr>
  </w:style>
  <w:style w:type="character" w:styleId="af5">
    <w:name w:val="Strong"/>
    <w:basedOn w:val="a1"/>
    <w:uiPriority w:val="22"/>
    <w:qFormat/>
    <w:rsid w:val="0059264A"/>
    <w:rPr>
      <w:b/>
      <w:bCs/>
    </w:rPr>
  </w:style>
  <w:style w:type="paragraph" w:customStyle="1" w:styleId="13">
    <w:name w:val="Παράγραφος λίστας1"/>
    <w:basedOn w:val="a0"/>
    <w:uiPriority w:val="99"/>
    <w:qFormat/>
    <w:rsid w:val="00171B44"/>
    <w:pPr>
      <w:tabs>
        <w:tab w:val="clear" w:pos="0"/>
        <w:tab w:val="clear" w:pos="709"/>
        <w:tab w:val="clear" w:pos="1134"/>
      </w:tabs>
      <w:spacing w:after="200"/>
      <w:ind w:left="720"/>
      <w:contextualSpacing/>
    </w:pPr>
    <w:rPr>
      <w:rFonts w:cs="Times New Roman"/>
      <w:szCs w:val="24"/>
    </w:rPr>
  </w:style>
  <w:style w:type="character" w:styleId="af6">
    <w:name w:val="Unresolved Mention"/>
    <w:basedOn w:val="a1"/>
    <w:uiPriority w:val="99"/>
    <w:semiHidden/>
    <w:unhideWhenUsed/>
    <w:rsid w:val="00472D39"/>
    <w:rPr>
      <w:color w:val="605E5C"/>
      <w:shd w:val="clear" w:color="auto" w:fill="E1DFDD"/>
    </w:rPr>
  </w:style>
  <w:style w:type="character" w:customStyle="1" w:styleId="Char8">
    <w:name w:val="Σώμα κείμενου με εσοχή Char"/>
    <w:basedOn w:val="a1"/>
    <w:link w:val="af4"/>
    <w:uiPriority w:val="99"/>
    <w:semiHidden/>
    <w:rsid w:val="004561E9"/>
    <w:rPr>
      <w:rFonts w:eastAsia="Times New Roman"/>
      <w:sz w:val="22"/>
      <w:szCs w:val="22"/>
      <w:lang w:val="el-GR" w:eastAsia="zh-CN"/>
    </w:rPr>
  </w:style>
  <w:style w:type="paragraph" w:customStyle="1" w:styleId="TabletextChar">
    <w:name w:val="Table text Char"/>
    <w:basedOn w:val="a0"/>
    <w:link w:val="TabletextCharChar"/>
    <w:rsid w:val="006701D5"/>
    <w:pPr>
      <w:widowControl w:val="0"/>
      <w:tabs>
        <w:tab w:val="clear" w:pos="0"/>
        <w:tab w:val="clear" w:pos="709"/>
        <w:tab w:val="clear" w:pos="1134"/>
      </w:tabs>
      <w:suppressAutoHyphens w:val="0"/>
      <w:spacing w:line="300" w:lineRule="atLeast"/>
      <w:jc w:val="left"/>
    </w:pPr>
    <w:rPr>
      <w:rFonts w:cs="Times New Roman"/>
      <w:sz w:val="20"/>
      <w:szCs w:val="20"/>
      <w:lang w:eastAsia="en-US"/>
    </w:rPr>
  </w:style>
  <w:style w:type="character" w:customStyle="1" w:styleId="TabletextCharChar">
    <w:name w:val="Table text Char Char"/>
    <w:link w:val="TabletextChar"/>
    <w:rsid w:val="006701D5"/>
    <w:rPr>
      <w:rFonts w:ascii="Tahoma" w:eastAsia="Times New Roman" w:hAnsi="Tahoma" w:cs="Times New Roman"/>
      <w:sz w:val="20"/>
      <w:szCs w:val="20"/>
      <w:lang w:val="el-GR"/>
    </w:rPr>
  </w:style>
  <w:style w:type="character" w:customStyle="1" w:styleId="WW-FootnoteReference9">
    <w:name w:val="WW-Footnote Reference9"/>
    <w:rsid w:val="00E62947"/>
    <w:rPr>
      <w:vertAlign w:val="superscript"/>
    </w:rPr>
  </w:style>
  <w:style w:type="paragraph" w:customStyle="1" w:styleId="Default">
    <w:name w:val="Default"/>
    <w:qFormat/>
    <w:rsid w:val="00DF0DF1"/>
    <w:pPr>
      <w:widowControl w:val="0"/>
      <w:suppressAutoHyphens/>
    </w:pPr>
    <w:rPr>
      <w:rFonts w:ascii="Cambria" w:eastAsia="SimSun" w:hAnsi="Cambria" w:cs="Mangal"/>
      <w:color w:val="000000"/>
      <w:lang w:val="el-GR" w:eastAsia="zh-CN" w:bidi="hi-IN"/>
    </w:rPr>
  </w:style>
  <w:style w:type="character" w:customStyle="1" w:styleId="af7">
    <w:name w:val="Στυλ Μαύρο"/>
    <w:rsid w:val="00D775B5"/>
    <w:rPr>
      <w:rFonts w:ascii="Open Sans Condensed Light" w:hAnsi="Open Sans Condensed Light"/>
      <w:color w:val="000000"/>
    </w:rPr>
  </w:style>
  <w:style w:type="character" w:customStyle="1" w:styleId="Tahoma">
    <w:name w:val="Στυλ Tahoma"/>
    <w:basedOn w:val="a1"/>
    <w:semiHidden/>
    <w:rsid w:val="00AF5063"/>
    <w:rPr>
      <w:rFonts w:ascii="Tahoma" w:hAnsi="Tahoma"/>
      <w:sz w:val="22"/>
    </w:rPr>
  </w:style>
  <w:style w:type="paragraph" w:customStyle="1" w:styleId="Appendix-Heading1">
    <w:name w:val="Appendix - Heading 1"/>
    <w:basedOn w:val="1"/>
    <w:next w:val="a0"/>
    <w:qFormat/>
    <w:rsid w:val="00194985"/>
    <w:pPr>
      <w:keepLines/>
      <w:pageBreakBefore w:val="0"/>
      <w:numPr>
        <w:numId w:val="19"/>
      </w:numPr>
      <w:pBdr>
        <w:bottom w:val="single" w:sz="18" w:space="1" w:color="002060"/>
      </w:pBdr>
      <w:tabs>
        <w:tab w:val="clear" w:pos="0"/>
        <w:tab w:val="clear" w:pos="709"/>
        <w:tab w:val="clear" w:pos="1134"/>
      </w:tabs>
      <w:suppressAutoHyphens w:val="0"/>
      <w:spacing w:before="240" w:after="60"/>
      <w:ind w:left="2268" w:hanging="2268"/>
    </w:pPr>
    <w:rPr>
      <w:rFonts w:eastAsiaTheme="majorEastAsia" w:cs="Tahoma"/>
      <w:szCs w:val="28"/>
      <w:lang w:eastAsia="en-US" w:bidi="he-IL"/>
    </w:rPr>
  </w:style>
  <w:style w:type="paragraph" w:customStyle="1" w:styleId="Appendix-Heading2">
    <w:name w:val="Appendix - Heading 2"/>
    <w:basedOn w:val="2"/>
    <w:next w:val="a0"/>
    <w:qFormat/>
    <w:rsid w:val="00B91332"/>
    <w:pPr>
      <w:keepLines/>
      <w:numPr>
        <w:numId w:val="19"/>
      </w:numPr>
      <w:pBdr>
        <w:bottom w:val="none" w:sz="0" w:space="0" w:color="auto"/>
      </w:pBdr>
      <w:suppressAutoHyphens w:val="0"/>
      <w:spacing w:after="120" w:line="259" w:lineRule="auto"/>
      <w:ind w:left="567"/>
      <w:jc w:val="left"/>
    </w:pPr>
    <w:rPr>
      <w:rFonts w:eastAsiaTheme="majorEastAsia" w:cs="Tahoma"/>
      <w:bCs/>
      <w:color w:val="auto"/>
      <w:sz w:val="26"/>
      <w:szCs w:val="26"/>
      <w:lang w:eastAsia="en-US" w:bidi="he-IL"/>
    </w:rPr>
  </w:style>
  <w:style w:type="paragraph" w:customStyle="1" w:styleId="Appendix-Heading3">
    <w:name w:val="Appendix - Heading 3"/>
    <w:basedOn w:val="3"/>
    <w:next w:val="a0"/>
    <w:qFormat/>
    <w:rsid w:val="007F5B86"/>
    <w:pPr>
      <w:keepLines/>
      <w:numPr>
        <w:numId w:val="19"/>
      </w:numPr>
      <w:suppressAutoHyphens w:val="0"/>
      <w:spacing w:after="60"/>
      <w:ind w:left="993" w:hanging="1004"/>
      <w:jc w:val="left"/>
    </w:pPr>
    <w:rPr>
      <w:rFonts w:eastAsiaTheme="majorEastAsia" w:cs="Tahoma"/>
      <w:color w:val="000000" w:themeColor="text1"/>
      <w:szCs w:val="24"/>
      <w:lang w:eastAsia="en-US" w:bidi="he-IL"/>
    </w:rPr>
  </w:style>
  <w:style w:type="paragraph" w:customStyle="1" w:styleId="Appendix-Heading4">
    <w:name w:val="Appendix - Heading 4"/>
    <w:basedOn w:val="4"/>
    <w:next w:val="a0"/>
    <w:qFormat/>
    <w:rsid w:val="00B428C2"/>
    <w:pPr>
      <w:keepLines/>
      <w:numPr>
        <w:numId w:val="19"/>
      </w:numPr>
      <w:tabs>
        <w:tab w:val="clear" w:pos="709"/>
        <w:tab w:val="left" w:pos="851"/>
      </w:tabs>
      <w:suppressAutoHyphens w:val="0"/>
      <w:spacing w:after="60"/>
      <w:ind w:left="851"/>
      <w:jc w:val="left"/>
    </w:pPr>
    <w:rPr>
      <w:rFonts w:eastAsiaTheme="majorEastAsia" w:cs="Tahoma"/>
      <w:color w:val="000000" w:themeColor="text1"/>
      <w:szCs w:val="20"/>
      <w:lang w:eastAsia="en-US" w:bidi="he-IL"/>
    </w:rPr>
  </w:style>
  <w:style w:type="paragraph" w:customStyle="1" w:styleId="AppendixHeading5">
    <w:name w:val="Appendix – Heading 5"/>
    <w:basedOn w:val="5"/>
    <w:next w:val="a0"/>
    <w:qFormat/>
    <w:rsid w:val="00D735C7"/>
    <w:pPr>
      <w:keepNext/>
      <w:keepLines/>
      <w:numPr>
        <w:ilvl w:val="4"/>
        <w:numId w:val="19"/>
      </w:numPr>
      <w:tabs>
        <w:tab w:val="clear" w:pos="1710"/>
      </w:tabs>
      <w:suppressAutoHyphens w:val="0"/>
      <w:spacing w:before="240" w:after="120" w:line="240" w:lineRule="auto"/>
      <w:ind w:left="992" w:hanging="1009"/>
      <w:jc w:val="left"/>
    </w:pPr>
    <w:rPr>
      <w:rFonts w:eastAsiaTheme="majorEastAsia"/>
      <w:bCs/>
      <w:color w:val="000000" w:themeColor="text1"/>
      <w:szCs w:val="22"/>
      <w:lang w:bidi="he-IL"/>
    </w:rPr>
  </w:style>
  <w:style w:type="paragraph" w:customStyle="1" w:styleId="AppendixHeading6">
    <w:name w:val="Appendix – Heading 6"/>
    <w:basedOn w:val="6"/>
    <w:next w:val="6"/>
    <w:qFormat/>
    <w:rsid w:val="002850F9"/>
    <w:pPr>
      <w:keepNext/>
      <w:keepLines/>
      <w:numPr>
        <w:ilvl w:val="5"/>
        <w:numId w:val="19"/>
      </w:numPr>
      <w:tabs>
        <w:tab w:val="clear" w:pos="0"/>
        <w:tab w:val="clear" w:pos="709"/>
        <w:tab w:val="clear" w:pos="1134"/>
      </w:tabs>
      <w:spacing w:before="160" w:after="80" w:line="240" w:lineRule="auto"/>
      <w:ind w:left="1276" w:hanging="1276"/>
      <w:jc w:val="left"/>
    </w:pPr>
    <w:rPr>
      <w:rFonts w:ascii="Tahoma" w:eastAsiaTheme="majorEastAsia" w:hAnsi="Tahoma" w:cs="Tahoma"/>
      <w:b w:val="0"/>
      <w:i/>
      <w:iCs/>
      <w:sz w:val="22"/>
      <w:szCs w:val="22"/>
      <w:u w:val="single"/>
      <w:lang w:val="en-US" w:bidi="he-IL"/>
    </w:rPr>
  </w:style>
  <w:style w:type="paragraph" w:customStyle="1" w:styleId="AppendixHeading7">
    <w:name w:val="Appendix – Heading 7"/>
    <w:basedOn w:val="7"/>
    <w:next w:val="a0"/>
    <w:qFormat/>
    <w:rsid w:val="00305C34"/>
    <w:pPr>
      <w:keepNext/>
      <w:keepLines/>
      <w:numPr>
        <w:ilvl w:val="6"/>
        <w:numId w:val="19"/>
      </w:numPr>
      <w:tabs>
        <w:tab w:val="clear" w:pos="0"/>
        <w:tab w:val="clear" w:pos="709"/>
        <w:tab w:val="clear" w:pos="1134"/>
        <w:tab w:val="clear" w:pos="2835"/>
      </w:tabs>
      <w:spacing w:before="40" w:after="0" w:line="259" w:lineRule="auto"/>
      <w:jc w:val="left"/>
    </w:pPr>
    <w:rPr>
      <w:rFonts w:ascii="Tahoma" w:eastAsiaTheme="majorEastAsia" w:hAnsi="Tahoma" w:cs="Tahoma"/>
      <w:b w:val="0"/>
      <w:color w:val="000000" w:themeColor="text1"/>
      <w:szCs w:val="22"/>
      <w:lang w:val="en-US" w:bidi="he-IL"/>
    </w:rPr>
  </w:style>
  <w:style w:type="character" w:customStyle="1" w:styleId="CommentTextChar3">
    <w:name w:val="Comment Text Char3"/>
    <w:uiPriority w:val="99"/>
    <w:rsid w:val="00EC3609"/>
    <w:rPr>
      <w:rFonts w:ascii="Calibri" w:hAnsi="Calibri" w:cs="Calibri"/>
      <w:lang w:val="en-GB" w:eastAsia="zh-CN"/>
    </w:rPr>
  </w:style>
  <w:style w:type="character" w:customStyle="1" w:styleId="DefaultParagraphFont2">
    <w:name w:val="Default Paragraph Font2"/>
    <w:rsid w:val="003C7368"/>
  </w:style>
  <w:style w:type="paragraph" w:customStyle="1" w:styleId="14">
    <w:name w:val="Βασικό1"/>
    <w:rsid w:val="00E6406C"/>
    <w:rPr>
      <w:rFonts w:ascii="Lucida Grande" w:eastAsia="Times New Roman" w:hAnsi="Lucida Grande" w:cs="Times New Roman"/>
      <w:color w:val="000000"/>
      <w:szCs w:val="20"/>
      <w:lang w:val="el-GR" w:eastAsia="el-GR"/>
    </w:rPr>
  </w:style>
  <w:style w:type="paragraph" w:customStyle="1" w:styleId="bullet3">
    <w:name w:val="bullet 3"/>
    <w:basedOn w:val="a0"/>
    <w:qFormat/>
    <w:rsid w:val="005D0473"/>
    <w:pPr>
      <w:numPr>
        <w:numId w:val="38"/>
      </w:numPr>
      <w:tabs>
        <w:tab w:val="clear" w:pos="0"/>
        <w:tab w:val="clear" w:pos="709"/>
        <w:tab w:val="clear" w:pos="1134"/>
      </w:tabs>
      <w:spacing w:before="60" w:after="60" w:line="264" w:lineRule="auto"/>
      <w:ind w:left="709" w:hanging="425"/>
    </w:pPr>
    <w:rPr>
      <w:rFonts w:ascii="Calibri" w:eastAsia="SimSun" w:hAnsi="Calibri" w:cs="Calibri"/>
      <w:bCs/>
      <w:szCs w:val="24"/>
    </w:rPr>
  </w:style>
  <w:style w:type="paragraph" w:customStyle="1" w:styleId="Normal2">
    <w:name w:val="Normal 2"/>
    <w:basedOn w:val="a0"/>
    <w:qFormat/>
    <w:rsid w:val="005D0473"/>
    <w:pPr>
      <w:tabs>
        <w:tab w:val="clear" w:pos="0"/>
        <w:tab w:val="clear" w:pos="709"/>
        <w:tab w:val="clear" w:pos="1134"/>
      </w:tabs>
      <w:spacing w:line="264" w:lineRule="auto"/>
    </w:pPr>
    <w:rPr>
      <w:rFonts w:ascii="Calibri" w:hAnsi="Calibri" w:cs="Calibri"/>
      <w:szCs w:val="24"/>
    </w:rPr>
  </w:style>
  <w:style w:type="paragraph" w:customStyle="1" w:styleId="30">
    <w:name w:val="λ3"/>
    <w:basedOn w:val="3"/>
    <w:next w:val="4"/>
    <w:link w:val="3Char0"/>
    <w:qFormat/>
    <w:rsid w:val="00174168"/>
    <w:pPr>
      <w:numPr>
        <w:numId w:val="39"/>
      </w:numPr>
      <w:spacing w:after="60"/>
    </w:pPr>
    <w:rPr>
      <w:rFonts w:eastAsia="Times New Roman" w:cs="Tahoma"/>
      <w:sz w:val="22"/>
      <w:lang w:val="en-GB"/>
    </w:rPr>
  </w:style>
  <w:style w:type="character" w:customStyle="1" w:styleId="3Char0">
    <w:name w:val="λ3 Char"/>
    <w:basedOn w:val="a1"/>
    <w:link w:val="30"/>
    <w:rsid w:val="00174168"/>
    <w:rPr>
      <w:rFonts w:ascii="Tahoma" w:eastAsia="Times New Roman" w:hAnsi="Tahoma" w:cs="Tahoma"/>
      <w:b/>
      <w:bCs/>
      <w:sz w:val="22"/>
      <w:szCs w:val="26"/>
      <w:lang w:val="en-GB" w:eastAsia="zh-CN"/>
    </w:rPr>
  </w:style>
  <w:style w:type="paragraph" w:styleId="af8">
    <w:name w:val="footnote text"/>
    <w:basedOn w:val="a0"/>
    <w:link w:val="Char9"/>
    <w:rsid w:val="00891CE9"/>
    <w:pPr>
      <w:tabs>
        <w:tab w:val="clear" w:pos="0"/>
        <w:tab w:val="clear" w:pos="709"/>
        <w:tab w:val="clear" w:pos="1134"/>
      </w:tabs>
      <w:spacing w:after="0"/>
      <w:ind w:left="425" w:hanging="425"/>
    </w:pPr>
    <w:rPr>
      <w:rFonts w:ascii="Calibri" w:hAnsi="Calibri" w:cs="Times New Roman"/>
      <w:sz w:val="20"/>
      <w:szCs w:val="20"/>
      <w:lang w:val="en-IE"/>
    </w:rPr>
  </w:style>
  <w:style w:type="character" w:customStyle="1" w:styleId="FootnoteTextChar">
    <w:name w:val="Footnote Text Char"/>
    <w:basedOn w:val="a1"/>
    <w:rsid w:val="00891CE9"/>
    <w:rPr>
      <w:rFonts w:ascii="Tahoma" w:eastAsia="Times New Roman" w:hAnsi="Tahoma"/>
      <w:sz w:val="20"/>
      <w:szCs w:val="20"/>
      <w:lang w:val="el-GR" w:eastAsia="zh-CN"/>
    </w:rPr>
  </w:style>
  <w:style w:type="character" w:customStyle="1" w:styleId="Char9">
    <w:name w:val="Κείμενο υποσημείωσης Char"/>
    <w:link w:val="af8"/>
    <w:rsid w:val="00891CE9"/>
    <w:rPr>
      <w:rFonts w:ascii="Calibri" w:eastAsia="Times New Roman" w:hAnsi="Calibri" w:cs="Times New Roman"/>
      <w:sz w:val="20"/>
      <w:szCs w:val="20"/>
      <w:lang w:val="en-IE" w:eastAsia="zh-CN"/>
    </w:rPr>
  </w:style>
  <w:style w:type="character" w:customStyle="1" w:styleId="33">
    <w:name w:val="Παραπομπή υποσημείωσης3"/>
    <w:rsid w:val="00891CE9"/>
    <w:rPr>
      <w:vertAlign w:val="superscript"/>
    </w:rPr>
  </w:style>
  <w:style w:type="character" w:customStyle="1" w:styleId="fontstyle01">
    <w:name w:val="fontstyle01"/>
    <w:basedOn w:val="a1"/>
    <w:rsid w:val="00AB55A8"/>
    <w:rPr>
      <w:rFonts w:ascii="Tahoma" w:hAnsi="Tahoma" w:cs="Tahoma" w:hint="default"/>
      <w:b w:val="0"/>
      <w:bCs w:val="0"/>
      <w:i w:val="0"/>
      <w:iCs w:val="0"/>
      <w:color w:val="000000"/>
      <w:sz w:val="20"/>
      <w:szCs w:val="20"/>
    </w:rPr>
  </w:style>
  <w:style w:type="character" w:customStyle="1" w:styleId="fontstyle31">
    <w:name w:val="fontstyle31"/>
    <w:basedOn w:val="a1"/>
    <w:rsid w:val="00AB55A8"/>
    <w:rPr>
      <w:rFonts w:ascii="Tahoma-Bold" w:hAnsi="Tahoma-Bold" w:hint="default"/>
      <w:b/>
      <w:bCs/>
      <w:i w:val="0"/>
      <w:iCs w:val="0"/>
      <w:color w:val="000000"/>
      <w:sz w:val="20"/>
      <w:szCs w:val="20"/>
    </w:rPr>
  </w:style>
  <w:style w:type="character" w:customStyle="1" w:styleId="CommentTextChar1">
    <w:name w:val="Comment Text Char1"/>
    <w:basedOn w:val="a1"/>
    <w:uiPriority w:val="99"/>
    <w:rsid w:val="00F749D8"/>
    <w:rPr>
      <w:rFonts w:ascii="Calibri" w:eastAsia="Times New Roman" w:hAnsi="Calibri" w:cs="Calibri"/>
      <w:sz w:val="20"/>
      <w:szCs w:val="20"/>
      <w:lang w:val="en-GB" w:eastAsia="zh-CN"/>
    </w:rPr>
  </w:style>
  <w:style w:type="paragraph" w:customStyle="1" w:styleId="af9">
    <w:name w:val="ΜΕ ΑΡΙΘΜΙΣΗ ΚΑΙ ΕΣΟΧΗ"/>
    <w:rsid w:val="00224C24"/>
    <w:pPr>
      <w:tabs>
        <w:tab w:val="num" w:pos="737"/>
      </w:tabs>
      <w:spacing w:before="20" w:after="60"/>
      <w:ind w:left="737" w:hanging="397"/>
      <w:jc w:val="both"/>
    </w:pPr>
    <w:rPr>
      <w:rFonts w:ascii="Arial" w:eastAsia="Times New Roman" w:hAnsi="Arial" w:cs="Times New Roman"/>
      <w:kern w:val="22"/>
      <w:sz w:val="22"/>
      <w:szCs w:val="20"/>
      <w:lang w:val="el-GR" w:eastAsia="el-GR"/>
    </w:rPr>
  </w:style>
  <w:style w:type="paragraph" w:customStyle="1" w:styleId="Contents">
    <w:name w:val="Contents"/>
    <w:basedOn w:val="1"/>
    <w:rsid w:val="0029193D"/>
    <w:pPr>
      <w:pBdr>
        <w:top w:val="none" w:sz="0" w:space="0" w:color="000000"/>
        <w:left w:val="none" w:sz="0" w:space="0" w:color="000000"/>
        <w:right w:val="none" w:sz="0" w:space="0" w:color="000000"/>
      </w:pBdr>
      <w:tabs>
        <w:tab w:val="clear" w:pos="0"/>
        <w:tab w:val="clear" w:pos="709"/>
        <w:tab w:val="clear" w:pos="1134"/>
      </w:tabs>
      <w:ind w:left="432" w:hanging="432"/>
    </w:pPr>
    <w:rPr>
      <w:rFonts w:ascii="Calibri" w:eastAsia="SimSun" w:hAnsi="Calibri" w:cs="Calibri"/>
      <w:color w:val="333399"/>
      <w:szCs w:val="32"/>
    </w:rPr>
  </w:style>
  <w:style w:type="table" w:customStyle="1" w:styleId="TableNormal1">
    <w:name w:val="Table Normal1"/>
    <w:unhideWhenUsed/>
    <w:qFormat/>
    <w:rsid w:val="0036527B"/>
    <w:pPr>
      <w:widowControl w:val="0"/>
      <w:autoSpaceDE w:val="0"/>
      <w:autoSpaceDN w:val="0"/>
    </w:pPr>
    <w:rPr>
      <w:sz w:val="22"/>
      <w:szCs w:val="22"/>
    </w:rPr>
    <w:tblPr>
      <w:tblInd w:w="0" w:type="dxa"/>
      <w:tblCellMar>
        <w:top w:w="0" w:type="dxa"/>
        <w:left w:w="0" w:type="dxa"/>
        <w:bottom w:w="0" w:type="dxa"/>
        <w:right w:w="0" w:type="dxa"/>
      </w:tblCellMar>
    </w:tblPr>
  </w:style>
  <w:style w:type="paragraph" w:customStyle="1" w:styleId="LO-normal5">
    <w:name w:val="LO-normal5"/>
    <w:qFormat/>
    <w:rsid w:val="0036527B"/>
    <w:pPr>
      <w:widowControl w:val="0"/>
      <w:suppressAutoHyphens/>
    </w:pPr>
    <w:rPr>
      <w:rFonts w:ascii="Calibri" w:eastAsia="Calibri" w:hAnsi="Calibri" w:cs="Calibri"/>
      <w:sz w:val="20"/>
      <w:szCs w:val="20"/>
      <w:lang w:val="el-GR"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98103">
      <w:bodyDiv w:val="1"/>
      <w:marLeft w:val="0"/>
      <w:marRight w:val="0"/>
      <w:marTop w:val="0"/>
      <w:marBottom w:val="0"/>
      <w:divBdr>
        <w:top w:val="none" w:sz="0" w:space="0" w:color="auto"/>
        <w:left w:val="none" w:sz="0" w:space="0" w:color="auto"/>
        <w:bottom w:val="none" w:sz="0" w:space="0" w:color="auto"/>
        <w:right w:val="none" w:sz="0" w:space="0" w:color="auto"/>
      </w:divBdr>
    </w:div>
    <w:div w:id="42758965">
      <w:bodyDiv w:val="1"/>
      <w:marLeft w:val="0"/>
      <w:marRight w:val="0"/>
      <w:marTop w:val="0"/>
      <w:marBottom w:val="0"/>
      <w:divBdr>
        <w:top w:val="none" w:sz="0" w:space="0" w:color="auto"/>
        <w:left w:val="none" w:sz="0" w:space="0" w:color="auto"/>
        <w:bottom w:val="none" w:sz="0" w:space="0" w:color="auto"/>
        <w:right w:val="none" w:sz="0" w:space="0" w:color="auto"/>
      </w:divBdr>
    </w:div>
    <w:div w:id="57824929">
      <w:bodyDiv w:val="1"/>
      <w:marLeft w:val="0"/>
      <w:marRight w:val="0"/>
      <w:marTop w:val="0"/>
      <w:marBottom w:val="0"/>
      <w:divBdr>
        <w:top w:val="none" w:sz="0" w:space="0" w:color="auto"/>
        <w:left w:val="none" w:sz="0" w:space="0" w:color="auto"/>
        <w:bottom w:val="none" w:sz="0" w:space="0" w:color="auto"/>
        <w:right w:val="none" w:sz="0" w:space="0" w:color="auto"/>
      </w:divBdr>
    </w:div>
    <w:div w:id="120347648">
      <w:bodyDiv w:val="1"/>
      <w:marLeft w:val="0"/>
      <w:marRight w:val="0"/>
      <w:marTop w:val="0"/>
      <w:marBottom w:val="0"/>
      <w:divBdr>
        <w:top w:val="none" w:sz="0" w:space="0" w:color="auto"/>
        <w:left w:val="none" w:sz="0" w:space="0" w:color="auto"/>
        <w:bottom w:val="none" w:sz="0" w:space="0" w:color="auto"/>
        <w:right w:val="none" w:sz="0" w:space="0" w:color="auto"/>
      </w:divBdr>
    </w:div>
    <w:div w:id="124542954">
      <w:bodyDiv w:val="1"/>
      <w:marLeft w:val="0"/>
      <w:marRight w:val="0"/>
      <w:marTop w:val="0"/>
      <w:marBottom w:val="0"/>
      <w:divBdr>
        <w:top w:val="none" w:sz="0" w:space="0" w:color="auto"/>
        <w:left w:val="none" w:sz="0" w:space="0" w:color="auto"/>
        <w:bottom w:val="none" w:sz="0" w:space="0" w:color="auto"/>
        <w:right w:val="none" w:sz="0" w:space="0" w:color="auto"/>
      </w:divBdr>
      <w:divsChild>
        <w:div w:id="580144618">
          <w:marLeft w:val="446"/>
          <w:marRight w:val="0"/>
          <w:marTop w:val="58"/>
          <w:marBottom w:val="0"/>
          <w:divBdr>
            <w:top w:val="none" w:sz="0" w:space="0" w:color="auto"/>
            <w:left w:val="none" w:sz="0" w:space="0" w:color="auto"/>
            <w:bottom w:val="none" w:sz="0" w:space="0" w:color="auto"/>
            <w:right w:val="none" w:sz="0" w:space="0" w:color="auto"/>
          </w:divBdr>
        </w:div>
        <w:div w:id="1233078059">
          <w:marLeft w:val="446"/>
          <w:marRight w:val="0"/>
          <w:marTop w:val="58"/>
          <w:marBottom w:val="0"/>
          <w:divBdr>
            <w:top w:val="none" w:sz="0" w:space="0" w:color="auto"/>
            <w:left w:val="none" w:sz="0" w:space="0" w:color="auto"/>
            <w:bottom w:val="none" w:sz="0" w:space="0" w:color="auto"/>
            <w:right w:val="none" w:sz="0" w:space="0" w:color="auto"/>
          </w:divBdr>
        </w:div>
        <w:div w:id="1598101602">
          <w:marLeft w:val="446"/>
          <w:marRight w:val="0"/>
          <w:marTop w:val="58"/>
          <w:marBottom w:val="0"/>
          <w:divBdr>
            <w:top w:val="none" w:sz="0" w:space="0" w:color="auto"/>
            <w:left w:val="none" w:sz="0" w:space="0" w:color="auto"/>
            <w:bottom w:val="none" w:sz="0" w:space="0" w:color="auto"/>
            <w:right w:val="none" w:sz="0" w:space="0" w:color="auto"/>
          </w:divBdr>
        </w:div>
      </w:divsChild>
    </w:div>
    <w:div w:id="134220283">
      <w:bodyDiv w:val="1"/>
      <w:marLeft w:val="0"/>
      <w:marRight w:val="0"/>
      <w:marTop w:val="0"/>
      <w:marBottom w:val="0"/>
      <w:divBdr>
        <w:top w:val="none" w:sz="0" w:space="0" w:color="auto"/>
        <w:left w:val="none" w:sz="0" w:space="0" w:color="auto"/>
        <w:bottom w:val="none" w:sz="0" w:space="0" w:color="auto"/>
        <w:right w:val="none" w:sz="0" w:space="0" w:color="auto"/>
      </w:divBdr>
      <w:divsChild>
        <w:div w:id="196357451">
          <w:marLeft w:val="547"/>
          <w:marRight w:val="0"/>
          <w:marTop w:val="0"/>
          <w:marBottom w:val="0"/>
          <w:divBdr>
            <w:top w:val="none" w:sz="0" w:space="0" w:color="auto"/>
            <w:left w:val="none" w:sz="0" w:space="0" w:color="auto"/>
            <w:bottom w:val="none" w:sz="0" w:space="0" w:color="auto"/>
            <w:right w:val="none" w:sz="0" w:space="0" w:color="auto"/>
          </w:divBdr>
        </w:div>
        <w:div w:id="600063360">
          <w:marLeft w:val="547"/>
          <w:marRight w:val="0"/>
          <w:marTop w:val="0"/>
          <w:marBottom w:val="0"/>
          <w:divBdr>
            <w:top w:val="none" w:sz="0" w:space="0" w:color="auto"/>
            <w:left w:val="none" w:sz="0" w:space="0" w:color="auto"/>
            <w:bottom w:val="none" w:sz="0" w:space="0" w:color="auto"/>
            <w:right w:val="none" w:sz="0" w:space="0" w:color="auto"/>
          </w:divBdr>
        </w:div>
        <w:div w:id="919676332">
          <w:marLeft w:val="547"/>
          <w:marRight w:val="0"/>
          <w:marTop w:val="0"/>
          <w:marBottom w:val="0"/>
          <w:divBdr>
            <w:top w:val="none" w:sz="0" w:space="0" w:color="auto"/>
            <w:left w:val="none" w:sz="0" w:space="0" w:color="auto"/>
            <w:bottom w:val="none" w:sz="0" w:space="0" w:color="auto"/>
            <w:right w:val="none" w:sz="0" w:space="0" w:color="auto"/>
          </w:divBdr>
        </w:div>
        <w:div w:id="1439176869">
          <w:marLeft w:val="547"/>
          <w:marRight w:val="0"/>
          <w:marTop w:val="0"/>
          <w:marBottom w:val="0"/>
          <w:divBdr>
            <w:top w:val="none" w:sz="0" w:space="0" w:color="auto"/>
            <w:left w:val="none" w:sz="0" w:space="0" w:color="auto"/>
            <w:bottom w:val="none" w:sz="0" w:space="0" w:color="auto"/>
            <w:right w:val="none" w:sz="0" w:space="0" w:color="auto"/>
          </w:divBdr>
        </w:div>
        <w:div w:id="1695229967">
          <w:marLeft w:val="547"/>
          <w:marRight w:val="0"/>
          <w:marTop w:val="0"/>
          <w:marBottom w:val="0"/>
          <w:divBdr>
            <w:top w:val="none" w:sz="0" w:space="0" w:color="auto"/>
            <w:left w:val="none" w:sz="0" w:space="0" w:color="auto"/>
            <w:bottom w:val="none" w:sz="0" w:space="0" w:color="auto"/>
            <w:right w:val="none" w:sz="0" w:space="0" w:color="auto"/>
          </w:divBdr>
        </w:div>
      </w:divsChild>
    </w:div>
    <w:div w:id="134836442">
      <w:bodyDiv w:val="1"/>
      <w:marLeft w:val="0"/>
      <w:marRight w:val="0"/>
      <w:marTop w:val="0"/>
      <w:marBottom w:val="0"/>
      <w:divBdr>
        <w:top w:val="none" w:sz="0" w:space="0" w:color="auto"/>
        <w:left w:val="none" w:sz="0" w:space="0" w:color="auto"/>
        <w:bottom w:val="none" w:sz="0" w:space="0" w:color="auto"/>
        <w:right w:val="none" w:sz="0" w:space="0" w:color="auto"/>
      </w:divBdr>
    </w:div>
    <w:div w:id="139078458">
      <w:bodyDiv w:val="1"/>
      <w:marLeft w:val="0"/>
      <w:marRight w:val="0"/>
      <w:marTop w:val="0"/>
      <w:marBottom w:val="0"/>
      <w:divBdr>
        <w:top w:val="none" w:sz="0" w:space="0" w:color="auto"/>
        <w:left w:val="none" w:sz="0" w:space="0" w:color="auto"/>
        <w:bottom w:val="none" w:sz="0" w:space="0" w:color="auto"/>
        <w:right w:val="none" w:sz="0" w:space="0" w:color="auto"/>
      </w:divBdr>
    </w:div>
    <w:div w:id="156194784">
      <w:bodyDiv w:val="1"/>
      <w:marLeft w:val="0"/>
      <w:marRight w:val="0"/>
      <w:marTop w:val="0"/>
      <w:marBottom w:val="0"/>
      <w:divBdr>
        <w:top w:val="none" w:sz="0" w:space="0" w:color="auto"/>
        <w:left w:val="none" w:sz="0" w:space="0" w:color="auto"/>
        <w:bottom w:val="none" w:sz="0" w:space="0" w:color="auto"/>
        <w:right w:val="none" w:sz="0" w:space="0" w:color="auto"/>
      </w:divBdr>
    </w:div>
    <w:div w:id="204605351">
      <w:bodyDiv w:val="1"/>
      <w:marLeft w:val="0"/>
      <w:marRight w:val="0"/>
      <w:marTop w:val="0"/>
      <w:marBottom w:val="0"/>
      <w:divBdr>
        <w:top w:val="none" w:sz="0" w:space="0" w:color="auto"/>
        <w:left w:val="none" w:sz="0" w:space="0" w:color="auto"/>
        <w:bottom w:val="none" w:sz="0" w:space="0" w:color="auto"/>
        <w:right w:val="none" w:sz="0" w:space="0" w:color="auto"/>
      </w:divBdr>
    </w:div>
    <w:div w:id="216669543">
      <w:bodyDiv w:val="1"/>
      <w:marLeft w:val="0"/>
      <w:marRight w:val="0"/>
      <w:marTop w:val="0"/>
      <w:marBottom w:val="0"/>
      <w:divBdr>
        <w:top w:val="none" w:sz="0" w:space="0" w:color="auto"/>
        <w:left w:val="none" w:sz="0" w:space="0" w:color="auto"/>
        <w:bottom w:val="none" w:sz="0" w:space="0" w:color="auto"/>
        <w:right w:val="none" w:sz="0" w:space="0" w:color="auto"/>
      </w:divBdr>
    </w:div>
    <w:div w:id="217253194">
      <w:bodyDiv w:val="1"/>
      <w:marLeft w:val="0"/>
      <w:marRight w:val="0"/>
      <w:marTop w:val="0"/>
      <w:marBottom w:val="0"/>
      <w:divBdr>
        <w:top w:val="none" w:sz="0" w:space="0" w:color="auto"/>
        <w:left w:val="none" w:sz="0" w:space="0" w:color="auto"/>
        <w:bottom w:val="none" w:sz="0" w:space="0" w:color="auto"/>
        <w:right w:val="none" w:sz="0" w:space="0" w:color="auto"/>
      </w:divBdr>
    </w:div>
    <w:div w:id="267004546">
      <w:bodyDiv w:val="1"/>
      <w:marLeft w:val="0"/>
      <w:marRight w:val="0"/>
      <w:marTop w:val="0"/>
      <w:marBottom w:val="0"/>
      <w:divBdr>
        <w:top w:val="none" w:sz="0" w:space="0" w:color="auto"/>
        <w:left w:val="none" w:sz="0" w:space="0" w:color="auto"/>
        <w:bottom w:val="none" w:sz="0" w:space="0" w:color="auto"/>
        <w:right w:val="none" w:sz="0" w:space="0" w:color="auto"/>
      </w:divBdr>
    </w:div>
    <w:div w:id="289240433">
      <w:bodyDiv w:val="1"/>
      <w:marLeft w:val="0"/>
      <w:marRight w:val="0"/>
      <w:marTop w:val="0"/>
      <w:marBottom w:val="0"/>
      <w:divBdr>
        <w:top w:val="none" w:sz="0" w:space="0" w:color="auto"/>
        <w:left w:val="none" w:sz="0" w:space="0" w:color="auto"/>
        <w:bottom w:val="none" w:sz="0" w:space="0" w:color="auto"/>
        <w:right w:val="none" w:sz="0" w:space="0" w:color="auto"/>
      </w:divBdr>
    </w:div>
    <w:div w:id="376052637">
      <w:bodyDiv w:val="1"/>
      <w:marLeft w:val="0"/>
      <w:marRight w:val="0"/>
      <w:marTop w:val="0"/>
      <w:marBottom w:val="0"/>
      <w:divBdr>
        <w:top w:val="none" w:sz="0" w:space="0" w:color="auto"/>
        <w:left w:val="none" w:sz="0" w:space="0" w:color="auto"/>
        <w:bottom w:val="none" w:sz="0" w:space="0" w:color="auto"/>
        <w:right w:val="none" w:sz="0" w:space="0" w:color="auto"/>
      </w:divBdr>
    </w:div>
    <w:div w:id="382680573">
      <w:bodyDiv w:val="1"/>
      <w:marLeft w:val="0"/>
      <w:marRight w:val="0"/>
      <w:marTop w:val="0"/>
      <w:marBottom w:val="0"/>
      <w:divBdr>
        <w:top w:val="none" w:sz="0" w:space="0" w:color="auto"/>
        <w:left w:val="none" w:sz="0" w:space="0" w:color="auto"/>
        <w:bottom w:val="none" w:sz="0" w:space="0" w:color="auto"/>
        <w:right w:val="none" w:sz="0" w:space="0" w:color="auto"/>
      </w:divBdr>
    </w:div>
    <w:div w:id="403181898">
      <w:bodyDiv w:val="1"/>
      <w:marLeft w:val="0"/>
      <w:marRight w:val="0"/>
      <w:marTop w:val="0"/>
      <w:marBottom w:val="0"/>
      <w:divBdr>
        <w:top w:val="none" w:sz="0" w:space="0" w:color="auto"/>
        <w:left w:val="none" w:sz="0" w:space="0" w:color="auto"/>
        <w:bottom w:val="none" w:sz="0" w:space="0" w:color="auto"/>
        <w:right w:val="none" w:sz="0" w:space="0" w:color="auto"/>
      </w:divBdr>
    </w:div>
    <w:div w:id="407965364">
      <w:bodyDiv w:val="1"/>
      <w:marLeft w:val="0"/>
      <w:marRight w:val="0"/>
      <w:marTop w:val="0"/>
      <w:marBottom w:val="0"/>
      <w:divBdr>
        <w:top w:val="none" w:sz="0" w:space="0" w:color="auto"/>
        <w:left w:val="none" w:sz="0" w:space="0" w:color="auto"/>
        <w:bottom w:val="none" w:sz="0" w:space="0" w:color="auto"/>
        <w:right w:val="none" w:sz="0" w:space="0" w:color="auto"/>
      </w:divBdr>
    </w:div>
    <w:div w:id="465002634">
      <w:bodyDiv w:val="1"/>
      <w:marLeft w:val="0"/>
      <w:marRight w:val="0"/>
      <w:marTop w:val="0"/>
      <w:marBottom w:val="0"/>
      <w:divBdr>
        <w:top w:val="none" w:sz="0" w:space="0" w:color="auto"/>
        <w:left w:val="none" w:sz="0" w:space="0" w:color="auto"/>
        <w:bottom w:val="none" w:sz="0" w:space="0" w:color="auto"/>
        <w:right w:val="none" w:sz="0" w:space="0" w:color="auto"/>
      </w:divBdr>
    </w:div>
    <w:div w:id="469787036">
      <w:bodyDiv w:val="1"/>
      <w:marLeft w:val="0"/>
      <w:marRight w:val="0"/>
      <w:marTop w:val="0"/>
      <w:marBottom w:val="0"/>
      <w:divBdr>
        <w:top w:val="none" w:sz="0" w:space="0" w:color="auto"/>
        <w:left w:val="none" w:sz="0" w:space="0" w:color="auto"/>
        <w:bottom w:val="none" w:sz="0" w:space="0" w:color="auto"/>
        <w:right w:val="none" w:sz="0" w:space="0" w:color="auto"/>
      </w:divBdr>
    </w:div>
    <w:div w:id="500437538">
      <w:bodyDiv w:val="1"/>
      <w:marLeft w:val="0"/>
      <w:marRight w:val="0"/>
      <w:marTop w:val="0"/>
      <w:marBottom w:val="0"/>
      <w:divBdr>
        <w:top w:val="none" w:sz="0" w:space="0" w:color="auto"/>
        <w:left w:val="none" w:sz="0" w:space="0" w:color="auto"/>
        <w:bottom w:val="none" w:sz="0" w:space="0" w:color="auto"/>
        <w:right w:val="none" w:sz="0" w:space="0" w:color="auto"/>
      </w:divBdr>
    </w:div>
    <w:div w:id="535654502">
      <w:bodyDiv w:val="1"/>
      <w:marLeft w:val="0"/>
      <w:marRight w:val="0"/>
      <w:marTop w:val="0"/>
      <w:marBottom w:val="0"/>
      <w:divBdr>
        <w:top w:val="none" w:sz="0" w:space="0" w:color="auto"/>
        <w:left w:val="none" w:sz="0" w:space="0" w:color="auto"/>
        <w:bottom w:val="none" w:sz="0" w:space="0" w:color="auto"/>
        <w:right w:val="none" w:sz="0" w:space="0" w:color="auto"/>
      </w:divBdr>
    </w:div>
    <w:div w:id="555699041">
      <w:bodyDiv w:val="1"/>
      <w:marLeft w:val="0"/>
      <w:marRight w:val="0"/>
      <w:marTop w:val="0"/>
      <w:marBottom w:val="0"/>
      <w:divBdr>
        <w:top w:val="none" w:sz="0" w:space="0" w:color="auto"/>
        <w:left w:val="none" w:sz="0" w:space="0" w:color="auto"/>
        <w:bottom w:val="none" w:sz="0" w:space="0" w:color="auto"/>
        <w:right w:val="none" w:sz="0" w:space="0" w:color="auto"/>
      </w:divBdr>
    </w:div>
    <w:div w:id="571696595">
      <w:bodyDiv w:val="1"/>
      <w:marLeft w:val="0"/>
      <w:marRight w:val="0"/>
      <w:marTop w:val="0"/>
      <w:marBottom w:val="0"/>
      <w:divBdr>
        <w:top w:val="none" w:sz="0" w:space="0" w:color="auto"/>
        <w:left w:val="none" w:sz="0" w:space="0" w:color="auto"/>
        <w:bottom w:val="none" w:sz="0" w:space="0" w:color="auto"/>
        <w:right w:val="none" w:sz="0" w:space="0" w:color="auto"/>
      </w:divBdr>
    </w:div>
    <w:div w:id="635330013">
      <w:bodyDiv w:val="1"/>
      <w:marLeft w:val="0"/>
      <w:marRight w:val="0"/>
      <w:marTop w:val="0"/>
      <w:marBottom w:val="0"/>
      <w:divBdr>
        <w:top w:val="none" w:sz="0" w:space="0" w:color="auto"/>
        <w:left w:val="none" w:sz="0" w:space="0" w:color="auto"/>
        <w:bottom w:val="none" w:sz="0" w:space="0" w:color="auto"/>
        <w:right w:val="none" w:sz="0" w:space="0" w:color="auto"/>
      </w:divBdr>
    </w:div>
    <w:div w:id="651787335">
      <w:bodyDiv w:val="1"/>
      <w:marLeft w:val="0"/>
      <w:marRight w:val="0"/>
      <w:marTop w:val="0"/>
      <w:marBottom w:val="0"/>
      <w:divBdr>
        <w:top w:val="none" w:sz="0" w:space="0" w:color="auto"/>
        <w:left w:val="none" w:sz="0" w:space="0" w:color="auto"/>
        <w:bottom w:val="none" w:sz="0" w:space="0" w:color="auto"/>
        <w:right w:val="none" w:sz="0" w:space="0" w:color="auto"/>
      </w:divBdr>
    </w:div>
    <w:div w:id="652685142">
      <w:bodyDiv w:val="1"/>
      <w:marLeft w:val="0"/>
      <w:marRight w:val="0"/>
      <w:marTop w:val="0"/>
      <w:marBottom w:val="0"/>
      <w:divBdr>
        <w:top w:val="none" w:sz="0" w:space="0" w:color="auto"/>
        <w:left w:val="none" w:sz="0" w:space="0" w:color="auto"/>
        <w:bottom w:val="none" w:sz="0" w:space="0" w:color="auto"/>
        <w:right w:val="none" w:sz="0" w:space="0" w:color="auto"/>
      </w:divBdr>
      <w:divsChild>
        <w:div w:id="318119738">
          <w:marLeft w:val="0"/>
          <w:marRight w:val="0"/>
          <w:marTop w:val="0"/>
          <w:marBottom w:val="0"/>
          <w:divBdr>
            <w:top w:val="none" w:sz="0" w:space="0" w:color="auto"/>
            <w:left w:val="none" w:sz="0" w:space="0" w:color="auto"/>
            <w:bottom w:val="none" w:sz="0" w:space="0" w:color="auto"/>
            <w:right w:val="none" w:sz="0" w:space="0" w:color="auto"/>
          </w:divBdr>
        </w:div>
        <w:div w:id="486827133">
          <w:marLeft w:val="0"/>
          <w:marRight w:val="0"/>
          <w:marTop w:val="0"/>
          <w:marBottom w:val="0"/>
          <w:divBdr>
            <w:top w:val="none" w:sz="0" w:space="0" w:color="auto"/>
            <w:left w:val="none" w:sz="0" w:space="0" w:color="auto"/>
            <w:bottom w:val="none" w:sz="0" w:space="0" w:color="auto"/>
            <w:right w:val="none" w:sz="0" w:space="0" w:color="auto"/>
          </w:divBdr>
        </w:div>
        <w:div w:id="630944717">
          <w:marLeft w:val="0"/>
          <w:marRight w:val="0"/>
          <w:marTop w:val="0"/>
          <w:marBottom w:val="0"/>
          <w:divBdr>
            <w:top w:val="none" w:sz="0" w:space="0" w:color="auto"/>
            <w:left w:val="none" w:sz="0" w:space="0" w:color="auto"/>
            <w:bottom w:val="none" w:sz="0" w:space="0" w:color="auto"/>
            <w:right w:val="none" w:sz="0" w:space="0" w:color="auto"/>
          </w:divBdr>
        </w:div>
        <w:div w:id="1080640748">
          <w:marLeft w:val="0"/>
          <w:marRight w:val="0"/>
          <w:marTop w:val="0"/>
          <w:marBottom w:val="0"/>
          <w:divBdr>
            <w:top w:val="none" w:sz="0" w:space="0" w:color="auto"/>
            <w:left w:val="none" w:sz="0" w:space="0" w:color="auto"/>
            <w:bottom w:val="none" w:sz="0" w:space="0" w:color="auto"/>
            <w:right w:val="none" w:sz="0" w:space="0" w:color="auto"/>
          </w:divBdr>
        </w:div>
        <w:div w:id="1951812370">
          <w:marLeft w:val="0"/>
          <w:marRight w:val="0"/>
          <w:marTop w:val="0"/>
          <w:marBottom w:val="0"/>
          <w:divBdr>
            <w:top w:val="none" w:sz="0" w:space="0" w:color="auto"/>
            <w:left w:val="none" w:sz="0" w:space="0" w:color="auto"/>
            <w:bottom w:val="none" w:sz="0" w:space="0" w:color="auto"/>
            <w:right w:val="none" w:sz="0" w:space="0" w:color="auto"/>
          </w:divBdr>
        </w:div>
        <w:div w:id="2059041348">
          <w:marLeft w:val="0"/>
          <w:marRight w:val="0"/>
          <w:marTop w:val="0"/>
          <w:marBottom w:val="0"/>
          <w:divBdr>
            <w:top w:val="none" w:sz="0" w:space="0" w:color="auto"/>
            <w:left w:val="none" w:sz="0" w:space="0" w:color="auto"/>
            <w:bottom w:val="none" w:sz="0" w:space="0" w:color="auto"/>
            <w:right w:val="none" w:sz="0" w:space="0" w:color="auto"/>
          </w:divBdr>
        </w:div>
      </w:divsChild>
    </w:div>
    <w:div w:id="675377106">
      <w:bodyDiv w:val="1"/>
      <w:marLeft w:val="0"/>
      <w:marRight w:val="0"/>
      <w:marTop w:val="0"/>
      <w:marBottom w:val="0"/>
      <w:divBdr>
        <w:top w:val="none" w:sz="0" w:space="0" w:color="auto"/>
        <w:left w:val="none" w:sz="0" w:space="0" w:color="auto"/>
        <w:bottom w:val="none" w:sz="0" w:space="0" w:color="auto"/>
        <w:right w:val="none" w:sz="0" w:space="0" w:color="auto"/>
      </w:divBdr>
    </w:div>
    <w:div w:id="676077944">
      <w:bodyDiv w:val="1"/>
      <w:marLeft w:val="0"/>
      <w:marRight w:val="0"/>
      <w:marTop w:val="0"/>
      <w:marBottom w:val="0"/>
      <w:divBdr>
        <w:top w:val="none" w:sz="0" w:space="0" w:color="auto"/>
        <w:left w:val="none" w:sz="0" w:space="0" w:color="auto"/>
        <w:bottom w:val="none" w:sz="0" w:space="0" w:color="auto"/>
        <w:right w:val="none" w:sz="0" w:space="0" w:color="auto"/>
      </w:divBdr>
    </w:div>
    <w:div w:id="689843829">
      <w:bodyDiv w:val="1"/>
      <w:marLeft w:val="0"/>
      <w:marRight w:val="0"/>
      <w:marTop w:val="0"/>
      <w:marBottom w:val="0"/>
      <w:divBdr>
        <w:top w:val="none" w:sz="0" w:space="0" w:color="auto"/>
        <w:left w:val="none" w:sz="0" w:space="0" w:color="auto"/>
        <w:bottom w:val="none" w:sz="0" w:space="0" w:color="auto"/>
        <w:right w:val="none" w:sz="0" w:space="0" w:color="auto"/>
      </w:divBdr>
    </w:div>
    <w:div w:id="713189925">
      <w:bodyDiv w:val="1"/>
      <w:marLeft w:val="0"/>
      <w:marRight w:val="0"/>
      <w:marTop w:val="0"/>
      <w:marBottom w:val="0"/>
      <w:divBdr>
        <w:top w:val="none" w:sz="0" w:space="0" w:color="auto"/>
        <w:left w:val="none" w:sz="0" w:space="0" w:color="auto"/>
        <w:bottom w:val="none" w:sz="0" w:space="0" w:color="auto"/>
        <w:right w:val="none" w:sz="0" w:space="0" w:color="auto"/>
      </w:divBdr>
    </w:div>
    <w:div w:id="721828930">
      <w:bodyDiv w:val="1"/>
      <w:marLeft w:val="0"/>
      <w:marRight w:val="0"/>
      <w:marTop w:val="0"/>
      <w:marBottom w:val="0"/>
      <w:divBdr>
        <w:top w:val="none" w:sz="0" w:space="0" w:color="auto"/>
        <w:left w:val="none" w:sz="0" w:space="0" w:color="auto"/>
        <w:bottom w:val="none" w:sz="0" w:space="0" w:color="auto"/>
        <w:right w:val="none" w:sz="0" w:space="0" w:color="auto"/>
      </w:divBdr>
    </w:div>
    <w:div w:id="727536330">
      <w:bodyDiv w:val="1"/>
      <w:marLeft w:val="0"/>
      <w:marRight w:val="0"/>
      <w:marTop w:val="0"/>
      <w:marBottom w:val="0"/>
      <w:divBdr>
        <w:top w:val="none" w:sz="0" w:space="0" w:color="auto"/>
        <w:left w:val="none" w:sz="0" w:space="0" w:color="auto"/>
        <w:bottom w:val="none" w:sz="0" w:space="0" w:color="auto"/>
        <w:right w:val="none" w:sz="0" w:space="0" w:color="auto"/>
      </w:divBdr>
    </w:div>
    <w:div w:id="740443379">
      <w:bodyDiv w:val="1"/>
      <w:marLeft w:val="0"/>
      <w:marRight w:val="0"/>
      <w:marTop w:val="0"/>
      <w:marBottom w:val="0"/>
      <w:divBdr>
        <w:top w:val="none" w:sz="0" w:space="0" w:color="auto"/>
        <w:left w:val="none" w:sz="0" w:space="0" w:color="auto"/>
        <w:bottom w:val="none" w:sz="0" w:space="0" w:color="auto"/>
        <w:right w:val="none" w:sz="0" w:space="0" w:color="auto"/>
      </w:divBdr>
    </w:div>
    <w:div w:id="798645552">
      <w:bodyDiv w:val="1"/>
      <w:marLeft w:val="0"/>
      <w:marRight w:val="0"/>
      <w:marTop w:val="0"/>
      <w:marBottom w:val="0"/>
      <w:divBdr>
        <w:top w:val="none" w:sz="0" w:space="0" w:color="auto"/>
        <w:left w:val="none" w:sz="0" w:space="0" w:color="auto"/>
        <w:bottom w:val="none" w:sz="0" w:space="0" w:color="auto"/>
        <w:right w:val="none" w:sz="0" w:space="0" w:color="auto"/>
      </w:divBdr>
    </w:div>
    <w:div w:id="812715489">
      <w:bodyDiv w:val="1"/>
      <w:marLeft w:val="0"/>
      <w:marRight w:val="0"/>
      <w:marTop w:val="0"/>
      <w:marBottom w:val="0"/>
      <w:divBdr>
        <w:top w:val="none" w:sz="0" w:space="0" w:color="auto"/>
        <w:left w:val="none" w:sz="0" w:space="0" w:color="auto"/>
        <w:bottom w:val="none" w:sz="0" w:space="0" w:color="auto"/>
        <w:right w:val="none" w:sz="0" w:space="0" w:color="auto"/>
      </w:divBdr>
    </w:div>
    <w:div w:id="816848453">
      <w:bodyDiv w:val="1"/>
      <w:marLeft w:val="0"/>
      <w:marRight w:val="0"/>
      <w:marTop w:val="0"/>
      <w:marBottom w:val="0"/>
      <w:divBdr>
        <w:top w:val="none" w:sz="0" w:space="0" w:color="auto"/>
        <w:left w:val="none" w:sz="0" w:space="0" w:color="auto"/>
        <w:bottom w:val="none" w:sz="0" w:space="0" w:color="auto"/>
        <w:right w:val="none" w:sz="0" w:space="0" w:color="auto"/>
      </w:divBdr>
    </w:div>
    <w:div w:id="829365200">
      <w:bodyDiv w:val="1"/>
      <w:marLeft w:val="0"/>
      <w:marRight w:val="0"/>
      <w:marTop w:val="0"/>
      <w:marBottom w:val="0"/>
      <w:divBdr>
        <w:top w:val="none" w:sz="0" w:space="0" w:color="auto"/>
        <w:left w:val="none" w:sz="0" w:space="0" w:color="auto"/>
        <w:bottom w:val="none" w:sz="0" w:space="0" w:color="auto"/>
        <w:right w:val="none" w:sz="0" w:space="0" w:color="auto"/>
      </w:divBdr>
    </w:div>
    <w:div w:id="850265281">
      <w:bodyDiv w:val="1"/>
      <w:marLeft w:val="0"/>
      <w:marRight w:val="0"/>
      <w:marTop w:val="0"/>
      <w:marBottom w:val="0"/>
      <w:divBdr>
        <w:top w:val="none" w:sz="0" w:space="0" w:color="auto"/>
        <w:left w:val="none" w:sz="0" w:space="0" w:color="auto"/>
        <w:bottom w:val="none" w:sz="0" w:space="0" w:color="auto"/>
        <w:right w:val="none" w:sz="0" w:space="0" w:color="auto"/>
      </w:divBdr>
    </w:div>
    <w:div w:id="877666459">
      <w:bodyDiv w:val="1"/>
      <w:marLeft w:val="0"/>
      <w:marRight w:val="0"/>
      <w:marTop w:val="0"/>
      <w:marBottom w:val="0"/>
      <w:divBdr>
        <w:top w:val="none" w:sz="0" w:space="0" w:color="auto"/>
        <w:left w:val="none" w:sz="0" w:space="0" w:color="auto"/>
        <w:bottom w:val="none" w:sz="0" w:space="0" w:color="auto"/>
        <w:right w:val="none" w:sz="0" w:space="0" w:color="auto"/>
      </w:divBdr>
    </w:div>
    <w:div w:id="986977202">
      <w:bodyDiv w:val="1"/>
      <w:marLeft w:val="0"/>
      <w:marRight w:val="0"/>
      <w:marTop w:val="0"/>
      <w:marBottom w:val="0"/>
      <w:divBdr>
        <w:top w:val="none" w:sz="0" w:space="0" w:color="auto"/>
        <w:left w:val="none" w:sz="0" w:space="0" w:color="auto"/>
        <w:bottom w:val="none" w:sz="0" w:space="0" w:color="auto"/>
        <w:right w:val="none" w:sz="0" w:space="0" w:color="auto"/>
      </w:divBdr>
    </w:div>
    <w:div w:id="990137032">
      <w:bodyDiv w:val="1"/>
      <w:marLeft w:val="0"/>
      <w:marRight w:val="0"/>
      <w:marTop w:val="0"/>
      <w:marBottom w:val="0"/>
      <w:divBdr>
        <w:top w:val="none" w:sz="0" w:space="0" w:color="auto"/>
        <w:left w:val="none" w:sz="0" w:space="0" w:color="auto"/>
        <w:bottom w:val="none" w:sz="0" w:space="0" w:color="auto"/>
        <w:right w:val="none" w:sz="0" w:space="0" w:color="auto"/>
      </w:divBdr>
    </w:div>
    <w:div w:id="998121051">
      <w:bodyDiv w:val="1"/>
      <w:marLeft w:val="0"/>
      <w:marRight w:val="0"/>
      <w:marTop w:val="0"/>
      <w:marBottom w:val="0"/>
      <w:divBdr>
        <w:top w:val="none" w:sz="0" w:space="0" w:color="auto"/>
        <w:left w:val="none" w:sz="0" w:space="0" w:color="auto"/>
        <w:bottom w:val="none" w:sz="0" w:space="0" w:color="auto"/>
        <w:right w:val="none" w:sz="0" w:space="0" w:color="auto"/>
      </w:divBdr>
    </w:div>
    <w:div w:id="1026713623">
      <w:bodyDiv w:val="1"/>
      <w:marLeft w:val="0"/>
      <w:marRight w:val="0"/>
      <w:marTop w:val="0"/>
      <w:marBottom w:val="0"/>
      <w:divBdr>
        <w:top w:val="none" w:sz="0" w:space="0" w:color="auto"/>
        <w:left w:val="none" w:sz="0" w:space="0" w:color="auto"/>
        <w:bottom w:val="none" w:sz="0" w:space="0" w:color="auto"/>
        <w:right w:val="none" w:sz="0" w:space="0" w:color="auto"/>
      </w:divBdr>
    </w:div>
    <w:div w:id="1039089015">
      <w:bodyDiv w:val="1"/>
      <w:marLeft w:val="0"/>
      <w:marRight w:val="0"/>
      <w:marTop w:val="0"/>
      <w:marBottom w:val="0"/>
      <w:divBdr>
        <w:top w:val="none" w:sz="0" w:space="0" w:color="auto"/>
        <w:left w:val="none" w:sz="0" w:space="0" w:color="auto"/>
        <w:bottom w:val="none" w:sz="0" w:space="0" w:color="auto"/>
        <w:right w:val="none" w:sz="0" w:space="0" w:color="auto"/>
      </w:divBdr>
    </w:div>
    <w:div w:id="1054692234">
      <w:bodyDiv w:val="1"/>
      <w:marLeft w:val="0"/>
      <w:marRight w:val="0"/>
      <w:marTop w:val="0"/>
      <w:marBottom w:val="0"/>
      <w:divBdr>
        <w:top w:val="none" w:sz="0" w:space="0" w:color="auto"/>
        <w:left w:val="none" w:sz="0" w:space="0" w:color="auto"/>
        <w:bottom w:val="none" w:sz="0" w:space="0" w:color="auto"/>
        <w:right w:val="none" w:sz="0" w:space="0" w:color="auto"/>
      </w:divBdr>
    </w:div>
    <w:div w:id="1062872333">
      <w:bodyDiv w:val="1"/>
      <w:marLeft w:val="0"/>
      <w:marRight w:val="0"/>
      <w:marTop w:val="0"/>
      <w:marBottom w:val="0"/>
      <w:divBdr>
        <w:top w:val="none" w:sz="0" w:space="0" w:color="auto"/>
        <w:left w:val="none" w:sz="0" w:space="0" w:color="auto"/>
        <w:bottom w:val="none" w:sz="0" w:space="0" w:color="auto"/>
        <w:right w:val="none" w:sz="0" w:space="0" w:color="auto"/>
      </w:divBdr>
    </w:div>
    <w:div w:id="1068959047">
      <w:bodyDiv w:val="1"/>
      <w:marLeft w:val="0"/>
      <w:marRight w:val="0"/>
      <w:marTop w:val="0"/>
      <w:marBottom w:val="0"/>
      <w:divBdr>
        <w:top w:val="none" w:sz="0" w:space="0" w:color="auto"/>
        <w:left w:val="none" w:sz="0" w:space="0" w:color="auto"/>
        <w:bottom w:val="none" w:sz="0" w:space="0" w:color="auto"/>
        <w:right w:val="none" w:sz="0" w:space="0" w:color="auto"/>
      </w:divBdr>
    </w:div>
    <w:div w:id="1087111803">
      <w:bodyDiv w:val="1"/>
      <w:marLeft w:val="0"/>
      <w:marRight w:val="0"/>
      <w:marTop w:val="0"/>
      <w:marBottom w:val="0"/>
      <w:divBdr>
        <w:top w:val="none" w:sz="0" w:space="0" w:color="auto"/>
        <w:left w:val="none" w:sz="0" w:space="0" w:color="auto"/>
        <w:bottom w:val="none" w:sz="0" w:space="0" w:color="auto"/>
        <w:right w:val="none" w:sz="0" w:space="0" w:color="auto"/>
      </w:divBdr>
    </w:div>
    <w:div w:id="1102915339">
      <w:bodyDiv w:val="1"/>
      <w:marLeft w:val="0"/>
      <w:marRight w:val="0"/>
      <w:marTop w:val="0"/>
      <w:marBottom w:val="0"/>
      <w:divBdr>
        <w:top w:val="none" w:sz="0" w:space="0" w:color="auto"/>
        <w:left w:val="none" w:sz="0" w:space="0" w:color="auto"/>
        <w:bottom w:val="none" w:sz="0" w:space="0" w:color="auto"/>
        <w:right w:val="none" w:sz="0" w:space="0" w:color="auto"/>
      </w:divBdr>
    </w:div>
    <w:div w:id="1195146209">
      <w:bodyDiv w:val="1"/>
      <w:marLeft w:val="0"/>
      <w:marRight w:val="0"/>
      <w:marTop w:val="0"/>
      <w:marBottom w:val="0"/>
      <w:divBdr>
        <w:top w:val="none" w:sz="0" w:space="0" w:color="auto"/>
        <w:left w:val="none" w:sz="0" w:space="0" w:color="auto"/>
        <w:bottom w:val="none" w:sz="0" w:space="0" w:color="auto"/>
        <w:right w:val="none" w:sz="0" w:space="0" w:color="auto"/>
      </w:divBdr>
    </w:div>
    <w:div w:id="1205679018">
      <w:bodyDiv w:val="1"/>
      <w:marLeft w:val="0"/>
      <w:marRight w:val="0"/>
      <w:marTop w:val="0"/>
      <w:marBottom w:val="0"/>
      <w:divBdr>
        <w:top w:val="none" w:sz="0" w:space="0" w:color="auto"/>
        <w:left w:val="none" w:sz="0" w:space="0" w:color="auto"/>
        <w:bottom w:val="none" w:sz="0" w:space="0" w:color="auto"/>
        <w:right w:val="none" w:sz="0" w:space="0" w:color="auto"/>
      </w:divBdr>
    </w:div>
    <w:div w:id="1207444941">
      <w:bodyDiv w:val="1"/>
      <w:marLeft w:val="0"/>
      <w:marRight w:val="0"/>
      <w:marTop w:val="0"/>
      <w:marBottom w:val="0"/>
      <w:divBdr>
        <w:top w:val="none" w:sz="0" w:space="0" w:color="auto"/>
        <w:left w:val="none" w:sz="0" w:space="0" w:color="auto"/>
        <w:bottom w:val="none" w:sz="0" w:space="0" w:color="auto"/>
        <w:right w:val="none" w:sz="0" w:space="0" w:color="auto"/>
      </w:divBdr>
    </w:div>
    <w:div w:id="1207522748">
      <w:bodyDiv w:val="1"/>
      <w:marLeft w:val="0"/>
      <w:marRight w:val="0"/>
      <w:marTop w:val="0"/>
      <w:marBottom w:val="0"/>
      <w:divBdr>
        <w:top w:val="none" w:sz="0" w:space="0" w:color="auto"/>
        <w:left w:val="none" w:sz="0" w:space="0" w:color="auto"/>
        <w:bottom w:val="none" w:sz="0" w:space="0" w:color="auto"/>
        <w:right w:val="none" w:sz="0" w:space="0" w:color="auto"/>
      </w:divBdr>
    </w:div>
    <w:div w:id="1238396728">
      <w:bodyDiv w:val="1"/>
      <w:marLeft w:val="0"/>
      <w:marRight w:val="0"/>
      <w:marTop w:val="0"/>
      <w:marBottom w:val="0"/>
      <w:divBdr>
        <w:top w:val="none" w:sz="0" w:space="0" w:color="auto"/>
        <w:left w:val="none" w:sz="0" w:space="0" w:color="auto"/>
        <w:bottom w:val="none" w:sz="0" w:space="0" w:color="auto"/>
        <w:right w:val="none" w:sz="0" w:space="0" w:color="auto"/>
      </w:divBdr>
      <w:divsChild>
        <w:div w:id="455024778">
          <w:marLeft w:val="446"/>
          <w:marRight w:val="0"/>
          <w:marTop w:val="0"/>
          <w:marBottom w:val="0"/>
          <w:divBdr>
            <w:top w:val="none" w:sz="0" w:space="0" w:color="auto"/>
            <w:left w:val="none" w:sz="0" w:space="0" w:color="auto"/>
            <w:bottom w:val="none" w:sz="0" w:space="0" w:color="auto"/>
            <w:right w:val="none" w:sz="0" w:space="0" w:color="auto"/>
          </w:divBdr>
        </w:div>
        <w:div w:id="481507322">
          <w:marLeft w:val="446"/>
          <w:marRight w:val="0"/>
          <w:marTop w:val="0"/>
          <w:marBottom w:val="0"/>
          <w:divBdr>
            <w:top w:val="none" w:sz="0" w:space="0" w:color="auto"/>
            <w:left w:val="none" w:sz="0" w:space="0" w:color="auto"/>
            <w:bottom w:val="none" w:sz="0" w:space="0" w:color="auto"/>
            <w:right w:val="none" w:sz="0" w:space="0" w:color="auto"/>
          </w:divBdr>
        </w:div>
        <w:div w:id="565531659">
          <w:marLeft w:val="446"/>
          <w:marRight w:val="0"/>
          <w:marTop w:val="0"/>
          <w:marBottom w:val="0"/>
          <w:divBdr>
            <w:top w:val="none" w:sz="0" w:space="0" w:color="auto"/>
            <w:left w:val="none" w:sz="0" w:space="0" w:color="auto"/>
            <w:bottom w:val="none" w:sz="0" w:space="0" w:color="auto"/>
            <w:right w:val="none" w:sz="0" w:space="0" w:color="auto"/>
          </w:divBdr>
        </w:div>
      </w:divsChild>
    </w:div>
    <w:div w:id="1248420373">
      <w:bodyDiv w:val="1"/>
      <w:marLeft w:val="0"/>
      <w:marRight w:val="0"/>
      <w:marTop w:val="0"/>
      <w:marBottom w:val="0"/>
      <w:divBdr>
        <w:top w:val="none" w:sz="0" w:space="0" w:color="auto"/>
        <w:left w:val="none" w:sz="0" w:space="0" w:color="auto"/>
        <w:bottom w:val="none" w:sz="0" w:space="0" w:color="auto"/>
        <w:right w:val="none" w:sz="0" w:space="0" w:color="auto"/>
      </w:divBdr>
    </w:div>
    <w:div w:id="1250045009">
      <w:bodyDiv w:val="1"/>
      <w:marLeft w:val="0"/>
      <w:marRight w:val="0"/>
      <w:marTop w:val="0"/>
      <w:marBottom w:val="0"/>
      <w:divBdr>
        <w:top w:val="none" w:sz="0" w:space="0" w:color="auto"/>
        <w:left w:val="none" w:sz="0" w:space="0" w:color="auto"/>
        <w:bottom w:val="none" w:sz="0" w:space="0" w:color="auto"/>
        <w:right w:val="none" w:sz="0" w:space="0" w:color="auto"/>
      </w:divBdr>
    </w:div>
    <w:div w:id="1253513315">
      <w:bodyDiv w:val="1"/>
      <w:marLeft w:val="0"/>
      <w:marRight w:val="0"/>
      <w:marTop w:val="0"/>
      <w:marBottom w:val="0"/>
      <w:divBdr>
        <w:top w:val="none" w:sz="0" w:space="0" w:color="auto"/>
        <w:left w:val="none" w:sz="0" w:space="0" w:color="auto"/>
        <w:bottom w:val="none" w:sz="0" w:space="0" w:color="auto"/>
        <w:right w:val="none" w:sz="0" w:space="0" w:color="auto"/>
      </w:divBdr>
    </w:div>
    <w:div w:id="1255672701">
      <w:bodyDiv w:val="1"/>
      <w:marLeft w:val="0"/>
      <w:marRight w:val="0"/>
      <w:marTop w:val="0"/>
      <w:marBottom w:val="0"/>
      <w:divBdr>
        <w:top w:val="none" w:sz="0" w:space="0" w:color="auto"/>
        <w:left w:val="none" w:sz="0" w:space="0" w:color="auto"/>
        <w:bottom w:val="none" w:sz="0" w:space="0" w:color="auto"/>
        <w:right w:val="none" w:sz="0" w:space="0" w:color="auto"/>
      </w:divBdr>
    </w:div>
    <w:div w:id="1264189892">
      <w:bodyDiv w:val="1"/>
      <w:marLeft w:val="0"/>
      <w:marRight w:val="0"/>
      <w:marTop w:val="0"/>
      <w:marBottom w:val="0"/>
      <w:divBdr>
        <w:top w:val="none" w:sz="0" w:space="0" w:color="auto"/>
        <w:left w:val="none" w:sz="0" w:space="0" w:color="auto"/>
        <w:bottom w:val="none" w:sz="0" w:space="0" w:color="auto"/>
        <w:right w:val="none" w:sz="0" w:space="0" w:color="auto"/>
      </w:divBdr>
    </w:div>
    <w:div w:id="1338535286">
      <w:bodyDiv w:val="1"/>
      <w:marLeft w:val="0"/>
      <w:marRight w:val="0"/>
      <w:marTop w:val="0"/>
      <w:marBottom w:val="0"/>
      <w:divBdr>
        <w:top w:val="none" w:sz="0" w:space="0" w:color="auto"/>
        <w:left w:val="none" w:sz="0" w:space="0" w:color="auto"/>
        <w:bottom w:val="none" w:sz="0" w:space="0" w:color="auto"/>
        <w:right w:val="none" w:sz="0" w:space="0" w:color="auto"/>
      </w:divBdr>
    </w:div>
    <w:div w:id="1347168521">
      <w:bodyDiv w:val="1"/>
      <w:marLeft w:val="0"/>
      <w:marRight w:val="0"/>
      <w:marTop w:val="0"/>
      <w:marBottom w:val="0"/>
      <w:divBdr>
        <w:top w:val="none" w:sz="0" w:space="0" w:color="auto"/>
        <w:left w:val="none" w:sz="0" w:space="0" w:color="auto"/>
        <w:bottom w:val="none" w:sz="0" w:space="0" w:color="auto"/>
        <w:right w:val="none" w:sz="0" w:space="0" w:color="auto"/>
      </w:divBdr>
    </w:div>
    <w:div w:id="1365716716">
      <w:bodyDiv w:val="1"/>
      <w:marLeft w:val="0"/>
      <w:marRight w:val="0"/>
      <w:marTop w:val="0"/>
      <w:marBottom w:val="0"/>
      <w:divBdr>
        <w:top w:val="none" w:sz="0" w:space="0" w:color="auto"/>
        <w:left w:val="none" w:sz="0" w:space="0" w:color="auto"/>
        <w:bottom w:val="none" w:sz="0" w:space="0" w:color="auto"/>
        <w:right w:val="none" w:sz="0" w:space="0" w:color="auto"/>
      </w:divBdr>
    </w:div>
    <w:div w:id="1367678237">
      <w:bodyDiv w:val="1"/>
      <w:marLeft w:val="0"/>
      <w:marRight w:val="0"/>
      <w:marTop w:val="0"/>
      <w:marBottom w:val="0"/>
      <w:divBdr>
        <w:top w:val="none" w:sz="0" w:space="0" w:color="auto"/>
        <w:left w:val="none" w:sz="0" w:space="0" w:color="auto"/>
        <w:bottom w:val="none" w:sz="0" w:space="0" w:color="auto"/>
        <w:right w:val="none" w:sz="0" w:space="0" w:color="auto"/>
      </w:divBdr>
    </w:div>
    <w:div w:id="1374646936">
      <w:bodyDiv w:val="1"/>
      <w:marLeft w:val="0"/>
      <w:marRight w:val="0"/>
      <w:marTop w:val="0"/>
      <w:marBottom w:val="0"/>
      <w:divBdr>
        <w:top w:val="none" w:sz="0" w:space="0" w:color="auto"/>
        <w:left w:val="none" w:sz="0" w:space="0" w:color="auto"/>
        <w:bottom w:val="none" w:sz="0" w:space="0" w:color="auto"/>
        <w:right w:val="none" w:sz="0" w:space="0" w:color="auto"/>
      </w:divBdr>
    </w:div>
    <w:div w:id="1386418039">
      <w:bodyDiv w:val="1"/>
      <w:marLeft w:val="0"/>
      <w:marRight w:val="0"/>
      <w:marTop w:val="0"/>
      <w:marBottom w:val="0"/>
      <w:divBdr>
        <w:top w:val="none" w:sz="0" w:space="0" w:color="auto"/>
        <w:left w:val="none" w:sz="0" w:space="0" w:color="auto"/>
        <w:bottom w:val="none" w:sz="0" w:space="0" w:color="auto"/>
        <w:right w:val="none" w:sz="0" w:space="0" w:color="auto"/>
      </w:divBdr>
      <w:divsChild>
        <w:div w:id="77219870">
          <w:marLeft w:val="0"/>
          <w:marRight w:val="0"/>
          <w:marTop w:val="0"/>
          <w:marBottom w:val="0"/>
          <w:divBdr>
            <w:top w:val="none" w:sz="0" w:space="0" w:color="auto"/>
            <w:left w:val="none" w:sz="0" w:space="0" w:color="auto"/>
            <w:bottom w:val="none" w:sz="0" w:space="0" w:color="auto"/>
            <w:right w:val="none" w:sz="0" w:space="0" w:color="auto"/>
          </w:divBdr>
        </w:div>
        <w:div w:id="221332670">
          <w:marLeft w:val="0"/>
          <w:marRight w:val="0"/>
          <w:marTop w:val="0"/>
          <w:marBottom w:val="0"/>
          <w:divBdr>
            <w:top w:val="none" w:sz="0" w:space="0" w:color="auto"/>
            <w:left w:val="none" w:sz="0" w:space="0" w:color="auto"/>
            <w:bottom w:val="none" w:sz="0" w:space="0" w:color="auto"/>
            <w:right w:val="none" w:sz="0" w:space="0" w:color="auto"/>
          </w:divBdr>
        </w:div>
        <w:div w:id="353533627">
          <w:marLeft w:val="0"/>
          <w:marRight w:val="0"/>
          <w:marTop w:val="0"/>
          <w:marBottom w:val="0"/>
          <w:divBdr>
            <w:top w:val="none" w:sz="0" w:space="0" w:color="auto"/>
            <w:left w:val="none" w:sz="0" w:space="0" w:color="auto"/>
            <w:bottom w:val="none" w:sz="0" w:space="0" w:color="auto"/>
            <w:right w:val="none" w:sz="0" w:space="0" w:color="auto"/>
          </w:divBdr>
        </w:div>
        <w:div w:id="830876535">
          <w:marLeft w:val="0"/>
          <w:marRight w:val="0"/>
          <w:marTop w:val="0"/>
          <w:marBottom w:val="0"/>
          <w:divBdr>
            <w:top w:val="none" w:sz="0" w:space="0" w:color="auto"/>
            <w:left w:val="none" w:sz="0" w:space="0" w:color="auto"/>
            <w:bottom w:val="none" w:sz="0" w:space="0" w:color="auto"/>
            <w:right w:val="none" w:sz="0" w:space="0" w:color="auto"/>
          </w:divBdr>
        </w:div>
        <w:div w:id="1169565494">
          <w:marLeft w:val="0"/>
          <w:marRight w:val="0"/>
          <w:marTop w:val="0"/>
          <w:marBottom w:val="0"/>
          <w:divBdr>
            <w:top w:val="none" w:sz="0" w:space="0" w:color="auto"/>
            <w:left w:val="none" w:sz="0" w:space="0" w:color="auto"/>
            <w:bottom w:val="none" w:sz="0" w:space="0" w:color="auto"/>
            <w:right w:val="none" w:sz="0" w:space="0" w:color="auto"/>
          </w:divBdr>
        </w:div>
        <w:div w:id="1425758104">
          <w:marLeft w:val="0"/>
          <w:marRight w:val="0"/>
          <w:marTop w:val="0"/>
          <w:marBottom w:val="0"/>
          <w:divBdr>
            <w:top w:val="none" w:sz="0" w:space="0" w:color="auto"/>
            <w:left w:val="none" w:sz="0" w:space="0" w:color="auto"/>
            <w:bottom w:val="none" w:sz="0" w:space="0" w:color="auto"/>
            <w:right w:val="none" w:sz="0" w:space="0" w:color="auto"/>
          </w:divBdr>
        </w:div>
      </w:divsChild>
    </w:div>
    <w:div w:id="1406949521">
      <w:bodyDiv w:val="1"/>
      <w:marLeft w:val="0"/>
      <w:marRight w:val="0"/>
      <w:marTop w:val="0"/>
      <w:marBottom w:val="0"/>
      <w:divBdr>
        <w:top w:val="none" w:sz="0" w:space="0" w:color="auto"/>
        <w:left w:val="none" w:sz="0" w:space="0" w:color="auto"/>
        <w:bottom w:val="none" w:sz="0" w:space="0" w:color="auto"/>
        <w:right w:val="none" w:sz="0" w:space="0" w:color="auto"/>
      </w:divBdr>
    </w:div>
    <w:div w:id="1425030818">
      <w:bodyDiv w:val="1"/>
      <w:marLeft w:val="0"/>
      <w:marRight w:val="0"/>
      <w:marTop w:val="0"/>
      <w:marBottom w:val="0"/>
      <w:divBdr>
        <w:top w:val="none" w:sz="0" w:space="0" w:color="auto"/>
        <w:left w:val="none" w:sz="0" w:space="0" w:color="auto"/>
        <w:bottom w:val="none" w:sz="0" w:space="0" w:color="auto"/>
        <w:right w:val="none" w:sz="0" w:space="0" w:color="auto"/>
      </w:divBdr>
    </w:div>
    <w:div w:id="1476222112">
      <w:bodyDiv w:val="1"/>
      <w:marLeft w:val="0"/>
      <w:marRight w:val="0"/>
      <w:marTop w:val="0"/>
      <w:marBottom w:val="0"/>
      <w:divBdr>
        <w:top w:val="none" w:sz="0" w:space="0" w:color="auto"/>
        <w:left w:val="none" w:sz="0" w:space="0" w:color="auto"/>
        <w:bottom w:val="none" w:sz="0" w:space="0" w:color="auto"/>
        <w:right w:val="none" w:sz="0" w:space="0" w:color="auto"/>
      </w:divBdr>
    </w:div>
    <w:div w:id="1490560949">
      <w:bodyDiv w:val="1"/>
      <w:marLeft w:val="0"/>
      <w:marRight w:val="0"/>
      <w:marTop w:val="0"/>
      <w:marBottom w:val="0"/>
      <w:divBdr>
        <w:top w:val="none" w:sz="0" w:space="0" w:color="auto"/>
        <w:left w:val="none" w:sz="0" w:space="0" w:color="auto"/>
        <w:bottom w:val="none" w:sz="0" w:space="0" w:color="auto"/>
        <w:right w:val="none" w:sz="0" w:space="0" w:color="auto"/>
      </w:divBdr>
    </w:div>
    <w:div w:id="1540583685">
      <w:bodyDiv w:val="1"/>
      <w:marLeft w:val="0"/>
      <w:marRight w:val="0"/>
      <w:marTop w:val="0"/>
      <w:marBottom w:val="0"/>
      <w:divBdr>
        <w:top w:val="none" w:sz="0" w:space="0" w:color="auto"/>
        <w:left w:val="none" w:sz="0" w:space="0" w:color="auto"/>
        <w:bottom w:val="none" w:sz="0" w:space="0" w:color="auto"/>
        <w:right w:val="none" w:sz="0" w:space="0" w:color="auto"/>
      </w:divBdr>
    </w:div>
    <w:div w:id="1544823622">
      <w:bodyDiv w:val="1"/>
      <w:marLeft w:val="0"/>
      <w:marRight w:val="0"/>
      <w:marTop w:val="0"/>
      <w:marBottom w:val="0"/>
      <w:divBdr>
        <w:top w:val="none" w:sz="0" w:space="0" w:color="auto"/>
        <w:left w:val="none" w:sz="0" w:space="0" w:color="auto"/>
        <w:bottom w:val="none" w:sz="0" w:space="0" w:color="auto"/>
        <w:right w:val="none" w:sz="0" w:space="0" w:color="auto"/>
      </w:divBdr>
    </w:div>
    <w:div w:id="1551841066">
      <w:bodyDiv w:val="1"/>
      <w:marLeft w:val="0"/>
      <w:marRight w:val="0"/>
      <w:marTop w:val="0"/>
      <w:marBottom w:val="0"/>
      <w:divBdr>
        <w:top w:val="none" w:sz="0" w:space="0" w:color="auto"/>
        <w:left w:val="none" w:sz="0" w:space="0" w:color="auto"/>
        <w:bottom w:val="none" w:sz="0" w:space="0" w:color="auto"/>
        <w:right w:val="none" w:sz="0" w:space="0" w:color="auto"/>
      </w:divBdr>
    </w:div>
    <w:div w:id="1579556694">
      <w:bodyDiv w:val="1"/>
      <w:marLeft w:val="0"/>
      <w:marRight w:val="0"/>
      <w:marTop w:val="0"/>
      <w:marBottom w:val="0"/>
      <w:divBdr>
        <w:top w:val="none" w:sz="0" w:space="0" w:color="auto"/>
        <w:left w:val="none" w:sz="0" w:space="0" w:color="auto"/>
        <w:bottom w:val="none" w:sz="0" w:space="0" w:color="auto"/>
        <w:right w:val="none" w:sz="0" w:space="0" w:color="auto"/>
      </w:divBdr>
    </w:div>
    <w:div w:id="1616211594">
      <w:bodyDiv w:val="1"/>
      <w:marLeft w:val="0"/>
      <w:marRight w:val="0"/>
      <w:marTop w:val="0"/>
      <w:marBottom w:val="0"/>
      <w:divBdr>
        <w:top w:val="none" w:sz="0" w:space="0" w:color="auto"/>
        <w:left w:val="none" w:sz="0" w:space="0" w:color="auto"/>
        <w:bottom w:val="none" w:sz="0" w:space="0" w:color="auto"/>
        <w:right w:val="none" w:sz="0" w:space="0" w:color="auto"/>
      </w:divBdr>
    </w:div>
    <w:div w:id="1649746962">
      <w:bodyDiv w:val="1"/>
      <w:marLeft w:val="0"/>
      <w:marRight w:val="0"/>
      <w:marTop w:val="0"/>
      <w:marBottom w:val="0"/>
      <w:divBdr>
        <w:top w:val="none" w:sz="0" w:space="0" w:color="auto"/>
        <w:left w:val="none" w:sz="0" w:space="0" w:color="auto"/>
        <w:bottom w:val="none" w:sz="0" w:space="0" w:color="auto"/>
        <w:right w:val="none" w:sz="0" w:space="0" w:color="auto"/>
      </w:divBdr>
    </w:div>
    <w:div w:id="1655334810">
      <w:bodyDiv w:val="1"/>
      <w:marLeft w:val="0"/>
      <w:marRight w:val="0"/>
      <w:marTop w:val="0"/>
      <w:marBottom w:val="0"/>
      <w:divBdr>
        <w:top w:val="none" w:sz="0" w:space="0" w:color="auto"/>
        <w:left w:val="none" w:sz="0" w:space="0" w:color="auto"/>
        <w:bottom w:val="none" w:sz="0" w:space="0" w:color="auto"/>
        <w:right w:val="none" w:sz="0" w:space="0" w:color="auto"/>
      </w:divBdr>
    </w:div>
    <w:div w:id="1734618742">
      <w:bodyDiv w:val="1"/>
      <w:marLeft w:val="0"/>
      <w:marRight w:val="0"/>
      <w:marTop w:val="0"/>
      <w:marBottom w:val="0"/>
      <w:divBdr>
        <w:top w:val="none" w:sz="0" w:space="0" w:color="auto"/>
        <w:left w:val="none" w:sz="0" w:space="0" w:color="auto"/>
        <w:bottom w:val="none" w:sz="0" w:space="0" w:color="auto"/>
        <w:right w:val="none" w:sz="0" w:space="0" w:color="auto"/>
      </w:divBdr>
    </w:div>
    <w:div w:id="1759249098">
      <w:bodyDiv w:val="1"/>
      <w:marLeft w:val="0"/>
      <w:marRight w:val="0"/>
      <w:marTop w:val="0"/>
      <w:marBottom w:val="0"/>
      <w:divBdr>
        <w:top w:val="none" w:sz="0" w:space="0" w:color="auto"/>
        <w:left w:val="none" w:sz="0" w:space="0" w:color="auto"/>
        <w:bottom w:val="none" w:sz="0" w:space="0" w:color="auto"/>
        <w:right w:val="none" w:sz="0" w:space="0" w:color="auto"/>
      </w:divBdr>
    </w:div>
    <w:div w:id="1852261768">
      <w:bodyDiv w:val="1"/>
      <w:marLeft w:val="0"/>
      <w:marRight w:val="0"/>
      <w:marTop w:val="0"/>
      <w:marBottom w:val="0"/>
      <w:divBdr>
        <w:top w:val="none" w:sz="0" w:space="0" w:color="auto"/>
        <w:left w:val="none" w:sz="0" w:space="0" w:color="auto"/>
        <w:bottom w:val="none" w:sz="0" w:space="0" w:color="auto"/>
        <w:right w:val="none" w:sz="0" w:space="0" w:color="auto"/>
      </w:divBdr>
    </w:div>
    <w:div w:id="1879858629">
      <w:bodyDiv w:val="1"/>
      <w:marLeft w:val="0"/>
      <w:marRight w:val="0"/>
      <w:marTop w:val="0"/>
      <w:marBottom w:val="0"/>
      <w:divBdr>
        <w:top w:val="none" w:sz="0" w:space="0" w:color="auto"/>
        <w:left w:val="none" w:sz="0" w:space="0" w:color="auto"/>
        <w:bottom w:val="none" w:sz="0" w:space="0" w:color="auto"/>
        <w:right w:val="none" w:sz="0" w:space="0" w:color="auto"/>
      </w:divBdr>
      <w:divsChild>
        <w:div w:id="320276023">
          <w:marLeft w:val="446"/>
          <w:marRight w:val="0"/>
          <w:marTop w:val="58"/>
          <w:marBottom w:val="0"/>
          <w:divBdr>
            <w:top w:val="none" w:sz="0" w:space="0" w:color="auto"/>
            <w:left w:val="none" w:sz="0" w:space="0" w:color="auto"/>
            <w:bottom w:val="none" w:sz="0" w:space="0" w:color="auto"/>
            <w:right w:val="none" w:sz="0" w:space="0" w:color="auto"/>
          </w:divBdr>
        </w:div>
        <w:div w:id="678116840">
          <w:marLeft w:val="446"/>
          <w:marRight w:val="0"/>
          <w:marTop w:val="58"/>
          <w:marBottom w:val="0"/>
          <w:divBdr>
            <w:top w:val="none" w:sz="0" w:space="0" w:color="auto"/>
            <w:left w:val="none" w:sz="0" w:space="0" w:color="auto"/>
            <w:bottom w:val="none" w:sz="0" w:space="0" w:color="auto"/>
            <w:right w:val="none" w:sz="0" w:space="0" w:color="auto"/>
          </w:divBdr>
        </w:div>
        <w:div w:id="870652318">
          <w:marLeft w:val="446"/>
          <w:marRight w:val="0"/>
          <w:marTop w:val="58"/>
          <w:marBottom w:val="0"/>
          <w:divBdr>
            <w:top w:val="none" w:sz="0" w:space="0" w:color="auto"/>
            <w:left w:val="none" w:sz="0" w:space="0" w:color="auto"/>
            <w:bottom w:val="none" w:sz="0" w:space="0" w:color="auto"/>
            <w:right w:val="none" w:sz="0" w:space="0" w:color="auto"/>
          </w:divBdr>
        </w:div>
        <w:div w:id="1162626232">
          <w:marLeft w:val="446"/>
          <w:marRight w:val="0"/>
          <w:marTop w:val="58"/>
          <w:marBottom w:val="0"/>
          <w:divBdr>
            <w:top w:val="none" w:sz="0" w:space="0" w:color="auto"/>
            <w:left w:val="none" w:sz="0" w:space="0" w:color="auto"/>
            <w:bottom w:val="none" w:sz="0" w:space="0" w:color="auto"/>
            <w:right w:val="none" w:sz="0" w:space="0" w:color="auto"/>
          </w:divBdr>
        </w:div>
      </w:divsChild>
    </w:div>
    <w:div w:id="1915972816">
      <w:bodyDiv w:val="1"/>
      <w:marLeft w:val="0"/>
      <w:marRight w:val="0"/>
      <w:marTop w:val="0"/>
      <w:marBottom w:val="0"/>
      <w:divBdr>
        <w:top w:val="none" w:sz="0" w:space="0" w:color="auto"/>
        <w:left w:val="none" w:sz="0" w:space="0" w:color="auto"/>
        <w:bottom w:val="none" w:sz="0" w:space="0" w:color="auto"/>
        <w:right w:val="none" w:sz="0" w:space="0" w:color="auto"/>
      </w:divBdr>
    </w:div>
    <w:div w:id="1939216411">
      <w:bodyDiv w:val="1"/>
      <w:marLeft w:val="0"/>
      <w:marRight w:val="0"/>
      <w:marTop w:val="0"/>
      <w:marBottom w:val="0"/>
      <w:divBdr>
        <w:top w:val="none" w:sz="0" w:space="0" w:color="auto"/>
        <w:left w:val="none" w:sz="0" w:space="0" w:color="auto"/>
        <w:bottom w:val="none" w:sz="0" w:space="0" w:color="auto"/>
        <w:right w:val="none" w:sz="0" w:space="0" w:color="auto"/>
      </w:divBdr>
    </w:div>
    <w:div w:id="1950232781">
      <w:bodyDiv w:val="1"/>
      <w:marLeft w:val="0"/>
      <w:marRight w:val="0"/>
      <w:marTop w:val="0"/>
      <w:marBottom w:val="0"/>
      <w:divBdr>
        <w:top w:val="none" w:sz="0" w:space="0" w:color="auto"/>
        <w:left w:val="none" w:sz="0" w:space="0" w:color="auto"/>
        <w:bottom w:val="none" w:sz="0" w:space="0" w:color="auto"/>
        <w:right w:val="none" w:sz="0" w:space="0" w:color="auto"/>
      </w:divBdr>
    </w:div>
    <w:div w:id="1968972397">
      <w:bodyDiv w:val="1"/>
      <w:marLeft w:val="0"/>
      <w:marRight w:val="0"/>
      <w:marTop w:val="0"/>
      <w:marBottom w:val="0"/>
      <w:divBdr>
        <w:top w:val="none" w:sz="0" w:space="0" w:color="auto"/>
        <w:left w:val="none" w:sz="0" w:space="0" w:color="auto"/>
        <w:bottom w:val="none" w:sz="0" w:space="0" w:color="auto"/>
        <w:right w:val="none" w:sz="0" w:space="0" w:color="auto"/>
      </w:divBdr>
    </w:div>
    <w:div w:id="2009551122">
      <w:bodyDiv w:val="1"/>
      <w:marLeft w:val="0"/>
      <w:marRight w:val="0"/>
      <w:marTop w:val="0"/>
      <w:marBottom w:val="0"/>
      <w:divBdr>
        <w:top w:val="none" w:sz="0" w:space="0" w:color="auto"/>
        <w:left w:val="none" w:sz="0" w:space="0" w:color="auto"/>
        <w:bottom w:val="none" w:sz="0" w:space="0" w:color="auto"/>
        <w:right w:val="none" w:sz="0" w:space="0" w:color="auto"/>
      </w:divBdr>
    </w:div>
    <w:div w:id="2009941904">
      <w:bodyDiv w:val="1"/>
      <w:marLeft w:val="0"/>
      <w:marRight w:val="0"/>
      <w:marTop w:val="0"/>
      <w:marBottom w:val="0"/>
      <w:divBdr>
        <w:top w:val="none" w:sz="0" w:space="0" w:color="auto"/>
        <w:left w:val="none" w:sz="0" w:space="0" w:color="auto"/>
        <w:bottom w:val="none" w:sz="0" w:space="0" w:color="auto"/>
        <w:right w:val="none" w:sz="0" w:space="0" w:color="auto"/>
      </w:divBdr>
    </w:div>
    <w:div w:id="2035156439">
      <w:bodyDiv w:val="1"/>
      <w:marLeft w:val="0"/>
      <w:marRight w:val="0"/>
      <w:marTop w:val="0"/>
      <w:marBottom w:val="0"/>
      <w:divBdr>
        <w:top w:val="none" w:sz="0" w:space="0" w:color="auto"/>
        <w:left w:val="none" w:sz="0" w:space="0" w:color="auto"/>
        <w:bottom w:val="none" w:sz="0" w:space="0" w:color="auto"/>
        <w:right w:val="none" w:sz="0" w:space="0" w:color="auto"/>
      </w:divBdr>
    </w:div>
    <w:div w:id="2125037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info@ktpae.gr" TargetMode="External"/><Relationship Id="rId26" Type="http://schemas.openxmlformats.org/officeDocument/2006/relationships/hyperlink" Target="http://www.promitheus.gov.gr" TargetMode="External"/><Relationship Id="rId39" Type="http://schemas.openxmlformats.org/officeDocument/2006/relationships/hyperlink" Target="https://www.gsis.gr/dimosia-dioikisi/ked/webservices/oAuth2.0.PA" TargetMode="External"/><Relationship Id="rId21" Type="http://schemas.openxmlformats.org/officeDocument/2006/relationships/hyperlink" Target="http://www.ktpae.gr" TargetMode="External"/><Relationship Id="rId34" Type="http://schemas.openxmlformats.org/officeDocument/2006/relationships/hyperlink" Target="http://www.eaadhsy.gr/n4412/art79a" TargetMode="External"/><Relationship Id="rId42"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promitheus.gov.gr" TargetMode="External"/><Relationship Id="rId29" Type="http://schemas.openxmlformats.org/officeDocument/2006/relationships/hyperlink" Target="http://www.promitheus.gov.gr" TargetMode="External"/><Relationship Id="rId41" Type="http://schemas.openxmlformats.org/officeDocument/2006/relationships/hyperlink" Target="https://espdint.eprocurement.gov.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portal.eprocurement.gov.gr/webcenter/portal/TestPortal" TargetMode="External"/><Relationship Id="rId32" Type="http://schemas.openxmlformats.org/officeDocument/2006/relationships/hyperlink" Target="http://www.eaadhsy.gr/n4412/n4412fulltextlinks.html" TargetMode="External"/><Relationship Id="rId37" Type="http://schemas.openxmlformats.org/officeDocument/2006/relationships/hyperlink" Target="http://www.mindigital.gr" TargetMode="External"/><Relationship Id="rId40"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promitheus.gov.gr" TargetMode="External"/><Relationship Id="rId28" Type="http://schemas.openxmlformats.org/officeDocument/2006/relationships/hyperlink" Target="mailto:epanorthotika@eaadhsy.gr" TargetMode="External"/><Relationship Id="rId36" Type="http://schemas.openxmlformats.org/officeDocument/2006/relationships/hyperlink" Target="http://www.digitalplan.gov.gr/" TargetMode="External"/><Relationship Id="rId10" Type="http://schemas.openxmlformats.org/officeDocument/2006/relationships/header" Target="header1.xml"/><Relationship Id="rId19" Type="http://schemas.openxmlformats.org/officeDocument/2006/relationships/hyperlink" Target="http://www.ktpae.gr" TargetMode="External"/><Relationship Id="rId31" Type="http://schemas.openxmlformats.org/officeDocument/2006/relationships/hyperlink" Target="http://www.promitheus.gov.gr"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ontracts.gr/v1/cpv/code/80533100-0" TargetMode="External"/><Relationship Id="rId14" Type="http://schemas.openxmlformats.org/officeDocument/2006/relationships/header" Target="header3.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www.promitheus.gov.gr" TargetMode="External"/><Relationship Id="rId35" Type="http://schemas.openxmlformats.org/officeDocument/2006/relationships/hyperlink" Target="http://www.eaadhsy.gr/n4412/n4412fulltextlinks.html" TargetMode="External"/><Relationship Id="rId43" Type="http://schemas.openxmlformats.org/officeDocument/2006/relationships/fontTable" Target="fontTable.xml"/><Relationship Id="rId8" Type="http://schemas.openxmlformats.org/officeDocument/2006/relationships/hyperlink" Target="https://www.contracts.gr/v1/cpv/code/80533100-0"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yperlink" Target="http://www.ktpae.gr" TargetMode="External"/><Relationship Id="rId33" Type="http://schemas.openxmlformats.org/officeDocument/2006/relationships/hyperlink" Target="http://www.eaadhsy.gr/n4412/n4412fulltextlinks.html" TargetMode="External"/><Relationship Id="rId38"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623AD-97C6-4F8C-8E44-D1D9B3D00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198</Pages>
  <Words>81691</Words>
  <Characters>441136</Characters>
  <Application>Microsoft Office Word</Application>
  <DocSecurity>0</DocSecurity>
  <Lines>3676</Lines>
  <Paragraphs>1043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521784</CharactersWithSpaces>
  <SharedDoc>false</SharedDoc>
  <HyperlinkBase/>
  <HLinks>
    <vt:vector size="1158" baseType="variant">
      <vt:variant>
        <vt:i4>65616</vt:i4>
      </vt:variant>
      <vt:variant>
        <vt:i4>1311</vt:i4>
      </vt:variant>
      <vt:variant>
        <vt:i4>0</vt:i4>
      </vt:variant>
      <vt:variant>
        <vt:i4>5</vt:i4>
      </vt:variant>
      <vt:variant>
        <vt:lpwstr>https://espdint.eprocurement.gov.gr/</vt:lpwstr>
      </vt:variant>
      <vt:variant>
        <vt:lpwstr/>
      </vt:variant>
      <vt:variant>
        <vt:i4>4718687</vt:i4>
      </vt:variant>
      <vt:variant>
        <vt:i4>1287</vt:i4>
      </vt:variant>
      <vt:variant>
        <vt:i4>0</vt:i4>
      </vt:variant>
      <vt:variant>
        <vt:i4>5</vt:i4>
      </vt:variant>
      <vt:variant>
        <vt:lpwstr>https://www.gsis.gr/dimosia-dioikisi/ked/webservices/oAuth2.0.PA</vt:lpwstr>
      </vt:variant>
      <vt:variant>
        <vt:lpwstr/>
      </vt:variant>
      <vt:variant>
        <vt:i4>1376325</vt:i4>
      </vt:variant>
      <vt:variant>
        <vt:i4>1263</vt:i4>
      </vt:variant>
      <vt:variant>
        <vt:i4>0</vt:i4>
      </vt:variant>
      <vt:variant>
        <vt:i4>5</vt:i4>
      </vt:variant>
      <vt:variant>
        <vt:lpwstr>http://www.mindigital.gr/</vt:lpwstr>
      </vt:variant>
      <vt:variant>
        <vt:lpwstr/>
      </vt:variant>
      <vt:variant>
        <vt:i4>7012413</vt:i4>
      </vt:variant>
      <vt:variant>
        <vt:i4>1257</vt:i4>
      </vt:variant>
      <vt:variant>
        <vt:i4>0</vt:i4>
      </vt:variant>
      <vt:variant>
        <vt:i4>5</vt:i4>
      </vt:variant>
      <vt:variant>
        <vt:lpwstr>http://www.digitalplan.gov.gr/</vt:lpwstr>
      </vt:variant>
      <vt:variant>
        <vt:lpwstr/>
      </vt:variant>
      <vt:variant>
        <vt:i4>720913</vt:i4>
      </vt:variant>
      <vt:variant>
        <vt:i4>1245</vt:i4>
      </vt:variant>
      <vt:variant>
        <vt:i4>0</vt:i4>
      </vt:variant>
      <vt:variant>
        <vt:i4>5</vt:i4>
      </vt:variant>
      <vt:variant>
        <vt:lpwstr>https://greece20.gov.gr/epikoinwnia-dimosiotita/</vt:lpwstr>
      </vt:variant>
      <vt:variant>
        <vt:lpwstr/>
      </vt:variant>
      <vt:variant>
        <vt:i4>6029327</vt:i4>
      </vt:variant>
      <vt:variant>
        <vt:i4>1242</vt:i4>
      </vt:variant>
      <vt:variant>
        <vt:i4>0</vt:i4>
      </vt:variant>
      <vt:variant>
        <vt:i4>5</vt:i4>
      </vt:variant>
      <vt:variant>
        <vt:lpwstr>http://www.eaadhsy.gr/n4412/n4412fulltextlinks.html</vt:lpwstr>
      </vt:variant>
      <vt:variant>
        <vt:lpwstr>art104</vt:lpwstr>
      </vt:variant>
      <vt:variant>
        <vt:i4>7864382</vt:i4>
      </vt:variant>
      <vt:variant>
        <vt:i4>1239</vt:i4>
      </vt:variant>
      <vt:variant>
        <vt:i4>0</vt:i4>
      </vt:variant>
      <vt:variant>
        <vt:i4>5</vt:i4>
      </vt:variant>
      <vt:variant>
        <vt:lpwstr>http://www.eaadhsy.gr/n4412/art79a</vt:lpwstr>
      </vt:variant>
      <vt:variant>
        <vt:lpwstr/>
      </vt:variant>
      <vt:variant>
        <vt:i4>7077975</vt:i4>
      </vt:variant>
      <vt:variant>
        <vt:i4>1236</vt:i4>
      </vt:variant>
      <vt:variant>
        <vt:i4>0</vt:i4>
      </vt:variant>
      <vt:variant>
        <vt:i4>5</vt:i4>
      </vt:variant>
      <vt:variant>
        <vt:lpwstr>http://www.eaadhsy.gr/n4412/n4412fulltextlinks.html</vt:lpwstr>
      </vt:variant>
      <vt:variant>
        <vt:lpwstr>art372_4</vt:lpwstr>
      </vt:variant>
      <vt:variant>
        <vt:i4>7077975</vt:i4>
      </vt:variant>
      <vt:variant>
        <vt:i4>1233</vt:i4>
      </vt:variant>
      <vt:variant>
        <vt:i4>0</vt:i4>
      </vt:variant>
      <vt:variant>
        <vt:i4>5</vt:i4>
      </vt:variant>
      <vt:variant>
        <vt:lpwstr>http://www.eaadhsy.gr/n4412/n4412fulltextlinks.html</vt:lpwstr>
      </vt:variant>
      <vt:variant>
        <vt:lpwstr>art372_4</vt:lpwstr>
      </vt:variant>
      <vt:variant>
        <vt:i4>7077975</vt:i4>
      </vt:variant>
      <vt:variant>
        <vt:i4>1230</vt:i4>
      </vt:variant>
      <vt:variant>
        <vt:i4>0</vt:i4>
      </vt:variant>
      <vt:variant>
        <vt:i4>5</vt:i4>
      </vt:variant>
      <vt:variant>
        <vt:lpwstr>http://www.eaadhsy.gr/n4412/n4412fulltextlinks.html</vt:lpwstr>
      </vt:variant>
      <vt:variant>
        <vt:lpwstr>art372_4</vt:lpwstr>
      </vt:variant>
      <vt:variant>
        <vt:i4>6094939</vt:i4>
      </vt:variant>
      <vt:variant>
        <vt:i4>1194</vt:i4>
      </vt:variant>
      <vt:variant>
        <vt:i4>0</vt:i4>
      </vt:variant>
      <vt:variant>
        <vt:i4>5</vt:i4>
      </vt:variant>
      <vt:variant>
        <vt:lpwstr>http://www.promitheus.gov.gr/</vt:lpwstr>
      </vt:variant>
      <vt:variant>
        <vt:lpwstr/>
      </vt:variant>
      <vt:variant>
        <vt:i4>6094939</vt:i4>
      </vt:variant>
      <vt:variant>
        <vt:i4>1191</vt:i4>
      </vt:variant>
      <vt:variant>
        <vt:i4>0</vt:i4>
      </vt:variant>
      <vt:variant>
        <vt:i4>5</vt:i4>
      </vt:variant>
      <vt:variant>
        <vt:lpwstr>http://www.promitheus.gov.gr/</vt:lpwstr>
      </vt:variant>
      <vt:variant>
        <vt:lpwstr/>
      </vt:variant>
      <vt:variant>
        <vt:i4>6094939</vt:i4>
      </vt:variant>
      <vt:variant>
        <vt:i4>1176</vt:i4>
      </vt:variant>
      <vt:variant>
        <vt:i4>0</vt:i4>
      </vt:variant>
      <vt:variant>
        <vt:i4>5</vt:i4>
      </vt:variant>
      <vt:variant>
        <vt:lpwstr>http://www.promitheus.gov.gr/</vt:lpwstr>
      </vt:variant>
      <vt:variant>
        <vt:lpwstr/>
      </vt:variant>
      <vt:variant>
        <vt:i4>1310817</vt:i4>
      </vt:variant>
      <vt:variant>
        <vt:i4>1170</vt:i4>
      </vt:variant>
      <vt:variant>
        <vt:i4>0</vt:i4>
      </vt:variant>
      <vt:variant>
        <vt:i4>5</vt:i4>
      </vt:variant>
      <vt:variant>
        <vt:lpwstr/>
      </vt:variant>
      <vt:variant>
        <vt:lpwstr>_bookmark107</vt:lpwstr>
      </vt:variant>
      <vt:variant>
        <vt:i4>1310817</vt:i4>
      </vt:variant>
      <vt:variant>
        <vt:i4>1167</vt:i4>
      </vt:variant>
      <vt:variant>
        <vt:i4>0</vt:i4>
      </vt:variant>
      <vt:variant>
        <vt:i4>5</vt:i4>
      </vt:variant>
      <vt:variant>
        <vt:lpwstr/>
      </vt:variant>
      <vt:variant>
        <vt:lpwstr>_bookmark107</vt:lpwstr>
      </vt:variant>
      <vt:variant>
        <vt:i4>6815817</vt:i4>
      </vt:variant>
      <vt:variant>
        <vt:i4>1080</vt:i4>
      </vt:variant>
      <vt:variant>
        <vt:i4>0</vt:i4>
      </vt:variant>
      <vt:variant>
        <vt:i4>5</vt:i4>
      </vt:variant>
      <vt:variant>
        <vt:lpwstr>mailto:epanorthotika@eaadhsy.gr</vt:lpwstr>
      </vt:variant>
      <vt:variant>
        <vt:lpwstr/>
      </vt:variant>
      <vt:variant>
        <vt:i4>1703989</vt:i4>
      </vt:variant>
      <vt:variant>
        <vt:i4>1071</vt:i4>
      </vt:variant>
      <vt:variant>
        <vt:i4>0</vt:i4>
      </vt:variant>
      <vt:variant>
        <vt:i4>5</vt:i4>
      </vt:variant>
      <vt:variant>
        <vt:lpwstr/>
      </vt:variant>
      <vt:variant>
        <vt:lpwstr>_Toc74566916</vt:lpwstr>
      </vt:variant>
      <vt:variant>
        <vt:i4>6094939</vt:i4>
      </vt:variant>
      <vt:variant>
        <vt:i4>1029</vt:i4>
      </vt:variant>
      <vt:variant>
        <vt:i4>0</vt:i4>
      </vt:variant>
      <vt:variant>
        <vt:i4>5</vt:i4>
      </vt:variant>
      <vt:variant>
        <vt:lpwstr>http://www.promitheus.gov.gr/</vt:lpwstr>
      </vt:variant>
      <vt:variant>
        <vt:lpwstr/>
      </vt:variant>
      <vt:variant>
        <vt:i4>6094939</vt:i4>
      </vt:variant>
      <vt:variant>
        <vt:i4>1026</vt:i4>
      </vt:variant>
      <vt:variant>
        <vt:i4>0</vt:i4>
      </vt:variant>
      <vt:variant>
        <vt:i4>5</vt:i4>
      </vt:variant>
      <vt:variant>
        <vt:lpwstr>http://www.promitheus.gov.gr/</vt:lpwstr>
      </vt:variant>
      <vt:variant>
        <vt:lpwstr/>
      </vt:variant>
      <vt:variant>
        <vt:i4>1900569</vt:i4>
      </vt:variant>
      <vt:variant>
        <vt:i4>1023</vt:i4>
      </vt:variant>
      <vt:variant>
        <vt:i4>0</vt:i4>
      </vt:variant>
      <vt:variant>
        <vt:i4>5</vt:i4>
      </vt:variant>
      <vt:variant>
        <vt:lpwstr>http://www.ktpae.gr/</vt:lpwstr>
      </vt:variant>
      <vt:variant>
        <vt:lpwstr/>
      </vt:variant>
      <vt:variant>
        <vt:i4>6094939</vt:i4>
      </vt:variant>
      <vt:variant>
        <vt:i4>1020</vt:i4>
      </vt:variant>
      <vt:variant>
        <vt:i4>0</vt:i4>
      </vt:variant>
      <vt:variant>
        <vt:i4>5</vt:i4>
      </vt:variant>
      <vt:variant>
        <vt:lpwstr>http://www.promitheus.gov.gr/</vt:lpwstr>
      </vt:variant>
      <vt:variant>
        <vt:lpwstr/>
      </vt:variant>
      <vt:variant>
        <vt:i4>4259929</vt:i4>
      </vt:variant>
      <vt:variant>
        <vt:i4>1005</vt:i4>
      </vt:variant>
      <vt:variant>
        <vt:i4>0</vt:i4>
      </vt:variant>
      <vt:variant>
        <vt:i4>5</vt:i4>
      </vt:variant>
      <vt:variant>
        <vt:lpwstr>https://www.promitheies.gr/branch/ypiresies-pliroforikis-hlektronikon-ypologiston</vt:lpwstr>
      </vt:variant>
      <vt:variant>
        <vt:lpwstr/>
      </vt:variant>
      <vt:variant>
        <vt:i4>6094939</vt:i4>
      </vt:variant>
      <vt:variant>
        <vt:i4>1002</vt:i4>
      </vt:variant>
      <vt:variant>
        <vt:i4>0</vt:i4>
      </vt:variant>
      <vt:variant>
        <vt:i4>5</vt:i4>
      </vt:variant>
      <vt:variant>
        <vt:lpwstr>http://www.promitheus.gov.gr/</vt:lpwstr>
      </vt:variant>
      <vt:variant>
        <vt:lpwstr/>
      </vt:variant>
      <vt:variant>
        <vt:i4>1900569</vt:i4>
      </vt:variant>
      <vt:variant>
        <vt:i4>999</vt:i4>
      </vt:variant>
      <vt:variant>
        <vt:i4>0</vt:i4>
      </vt:variant>
      <vt:variant>
        <vt:i4>5</vt:i4>
      </vt:variant>
      <vt:variant>
        <vt:lpwstr>http://www.ktpae.gr/</vt:lpwstr>
      </vt:variant>
      <vt:variant>
        <vt:lpwstr/>
      </vt:variant>
      <vt:variant>
        <vt:i4>6094939</vt:i4>
      </vt:variant>
      <vt:variant>
        <vt:i4>996</vt:i4>
      </vt:variant>
      <vt:variant>
        <vt:i4>0</vt:i4>
      </vt:variant>
      <vt:variant>
        <vt:i4>5</vt:i4>
      </vt:variant>
      <vt:variant>
        <vt:lpwstr>http://www.promitheus.gov.gr/</vt:lpwstr>
      </vt:variant>
      <vt:variant>
        <vt:lpwstr/>
      </vt:variant>
      <vt:variant>
        <vt:i4>1900569</vt:i4>
      </vt:variant>
      <vt:variant>
        <vt:i4>993</vt:i4>
      </vt:variant>
      <vt:variant>
        <vt:i4>0</vt:i4>
      </vt:variant>
      <vt:variant>
        <vt:i4>5</vt:i4>
      </vt:variant>
      <vt:variant>
        <vt:lpwstr>http://www.ktpae.gr/</vt:lpwstr>
      </vt:variant>
      <vt:variant>
        <vt:lpwstr/>
      </vt:variant>
      <vt:variant>
        <vt:i4>6553682</vt:i4>
      </vt:variant>
      <vt:variant>
        <vt:i4>990</vt:i4>
      </vt:variant>
      <vt:variant>
        <vt:i4>0</vt:i4>
      </vt:variant>
      <vt:variant>
        <vt:i4>5</vt:i4>
      </vt:variant>
      <vt:variant>
        <vt:lpwstr>mailto:info@ktpae.gr</vt:lpwstr>
      </vt:variant>
      <vt:variant>
        <vt:lpwstr/>
      </vt:variant>
      <vt:variant>
        <vt:i4>1441842</vt:i4>
      </vt:variant>
      <vt:variant>
        <vt:i4>983</vt:i4>
      </vt:variant>
      <vt:variant>
        <vt:i4>0</vt:i4>
      </vt:variant>
      <vt:variant>
        <vt:i4>5</vt:i4>
      </vt:variant>
      <vt:variant>
        <vt:lpwstr/>
      </vt:variant>
      <vt:variant>
        <vt:lpwstr>_Toc191319322</vt:lpwstr>
      </vt:variant>
      <vt:variant>
        <vt:i4>1441842</vt:i4>
      </vt:variant>
      <vt:variant>
        <vt:i4>977</vt:i4>
      </vt:variant>
      <vt:variant>
        <vt:i4>0</vt:i4>
      </vt:variant>
      <vt:variant>
        <vt:i4>5</vt:i4>
      </vt:variant>
      <vt:variant>
        <vt:lpwstr/>
      </vt:variant>
      <vt:variant>
        <vt:lpwstr>_Toc191319321</vt:lpwstr>
      </vt:variant>
      <vt:variant>
        <vt:i4>1441842</vt:i4>
      </vt:variant>
      <vt:variant>
        <vt:i4>971</vt:i4>
      </vt:variant>
      <vt:variant>
        <vt:i4>0</vt:i4>
      </vt:variant>
      <vt:variant>
        <vt:i4>5</vt:i4>
      </vt:variant>
      <vt:variant>
        <vt:lpwstr/>
      </vt:variant>
      <vt:variant>
        <vt:lpwstr>_Toc191319320</vt:lpwstr>
      </vt:variant>
      <vt:variant>
        <vt:i4>1376306</vt:i4>
      </vt:variant>
      <vt:variant>
        <vt:i4>965</vt:i4>
      </vt:variant>
      <vt:variant>
        <vt:i4>0</vt:i4>
      </vt:variant>
      <vt:variant>
        <vt:i4>5</vt:i4>
      </vt:variant>
      <vt:variant>
        <vt:lpwstr/>
      </vt:variant>
      <vt:variant>
        <vt:lpwstr>_Toc191319319</vt:lpwstr>
      </vt:variant>
      <vt:variant>
        <vt:i4>1376306</vt:i4>
      </vt:variant>
      <vt:variant>
        <vt:i4>959</vt:i4>
      </vt:variant>
      <vt:variant>
        <vt:i4>0</vt:i4>
      </vt:variant>
      <vt:variant>
        <vt:i4>5</vt:i4>
      </vt:variant>
      <vt:variant>
        <vt:lpwstr/>
      </vt:variant>
      <vt:variant>
        <vt:lpwstr>_Toc191319318</vt:lpwstr>
      </vt:variant>
      <vt:variant>
        <vt:i4>1376306</vt:i4>
      </vt:variant>
      <vt:variant>
        <vt:i4>953</vt:i4>
      </vt:variant>
      <vt:variant>
        <vt:i4>0</vt:i4>
      </vt:variant>
      <vt:variant>
        <vt:i4>5</vt:i4>
      </vt:variant>
      <vt:variant>
        <vt:lpwstr/>
      </vt:variant>
      <vt:variant>
        <vt:lpwstr>_Toc191319317</vt:lpwstr>
      </vt:variant>
      <vt:variant>
        <vt:i4>1376306</vt:i4>
      </vt:variant>
      <vt:variant>
        <vt:i4>947</vt:i4>
      </vt:variant>
      <vt:variant>
        <vt:i4>0</vt:i4>
      </vt:variant>
      <vt:variant>
        <vt:i4>5</vt:i4>
      </vt:variant>
      <vt:variant>
        <vt:lpwstr/>
      </vt:variant>
      <vt:variant>
        <vt:lpwstr>_Toc191319316</vt:lpwstr>
      </vt:variant>
      <vt:variant>
        <vt:i4>1376306</vt:i4>
      </vt:variant>
      <vt:variant>
        <vt:i4>941</vt:i4>
      </vt:variant>
      <vt:variant>
        <vt:i4>0</vt:i4>
      </vt:variant>
      <vt:variant>
        <vt:i4>5</vt:i4>
      </vt:variant>
      <vt:variant>
        <vt:lpwstr/>
      </vt:variant>
      <vt:variant>
        <vt:lpwstr>_Toc191319315</vt:lpwstr>
      </vt:variant>
      <vt:variant>
        <vt:i4>1376306</vt:i4>
      </vt:variant>
      <vt:variant>
        <vt:i4>935</vt:i4>
      </vt:variant>
      <vt:variant>
        <vt:i4>0</vt:i4>
      </vt:variant>
      <vt:variant>
        <vt:i4>5</vt:i4>
      </vt:variant>
      <vt:variant>
        <vt:lpwstr/>
      </vt:variant>
      <vt:variant>
        <vt:lpwstr>_Toc191319314</vt:lpwstr>
      </vt:variant>
      <vt:variant>
        <vt:i4>1376306</vt:i4>
      </vt:variant>
      <vt:variant>
        <vt:i4>929</vt:i4>
      </vt:variant>
      <vt:variant>
        <vt:i4>0</vt:i4>
      </vt:variant>
      <vt:variant>
        <vt:i4>5</vt:i4>
      </vt:variant>
      <vt:variant>
        <vt:lpwstr/>
      </vt:variant>
      <vt:variant>
        <vt:lpwstr>_Toc191319313</vt:lpwstr>
      </vt:variant>
      <vt:variant>
        <vt:i4>1376306</vt:i4>
      </vt:variant>
      <vt:variant>
        <vt:i4>923</vt:i4>
      </vt:variant>
      <vt:variant>
        <vt:i4>0</vt:i4>
      </vt:variant>
      <vt:variant>
        <vt:i4>5</vt:i4>
      </vt:variant>
      <vt:variant>
        <vt:lpwstr/>
      </vt:variant>
      <vt:variant>
        <vt:lpwstr>_Toc191319312</vt:lpwstr>
      </vt:variant>
      <vt:variant>
        <vt:i4>1376306</vt:i4>
      </vt:variant>
      <vt:variant>
        <vt:i4>917</vt:i4>
      </vt:variant>
      <vt:variant>
        <vt:i4>0</vt:i4>
      </vt:variant>
      <vt:variant>
        <vt:i4>5</vt:i4>
      </vt:variant>
      <vt:variant>
        <vt:lpwstr/>
      </vt:variant>
      <vt:variant>
        <vt:lpwstr>_Toc191319311</vt:lpwstr>
      </vt:variant>
      <vt:variant>
        <vt:i4>1376306</vt:i4>
      </vt:variant>
      <vt:variant>
        <vt:i4>911</vt:i4>
      </vt:variant>
      <vt:variant>
        <vt:i4>0</vt:i4>
      </vt:variant>
      <vt:variant>
        <vt:i4>5</vt:i4>
      </vt:variant>
      <vt:variant>
        <vt:lpwstr/>
      </vt:variant>
      <vt:variant>
        <vt:lpwstr>_Toc191319310</vt:lpwstr>
      </vt:variant>
      <vt:variant>
        <vt:i4>1310770</vt:i4>
      </vt:variant>
      <vt:variant>
        <vt:i4>905</vt:i4>
      </vt:variant>
      <vt:variant>
        <vt:i4>0</vt:i4>
      </vt:variant>
      <vt:variant>
        <vt:i4>5</vt:i4>
      </vt:variant>
      <vt:variant>
        <vt:lpwstr/>
      </vt:variant>
      <vt:variant>
        <vt:lpwstr>_Toc191319309</vt:lpwstr>
      </vt:variant>
      <vt:variant>
        <vt:i4>1310770</vt:i4>
      </vt:variant>
      <vt:variant>
        <vt:i4>899</vt:i4>
      </vt:variant>
      <vt:variant>
        <vt:i4>0</vt:i4>
      </vt:variant>
      <vt:variant>
        <vt:i4>5</vt:i4>
      </vt:variant>
      <vt:variant>
        <vt:lpwstr/>
      </vt:variant>
      <vt:variant>
        <vt:lpwstr>_Toc191319308</vt:lpwstr>
      </vt:variant>
      <vt:variant>
        <vt:i4>1310770</vt:i4>
      </vt:variant>
      <vt:variant>
        <vt:i4>893</vt:i4>
      </vt:variant>
      <vt:variant>
        <vt:i4>0</vt:i4>
      </vt:variant>
      <vt:variant>
        <vt:i4>5</vt:i4>
      </vt:variant>
      <vt:variant>
        <vt:lpwstr/>
      </vt:variant>
      <vt:variant>
        <vt:lpwstr>_Toc191319307</vt:lpwstr>
      </vt:variant>
      <vt:variant>
        <vt:i4>1310770</vt:i4>
      </vt:variant>
      <vt:variant>
        <vt:i4>887</vt:i4>
      </vt:variant>
      <vt:variant>
        <vt:i4>0</vt:i4>
      </vt:variant>
      <vt:variant>
        <vt:i4>5</vt:i4>
      </vt:variant>
      <vt:variant>
        <vt:lpwstr/>
      </vt:variant>
      <vt:variant>
        <vt:lpwstr>_Toc191319306</vt:lpwstr>
      </vt:variant>
      <vt:variant>
        <vt:i4>1310770</vt:i4>
      </vt:variant>
      <vt:variant>
        <vt:i4>881</vt:i4>
      </vt:variant>
      <vt:variant>
        <vt:i4>0</vt:i4>
      </vt:variant>
      <vt:variant>
        <vt:i4>5</vt:i4>
      </vt:variant>
      <vt:variant>
        <vt:lpwstr/>
      </vt:variant>
      <vt:variant>
        <vt:lpwstr>_Toc191319305</vt:lpwstr>
      </vt:variant>
      <vt:variant>
        <vt:i4>1310770</vt:i4>
      </vt:variant>
      <vt:variant>
        <vt:i4>875</vt:i4>
      </vt:variant>
      <vt:variant>
        <vt:i4>0</vt:i4>
      </vt:variant>
      <vt:variant>
        <vt:i4>5</vt:i4>
      </vt:variant>
      <vt:variant>
        <vt:lpwstr/>
      </vt:variant>
      <vt:variant>
        <vt:lpwstr>_Toc191319304</vt:lpwstr>
      </vt:variant>
      <vt:variant>
        <vt:i4>1310770</vt:i4>
      </vt:variant>
      <vt:variant>
        <vt:i4>869</vt:i4>
      </vt:variant>
      <vt:variant>
        <vt:i4>0</vt:i4>
      </vt:variant>
      <vt:variant>
        <vt:i4>5</vt:i4>
      </vt:variant>
      <vt:variant>
        <vt:lpwstr/>
      </vt:variant>
      <vt:variant>
        <vt:lpwstr>_Toc191319303</vt:lpwstr>
      </vt:variant>
      <vt:variant>
        <vt:i4>1310770</vt:i4>
      </vt:variant>
      <vt:variant>
        <vt:i4>863</vt:i4>
      </vt:variant>
      <vt:variant>
        <vt:i4>0</vt:i4>
      </vt:variant>
      <vt:variant>
        <vt:i4>5</vt:i4>
      </vt:variant>
      <vt:variant>
        <vt:lpwstr/>
      </vt:variant>
      <vt:variant>
        <vt:lpwstr>_Toc191319302</vt:lpwstr>
      </vt:variant>
      <vt:variant>
        <vt:i4>1310770</vt:i4>
      </vt:variant>
      <vt:variant>
        <vt:i4>857</vt:i4>
      </vt:variant>
      <vt:variant>
        <vt:i4>0</vt:i4>
      </vt:variant>
      <vt:variant>
        <vt:i4>5</vt:i4>
      </vt:variant>
      <vt:variant>
        <vt:lpwstr/>
      </vt:variant>
      <vt:variant>
        <vt:lpwstr>_Toc191319301</vt:lpwstr>
      </vt:variant>
      <vt:variant>
        <vt:i4>1310770</vt:i4>
      </vt:variant>
      <vt:variant>
        <vt:i4>851</vt:i4>
      </vt:variant>
      <vt:variant>
        <vt:i4>0</vt:i4>
      </vt:variant>
      <vt:variant>
        <vt:i4>5</vt:i4>
      </vt:variant>
      <vt:variant>
        <vt:lpwstr/>
      </vt:variant>
      <vt:variant>
        <vt:lpwstr>_Toc191319300</vt:lpwstr>
      </vt:variant>
      <vt:variant>
        <vt:i4>1900595</vt:i4>
      </vt:variant>
      <vt:variant>
        <vt:i4>845</vt:i4>
      </vt:variant>
      <vt:variant>
        <vt:i4>0</vt:i4>
      </vt:variant>
      <vt:variant>
        <vt:i4>5</vt:i4>
      </vt:variant>
      <vt:variant>
        <vt:lpwstr/>
      </vt:variant>
      <vt:variant>
        <vt:lpwstr>_Toc191319299</vt:lpwstr>
      </vt:variant>
      <vt:variant>
        <vt:i4>1900595</vt:i4>
      </vt:variant>
      <vt:variant>
        <vt:i4>839</vt:i4>
      </vt:variant>
      <vt:variant>
        <vt:i4>0</vt:i4>
      </vt:variant>
      <vt:variant>
        <vt:i4>5</vt:i4>
      </vt:variant>
      <vt:variant>
        <vt:lpwstr/>
      </vt:variant>
      <vt:variant>
        <vt:lpwstr>_Toc191319298</vt:lpwstr>
      </vt:variant>
      <vt:variant>
        <vt:i4>1900595</vt:i4>
      </vt:variant>
      <vt:variant>
        <vt:i4>833</vt:i4>
      </vt:variant>
      <vt:variant>
        <vt:i4>0</vt:i4>
      </vt:variant>
      <vt:variant>
        <vt:i4>5</vt:i4>
      </vt:variant>
      <vt:variant>
        <vt:lpwstr/>
      </vt:variant>
      <vt:variant>
        <vt:lpwstr>_Toc191319297</vt:lpwstr>
      </vt:variant>
      <vt:variant>
        <vt:i4>1900595</vt:i4>
      </vt:variant>
      <vt:variant>
        <vt:i4>827</vt:i4>
      </vt:variant>
      <vt:variant>
        <vt:i4>0</vt:i4>
      </vt:variant>
      <vt:variant>
        <vt:i4>5</vt:i4>
      </vt:variant>
      <vt:variant>
        <vt:lpwstr/>
      </vt:variant>
      <vt:variant>
        <vt:lpwstr>_Toc191319296</vt:lpwstr>
      </vt:variant>
      <vt:variant>
        <vt:i4>1900595</vt:i4>
      </vt:variant>
      <vt:variant>
        <vt:i4>821</vt:i4>
      </vt:variant>
      <vt:variant>
        <vt:i4>0</vt:i4>
      </vt:variant>
      <vt:variant>
        <vt:i4>5</vt:i4>
      </vt:variant>
      <vt:variant>
        <vt:lpwstr/>
      </vt:variant>
      <vt:variant>
        <vt:lpwstr>_Toc191319295</vt:lpwstr>
      </vt:variant>
      <vt:variant>
        <vt:i4>1900595</vt:i4>
      </vt:variant>
      <vt:variant>
        <vt:i4>815</vt:i4>
      </vt:variant>
      <vt:variant>
        <vt:i4>0</vt:i4>
      </vt:variant>
      <vt:variant>
        <vt:i4>5</vt:i4>
      </vt:variant>
      <vt:variant>
        <vt:lpwstr/>
      </vt:variant>
      <vt:variant>
        <vt:lpwstr>_Toc191319294</vt:lpwstr>
      </vt:variant>
      <vt:variant>
        <vt:i4>1900595</vt:i4>
      </vt:variant>
      <vt:variant>
        <vt:i4>809</vt:i4>
      </vt:variant>
      <vt:variant>
        <vt:i4>0</vt:i4>
      </vt:variant>
      <vt:variant>
        <vt:i4>5</vt:i4>
      </vt:variant>
      <vt:variant>
        <vt:lpwstr/>
      </vt:variant>
      <vt:variant>
        <vt:lpwstr>_Toc191319293</vt:lpwstr>
      </vt:variant>
      <vt:variant>
        <vt:i4>1900595</vt:i4>
      </vt:variant>
      <vt:variant>
        <vt:i4>803</vt:i4>
      </vt:variant>
      <vt:variant>
        <vt:i4>0</vt:i4>
      </vt:variant>
      <vt:variant>
        <vt:i4>5</vt:i4>
      </vt:variant>
      <vt:variant>
        <vt:lpwstr/>
      </vt:variant>
      <vt:variant>
        <vt:lpwstr>_Toc191319292</vt:lpwstr>
      </vt:variant>
      <vt:variant>
        <vt:i4>1900595</vt:i4>
      </vt:variant>
      <vt:variant>
        <vt:i4>797</vt:i4>
      </vt:variant>
      <vt:variant>
        <vt:i4>0</vt:i4>
      </vt:variant>
      <vt:variant>
        <vt:i4>5</vt:i4>
      </vt:variant>
      <vt:variant>
        <vt:lpwstr/>
      </vt:variant>
      <vt:variant>
        <vt:lpwstr>_Toc191319291</vt:lpwstr>
      </vt:variant>
      <vt:variant>
        <vt:i4>1900595</vt:i4>
      </vt:variant>
      <vt:variant>
        <vt:i4>791</vt:i4>
      </vt:variant>
      <vt:variant>
        <vt:i4>0</vt:i4>
      </vt:variant>
      <vt:variant>
        <vt:i4>5</vt:i4>
      </vt:variant>
      <vt:variant>
        <vt:lpwstr/>
      </vt:variant>
      <vt:variant>
        <vt:lpwstr>_Toc191319290</vt:lpwstr>
      </vt:variant>
      <vt:variant>
        <vt:i4>1835059</vt:i4>
      </vt:variant>
      <vt:variant>
        <vt:i4>785</vt:i4>
      </vt:variant>
      <vt:variant>
        <vt:i4>0</vt:i4>
      </vt:variant>
      <vt:variant>
        <vt:i4>5</vt:i4>
      </vt:variant>
      <vt:variant>
        <vt:lpwstr/>
      </vt:variant>
      <vt:variant>
        <vt:lpwstr>_Toc191319289</vt:lpwstr>
      </vt:variant>
      <vt:variant>
        <vt:i4>1835059</vt:i4>
      </vt:variant>
      <vt:variant>
        <vt:i4>779</vt:i4>
      </vt:variant>
      <vt:variant>
        <vt:i4>0</vt:i4>
      </vt:variant>
      <vt:variant>
        <vt:i4>5</vt:i4>
      </vt:variant>
      <vt:variant>
        <vt:lpwstr/>
      </vt:variant>
      <vt:variant>
        <vt:lpwstr>_Toc191319288</vt:lpwstr>
      </vt:variant>
      <vt:variant>
        <vt:i4>1835059</vt:i4>
      </vt:variant>
      <vt:variant>
        <vt:i4>773</vt:i4>
      </vt:variant>
      <vt:variant>
        <vt:i4>0</vt:i4>
      </vt:variant>
      <vt:variant>
        <vt:i4>5</vt:i4>
      </vt:variant>
      <vt:variant>
        <vt:lpwstr/>
      </vt:variant>
      <vt:variant>
        <vt:lpwstr>_Toc191319287</vt:lpwstr>
      </vt:variant>
      <vt:variant>
        <vt:i4>1835059</vt:i4>
      </vt:variant>
      <vt:variant>
        <vt:i4>767</vt:i4>
      </vt:variant>
      <vt:variant>
        <vt:i4>0</vt:i4>
      </vt:variant>
      <vt:variant>
        <vt:i4>5</vt:i4>
      </vt:variant>
      <vt:variant>
        <vt:lpwstr/>
      </vt:variant>
      <vt:variant>
        <vt:lpwstr>_Toc191319286</vt:lpwstr>
      </vt:variant>
      <vt:variant>
        <vt:i4>1835059</vt:i4>
      </vt:variant>
      <vt:variant>
        <vt:i4>761</vt:i4>
      </vt:variant>
      <vt:variant>
        <vt:i4>0</vt:i4>
      </vt:variant>
      <vt:variant>
        <vt:i4>5</vt:i4>
      </vt:variant>
      <vt:variant>
        <vt:lpwstr/>
      </vt:variant>
      <vt:variant>
        <vt:lpwstr>_Toc191319285</vt:lpwstr>
      </vt:variant>
      <vt:variant>
        <vt:i4>1835059</vt:i4>
      </vt:variant>
      <vt:variant>
        <vt:i4>755</vt:i4>
      </vt:variant>
      <vt:variant>
        <vt:i4>0</vt:i4>
      </vt:variant>
      <vt:variant>
        <vt:i4>5</vt:i4>
      </vt:variant>
      <vt:variant>
        <vt:lpwstr/>
      </vt:variant>
      <vt:variant>
        <vt:lpwstr>_Toc191319284</vt:lpwstr>
      </vt:variant>
      <vt:variant>
        <vt:i4>1835059</vt:i4>
      </vt:variant>
      <vt:variant>
        <vt:i4>749</vt:i4>
      </vt:variant>
      <vt:variant>
        <vt:i4>0</vt:i4>
      </vt:variant>
      <vt:variant>
        <vt:i4>5</vt:i4>
      </vt:variant>
      <vt:variant>
        <vt:lpwstr/>
      </vt:variant>
      <vt:variant>
        <vt:lpwstr>_Toc191319283</vt:lpwstr>
      </vt:variant>
      <vt:variant>
        <vt:i4>1835059</vt:i4>
      </vt:variant>
      <vt:variant>
        <vt:i4>743</vt:i4>
      </vt:variant>
      <vt:variant>
        <vt:i4>0</vt:i4>
      </vt:variant>
      <vt:variant>
        <vt:i4>5</vt:i4>
      </vt:variant>
      <vt:variant>
        <vt:lpwstr/>
      </vt:variant>
      <vt:variant>
        <vt:lpwstr>_Toc191319282</vt:lpwstr>
      </vt:variant>
      <vt:variant>
        <vt:i4>1835059</vt:i4>
      </vt:variant>
      <vt:variant>
        <vt:i4>737</vt:i4>
      </vt:variant>
      <vt:variant>
        <vt:i4>0</vt:i4>
      </vt:variant>
      <vt:variant>
        <vt:i4>5</vt:i4>
      </vt:variant>
      <vt:variant>
        <vt:lpwstr/>
      </vt:variant>
      <vt:variant>
        <vt:lpwstr>_Toc191319281</vt:lpwstr>
      </vt:variant>
      <vt:variant>
        <vt:i4>1835059</vt:i4>
      </vt:variant>
      <vt:variant>
        <vt:i4>731</vt:i4>
      </vt:variant>
      <vt:variant>
        <vt:i4>0</vt:i4>
      </vt:variant>
      <vt:variant>
        <vt:i4>5</vt:i4>
      </vt:variant>
      <vt:variant>
        <vt:lpwstr/>
      </vt:variant>
      <vt:variant>
        <vt:lpwstr>_Toc191319280</vt:lpwstr>
      </vt:variant>
      <vt:variant>
        <vt:i4>1245235</vt:i4>
      </vt:variant>
      <vt:variant>
        <vt:i4>725</vt:i4>
      </vt:variant>
      <vt:variant>
        <vt:i4>0</vt:i4>
      </vt:variant>
      <vt:variant>
        <vt:i4>5</vt:i4>
      </vt:variant>
      <vt:variant>
        <vt:lpwstr/>
      </vt:variant>
      <vt:variant>
        <vt:lpwstr>_Toc191319279</vt:lpwstr>
      </vt:variant>
      <vt:variant>
        <vt:i4>1245235</vt:i4>
      </vt:variant>
      <vt:variant>
        <vt:i4>719</vt:i4>
      </vt:variant>
      <vt:variant>
        <vt:i4>0</vt:i4>
      </vt:variant>
      <vt:variant>
        <vt:i4>5</vt:i4>
      </vt:variant>
      <vt:variant>
        <vt:lpwstr/>
      </vt:variant>
      <vt:variant>
        <vt:lpwstr>_Toc191319278</vt:lpwstr>
      </vt:variant>
      <vt:variant>
        <vt:i4>1245235</vt:i4>
      </vt:variant>
      <vt:variant>
        <vt:i4>713</vt:i4>
      </vt:variant>
      <vt:variant>
        <vt:i4>0</vt:i4>
      </vt:variant>
      <vt:variant>
        <vt:i4>5</vt:i4>
      </vt:variant>
      <vt:variant>
        <vt:lpwstr/>
      </vt:variant>
      <vt:variant>
        <vt:lpwstr>_Toc191319277</vt:lpwstr>
      </vt:variant>
      <vt:variant>
        <vt:i4>1245235</vt:i4>
      </vt:variant>
      <vt:variant>
        <vt:i4>707</vt:i4>
      </vt:variant>
      <vt:variant>
        <vt:i4>0</vt:i4>
      </vt:variant>
      <vt:variant>
        <vt:i4>5</vt:i4>
      </vt:variant>
      <vt:variant>
        <vt:lpwstr/>
      </vt:variant>
      <vt:variant>
        <vt:lpwstr>_Toc191319276</vt:lpwstr>
      </vt:variant>
      <vt:variant>
        <vt:i4>1245235</vt:i4>
      </vt:variant>
      <vt:variant>
        <vt:i4>701</vt:i4>
      </vt:variant>
      <vt:variant>
        <vt:i4>0</vt:i4>
      </vt:variant>
      <vt:variant>
        <vt:i4>5</vt:i4>
      </vt:variant>
      <vt:variant>
        <vt:lpwstr/>
      </vt:variant>
      <vt:variant>
        <vt:lpwstr>_Toc191319275</vt:lpwstr>
      </vt:variant>
      <vt:variant>
        <vt:i4>1245235</vt:i4>
      </vt:variant>
      <vt:variant>
        <vt:i4>695</vt:i4>
      </vt:variant>
      <vt:variant>
        <vt:i4>0</vt:i4>
      </vt:variant>
      <vt:variant>
        <vt:i4>5</vt:i4>
      </vt:variant>
      <vt:variant>
        <vt:lpwstr/>
      </vt:variant>
      <vt:variant>
        <vt:lpwstr>_Toc191319274</vt:lpwstr>
      </vt:variant>
      <vt:variant>
        <vt:i4>1245235</vt:i4>
      </vt:variant>
      <vt:variant>
        <vt:i4>689</vt:i4>
      </vt:variant>
      <vt:variant>
        <vt:i4>0</vt:i4>
      </vt:variant>
      <vt:variant>
        <vt:i4>5</vt:i4>
      </vt:variant>
      <vt:variant>
        <vt:lpwstr/>
      </vt:variant>
      <vt:variant>
        <vt:lpwstr>_Toc191319273</vt:lpwstr>
      </vt:variant>
      <vt:variant>
        <vt:i4>1245235</vt:i4>
      </vt:variant>
      <vt:variant>
        <vt:i4>683</vt:i4>
      </vt:variant>
      <vt:variant>
        <vt:i4>0</vt:i4>
      </vt:variant>
      <vt:variant>
        <vt:i4>5</vt:i4>
      </vt:variant>
      <vt:variant>
        <vt:lpwstr/>
      </vt:variant>
      <vt:variant>
        <vt:lpwstr>_Toc191319272</vt:lpwstr>
      </vt:variant>
      <vt:variant>
        <vt:i4>1245235</vt:i4>
      </vt:variant>
      <vt:variant>
        <vt:i4>677</vt:i4>
      </vt:variant>
      <vt:variant>
        <vt:i4>0</vt:i4>
      </vt:variant>
      <vt:variant>
        <vt:i4>5</vt:i4>
      </vt:variant>
      <vt:variant>
        <vt:lpwstr/>
      </vt:variant>
      <vt:variant>
        <vt:lpwstr>_Toc191319271</vt:lpwstr>
      </vt:variant>
      <vt:variant>
        <vt:i4>1245235</vt:i4>
      </vt:variant>
      <vt:variant>
        <vt:i4>671</vt:i4>
      </vt:variant>
      <vt:variant>
        <vt:i4>0</vt:i4>
      </vt:variant>
      <vt:variant>
        <vt:i4>5</vt:i4>
      </vt:variant>
      <vt:variant>
        <vt:lpwstr/>
      </vt:variant>
      <vt:variant>
        <vt:lpwstr>_Toc191319270</vt:lpwstr>
      </vt:variant>
      <vt:variant>
        <vt:i4>1179699</vt:i4>
      </vt:variant>
      <vt:variant>
        <vt:i4>665</vt:i4>
      </vt:variant>
      <vt:variant>
        <vt:i4>0</vt:i4>
      </vt:variant>
      <vt:variant>
        <vt:i4>5</vt:i4>
      </vt:variant>
      <vt:variant>
        <vt:lpwstr/>
      </vt:variant>
      <vt:variant>
        <vt:lpwstr>_Toc191319269</vt:lpwstr>
      </vt:variant>
      <vt:variant>
        <vt:i4>1179699</vt:i4>
      </vt:variant>
      <vt:variant>
        <vt:i4>659</vt:i4>
      </vt:variant>
      <vt:variant>
        <vt:i4>0</vt:i4>
      </vt:variant>
      <vt:variant>
        <vt:i4>5</vt:i4>
      </vt:variant>
      <vt:variant>
        <vt:lpwstr/>
      </vt:variant>
      <vt:variant>
        <vt:lpwstr>_Toc191319268</vt:lpwstr>
      </vt:variant>
      <vt:variant>
        <vt:i4>1179699</vt:i4>
      </vt:variant>
      <vt:variant>
        <vt:i4>653</vt:i4>
      </vt:variant>
      <vt:variant>
        <vt:i4>0</vt:i4>
      </vt:variant>
      <vt:variant>
        <vt:i4>5</vt:i4>
      </vt:variant>
      <vt:variant>
        <vt:lpwstr/>
      </vt:variant>
      <vt:variant>
        <vt:lpwstr>_Toc191319267</vt:lpwstr>
      </vt:variant>
      <vt:variant>
        <vt:i4>1179699</vt:i4>
      </vt:variant>
      <vt:variant>
        <vt:i4>647</vt:i4>
      </vt:variant>
      <vt:variant>
        <vt:i4>0</vt:i4>
      </vt:variant>
      <vt:variant>
        <vt:i4>5</vt:i4>
      </vt:variant>
      <vt:variant>
        <vt:lpwstr/>
      </vt:variant>
      <vt:variant>
        <vt:lpwstr>_Toc191319266</vt:lpwstr>
      </vt:variant>
      <vt:variant>
        <vt:i4>1179699</vt:i4>
      </vt:variant>
      <vt:variant>
        <vt:i4>641</vt:i4>
      </vt:variant>
      <vt:variant>
        <vt:i4>0</vt:i4>
      </vt:variant>
      <vt:variant>
        <vt:i4>5</vt:i4>
      </vt:variant>
      <vt:variant>
        <vt:lpwstr/>
      </vt:variant>
      <vt:variant>
        <vt:lpwstr>_Toc191319265</vt:lpwstr>
      </vt:variant>
      <vt:variant>
        <vt:i4>1179699</vt:i4>
      </vt:variant>
      <vt:variant>
        <vt:i4>635</vt:i4>
      </vt:variant>
      <vt:variant>
        <vt:i4>0</vt:i4>
      </vt:variant>
      <vt:variant>
        <vt:i4>5</vt:i4>
      </vt:variant>
      <vt:variant>
        <vt:lpwstr/>
      </vt:variant>
      <vt:variant>
        <vt:lpwstr>_Toc191319264</vt:lpwstr>
      </vt:variant>
      <vt:variant>
        <vt:i4>1179699</vt:i4>
      </vt:variant>
      <vt:variant>
        <vt:i4>629</vt:i4>
      </vt:variant>
      <vt:variant>
        <vt:i4>0</vt:i4>
      </vt:variant>
      <vt:variant>
        <vt:i4>5</vt:i4>
      </vt:variant>
      <vt:variant>
        <vt:lpwstr/>
      </vt:variant>
      <vt:variant>
        <vt:lpwstr>_Toc191319263</vt:lpwstr>
      </vt:variant>
      <vt:variant>
        <vt:i4>1179699</vt:i4>
      </vt:variant>
      <vt:variant>
        <vt:i4>623</vt:i4>
      </vt:variant>
      <vt:variant>
        <vt:i4>0</vt:i4>
      </vt:variant>
      <vt:variant>
        <vt:i4>5</vt:i4>
      </vt:variant>
      <vt:variant>
        <vt:lpwstr/>
      </vt:variant>
      <vt:variant>
        <vt:lpwstr>_Toc191319262</vt:lpwstr>
      </vt:variant>
      <vt:variant>
        <vt:i4>1179699</vt:i4>
      </vt:variant>
      <vt:variant>
        <vt:i4>617</vt:i4>
      </vt:variant>
      <vt:variant>
        <vt:i4>0</vt:i4>
      </vt:variant>
      <vt:variant>
        <vt:i4>5</vt:i4>
      </vt:variant>
      <vt:variant>
        <vt:lpwstr/>
      </vt:variant>
      <vt:variant>
        <vt:lpwstr>_Toc191319261</vt:lpwstr>
      </vt:variant>
      <vt:variant>
        <vt:i4>1179699</vt:i4>
      </vt:variant>
      <vt:variant>
        <vt:i4>611</vt:i4>
      </vt:variant>
      <vt:variant>
        <vt:i4>0</vt:i4>
      </vt:variant>
      <vt:variant>
        <vt:i4>5</vt:i4>
      </vt:variant>
      <vt:variant>
        <vt:lpwstr/>
      </vt:variant>
      <vt:variant>
        <vt:lpwstr>_Toc191319260</vt:lpwstr>
      </vt:variant>
      <vt:variant>
        <vt:i4>1114163</vt:i4>
      </vt:variant>
      <vt:variant>
        <vt:i4>605</vt:i4>
      </vt:variant>
      <vt:variant>
        <vt:i4>0</vt:i4>
      </vt:variant>
      <vt:variant>
        <vt:i4>5</vt:i4>
      </vt:variant>
      <vt:variant>
        <vt:lpwstr/>
      </vt:variant>
      <vt:variant>
        <vt:lpwstr>_Toc191319259</vt:lpwstr>
      </vt:variant>
      <vt:variant>
        <vt:i4>1114163</vt:i4>
      </vt:variant>
      <vt:variant>
        <vt:i4>599</vt:i4>
      </vt:variant>
      <vt:variant>
        <vt:i4>0</vt:i4>
      </vt:variant>
      <vt:variant>
        <vt:i4>5</vt:i4>
      </vt:variant>
      <vt:variant>
        <vt:lpwstr/>
      </vt:variant>
      <vt:variant>
        <vt:lpwstr>_Toc191319258</vt:lpwstr>
      </vt:variant>
      <vt:variant>
        <vt:i4>1114163</vt:i4>
      </vt:variant>
      <vt:variant>
        <vt:i4>593</vt:i4>
      </vt:variant>
      <vt:variant>
        <vt:i4>0</vt:i4>
      </vt:variant>
      <vt:variant>
        <vt:i4>5</vt:i4>
      </vt:variant>
      <vt:variant>
        <vt:lpwstr/>
      </vt:variant>
      <vt:variant>
        <vt:lpwstr>_Toc191319257</vt:lpwstr>
      </vt:variant>
      <vt:variant>
        <vt:i4>1114163</vt:i4>
      </vt:variant>
      <vt:variant>
        <vt:i4>587</vt:i4>
      </vt:variant>
      <vt:variant>
        <vt:i4>0</vt:i4>
      </vt:variant>
      <vt:variant>
        <vt:i4>5</vt:i4>
      </vt:variant>
      <vt:variant>
        <vt:lpwstr/>
      </vt:variant>
      <vt:variant>
        <vt:lpwstr>_Toc191319256</vt:lpwstr>
      </vt:variant>
      <vt:variant>
        <vt:i4>1114163</vt:i4>
      </vt:variant>
      <vt:variant>
        <vt:i4>581</vt:i4>
      </vt:variant>
      <vt:variant>
        <vt:i4>0</vt:i4>
      </vt:variant>
      <vt:variant>
        <vt:i4>5</vt:i4>
      </vt:variant>
      <vt:variant>
        <vt:lpwstr/>
      </vt:variant>
      <vt:variant>
        <vt:lpwstr>_Toc191319255</vt:lpwstr>
      </vt:variant>
      <vt:variant>
        <vt:i4>1114163</vt:i4>
      </vt:variant>
      <vt:variant>
        <vt:i4>575</vt:i4>
      </vt:variant>
      <vt:variant>
        <vt:i4>0</vt:i4>
      </vt:variant>
      <vt:variant>
        <vt:i4>5</vt:i4>
      </vt:variant>
      <vt:variant>
        <vt:lpwstr/>
      </vt:variant>
      <vt:variant>
        <vt:lpwstr>_Toc191319254</vt:lpwstr>
      </vt:variant>
      <vt:variant>
        <vt:i4>1114163</vt:i4>
      </vt:variant>
      <vt:variant>
        <vt:i4>569</vt:i4>
      </vt:variant>
      <vt:variant>
        <vt:i4>0</vt:i4>
      </vt:variant>
      <vt:variant>
        <vt:i4>5</vt:i4>
      </vt:variant>
      <vt:variant>
        <vt:lpwstr/>
      </vt:variant>
      <vt:variant>
        <vt:lpwstr>_Toc191319253</vt:lpwstr>
      </vt:variant>
      <vt:variant>
        <vt:i4>1114163</vt:i4>
      </vt:variant>
      <vt:variant>
        <vt:i4>563</vt:i4>
      </vt:variant>
      <vt:variant>
        <vt:i4>0</vt:i4>
      </vt:variant>
      <vt:variant>
        <vt:i4>5</vt:i4>
      </vt:variant>
      <vt:variant>
        <vt:lpwstr/>
      </vt:variant>
      <vt:variant>
        <vt:lpwstr>_Toc191319252</vt:lpwstr>
      </vt:variant>
      <vt:variant>
        <vt:i4>1114163</vt:i4>
      </vt:variant>
      <vt:variant>
        <vt:i4>557</vt:i4>
      </vt:variant>
      <vt:variant>
        <vt:i4>0</vt:i4>
      </vt:variant>
      <vt:variant>
        <vt:i4>5</vt:i4>
      </vt:variant>
      <vt:variant>
        <vt:lpwstr/>
      </vt:variant>
      <vt:variant>
        <vt:lpwstr>_Toc191319251</vt:lpwstr>
      </vt:variant>
      <vt:variant>
        <vt:i4>1114163</vt:i4>
      </vt:variant>
      <vt:variant>
        <vt:i4>551</vt:i4>
      </vt:variant>
      <vt:variant>
        <vt:i4>0</vt:i4>
      </vt:variant>
      <vt:variant>
        <vt:i4>5</vt:i4>
      </vt:variant>
      <vt:variant>
        <vt:lpwstr/>
      </vt:variant>
      <vt:variant>
        <vt:lpwstr>_Toc191319250</vt:lpwstr>
      </vt:variant>
      <vt:variant>
        <vt:i4>1048627</vt:i4>
      </vt:variant>
      <vt:variant>
        <vt:i4>545</vt:i4>
      </vt:variant>
      <vt:variant>
        <vt:i4>0</vt:i4>
      </vt:variant>
      <vt:variant>
        <vt:i4>5</vt:i4>
      </vt:variant>
      <vt:variant>
        <vt:lpwstr/>
      </vt:variant>
      <vt:variant>
        <vt:lpwstr>_Toc191319249</vt:lpwstr>
      </vt:variant>
      <vt:variant>
        <vt:i4>1048627</vt:i4>
      </vt:variant>
      <vt:variant>
        <vt:i4>539</vt:i4>
      </vt:variant>
      <vt:variant>
        <vt:i4>0</vt:i4>
      </vt:variant>
      <vt:variant>
        <vt:i4>5</vt:i4>
      </vt:variant>
      <vt:variant>
        <vt:lpwstr/>
      </vt:variant>
      <vt:variant>
        <vt:lpwstr>_Toc191319248</vt:lpwstr>
      </vt:variant>
      <vt:variant>
        <vt:i4>1048627</vt:i4>
      </vt:variant>
      <vt:variant>
        <vt:i4>533</vt:i4>
      </vt:variant>
      <vt:variant>
        <vt:i4>0</vt:i4>
      </vt:variant>
      <vt:variant>
        <vt:i4>5</vt:i4>
      </vt:variant>
      <vt:variant>
        <vt:lpwstr/>
      </vt:variant>
      <vt:variant>
        <vt:lpwstr>_Toc191319247</vt:lpwstr>
      </vt:variant>
      <vt:variant>
        <vt:i4>1048627</vt:i4>
      </vt:variant>
      <vt:variant>
        <vt:i4>527</vt:i4>
      </vt:variant>
      <vt:variant>
        <vt:i4>0</vt:i4>
      </vt:variant>
      <vt:variant>
        <vt:i4>5</vt:i4>
      </vt:variant>
      <vt:variant>
        <vt:lpwstr/>
      </vt:variant>
      <vt:variant>
        <vt:lpwstr>_Toc191319246</vt:lpwstr>
      </vt:variant>
      <vt:variant>
        <vt:i4>1048627</vt:i4>
      </vt:variant>
      <vt:variant>
        <vt:i4>521</vt:i4>
      </vt:variant>
      <vt:variant>
        <vt:i4>0</vt:i4>
      </vt:variant>
      <vt:variant>
        <vt:i4>5</vt:i4>
      </vt:variant>
      <vt:variant>
        <vt:lpwstr/>
      </vt:variant>
      <vt:variant>
        <vt:lpwstr>_Toc191319245</vt:lpwstr>
      </vt:variant>
      <vt:variant>
        <vt:i4>1048627</vt:i4>
      </vt:variant>
      <vt:variant>
        <vt:i4>515</vt:i4>
      </vt:variant>
      <vt:variant>
        <vt:i4>0</vt:i4>
      </vt:variant>
      <vt:variant>
        <vt:i4>5</vt:i4>
      </vt:variant>
      <vt:variant>
        <vt:lpwstr/>
      </vt:variant>
      <vt:variant>
        <vt:lpwstr>_Toc191319244</vt:lpwstr>
      </vt:variant>
      <vt:variant>
        <vt:i4>1048627</vt:i4>
      </vt:variant>
      <vt:variant>
        <vt:i4>509</vt:i4>
      </vt:variant>
      <vt:variant>
        <vt:i4>0</vt:i4>
      </vt:variant>
      <vt:variant>
        <vt:i4>5</vt:i4>
      </vt:variant>
      <vt:variant>
        <vt:lpwstr/>
      </vt:variant>
      <vt:variant>
        <vt:lpwstr>_Toc191319243</vt:lpwstr>
      </vt:variant>
      <vt:variant>
        <vt:i4>1048627</vt:i4>
      </vt:variant>
      <vt:variant>
        <vt:i4>503</vt:i4>
      </vt:variant>
      <vt:variant>
        <vt:i4>0</vt:i4>
      </vt:variant>
      <vt:variant>
        <vt:i4>5</vt:i4>
      </vt:variant>
      <vt:variant>
        <vt:lpwstr/>
      </vt:variant>
      <vt:variant>
        <vt:lpwstr>_Toc191319242</vt:lpwstr>
      </vt:variant>
      <vt:variant>
        <vt:i4>1048627</vt:i4>
      </vt:variant>
      <vt:variant>
        <vt:i4>497</vt:i4>
      </vt:variant>
      <vt:variant>
        <vt:i4>0</vt:i4>
      </vt:variant>
      <vt:variant>
        <vt:i4>5</vt:i4>
      </vt:variant>
      <vt:variant>
        <vt:lpwstr/>
      </vt:variant>
      <vt:variant>
        <vt:lpwstr>_Toc191319241</vt:lpwstr>
      </vt:variant>
      <vt:variant>
        <vt:i4>1048627</vt:i4>
      </vt:variant>
      <vt:variant>
        <vt:i4>491</vt:i4>
      </vt:variant>
      <vt:variant>
        <vt:i4>0</vt:i4>
      </vt:variant>
      <vt:variant>
        <vt:i4>5</vt:i4>
      </vt:variant>
      <vt:variant>
        <vt:lpwstr/>
      </vt:variant>
      <vt:variant>
        <vt:lpwstr>_Toc191319240</vt:lpwstr>
      </vt:variant>
      <vt:variant>
        <vt:i4>1507379</vt:i4>
      </vt:variant>
      <vt:variant>
        <vt:i4>485</vt:i4>
      </vt:variant>
      <vt:variant>
        <vt:i4>0</vt:i4>
      </vt:variant>
      <vt:variant>
        <vt:i4>5</vt:i4>
      </vt:variant>
      <vt:variant>
        <vt:lpwstr/>
      </vt:variant>
      <vt:variant>
        <vt:lpwstr>_Toc191319239</vt:lpwstr>
      </vt:variant>
      <vt:variant>
        <vt:i4>1507379</vt:i4>
      </vt:variant>
      <vt:variant>
        <vt:i4>479</vt:i4>
      </vt:variant>
      <vt:variant>
        <vt:i4>0</vt:i4>
      </vt:variant>
      <vt:variant>
        <vt:i4>5</vt:i4>
      </vt:variant>
      <vt:variant>
        <vt:lpwstr/>
      </vt:variant>
      <vt:variant>
        <vt:lpwstr>_Toc191319238</vt:lpwstr>
      </vt:variant>
      <vt:variant>
        <vt:i4>1507379</vt:i4>
      </vt:variant>
      <vt:variant>
        <vt:i4>473</vt:i4>
      </vt:variant>
      <vt:variant>
        <vt:i4>0</vt:i4>
      </vt:variant>
      <vt:variant>
        <vt:i4>5</vt:i4>
      </vt:variant>
      <vt:variant>
        <vt:lpwstr/>
      </vt:variant>
      <vt:variant>
        <vt:lpwstr>_Toc191319237</vt:lpwstr>
      </vt:variant>
      <vt:variant>
        <vt:i4>1507379</vt:i4>
      </vt:variant>
      <vt:variant>
        <vt:i4>467</vt:i4>
      </vt:variant>
      <vt:variant>
        <vt:i4>0</vt:i4>
      </vt:variant>
      <vt:variant>
        <vt:i4>5</vt:i4>
      </vt:variant>
      <vt:variant>
        <vt:lpwstr/>
      </vt:variant>
      <vt:variant>
        <vt:lpwstr>_Toc191319236</vt:lpwstr>
      </vt:variant>
      <vt:variant>
        <vt:i4>1507379</vt:i4>
      </vt:variant>
      <vt:variant>
        <vt:i4>461</vt:i4>
      </vt:variant>
      <vt:variant>
        <vt:i4>0</vt:i4>
      </vt:variant>
      <vt:variant>
        <vt:i4>5</vt:i4>
      </vt:variant>
      <vt:variant>
        <vt:lpwstr/>
      </vt:variant>
      <vt:variant>
        <vt:lpwstr>_Toc191319235</vt:lpwstr>
      </vt:variant>
      <vt:variant>
        <vt:i4>1507379</vt:i4>
      </vt:variant>
      <vt:variant>
        <vt:i4>455</vt:i4>
      </vt:variant>
      <vt:variant>
        <vt:i4>0</vt:i4>
      </vt:variant>
      <vt:variant>
        <vt:i4>5</vt:i4>
      </vt:variant>
      <vt:variant>
        <vt:lpwstr/>
      </vt:variant>
      <vt:variant>
        <vt:lpwstr>_Toc191319234</vt:lpwstr>
      </vt:variant>
      <vt:variant>
        <vt:i4>1507379</vt:i4>
      </vt:variant>
      <vt:variant>
        <vt:i4>449</vt:i4>
      </vt:variant>
      <vt:variant>
        <vt:i4>0</vt:i4>
      </vt:variant>
      <vt:variant>
        <vt:i4>5</vt:i4>
      </vt:variant>
      <vt:variant>
        <vt:lpwstr/>
      </vt:variant>
      <vt:variant>
        <vt:lpwstr>_Toc191319233</vt:lpwstr>
      </vt:variant>
      <vt:variant>
        <vt:i4>1507379</vt:i4>
      </vt:variant>
      <vt:variant>
        <vt:i4>443</vt:i4>
      </vt:variant>
      <vt:variant>
        <vt:i4>0</vt:i4>
      </vt:variant>
      <vt:variant>
        <vt:i4>5</vt:i4>
      </vt:variant>
      <vt:variant>
        <vt:lpwstr/>
      </vt:variant>
      <vt:variant>
        <vt:lpwstr>_Toc191319232</vt:lpwstr>
      </vt:variant>
      <vt:variant>
        <vt:i4>1507379</vt:i4>
      </vt:variant>
      <vt:variant>
        <vt:i4>437</vt:i4>
      </vt:variant>
      <vt:variant>
        <vt:i4>0</vt:i4>
      </vt:variant>
      <vt:variant>
        <vt:i4>5</vt:i4>
      </vt:variant>
      <vt:variant>
        <vt:lpwstr/>
      </vt:variant>
      <vt:variant>
        <vt:lpwstr>_Toc191319231</vt:lpwstr>
      </vt:variant>
      <vt:variant>
        <vt:i4>1507379</vt:i4>
      </vt:variant>
      <vt:variant>
        <vt:i4>431</vt:i4>
      </vt:variant>
      <vt:variant>
        <vt:i4>0</vt:i4>
      </vt:variant>
      <vt:variant>
        <vt:i4>5</vt:i4>
      </vt:variant>
      <vt:variant>
        <vt:lpwstr/>
      </vt:variant>
      <vt:variant>
        <vt:lpwstr>_Toc191319230</vt:lpwstr>
      </vt:variant>
      <vt:variant>
        <vt:i4>1441843</vt:i4>
      </vt:variant>
      <vt:variant>
        <vt:i4>425</vt:i4>
      </vt:variant>
      <vt:variant>
        <vt:i4>0</vt:i4>
      </vt:variant>
      <vt:variant>
        <vt:i4>5</vt:i4>
      </vt:variant>
      <vt:variant>
        <vt:lpwstr/>
      </vt:variant>
      <vt:variant>
        <vt:lpwstr>_Toc191319229</vt:lpwstr>
      </vt:variant>
      <vt:variant>
        <vt:i4>1441843</vt:i4>
      </vt:variant>
      <vt:variant>
        <vt:i4>419</vt:i4>
      </vt:variant>
      <vt:variant>
        <vt:i4>0</vt:i4>
      </vt:variant>
      <vt:variant>
        <vt:i4>5</vt:i4>
      </vt:variant>
      <vt:variant>
        <vt:lpwstr/>
      </vt:variant>
      <vt:variant>
        <vt:lpwstr>_Toc191319228</vt:lpwstr>
      </vt:variant>
      <vt:variant>
        <vt:i4>1441843</vt:i4>
      </vt:variant>
      <vt:variant>
        <vt:i4>413</vt:i4>
      </vt:variant>
      <vt:variant>
        <vt:i4>0</vt:i4>
      </vt:variant>
      <vt:variant>
        <vt:i4>5</vt:i4>
      </vt:variant>
      <vt:variant>
        <vt:lpwstr/>
      </vt:variant>
      <vt:variant>
        <vt:lpwstr>_Toc191319227</vt:lpwstr>
      </vt:variant>
      <vt:variant>
        <vt:i4>1441843</vt:i4>
      </vt:variant>
      <vt:variant>
        <vt:i4>407</vt:i4>
      </vt:variant>
      <vt:variant>
        <vt:i4>0</vt:i4>
      </vt:variant>
      <vt:variant>
        <vt:i4>5</vt:i4>
      </vt:variant>
      <vt:variant>
        <vt:lpwstr/>
      </vt:variant>
      <vt:variant>
        <vt:lpwstr>_Toc191319226</vt:lpwstr>
      </vt:variant>
      <vt:variant>
        <vt:i4>1441843</vt:i4>
      </vt:variant>
      <vt:variant>
        <vt:i4>401</vt:i4>
      </vt:variant>
      <vt:variant>
        <vt:i4>0</vt:i4>
      </vt:variant>
      <vt:variant>
        <vt:i4>5</vt:i4>
      </vt:variant>
      <vt:variant>
        <vt:lpwstr/>
      </vt:variant>
      <vt:variant>
        <vt:lpwstr>_Toc191319225</vt:lpwstr>
      </vt:variant>
      <vt:variant>
        <vt:i4>1441843</vt:i4>
      </vt:variant>
      <vt:variant>
        <vt:i4>395</vt:i4>
      </vt:variant>
      <vt:variant>
        <vt:i4>0</vt:i4>
      </vt:variant>
      <vt:variant>
        <vt:i4>5</vt:i4>
      </vt:variant>
      <vt:variant>
        <vt:lpwstr/>
      </vt:variant>
      <vt:variant>
        <vt:lpwstr>_Toc191319224</vt:lpwstr>
      </vt:variant>
      <vt:variant>
        <vt:i4>1441843</vt:i4>
      </vt:variant>
      <vt:variant>
        <vt:i4>389</vt:i4>
      </vt:variant>
      <vt:variant>
        <vt:i4>0</vt:i4>
      </vt:variant>
      <vt:variant>
        <vt:i4>5</vt:i4>
      </vt:variant>
      <vt:variant>
        <vt:lpwstr/>
      </vt:variant>
      <vt:variant>
        <vt:lpwstr>_Toc191319223</vt:lpwstr>
      </vt:variant>
      <vt:variant>
        <vt:i4>1441843</vt:i4>
      </vt:variant>
      <vt:variant>
        <vt:i4>383</vt:i4>
      </vt:variant>
      <vt:variant>
        <vt:i4>0</vt:i4>
      </vt:variant>
      <vt:variant>
        <vt:i4>5</vt:i4>
      </vt:variant>
      <vt:variant>
        <vt:lpwstr/>
      </vt:variant>
      <vt:variant>
        <vt:lpwstr>_Toc191319222</vt:lpwstr>
      </vt:variant>
      <vt:variant>
        <vt:i4>1441843</vt:i4>
      </vt:variant>
      <vt:variant>
        <vt:i4>377</vt:i4>
      </vt:variant>
      <vt:variant>
        <vt:i4>0</vt:i4>
      </vt:variant>
      <vt:variant>
        <vt:i4>5</vt:i4>
      </vt:variant>
      <vt:variant>
        <vt:lpwstr/>
      </vt:variant>
      <vt:variant>
        <vt:lpwstr>_Toc191319221</vt:lpwstr>
      </vt:variant>
      <vt:variant>
        <vt:i4>1441843</vt:i4>
      </vt:variant>
      <vt:variant>
        <vt:i4>371</vt:i4>
      </vt:variant>
      <vt:variant>
        <vt:i4>0</vt:i4>
      </vt:variant>
      <vt:variant>
        <vt:i4>5</vt:i4>
      </vt:variant>
      <vt:variant>
        <vt:lpwstr/>
      </vt:variant>
      <vt:variant>
        <vt:lpwstr>_Toc191319220</vt:lpwstr>
      </vt:variant>
      <vt:variant>
        <vt:i4>1376307</vt:i4>
      </vt:variant>
      <vt:variant>
        <vt:i4>365</vt:i4>
      </vt:variant>
      <vt:variant>
        <vt:i4>0</vt:i4>
      </vt:variant>
      <vt:variant>
        <vt:i4>5</vt:i4>
      </vt:variant>
      <vt:variant>
        <vt:lpwstr/>
      </vt:variant>
      <vt:variant>
        <vt:lpwstr>_Toc191319219</vt:lpwstr>
      </vt:variant>
      <vt:variant>
        <vt:i4>1376307</vt:i4>
      </vt:variant>
      <vt:variant>
        <vt:i4>359</vt:i4>
      </vt:variant>
      <vt:variant>
        <vt:i4>0</vt:i4>
      </vt:variant>
      <vt:variant>
        <vt:i4>5</vt:i4>
      </vt:variant>
      <vt:variant>
        <vt:lpwstr/>
      </vt:variant>
      <vt:variant>
        <vt:lpwstr>_Toc191319218</vt:lpwstr>
      </vt:variant>
      <vt:variant>
        <vt:i4>1376307</vt:i4>
      </vt:variant>
      <vt:variant>
        <vt:i4>353</vt:i4>
      </vt:variant>
      <vt:variant>
        <vt:i4>0</vt:i4>
      </vt:variant>
      <vt:variant>
        <vt:i4>5</vt:i4>
      </vt:variant>
      <vt:variant>
        <vt:lpwstr/>
      </vt:variant>
      <vt:variant>
        <vt:lpwstr>_Toc191319217</vt:lpwstr>
      </vt:variant>
      <vt:variant>
        <vt:i4>1376307</vt:i4>
      </vt:variant>
      <vt:variant>
        <vt:i4>347</vt:i4>
      </vt:variant>
      <vt:variant>
        <vt:i4>0</vt:i4>
      </vt:variant>
      <vt:variant>
        <vt:i4>5</vt:i4>
      </vt:variant>
      <vt:variant>
        <vt:lpwstr/>
      </vt:variant>
      <vt:variant>
        <vt:lpwstr>_Toc191319216</vt:lpwstr>
      </vt:variant>
      <vt:variant>
        <vt:i4>1376307</vt:i4>
      </vt:variant>
      <vt:variant>
        <vt:i4>341</vt:i4>
      </vt:variant>
      <vt:variant>
        <vt:i4>0</vt:i4>
      </vt:variant>
      <vt:variant>
        <vt:i4>5</vt:i4>
      </vt:variant>
      <vt:variant>
        <vt:lpwstr/>
      </vt:variant>
      <vt:variant>
        <vt:lpwstr>_Toc191319215</vt:lpwstr>
      </vt:variant>
      <vt:variant>
        <vt:i4>1376307</vt:i4>
      </vt:variant>
      <vt:variant>
        <vt:i4>335</vt:i4>
      </vt:variant>
      <vt:variant>
        <vt:i4>0</vt:i4>
      </vt:variant>
      <vt:variant>
        <vt:i4>5</vt:i4>
      </vt:variant>
      <vt:variant>
        <vt:lpwstr/>
      </vt:variant>
      <vt:variant>
        <vt:lpwstr>_Toc191319214</vt:lpwstr>
      </vt:variant>
      <vt:variant>
        <vt:i4>1376307</vt:i4>
      </vt:variant>
      <vt:variant>
        <vt:i4>329</vt:i4>
      </vt:variant>
      <vt:variant>
        <vt:i4>0</vt:i4>
      </vt:variant>
      <vt:variant>
        <vt:i4>5</vt:i4>
      </vt:variant>
      <vt:variant>
        <vt:lpwstr/>
      </vt:variant>
      <vt:variant>
        <vt:lpwstr>_Toc191319213</vt:lpwstr>
      </vt:variant>
      <vt:variant>
        <vt:i4>1376307</vt:i4>
      </vt:variant>
      <vt:variant>
        <vt:i4>323</vt:i4>
      </vt:variant>
      <vt:variant>
        <vt:i4>0</vt:i4>
      </vt:variant>
      <vt:variant>
        <vt:i4>5</vt:i4>
      </vt:variant>
      <vt:variant>
        <vt:lpwstr/>
      </vt:variant>
      <vt:variant>
        <vt:lpwstr>_Toc191319212</vt:lpwstr>
      </vt:variant>
      <vt:variant>
        <vt:i4>1376307</vt:i4>
      </vt:variant>
      <vt:variant>
        <vt:i4>317</vt:i4>
      </vt:variant>
      <vt:variant>
        <vt:i4>0</vt:i4>
      </vt:variant>
      <vt:variant>
        <vt:i4>5</vt:i4>
      </vt:variant>
      <vt:variant>
        <vt:lpwstr/>
      </vt:variant>
      <vt:variant>
        <vt:lpwstr>_Toc191319211</vt:lpwstr>
      </vt:variant>
      <vt:variant>
        <vt:i4>1376307</vt:i4>
      </vt:variant>
      <vt:variant>
        <vt:i4>311</vt:i4>
      </vt:variant>
      <vt:variant>
        <vt:i4>0</vt:i4>
      </vt:variant>
      <vt:variant>
        <vt:i4>5</vt:i4>
      </vt:variant>
      <vt:variant>
        <vt:lpwstr/>
      </vt:variant>
      <vt:variant>
        <vt:lpwstr>_Toc191319210</vt:lpwstr>
      </vt:variant>
      <vt:variant>
        <vt:i4>1310771</vt:i4>
      </vt:variant>
      <vt:variant>
        <vt:i4>305</vt:i4>
      </vt:variant>
      <vt:variant>
        <vt:i4>0</vt:i4>
      </vt:variant>
      <vt:variant>
        <vt:i4>5</vt:i4>
      </vt:variant>
      <vt:variant>
        <vt:lpwstr/>
      </vt:variant>
      <vt:variant>
        <vt:lpwstr>_Toc191319209</vt:lpwstr>
      </vt:variant>
      <vt:variant>
        <vt:i4>1310771</vt:i4>
      </vt:variant>
      <vt:variant>
        <vt:i4>299</vt:i4>
      </vt:variant>
      <vt:variant>
        <vt:i4>0</vt:i4>
      </vt:variant>
      <vt:variant>
        <vt:i4>5</vt:i4>
      </vt:variant>
      <vt:variant>
        <vt:lpwstr/>
      </vt:variant>
      <vt:variant>
        <vt:lpwstr>_Toc191319208</vt:lpwstr>
      </vt:variant>
      <vt:variant>
        <vt:i4>1310771</vt:i4>
      </vt:variant>
      <vt:variant>
        <vt:i4>293</vt:i4>
      </vt:variant>
      <vt:variant>
        <vt:i4>0</vt:i4>
      </vt:variant>
      <vt:variant>
        <vt:i4>5</vt:i4>
      </vt:variant>
      <vt:variant>
        <vt:lpwstr/>
      </vt:variant>
      <vt:variant>
        <vt:lpwstr>_Toc191319207</vt:lpwstr>
      </vt:variant>
      <vt:variant>
        <vt:i4>1310771</vt:i4>
      </vt:variant>
      <vt:variant>
        <vt:i4>287</vt:i4>
      </vt:variant>
      <vt:variant>
        <vt:i4>0</vt:i4>
      </vt:variant>
      <vt:variant>
        <vt:i4>5</vt:i4>
      </vt:variant>
      <vt:variant>
        <vt:lpwstr/>
      </vt:variant>
      <vt:variant>
        <vt:lpwstr>_Toc191319206</vt:lpwstr>
      </vt:variant>
      <vt:variant>
        <vt:i4>1310771</vt:i4>
      </vt:variant>
      <vt:variant>
        <vt:i4>281</vt:i4>
      </vt:variant>
      <vt:variant>
        <vt:i4>0</vt:i4>
      </vt:variant>
      <vt:variant>
        <vt:i4>5</vt:i4>
      </vt:variant>
      <vt:variant>
        <vt:lpwstr/>
      </vt:variant>
      <vt:variant>
        <vt:lpwstr>_Toc191319205</vt:lpwstr>
      </vt:variant>
      <vt:variant>
        <vt:i4>1310771</vt:i4>
      </vt:variant>
      <vt:variant>
        <vt:i4>275</vt:i4>
      </vt:variant>
      <vt:variant>
        <vt:i4>0</vt:i4>
      </vt:variant>
      <vt:variant>
        <vt:i4>5</vt:i4>
      </vt:variant>
      <vt:variant>
        <vt:lpwstr/>
      </vt:variant>
      <vt:variant>
        <vt:lpwstr>_Toc191319204</vt:lpwstr>
      </vt:variant>
      <vt:variant>
        <vt:i4>1310771</vt:i4>
      </vt:variant>
      <vt:variant>
        <vt:i4>269</vt:i4>
      </vt:variant>
      <vt:variant>
        <vt:i4>0</vt:i4>
      </vt:variant>
      <vt:variant>
        <vt:i4>5</vt:i4>
      </vt:variant>
      <vt:variant>
        <vt:lpwstr/>
      </vt:variant>
      <vt:variant>
        <vt:lpwstr>_Toc191319203</vt:lpwstr>
      </vt:variant>
      <vt:variant>
        <vt:i4>1310771</vt:i4>
      </vt:variant>
      <vt:variant>
        <vt:i4>263</vt:i4>
      </vt:variant>
      <vt:variant>
        <vt:i4>0</vt:i4>
      </vt:variant>
      <vt:variant>
        <vt:i4>5</vt:i4>
      </vt:variant>
      <vt:variant>
        <vt:lpwstr/>
      </vt:variant>
      <vt:variant>
        <vt:lpwstr>_Toc191319202</vt:lpwstr>
      </vt:variant>
      <vt:variant>
        <vt:i4>1310771</vt:i4>
      </vt:variant>
      <vt:variant>
        <vt:i4>257</vt:i4>
      </vt:variant>
      <vt:variant>
        <vt:i4>0</vt:i4>
      </vt:variant>
      <vt:variant>
        <vt:i4>5</vt:i4>
      </vt:variant>
      <vt:variant>
        <vt:lpwstr/>
      </vt:variant>
      <vt:variant>
        <vt:lpwstr>_Toc191319201</vt:lpwstr>
      </vt:variant>
      <vt:variant>
        <vt:i4>1310771</vt:i4>
      </vt:variant>
      <vt:variant>
        <vt:i4>251</vt:i4>
      </vt:variant>
      <vt:variant>
        <vt:i4>0</vt:i4>
      </vt:variant>
      <vt:variant>
        <vt:i4>5</vt:i4>
      </vt:variant>
      <vt:variant>
        <vt:lpwstr/>
      </vt:variant>
      <vt:variant>
        <vt:lpwstr>_Toc191319200</vt:lpwstr>
      </vt:variant>
      <vt:variant>
        <vt:i4>1900592</vt:i4>
      </vt:variant>
      <vt:variant>
        <vt:i4>245</vt:i4>
      </vt:variant>
      <vt:variant>
        <vt:i4>0</vt:i4>
      </vt:variant>
      <vt:variant>
        <vt:i4>5</vt:i4>
      </vt:variant>
      <vt:variant>
        <vt:lpwstr/>
      </vt:variant>
      <vt:variant>
        <vt:lpwstr>_Toc191319199</vt:lpwstr>
      </vt:variant>
      <vt:variant>
        <vt:i4>1900592</vt:i4>
      </vt:variant>
      <vt:variant>
        <vt:i4>239</vt:i4>
      </vt:variant>
      <vt:variant>
        <vt:i4>0</vt:i4>
      </vt:variant>
      <vt:variant>
        <vt:i4>5</vt:i4>
      </vt:variant>
      <vt:variant>
        <vt:lpwstr/>
      </vt:variant>
      <vt:variant>
        <vt:lpwstr>_Toc191319198</vt:lpwstr>
      </vt:variant>
      <vt:variant>
        <vt:i4>1900592</vt:i4>
      </vt:variant>
      <vt:variant>
        <vt:i4>233</vt:i4>
      </vt:variant>
      <vt:variant>
        <vt:i4>0</vt:i4>
      </vt:variant>
      <vt:variant>
        <vt:i4>5</vt:i4>
      </vt:variant>
      <vt:variant>
        <vt:lpwstr/>
      </vt:variant>
      <vt:variant>
        <vt:lpwstr>_Toc191319197</vt:lpwstr>
      </vt:variant>
      <vt:variant>
        <vt:i4>1900592</vt:i4>
      </vt:variant>
      <vt:variant>
        <vt:i4>227</vt:i4>
      </vt:variant>
      <vt:variant>
        <vt:i4>0</vt:i4>
      </vt:variant>
      <vt:variant>
        <vt:i4>5</vt:i4>
      </vt:variant>
      <vt:variant>
        <vt:lpwstr/>
      </vt:variant>
      <vt:variant>
        <vt:lpwstr>_Toc191319196</vt:lpwstr>
      </vt:variant>
      <vt:variant>
        <vt:i4>1900592</vt:i4>
      </vt:variant>
      <vt:variant>
        <vt:i4>221</vt:i4>
      </vt:variant>
      <vt:variant>
        <vt:i4>0</vt:i4>
      </vt:variant>
      <vt:variant>
        <vt:i4>5</vt:i4>
      </vt:variant>
      <vt:variant>
        <vt:lpwstr/>
      </vt:variant>
      <vt:variant>
        <vt:lpwstr>_Toc191319195</vt:lpwstr>
      </vt:variant>
      <vt:variant>
        <vt:i4>1900592</vt:i4>
      </vt:variant>
      <vt:variant>
        <vt:i4>215</vt:i4>
      </vt:variant>
      <vt:variant>
        <vt:i4>0</vt:i4>
      </vt:variant>
      <vt:variant>
        <vt:i4>5</vt:i4>
      </vt:variant>
      <vt:variant>
        <vt:lpwstr/>
      </vt:variant>
      <vt:variant>
        <vt:lpwstr>_Toc191319194</vt:lpwstr>
      </vt:variant>
      <vt:variant>
        <vt:i4>1900592</vt:i4>
      </vt:variant>
      <vt:variant>
        <vt:i4>209</vt:i4>
      </vt:variant>
      <vt:variant>
        <vt:i4>0</vt:i4>
      </vt:variant>
      <vt:variant>
        <vt:i4>5</vt:i4>
      </vt:variant>
      <vt:variant>
        <vt:lpwstr/>
      </vt:variant>
      <vt:variant>
        <vt:lpwstr>_Toc191319193</vt:lpwstr>
      </vt:variant>
      <vt:variant>
        <vt:i4>1900592</vt:i4>
      </vt:variant>
      <vt:variant>
        <vt:i4>203</vt:i4>
      </vt:variant>
      <vt:variant>
        <vt:i4>0</vt:i4>
      </vt:variant>
      <vt:variant>
        <vt:i4>5</vt:i4>
      </vt:variant>
      <vt:variant>
        <vt:lpwstr/>
      </vt:variant>
      <vt:variant>
        <vt:lpwstr>_Toc191319192</vt:lpwstr>
      </vt:variant>
      <vt:variant>
        <vt:i4>1900592</vt:i4>
      </vt:variant>
      <vt:variant>
        <vt:i4>197</vt:i4>
      </vt:variant>
      <vt:variant>
        <vt:i4>0</vt:i4>
      </vt:variant>
      <vt:variant>
        <vt:i4>5</vt:i4>
      </vt:variant>
      <vt:variant>
        <vt:lpwstr/>
      </vt:variant>
      <vt:variant>
        <vt:lpwstr>_Toc191319191</vt:lpwstr>
      </vt:variant>
      <vt:variant>
        <vt:i4>1900592</vt:i4>
      </vt:variant>
      <vt:variant>
        <vt:i4>191</vt:i4>
      </vt:variant>
      <vt:variant>
        <vt:i4>0</vt:i4>
      </vt:variant>
      <vt:variant>
        <vt:i4>5</vt:i4>
      </vt:variant>
      <vt:variant>
        <vt:lpwstr/>
      </vt:variant>
      <vt:variant>
        <vt:lpwstr>_Toc191319190</vt:lpwstr>
      </vt:variant>
      <vt:variant>
        <vt:i4>1835056</vt:i4>
      </vt:variant>
      <vt:variant>
        <vt:i4>185</vt:i4>
      </vt:variant>
      <vt:variant>
        <vt:i4>0</vt:i4>
      </vt:variant>
      <vt:variant>
        <vt:i4>5</vt:i4>
      </vt:variant>
      <vt:variant>
        <vt:lpwstr/>
      </vt:variant>
      <vt:variant>
        <vt:lpwstr>_Toc191319189</vt:lpwstr>
      </vt:variant>
      <vt:variant>
        <vt:i4>1835056</vt:i4>
      </vt:variant>
      <vt:variant>
        <vt:i4>179</vt:i4>
      </vt:variant>
      <vt:variant>
        <vt:i4>0</vt:i4>
      </vt:variant>
      <vt:variant>
        <vt:i4>5</vt:i4>
      </vt:variant>
      <vt:variant>
        <vt:lpwstr/>
      </vt:variant>
      <vt:variant>
        <vt:lpwstr>_Toc191319188</vt:lpwstr>
      </vt:variant>
      <vt:variant>
        <vt:i4>1835056</vt:i4>
      </vt:variant>
      <vt:variant>
        <vt:i4>173</vt:i4>
      </vt:variant>
      <vt:variant>
        <vt:i4>0</vt:i4>
      </vt:variant>
      <vt:variant>
        <vt:i4>5</vt:i4>
      </vt:variant>
      <vt:variant>
        <vt:lpwstr/>
      </vt:variant>
      <vt:variant>
        <vt:lpwstr>_Toc191319187</vt:lpwstr>
      </vt:variant>
      <vt:variant>
        <vt:i4>1835056</vt:i4>
      </vt:variant>
      <vt:variant>
        <vt:i4>167</vt:i4>
      </vt:variant>
      <vt:variant>
        <vt:i4>0</vt:i4>
      </vt:variant>
      <vt:variant>
        <vt:i4>5</vt:i4>
      </vt:variant>
      <vt:variant>
        <vt:lpwstr/>
      </vt:variant>
      <vt:variant>
        <vt:lpwstr>_Toc191319186</vt:lpwstr>
      </vt:variant>
      <vt:variant>
        <vt:i4>1835056</vt:i4>
      </vt:variant>
      <vt:variant>
        <vt:i4>161</vt:i4>
      </vt:variant>
      <vt:variant>
        <vt:i4>0</vt:i4>
      </vt:variant>
      <vt:variant>
        <vt:i4>5</vt:i4>
      </vt:variant>
      <vt:variant>
        <vt:lpwstr/>
      </vt:variant>
      <vt:variant>
        <vt:lpwstr>_Toc191319185</vt:lpwstr>
      </vt:variant>
      <vt:variant>
        <vt:i4>1835056</vt:i4>
      </vt:variant>
      <vt:variant>
        <vt:i4>155</vt:i4>
      </vt:variant>
      <vt:variant>
        <vt:i4>0</vt:i4>
      </vt:variant>
      <vt:variant>
        <vt:i4>5</vt:i4>
      </vt:variant>
      <vt:variant>
        <vt:lpwstr/>
      </vt:variant>
      <vt:variant>
        <vt:lpwstr>_Toc191319184</vt:lpwstr>
      </vt:variant>
      <vt:variant>
        <vt:i4>1835056</vt:i4>
      </vt:variant>
      <vt:variant>
        <vt:i4>149</vt:i4>
      </vt:variant>
      <vt:variant>
        <vt:i4>0</vt:i4>
      </vt:variant>
      <vt:variant>
        <vt:i4>5</vt:i4>
      </vt:variant>
      <vt:variant>
        <vt:lpwstr/>
      </vt:variant>
      <vt:variant>
        <vt:lpwstr>_Toc191319183</vt:lpwstr>
      </vt:variant>
      <vt:variant>
        <vt:i4>1835056</vt:i4>
      </vt:variant>
      <vt:variant>
        <vt:i4>143</vt:i4>
      </vt:variant>
      <vt:variant>
        <vt:i4>0</vt:i4>
      </vt:variant>
      <vt:variant>
        <vt:i4>5</vt:i4>
      </vt:variant>
      <vt:variant>
        <vt:lpwstr/>
      </vt:variant>
      <vt:variant>
        <vt:lpwstr>_Toc191319182</vt:lpwstr>
      </vt:variant>
      <vt:variant>
        <vt:i4>1835056</vt:i4>
      </vt:variant>
      <vt:variant>
        <vt:i4>137</vt:i4>
      </vt:variant>
      <vt:variant>
        <vt:i4>0</vt:i4>
      </vt:variant>
      <vt:variant>
        <vt:i4>5</vt:i4>
      </vt:variant>
      <vt:variant>
        <vt:lpwstr/>
      </vt:variant>
      <vt:variant>
        <vt:lpwstr>_Toc191319181</vt:lpwstr>
      </vt:variant>
      <vt:variant>
        <vt:i4>1835056</vt:i4>
      </vt:variant>
      <vt:variant>
        <vt:i4>131</vt:i4>
      </vt:variant>
      <vt:variant>
        <vt:i4>0</vt:i4>
      </vt:variant>
      <vt:variant>
        <vt:i4>5</vt:i4>
      </vt:variant>
      <vt:variant>
        <vt:lpwstr/>
      </vt:variant>
      <vt:variant>
        <vt:lpwstr>_Toc191319180</vt:lpwstr>
      </vt:variant>
      <vt:variant>
        <vt:i4>1245232</vt:i4>
      </vt:variant>
      <vt:variant>
        <vt:i4>125</vt:i4>
      </vt:variant>
      <vt:variant>
        <vt:i4>0</vt:i4>
      </vt:variant>
      <vt:variant>
        <vt:i4>5</vt:i4>
      </vt:variant>
      <vt:variant>
        <vt:lpwstr/>
      </vt:variant>
      <vt:variant>
        <vt:lpwstr>_Toc191319179</vt:lpwstr>
      </vt:variant>
      <vt:variant>
        <vt:i4>1245232</vt:i4>
      </vt:variant>
      <vt:variant>
        <vt:i4>119</vt:i4>
      </vt:variant>
      <vt:variant>
        <vt:i4>0</vt:i4>
      </vt:variant>
      <vt:variant>
        <vt:i4>5</vt:i4>
      </vt:variant>
      <vt:variant>
        <vt:lpwstr/>
      </vt:variant>
      <vt:variant>
        <vt:lpwstr>_Toc191319178</vt:lpwstr>
      </vt:variant>
      <vt:variant>
        <vt:i4>1245232</vt:i4>
      </vt:variant>
      <vt:variant>
        <vt:i4>113</vt:i4>
      </vt:variant>
      <vt:variant>
        <vt:i4>0</vt:i4>
      </vt:variant>
      <vt:variant>
        <vt:i4>5</vt:i4>
      </vt:variant>
      <vt:variant>
        <vt:lpwstr/>
      </vt:variant>
      <vt:variant>
        <vt:lpwstr>_Toc191319177</vt:lpwstr>
      </vt:variant>
      <vt:variant>
        <vt:i4>1245232</vt:i4>
      </vt:variant>
      <vt:variant>
        <vt:i4>107</vt:i4>
      </vt:variant>
      <vt:variant>
        <vt:i4>0</vt:i4>
      </vt:variant>
      <vt:variant>
        <vt:i4>5</vt:i4>
      </vt:variant>
      <vt:variant>
        <vt:lpwstr/>
      </vt:variant>
      <vt:variant>
        <vt:lpwstr>_Toc191319176</vt:lpwstr>
      </vt:variant>
      <vt:variant>
        <vt:i4>1245232</vt:i4>
      </vt:variant>
      <vt:variant>
        <vt:i4>101</vt:i4>
      </vt:variant>
      <vt:variant>
        <vt:i4>0</vt:i4>
      </vt:variant>
      <vt:variant>
        <vt:i4>5</vt:i4>
      </vt:variant>
      <vt:variant>
        <vt:lpwstr/>
      </vt:variant>
      <vt:variant>
        <vt:lpwstr>_Toc191319175</vt:lpwstr>
      </vt:variant>
      <vt:variant>
        <vt:i4>1245232</vt:i4>
      </vt:variant>
      <vt:variant>
        <vt:i4>95</vt:i4>
      </vt:variant>
      <vt:variant>
        <vt:i4>0</vt:i4>
      </vt:variant>
      <vt:variant>
        <vt:i4>5</vt:i4>
      </vt:variant>
      <vt:variant>
        <vt:lpwstr/>
      </vt:variant>
      <vt:variant>
        <vt:lpwstr>_Toc191319174</vt:lpwstr>
      </vt:variant>
      <vt:variant>
        <vt:i4>1245232</vt:i4>
      </vt:variant>
      <vt:variant>
        <vt:i4>89</vt:i4>
      </vt:variant>
      <vt:variant>
        <vt:i4>0</vt:i4>
      </vt:variant>
      <vt:variant>
        <vt:i4>5</vt:i4>
      </vt:variant>
      <vt:variant>
        <vt:lpwstr/>
      </vt:variant>
      <vt:variant>
        <vt:lpwstr>_Toc191319173</vt:lpwstr>
      </vt:variant>
      <vt:variant>
        <vt:i4>1245232</vt:i4>
      </vt:variant>
      <vt:variant>
        <vt:i4>83</vt:i4>
      </vt:variant>
      <vt:variant>
        <vt:i4>0</vt:i4>
      </vt:variant>
      <vt:variant>
        <vt:i4>5</vt:i4>
      </vt:variant>
      <vt:variant>
        <vt:lpwstr/>
      </vt:variant>
      <vt:variant>
        <vt:lpwstr>_Toc191319172</vt:lpwstr>
      </vt:variant>
      <vt:variant>
        <vt:i4>1245232</vt:i4>
      </vt:variant>
      <vt:variant>
        <vt:i4>77</vt:i4>
      </vt:variant>
      <vt:variant>
        <vt:i4>0</vt:i4>
      </vt:variant>
      <vt:variant>
        <vt:i4>5</vt:i4>
      </vt:variant>
      <vt:variant>
        <vt:lpwstr/>
      </vt:variant>
      <vt:variant>
        <vt:lpwstr>_Toc191319171</vt:lpwstr>
      </vt:variant>
      <vt:variant>
        <vt:i4>1245232</vt:i4>
      </vt:variant>
      <vt:variant>
        <vt:i4>71</vt:i4>
      </vt:variant>
      <vt:variant>
        <vt:i4>0</vt:i4>
      </vt:variant>
      <vt:variant>
        <vt:i4>5</vt:i4>
      </vt:variant>
      <vt:variant>
        <vt:lpwstr/>
      </vt:variant>
      <vt:variant>
        <vt:lpwstr>_Toc191319170</vt:lpwstr>
      </vt:variant>
      <vt:variant>
        <vt:i4>1179696</vt:i4>
      </vt:variant>
      <vt:variant>
        <vt:i4>65</vt:i4>
      </vt:variant>
      <vt:variant>
        <vt:i4>0</vt:i4>
      </vt:variant>
      <vt:variant>
        <vt:i4>5</vt:i4>
      </vt:variant>
      <vt:variant>
        <vt:lpwstr/>
      </vt:variant>
      <vt:variant>
        <vt:lpwstr>_Toc191319169</vt:lpwstr>
      </vt:variant>
      <vt:variant>
        <vt:i4>1179696</vt:i4>
      </vt:variant>
      <vt:variant>
        <vt:i4>59</vt:i4>
      </vt:variant>
      <vt:variant>
        <vt:i4>0</vt:i4>
      </vt:variant>
      <vt:variant>
        <vt:i4>5</vt:i4>
      </vt:variant>
      <vt:variant>
        <vt:lpwstr/>
      </vt:variant>
      <vt:variant>
        <vt:lpwstr>_Toc191319168</vt:lpwstr>
      </vt:variant>
      <vt:variant>
        <vt:i4>1179696</vt:i4>
      </vt:variant>
      <vt:variant>
        <vt:i4>53</vt:i4>
      </vt:variant>
      <vt:variant>
        <vt:i4>0</vt:i4>
      </vt:variant>
      <vt:variant>
        <vt:i4>5</vt:i4>
      </vt:variant>
      <vt:variant>
        <vt:lpwstr/>
      </vt:variant>
      <vt:variant>
        <vt:lpwstr>_Toc191319167</vt:lpwstr>
      </vt:variant>
      <vt:variant>
        <vt:i4>1179696</vt:i4>
      </vt:variant>
      <vt:variant>
        <vt:i4>47</vt:i4>
      </vt:variant>
      <vt:variant>
        <vt:i4>0</vt:i4>
      </vt:variant>
      <vt:variant>
        <vt:i4>5</vt:i4>
      </vt:variant>
      <vt:variant>
        <vt:lpwstr/>
      </vt:variant>
      <vt:variant>
        <vt:lpwstr>_Toc191319166</vt:lpwstr>
      </vt:variant>
      <vt:variant>
        <vt:i4>1179696</vt:i4>
      </vt:variant>
      <vt:variant>
        <vt:i4>41</vt:i4>
      </vt:variant>
      <vt:variant>
        <vt:i4>0</vt:i4>
      </vt:variant>
      <vt:variant>
        <vt:i4>5</vt:i4>
      </vt:variant>
      <vt:variant>
        <vt:lpwstr/>
      </vt:variant>
      <vt:variant>
        <vt:lpwstr>_Toc191319165</vt:lpwstr>
      </vt:variant>
      <vt:variant>
        <vt:i4>1179696</vt:i4>
      </vt:variant>
      <vt:variant>
        <vt:i4>35</vt:i4>
      </vt:variant>
      <vt:variant>
        <vt:i4>0</vt:i4>
      </vt:variant>
      <vt:variant>
        <vt:i4>5</vt:i4>
      </vt:variant>
      <vt:variant>
        <vt:lpwstr/>
      </vt:variant>
      <vt:variant>
        <vt:lpwstr>_Toc191319164</vt:lpwstr>
      </vt:variant>
      <vt:variant>
        <vt:i4>1179696</vt:i4>
      </vt:variant>
      <vt:variant>
        <vt:i4>29</vt:i4>
      </vt:variant>
      <vt:variant>
        <vt:i4>0</vt:i4>
      </vt:variant>
      <vt:variant>
        <vt:i4>5</vt:i4>
      </vt:variant>
      <vt:variant>
        <vt:lpwstr/>
      </vt:variant>
      <vt:variant>
        <vt:lpwstr>_Toc191319163</vt:lpwstr>
      </vt:variant>
      <vt:variant>
        <vt:i4>1179696</vt:i4>
      </vt:variant>
      <vt:variant>
        <vt:i4>23</vt:i4>
      </vt:variant>
      <vt:variant>
        <vt:i4>0</vt:i4>
      </vt:variant>
      <vt:variant>
        <vt:i4>5</vt:i4>
      </vt:variant>
      <vt:variant>
        <vt:lpwstr/>
      </vt:variant>
      <vt:variant>
        <vt:lpwstr>_Toc191319162</vt:lpwstr>
      </vt:variant>
      <vt:variant>
        <vt:i4>1179696</vt:i4>
      </vt:variant>
      <vt:variant>
        <vt:i4>17</vt:i4>
      </vt:variant>
      <vt:variant>
        <vt:i4>0</vt:i4>
      </vt:variant>
      <vt:variant>
        <vt:i4>5</vt:i4>
      </vt:variant>
      <vt:variant>
        <vt:lpwstr/>
      </vt:variant>
      <vt:variant>
        <vt:lpwstr>_Toc191319161</vt:lpwstr>
      </vt:variant>
      <vt:variant>
        <vt:i4>1179696</vt:i4>
      </vt:variant>
      <vt:variant>
        <vt:i4>11</vt:i4>
      </vt:variant>
      <vt:variant>
        <vt:i4>0</vt:i4>
      </vt:variant>
      <vt:variant>
        <vt:i4>5</vt:i4>
      </vt:variant>
      <vt:variant>
        <vt:lpwstr/>
      </vt:variant>
      <vt:variant>
        <vt:lpwstr>_Toc191319160</vt:lpwstr>
      </vt:variant>
      <vt:variant>
        <vt:i4>1114160</vt:i4>
      </vt:variant>
      <vt:variant>
        <vt:i4>5</vt:i4>
      </vt:variant>
      <vt:variant>
        <vt:i4>0</vt:i4>
      </vt:variant>
      <vt:variant>
        <vt:i4>5</vt:i4>
      </vt:variant>
      <vt:variant>
        <vt:lpwstr/>
      </vt:variant>
      <vt:variant>
        <vt:lpwstr>_Toc191319159</vt:lpwstr>
      </vt:variant>
      <vt:variant>
        <vt:i4>3473513</vt:i4>
      </vt:variant>
      <vt:variant>
        <vt:i4>0</vt:i4>
      </vt:variant>
      <vt:variant>
        <vt:i4>0</vt:i4>
      </vt:variant>
      <vt:variant>
        <vt:i4>5</vt:i4>
      </vt:variant>
      <vt:variant>
        <vt:lpwstr>https://www.contracts.gr/v1/cpv/code/80533100-0</vt:lpwstr>
      </vt:variant>
      <vt:variant>
        <vt:lpwstr/>
      </vt:variant>
      <vt:variant>
        <vt:i4>6553682</vt:i4>
      </vt:variant>
      <vt:variant>
        <vt:i4>12</vt:i4>
      </vt:variant>
      <vt:variant>
        <vt:i4>0</vt:i4>
      </vt:variant>
      <vt:variant>
        <vt:i4>5</vt:i4>
      </vt:variant>
      <vt:variant>
        <vt:lpwstr>mailto:info@ktpae.gr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Θηβαίος Γεώργιος</dc:creator>
  <cp:keywords/>
  <dc:description/>
  <cp:lastModifiedBy>Αθανασοπούλου Αθανασία</cp:lastModifiedBy>
  <cp:revision>40</cp:revision>
  <cp:lastPrinted>2025-03-10T12:39:00Z</cp:lastPrinted>
  <dcterms:created xsi:type="dcterms:W3CDTF">2025-02-27T13:04:00Z</dcterms:created>
  <dcterms:modified xsi:type="dcterms:W3CDTF">2025-03-10T15:18:00Z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e89c1a-a999-43e5-b9be-046686f03939_Enabled">
    <vt:lpwstr>true</vt:lpwstr>
  </property>
  <property fmtid="{D5CDD505-2E9C-101B-9397-08002B2CF9AE}" pid="3" name="MSIP_Label_7ae89c1a-a999-43e5-b9be-046686f03939_SetDate">
    <vt:lpwstr>2025-02-26T08:28:39Z</vt:lpwstr>
  </property>
  <property fmtid="{D5CDD505-2E9C-101B-9397-08002B2CF9AE}" pid="4" name="MSIP_Label_7ae89c1a-a999-43e5-b9be-046686f03939_Method">
    <vt:lpwstr>Standard</vt:lpwstr>
  </property>
  <property fmtid="{D5CDD505-2E9C-101B-9397-08002B2CF9AE}" pid="5" name="MSIP_Label_7ae89c1a-a999-43e5-b9be-046686f03939_Name">
    <vt:lpwstr>General Business</vt:lpwstr>
  </property>
  <property fmtid="{D5CDD505-2E9C-101B-9397-08002B2CF9AE}" pid="6" name="MSIP_Label_7ae89c1a-a999-43e5-b9be-046686f03939_SiteId">
    <vt:lpwstr>605c5981-8c5d-45bc-b086-192a91600f63</vt:lpwstr>
  </property>
  <property fmtid="{D5CDD505-2E9C-101B-9397-08002B2CF9AE}" pid="7" name="MSIP_Label_7ae89c1a-a999-43e5-b9be-046686f03939_ActionId">
    <vt:lpwstr>a1b826b6-20fc-4a0c-9663-a95a84209e5a</vt:lpwstr>
  </property>
  <property fmtid="{D5CDD505-2E9C-101B-9397-08002B2CF9AE}" pid="8" name="MSIP_Label_7ae89c1a-a999-43e5-b9be-046686f03939_ContentBits">
    <vt:lpwstr>0</vt:lpwstr>
  </property>
  <property fmtid="{D5CDD505-2E9C-101B-9397-08002B2CF9AE}" pid="9" name="MSIP_Label_7ae89c1a-a999-43e5-b9be-046686f03939_Tag">
    <vt:lpwstr>50, 3, 0, 1</vt:lpwstr>
  </property>
</Properties>
</file>